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D1D991A" w14:textId="77777777" w:rsidR="00522FC1" w:rsidRDefault="00522FC1">
      <w:pPr>
        <w:rPr>
          <w:lang w:val="en-GB"/>
        </w:rPr>
      </w:pPr>
    </w:p>
    <w:p w14:paraId="4C05EDF9" w14:textId="77777777" w:rsidR="00AA0FC3" w:rsidRDefault="00AA0FC3">
      <w:pPr>
        <w:rPr>
          <w:lang w:val="en-GB"/>
        </w:rPr>
      </w:pPr>
    </w:p>
    <w:p w14:paraId="507A3BAD" w14:textId="77777777" w:rsidR="00AA0FC3" w:rsidRDefault="00AA0FC3">
      <w:pPr>
        <w:rPr>
          <w:lang w:val="en-GB"/>
        </w:rPr>
      </w:pPr>
    </w:p>
    <w:p w14:paraId="0E78A904" w14:textId="77777777" w:rsidR="00522FC1" w:rsidRDefault="00522FC1">
      <w:pPr>
        <w:rPr>
          <w:lang w:val="en-GB"/>
        </w:rPr>
      </w:pPr>
    </w:p>
    <w:p w14:paraId="076EFFCB" w14:textId="77777777" w:rsidR="00522FC1" w:rsidRDefault="00522FC1">
      <w:pPr>
        <w:rPr>
          <w:lang w:val="en-GB"/>
        </w:rPr>
      </w:pPr>
    </w:p>
    <w:p w14:paraId="3BD21006" w14:textId="77777777" w:rsidR="00522FC1" w:rsidRDefault="00522FC1">
      <w:pPr>
        <w:rPr>
          <w:lang w:val="en-GB"/>
        </w:rPr>
      </w:pPr>
    </w:p>
    <w:p w14:paraId="4020240D" w14:textId="55C777E3" w:rsidR="00522FC1" w:rsidRDefault="00436D02">
      <w:r>
        <w:rPr>
          <w:noProof/>
        </w:rPr>
        <w:drawing>
          <wp:anchor distT="0" distB="0" distL="114300" distR="114300" simplePos="0" relativeHeight="251658240" behindDoc="0" locked="0" layoutInCell="1" allowOverlap="1" wp14:anchorId="4177A2C4" wp14:editId="49C64164">
            <wp:simplePos x="1143000" y="2200275"/>
            <wp:positionH relativeFrom="column">
              <wp:align>left</wp:align>
            </wp:positionH>
            <wp:positionV relativeFrom="paragraph">
              <wp:align>top</wp:align>
            </wp:positionV>
            <wp:extent cx="1228725" cy="304800"/>
            <wp:effectExtent l="0" t="0" r="9525" b="0"/>
            <wp:wrapSquare wrapText="bothSides"/>
            <wp:docPr id="1" name="Kuva 1" descr="cid:image001.png@01D5059E.78D6C3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 descr="cid:image001.png@01D5059E.78D6C390"/>
                    <pic:cNvPicPr>
                      <a:picLocks noChangeAspect="1" noChangeArrowheads="1"/>
                    </pic:cNvPicPr>
                  </pic:nvPicPr>
                  <pic:blipFill>
                    <a:blip r:embed="rId12" r:link="rId13">
                      <a:extLst>
                        <a:ext uri="{28A0092B-C50C-407E-A947-70E740481C1C}">
                          <a14:useLocalDpi xmlns:a14="http://schemas.microsoft.com/office/drawing/2010/main" val="0"/>
                        </a:ext>
                      </a:extLst>
                    </a:blip>
                    <a:srcRect/>
                    <a:stretch>
                      <a:fillRect/>
                    </a:stretch>
                  </pic:blipFill>
                  <pic:spPr bwMode="auto">
                    <a:xfrm>
                      <a:off x="0" y="0"/>
                      <a:ext cx="1228725" cy="304800"/>
                    </a:xfrm>
                    <a:prstGeom prst="rect">
                      <a:avLst/>
                    </a:prstGeom>
                    <a:noFill/>
                    <a:ln>
                      <a:noFill/>
                    </a:ln>
                  </pic:spPr>
                </pic:pic>
              </a:graphicData>
            </a:graphic>
          </wp:anchor>
        </w:drawing>
      </w:r>
      <w:r w:rsidR="00AF1B12">
        <w:br w:type="textWrapping" w:clear="all"/>
      </w:r>
    </w:p>
    <w:p w14:paraId="675329EA" w14:textId="77777777" w:rsidR="00522FC1" w:rsidRDefault="00522FC1"/>
    <w:p w14:paraId="58999AAF" w14:textId="77777777" w:rsidR="00522FC1" w:rsidRDefault="00522FC1"/>
    <w:p w14:paraId="0A43E4DF" w14:textId="77777777" w:rsidR="00522FC1" w:rsidRDefault="00522FC1"/>
    <w:p w14:paraId="00E283F6" w14:textId="77777777" w:rsidR="00522FC1" w:rsidRDefault="00522FC1"/>
    <w:p w14:paraId="380DC818" w14:textId="77777777" w:rsidR="00522FC1" w:rsidRDefault="00522FC1">
      <w:pPr>
        <w:jc w:val="center"/>
      </w:pPr>
    </w:p>
    <w:p w14:paraId="0B6BDD3E" w14:textId="77777777" w:rsidR="00522FC1" w:rsidRDefault="00522FC1">
      <w:pPr>
        <w:jc w:val="center"/>
      </w:pPr>
    </w:p>
    <w:p w14:paraId="23262B1D" w14:textId="77777777" w:rsidR="00522FC1" w:rsidRDefault="00522FC1">
      <w:pPr>
        <w:jc w:val="center"/>
      </w:pPr>
    </w:p>
    <w:p w14:paraId="539A1587" w14:textId="77777777" w:rsidR="00522FC1" w:rsidRDefault="00522FC1">
      <w:pPr>
        <w:jc w:val="center"/>
      </w:pPr>
    </w:p>
    <w:p w14:paraId="05A12C4D" w14:textId="77777777" w:rsidR="00522FC1" w:rsidRDefault="00522FC1">
      <w:pPr>
        <w:jc w:val="center"/>
      </w:pPr>
    </w:p>
    <w:p w14:paraId="6BF6546D" w14:textId="77777777" w:rsidR="00522FC1" w:rsidRDefault="00522FC1">
      <w:pPr>
        <w:jc w:val="center"/>
      </w:pPr>
    </w:p>
    <w:p w14:paraId="4D4040F1" w14:textId="77777777" w:rsidR="00522FC1" w:rsidRDefault="00522FC1">
      <w:pPr>
        <w:jc w:val="center"/>
      </w:pPr>
    </w:p>
    <w:p w14:paraId="726D324D" w14:textId="77777777" w:rsidR="00522FC1" w:rsidRDefault="00522FC1">
      <w:pPr>
        <w:jc w:val="center"/>
      </w:pPr>
    </w:p>
    <w:p w14:paraId="35C44379" w14:textId="77777777" w:rsidR="00522FC1" w:rsidRDefault="00522FC1">
      <w:pPr>
        <w:jc w:val="center"/>
      </w:pPr>
    </w:p>
    <w:p w14:paraId="785AA0AA" w14:textId="77777777" w:rsidR="00522FC1" w:rsidRDefault="00522FC1">
      <w:pPr>
        <w:jc w:val="center"/>
      </w:pPr>
    </w:p>
    <w:p w14:paraId="673D7484" w14:textId="77777777" w:rsidR="00522FC1" w:rsidRDefault="00522FC1">
      <w:pPr>
        <w:jc w:val="center"/>
      </w:pPr>
    </w:p>
    <w:p w14:paraId="0CC16E03" w14:textId="77777777" w:rsidR="00522FC1" w:rsidRDefault="00522FC1">
      <w:pPr>
        <w:jc w:val="center"/>
      </w:pPr>
    </w:p>
    <w:p w14:paraId="526D4425" w14:textId="77777777" w:rsidR="00522FC1" w:rsidRDefault="00522FC1">
      <w:pPr>
        <w:jc w:val="center"/>
      </w:pPr>
    </w:p>
    <w:p w14:paraId="1CF1363E" w14:textId="77777777" w:rsidR="00522FC1" w:rsidRDefault="00522FC1">
      <w:pPr>
        <w:jc w:val="center"/>
      </w:pPr>
    </w:p>
    <w:p w14:paraId="78CA6E21" w14:textId="77777777" w:rsidR="00522FC1" w:rsidRPr="00D07071" w:rsidRDefault="00522FC1">
      <w:pPr>
        <w:jc w:val="center"/>
        <w:rPr>
          <w:rFonts w:ascii="Arial" w:hAnsi="Arial" w:cs="Arial"/>
          <w:sz w:val="40"/>
        </w:rPr>
      </w:pPr>
      <w:r w:rsidRPr="00D07071">
        <w:rPr>
          <w:rFonts w:ascii="Arial" w:hAnsi="Arial" w:cs="Arial"/>
          <w:b/>
          <w:bCs/>
          <w:sz w:val="40"/>
        </w:rPr>
        <w:t xml:space="preserve">Lääkemääräyksen CDA R2 </w:t>
      </w:r>
      <w:proofErr w:type="spellStart"/>
      <w:r w:rsidRPr="00D07071">
        <w:rPr>
          <w:rFonts w:ascii="Arial" w:hAnsi="Arial" w:cs="Arial"/>
          <w:b/>
          <w:bCs/>
          <w:sz w:val="40"/>
        </w:rPr>
        <w:t>Header</w:t>
      </w:r>
      <w:proofErr w:type="spellEnd"/>
    </w:p>
    <w:p w14:paraId="517F22E0" w14:textId="77777777" w:rsidR="00522FC1" w:rsidRPr="00D07071" w:rsidRDefault="00522FC1">
      <w:pPr>
        <w:jc w:val="center"/>
      </w:pPr>
    </w:p>
    <w:p w14:paraId="14D4A9FD" w14:textId="77777777" w:rsidR="00522FC1" w:rsidRPr="00D07071" w:rsidRDefault="00522FC1">
      <w:pPr>
        <w:jc w:val="center"/>
      </w:pPr>
    </w:p>
    <w:p w14:paraId="47DC79C2" w14:textId="77777777" w:rsidR="00522FC1" w:rsidRPr="00D07071" w:rsidRDefault="00522FC1">
      <w:pPr>
        <w:jc w:val="center"/>
      </w:pPr>
    </w:p>
    <w:p w14:paraId="72E18E86" w14:textId="77777777" w:rsidR="00522FC1" w:rsidRPr="00D07071" w:rsidRDefault="00522FC1">
      <w:pPr>
        <w:jc w:val="center"/>
      </w:pPr>
    </w:p>
    <w:p w14:paraId="474C137A" w14:textId="77777777" w:rsidR="00522FC1" w:rsidRPr="00D07071" w:rsidRDefault="00522FC1">
      <w:pPr>
        <w:jc w:val="center"/>
      </w:pPr>
    </w:p>
    <w:p w14:paraId="684458FD" w14:textId="77777777" w:rsidR="00522FC1" w:rsidRPr="00D07071" w:rsidRDefault="00522FC1">
      <w:pPr>
        <w:jc w:val="center"/>
      </w:pPr>
    </w:p>
    <w:p w14:paraId="2E0E4E7D" w14:textId="77777777" w:rsidR="00522FC1" w:rsidRPr="00D07071" w:rsidRDefault="00522FC1">
      <w:pPr>
        <w:jc w:val="center"/>
      </w:pPr>
    </w:p>
    <w:p w14:paraId="4FC6BA52" w14:textId="77777777" w:rsidR="00522FC1" w:rsidRPr="00D07071" w:rsidRDefault="00522FC1">
      <w:pPr>
        <w:jc w:val="center"/>
      </w:pPr>
    </w:p>
    <w:p w14:paraId="77A45D00" w14:textId="3C146160" w:rsidR="00522FC1" w:rsidRDefault="00522FC1">
      <w:pPr>
        <w:jc w:val="center"/>
      </w:pPr>
      <w:r w:rsidRPr="00D07071">
        <w:t xml:space="preserve">V </w:t>
      </w:r>
      <w:r w:rsidR="001B6B55">
        <w:fldChar w:fldCharType="begin"/>
      </w:r>
      <w:r w:rsidR="001B6B55" w:rsidRPr="00D07071">
        <w:instrText xml:space="preserve"> DOCPROPERTY  VersioNro  \* MERGEFORMAT </w:instrText>
      </w:r>
      <w:r w:rsidR="001B6B55">
        <w:fldChar w:fldCharType="separate"/>
      </w:r>
      <w:r w:rsidR="00FB01CE" w:rsidRPr="00D07071">
        <w:t>4.00</w:t>
      </w:r>
      <w:r w:rsidR="001B6B55">
        <w:fldChar w:fldCharType="end"/>
      </w:r>
    </w:p>
    <w:p w14:paraId="0D76E53D" w14:textId="48A40E90" w:rsidR="00522FC1" w:rsidRPr="00746D1D" w:rsidRDefault="00A43E12">
      <w:pPr>
        <w:jc w:val="center"/>
      </w:pPr>
      <w:del w:id="0" w:author="Pettersson Mirkka" w:date="2022-02-07T14:42:00Z">
        <w:r w:rsidDel="004831EF">
          <w:delText>12</w:delText>
        </w:r>
        <w:r w:rsidR="00783547" w:rsidDel="004831EF">
          <w:delText>.5.2021</w:delText>
        </w:r>
      </w:del>
      <w:ins w:id="1" w:author="Pettersson Mirkka" w:date="2022-02-07T14:42:00Z">
        <w:r w:rsidR="004831EF">
          <w:t>7.2.2022</w:t>
        </w:r>
      </w:ins>
    </w:p>
    <w:p w14:paraId="198CFAA9" w14:textId="77777777" w:rsidR="00522FC1" w:rsidRPr="00746D1D" w:rsidRDefault="00522FC1">
      <w:pPr>
        <w:jc w:val="center"/>
      </w:pPr>
    </w:p>
    <w:p w14:paraId="6D332B41" w14:textId="73C0D693" w:rsidR="00522FC1" w:rsidRPr="00FD169F" w:rsidRDefault="00522FC1">
      <w:pPr>
        <w:jc w:val="center"/>
        <w:rPr>
          <w:sz w:val="32"/>
          <w:szCs w:val="32"/>
          <w:lang w:val="en-US"/>
        </w:rPr>
      </w:pPr>
      <w:r w:rsidRPr="00FD169F">
        <w:rPr>
          <w:sz w:val="32"/>
          <w:szCs w:val="32"/>
          <w:lang w:val="en-US"/>
        </w:rPr>
        <w:t xml:space="preserve">OID: </w:t>
      </w:r>
      <w:r w:rsidR="008F5A2F" w:rsidRPr="00FD169F">
        <w:rPr>
          <w:sz w:val="32"/>
          <w:szCs w:val="32"/>
          <w:lang w:val="en-US"/>
        </w:rPr>
        <w:t>1.2.246.777.11.2020.2</w:t>
      </w:r>
      <w:r w:rsidR="00587D76">
        <w:fldChar w:fldCharType="begin"/>
      </w:r>
      <w:r w:rsidR="00587D76" w:rsidRPr="00FD169F">
        <w:rPr>
          <w:lang w:val="en-US"/>
        </w:rPr>
        <w:instrText xml:space="preserve"> DOCPROPERTY  OID  \* MERGEFORMAT </w:instrText>
      </w:r>
      <w:r w:rsidR="00587D76">
        <w:fldChar w:fldCharType="end"/>
      </w:r>
    </w:p>
    <w:p w14:paraId="45C3C459" w14:textId="029D13DD" w:rsidR="00C96CB1" w:rsidRPr="00FD169F" w:rsidDel="004831EF" w:rsidRDefault="00C96CB1" w:rsidP="00C96CB1">
      <w:pPr>
        <w:jc w:val="center"/>
        <w:rPr>
          <w:del w:id="2" w:author="Pettersson Mirkka" w:date="2022-02-07T14:43:00Z"/>
          <w:lang w:val="en-US"/>
        </w:rPr>
      </w:pPr>
      <w:del w:id="3" w:author="Pettersson Mirkka" w:date="2022-02-07T14:43:00Z">
        <w:r w:rsidDel="004831EF">
          <w:rPr>
            <w:lang w:val="en-US"/>
          </w:rPr>
          <w:delText>Release candidate (RC4</w:delText>
        </w:r>
        <w:r w:rsidRPr="00FD169F" w:rsidDel="004831EF">
          <w:rPr>
            <w:lang w:val="en-US"/>
          </w:rPr>
          <w:delText>)</w:delText>
        </w:r>
      </w:del>
    </w:p>
    <w:p w14:paraId="1865086F" w14:textId="77777777" w:rsidR="00522FC1" w:rsidRPr="00FD169F" w:rsidRDefault="00522FC1">
      <w:pPr>
        <w:jc w:val="center"/>
        <w:rPr>
          <w:sz w:val="32"/>
          <w:szCs w:val="32"/>
          <w:lang w:val="en-US"/>
        </w:rPr>
      </w:pPr>
    </w:p>
    <w:p w14:paraId="4CBFE6FB" w14:textId="77777777" w:rsidR="00522FC1" w:rsidRPr="00FD169F" w:rsidRDefault="00522FC1">
      <w:pPr>
        <w:jc w:val="center"/>
        <w:rPr>
          <w:lang w:val="en-US"/>
        </w:rPr>
      </w:pPr>
    </w:p>
    <w:p w14:paraId="1B6697F7" w14:textId="77777777" w:rsidR="00522FC1" w:rsidRPr="00FD169F" w:rsidRDefault="00522FC1">
      <w:pPr>
        <w:jc w:val="center"/>
        <w:rPr>
          <w:lang w:val="en-US"/>
        </w:rPr>
      </w:pPr>
    </w:p>
    <w:p w14:paraId="55618AEF" w14:textId="77777777" w:rsidR="00522FC1" w:rsidRPr="00FD169F" w:rsidRDefault="00522FC1">
      <w:pPr>
        <w:rPr>
          <w:lang w:val="en-US"/>
        </w:rPr>
      </w:pPr>
      <w:r w:rsidRPr="00FD169F">
        <w:rPr>
          <w:lang w:val="en-US"/>
        </w:rPr>
        <w:br w:type="page"/>
      </w:r>
    </w:p>
    <w:p w14:paraId="6B33338A" w14:textId="77777777" w:rsidR="00522FC1" w:rsidRDefault="00522FC1">
      <w:pPr>
        <w:rPr>
          <w:b/>
          <w:bCs/>
        </w:rPr>
      </w:pPr>
      <w:r>
        <w:rPr>
          <w:b/>
          <w:bCs/>
        </w:rPr>
        <w:lastRenderedPageBreak/>
        <w:t>Sisällysluettelo</w:t>
      </w:r>
    </w:p>
    <w:p w14:paraId="7AE3FC93" w14:textId="77777777" w:rsidR="00522FC1" w:rsidRDefault="00522FC1"/>
    <w:p w14:paraId="55ED5A81" w14:textId="0BDF7577" w:rsidR="00CA7E23" w:rsidRDefault="000F4FD7">
      <w:pPr>
        <w:pStyle w:val="Sisluet1"/>
        <w:tabs>
          <w:tab w:val="left" w:pos="480"/>
          <w:tab w:val="right" w:leader="dot" w:pos="8302"/>
        </w:tabs>
        <w:rPr>
          <w:rFonts w:asciiTheme="minorHAnsi" w:eastAsiaTheme="minorEastAsia" w:hAnsiTheme="minorHAnsi" w:cstheme="minorBidi"/>
          <w:noProof/>
          <w:sz w:val="22"/>
          <w:szCs w:val="22"/>
          <w:lang w:eastAsia="fi-FI"/>
        </w:rPr>
      </w:pPr>
      <w:r>
        <w:fldChar w:fldCharType="begin"/>
      </w:r>
      <w:r w:rsidR="00522FC1">
        <w:instrText xml:space="preserve"> TOC \o "1-3" \h \z </w:instrText>
      </w:r>
      <w:r>
        <w:fldChar w:fldCharType="separate"/>
      </w:r>
      <w:hyperlink w:anchor="_Toc36296548" w:history="1">
        <w:r w:rsidR="00CA7E23" w:rsidRPr="00FC3B66">
          <w:rPr>
            <w:rStyle w:val="Hyperlinkki"/>
            <w:noProof/>
          </w:rPr>
          <w:t>1</w:t>
        </w:r>
        <w:r w:rsidR="00CA7E23">
          <w:rPr>
            <w:rFonts w:asciiTheme="minorHAnsi" w:eastAsiaTheme="minorEastAsia" w:hAnsiTheme="minorHAnsi" w:cstheme="minorBidi"/>
            <w:noProof/>
            <w:sz w:val="22"/>
            <w:szCs w:val="22"/>
            <w:lang w:eastAsia="fi-FI"/>
          </w:rPr>
          <w:tab/>
        </w:r>
        <w:r w:rsidR="00CA7E23" w:rsidRPr="00FC3B66">
          <w:rPr>
            <w:rStyle w:val="Hyperlinkki"/>
            <w:noProof/>
          </w:rPr>
          <w:t>Johdanto</w:t>
        </w:r>
        <w:r w:rsidR="00CA7E23">
          <w:rPr>
            <w:noProof/>
            <w:webHidden/>
          </w:rPr>
          <w:tab/>
        </w:r>
        <w:r w:rsidR="00CA7E23">
          <w:rPr>
            <w:noProof/>
            <w:webHidden/>
          </w:rPr>
          <w:fldChar w:fldCharType="begin"/>
        </w:r>
        <w:r w:rsidR="00CA7E23">
          <w:rPr>
            <w:noProof/>
            <w:webHidden/>
          </w:rPr>
          <w:instrText xml:space="preserve"> PAGEREF _Toc36296548 \h </w:instrText>
        </w:r>
        <w:r w:rsidR="00CA7E23">
          <w:rPr>
            <w:noProof/>
            <w:webHidden/>
          </w:rPr>
        </w:r>
        <w:r w:rsidR="00CA7E23">
          <w:rPr>
            <w:noProof/>
            <w:webHidden/>
          </w:rPr>
          <w:fldChar w:fldCharType="separate"/>
        </w:r>
        <w:r w:rsidR="00A43E12">
          <w:rPr>
            <w:noProof/>
            <w:webHidden/>
          </w:rPr>
          <w:t>6</w:t>
        </w:r>
        <w:r w:rsidR="00CA7E23">
          <w:rPr>
            <w:noProof/>
            <w:webHidden/>
          </w:rPr>
          <w:fldChar w:fldCharType="end"/>
        </w:r>
      </w:hyperlink>
    </w:p>
    <w:p w14:paraId="0DB5D9D0" w14:textId="089CB7F9" w:rsidR="00CA7E23" w:rsidRDefault="00497E89">
      <w:pPr>
        <w:pStyle w:val="Sisluet1"/>
        <w:tabs>
          <w:tab w:val="left" w:pos="480"/>
          <w:tab w:val="right" w:leader="dot" w:pos="8302"/>
        </w:tabs>
        <w:rPr>
          <w:rFonts w:asciiTheme="minorHAnsi" w:eastAsiaTheme="minorEastAsia" w:hAnsiTheme="minorHAnsi" w:cstheme="minorBidi"/>
          <w:noProof/>
          <w:sz w:val="22"/>
          <w:szCs w:val="22"/>
          <w:lang w:eastAsia="fi-FI"/>
        </w:rPr>
      </w:pPr>
      <w:hyperlink w:anchor="_Toc36296549" w:history="1">
        <w:r w:rsidR="00CA7E23" w:rsidRPr="00FC3B66">
          <w:rPr>
            <w:rStyle w:val="Hyperlinkki"/>
            <w:noProof/>
          </w:rPr>
          <w:t>2</w:t>
        </w:r>
        <w:r w:rsidR="00CA7E23">
          <w:rPr>
            <w:rFonts w:asciiTheme="minorHAnsi" w:eastAsiaTheme="minorEastAsia" w:hAnsiTheme="minorHAnsi" w:cstheme="minorBidi"/>
            <w:noProof/>
            <w:sz w:val="22"/>
            <w:szCs w:val="22"/>
            <w:lang w:eastAsia="fi-FI"/>
          </w:rPr>
          <w:tab/>
        </w:r>
        <w:r w:rsidR="00CA7E23" w:rsidRPr="00FC3B66">
          <w:rPr>
            <w:rStyle w:val="Hyperlinkki"/>
            <w:noProof/>
          </w:rPr>
          <w:t>Headerin elementit reseptissä</w:t>
        </w:r>
        <w:r w:rsidR="00CA7E23">
          <w:rPr>
            <w:noProof/>
            <w:webHidden/>
          </w:rPr>
          <w:tab/>
        </w:r>
        <w:r w:rsidR="00CA7E23">
          <w:rPr>
            <w:noProof/>
            <w:webHidden/>
          </w:rPr>
          <w:fldChar w:fldCharType="begin"/>
        </w:r>
        <w:r w:rsidR="00CA7E23">
          <w:rPr>
            <w:noProof/>
            <w:webHidden/>
          </w:rPr>
          <w:instrText xml:space="preserve"> PAGEREF _Toc36296549 \h </w:instrText>
        </w:r>
        <w:r w:rsidR="00CA7E23">
          <w:rPr>
            <w:noProof/>
            <w:webHidden/>
          </w:rPr>
        </w:r>
        <w:r w:rsidR="00CA7E23">
          <w:rPr>
            <w:noProof/>
            <w:webHidden/>
          </w:rPr>
          <w:fldChar w:fldCharType="separate"/>
        </w:r>
        <w:r w:rsidR="00A43E12">
          <w:rPr>
            <w:noProof/>
            <w:webHidden/>
          </w:rPr>
          <w:t>7</w:t>
        </w:r>
        <w:r w:rsidR="00CA7E23">
          <w:rPr>
            <w:noProof/>
            <w:webHidden/>
          </w:rPr>
          <w:fldChar w:fldCharType="end"/>
        </w:r>
      </w:hyperlink>
    </w:p>
    <w:p w14:paraId="1471B6F7" w14:textId="2E90CB64" w:rsidR="00CA7E23" w:rsidRDefault="00497E89">
      <w:pPr>
        <w:pStyle w:val="Sisluet1"/>
        <w:tabs>
          <w:tab w:val="left" w:pos="480"/>
          <w:tab w:val="right" w:leader="dot" w:pos="8302"/>
        </w:tabs>
        <w:rPr>
          <w:rFonts w:asciiTheme="minorHAnsi" w:eastAsiaTheme="minorEastAsia" w:hAnsiTheme="minorHAnsi" w:cstheme="minorBidi"/>
          <w:noProof/>
          <w:sz w:val="22"/>
          <w:szCs w:val="22"/>
          <w:lang w:eastAsia="fi-FI"/>
        </w:rPr>
      </w:pPr>
      <w:hyperlink w:anchor="_Toc36296550" w:history="1">
        <w:r w:rsidR="00CA7E23" w:rsidRPr="00FC3B66">
          <w:rPr>
            <w:rStyle w:val="Hyperlinkki"/>
            <w:noProof/>
          </w:rPr>
          <w:t>3</w:t>
        </w:r>
        <w:r w:rsidR="00CA7E23">
          <w:rPr>
            <w:rFonts w:asciiTheme="minorHAnsi" w:eastAsiaTheme="minorEastAsia" w:hAnsiTheme="minorHAnsi" w:cstheme="minorBidi"/>
            <w:noProof/>
            <w:sz w:val="22"/>
            <w:szCs w:val="22"/>
            <w:lang w:eastAsia="fi-FI"/>
          </w:rPr>
          <w:tab/>
        </w:r>
        <w:r w:rsidR="00CA7E23" w:rsidRPr="00FC3B66">
          <w:rPr>
            <w:rStyle w:val="Hyperlinkki"/>
            <w:noProof/>
          </w:rPr>
          <w:t>Elementtikohtaiset määrittelyt</w:t>
        </w:r>
        <w:r w:rsidR="00CA7E23">
          <w:rPr>
            <w:noProof/>
            <w:webHidden/>
          </w:rPr>
          <w:tab/>
        </w:r>
        <w:r w:rsidR="00CA7E23">
          <w:rPr>
            <w:noProof/>
            <w:webHidden/>
          </w:rPr>
          <w:fldChar w:fldCharType="begin"/>
        </w:r>
        <w:r w:rsidR="00CA7E23">
          <w:rPr>
            <w:noProof/>
            <w:webHidden/>
          </w:rPr>
          <w:instrText xml:space="preserve"> PAGEREF _Toc36296550 \h </w:instrText>
        </w:r>
        <w:r w:rsidR="00CA7E23">
          <w:rPr>
            <w:noProof/>
            <w:webHidden/>
          </w:rPr>
        </w:r>
        <w:r w:rsidR="00CA7E23">
          <w:rPr>
            <w:noProof/>
            <w:webHidden/>
          </w:rPr>
          <w:fldChar w:fldCharType="separate"/>
        </w:r>
        <w:r w:rsidR="00A43E12">
          <w:rPr>
            <w:noProof/>
            <w:webHidden/>
          </w:rPr>
          <w:t>10</w:t>
        </w:r>
        <w:r w:rsidR="00CA7E23">
          <w:rPr>
            <w:noProof/>
            <w:webHidden/>
          </w:rPr>
          <w:fldChar w:fldCharType="end"/>
        </w:r>
      </w:hyperlink>
    </w:p>
    <w:p w14:paraId="6984D042" w14:textId="32FBFE68"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51" w:history="1">
        <w:r w:rsidR="00CA7E23" w:rsidRPr="00FC3B66">
          <w:rPr>
            <w:rStyle w:val="Hyperlinkki"/>
            <w:noProof/>
          </w:rPr>
          <w:t>3.1</w:t>
        </w:r>
        <w:r w:rsidR="00CA7E23">
          <w:rPr>
            <w:rFonts w:asciiTheme="minorHAnsi" w:eastAsiaTheme="minorEastAsia" w:hAnsiTheme="minorHAnsi" w:cstheme="minorBidi"/>
            <w:noProof/>
            <w:sz w:val="22"/>
            <w:szCs w:val="22"/>
            <w:lang w:eastAsia="fi-FI"/>
          </w:rPr>
          <w:tab/>
        </w:r>
        <w:r w:rsidR="00CA7E23" w:rsidRPr="00FC3B66">
          <w:rPr>
            <w:rStyle w:val="Hyperlinkki"/>
            <w:noProof/>
          </w:rPr>
          <w:t>id – asiakirjan tunniste</w:t>
        </w:r>
        <w:r w:rsidR="00CA7E23">
          <w:rPr>
            <w:noProof/>
            <w:webHidden/>
          </w:rPr>
          <w:tab/>
        </w:r>
        <w:r w:rsidR="00CA7E23">
          <w:rPr>
            <w:noProof/>
            <w:webHidden/>
          </w:rPr>
          <w:fldChar w:fldCharType="begin"/>
        </w:r>
        <w:r w:rsidR="00CA7E23">
          <w:rPr>
            <w:noProof/>
            <w:webHidden/>
          </w:rPr>
          <w:instrText xml:space="preserve"> PAGEREF _Toc36296551 \h </w:instrText>
        </w:r>
        <w:r w:rsidR="00CA7E23">
          <w:rPr>
            <w:noProof/>
            <w:webHidden/>
          </w:rPr>
        </w:r>
        <w:r w:rsidR="00CA7E23">
          <w:rPr>
            <w:noProof/>
            <w:webHidden/>
          </w:rPr>
          <w:fldChar w:fldCharType="separate"/>
        </w:r>
        <w:r w:rsidR="00A43E12">
          <w:rPr>
            <w:noProof/>
            <w:webHidden/>
          </w:rPr>
          <w:t>10</w:t>
        </w:r>
        <w:r w:rsidR="00CA7E23">
          <w:rPr>
            <w:noProof/>
            <w:webHidden/>
          </w:rPr>
          <w:fldChar w:fldCharType="end"/>
        </w:r>
      </w:hyperlink>
    </w:p>
    <w:p w14:paraId="27366C77" w14:textId="2C34C3A1"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52" w:history="1">
        <w:r w:rsidR="00CA7E23" w:rsidRPr="00FC3B66">
          <w:rPr>
            <w:rStyle w:val="Hyperlinkki"/>
            <w:noProof/>
          </w:rPr>
          <w:t>3.2</w:t>
        </w:r>
        <w:r w:rsidR="00CA7E23">
          <w:rPr>
            <w:rFonts w:asciiTheme="minorHAnsi" w:eastAsiaTheme="minorEastAsia" w:hAnsiTheme="minorHAnsi" w:cstheme="minorBidi"/>
            <w:noProof/>
            <w:sz w:val="22"/>
            <w:szCs w:val="22"/>
            <w:lang w:eastAsia="fi-FI"/>
          </w:rPr>
          <w:tab/>
        </w:r>
        <w:r w:rsidR="00CA7E23" w:rsidRPr="00FC3B66">
          <w:rPr>
            <w:rStyle w:val="Hyperlinkki"/>
            <w:noProof/>
          </w:rPr>
          <w:t>code – Dokumentin tyyppi</w:t>
        </w:r>
        <w:r w:rsidR="00CA7E23">
          <w:rPr>
            <w:noProof/>
            <w:webHidden/>
          </w:rPr>
          <w:tab/>
        </w:r>
        <w:r w:rsidR="00CA7E23">
          <w:rPr>
            <w:noProof/>
            <w:webHidden/>
          </w:rPr>
          <w:fldChar w:fldCharType="begin"/>
        </w:r>
        <w:r w:rsidR="00CA7E23">
          <w:rPr>
            <w:noProof/>
            <w:webHidden/>
          </w:rPr>
          <w:instrText xml:space="preserve"> PAGEREF _Toc36296552 \h </w:instrText>
        </w:r>
        <w:r w:rsidR="00CA7E23">
          <w:rPr>
            <w:noProof/>
            <w:webHidden/>
          </w:rPr>
        </w:r>
        <w:r w:rsidR="00CA7E23">
          <w:rPr>
            <w:noProof/>
            <w:webHidden/>
          </w:rPr>
          <w:fldChar w:fldCharType="separate"/>
        </w:r>
        <w:r w:rsidR="00A43E12">
          <w:rPr>
            <w:noProof/>
            <w:webHidden/>
          </w:rPr>
          <w:t>13</w:t>
        </w:r>
        <w:r w:rsidR="00CA7E23">
          <w:rPr>
            <w:noProof/>
            <w:webHidden/>
          </w:rPr>
          <w:fldChar w:fldCharType="end"/>
        </w:r>
      </w:hyperlink>
    </w:p>
    <w:p w14:paraId="6DEBC7B3" w14:textId="6CB25F1A"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53" w:history="1">
        <w:r w:rsidR="00CA7E23" w:rsidRPr="00FC3B66">
          <w:rPr>
            <w:rStyle w:val="Hyperlinkki"/>
            <w:noProof/>
          </w:rPr>
          <w:t>3.3</w:t>
        </w:r>
        <w:r w:rsidR="00CA7E23">
          <w:rPr>
            <w:rFonts w:asciiTheme="minorHAnsi" w:eastAsiaTheme="minorEastAsia" w:hAnsiTheme="minorHAnsi" w:cstheme="minorBidi"/>
            <w:noProof/>
            <w:sz w:val="22"/>
            <w:szCs w:val="22"/>
            <w:lang w:eastAsia="fi-FI"/>
          </w:rPr>
          <w:tab/>
        </w:r>
        <w:r w:rsidR="00CA7E23" w:rsidRPr="00FC3B66">
          <w:rPr>
            <w:rStyle w:val="Hyperlinkki"/>
            <w:noProof/>
          </w:rPr>
          <w:t>effectiveTime – Asiakirjan luontiaika (pakollinen)</w:t>
        </w:r>
        <w:r w:rsidR="00CA7E23">
          <w:rPr>
            <w:noProof/>
            <w:webHidden/>
          </w:rPr>
          <w:tab/>
        </w:r>
        <w:r w:rsidR="00CA7E23">
          <w:rPr>
            <w:noProof/>
            <w:webHidden/>
          </w:rPr>
          <w:fldChar w:fldCharType="begin"/>
        </w:r>
        <w:r w:rsidR="00CA7E23">
          <w:rPr>
            <w:noProof/>
            <w:webHidden/>
          </w:rPr>
          <w:instrText xml:space="preserve"> PAGEREF _Toc36296553 \h </w:instrText>
        </w:r>
        <w:r w:rsidR="00CA7E23">
          <w:rPr>
            <w:noProof/>
            <w:webHidden/>
          </w:rPr>
        </w:r>
        <w:r w:rsidR="00CA7E23">
          <w:rPr>
            <w:noProof/>
            <w:webHidden/>
          </w:rPr>
          <w:fldChar w:fldCharType="separate"/>
        </w:r>
        <w:r w:rsidR="00A43E12">
          <w:rPr>
            <w:noProof/>
            <w:webHidden/>
          </w:rPr>
          <w:t>13</w:t>
        </w:r>
        <w:r w:rsidR="00CA7E23">
          <w:rPr>
            <w:noProof/>
            <w:webHidden/>
          </w:rPr>
          <w:fldChar w:fldCharType="end"/>
        </w:r>
      </w:hyperlink>
    </w:p>
    <w:p w14:paraId="09592042" w14:textId="05099FBF"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54" w:history="1">
        <w:r w:rsidR="00CA7E23" w:rsidRPr="00FC3B66">
          <w:rPr>
            <w:rStyle w:val="Hyperlinkki"/>
            <w:noProof/>
          </w:rPr>
          <w:t>3.4</w:t>
        </w:r>
        <w:r w:rsidR="00CA7E23">
          <w:rPr>
            <w:rFonts w:asciiTheme="minorHAnsi" w:eastAsiaTheme="minorEastAsia" w:hAnsiTheme="minorHAnsi" w:cstheme="minorBidi"/>
            <w:noProof/>
            <w:sz w:val="22"/>
            <w:szCs w:val="22"/>
            <w:lang w:eastAsia="fi-FI"/>
          </w:rPr>
          <w:tab/>
        </w:r>
        <w:r w:rsidR="00CA7E23" w:rsidRPr="00FC3B66">
          <w:rPr>
            <w:rStyle w:val="Hyperlinkki"/>
            <w:noProof/>
          </w:rPr>
          <w:t>setId – Alkuperäisen asiakirjan yksilöintitunnus (pakollinen)</w:t>
        </w:r>
        <w:r w:rsidR="00CA7E23">
          <w:rPr>
            <w:noProof/>
            <w:webHidden/>
          </w:rPr>
          <w:tab/>
        </w:r>
        <w:r w:rsidR="00CA7E23">
          <w:rPr>
            <w:noProof/>
            <w:webHidden/>
          </w:rPr>
          <w:fldChar w:fldCharType="begin"/>
        </w:r>
        <w:r w:rsidR="00CA7E23">
          <w:rPr>
            <w:noProof/>
            <w:webHidden/>
          </w:rPr>
          <w:instrText xml:space="preserve"> PAGEREF _Toc36296554 \h </w:instrText>
        </w:r>
        <w:r w:rsidR="00CA7E23">
          <w:rPr>
            <w:noProof/>
            <w:webHidden/>
          </w:rPr>
        </w:r>
        <w:r w:rsidR="00CA7E23">
          <w:rPr>
            <w:noProof/>
            <w:webHidden/>
          </w:rPr>
          <w:fldChar w:fldCharType="separate"/>
        </w:r>
        <w:r w:rsidR="00A43E12">
          <w:rPr>
            <w:noProof/>
            <w:webHidden/>
          </w:rPr>
          <w:t>13</w:t>
        </w:r>
        <w:r w:rsidR="00CA7E23">
          <w:rPr>
            <w:noProof/>
            <w:webHidden/>
          </w:rPr>
          <w:fldChar w:fldCharType="end"/>
        </w:r>
      </w:hyperlink>
    </w:p>
    <w:p w14:paraId="3B372BC4" w14:textId="6D9AD95E"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55" w:history="1">
        <w:r w:rsidR="00CA7E23" w:rsidRPr="00FC3B66">
          <w:rPr>
            <w:rStyle w:val="Hyperlinkki"/>
            <w:noProof/>
          </w:rPr>
          <w:t>3.5</w:t>
        </w:r>
        <w:r w:rsidR="00CA7E23">
          <w:rPr>
            <w:rFonts w:asciiTheme="minorHAnsi" w:eastAsiaTheme="minorEastAsia" w:hAnsiTheme="minorHAnsi" w:cstheme="minorBidi"/>
            <w:noProof/>
            <w:sz w:val="22"/>
            <w:szCs w:val="22"/>
            <w:lang w:eastAsia="fi-FI"/>
          </w:rPr>
          <w:tab/>
        </w:r>
        <w:r w:rsidR="00CA7E23" w:rsidRPr="00FC3B66">
          <w:rPr>
            <w:rStyle w:val="Hyperlinkki"/>
            <w:noProof/>
          </w:rPr>
          <w:t>versionNumber – versionumero</w:t>
        </w:r>
        <w:r w:rsidR="00CA7E23">
          <w:rPr>
            <w:noProof/>
            <w:webHidden/>
          </w:rPr>
          <w:tab/>
        </w:r>
        <w:r w:rsidR="00CA7E23">
          <w:rPr>
            <w:noProof/>
            <w:webHidden/>
          </w:rPr>
          <w:fldChar w:fldCharType="begin"/>
        </w:r>
        <w:r w:rsidR="00CA7E23">
          <w:rPr>
            <w:noProof/>
            <w:webHidden/>
          </w:rPr>
          <w:instrText xml:space="preserve"> PAGEREF _Toc36296555 \h </w:instrText>
        </w:r>
        <w:r w:rsidR="00CA7E23">
          <w:rPr>
            <w:noProof/>
            <w:webHidden/>
          </w:rPr>
        </w:r>
        <w:r w:rsidR="00CA7E23">
          <w:rPr>
            <w:noProof/>
            <w:webHidden/>
          </w:rPr>
          <w:fldChar w:fldCharType="separate"/>
        </w:r>
        <w:r w:rsidR="00A43E12">
          <w:rPr>
            <w:noProof/>
            <w:webHidden/>
          </w:rPr>
          <w:t>13</w:t>
        </w:r>
        <w:r w:rsidR="00CA7E23">
          <w:rPr>
            <w:noProof/>
            <w:webHidden/>
          </w:rPr>
          <w:fldChar w:fldCharType="end"/>
        </w:r>
      </w:hyperlink>
    </w:p>
    <w:p w14:paraId="4E96C2FD" w14:textId="6A55B810"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56" w:history="1">
        <w:r w:rsidR="00CA7E23" w:rsidRPr="00FC3B66">
          <w:rPr>
            <w:rStyle w:val="Hyperlinkki"/>
            <w:noProof/>
          </w:rPr>
          <w:t>3.6</w:t>
        </w:r>
        <w:r w:rsidR="00CA7E23">
          <w:rPr>
            <w:rFonts w:asciiTheme="minorHAnsi" w:eastAsiaTheme="minorEastAsia" w:hAnsiTheme="minorHAnsi" w:cstheme="minorBidi"/>
            <w:noProof/>
            <w:sz w:val="22"/>
            <w:szCs w:val="22"/>
            <w:lang w:eastAsia="fi-FI"/>
          </w:rPr>
          <w:tab/>
        </w:r>
        <w:r w:rsidR="00CA7E23" w:rsidRPr="00FC3B66">
          <w:rPr>
            <w:rStyle w:val="Hyperlinkki"/>
            <w:noProof/>
          </w:rPr>
          <w:t>recordTarget – Asiakirjan kohde</w:t>
        </w:r>
        <w:r w:rsidR="00CA7E23">
          <w:rPr>
            <w:noProof/>
            <w:webHidden/>
          </w:rPr>
          <w:tab/>
        </w:r>
        <w:r w:rsidR="00CA7E23">
          <w:rPr>
            <w:noProof/>
            <w:webHidden/>
          </w:rPr>
          <w:fldChar w:fldCharType="begin"/>
        </w:r>
        <w:r w:rsidR="00CA7E23">
          <w:rPr>
            <w:noProof/>
            <w:webHidden/>
          </w:rPr>
          <w:instrText xml:space="preserve"> PAGEREF _Toc36296556 \h </w:instrText>
        </w:r>
        <w:r w:rsidR="00CA7E23">
          <w:rPr>
            <w:noProof/>
            <w:webHidden/>
          </w:rPr>
        </w:r>
        <w:r w:rsidR="00CA7E23">
          <w:rPr>
            <w:noProof/>
            <w:webHidden/>
          </w:rPr>
          <w:fldChar w:fldCharType="separate"/>
        </w:r>
        <w:r w:rsidR="00A43E12">
          <w:rPr>
            <w:noProof/>
            <w:webHidden/>
          </w:rPr>
          <w:t>14</w:t>
        </w:r>
        <w:r w:rsidR="00CA7E23">
          <w:rPr>
            <w:noProof/>
            <w:webHidden/>
          </w:rPr>
          <w:fldChar w:fldCharType="end"/>
        </w:r>
      </w:hyperlink>
    </w:p>
    <w:p w14:paraId="08C33403" w14:textId="5047DBF9"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57" w:history="1">
        <w:r w:rsidR="00CA7E23" w:rsidRPr="00FC3B66">
          <w:rPr>
            <w:rStyle w:val="Hyperlinkki"/>
            <w:noProof/>
          </w:rPr>
          <w:t>3.7</w:t>
        </w:r>
        <w:r w:rsidR="00CA7E23">
          <w:rPr>
            <w:rFonts w:asciiTheme="minorHAnsi" w:eastAsiaTheme="minorEastAsia" w:hAnsiTheme="minorHAnsi" w:cstheme="minorBidi"/>
            <w:noProof/>
            <w:sz w:val="22"/>
            <w:szCs w:val="22"/>
            <w:lang w:eastAsia="fi-FI"/>
          </w:rPr>
          <w:tab/>
        </w:r>
        <w:r w:rsidR="00CA7E23" w:rsidRPr="00FC3B66">
          <w:rPr>
            <w:rStyle w:val="Hyperlinkki"/>
            <w:noProof/>
          </w:rPr>
          <w:t>author</w:t>
        </w:r>
        <w:r w:rsidR="00CA7E23">
          <w:rPr>
            <w:noProof/>
            <w:webHidden/>
          </w:rPr>
          <w:tab/>
        </w:r>
        <w:r w:rsidR="00CA7E23">
          <w:rPr>
            <w:noProof/>
            <w:webHidden/>
          </w:rPr>
          <w:fldChar w:fldCharType="begin"/>
        </w:r>
        <w:r w:rsidR="00CA7E23">
          <w:rPr>
            <w:noProof/>
            <w:webHidden/>
          </w:rPr>
          <w:instrText xml:space="preserve"> PAGEREF _Toc36296557 \h </w:instrText>
        </w:r>
        <w:r w:rsidR="00CA7E23">
          <w:rPr>
            <w:noProof/>
            <w:webHidden/>
          </w:rPr>
        </w:r>
        <w:r w:rsidR="00CA7E23">
          <w:rPr>
            <w:noProof/>
            <w:webHidden/>
          </w:rPr>
          <w:fldChar w:fldCharType="separate"/>
        </w:r>
        <w:r w:rsidR="00A43E12">
          <w:rPr>
            <w:noProof/>
            <w:webHidden/>
          </w:rPr>
          <w:t>15</w:t>
        </w:r>
        <w:r w:rsidR="00CA7E23">
          <w:rPr>
            <w:noProof/>
            <w:webHidden/>
          </w:rPr>
          <w:fldChar w:fldCharType="end"/>
        </w:r>
      </w:hyperlink>
    </w:p>
    <w:p w14:paraId="43AF113C" w14:textId="36ABB26B"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58" w:history="1">
        <w:r w:rsidR="00CA7E23" w:rsidRPr="00FC3B66">
          <w:rPr>
            <w:rStyle w:val="Hyperlinkki"/>
            <w:noProof/>
          </w:rPr>
          <w:t>3.8</w:t>
        </w:r>
        <w:r w:rsidR="00CA7E23">
          <w:rPr>
            <w:rFonts w:asciiTheme="minorHAnsi" w:eastAsiaTheme="minorEastAsia" w:hAnsiTheme="minorHAnsi" w:cstheme="minorBidi"/>
            <w:noProof/>
            <w:sz w:val="22"/>
            <w:szCs w:val="22"/>
            <w:lang w:eastAsia="fi-FI"/>
          </w:rPr>
          <w:tab/>
        </w:r>
        <w:r w:rsidR="00CA7E23" w:rsidRPr="00FC3B66">
          <w:rPr>
            <w:rStyle w:val="Hyperlinkki"/>
            <w:noProof/>
          </w:rPr>
          <w:t>custodian – rekisterinpitäjä (pakollinen)</w:t>
        </w:r>
        <w:r w:rsidR="00CA7E23">
          <w:rPr>
            <w:noProof/>
            <w:webHidden/>
          </w:rPr>
          <w:tab/>
        </w:r>
        <w:r w:rsidR="00CA7E23">
          <w:rPr>
            <w:noProof/>
            <w:webHidden/>
          </w:rPr>
          <w:fldChar w:fldCharType="begin"/>
        </w:r>
        <w:r w:rsidR="00CA7E23">
          <w:rPr>
            <w:noProof/>
            <w:webHidden/>
          </w:rPr>
          <w:instrText xml:space="preserve"> PAGEREF _Toc36296558 \h </w:instrText>
        </w:r>
        <w:r w:rsidR="00CA7E23">
          <w:rPr>
            <w:noProof/>
            <w:webHidden/>
          </w:rPr>
        </w:r>
        <w:r w:rsidR="00CA7E23">
          <w:rPr>
            <w:noProof/>
            <w:webHidden/>
          </w:rPr>
          <w:fldChar w:fldCharType="separate"/>
        </w:r>
        <w:r w:rsidR="00A43E12">
          <w:rPr>
            <w:noProof/>
            <w:webHidden/>
          </w:rPr>
          <w:t>22</w:t>
        </w:r>
        <w:r w:rsidR="00CA7E23">
          <w:rPr>
            <w:noProof/>
            <w:webHidden/>
          </w:rPr>
          <w:fldChar w:fldCharType="end"/>
        </w:r>
      </w:hyperlink>
    </w:p>
    <w:p w14:paraId="2E3502D7" w14:textId="0D2A809E"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59" w:history="1">
        <w:r w:rsidR="00CA7E23" w:rsidRPr="00FC3B66">
          <w:rPr>
            <w:rStyle w:val="Hyperlinkki"/>
            <w:noProof/>
          </w:rPr>
          <w:t>3.9</w:t>
        </w:r>
        <w:r w:rsidR="00CA7E23">
          <w:rPr>
            <w:rFonts w:asciiTheme="minorHAnsi" w:eastAsiaTheme="minorEastAsia" w:hAnsiTheme="minorHAnsi" w:cstheme="minorBidi"/>
            <w:noProof/>
            <w:sz w:val="22"/>
            <w:szCs w:val="22"/>
            <w:lang w:eastAsia="fi-FI"/>
          </w:rPr>
          <w:tab/>
        </w:r>
        <w:r w:rsidR="00CA7E23" w:rsidRPr="00FC3B66">
          <w:rPr>
            <w:rStyle w:val="Hyperlinkki"/>
            <w:noProof/>
          </w:rPr>
          <w:t>relatedDocument – viittaus toiseen dokumenttiin</w:t>
        </w:r>
        <w:r w:rsidR="00CA7E23">
          <w:rPr>
            <w:noProof/>
            <w:webHidden/>
          </w:rPr>
          <w:tab/>
        </w:r>
        <w:r w:rsidR="00CA7E23">
          <w:rPr>
            <w:noProof/>
            <w:webHidden/>
          </w:rPr>
          <w:fldChar w:fldCharType="begin"/>
        </w:r>
        <w:r w:rsidR="00CA7E23">
          <w:rPr>
            <w:noProof/>
            <w:webHidden/>
          </w:rPr>
          <w:instrText xml:space="preserve"> PAGEREF _Toc36296559 \h </w:instrText>
        </w:r>
        <w:r w:rsidR="00CA7E23">
          <w:rPr>
            <w:noProof/>
            <w:webHidden/>
          </w:rPr>
        </w:r>
        <w:r w:rsidR="00CA7E23">
          <w:rPr>
            <w:noProof/>
            <w:webHidden/>
          </w:rPr>
          <w:fldChar w:fldCharType="separate"/>
        </w:r>
        <w:r w:rsidR="00A43E12">
          <w:rPr>
            <w:noProof/>
            <w:webHidden/>
          </w:rPr>
          <w:t>22</w:t>
        </w:r>
        <w:r w:rsidR="00CA7E23">
          <w:rPr>
            <w:noProof/>
            <w:webHidden/>
          </w:rPr>
          <w:fldChar w:fldCharType="end"/>
        </w:r>
      </w:hyperlink>
    </w:p>
    <w:p w14:paraId="42BAB5FE" w14:textId="55305D5B"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60" w:history="1">
        <w:r w:rsidR="00CA7E23" w:rsidRPr="00FC3B66">
          <w:rPr>
            <w:rStyle w:val="Hyperlinkki"/>
            <w:noProof/>
          </w:rPr>
          <w:t>3.10</w:t>
        </w:r>
        <w:r w:rsidR="00CA7E23">
          <w:rPr>
            <w:rFonts w:asciiTheme="minorHAnsi" w:eastAsiaTheme="minorEastAsia" w:hAnsiTheme="minorHAnsi" w:cstheme="minorBidi"/>
            <w:noProof/>
            <w:sz w:val="22"/>
            <w:szCs w:val="22"/>
            <w:lang w:eastAsia="fi-FI"/>
          </w:rPr>
          <w:tab/>
        </w:r>
        <w:r w:rsidR="00CA7E23" w:rsidRPr="00FC3B66">
          <w:rPr>
            <w:rStyle w:val="Hyperlinkki"/>
            <w:noProof/>
          </w:rPr>
          <w:t>authorization - valtuudet</w:t>
        </w:r>
        <w:r w:rsidR="00CA7E23">
          <w:rPr>
            <w:noProof/>
            <w:webHidden/>
          </w:rPr>
          <w:tab/>
        </w:r>
        <w:r w:rsidR="00CA7E23">
          <w:rPr>
            <w:noProof/>
            <w:webHidden/>
          </w:rPr>
          <w:fldChar w:fldCharType="begin"/>
        </w:r>
        <w:r w:rsidR="00CA7E23">
          <w:rPr>
            <w:noProof/>
            <w:webHidden/>
          </w:rPr>
          <w:instrText xml:space="preserve"> PAGEREF _Toc36296560 \h </w:instrText>
        </w:r>
        <w:r w:rsidR="00CA7E23">
          <w:rPr>
            <w:noProof/>
            <w:webHidden/>
          </w:rPr>
        </w:r>
        <w:r w:rsidR="00CA7E23">
          <w:rPr>
            <w:noProof/>
            <w:webHidden/>
          </w:rPr>
          <w:fldChar w:fldCharType="separate"/>
        </w:r>
        <w:r w:rsidR="00A43E12">
          <w:rPr>
            <w:noProof/>
            <w:webHidden/>
          </w:rPr>
          <w:t>23</w:t>
        </w:r>
        <w:r w:rsidR="00CA7E23">
          <w:rPr>
            <w:noProof/>
            <w:webHidden/>
          </w:rPr>
          <w:fldChar w:fldCharType="end"/>
        </w:r>
      </w:hyperlink>
    </w:p>
    <w:p w14:paraId="0FE49A7B" w14:textId="4FD54A74"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61" w:history="1">
        <w:r w:rsidR="00CA7E23" w:rsidRPr="00FC3B66">
          <w:rPr>
            <w:rStyle w:val="Hyperlinkki"/>
            <w:noProof/>
          </w:rPr>
          <w:t>3.11</w:t>
        </w:r>
        <w:r w:rsidR="00CA7E23">
          <w:rPr>
            <w:rFonts w:asciiTheme="minorHAnsi" w:eastAsiaTheme="minorEastAsia" w:hAnsiTheme="minorHAnsi" w:cstheme="minorBidi"/>
            <w:noProof/>
            <w:sz w:val="22"/>
            <w:szCs w:val="22"/>
            <w:lang w:eastAsia="fi-FI"/>
          </w:rPr>
          <w:tab/>
        </w:r>
        <w:r w:rsidR="00CA7E23" w:rsidRPr="00FC3B66">
          <w:rPr>
            <w:rStyle w:val="Hyperlinkki"/>
            <w:noProof/>
          </w:rPr>
          <w:t>componentOf</w:t>
        </w:r>
        <w:r w:rsidR="00CA7E23">
          <w:rPr>
            <w:noProof/>
            <w:webHidden/>
          </w:rPr>
          <w:tab/>
        </w:r>
        <w:r w:rsidR="00CA7E23">
          <w:rPr>
            <w:noProof/>
            <w:webHidden/>
          </w:rPr>
          <w:fldChar w:fldCharType="begin"/>
        </w:r>
        <w:r w:rsidR="00CA7E23">
          <w:rPr>
            <w:noProof/>
            <w:webHidden/>
          </w:rPr>
          <w:instrText xml:space="preserve"> PAGEREF _Toc36296561 \h </w:instrText>
        </w:r>
        <w:r w:rsidR="00CA7E23">
          <w:rPr>
            <w:noProof/>
            <w:webHidden/>
          </w:rPr>
        </w:r>
        <w:r w:rsidR="00CA7E23">
          <w:rPr>
            <w:noProof/>
            <w:webHidden/>
          </w:rPr>
          <w:fldChar w:fldCharType="separate"/>
        </w:r>
        <w:r w:rsidR="00A43E12">
          <w:rPr>
            <w:noProof/>
            <w:webHidden/>
          </w:rPr>
          <w:t>23</w:t>
        </w:r>
        <w:r w:rsidR="00CA7E23">
          <w:rPr>
            <w:noProof/>
            <w:webHidden/>
          </w:rPr>
          <w:fldChar w:fldCharType="end"/>
        </w:r>
      </w:hyperlink>
    </w:p>
    <w:p w14:paraId="500725EB" w14:textId="6E161EE8"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62" w:history="1">
        <w:r w:rsidR="00CA7E23" w:rsidRPr="00FC3B66">
          <w:rPr>
            <w:rStyle w:val="Hyperlinkki"/>
            <w:noProof/>
          </w:rPr>
          <w:t>3.12</w:t>
        </w:r>
        <w:r w:rsidR="00CA7E23">
          <w:rPr>
            <w:rFonts w:asciiTheme="minorHAnsi" w:eastAsiaTheme="minorEastAsia" w:hAnsiTheme="minorHAnsi" w:cstheme="minorBidi"/>
            <w:noProof/>
            <w:sz w:val="22"/>
            <w:szCs w:val="22"/>
            <w:lang w:eastAsia="fi-FI"/>
          </w:rPr>
          <w:tab/>
        </w:r>
        <w:r w:rsidR="00CA7E23" w:rsidRPr="00FC3B66">
          <w:rPr>
            <w:rStyle w:val="Hyperlinkki"/>
            <w:noProof/>
          </w:rPr>
          <w:t>hl7fi:signatureCollection – Allekirjoitukset</w:t>
        </w:r>
        <w:r w:rsidR="00CA7E23">
          <w:rPr>
            <w:noProof/>
            <w:webHidden/>
          </w:rPr>
          <w:tab/>
        </w:r>
        <w:r w:rsidR="00CA7E23">
          <w:rPr>
            <w:noProof/>
            <w:webHidden/>
          </w:rPr>
          <w:fldChar w:fldCharType="begin"/>
        </w:r>
        <w:r w:rsidR="00CA7E23">
          <w:rPr>
            <w:noProof/>
            <w:webHidden/>
          </w:rPr>
          <w:instrText xml:space="preserve"> PAGEREF _Toc36296562 \h </w:instrText>
        </w:r>
        <w:r w:rsidR="00CA7E23">
          <w:rPr>
            <w:noProof/>
            <w:webHidden/>
          </w:rPr>
        </w:r>
        <w:r w:rsidR="00CA7E23">
          <w:rPr>
            <w:noProof/>
            <w:webHidden/>
          </w:rPr>
          <w:fldChar w:fldCharType="separate"/>
        </w:r>
        <w:r w:rsidR="00A43E12">
          <w:rPr>
            <w:noProof/>
            <w:webHidden/>
          </w:rPr>
          <w:t>27</w:t>
        </w:r>
        <w:r w:rsidR="00CA7E23">
          <w:rPr>
            <w:noProof/>
            <w:webHidden/>
          </w:rPr>
          <w:fldChar w:fldCharType="end"/>
        </w:r>
      </w:hyperlink>
    </w:p>
    <w:p w14:paraId="3D467BEB" w14:textId="7970C3D1"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63" w:history="1">
        <w:r w:rsidR="00CA7E23" w:rsidRPr="00FC3B66">
          <w:rPr>
            <w:rStyle w:val="Hyperlinkki"/>
            <w:noProof/>
          </w:rPr>
          <w:t>3.13</w:t>
        </w:r>
        <w:r w:rsidR="00CA7E23">
          <w:rPr>
            <w:rFonts w:asciiTheme="minorHAnsi" w:eastAsiaTheme="minorEastAsia" w:hAnsiTheme="minorHAnsi" w:cstheme="minorBidi"/>
            <w:noProof/>
            <w:sz w:val="22"/>
            <w:szCs w:val="22"/>
            <w:lang w:eastAsia="fi-FI"/>
          </w:rPr>
          <w:tab/>
        </w:r>
        <w:r w:rsidR="00CA7E23" w:rsidRPr="00FC3B66">
          <w:rPr>
            <w:rStyle w:val="Hyperlinkki"/>
            <w:noProof/>
          </w:rPr>
          <w:t>hl7fi:sender – lähettäjä</w:t>
        </w:r>
        <w:r w:rsidR="00CA7E23">
          <w:rPr>
            <w:noProof/>
            <w:webHidden/>
          </w:rPr>
          <w:tab/>
        </w:r>
        <w:r w:rsidR="00CA7E23">
          <w:rPr>
            <w:noProof/>
            <w:webHidden/>
          </w:rPr>
          <w:fldChar w:fldCharType="begin"/>
        </w:r>
        <w:r w:rsidR="00CA7E23">
          <w:rPr>
            <w:noProof/>
            <w:webHidden/>
          </w:rPr>
          <w:instrText xml:space="preserve"> PAGEREF _Toc36296563 \h </w:instrText>
        </w:r>
        <w:r w:rsidR="00CA7E23">
          <w:rPr>
            <w:noProof/>
            <w:webHidden/>
          </w:rPr>
        </w:r>
        <w:r w:rsidR="00CA7E23">
          <w:rPr>
            <w:noProof/>
            <w:webHidden/>
          </w:rPr>
          <w:fldChar w:fldCharType="separate"/>
        </w:r>
        <w:r w:rsidR="00A43E12">
          <w:rPr>
            <w:noProof/>
            <w:webHidden/>
          </w:rPr>
          <w:t>28</w:t>
        </w:r>
        <w:r w:rsidR="00CA7E23">
          <w:rPr>
            <w:noProof/>
            <w:webHidden/>
          </w:rPr>
          <w:fldChar w:fldCharType="end"/>
        </w:r>
      </w:hyperlink>
    </w:p>
    <w:p w14:paraId="540CAE27" w14:textId="5CBFAE4C"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64" w:history="1">
        <w:r w:rsidR="00CA7E23" w:rsidRPr="00FC3B66">
          <w:rPr>
            <w:rStyle w:val="Hyperlinkki"/>
            <w:noProof/>
          </w:rPr>
          <w:t>3.14</w:t>
        </w:r>
        <w:r w:rsidR="00CA7E23">
          <w:rPr>
            <w:rFonts w:asciiTheme="minorHAnsi" w:eastAsiaTheme="minorEastAsia" w:hAnsiTheme="minorHAnsi" w:cstheme="minorBidi"/>
            <w:noProof/>
            <w:sz w:val="22"/>
            <w:szCs w:val="22"/>
            <w:lang w:eastAsia="fi-FI"/>
          </w:rPr>
          <w:tab/>
        </w:r>
        <w:r w:rsidR="00CA7E23" w:rsidRPr="00FC3B66">
          <w:rPr>
            <w:rStyle w:val="Hyperlinkki"/>
            <w:noProof/>
          </w:rPr>
          <w:t>InformationRecipient – uusintapyynnön vastaanottaja</w:t>
        </w:r>
        <w:r w:rsidR="00CA7E23">
          <w:rPr>
            <w:noProof/>
            <w:webHidden/>
          </w:rPr>
          <w:tab/>
        </w:r>
        <w:r w:rsidR="00CA7E23">
          <w:rPr>
            <w:noProof/>
            <w:webHidden/>
          </w:rPr>
          <w:fldChar w:fldCharType="begin"/>
        </w:r>
        <w:r w:rsidR="00CA7E23">
          <w:rPr>
            <w:noProof/>
            <w:webHidden/>
          </w:rPr>
          <w:instrText xml:space="preserve"> PAGEREF _Toc36296564 \h </w:instrText>
        </w:r>
        <w:r w:rsidR="00CA7E23">
          <w:rPr>
            <w:noProof/>
            <w:webHidden/>
          </w:rPr>
        </w:r>
        <w:r w:rsidR="00CA7E23">
          <w:rPr>
            <w:noProof/>
            <w:webHidden/>
          </w:rPr>
          <w:fldChar w:fldCharType="separate"/>
        </w:r>
        <w:r w:rsidR="00A43E12">
          <w:rPr>
            <w:noProof/>
            <w:webHidden/>
          </w:rPr>
          <w:t>28</w:t>
        </w:r>
        <w:r w:rsidR="00CA7E23">
          <w:rPr>
            <w:noProof/>
            <w:webHidden/>
          </w:rPr>
          <w:fldChar w:fldCharType="end"/>
        </w:r>
      </w:hyperlink>
    </w:p>
    <w:p w14:paraId="0581E876" w14:textId="6D3CEBC6" w:rsidR="00CA7E23" w:rsidRDefault="00497E89">
      <w:pPr>
        <w:pStyle w:val="Sisluet1"/>
        <w:tabs>
          <w:tab w:val="left" w:pos="480"/>
          <w:tab w:val="right" w:leader="dot" w:pos="8302"/>
        </w:tabs>
        <w:rPr>
          <w:rFonts w:asciiTheme="minorHAnsi" w:eastAsiaTheme="minorEastAsia" w:hAnsiTheme="minorHAnsi" w:cstheme="minorBidi"/>
          <w:noProof/>
          <w:sz w:val="22"/>
          <w:szCs w:val="22"/>
          <w:lang w:eastAsia="fi-FI"/>
        </w:rPr>
      </w:pPr>
      <w:hyperlink w:anchor="_Toc36296565" w:history="1">
        <w:r w:rsidR="00CA7E23" w:rsidRPr="00FC3B66">
          <w:rPr>
            <w:rStyle w:val="Hyperlinkki"/>
            <w:noProof/>
          </w:rPr>
          <w:t>4</w:t>
        </w:r>
        <w:r w:rsidR="00CA7E23">
          <w:rPr>
            <w:rFonts w:asciiTheme="minorHAnsi" w:eastAsiaTheme="minorEastAsia" w:hAnsiTheme="minorHAnsi" w:cstheme="minorBidi"/>
            <w:noProof/>
            <w:sz w:val="22"/>
            <w:szCs w:val="22"/>
            <w:lang w:eastAsia="fi-FI"/>
          </w:rPr>
          <w:tab/>
        </w:r>
        <w:r w:rsidR="00CA7E23" w:rsidRPr="00FC3B66">
          <w:rPr>
            <w:rStyle w:val="Hyperlinkki"/>
            <w:noProof/>
          </w:rPr>
          <w:t>Yleisiä periaatteita</w:t>
        </w:r>
        <w:r w:rsidR="00CA7E23">
          <w:rPr>
            <w:noProof/>
            <w:webHidden/>
          </w:rPr>
          <w:tab/>
        </w:r>
        <w:r w:rsidR="00CA7E23">
          <w:rPr>
            <w:noProof/>
            <w:webHidden/>
          </w:rPr>
          <w:fldChar w:fldCharType="begin"/>
        </w:r>
        <w:r w:rsidR="00CA7E23">
          <w:rPr>
            <w:noProof/>
            <w:webHidden/>
          </w:rPr>
          <w:instrText xml:space="preserve"> PAGEREF _Toc36296565 \h </w:instrText>
        </w:r>
        <w:r w:rsidR="00CA7E23">
          <w:rPr>
            <w:noProof/>
            <w:webHidden/>
          </w:rPr>
        </w:r>
        <w:r w:rsidR="00CA7E23">
          <w:rPr>
            <w:noProof/>
            <w:webHidden/>
          </w:rPr>
          <w:fldChar w:fldCharType="separate"/>
        </w:r>
        <w:r w:rsidR="00A43E12">
          <w:rPr>
            <w:noProof/>
            <w:webHidden/>
          </w:rPr>
          <w:t>28</w:t>
        </w:r>
        <w:r w:rsidR="00CA7E23">
          <w:rPr>
            <w:noProof/>
            <w:webHidden/>
          </w:rPr>
          <w:fldChar w:fldCharType="end"/>
        </w:r>
      </w:hyperlink>
    </w:p>
    <w:p w14:paraId="63BFA59F" w14:textId="2D944471" w:rsidR="00CA7E23" w:rsidRDefault="00497E89">
      <w:pPr>
        <w:pStyle w:val="Sisluet2"/>
        <w:tabs>
          <w:tab w:val="left" w:pos="880"/>
          <w:tab w:val="right" w:leader="dot" w:pos="8302"/>
        </w:tabs>
        <w:rPr>
          <w:rFonts w:asciiTheme="minorHAnsi" w:eastAsiaTheme="minorEastAsia" w:hAnsiTheme="minorHAnsi" w:cstheme="minorBidi"/>
          <w:noProof/>
          <w:sz w:val="22"/>
          <w:szCs w:val="22"/>
          <w:lang w:eastAsia="fi-FI"/>
        </w:rPr>
      </w:pPr>
      <w:hyperlink w:anchor="_Toc36296566" w:history="1">
        <w:r w:rsidR="00CA7E23" w:rsidRPr="00FC3B66">
          <w:rPr>
            <w:rStyle w:val="Hyperlinkki"/>
            <w:noProof/>
          </w:rPr>
          <w:t>4.1</w:t>
        </w:r>
        <w:r w:rsidR="00CA7E23">
          <w:rPr>
            <w:rFonts w:asciiTheme="minorHAnsi" w:eastAsiaTheme="minorEastAsia" w:hAnsiTheme="minorHAnsi" w:cstheme="minorBidi"/>
            <w:noProof/>
            <w:sz w:val="22"/>
            <w:szCs w:val="22"/>
            <w:lang w:eastAsia="fi-FI"/>
          </w:rPr>
          <w:tab/>
        </w:r>
        <w:r w:rsidR="00CA7E23" w:rsidRPr="00FC3B66">
          <w:rPr>
            <w:rStyle w:val="Hyperlinkki"/>
            <w:noProof/>
          </w:rPr>
          <w:t>Ajan esittäminen</w:t>
        </w:r>
        <w:r w:rsidR="00CA7E23">
          <w:rPr>
            <w:noProof/>
            <w:webHidden/>
          </w:rPr>
          <w:tab/>
        </w:r>
        <w:r w:rsidR="00CA7E23">
          <w:rPr>
            <w:noProof/>
            <w:webHidden/>
          </w:rPr>
          <w:fldChar w:fldCharType="begin"/>
        </w:r>
        <w:r w:rsidR="00CA7E23">
          <w:rPr>
            <w:noProof/>
            <w:webHidden/>
          </w:rPr>
          <w:instrText xml:space="preserve"> PAGEREF _Toc36296566 \h </w:instrText>
        </w:r>
        <w:r w:rsidR="00CA7E23">
          <w:rPr>
            <w:noProof/>
            <w:webHidden/>
          </w:rPr>
        </w:r>
        <w:r w:rsidR="00CA7E23">
          <w:rPr>
            <w:noProof/>
            <w:webHidden/>
          </w:rPr>
          <w:fldChar w:fldCharType="separate"/>
        </w:r>
        <w:r w:rsidR="00A43E12">
          <w:rPr>
            <w:noProof/>
            <w:webHidden/>
          </w:rPr>
          <w:t>28</w:t>
        </w:r>
        <w:r w:rsidR="00CA7E23">
          <w:rPr>
            <w:noProof/>
            <w:webHidden/>
          </w:rPr>
          <w:fldChar w:fldCharType="end"/>
        </w:r>
      </w:hyperlink>
    </w:p>
    <w:p w14:paraId="4A41ABCA" w14:textId="42E612DA" w:rsidR="00CA7E23" w:rsidRDefault="00497E89">
      <w:pPr>
        <w:pStyle w:val="Sisluet1"/>
        <w:tabs>
          <w:tab w:val="left" w:pos="480"/>
          <w:tab w:val="right" w:leader="dot" w:pos="8302"/>
        </w:tabs>
        <w:rPr>
          <w:rFonts w:asciiTheme="minorHAnsi" w:eastAsiaTheme="minorEastAsia" w:hAnsiTheme="minorHAnsi" w:cstheme="minorBidi"/>
          <w:noProof/>
          <w:sz w:val="22"/>
          <w:szCs w:val="22"/>
          <w:lang w:eastAsia="fi-FI"/>
        </w:rPr>
      </w:pPr>
      <w:hyperlink w:anchor="_Toc36296567" w:history="1">
        <w:r w:rsidR="00CA7E23" w:rsidRPr="00FC3B66">
          <w:rPr>
            <w:rStyle w:val="Hyperlinkki"/>
            <w:noProof/>
          </w:rPr>
          <w:t>5</w:t>
        </w:r>
        <w:r w:rsidR="00CA7E23">
          <w:rPr>
            <w:rFonts w:asciiTheme="minorHAnsi" w:eastAsiaTheme="minorEastAsia" w:hAnsiTheme="minorHAnsi" w:cstheme="minorBidi"/>
            <w:noProof/>
            <w:sz w:val="22"/>
            <w:szCs w:val="22"/>
            <w:lang w:eastAsia="fi-FI"/>
          </w:rPr>
          <w:tab/>
        </w:r>
        <w:r w:rsidR="00CA7E23" w:rsidRPr="00FC3B66">
          <w:rPr>
            <w:rStyle w:val="Hyperlinkki"/>
            <w:noProof/>
          </w:rPr>
          <w:t>Lääkemääräysten ja toimitusten linkitys</w:t>
        </w:r>
        <w:r w:rsidR="00CA7E23">
          <w:rPr>
            <w:noProof/>
            <w:webHidden/>
          </w:rPr>
          <w:tab/>
        </w:r>
        <w:r w:rsidR="00CA7E23">
          <w:rPr>
            <w:noProof/>
            <w:webHidden/>
          </w:rPr>
          <w:fldChar w:fldCharType="begin"/>
        </w:r>
        <w:r w:rsidR="00CA7E23">
          <w:rPr>
            <w:noProof/>
            <w:webHidden/>
          </w:rPr>
          <w:instrText xml:space="preserve"> PAGEREF _Toc36296567 \h </w:instrText>
        </w:r>
        <w:r w:rsidR="00CA7E23">
          <w:rPr>
            <w:noProof/>
            <w:webHidden/>
          </w:rPr>
        </w:r>
        <w:r w:rsidR="00CA7E23">
          <w:rPr>
            <w:noProof/>
            <w:webHidden/>
          </w:rPr>
          <w:fldChar w:fldCharType="separate"/>
        </w:r>
        <w:r w:rsidR="00A43E12">
          <w:rPr>
            <w:noProof/>
            <w:webHidden/>
          </w:rPr>
          <w:t>28</w:t>
        </w:r>
        <w:r w:rsidR="00CA7E23">
          <w:rPr>
            <w:noProof/>
            <w:webHidden/>
          </w:rPr>
          <w:fldChar w:fldCharType="end"/>
        </w:r>
      </w:hyperlink>
    </w:p>
    <w:p w14:paraId="782A470F" w14:textId="6ACD02B2" w:rsidR="00522FC1" w:rsidRDefault="000F4FD7">
      <w:r>
        <w:fldChar w:fldCharType="end"/>
      </w:r>
    </w:p>
    <w:p w14:paraId="526959C4" w14:textId="77777777" w:rsidR="0014133F" w:rsidRDefault="0014133F"/>
    <w:p w14:paraId="600D15AF" w14:textId="77777777" w:rsidR="0014133F" w:rsidRDefault="0014133F" w:rsidP="0014133F">
      <w:pPr>
        <w:jc w:val="center"/>
      </w:pPr>
    </w:p>
    <w:p w14:paraId="5A0829DE" w14:textId="0B5C4759" w:rsidR="00F117F8" w:rsidRDefault="00F117F8"/>
    <w:p w14:paraId="220C1145" w14:textId="77777777" w:rsidR="00F117F8" w:rsidRPr="00F117F8" w:rsidRDefault="00F117F8" w:rsidP="00F117F8"/>
    <w:p w14:paraId="6E29CC0A" w14:textId="4BA4D7BD" w:rsidR="00F117F8" w:rsidRDefault="00F117F8"/>
    <w:p w14:paraId="0DF53F69" w14:textId="3361F80E" w:rsidR="00F117F8" w:rsidRDefault="00F117F8" w:rsidP="00F117F8">
      <w:pPr>
        <w:tabs>
          <w:tab w:val="left" w:pos="645"/>
        </w:tabs>
      </w:pPr>
      <w:r>
        <w:tab/>
      </w:r>
    </w:p>
    <w:p w14:paraId="7F4AB708" w14:textId="77777777" w:rsidR="00522FC1" w:rsidRDefault="00522FC1">
      <w:pPr>
        <w:rPr>
          <w:b/>
          <w:bCs/>
        </w:rPr>
      </w:pPr>
      <w:r w:rsidRPr="00F117F8">
        <w:br w:type="page"/>
      </w:r>
      <w:r>
        <w:rPr>
          <w:b/>
          <w:bCs/>
        </w:rPr>
        <w:lastRenderedPageBreak/>
        <w:t>Versiohistoria</w:t>
      </w:r>
    </w:p>
    <w:p w14:paraId="69045C7D" w14:textId="77777777" w:rsidR="00522FC1" w:rsidRDefault="00522FC1"/>
    <w:p w14:paraId="5CF408B3" w14:textId="77777777" w:rsidR="00522FC1" w:rsidRDefault="00522FC1" w:rsidP="00712F89">
      <w:pPr>
        <w:jc w:val="center"/>
      </w:pPr>
    </w:p>
    <w:tbl>
      <w:tblPr>
        <w:tblW w:w="83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08"/>
        <w:gridCol w:w="1440"/>
        <w:gridCol w:w="1260"/>
        <w:gridCol w:w="4680"/>
      </w:tblGrid>
      <w:tr w:rsidR="00522FC1" w14:paraId="11DBE995" w14:textId="77777777">
        <w:tc>
          <w:tcPr>
            <w:tcW w:w="1008" w:type="dxa"/>
            <w:tcBorders>
              <w:top w:val="single" w:sz="4" w:space="0" w:color="auto"/>
              <w:left w:val="single" w:sz="4" w:space="0" w:color="auto"/>
              <w:bottom w:val="single" w:sz="4" w:space="0" w:color="auto"/>
              <w:right w:val="single" w:sz="4" w:space="0" w:color="auto"/>
            </w:tcBorders>
          </w:tcPr>
          <w:p w14:paraId="218E3A78" w14:textId="77777777" w:rsidR="00522FC1" w:rsidRDefault="00522FC1">
            <w:r>
              <w:t>Versio</w:t>
            </w:r>
          </w:p>
        </w:tc>
        <w:tc>
          <w:tcPr>
            <w:tcW w:w="1440" w:type="dxa"/>
            <w:tcBorders>
              <w:top w:val="single" w:sz="4" w:space="0" w:color="auto"/>
              <w:left w:val="single" w:sz="4" w:space="0" w:color="auto"/>
              <w:bottom w:val="single" w:sz="4" w:space="0" w:color="auto"/>
              <w:right w:val="single" w:sz="4" w:space="0" w:color="auto"/>
            </w:tcBorders>
          </w:tcPr>
          <w:p w14:paraId="57894791" w14:textId="77777777" w:rsidR="00522FC1" w:rsidRDefault="00522FC1">
            <w:r>
              <w:t>Pvm</w:t>
            </w:r>
          </w:p>
        </w:tc>
        <w:tc>
          <w:tcPr>
            <w:tcW w:w="1260" w:type="dxa"/>
            <w:tcBorders>
              <w:top w:val="single" w:sz="4" w:space="0" w:color="auto"/>
              <w:left w:val="single" w:sz="4" w:space="0" w:color="auto"/>
              <w:bottom w:val="single" w:sz="4" w:space="0" w:color="auto"/>
              <w:right w:val="single" w:sz="4" w:space="0" w:color="auto"/>
            </w:tcBorders>
          </w:tcPr>
          <w:p w14:paraId="71F5EE21" w14:textId="77777777" w:rsidR="00522FC1" w:rsidRDefault="00522FC1">
            <w:r>
              <w:t>Tekijät</w:t>
            </w:r>
          </w:p>
        </w:tc>
        <w:tc>
          <w:tcPr>
            <w:tcW w:w="4680" w:type="dxa"/>
            <w:tcBorders>
              <w:top w:val="single" w:sz="4" w:space="0" w:color="auto"/>
              <w:left w:val="single" w:sz="4" w:space="0" w:color="auto"/>
              <w:bottom w:val="single" w:sz="4" w:space="0" w:color="auto"/>
              <w:right w:val="single" w:sz="4" w:space="0" w:color="auto"/>
            </w:tcBorders>
          </w:tcPr>
          <w:p w14:paraId="63AC892E" w14:textId="77777777" w:rsidR="00522FC1" w:rsidRDefault="00522FC1">
            <w:r>
              <w:t>Selite</w:t>
            </w:r>
          </w:p>
        </w:tc>
      </w:tr>
      <w:tr w:rsidR="00522FC1" w14:paraId="1E2685B2" w14:textId="77777777">
        <w:tc>
          <w:tcPr>
            <w:tcW w:w="1008" w:type="dxa"/>
            <w:tcBorders>
              <w:top w:val="single" w:sz="4" w:space="0" w:color="auto"/>
              <w:left w:val="single" w:sz="4" w:space="0" w:color="auto"/>
              <w:bottom w:val="single" w:sz="4" w:space="0" w:color="auto"/>
              <w:right w:val="single" w:sz="4" w:space="0" w:color="auto"/>
            </w:tcBorders>
          </w:tcPr>
          <w:p w14:paraId="0C5A7D88" w14:textId="77777777" w:rsidR="00522FC1" w:rsidRPr="003D5FC1" w:rsidRDefault="00522FC1">
            <w:pPr>
              <w:rPr>
                <w:sz w:val="22"/>
                <w:szCs w:val="22"/>
              </w:rPr>
            </w:pPr>
            <w:r w:rsidRPr="003D5FC1">
              <w:rPr>
                <w:sz w:val="22"/>
                <w:szCs w:val="22"/>
              </w:rPr>
              <w:t>0.0</w:t>
            </w:r>
          </w:p>
        </w:tc>
        <w:tc>
          <w:tcPr>
            <w:tcW w:w="1440" w:type="dxa"/>
            <w:tcBorders>
              <w:top w:val="single" w:sz="4" w:space="0" w:color="auto"/>
              <w:left w:val="single" w:sz="4" w:space="0" w:color="auto"/>
              <w:bottom w:val="single" w:sz="4" w:space="0" w:color="auto"/>
              <w:right w:val="single" w:sz="4" w:space="0" w:color="auto"/>
            </w:tcBorders>
          </w:tcPr>
          <w:p w14:paraId="54F4FADC" w14:textId="77777777" w:rsidR="00522FC1" w:rsidRPr="003D5FC1" w:rsidRDefault="00522FC1">
            <w:pPr>
              <w:rPr>
                <w:sz w:val="22"/>
                <w:szCs w:val="22"/>
              </w:rPr>
            </w:pPr>
            <w:r w:rsidRPr="003D5FC1">
              <w:rPr>
                <w:sz w:val="22"/>
                <w:szCs w:val="22"/>
              </w:rPr>
              <w:t>24.10.2006</w:t>
            </w:r>
          </w:p>
        </w:tc>
        <w:tc>
          <w:tcPr>
            <w:tcW w:w="1260" w:type="dxa"/>
            <w:tcBorders>
              <w:top w:val="single" w:sz="4" w:space="0" w:color="auto"/>
              <w:left w:val="single" w:sz="4" w:space="0" w:color="auto"/>
              <w:bottom w:val="single" w:sz="4" w:space="0" w:color="auto"/>
              <w:right w:val="single" w:sz="4" w:space="0" w:color="auto"/>
            </w:tcBorders>
          </w:tcPr>
          <w:p w14:paraId="39B5C3E2"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16C1F835" w14:textId="77777777" w:rsidR="00522FC1" w:rsidRPr="003D5FC1" w:rsidRDefault="00522FC1">
            <w:pPr>
              <w:rPr>
                <w:sz w:val="22"/>
                <w:szCs w:val="22"/>
              </w:rPr>
            </w:pPr>
            <w:r w:rsidRPr="003D5FC1">
              <w:rPr>
                <w:sz w:val="22"/>
                <w:szCs w:val="22"/>
              </w:rPr>
              <w:t xml:space="preserve">Ensimmäinen versio työryhmälle. Hyödynnetty määrittelydokumentin ensimmäistä versiota ja </w:t>
            </w:r>
            <w:proofErr w:type="spellStart"/>
            <w:r w:rsidRPr="003D5FC1">
              <w:rPr>
                <w:sz w:val="22"/>
                <w:szCs w:val="22"/>
              </w:rPr>
              <w:t>A.Ension</w:t>
            </w:r>
            <w:proofErr w:type="spellEnd"/>
            <w:r w:rsidRPr="003D5FC1">
              <w:rPr>
                <w:sz w:val="22"/>
                <w:szCs w:val="22"/>
              </w:rPr>
              <w:t xml:space="preserve"> materiaalia. </w:t>
            </w:r>
          </w:p>
        </w:tc>
      </w:tr>
      <w:tr w:rsidR="00522FC1" w14:paraId="1DB9D702" w14:textId="77777777">
        <w:tc>
          <w:tcPr>
            <w:tcW w:w="1008" w:type="dxa"/>
            <w:tcBorders>
              <w:top w:val="single" w:sz="4" w:space="0" w:color="auto"/>
              <w:left w:val="single" w:sz="4" w:space="0" w:color="auto"/>
              <w:bottom w:val="single" w:sz="4" w:space="0" w:color="auto"/>
              <w:right w:val="single" w:sz="4" w:space="0" w:color="auto"/>
            </w:tcBorders>
          </w:tcPr>
          <w:p w14:paraId="6F5C42C9" w14:textId="77777777" w:rsidR="00522FC1" w:rsidRPr="003D5FC1" w:rsidRDefault="00522FC1">
            <w:pPr>
              <w:rPr>
                <w:sz w:val="22"/>
                <w:szCs w:val="22"/>
              </w:rPr>
            </w:pPr>
            <w:r w:rsidRPr="003D5FC1">
              <w:rPr>
                <w:sz w:val="22"/>
                <w:szCs w:val="22"/>
              </w:rPr>
              <w:t>0.1</w:t>
            </w:r>
          </w:p>
        </w:tc>
        <w:tc>
          <w:tcPr>
            <w:tcW w:w="1440" w:type="dxa"/>
            <w:tcBorders>
              <w:top w:val="single" w:sz="4" w:space="0" w:color="auto"/>
              <w:left w:val="single" w:sz="4" w:space="0" w:color="auto"/>
              <w:bottom w:val="single" w:sz="4" w:space="0" w:color="auto"/>
              <w:right w:val="single" w:sz="4" w:space="0" w:color="auto"/>
            </w:tcBorders>
          </w:tcPr>
          <w:p w14:paraId="4B03C1E2" w14:textId="77777777" w:rsidR="00522FC1" w:rsidRPr="003D5FC1" w:rsidRDefault="00522FC1">
            <w:pPr>
              <w:rPr>
                <w:sz w:val="22"/>
                <w:szCs w:val="22"/>
              </w:rPr>
            </w:pPr>
            <w:r w:rsidRPr="003D5FC1">
              <w:rPr>
                <w:sz w:val="22"/>
                <w:szCs w:val="22"/>
              </w:rPr>
              <w:t>1.11.2006</w:t>
            </w:r>
          </w:p>
        </w:tc>
        <w:tc>
          <w:tcPr>
            <w:tcW w:w="1260" w:type="dxa"/>
            <w:tcBorders>
              <w:top w:val="single" w:sz="4" w:space="0" w:color="auto"/>
              <w:left w:val="single" w:sz="4" w:space="0" w:color="auto"/>
              <w:bottom w:val="single" w:sz="4" w:space="0" w:color="auto"/>
              <w:right w:val="single" w:sz="4" w:space="0" w:color="auto"/>
            </w:tcBorders>
          </w:tcPr>
          <w:p w14:paraId="12DBE38C" w14:textId="77777777" w:rsidR="00522FC1" w:rsidRPr="003D5FC1" w:rsidRDefault="00522FC1">
            <w:pPr>
              <w:rPr>
                <w:sz w:val="22"/>
                <w:szCs w:val="22"/>
              </w:rPr>
            </w:pPr>
            <w:r w:rsidRPr="003D5FC1">
              <w:rPr>
                <w:sz w:val="22"/>
                <w:szCs w:val="22"/>
              </w:rPr>
              <w:t>AVE, TT, JP</w:t>
            </w:r>
          </w:p>
        </w:tc>
        <w:tc>
          <w:tcPr>
            <w:tcW w:w="4680" w:type="dxa"/>
            <w:tcBorders>
              <w:top w:val="single" w:sz="4" w:space="0" w:color="auto"/>
              <w:left w:val="single" w:sz="4" w:space="0" w:color="auto"/>
              <w:bottom w:val="single" w:sz="4" w:space="0" w:color="auto"/>
              <w:right w:val="single" w:sz="4" w:space="0" w:color="auto"/>
            </w:tcBorders>
          </w:tcPr>
          <w:p w14:paraId="769AD43C" w14:textId="77777777" w:rsidR="00522FC1" w:rsidRPr="003D5FC1" w:rsidRDefault="00522FC1">
            <w:pPr>
              <w:rPr>
                <w:sz w:val="22"/>
                <w:szCs w:val="22"/>
              </w:rPr>
            </w:pPr>
            <w:r w:rsidRPr="003D5FC1">
              <w:rPr>
                <w:sz w:val="22"/>
                <w:szCs w:val="22"/>
              </w:rPr>
              <w:t>Täydennetty TC-kokouksen 31.10.2006 ja työpalaverin 1.11.2006 perusteella.</w:t>
            </w:r>
          </w:p>
        </w:tc>
      </w:tr>
      <w:tr w:rsidR="00522FC1" w14:paraId="516B805E" w14:textId="77777777">
        <w:tc>
          <w:tcPr>
            <w:tcW w:w="1008" w:type="dxa"/>
            <w:tcBorders>
              <w:top w:val="single" w:sz="4" w:space="0" w:color="auto"/>
              <w:left w:val="single" w:sz="4" w:space="0" w:color="auto"/>
              <w:bottom w:val="single" w:sz="4" w:space="0" w:color="auto"/>
              <w:right w:val="single" w:sz="4" w:space="0" w:color="auto"/>
            </w:tcBorders>
          </w:tcPr>
          <w:p w14:paraId="2F0F311C" w14:textId="77777777" w:rsidR="00522FC1" w:rsidRPr="003D5FC1" w:rsidRDefault="00522FC1">
            <w:pPr>
              <w:rPr>
                <w:sz w:val="22"/>
                <w:szCs w:val="22"/>
              </w:rPr>
            </w:pPr>
            <w:r w:rsidRPr="003D5FC1">
              <w:rPr>
                <w:sz w:val="22"/>
                <w:szCs w:val="22"/>
              </w:rPr>
              <w:t>0.2</w:t>
            </w:r>
          </w:p>
        </w:tc>
        <w:tc>
          <w:tcPr>
            <w:tcW w:w="1440" w:type="dxa"/>
            <w:tcBorders>
              <w:top w:val="single" w:sz="4" w:space="0" w:color="auto"/>
              <w:left w:val="single" w:sz="4" w:space="0" w:color="auto"/>
              <w:bottom w:val="single" w:sz="4" w:space="0" w:color="auto"/>
              <w:right w:val="single" w:sz="4" w:space="0" w:color="auto"/>
            </w:tcBorders>
          </w:tcPr>
          <w:p w14:paraId="2A2B895D" w14:textId="77777777" w:rsidR="00522FC1" w:rsidRPr="003D5FC1" w:rsidRDefault="00522FC1">
            <w:pPr>
              <w:rPr>
                <w:sz w:val="22"/>
                <w:szCs w:val="22"/>
              </w:rPr>
            </w:pPr>
            <w:r w:rsidRPr="003D5FC1">
              <w:rPr>
                <w:sz w:val="22"/>
                <w:szCs w:val="22"/>
              </w:rPr>
              <w:t>20.11.2006</w:t>
            </w:r>
          </w:p>
        </w:tc>
        <w:tc>
          <w:tcPr>
            <w:tcW w:w="1260" w:type="dxa"/>
            <w:tcBorders>
              <w:top w:val="single" w:sz="4" w:space="0" w:color="auto"/>
              <w:left w:val="single" w:sz="4" w:space="0" w:color="auto"/>
              <w:bottom w:val="single" w:sz="4" w:space="0" w:color="auto"/>
              <w:right w:val="single" w:sz="4" w:space="0" w:color="auto"/>
            </w:tcBorders>
          </w:tcPr>
          <w:p w14:paraId="29C40742" w14:textId="77777777" w:rsidR="00522FC1" w:rsidRPr="003D5FC1" w:rsidRDefault="00522FC1">
            <w:pPr>
              <w:rPr>
                <w:sz w:val="22"/>
                <w:szCs w:val="22"/>
              </w:rPr>
            </w:pPr>
            <w:proofErr w:type="spellStart"/>
            <w:r w:rsidRPr="003D5FC1">
              <w:rPr>
                <w:sz w:val="22"/>
                <w:szCs w:val="22"/>
              </w:rPr>
              <w:t>AVE+työryhmä</w:t>
            </w:r>
            <w:proofErr w:type="spellEnd"/>
          </w:p>
        </w:tc>
        <w:tc>
          <w:tcPr>
            <w:tcW w:w="4680" w:type="dxa"/>
            <w:tcBorders>
              <w:top w:val="single" w:sz="4" w:space="0" w:color="auto"/>
              <w:left w:val="single" w:sz="4" w:space="0" w:color="auto"/>
              <w:bottom w:val="single" w:sz="4" w:space="0" w:color="auto"/>
              <w:right w:val="single" w:sz="4" w:space="0" w:color="auto"/>
            </w:tcBorders>
          </w:tcPr>
          <w:p w14:paraId="1F9189EA" w14:textId="77777777" w:rsidR="00522FC1" w:rsidRPr="003D5FC1" w:rsidRDefault="00522FC1">
            <w:pPr>
              <w:rPr>
                <w:sz w:val="22"/>
                <w:szCs w:val="22"/>
              </w:rPr>
            </w:pPr>
            <w:r w:rsidRPr="003D5FC1">
              <w:rPr>
                <w:sz w:val="22"/>
                <w:szCs w:val="22"/>
              </w:rPr>
              <w:t>Täydennetty työkokouksen 10.11.2006 perusteella.</w:t>
            </w:r>
          </w:p>
        </w:tc>
      </w:tr>
      <w:tr w:rsidR="00522FC1" w14:paraId="7BEFE7CE" w14:textId="77777777">
        <w:tc>
          <w:tcPr>
            <w:tcW w:w="1008" w:type="dxa"/>
            <w:tcBorders>
              <w:top w:val="single" w:sz="4" w:space="0" w:color="auto"/>
              <w:left w:val="single" w:sz="4" w:space="0" w:color="auto"/>
              <w:bottom w:val="single" w:sz="4" w:space="0" w:color="auto"/>
              <w:right w:val="single" w:sz="4" w:space="0" w:color="auto"/>
            </w:tcBorders>
          </w:tcPr>
          <w:p w14:paraId="6FA97EC6" w14:textId="77777777" w:rsidR="00522FC1" w:rsidRPr="003D5FC1" w:rsidRDefault="00522FC1">
            <w:pPr>
              <w:rPr>
                <w:sz w:val="22"/>
                <w:szCs w:val="22"/>
              </w:rPr>
            </w:pPr>
            <w:r w:rsidRPr="003D5FC1">
              <w:rPr>
                <w:sz w:val="22"/>
                <w:szCs w:val="22"/>
              </w:rPr>
              <w:t>0.9</w:t>
            </w:r>
          </w:p>
        </w:tc>
        <w:tc>
          <w:tcPr>
            <w:tcW w:w="1440" w:type="dxa"/>
            <w:tcBorders>
              <w:top w:val="single" w:sz="4" w:space="0" w:color="auto"/>
              <w:left w:val="single" w:sz="4" w:space="0" w:color="auto"/>
              <w:bottom w:val="single" w:sz="4" w:space="0" w:color="auto"/>
              <w:right w:val="single" w:sz="4" w:space="0" w:color="auto"/>
            </w:tcBorders>
          </w:tcPr>
          <w:p w14:paraId="283B6226" w14:textId="77777777" w:rsidR="00522FC1" w:rsidRPr="003D5FC1" w:rsidRDefault="00522FC1">
            <w:pPr>
              <w:rPr>
                <w:sz w:val="22"/>
                <w:szCs w:val="22"/>
              </w:rPr>
            </w:pPr>
            <w:r w:rsidRPr="003D5FC1">
              <w:rPr>
                <w:sz w:val="22"/>
                <w:szCs w:val="22"/>
              </w:rPr>
              <w:t>30.11.2006</w:t>
            </w:r>
          </w:p>
        </w:tc>
        <w:tc>
          <w:tcPr>
            <w:tcW w:w="1260" w:type="dxa"/>
            <w:tcBorders>
              <w:top w:val="single" w:sz="4" w:space="0" w:color="auto"/>
              <w:left w:val="single" w:sz="4" w:space="0" w:color="auto"/>
              <w:bottom w:val="single" w:sz="4" w:space="0" w:color="auto"/>
              <w:right w:val="single" w:sz="4" w:space="0" w:color="auto"/>
            </w:tcBorders>
          </w:tcPr>
          <w:p w14:paraId="6245D19B" w14:textId="77777777" w:rsidR="00522FC1" w:rsidRPr="003D5FC1" w:rsidRDefault="00522FC1">
            <w:pPr>
              <w:rPr>
                <w:sz w:val="22"/>
                <w:szCs w:val="22"/>
              </w:rPr>
            </w:pPr>
            <w:proofErr w:type="spellStart"/>
            <w:r w:rsidRPr="003D5FC1">
              <w:rPr>
                <w:sz w:val="22"/>
                <w:szCs w:val="22"/>
              </w:rPr>
              <w:t>AVE+työryhmä</w:t>
            </w:r>
            <w:proofErr w:type="spellEnd"/>
          </w:p>
        </w:tc>
        <w:tc>
          <w:tcPr>
            <w:tcW w:w="4680" w:type="dxa"/>
            <w:tcBorders>
              <w:top w:val="single" w:sz="4" w:space="0" w:color="auto"/>
              <w:left w:val="single" w:sz="4" w:space="0" w:color="auto"/>
              <w:bottom w:val="single" w:sz="4" w:space="0" w:color="auto"/>
              <w:right w:val="single" w:sz="4" w:space="0" w:color="auto"/>
            </w:tcBorders>
          </w:tcPr>
          <w:p w14:paraId="20FBCE81" w14:textId="77777777" w:rsidR="00522FC1" w:rsidRPr="003D5FC1" w:rsidRDefault="00522FC1">
            <w:pPr>
              <w:rPr>
                <w:sz w:val="22"/>
                <w:szCs w:val="22"/>
              </w:rPr>
            </w:pPr>
            <w:r w:rsidRPr="003D5FC1">
              <w:rPr>
                <w:sz w:val="22"/>
                <w:szCs w:val="22"/>
              </w:rPr>
              <w:t>Täydennetty työkokouksen 27.11.2006 perusteella.</w:t>
            </w:r>
          </w:p>
        </w:tc>
      </w:tr>
      <w:tr w:rsidR="00522FC1" w14:paraId="5978C207" w14:textId="77777777">
        <w:tc>
          <w:tcPr>
            <w:tcW w:w="1008" w:type="dxa"/>
            <w:tcBorders>
              <w:top w:val="single" w:sz="4" w:space="0" w:color="auto"/>
              <w:left w:val="single" w:sz="4" w:space="0" w:color="auto"/>
              <w:bottom w:val="single" w:sz="4" w:space="0" w:color="auto"/>
              <w:right w:val="single" w:sz="4" w:space="0" w:color="auto"/>
            </w:tcBorders>
          </w:tcPr>
          <w:p w14:paraId="07D6CF12" w14:textId="77777777" w:rsidR="00522FC1" w:rsidRPr="003D5FC1" w:rsidRDefault="00522FC1">
            <w:pPr>
              <w:rPr>
                <w:sz w:val="22"/>
                <w:szCs w:val="22"/>
              </w:rPr>
            </w:pPr>
            <w:r w:rsidRPr="003D5FC1">
              <w:rPr>
                <w:sz w:val="22"/>
                <w:szCs w:val="22"/>
              </w:rPr>
              <w:t>1.00</w:t>
            </w:r>
          </w:p>
        </w:tc>
        <w:tc>
          <w:tcPr>
            <w:tcW w:w="1440" w:type="dxa"/>
            <w:tcBorders>
              <w:top w:val="single" w:sz="4" w:space="0" w:color="auto"/>
              <w:left w:val="single" w:sz="4" w:space="0" w:color="auto"/>
              <w:bottom w:val="single" w:sz="4" w:space="0" w:color="auto"/>
              <w:right w:val="single" w:sz="4" w:space="0" w:color="auto"/>
            </w:tcBorders>
          </w:tcPr>
          <w:p w14:paraId="6F33B8D4" w14:textId="77777777" w:rsidR="00522FC1" w:rsidRPr="003D5FC1" w:rsidRDefault="00522FC1">
            <w:pPr>
              <w:rPr>
                <w:sz w:val="22"/>
                <w:szCs w:val="22"/>
              </w:rPr>
            </w:pPr>
            <w:r w:rsidRPr="003D5FC1">
              <w:rPr>
                <w:sz w:val="22"/>
                <w:szCs w:val="22"/>
              </w:rPr>
              <w:t>31.12.2006</w:t>
            </w:r>
          </w:p>
        </w:tc>
        <w:tc>
          <w:tcPr>
            <w:tcW w:w="1260" w:type="dxa"/>
            <w:tcBorders>
              <w:top w:val="single" w:sz="4" w:space="0" w:color="auto"/>
              <w:left w:val="single" w:sz="4" w:space="0" w:color="auto"/>
              <w:bottom w:val="single" w:sz="4" w:space="0" w:color="auto"/>
              <w:right w:val="single" w:sz="4" w:space="0" w:color="auto"/>
            </w:tcBorders>
          </w:tcPr>
          <w:p w14:paraId="7ABD37D5"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66C270DF" w14:textId="77777777" w:rsidR="00522FC1" w:rsidRPr="003D5FC1" w:rsidRDefault="00522FC1">
            <w:pPr>
              <w:rPr>
                <w:sz w:val="22"/>
                <w:szCs w:val="22"/>
              </w:rPr>
            </w:pPr>
            <w:r w:rsidRPr="003D5FC1">
              <w:rPr>
                <w:sz w:val="22"/>
                <w:szCs w:val="22"/>
              </w:rPr>
              <w:t>Virallinen julkaisuversio</w:t>
            </w:r>
          </w:p>
        </w:tc>
      </w:tr>
      <w:tr w:rsidR="00522FC1" w14:paraId="507D0595" w14:textId="77777777">
        <w:tc>
          <w:tcPr>
            <w:tcW w:w="1008" w:type="dxa"/>
            <w:tcBorders>
              <w:top w:val="single" w:sz="4" w:space="0" w:color="auto"/>
              <w:left w:val="single" w:sz="4" w:space="0" w:color="auto"/>
              <w:bottom w:val="single" w:sz="4" w:space="0" w:color="auto"/>
              <w:right w:val="single" w:sz="4" w:space="0" w:color="auto"/>
            </w:tcBorders>
          </w:tcPr>
          <w:p w14:paraId="7082581C" w14:textId="77777777" w:rsidR="00522FC1" w:rsidRPr="003D5FC1" w:rsidRDefault="00522FC1">
            <w:pPr>
              <w:rPr>
                <w:sz w:val="22"/>
                <w:szCs w:val="22"/>
              </w:rPr>
            </w:pPr>
            <w:r w:rsidRPr="003D5FC1">
              <w:rPr>
                <w:sz w:val="22"/>
                <w:szCs w:val="22"/>
              </w:rPr>
              <w:t>2.0</w:t>
            </w:r>
          </w:p>
        </w:tc>
        <w:tc>
          <w:tcPr>
            <w:tcW w:w="1440" w:type="dxa"/>
            <w:tcBorders>
              <w:top w:val="single" w:sz="4" w:space="0" w:color="auto"/>
              <w:left w:val="single" w:sz="4" w:space="0" w:color="auto"/>
              <w:bottom w:val="single" w:sz="4" w:space="0" w:color="auto"/>
              <w:right w:val="single" w:sz="4" w:space="0" w:color="auto"/>
            </w:tcBorders>
          </w:tcPr>
          <w:p w14:paraId="55ADAF35" w14:textId="77777777" w:rsidR="00522FC1" w:rsidRPr="003D5FC1" w:rsidRDefault="00522FC1">
            <w:pPr>
              <w:rPr>
                <w:sz w:val="22"/>
                <w:szCs w:val="22"/>
              </w:rPr>
            </w:pPr>
            <w:r w:rsidRPr="003D5FC1">
              <w:rPr>
                <w:sz w:val="22"/>
                <w:szCs w:val="22"/>
              </w:rPr>
              <w:t>2.7.2007</w:t>
            </w:r>
          </w:p>
        </w:tc>
        <w:tc>
          <w:tcPr>
            <w:tcW w:w="1260" w:type="dxa"/>
            <w:tcBorders>
              <w:top w:val="single" w:sz="4" w:space="0" w:color="auto"/>
              <w:left w:val="single" w:sz="4" w:space="0" w:color="auto"/>
              <w:bottom w:val="single" w:sz="4" w:space="0" w:color="auto"/>
              <w:right w:val="single" w:sz="4" w:space="0" w:color="auto"/>
            </w:tcBorders>
          </w:tcPr>
          <w:p w14:paraId="27CEEFBC" w14:textId="77777777" w:rsidR="00522FC1" w:rsidRPr="003D5FC1" w:rsidRDefault="00522FC1">
            <w:pPr>
              <w:rPr>
                <w:sz w:val="22"/>
                <w:szCs w:val="22"/>
              </w:rPr>
            </w:pPr>
            <w:r w:rsidRPr="003D5FC1">
              <w:rPr>
                <w:sz w:val="22"/>
                <w:szCs w:val="22"/>
              </w:rPr>
              <w:t>AVE</w:t>
            </w:r>
          </w:p>
        </w:tc>
        <w:tc>
          <w:tcPr>
            <w:tcW w:w="4680" w:type="dxa"/>
            <w:tcBorders>
              <w:top w:val="single" w:sz="4" w:space="0" w:color="auto"/>
              <w:left w:val="single" w:sz="4" w:space="0" w:color="auto"/>
              <w:bottom w:val="single" w:sz="4" w:space="0" w:color="auto"/>
              <w:right w:val="single" w:sz="4" w:space="0" w:color="auto"/>
            </w:tcBorders>
          </w:tcPr>
          <w:p w14:paraId="52EC8FDF" w14:textId="77777777" w:rsidR="00522FC1" w:rsidRPr="003D5FC1" w:rsidRDefault="00522FC1">
            <w:pPr>
              <w:rPr>
                <w:sz w:val="22"/>
                <w:szCs w:val="22"/>
              </w:rPr>
            </w:pPr>
            <w:r w:rsidRPr="003D5FC1">
              <w:rPr>
                <w:sz w:val="22"/>
                <w:szCs w:val="22"/>
              </w:rPr>
              <w:t xml:space="preserve">Täydennetty äänestyskierroksen kommenttien ja </w:t>
            </w:r>
            <w:proofErr w:type="spellStart"/>
            <w:r w:rsidRPr="003D5FC1">
              <w:rPr>
                <w:sz w:val="22"/>
                <w:szCs w:val="22"/>
              </w:rPr>
              <w:t>KELAn</w:t>
            </w:r>
            <w:proofErr w:type="spellEnd"/>
            <w:r w:rsidRPr="003D5FC1">
              <w:rPr>
                <w:sz w:val="22"/>
                <w:szCs w:val="22"/>
              </w:rPr>
              <w:t xml:space="preserve"> kommenttien perusteella.</w:t>
            </w:r>
          </w:p>
        </w:tc>
      </w:tr>
      <w:tr w:rsidR="00522FC1" w14:paraId="222A9332" w14:textId="77777777">
        <w:tc>
          <w:tcPr>
            <w:tcW w:w="1008" w:type="dxa"/>
            <w:tcBorders>
              <w:top w:val="single" w:sz="4" w:space="0" w:color="auto"/>
              <w:left w:val="single" w:sz="4" w:space="0" w:color="auto"/>
              <w:bottom w:val="single" w:sz="4" w:space="0" w:color="auto"/>
              <w:right w:val="single" w:sz="4" w:space="0" w:color="auto"/>
            </w:tcBorders>
          </w:tcPr>
          <w:p w14:paraId="64821D4C" w14:textId="77777777" w:rsidR="00522FC1" w:rsidRPr="003D5FC1" w:rsidRDefault="00522FC1">
            <w:pPr>
              <w:rPr>
                <w:sz w:val="22"/>
                <w:szCs w:val="22"/>
              </w:rPr>
            </w:pPr>
            <w:r w:rsidRPr="003D5FC1">
              <w:rPr>
                <w:sz w:val="22"/>
                <w:szCs w:val="22"/>
              </w:rPr>
              <w:t>2.2</w:t>
            </w:r>
          </w:p>
        </w:tc>
        <w:tc>
          <w:tcPr>
            <w:tcW w:w="1440" w:type="dxa"/>
            <w:tcBorders>
              <w:top w:val="single" w:sz="4" w:space="0" w:color="auto"/>
              <w:left w:val="single" w:sz="4" w:space="0" w:color="auto"/>
              <w:bottom w:val="single" w:sz="4" w:space="0" w:color="auto"/>
              <w:right w:val="single" w:sz="4" w:space="0" w:color="auto"/>
            </w:tcBorders>
          </w:tcPr>
          <w:p w14:paraId="7887DB6A" w14:textId="77777777" w:rsidR="00522FC1" w:rsidRPr="003D5FC1" w:rsidRDefault="00522FC1">
            <w:pPr>
              <w:rPr>
                <w:sz w:val="22"/>
                <w:szCs w:val="22"/>
              </w:rPr>
            </w:pPr>
            <w:r w:rsidRPr="003D5FC1">
              <w:rPr>
                <w:sz w:val="22"/>
                <w:szCs w:val="22"/>
              </w:rPr>
              <w:t>15.11.2007</w:t>
            </w:r>
          </w:p>
        </w:tc>
        <w:tc>
          <w:tcPr>
            <w:tcW w:w="1260" w:type="dxa"/>
            <w:tcBorders>
              <w:top w:val="single" w:sz="4" w:space="0" w:color="auto"/>
              <w:left w:val="single" w:sz="4" w:space="0" w:color="auto"/>
              <w:bottom w:val="single" w:sz="4" w:space="0" w:color="auto"/>
              <w:right w:val="single" w:sz="4" w:space="0" w:color="auto"/>
            </w:tcBorders>
          </w:tcPr>
          <w:p w14:paraId="5F5B18B5" w14:textId="77777777" w:rsidR="00522FC1" w:rsidRPr="003D5FC1" w:rsidRDefault="00522FC1">
            <w:pPr>
              <w:rPr>
                <w:sz w:val="22"/>
                <w:szCs w:val="22"/>
              </w:rPr>
            </w:pPr>
            <w:r w:rsidRPr="003D5FC1">
              <w:rPr>
                <w:sz w:val="22"/>
                <w:szCs w:val="22"/>
              </w:rPr>
              <w:t>TOT, EE</w:t>
            </w:r>
          </w:p>
        </w:tc>
        <w:tc>
          <w:tcPr>
            <w:tcW w:w="4680" w:type="dxa"/>
            <w:tcBorders>
              <w:top w:val="single" w:sz="4" w:space="0" w:color="auto"/>
              <w:left w:val="single" w:sz="4" w:space="0" w:color="auto"/>
              <w:bottom w:val="single" w:sz="4" w:space="0" w:color="auto"/>
              <w:right w:val="single" w:sz="4" w:space="0" w:color="auto"/>
            </w:tcBorders>
          </w:tcPr>
          <w:p w14:paraId="507A7B7A" w14:textId="77777777" w:rsidR="00522FC1" w:rsidRPr="003D5FC1" w:rsidRDefault="00522FC1">
            <w:pPr>
              <w:rPr>
                <w:sz w:val="22"/>
                <w:szCs w:val="22"/>
              </w:rPr>
            </w:pPr>
            <w:r w:rsidRPr="003D5FC1">
              <w:rPr>
                <w:sz w:val="22"/>
                <w:szCs w:val="22"/>
              </w:rPr>
              <w:t xml:space="preserve">Lisätty </w:t>
            </w:r>
            <w:proofErr w:type="spellStart"/>
            <w:r w:rsidRPr="003D5FC1">
              <w:rPr>
                <w:sz w:val="22"/>
                <w:szCs w:val="22"/>
              </w:rPr>
              <w:t>headeriin</w:t>
            </w:r>
            <w:proofErr w:type="spellEnd"/>
            <w:r w:rsidRPr="003D5FC1">
              <w:rPr>
                <w:sz w:val="22"/>
                <w:szCs w:val="22"/>
              </w:rPr>
              <w:t xml:space="preserve"> </w:t>
            </w:r>
            <w:proofErr w:type="spellStart"/>
            <w:r w:rsidRPr="003D5FC1">
              <w:rPr>
                <w:sz w:val="22"/>
                <w:szCs w:val="22"/>
              </w:rPr>
              <w:t>informationRecipient</w:t>
            </w:r>
            <w:proofErr w:type="spellEnd"/>
            <w:r w:rsidRPr="003D5FC1">
              <w:rPr>
                <w:sz w:val="22"/>
                <w:szCs w:val="22"/>
              </w:rPr>
              <w:t xml:space="preserve"> ja sen pakollisuus sekä </w:t>
            </w:r>
            <w:proofErr w:type="spellStart"/>
            <w:r w:rsidRPr="003D5FC1">
              <w:rPr>
                <w:sz w:val="22"/>
                <w:szCs w:val="22"/>
              </w:rPr>
              <w:t>relatedDocument</w:t>
            </w:r>
            <w:proofErr w:type="spellEnd"/>
            <w:r w:rsidRPr="003D5FC1">
              <w:rPr>
                <w:sz w:val="22"/>
                <w:szCs w:val="22"/>
              </w:rPr>
              <w:t xml:space="preserve"> pakollisuus ja myös allekirjoituksen pakollisuus.</w:t>
            </w:r>
            <w:r w:rsidR="000674BF" w:rsidRPr="003D5FC1">
              <w:rPr>
                <w:sz w:val="22"/>
                <w:szCs w:val="22"/>
              </w:rPr>
              <w:t xml:space="preserve"> Muutettu lääkemääräyksen tunnisteen (id) </w:t>
            </w:r>
            <w:r w:rsidR="004727BE" w:rsidRPr="003D5FC1">
              <w:rPr>
                <w:sz w:val="22"/>
                <w:szCs w:val="22"/>
              </w:rPr>
              <w:t xml:space="preserve">ja allekirjoituksen </w:t>
            </w:r>
            <w:r w:rsidR="000674BF" w:rsidRPr="003D5FC1">
              <w:rPr>
                <w:sz w:val="22"/>
                <w:szCs w:val="22"/>
              </w:rPr>
              <w:t xml:space="preserve">määrittelyä. </w:t>
            </w:r>
          </w:p>
        </w:tc>
        <w:bookmarkStart w:id="4" w:name="_GoBack"/>
        <w:bookmarkEnd w:id="4"/>
      </w:tr>
      <w:tr w:rsidR="00522FC1" w14:paraId="20D3DF89" w14:textId="77777777">
        <w:tc>
          <w:tcPr>
            <w:tcW w:w="1008" w:type="dxa"/>
            <w:tcBorders>
              <w:top w:val="single" w:sz="4" w:space="0" w:color="auto"/>
              <w:left w:val="single" w:sz="4" w:space="0" w:color="auto"/>
              <w:bottom w:val="single" w:sz="4" w:space="0" w:color="auto"/>
              <w:right w:val="single" w:sz="4" w:space="0" w:color="auto"/>
            </w:tcBorders>
          </w:tcPr>
          <w:p w14:paraId="4A81B54B" w14:textId="77777777" w:rsidR="00522FC1" w:rsidRPr="003D5FC1" w:rsidRDefault="00522FC1">
            <w:pPr>
              <w:rPr>
                <w:sz w:val="22"/>
                <w:szCs w:val="22"/>
              </w:rPr>
            </w:pPr>
            <w:r w:rsidRPr="003D5FC1">
              <w:rPr>
                <w:sz w:val="22"/>
                <w:szCs w:val="22"/>
              </w:rPr>
              <w:t>2.3</w:t>
            </w:r>
          </w:p>
        </w:tc>
        <w:tc>
          <w:tcPr>
            <w:tcW w:w="1440" w:type="dxa"/>
            <w:tcBorders>
              <w:top w:val="single" w:sz="4" w:space="0" w:color="auto"/>
              <w:left w:val="single" w:sz="4" w:space="0" w:color="auto"/>
              <w:bottom w:val="single" w:sz="4" w:space="0" w:color="auto"/>
              <w:right w:val="single" w:sz="4" w:space="0" w:color="auto"/>
            </w:tcBorders>
          </w:tcPr>
          <w:p w14:paraId="2C024846" w14:textId="77777777" w:rsidR="00522FC1" w:rsidRPr="003D5FC1" w:rsidRDefault="00522FC1">
            <w:pPr>
              <w:rPr>
                <w:sz w:val="22"/>
                <w:szCs w:val="22"/>
              </w:rPr>
            </w:pPr>
            <w:r w:rsidRPr="003D5FC1">
              <w:rPr>
                <w:sz w:val="22"/>
                <w:szCs w:val="22"/>
              </w:rPr>
              <w:t>12.12.2007</w:t>
            </w:r>
          </w:p>
        </w:tc>
        <w:tc>
          <w:tcPr>
            <w:tcW w:w="1260" w:type="dxa"/>
            <w:tcBorders>
              <w:top w:val="single" w:sz="4" w:space="0" w:color="auto"/>
              <w:left w:val="single" w:sz="4" w:space="0" w:color="auto"/>
              <w:bottom w:val="single" w:sz="4" w:space="0" w:color="auto"/>
              <w:right w:val="single" w:sz="4" w:space="0" w:color="auto"/>
            </w:tcBorders>
          </w:tcPr>
          <w:p w14:paraId="2C35D92F" w14:textId="77777777" w:rsidR="00522FC1" w:rsidRPr="003D5FC1" w:rsidRDefault="00522FC1">
            <w:pPr>
              <w:rPr>
                <w:sz w:val="22"/>
                <w:szCs w:val="22"/>
              </w:rPr>
            </w:pPr>
            <w:r w:rsidRPr="003D5FC1">
              <w:rPr>
                <w:sz w:val="22"/>
                <w:szCs w:val="22"/>
              </w:rPr>
              <w:t>TOT</w:t>
            </w:r>
          </w:p>
        </w:tc>
        <w:tc>
          <w:tcPr>
            <w:tcW w:w="4680" w:type="dxa"/>
            <w:tcBorders>
              <w:top w:val="single" w:sz="4" w:space="0" w:color="auto"/>
              <w:left w:val="single" w:sz="4" w:space="0" w:color="auto"/>
              <w:bottom w:val="single" w:sz="4" w:space="0" w:color="auto"/>
              <w:right w:val="single" w:sz="4" w:space="0" w:color="auto"/>
            </w:tcBorders>
          </w:tcPr>
          <w:p w14:paraId="7AE453F5" w14:textId="77777777" w:rsidR="00522FC1" w:rsidRPr="003D5FC1" w:rsidRDefault="00522FC1">
            <w:pPr>
              <w:rPr>
                <w:sz w:val="22"/>
                <w:szCs w:val="22"/>
              </w:rPr>
            </w:pPr>
            <w:r w:rsidRPr="003D5FC1">
              <w:rPr>
                <w:sz w:val="22"/>
                <w:szCs w:val="22"/>
              </w:rPr>
              <w:t xml:space="preserve">Lisätty annosjakelu ja sen purku sekä </w:t>
            </w:r>
            <w:proofErr w:type="spellStart"/>
            <w:r w:rsidRPr="003D5FC1">
              <w:rPr>
                <w:sz w:val="22"/>
                <w:szCs w:val="22"/>
              </w:rPr>
              <w:t>author</w:t>
            </w:r>
            <w:proofErr w:type="spellEnd"/>
            <w:r w:rsidRPr="003D5FC1">
              <w:rPr>
                <w:sz w:val="22"/>
                <w:szCs w:val="22"/>
              </w:rPr>
              <w:t>-toistuma korjaajalle ja mitätöijälle.</w:t>
            </w:r>
          </w:p>
        </w:tc>
      </w:tr>
      <w:tr w:rsidR="004A6599" w14:paraId="1AA336D1" w14:textId="77777777">
        <w:tc>
          <w:tcPr>
            <w:tcW w:w="1008" w:type="dxa"/>
            <w:tcBorders>
              <w:top w:val="single" w:sz="4" w:space="0" w:color="auto"/>
              <w:left w:val="single" w:sz="4" w:space="0" w:color="auto"/>
              <w:bottom w:val="single" w:sz="4" w:space="0" w:color="auto"/>
              <w:right w:val="single" w:sz="4" w:space="0" w:color="auto"/>
            </w:tcBorders>
          </w:tcPr>
          <w:p w14:paraId="70A16108" w14:textId="77777777" w:rsidR="004A6599" w:rsidRPr="003D5FC1" w:rsidRDefault="004A6599">
            <w:pPr>
              <w:rPr>
                <w:sz w:val="22"/>
                <w:szCs w:val="22"/>
              </w:rPr>
            </w:pPr>
            <w:r w:rsidRPr="003D5FC1">
              <w:rPr>
                <w:sz w:val="22"/>
                <w:szCs w:val="22"/>
              </w:rPr>
              <w:t>2.35</w:t>
            </w:r>
          </w:p>
        </w:tc>
        <w:tc>
          <w:tcPr>
            <w:tcW w:w="1440" w:type="dxa"/>
            <w:tcBorders>
              <w:top w:val="single" w:sz="4" w:space="0" w:color="auto"/>
              <w:left w:val="single" w:sz="4" w:space="0" w:color="auto"/>
              <w:bottom w:val="single" w:sz="4" w:space="0" w:color="auto"/>
              <w:right w:val="single" w:sz="4" w:space="0" w:color="auto"/>
            </w:tcBorders>
          </w:tcPr>
          <w:p w14:paraId="18A5EA90" w14:textId="77777777" w:rsidR="004A6599" w:rsidRPr="003D5FC1" w:rsidRDefault="004A6599">
            <w:pPr>
              <w:rPr>
                <w:sz w:val="22"/>
                <w:szCs w:val="22"/>
              </w:rPr>
            </w:pPr>
            <w:r w:rsidRPr="003D5FC1">
              <w:rPr>
                <w:sz w:val="22"/>
                <w:szCs w:val="22"/>
              </w:rPr>
              <w:t>27.1.2007</w:t>
            </w:r>
          </w:p>
        </w:tc>
        <w:tc>
          <w:tcPr>
            <w:tcW w:w="1260" w:type="dxa"/>
            <w:tcBorders>
              <w:top w:val="single" w:sz="4" w:space="0" w:color="auto"/>
              <w:left w:val="single" w:sz="4" w:space="0" w:color="auto"/>
              <w:bottom w:val="single" w:sz="4" w:space="0" w:color="auto"/>
              <w:right w:val="single" w:sz="4" w:space="0" w:color="auto"/>
            </w:tcBorders>
          </w:tcPr>
          <w:p w14:paraId="22AB9F63" w14:textId="77777777" w:rsidR="004A6599" w:rsidRPr="003D5FC1" w:rsidRDefault="004A6599">
            <w:pPr>
              <w:rPr>
                <w:sz w:val="22"/>
                <w:szCs w:val="22"/>
              </w:rPr>
            </w:pPr>
            <w:r w:rsidRPr="003D5FC1">
              <w:rPr>
                <w:sz w:val="22"/>
                <w:szCs w:val="22"/>
              </w:rPr>
              <w:t>JP, MS</w:t>
            </w:r>
          </w:p>
        </w:tc>
        <w:tc>
          <w:tcPr>
            <w:tcW w:w="4680" w:type="dxa"/>
            <w:tcBorders>
              <w:top w:val="single" w:sz="4" w:space="0" w:color="auto"/>
              <w:left w:val="single" w:sz="4" w:space="0" w:color="auto"/>
              <w:bottom w:val="single" w:sz="4" w:space="0" w:color="auto"/>
              <w:right w:val="single" w:sz="4" w:space="0" w:color="auto"/>
            </w:tcBorders>
          </w:tcPr>
          <w:p w14:paraId="26BEC6B1" w14:textId="77777777" w:rsidR="004A6599" w:rsidRPr="003D5FC1" w:rsidRDefault="004A6599">
            <w:pPr>
              <w:rPr>
                <w:sz w:val="22"/>
                <w:szCs w:val="22"/>
              </w:rPr>
            </w:pPr>
            <w:r w:rsidRPr="003D5FC1">
              <w:rPr>
                <w:sz w:val="22"/>
                <w:szCs w:val="22"/>
              </w:rPr>
              <w:t>Täydennetty sähköiseen allekirjoituksen määrittelevää lukua (aikaleima ja moniallekirjoitus).</w:t>
            </w:r>
          </w:p>
          <w:p w14:paraId="235A28A8" w14:textId="77777777" w:rsidR="004A6599" w:rsidRPr="003D5FC1" w:rsidRDefault="004A6599">
            <w:pPr>
              <w:rPr>
                <w:sz w:val="22"/>
                <w:szCs w:val="22"/>
              </w:rPr>
            </w:pPr>
            <w:proofErr w:type="spellStart"/>
            <w:r w:rsidRPr="003D5FC1">
              <w:rPr>
                <w:sz w:val="22"/>
                <w:szCs w:val="22"/>
              </w:rPr>
              <w:t>hasPart</w:t>
            </w:r>
            <w:proofErr w:type="spellEnd"/>
            <w:r w:rsidRPr="003D5FC1">
              <w:rPr>
                <w:sz w:val="22"/>
                <w:szCs w:val="22"/>
              </w:rPr>
              <w:t xml:space="preserve"> kenttä korvattu encompassingEncounter.id kentällä</w:t>
            </w:r>
          </w:p>
        </w:tc>
      </w:tr>
      <w:tr w:rsidR="006C63A0" w14:paraId="35E18C52" w14:textId="77777777">
        <w:tc>
          <w:tcPr>
            <w:tcW w:w="1008" w:type="dxa"/>
            <w:tcBorders>
              <w:top w:val="single" w:sz="4" w:space="0" w:color="auto"/>
              <w:left w:val="single" w:sz="4" w:space="0" w:color="auto"/>
              <w:bottom w:val="single" w:sz="4" w:space="0" w:color="auto"/>
              <w:right w:val="single" w:sz="4" w:space="0" w:color="auto"/>
            </w:tcBorders>
          </w:tcPr>
          <w:p w14:paraId="3044229C" w14:textId="77777777" w:rsidR="006C63A0" w:rsidRPr="003D5FC1" w:rsidRDefault="006C63A0">
            <w:pPr>
              <w:rPr>
                <w:sz w:val="22"/>
                <w:szCs w:val="22"/>
              </w:rPr>
            </w:pPr>
            <w:r w:rsidRPr="003D5FC1">
              <w:rPr>
                <w:sz w:val="22"/>
                <w:szCs w:val="22"/>
              </w:rPr>
              <w:t>2.40</w:t>
            </w:r>
          </w:p>
        </w:tc>
        <w:tc>
          <w:tcPr>
            <w:tcW w:w="1440" w:type="dxa"/>
            <w:tcBorders>
              <w:top w:val="single" w:sz="4" w:space="0" w:color="auto"/>
              <w:left w:val="single" w:sz="4" w:space="0" w:color="auto"/>
              <w:bottom w:val="single" w:sz="4" w:space="0" w:color="auto"/>
              <w:right w:val="single" w:sz="4" w:space="0" w:color="auto"/>
            </w:tcBorders>
          </w:tcPr>
          <w:p w14:paraId="4972D293" w14:textId="77777777" w:rsidR="006C63A0" w:rsidRPr="003D5FC1" w:rsidRDefault="00017125">
            <w:pPr>
              <w:rPr>
                <w:sz w:val="22"/>
                <w:szCs w:val="22"/>
              </w:rPr>
            </w:pPr>
            <w:r w:rsidRPr="003D5FC1">
              <w:rPr>
                <w:sz w:val="22"/>
                <w:szCs w:val="22"/>
              </w:rPr>
              <w:t>17.2.2008</w:t>
            </w:r>
          </w:p>
        </w:tc>
        <w:tc>
          <w:tcPr>
            <w:tcW w:w="1260" w:type="dxa"/>
            <w:tcBorders>
              <w:top w:val="single" w:sz="4" w:space="0" w:color="auto"/>
              <w:left w:val="single" w:sz="4" w:space="0" w:color="auto"/>
              <w:bottom w:val="single" w:sz="4" w:space="0" w:color="auto"/>
              <w:right w:val="single" w:sz="4" w:space="0" w:color="auto"/>
            </w:tcBorders>
          </w:tcPr>
          <w:p w14:paraId="610420E4" w14:textId="77777777" w:rsidR="006C63A0" w:rsidRPr="003D5FC1" w:rsidRDefault="00017125">
            <w:pPr>
              <w:rPr>
                <w:sz w:val="22"/>
                <w:szCs w:val="22"/>
              </w:rPr>
            </w:pPr>
            <w:r w:rsidRPr="003D5FC1">
              <w:rPr>
                <w:sz w:val="22"/>
                <w:szCs w:val="22"/>
              </w:rPr>
              <w:t>JP, TT + työryhmä</w:t>
            </w:r>
          </w:p>
        </w:tc>
        <w:tc>
          <w:tcPr>
            <w:tcW w:w="4680" w:type="dxa"/>
            <w:tcBorders>
              <w:top w:val="single" w:sz="4" w:space="0" w:color="auto"/>
              <w:left w:val="single" w:sz="4" w:space="0" w:color="auto"/>
              <w:bottom w:val="single" w:sz="4" w:space="0" w:color="auto"/>
              <w:right w:val="single" w:sz="4" w:space="0" w:color="auto"/>
            </w:tcBorders>
          </w:tcPr>
          <w:p w14:paraId="22326ACE" w14:textId="77777777" w:rsidR="006C63A0" w:rsidRPr="003D5FC1" w:rsidRDefault="00CA628E" w:rsidP="003B730B">
            <w:pPr>
              <w:rPr>
                <w:sz w:val="22"/>
                <w:szCs w:val="22"/>
              </w:rPr>
            </w:pPr>
            <w:r w:rsidRPr="003D5FC1">
              <w:rPr>
                <w:sz w:val="22"/>
                <w:szCs w:val="22"/>
              </w:rPr>
              <w:t>Dokumenttisuhteita kuvaava taulukko päivitetty vastaamaan uusia interaktiota</w:t>
            </w:r>
            <w:r w:rsidR="003B730B" w:rsidRPr="003D5FC1">
              <w:rPr>
                <w:sz w:val="22"/>
                <w:szCs w:val="22"/>
              </w:rPr>
              <w:t xml:space="preserve"> + uusisanoma toimitusvarauksen purku.</w:t>
            </w:r>
            <w:r w:rsidRPr="003D5FC1">
              <w:rPr>
                <w:sz w:val="22"/>
                <w:szCs w:val="22"/>
              </w:rPr>
              <w:t xml:space="preserve"> Muutettu uusimispyynnön vastauksen suhde uusimispyyntöön </w:t>
            </w:r>
            <w:proofErr w:type="spellStart"/>
            <w:r w:rsidRPr="003D5FC1">
              <w:rPr>
                <w:sz w:val="22"/>
                <w:szCs w:val="22"/>
              </w:rPr>
              <w:t>replaceksi</w:t>
            </w:r>
            <w:proofErr w:type="spellEnd"/>
            <w:r w:rsidRPr="003D5FC1">
              <w:rPr>
                <w:sz w:val="22"/>
                <w:szCs w:val="22"/>
              </w:rPr>
              <w:t xml:space="preserve"> Mika Suomalaisen kommentin pohjalta. Päivitetty dokumenttisuhteita esittävä kuva.</w:t>
            </w:r>
            <w:r w:rsidR="003B730B" w:rsidRPr="003D5FC1">
              <w:rPr>
                <w:sz w:val="22"/>
                <w:szCs w:val="22"/>
              </w:rPr>
              <w:t xml:space="preserve"> D</w:t>
            </w:r>
            <w:r w:rsidRPr="003D5FC1">
              <w:rPr>
                <w:sz w:val="22"/>
                <w:szCs w:val="22"/>
              </w:rPr>
              <w:t>okumentti</w:t>
            </w:r>
            <w:r w:rsidR="003B730B" w:rsidRPr="003D5FC1">
              <w:rPr>
                <w:sz w:val="22"/>
                <w:szCs w:val="22"/>
              </w:rPr>
              <w:t xml:space="preserve">- </w:t>
            </w:r>
            <w:r w:rsidRPr="003D5FC1">
              <w:rPr>
                <w:sz w:val="22"/>
                <w:szCs w:val="22"/>
              </w:rPr>
              <w:t xml:space="preserve"> ja koodistoviittauksia </w:t>
            </w:r>
            <w:r w:rsidR="003B730B" w:rsidRPr="003D5FC1">
              <w:rPr>
                <w:sz w:val="22"/>
                <w:szCs w:val="22"/>
              </w:rPr>
              <w:t xml:space="preserve">päivitetty </w:t>
            </w:r>
            <w:r w:rsidRPr="003D5FC1">
              <w:rPr>
                <w:sz w:val="22"/>
                <w:szCs w:val="22"/>
              </w:rPr>
              <w:t>uudemmiksi.</w:t>
            </w:r>
            <w:r w:rsidR="003B730B" w:rsidRPr="003D5FC1">
              <w:rPr>
                <w:sz w:val="22"/>
                <w:szCs w:val="22"/>
              </w:rPr>
              <w:t xml:space="preserve"> Pieniä korjauksia ja stilisointia.</w:t>
            </w:r>
          </w:p>
        </w:tc>
      </w:tr>
      <w:tr w:rsidR="00AD3422" w14:paraId="7952D851" w14:textId="77777777">
        <w:tc>
          <w:tcPr>
            <w:tcW w:w="1008" w:type="dxa"/>
            <w:tcBorders>
              <w:top w:val="single" w:sz="4" w:space="0" w:color="auto"/>
              <w:left w:val="single" w:sz="4" w:space="0" w:color="auto"/>
              <w:bottom w:val="single" w:sz="4" w:space="0" w:color="auto"/>
              <w:right w:val="single" w:sz="4" w:space="0" w:color="auto"/>
            </w:tcBorders>
          </w:tcPr>
          <w:p w14:paraId="754375F5" w14:textId="77777777" w:rsidR="00AD3422" w:rsidRPr="003D5FC1" w:rsidRDefault="00AD3422">
            <w:pPr>
              <w:rPr>
                <w:sz w:val="22"/>
                <w:szCs w:val="22"/>
              </w:rPr>
            </w:pPr>
            <w:r w:rsidRPr="003D5FC1">
              <w:rPr>
                <w:sz w:val="22"/>
                <w:szCs w:val="22"/>
              </w:rPr>
              <w:t>2.50</w:t>
            </w:r>
          </w:p>
        </w:tc>
        <w:tc>
          <w:tcPr>
            <w:tcW w:w="1440" w:type="dxa"/>
            <w:tcBorders>
              <w:top w:val="single" w:sz="4" w:space="0" w:color="auto"/>
              <w:left w:val="single" w:sz="4" w:space="0" w:color="auto"/>
              <w:bottom w:val="single" w:sz="4" w:space="0" w:color="auto"/>
              <w:right w:val="single" w:sz="4" w:space="0" w:color="auto"/>
            </w:tcBorders>
          </w:tcPr>
          <w:p w14:paraId="50FA1FA0" w14:textId="77777777" w:rsidR="00AD3422" w:rsidRPr="003D5FC1" w:rsidRDefault="00DA7625" w:rsidP="00DA7625">
            <w:pPr>
              <w:rPr>
                <w:sz w:val="22"/>
                <w:szCs w:val="22"/>
              </w:rPr>
            </w:pPr>
            <w:r w:rsidRPr="003D5FC1">
              <w:rPr>
                <w:sz w:val="22"/>
                <w:szCs w:val="22"/>
              </w:rPr>
              <w:t>30</w:t>
            </w:r>
            <w:r w:rsidR="00AD3422" w:rsidRPr="003D5FC1">
              <w:rPr>
                <w:sz w:val="22"/>
                <w:szCs w:val="22"/>
              </w:rPr>
              <w:t>.5.2008</w:t>
            </w:r>
          </w:p>
        </w:tc>
        <w:tc>
          <w:tcPr>
            <w:tcW w:w="1260" w:type="dxa"/>
            <w:tcBorders>
              <w:top w:val="single" w:sz="4" w:space="0" w:color="auto"/>
              <w:left w:val="single" w:sz="4" w:space="0" w:color="auto"/>
              <w:bottom w:val="single" w:sz="4" w:space="0" w:color="auto"/>
              <w:right w:val="single" w:sz="4" w:space="0" w:color="auto"/>
            </w:tcBorders>
          </w:tcPr>
          <w:p w14:paraId="0A33C727" w14:textId="77777777" w:rsidR="00AD3422" w:rsidRPr="003D5FC1" w:rsidRDefault="00AD3422">
            <w:pPr>
              <w:rPr>
                <w:sz w:val="22"/>
                <w:szCs w:val="22"/>
              </w:rPr>
            </w:pPr>
            <w:r w:rsidRPr="003D5FC1">
              <w:rPr>
                <w:sz w:val="22"/>
                <w:szCs w:val="22"/>
              </w:rPr>
              <w:t>JP</w:t>
            </w:r>
            <w:r w:rsidR="00E9244F" w:rsidRPr="003D5FC1">
              <w:rPr>
                <w:sz w:val="22"/>
                <w:szCs w:val="22"/>
              </w:rPr>
              <w:t xml:space="preserve">  + työryhmä</w:t>
            </w:r>
          </w:p>
        </w:tc>
        <w:tc>
          <w:tcPr>
            <w:tcW w:w="4680" w:type="dxa"/>
            <w:tcBorders>
              <w:top w:val="single" w:sz="4" w:space="0" w:color="auto"/>
              <w:left w:val="single" w:sz="4" w:space="0" w:color="auto"/>
              <w:bottom w:val="single" w:sz="4" w:space="0" w:color="auto"/>
              <w:right w:val="single" w:sz="4" w:space="0" w:color="auto"/>
            </w:tcBorders>
          </w:tcPr>
          <w:p w14:paraId="164FB6A0" w14:textId="77777777" w:rsidR="004C17FD" w:rsidRPr="003D5FC1" w:rsidRDefault="00AD3422" w:rsidP="004C17FD">
            <w:pPr>
              <w:rPr>
                <w:sz w:val="22"/>
                <w:szCs w:val="22"/>
              </w:rPr>
            </w:pPr>
            <w:r w:rsidRPr="003D5FC1">
              <w:rPr>
                <w:sz w:val="22"/>
                <w:szCs w:val="22"/>
              </w:rPr>
              <w:t xml:space="preserve">Logican </w:t>
            </w:r>
            <w:r w:rsidR="004C17FD" w:rsidRPr="003D5FC1">
              <w:rPr>
                <w:sz w:val="22"/>
                <w:szCs w:val="22"/>
              </w:rPr>
              <w:t xml:space="preserve">Arto </w:t>
            </w:r>
            <w:proofErr w:type="spellStart"/>
            <w:r w:rsidR="004C17FD" w:rsidRPr="003D5FC1">
              <w:rPr>
                <w:sz w:val="22"/>
                <w:szCs w:val="22"/>
              </w:rPr>
              <w:t>Huuskon</w:t>
            </w:r>
            <w:proofErr w:type="spellEnd"/>
            <w:r w:rsidR="004C17FD" w:rsidRPr="003D5FC1">
              <w:rPr>
                <w:sz w:val="22"/>
                <w:szCs w:val="22"/>
              </w:rPr>
              <w:t xml:space="preserve"> </w:t>
            </w:r>
            <w:r w:rsidRPr="003D5FC1">
              <w:rPr>
                <w:sz w:val="22"/>
                <w:szCs w:val="22"/>
              </w:rPr>
              <w:t>kommenttien pohjalta</w:t>
            </w:r>
            <w:r w:rsidR="004C17FD" w:rsidRPr="003D5FC1">
              <w:rPr>
                <w:sz w:val="22"/>
                <w:szCs w:val="22"/>
              </w:rPr>
              <w:t>:</w:t>
            </w:r>
            <w:r w:rsidRPr="003D5FC1">
              <w:rPr>
                <w:sz w:val="22"/>
                <w:szCs w:val="22"/>
              </w:rPr>
              <w:t xml:space="preserve"> korjattu allekirjoi</w:t>
            </w:r>
            <w:r w:rsidR="004C17FD" w:rsidRPr="003D5FC1">
              <w:rPr>
                <w:sz w:val="22"/>
                <w:szCs w:val="22"/>
              </w:rPr>
              <w:t>tus esimerkkiä (</w:t>
            </w:r>
            <w:proofErr w:type="spellStart"/>
            <w:r w:rsidR="004C17FD" w:rsidRPr="003D5FC1">
              <w:rPr>
                <w:sz w:val="22"/>
                <w:szCs w:val="22"/>
              </w:rPr>
              <w:t>Xpath</w:t>
            </w:r>
            <w:proofErr w:type="spellEnd"/>
            <w:r w:rsidR="004C17FD" w:rsidRPr="003D5FC1">
              <w:rPr>
                <w:sz w:val="22"/>
                <w:szCs w:val="22"/>
              </w:rPr>
              <w:t xml:space="preserve"> filtteri) ja muutettu</w:t>
            </w:r>
            <w:r w:rsidRPr="003D5FC1">
              <w:rPr>
                <w:sz w:val="22"/>
                <w:szCs w:val="22"/>
              </w:rPr>
              <w:t xml:space="preserve"> moniallekirjoituksissa käytettävät </w:t>
            </w:r>
            <w:proofErr w:type="gramStart"/>
            <w:r w:rsidRPr="003D5FC1">
              <w:rPr>
                <w:sz w:val="22"/>
                <w:szCs w:val="22"/>
              </w:rPr>
              <w:t xml:space="preserve">algoritmit  </w:t>
            </w:r>
            <w:r w:rsidR="004C17FD" w:rsidRPr="003D5FC1">
              <w:rPr>
                <w:sz w:val="22"/>
                <w:szCs w:val="22"/>
              </w:rPr>
              <w:t>(</w:t>
            </w:r>
            <w:proofErr w:type="gramEnd"/>
            <w:r w:rsidRPr="003D5FC1">
              <w:rPr>
                <w:sz w:val="22"/>
                <w:szCs w:val="22"/>
              </w:rPr>
              <w:t>nyt samoja kuin varsinaisessa allekirjoituksessa</w:t>
            </w:r>
            <w:r w:rsidR="004C17FD" w:rsidRPr="003D5FC1">
              <w:rPr>
                <w:sz w:val="22"/>
                <w:szCs w:val="22"/>
              </w:rPr>
              <w:t>)</w:t>
            </w:r>
            <w:r w:rsidRPr="003D5FC1">
              <w:rPr>
                <w:sz w:val="22"/>
                <w:szCs w:val="22"/>
              </w:rPr>
              <w:t xml:space="preserve">. Muutettu </w:t>
            </w:r>
            <w:proofErr w:type="spellStart"/>
            <w:r w:rsidRPr="003D5FC1">
              <w:rPr>
                <w:sz w:val="22"/>
                <w:szCs w:val="22"/>
              </w:rPr>
              <w:t>sender</w:t>
            </w:r>
            <w:proofErr w:type="spellEnd"/>
            <w:r w:rsidRPr="003D5FC1">
              <w:rPr>
                <w:sz w:val="22"/>
                <w:szCs w:val="22"/>
              </w:rPr>
              <w:t xml:space="preserve"> elementti vapaaehtoiseksi. </w:t>
            </w:r>
          </w:p>
          <w:p w14:paraId="1D26C4B3" w14:textId="77777777" w:rsidR="004C17FD" w:rsidRPr="003D5FC1" w:rsidRDefault="004C17FD" w:rsidP="004C17FD">
            <w:pPr>
              <w:rPr>
                <w:sz w:val="22"/>
                <w:szCs w:val="22"/>
              </w:rPr>
            </w:pPr>
          </w:p>
          <w:p w14:paraId="5A37C306" w14:textId="77777777" w:rsidR="00AD3422" w:rsidRPr="003D5FC1" w:rsidRDefault="004E7D23" w:rsidP="004C17FD">
            <w:pPr>
              <w:rPr>
                <w:sz w:val="22"/>
                <w:szCs w:val="22"/>
              </w:rPr>
            </w:pPr>
            <w:r w:rsidRPr="003D5FC1">
              <w:rPr>
                <w:sz w:val="22"/>
                <w:szCs w:val="22"/>
              </w:rPr>
              <w:t xml:space="preserve">Todettu että tulostusformaattien ja lokikyselyn osalta ei käytetä CDA R2 </w:t>
            </w:r>
            <w:proofErr w:type="spellStart"/>
            <w:r w:rsidRPr="003D5FC1">
              <w:rPr>
                <w:sz w:val="22"/>
                <w:szCs w:val="22"/>
              </w:rPr>
              <w:t>headeria</w:t>
            </w:r>
            <w:proofErr w:type="spellEnd"/>
            <w:r w:rsidRPr="003D5FC1">
              <w:rPr>
                <w:sz w:val="22"/>
                <w:szCs w:val="22"/>
              </w:rPr>
              <w:t>.</w:t>
            </w:r>
          </w:p>
          <w:p w14:paraId="52F35302" w14:textId="77777777" w:rsidR="00D92AAA" w:rsidRPr="003D5FC1" w:rsidRDefault="00D92AAA" w:rsidP="004C17FD">
            <w:pPr>
              <w:rPr>
                <w:sz w:val="22"/>
                <w:szCs w:val="22"/>
              </w:rPr>
            </w:pPr>
          </w:p>
          <w:p w14:paraId="4644F29F" w14:textId="77777777" w:rsidR="00D92AAA" w:rsidRPr="003D5FC1" w:rsidRDefault="00D92AAA" w:rsidP="004C17FD">
            <w:pPr>
              <w:rPr>
                <w:sz w:val="22"/>
                <w:szCs w:val="22"/>
              </w:rPr>
            </w:pPr>
            <w:r w:rsidRPr="003D5FC1">
              <w:rPr>
                <w:sz w:val="22"/>
                <w:szCs w:val="22"/>
              </w:rPr>
              <w:t>Täsmennetty viivakoodin tietosisältöä.</w:t>
            </w:r>
          </w:p>
          <w:p w14:paraId="2D377EE5" w14:textId="77777777" w:rsidR="00D92AAA" w:rsidRPr="003D5FC1" w:rsidRDefault="00D92AAA" w:rsidP="004C17FD">
            <w:pPr>
              <w:rPr>
                <w:sz w:val="22"/>
                <w:szCs w:val="22"/>
              </w:rPr>
            </w:pPr>
          </w:p>
        </w:tc>
      </w:tr>
      <w:tr w:rsidR="001D259B" w14:paraId="19AE9394" w14:textId="77777777">
        <w:tc>
          <w:tcPr>
            <w:tcW w:w="1008" w:type="dxa"/>
            <w:tcBorders>
              <w:top w:val="single" w:sz="4" w:space="0" w:color="auto"/>
              <w:left w:val="single" w:sz="4" w:space="0" w:color="auto"/>
              <w:bottom w:val="single" w:sz="4" w:space="0" w:color="auto"/>
              <w:right w:val="single" w:sz="4" w:space="0" w:color="auto"/>
            </w:tcBorders>
          </w:tcPr>
          <w:p w14:paraId="2334D226" w14:textId="77777777" w:rsidR="001D259B" w:rsidRPr="003D5FC1" w:rsidRDefault="001D259B">
            <w:pPr>
              <w:rPr>
                <w:sz w:val="22"/>
                <w:szCs w:val="22"/>
              </w:rPr>
            </w:pPr>
            <w:r w:rsidRPr="003D5FC1">
              <w:rPr>
                <w:sz w:val="22"/>
                <w:szCs w:val="22"/>
              </w:rPr>
              <w:lastRenderedPageBreak/>
              <w:t>2.6</w:t>
            </w:r>
          </w:p>
        </w:tc>
        <w:tc>
          <w:tcPr>
            <w:tcW w:w="1440" w:type="dxa"/>
            <w:tcBorders>
              <w:top w:val="single" w:sz="4" w:space="0" w:color="auto"/>
              <w:left w:val="single" w:sz="4" w:space="0" w:color="auto"/>
              <w:bottom w:val="single" w:sz="4" w:space="0" w:color="auto"/>
              <w:right w:val="single" w:sz="4" w:space="0" w:color="auto"/>
            </w:tcBorders>
          </w:tcPr>
          <w:p w14:paraId="3FEF53AC" w14:textId="77777777" w:rsidR="001D259B" w:rsidRPr="003D5FC1" w:rsidRDefault="001D259B" w:rsidP="00DA7625">
            <w:pPr>
              <w:rPr>
                <w:sz w:val="22"/>
                <w:szCs w:val="22"/>
              </w:rPr>
            </w:pPr>
            <w:r w:rsidRPr="003D5FC1">
              <w:rPr>
                <w:sz w:val="22"/>
                <w:szCs w:val="22"/>
              </w:rPr>
              <w:t>2.2.2010</w:t>
            </w:r>
          </w:p>
        </w:tc>
        <w:tc>
          <w:tcPr>
            <w:tcW w:w="1260" w:type="dxa"/>
            <w:tcBorders>
              <w:top w:val="single" w:sz="4" w:space="0" w:color="auto"/>
              <w:left w:val="single" w:sz="4" w:space="0" w:color="auto"/>
              <w:bottom w:val="single" w:sz="4" w:space="0" w:color="auto"/>
              <w:right w:val="single" w:sz="4" w:space="0" w:color="auto"/>
            </w:tcBorders>
          </w:tcPr>
          <w:p w14:paraId="5470410A" w14:textId="77777777" w:rsidR="001D259B" w:rsidRPr="003D5FC1" w:rsidRDefault="001D259B">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CE96311" w14:textId="77777777" w:rsidR="001D259B" w:rsidRPr="003D5FC1" w:rsidRDefault="00C904FC" w:rsidP="004C17FD">
            <w:pPr>
              <w:rPr>
                <w:sz w:val="22"/>
                <w:szCs w:val="22"/>
              </w:rPr>
            </w:pPr>
            <w:r w:rsidRPr="003D5FC1">
              <w:rPr>
                <w:sz w:val="22"/>
                <w:szCs w:val="22"/>
              </w:rPr>
              <w:t xml:space="preserve">Dokumenttia on päivitetty </w:t>
            </w:r>
            <w:proofErr w:type="spellStart"/>
            <w:r w:rsidRPr="003D5FC1">
              <w:rPr>
                <w:sz w:val="22"/>
                <w:szCs w:val="22"/>
              </w:rPr>
              <w:t>errata</w:t>
            </w:r>
            <w:proofErr w:type="spellEnd"/>
            <w:r w:rsidRPr="003D5FC1">
              <w:rPr>
                <w:sz w:val="22"/>
                <w:szCs w:val="22"/>
              </w:rPr>
              <w:t>-dokumentin pohjalta.</w:t>
            </w:r>
          </w:p>
        </w:tc>
      </w:tr>
      <w:tr w:rsidR="00301CD2" w14:paraId="368755B1" w14:textId="77777777">
        <w:tc>
          <w:tcPr>
            <w:tcW w:w="1008" w:type="dxa"/>
            <w:tcBorders>
              <w:top w:val="single" w:sz="4" w:space="0" w:color="auto"/>
              <w:left w:val="single" w:sz="4" w:space="0" w:color="auto"/>
              <w:bottom w:val="single" w:sz="4" w:space="0" w:color="auto"/>
              <w:right w:val="single" w:sz="4" w:space="0" w:color="auto"/>
            </w:tcBorders>
          </w:tcPr>
          <w:p w14:paraId="4AD070A7" w14:textId="77777777" w:rsidR="00301CD2" w:rsidRPr="003D5FC1" w:rsidRDefault="00876D42">
            <w:pPr>
              <w:rPr>
                <w:sz w:val="22"/>
                <w:szCs w:val="22"/>
              </w:rPr>
            </w:pPr>
            <w:r w:rsidRPr="003D5FC1">
              <w:rPr>
                <w:sz w:val="22"/>
                <w:szCs w:val="22"/>
              </w:rPr>
              <w:t>3.0</w:t>
            </w:r>
          </w:p>
        </w:tc>
        <w:tc>
          <w:tcPr>
            <w:tcW w:w="1440" w:type="dxa"/>
            <w:tcBorders>
              <w:top w:val="single" w:sz="4" w:space="0" w:color="auto"/>
              <w:left w:val="single" w:sz="4" w:space="0" w:color="auto"/>
              <w:bottom w:val="single" w:sz="4" w:space="0" w:color="auto"/>
              <w:right w:val="single" w:sz="4" w:space="0" w:color="auto"/>
            </w:tcBorders>
          </w:tcPr>
          <w:p w14:paraId="59498BC7" w14:textId="77777777" w:rsidR="00301CD2" w:rsidRPr="003D5FC1" w:rsidRDefault="00367939" w:rsidP="00876D42">
            <w:pPr>
              <w:rPr>
                <w:sz w:val="22"/>
                <w:szCs w:val="22"/>
              </w:rPr>
            </w:pPr>
            <w:r w:rsidRPr="003D5FC1">
              <w:rPr>
                <w:sz w:val="22"/>
                <w:szCs w:val="22"/>
              </w:rPr>
              <w:t>1</w:t>
            </w:r>
            <w:r w:rsidR="002932E3" w:rsidRPr="003D5FC1">
              <w:rPr>
                <w:sz w:val="22"/>
                <w:szCs w:val="22"/>
              </w:rPr>
              <w:t>.</w:t>
            </w:r>
            <w:r w:rsidR="00876D42" w:rsidRPr="003D5FC1">
              <w:rPr>
                <w:sz w:val="22"/>
                <w:szCs w:val="22"/>
              </w:rPr>
              <w:t>9</w:t>
            </w:r>
            <w:r w:rsidR="002932E3" w:rsidRPr="003D5FC1">
              <w:rPr>
                <w:sz w:val="22"/>
                <w:szCs w:val="22"/>
              </w:rPr>
              <w:t>.2011</w:t>
            </w:r>
          </w:p>
        </w:tc>
        <w:tc>
          <w:tcPr>
            <w:tcW w:w="1260" w:type="dxa"/>
            <w:tcBorders>
              <w:top w:val="single" w:sz="4" w:space="0" w:color="auto"/>
              <w:left w:val="single" w:sz="4" w:space="0" w:color="auto"/>
              <w:bottom w:val="single" w:sz="4" w:space="0" w:color="auto"/>
              <w:right w:val="single" w:sz="4" w:space="0" w:color="auto"/>
            </w:tcBorders>
          </w:tcPr>
          <w:p w14:paraId="7EBDAA60" w14:textId="77777777" w:rsidR="00301CD2" w:rsidRPr="003D5FC1" w:rsidRDefault="00301CD2">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16E3283" w14:textId="77777777" w:rsidR="00301CD2" w:rsidRPr="003D5FC1" w:rsidRDefault="002932E3" w:rsidP="004C17FD">
            <w:pPr>
              <w:rPr>
                <w:sz w:val="22"/>
                <w:szCs w:val="22"/>
              </w:rPr>
            </w:pPr>
            <w:r w:rsidRPr="003D5FC1">
              <w:rPr>
                <w:sz w:val="22"/>
                <w:szCs w:val="22"/>
              </w:rPr>
              <w:t xml:space="preserve">Lisätty </w:t>
            </w:r>
            <w:proofErr w:type="spellStart"/>
            <w:r w:rsidRPr="003D5FC1">
              <w:rPr>
                <w:sz w:val="22"/>
                <w:szCs w:val="22"/>
              </w:rPr>
              <w:t>author</w:t>
            </w:r>
            <w:proofErr w:type="spellEnd"/>
            <w:r w:rsidRPr="003D5FC1">
              <w:rPr>
                <w:sz w:val="22"/>
                <w:szCs w:val="22"/>
              </w:rPr>
              <w:t xml:space="preserve">-elementin tarkennus. Tarkennettu </w:t>
            </w:r>
            <w:proofErr w:type="spellStart"/>
            <w:r w:rsidRPr="003D5FC1">
              <w:rPr>
                <w:sz w:val="22"/>
                <w:szCs w:val="22"/>
              </w:rPr>
              <w:t>componentOf</w:t>
            </w:r>
            <w:proofErr w:type="spellEnd"/>
            <w:r w:rsidRPr="003D5FC1">
              <w:rPr>
                <w:sz w:val="22"/>
                <w:szCs w:val="22"/>
              </w:rPr>
              <w:t>-rakennetta.</w:t>
            </w:r>
          </w:p>
          <w:p w14:paraId="43A73680" w14:textId="77777777" w:rsidR="002932E3" w:rsidRPr="003D5FC1" w:rsidRDefault="002932E3" w:rsidP="004C17FD">
            <w:pPr>
              <w:rPr>
                <w:sz w:val="22"/>
                <w:szCs w:val="22"/>
              </w:rPr>
            </w:pPr>
            <w:r w:rsidRPr="003D5FC1">
              <w:rPr>
                <w:sz w:val="22"/>
                <w:szCs w:val="22"/>
              </w:rPr>
              <w:t>Korjattu lääkemääräyksen ja toimituksen linkitysesimerkkiä.</w:t>
            </w:r>
          </w:p>
        </w:tc>
      </w:tr>
      <w:tr w:rsidR="00D858B7" w14:paraId="7C0588F6" w14:textId="77777777">
        <w:tc>
          <w:tcPr>
            <w:tcW w:w="1008" w:type="dxa"/>
            <w:tcBorders>
              <w:top w:val="single" w:sz="4" w:space="0" w:color="auto"/>
              <w:left w:val="single" w:sz="4" w:space="0" w:color="auto"/>
              <w:bottom w:val="single" w:sz="4" w:space="0" w:color="auto"/>
              <w:right w:val="single" w:sz="4" w:space="0" w:color="auto"/>
            </w:tcBorders>
          </w:tcPr>
          <w:p w14:paraId="67617DA5" w14:textId="77777777" w:rsidR="00D858B7" w:rsidRPr="003D5FC1" w:rsidRDefault="00A71B90">
            <w:pPr>
              <w:rPr>
                <w:sz w:val="22"/>
                <w:szCs w:val="22"/>
              </w:rPr>
            </w:pPr>
            <w:r w:rsidRPr="003D5FC1">
              <w:rPr>
                <w:sz w:val="22"/>
                <w:szCs w:val="22"/>
              </w:rPr>
              <w:t>3.</w:t>
            </w:r>
            <w:r w:rsidR="00D858B7" w:rsidRPr="003D5FC1">
              <w:rPr>
                <w:sz w:val="22"/>
                <w:szCs w:val="22"/>
              </w:rPr>
              <w:t>1</w:t>
            </w:r>
          </w:p>
        </w:tc>
        <w:tc>
          <w:tcPr>
            <w:tcW w:w="1440" w:type="dxa"/>
            <w:tcBorders>
              <w:top w:val="single" w:sz="4" w:space="0" w:color="auto"/>
              <w:left w:val="single" w:sz="4" w:space="0" w:color="auto"/>
              <w:bottom w:val="single" w:sz="4" w:space="0" w:color="auto"/>
              <w:right w:val="single" w:sz="4" w:space="0" w:color="auto"/>
            </w:tcBorders>
          </w:tcPr>
          <w:p w14:paraId="065897B0" w14:textId="77777777" w:rsidR="00D858B7" w:rsidRPr="003D5FC1" w:rsidRDefault="00A71B90" w:rsidP="004D63A5">
            <w:pPr>
              <w:rPr>
                <w:sz w:val="22"/>
                <w:szCs w:val="22"/>
              </w:rPr>
            </w:pPr>
            <w:r w:rsidRPr="003D5FC1">
              <w:rPr>
                <w:sz w:val="22"/>
                <w:szCs w:val="22"/>
              </w:rPr>
              <w:t>1.</w:t>
            </w:r>
            <w:r w:rsidR="004D63A5" w:rsidRPr="003D5FC1">
              <w:rPr>
                <w:sz w:val="22"/>
                <w:szCs w:val="22"/>
              </w:rPr>
              <w:t>3</w:t>
            </w:r>
            <w:r w:rsidR="00D858B7"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68D760FE" w14:textId="77777777" w:rsidR="00D858B7" w:rsidRPr="003D5FC1" w:rsidRDefault="00D858B7">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6F30E481" w14:textId="77777777" w:rsidR="00D858B7" w:rsidRPr="003D5FC1" w:rsidRDefault="00D858B7" w:rsidP="004C17FD">
            <w:pPr>
              <w:rPr>
                <w:sz w:val="22"/>
                <w:szCs w:val="22"/>
              </w:rPr>
            </w:pPr>
            <w:r w:rsidRPr="003D5FC1">
              <w:rPr>
                <w:sz w:val="22"/>
                <w:szCs w:val="22"/>
              </w:rPr>
              <w:t>Potilaan nimi ja syntymäaika pakollisiksi.</w:t>
            </w:r>
          </w:p>
          <w:p w14:paraId="4C881971" w14:textId="77777777" w:rsidR="00D858B7" w:rsidRPr="003D5FC1" w:rsidRDefault="00D858B7" w:rsidP="004C17FD">
            <w:pPr>
              <w:rPr>
                <w:sz w:val="22"/>
                <w:szCs w:val="22"/>
              </w:rPr>
            </w:pPr>
            <w:r w:rsidRPr="003D5FC1">
              <w:rPr>
                <w:sz w:val="22"/>
                <w:szCs w:val="22"/>
              </w:rPr>
              <w:t xml:space="preserve">Omakannan ja yksityisten liittymismallin mukaiset organisaatiotiedot </w:t>
            </w:r>
            <w:proofErr w:type="spellStart"/>
            <w:r w:rsidRPr="003D5FC1">
              <w:rPr>
                <w:sz w:val="22"/>
                <w:szCs w:val="22"/>
              </w:rPr>
              <w:t>author-</w:t>
            </w:r>
            <w:proofErr w:type="spellEnd"/>
            <w:r w:rsidRPr="003D5FC1">
              <w:rPr>
                <w:sz w:val="22"/>
                <w:szCs w:val="22"/>
              </w:rPr>
              <w:t xml:space="preserve"> ja </w:t>
            </w:r>
            <w:proofErr w:type="spellStart"/>
            <w:r w:rsidRPr="003D5FC1">
              <w:rPr>
                <w:sz w:val="22"/>
                <w:szCs w:val="22"/>
              </w:rPr>
              <w:t>componentOf</w:t>
            </w:r>
            <w:proofErr w:type="spellEnd"/>
            <w:r w:rsidRPr="003D5FC1">
              <w:rPr>
                <w:sz w:val="22"/>
                <w:szCs w:val="22"/>
              </w:rPr>
              <w:t xml:space="preserve"> -rakenteeseen.</w:t>
            </w:r>
          </w:p>
        </w:tc>
      </w:tr>
      <w:tr w:rsidR="002A43FB" w14:paraId="53FE7124" w14:textId="77777777" w:rsidTr="00C778EA">
        <w:tc>
          <w:tcPr>
            <w:tcW w:w="1008" w:type="dxa"/>
            <w:tcBorders>
              <w:top w:val="single" w:sz="4" w:space="0" w:color="auto"/>
              <w:left w:val="single" w:sz="4" w:space="0" w:color="auto"/>
              <w:bottom w:val="single" w:sz="4" w:space="0" w:color="auto"/>
              <w:right w:val="single" w:sz="4" w:space="0" w:color="auto"/>
            </w:tcBorders>
          </w:tcPr>
          <w:p w14:paraId="43684837" w14:textId="77777777" w:rsidR="002A43FB" w:rsidRPr="003D5FC1" w:rsidRDefault="002A43FB" w:rsidP="00C778EA">
            <w:pPr>
              <w:rPr>
                <w:sz w:val="22"/>
                <w:szCs w:val="22"/>
              </w:rPr>
            </w:pPr>
            <w:r w:rsidRPr="003D5FC1">
              <w:rPr>
                <w:sz w:val="22"/>
                <w:szCs w:val="22"/>
              </w:rPr>
              <w:t>3.2</w:t>
            </w:r>
          </w:p>
        </w:tc>
        <w:tc>
          <w:tcPr>
            <w:tcW w:w="1440" w:type="dxa"/>
            <w:tcBorders>
              <w:top w:val="single" w:sz="4" w:space="0" w:color="auto"/>
              <w:left w:val="single" w:sz="4" w:space="0" w:color="auto"/>
              <w:bottom w:val="single" w:sz="4" w:space="0" w:color="auto"/>
              <w:right w:val="single" w:sz="4" w:space="0" w:color="auto"/>
            </w:tcBorders>
          </w:tcPr>
          <w:p w14:paraId="1A9B7943" w14:textId="77777777" w:rsidR="002A43FB" w:rsidRPr="003D5FC1" w:rsidRDefault="002A43FB" w:rsidP="00C778EA">
            <w:pPr>
              <w:rPr>
                <w:sz w:val="22"/>
                <w:szCs w:val="22"/>
              </w:rPr>
            </w:pPr>
            <w:r w:rsidRPr="003D5FC1">
              <w:rPr>
                <w:sz w:val="22"/>
                <w:szCs w:val="22"/>
              </w:rPr>
              <w:t>1.6.2014</w:t>
            </w:r>
          </w:p>
        </w:tc>
        <w:tc>
          <w:tcPr>
            <w:tcW w:w="1260" w:type="dxa"/>
            <w:tcBorders>
              <w:top w:val="single" w:sz="4" w:space="0" w:color="auto"/>
              <w:left w:val="single" w:sz="4" w:space="0" w:color="auto"/>
              <w:bottom w:val="single" w:sz="4" w:space="0" w:color="auto"/>
              <w:right w:val="single" w:sz="4" w:space="0" w:color="auto"/>
            </w:tcBorders>
          </w:tcPr>
          <w:p w14:paraId="403E3580" w14:textId="77777777" w:rsidR="002A43FB" w:rsidRPr="003D5FC1" w:rsidRDefault="002A43FB"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0C3ADCA2" w14:textId="77777777" w:rsidR="002A43FB" w:rsidRPr="003D5FC1" w:rsidRDefault="002A43FB" w:rsidP="00C778EA">
            <w:pPr>
              <w:rPr>
                <w:sz w:val="22"/>
                <w:szCs w:val="22"/>
              </w:rPr>
            </w:pPr>
            <w:r w:rsidRPr="003D5FC1">
              <w:rPr>
                <w:sz w:val="22"/>
                <w:szCs w:val="22"/>
              </w:rPr>
              <w:t xml:space="preserve">- lisätty </w:t>
            </w:r>
            <w:proofErr w:type="spellStart"/>
            <w:r w:rsidRPr="003D5FC1">
              <w:rPr>
                <w:sz w:val="22"/>
                <w:szCs w:val="22"/>
              </w:rPr>
              <w:t>authorin</w:t>
            </w:r>
            <w:proofErr w:type="spellEnd"/>
            <w:r w:rsidRPr="003D5FC1">
              <w:rPr>
                <w:sz w:val="22"/>
                <w:szCs w:val="22"/>
              </w:rPr>
              <w:t xml:space="preserve"> yksilöintiin </w:t>
            </w:r>
            <w:proofErr w:type="spellStart"/>
            <w:r w:rsidRPr="003D5FC1">
              <w:rPr>
                <w:sz w:val="22"/>
                <w:szCs w:val="22"/>
              </w:rPr>
              <w:t>terhikkinumero</w:t>
            </w:r>
            <w:proofErr w:type="spellEnd"/>
          </w:p>
          <w:p w14:paraId="46CACED7" w14:textId="77777777" w:rsidR="002B7402" w:rsidRPr="003D5FC1" w:rsidRDefault="002B7402" w:rsidP="00C778EA">
            <w:pPr>
              <w:rPr>
                <w:sz w:val="22"/>
                <w:szCs w:val="22"/>
              </w:rPr>
            </w:pPr>
            <w:r w:rsidRPr="003D5FC1">
              <w:rPr>
                <w:sz w:val="22"/>
                <w:szCs w:val="22"/>
              </w:rPr>
              <w:t xml:space="preserve">- </w:t>
            </w:r>
            <w:proofErr w:type="spellStart"/>
            <w:r w:rsidRPr="003D5FC1">
              <w:rPr>
                <w:sz w:val="22"/>
                <w:szCs w:val="22"/>
              </w:rPr>
              <w:t>SoftwareSupport</w:t>
            </w:r>
            <w:proofErr w:type="spellEnd"/>
            <w:r w:rsidRPr="003D5FC1">
              <w:rPr>
                <w:sz w:val="22"/>
                <w:szCs w:val="22"/>
              </w:rPr>
              <w:t>-tiedon päivitys</w:t>
            </w:r>
          </w:p>
          <w:p w14:paraId="30BA2511" w14:textId="77777777" w:rsidR="00E05BE2" w:rsidRPr="003D5FC1" w:rsidRDefault="00E05BE2" w:rsidP="00E05BE2">
            <w:pPr>
              <w:rPr>
                <w:sz w:val="22"/>
                <w:szCs w:val="22"/>
              </w:rPr>
            </w:pPr>
            <w:r w:rsidRPr="003D5FC1">
              <w:rPr>
                <w:sz w:val="22"/>
                <w:szCs w:val="22"/>
              </w:rPr>
              <w:t>- lisätty sähköisten lääkemääräysasiakirjojen versiointi</w:t>
            </w:r>
          </w:p>
        </w:tc>
      </w:tr>
      <w:tr w:rsidR="004D5133" w14:paraId="28D7BAE0" w14:textId="77777777" w:rsidTr="00C778EA">
        <w:tc>
          <w:tcPr>
            <w:tcW w:w="1008" w:type="dxa"/>
            <w:tcBorders>
              <w:top w:val="single" w:sz="4" w:space="0" w:color="auto"/>
              <w:left w:val="single" w:sz="4" w:space="0" w:color="auto"/>
              <w:bottom w:val="single" w:sz="4" w:space="0" w:color="auto"/>
              <w:right w:val="single" w:sz="4" w:space="0" w:color="auto"/>
            </w:tcBorders>
          </w:tcPr>
          <w:p w14:paraId="6F3EA756" w14:textId="77777777" w:rsidR="004D5133" w:rsidRPr="003D5FC1" w:rsidRDefault="004D5133" w:rsidP="00C778EA">
            <w:pPr>
              <w:rPr>
                <w:sz w:val="22"/>
                <w:szCs w:val="22"/>
              </w:rPr>
            </w:pPr>
            <w:r w:rsidRPr="003D5FC1">
              <w:rPr>
                <w:sz w:val="22"/>
                <w:szCs w:val="22"/>
              </w:rPr>
              <w:t>3.21</w:t>
            </w:r>
          </w:p>
        </w:tc>
        <w:tc>
          <w:tcPr>
            <w:tcW w:w="1440" w:type="dxa"/>
            <w:tcBorders>
              <w:top w:val="single" w:sz="4" w:space="0" w:color="auto"/>
              <w:left w:val="single" w:sz="4" w:space="0" w:color="auto"/>
              <w:bottom w:val="single" w:sz="4" w:space="0" w:color="auto"/>
              <w:right w:val="single" w:sz="4" w:space="0" w:color="auto"/>
            </w:tcBorders>
          </w:tcPr>
          <w:p w14:paraId="278DBBCA" w14:textId="77777777" w:rsidR="004D5133" w:rsidRPr="003D5FC1" w:rsidRDefault="00E61BFD" w:rsidP="00C778EA">
            <w:pPr>
              <w:rPr>
                <w:sz w:val="22"/>
                <w:szCs w:val="22"/>
              </w:rPr>
            </w:pPr>
            <w:r w:rsidRPr="003D5FC1">
              <w:rPr>
                <w:sz w:val="22"/>
                <w:szCs w:val="22"/>
              </w:rPr>
              <w:t>12.12</w:t>
            </w:r>
            <w:r w:rsidR="00D73DD9" w:rsidRPr="003D5FC1">
              <w:rPr>
                <w:sz w:val="22"/>
                <w:szCs w:val="22"/>
              </w:rPr>
              <w:t>.2014</w:t>
            </w:r>
          </w:p>
        </w:tc>
        <w:tc>
          <w:tcPr>
            <w:tcW w:w="1260" w:type="dxa"/>
            <w:tcBorders>
              <w:top w:val="single" w:sz="4" w:space="0" w:color="auto"/>
              <w:left w:val="single" w:sz="4" w:space="0" w:color="auto"/>
              <w:bottom w:val="single" w:sz="4" w:space="0" w:color="auto"/>
              <w:right w:val="single" w:sz="4" w:space="0" w:color="auto"/>
            </w:tcBorders>
          </w:tcPr>
          <w:p w14:paraId="5527518E" w14:textId="77777777" w:rsidR="004D5133" w:rsidRPr="003D5FC1" w:rsidRDefault="00D73DD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3A2AC4DA" w14:textId="77777777" w:rsidR="00E61BFD" w:rsidRPr="003D5FC1" w:rsidRDefault="00D73DD9" w:rsidP="00C778EA">
            <w:pPr>
              <w:rPr>
                <w:sz w:val="22"/>
                <w:szCs w:val="22"/>
              </w:rPr>
            </w:pPr>
            <w:r w:rsidRPr="003D5FC1">
              <w:rPr>
                <w:sz w:val="22"/>
                <w:szCs w:val="22"/>
              </w:rPr>
              <w:t xml:space="preserve">Tarkennettu </w:t>
            </w:r>
            <w:r w:rsidR="0075575D" w:rsidRPr="003D5FC1">
              <w:rPr>
                <w:sz w:val="22"/>
                <w:szCs w:val="22"/>
              </w:rPr>
              <w:t>sähköisten lääkemääräysasiakirjojen versiointia (</w:t>
            </w:r>
            <w:r w:rsidRPr="003D5FC1">
              <w:rPr>
                <w:sz w:val="22"/>
                <w:szCs w:val="22"/>
              </w:rPr>
              <w:t>luku</w:t>
            </w:r>
            <w:r w:rsidR="00545634" w:rsidRPr="003D5FC1">
              <w:rPr>
                <w:sz w:val="22"/>
                <w:szCs w:val="22"/>
              </w:rPr>
              <w:t>a</w:t>
            </w:r>
            <w:r w:rsidRPr="003D5FC1">
              <w:rPr>
                <w:sz w:val="22"/>
                <w:szCs w:val="22"/>
              </w:rPr>
              <w:t xml:space="preserve"> 6</w:t>
            </w:r>
            <w:r w:rsidR="0075575D" w:rsidRPr="003D5FC1">
              <w:rPr>
                <w:sz w:val="22"/>
                <w:szCs w:val="22"/>
              </w:rPr>
              <w:t>)</w:t>
            </w:r>
            <w:r w:rsidRPr="003D5FC1">
              <w:rPr>
                <w:sz w:val="22"/>
                <w:szCs w:val="22"/>
              </w:rPr>
              <w:t xml:space="preserve">. </w:t>
            </w:r>
          </w:p>
          <w:p w14:paraId="03AD1AD6" w14:textId="77777777" w:rsidR="004D5133" w:rsidRPr="003D5FC1" w:rsidRDefault="00D73DD9" w:rsidP="00C778EA">
            <w:pPr>
              <w:rPr>
                <w:sz w:val="22"/>
                <w:szCs w:val="22"/>
              </w:rPr>
            </w:pPr>
            <w:r w:rsidRPr="003D5FC1">
              <w:rPr>
                <w:sz w:val="22"/>
                <w:szCs w:val="22"/>
              </w:rPr>
              <w:t>Li</w:t>
            </w:r>
            <w:r w:rsidR="00353C15" w:rsidRPr="003D5FC1">
              <w:rPr>
                <w:sz w:val="22"/>
                <w:szCs w:val="22"/>
              </w:rPr>
              <w:t xml:space="preserve">sätty taulukot </w:t>
            </w:r>
            <w:proofErr w:type="spellStart"/>
            <w:r w:rsidR="00353C15" w:rsidRPr="003D5FC1">
              <w:rPr>
                <w:sz w:val="22"/>
                <w:szCs w:val="22"/>
              </w:rPr>
              <w:t>recordTargetin</w:t>
            </w:r>
            <w:proofErr w:type="spellEnd"/>
            <w:r w:rsidR="00353C15" w:rsidRPr="003D5FC1">
              <w:rPr>
                <w:sz w:val="22"/>
                <w:szCs w:val="22"/>
              </w:rPr>
              <w:t>,</w:t>
            </w:r>
            <w:r w:rsidRPr="003D5FC1">
              <w:rPr>
                <w:sz w:val="22"/>
                <w:szCs w:val="22"/>
              </w:rPr>
              <w:t xml:space="preserve"> </w:t>
            </w:r>
            <w:proofErr w:type="spellStart"/>
            <w:r w:rsidRPr="003D5FC1">
              <w:rPr>
                <w:sz w:val="22"/>
                <w:szCs w:val="22"/>
              </w:rPr>
              <w:t>authorin</w:t>
            </w:r>
            <w:proofErr w:type="spellEnd"/>
            <w:r w:rsidR="00BC4C4D" w:rsidRPr="003D5FC1">
              <w:rPr>
                <w:sz w:val="22"/>
                <w:szCs w:val="22"/>
              </w:rPr>
              <w:t xml:space="preserve"> ja </w:t>
            </w:r>
            <w:proofErr w:type="spellStart"/>
            <w:r w:rsidR="00BC4C4D" w:rsidRPr="003D5FC1">
              <w:rPr>
                <w:sz w:val="22"/>
                <w:szCs w:val="22"/>
              </w:rPr>
              <w:t>componentO</w:t>
            </w:r>
            <w:r w:rsidR="00353C15" w:rsidRPr="003D5FC1">
              <w:rPr>
                <w:sz w:val="22"/>
                <w:szCs w:val="22"/>
              </w:rPr>
              <w:t>f</w:t>
            </w:r>
            <w:proofErr w:type="spellEnd"/>
            <w:r w:rsidR="00BC4C4D" w:rsidRPr="003D5FC1">
              <w:rPr>
                <w:sz w:val="22"/>
                <w:szCs w:val="22"/>
              </w:rPr>
              <w:t>-</w:t>
            </w:r>
            <w:r w:rsidR="00353C15" w:rsidRPr="003D5FC1">
              <w:rPr>
                <w:sz w:val="22"/>
                <w:szCs w:val="22"/>
              </w:rPr>
              <w:t xml:space="preserve"> rakenteiden</w:t>
            </w:r>
            <w:r w:rsidRPr="003D5FC1">
              <w:rPr>
                <w:sz w:val="22"/>
                <w:szCs w:val="22"/>
              </w:rPr>
              <w:t xml:space="preserve"> tiedoista.</w:t>
            </w:r>
          </w:p>
          <w:p w14:paraId="7049F244" w14:textId="77777777" w:rsidR="00E61BFD" w:rsidRPr="003D5FC1" w:rsidRDefault="00E61BFD" w:rsidP="00C778EA">
            <w:pPr>
              <w:rPr>
                <w:sz w:val="22"/>
                <w:szCs w:val="22"/>
              </w:rPr>
            </w:pPr>
            <w:r w:rsidRPr="003D5FC1">
              <w:rPr>
                <w:sz w:val="22"/>
                <w:szCs w:val="22"/>
              </w:rPr>
              <w:t xml:space="preserve">Lisätty tarkennukset </w:t>
            </w:r>
            <w:proofErr w:type="spellStart"/>
            <w:r w:rsidRPr="003D5FC1">
              <w:rPr>
                <w:sz w:val="22"/>
                <w:szCs w:val="22"/>
              </w:rPr>
              <w:t>authorin</w:t>
            </w:r>
            <w:proofErr w:type="spellEnd"/>
            <w:r w:rsidRPr="003D5FC1">
              <w:rPr>
                <w:sz w:val="22"/>
                <w:szCs w:val="22"/>
              </w:rPr>
              <w:t xml:space="preserve"> tietojen pakollisuuksista versionvaihtotilanteessa.</w:t>
            </w:r>
          </w:p>
        </w:tc>
      </w:tr>
      <w:tr w:rsidR="00966CA1" w14:paraId="590EF543" w14:textId="77777777" w:rsidTr="00C778EA">
        <w:tc>
          <w:tcPr>
            <w:tcW w:w="1008" w:type="dxa"/>
            <w:tcBorders>
              <w:top w:val="single" w:sz="4" w:space="0" w:color="auto"/>
              <w:left w:val="single" w:sz="4" w:space="0" w:color="auto"/>
              <w:bottom w:val="single" w:sz="4" w:space="0" w:color="auto"/>
              <w:right w:val="single" w:sz="4" w:space="0" w:color="auto"/>
            </w:tcBorders>
          </w:tcPr>
          <w:p w14:paraId="65F0E68F" w14:textId="77777777" w:rsidR="00966CA1" w:rsidRPr="003D5FC1" w:rsidRDefault="00966CA1" w:rsidP="00C778EA">
            <w:pPr>
              <w:rPr>
                <w:sz w:val="22"/>
                <w:szCs w:val="22"/>
              </w:rPr>
            </w:pPr>
            <w:r w:rsidRPr="003D5FC1">
              <w:rPr>
                <w:sz w:val="22"/>
                <w:szCs w:val="22"/>
              </w:rPr>
              <w:t>3.22</w:t>
            </w:r>
          </w:p>
        </w:tc>
        <w:tc>
          <w:tcPr>
            <w:tcW w:w="1440" w:type="dxa"/>
            <w:tcBorders>
              <w:top w:val="single" w:sz="4" w:space="0" w:color="auto"/>
              <w:left w:val="single" w:sz="4" w:space="0" w:color="auto"/>
              <w:bottom w:val="single" w:sz="4" w:space="0" w:color="auto"/>
              <w:right w:val="single" w:sz="4" w:space="0" w:color="auto"/>
            </w:tcBorders>
          </w:tcPr>
          <w:p w14:paraId="4DACD510" w14:textId="77777777" w:rsidR="00966CA1" w:rsidRPr="003D5FC1" w:rsidRDefault="00966CA1" w:rsidP="00C778EA">
            <w:pPr>
              <w:rPr>
                <w:sz w:val="22"/>
                <w:szCs w:val="22"/>
              </w:rPr>
            </w:pPr>
            <w:r w:rsidRPr="003D5FC1">
              <w:rPr>
                <w:sz w:val="22"/>
                <w:szCs w:val="22"/>
              </w:rPr>
              <w:t>15.1.2015</w:t>
            </w:r>
          </w:p>
        </w:tc>
        <w:tc>
          <w:tcPr>
            <w:tcW w:w="1260" w:type="dxa"/>
            <w:tcBorders>
              <w:top w:val="single" w:sz="4" w:space="0" w:color="auto"/>
              <w:left w:val="single" w:sz="4" w:space="0" w:color="auto"/>
              <w:bottom w:val="single" w:sz="4" w:space="0" w:color="auto"/>
              <w:right w:val="single" w:sz="4" w:space="0" w:color="auto"/>
            </w:tcBorders>
          </w:tcPr>
          <w:p w14:paraId="00F4A33D" w14:textId="77777777" w:rsidR="00966CA1" w:rsidRPr="003D5FC1" w:rsidRDefault="00966CA1"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D6C8EE2" w14:textId="77777777" w:rsidR="00966CA1" w:rsidRPr="003D5FC1" w:rsidRDefault="00966CA1" w:rsidP="00966CA1">
            <w:pPr>
              <w:rPr>
                <w:sz w:val="22"/>
                <w:szCs w:val="22"/>
              </w:rPr>
            </w:pPr>
            <w:r w:rsidRPr="003D5FC1">
              <w:rPr>
                <w:sz w:val="22"/>
                <w:szCs w:val="22"/>
              </w:rPr>
              <w:t>- korjattu kappaleessa 3.11 tekstiä</w:t>
            </w:r>
          </w:p>
          <w:p w14:paraId="58B696E3" w14:textId="77777777" w:rsidR="00966CA1" w:rsidRPr="003D5FC1" w:rsidRDefault="00966CA1" w:rsidP="00966CA1">
            <w:pPr>
              <w:rPr>
                <w:sz w:val="22"/>
                <w:szCs w:val="22"/>
              </w:rPr>
            </w:pPr>
            <w:r w:rsidRPr="003D5FC1">
              <w:rPr>
                <w:sz w:val="22"/>
                <w:szCs w:val="22"/>
              </w:rPr>
              <w:t>- kappaleessa 6.3 lievennetty eteenpäin yhteensopivuutta lääkemääräyksen mitätöinnissä</w:t>
            </w:r>
          </w:p>
        </w:tc>
      </w:tr>
      <w:tr w:rsidR="00F83BE9" w14:paraId="4E3B5E58" w14:textId="77777777" w:rsidTr="00C778EA">
        <w:tc>
          <w:tcPr>
            <w:tcW w:w="1008" w:type="dxa"/>
            <w:tcBorders>
              <w:top w:val="single" w:sz="4" w:space="0" w:color="auto"/>
              <w:left w:val="single" w:sz="4" w:space="0" w:color="auto"/>
              <w:bottom w:val="single" w:sz="4" w:space="0" w:color="auto"/>
              <w:right w:val="single" w:sz="4" w:space="0" w:color="auto"/>
            </w:tcBorders>
          </w:tcPr>
          <w:p w14:paraId="39D5639F" w14:textId="77777777" w:rsidR="00F83BE9" w:rsidRPr="003D5FC1" w:rsidRDefault="00F83BE9" w:rsidP="00C778EA">
            <w:pPr>
              <w:rPr>
                <w:sz w:val="22"/>
                <w:szCs w:val="22"/>
              </w:rPr>
            </w:pPr>
            <w:r w:rsidRPr="003D5FC1">
              <w:rPr>
                <w:sz w:val="22"/>
                <w:szCs w:val="22"/>
              </w:rPr>
              <w:t>3.30</w:t>
            </w:r>
          </w:p>
        </w:tc>
        <w:tc>
          <w:tcPr>
            <w:tcW w:w="1440" w:type="dxa"/>
            <w:tcBorders>
              <w:top w:val="single" w:sz="4" w:space="0" w:color="auto"/>
              <w:left w:val="single" w:sz="4" w:space="0" w:color="auto"/>
              <w:bottom w:val="single" w:sz="4" w:space="0" w:color="auto"/>
              <w:right w:val="single" w:sz="4" w:space="0" w:color="auto"/>
            </w:tcBorders>
          </w:tcPr>
          <w:p w14:paraId="6CD2D2F6" w14:textId="77777777" w:rsidR="00F83BE9" w:rsidRPr="003D5FC1" w:rsidRDefault="00F83BE9" w:rsidP="00C778EA">
            <w:pPr>
              <w:rPr>
                <w:sz w:val="22"/>
                <w:szCs w:val="22"/>
              </w:rPr>
            </w:pPr>
            <w:r w:rsidRPr="003D5FC1">
              <w:rPr>
                <w:sz w:val="22"/>
                <w:szCs w:val="22"/>
              </w:rPr>
              <w:t>15.4.2015</w:t>
            </w:r>
          </w:p>
        </w:tc>
        <w:tc>
          <w:tcPr>
            <w:tcW w:w="1260" w:type="dxa"/>
            <w:tcBorders>
              <w:top w:val="single" w:sz="4" w:space="0" w:color="auto"/>
              <w:left w:val="single" w:sz="4" w:space="0" w:color="auto"/>
              <w:bottom w:val="single" w:sz="4" w:space="0" w:color="auto"/>
              <w:right w:val="single" w:sz="4" w:space="0" w:color="auto"/>
            </w:tcBorders>
          </w:tcPr>
          <w:p w14:paraId="6B111BAA" w14:textId="77777777" w:rsidR="00F83BE9" w:rsidRPr="003D5FC1" w:rsidRDefault="00F83BE9"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56FA96D4" w14:textId="77777777" w:rsidR="00F83BE9" w:rsidRPr="003D5FC1" w:rsidRDefault="00F83BE9" w:rsidP="00F83BE9">
            <w:pPr>
              <w:rPr>
                <w:sz w:val="22"/>
                <w:szCs w:val="22"/>
              </w:rPr>
            </w:pPr>
            <w:r w:rsidRPr="003D5FC1">
              <w:rPr>
                <w:sz w:val="22"/>
                <w:szCs w:val="22"/>
              </w:rPr>
              <w:t>- korjattu OID-oppaan linkki kappaleessa 3.1</w:t>
            </w:r>
          </w:p>
          <w:p w14:paraId="4AB52832" w14:textId="77777777" w:rsidR="00F83BE9" w:rsidRPr="003D5FC1" w:rsidRDefault="00F83BE9" w:rsidP="00F83BE9">
            <w:pPr>
              <w:rPr>
                <w:sz w:val="22"/>
                <w:szCs w:val="22"/>
              </w:rPr>
            </w:pPr>
          </w:p>
        </w:tc>
      </w:tr>
      <w:tr w:rsidR="00EF3D8C" w14:paraId="2F95EE61" w14:textId="77777777" w:rsidTr="00C778EA">
        <w:tc>
          <w:tcPr>
            <w:tcW w:w="1008" w:type="dxa"/>
            <w:tcBorders>
              <w:top w:val="single" w:sz="4" w:space="0" w:color="auto"/>
              <w:left w:val="single" w:sz="4" w:space="0" w:color="auto"/>
              <w:bottom w:val="single" w:sz="4" w:space="0" w:color="auto"/>
              <w:right w:val="single" w:sz="4" w:space="0" w:color="auto"/>
            </w:tcBorders>
          </w:tcPr>
          <w:p w14:paraId="5E8B344D" w14:textId="77777777" w:rsidR="00EF3D8C" w:rsidRPr="003D5FC1" w:rsidRDefault="00C24157" w:rsidP="00C778EA">
            <w:pPr>
              <w:rPr>
                <w:sz w:val="22"/>
                <w:szCs w:val="22"/>
              </w:rPr>
            </w:pPr>
            <w:r w:rsidRPr="003D5FC1">
              <w:rPr>
                <w:sz w:val="22"/>
                <w:szCs w:val="22"/>
              </w:rPr>
              <w:t>3.40</w:t>
            </w:r>
          </w:p>
        </w:tc>
        <w:tc>
          <w:tcPr>
            <w:tcW w:w="1440" w:type="dxa"/>
            <w:tcBorders>
              <w:top w:val="single" w:sz="4" w:space="0" w:color="auto"/>
              <w:left w:val="single" w:sz="4" w:space="0" w:color="auto"/>
              <w:bottom w:val="single" w:sz="4" w:space="0" w:color="auto"/>
              <w:right w:val="single" w:sz="4" w:space="0" w:color="auto"/>
            </w:tcBorders>
          </w:tcPr>
          <w:p w14:paraId="7D4D4F5A" w14:textId="77777777" w:rsidR="00EF3D8C" w:rsidRPr="003D5FC1" w:rsidRDefault="00C24157" w:rsidP="00C778EA">
            <w:pPr>
              <w:rPr>
                <w:sz w:val="22"/>
                <w:szCs w:val="22"/>
              </w:rPr>
            </w:pPr>
            <w:r w:rsidRPr="003D5FC1">
              <w:rPr>
                <w:sz w:val="22"/>
                <w:szCs w:val="22"/>
              </w:rPr>
              <w:t>1.11.2015</w:t>
            </w:r>
          </w:p>
        </w:tc>
        <w:tc>
          <w:tcPr>
            <w:tcW w:w="1260" w:type="dxa"/>
            <w:tcBorders>
              <w:top w:val="single" w:sz="4" w:space="0" w:color="auto"/>
              <w:left w:val="single" w:sz="4" w:space="0" w:color="auto"/>
              <w:bottom w:val="single" w:sz="4" w:space="0" w:color="auto"/>
              <w:right w:val="single" w:sz="4" w:space="0" w:color="auto"/>
            </w:tcBorders>
          </w:tcPr>
          <w:p w14:paraId="0DE1F850" w14:textId="77777777" w:rsidR="00EF3D8C" w:rsidRPr="003D5FC1" w:rsidRDefault="00EF3D8C" w:rsidP="00C778EA">
            <w:pPr>
              <w:rPr>
                <w:sz w:val="22"/>
                <w:szCs w:val="22"/>
              </w:rPr>
            </w:pPr>
            <w:r w:rsidRPr="003D5FC1">
              <w:rPr>
                <w:sz w:val="22"/>
                <w:szCs w:val="22"/>
              </w:rPr>
              <w:t>Kelan työryhmä</w:t>
            </w:r>
          </w:p>
        </w:tc>
        <w:tc>
          <w:tcPr>
            <w:tcW w:w="4680" w:type="dxa"/>
            <w:tcBorders>
              <w:top w:val="single" w:sz="4" w:space="0" w:color="auto"/>
              <w:left w:val="single" w:sz="4" w:space="0" w:color="auto"/>
              <w:bottom w:val="single" w:sz="4" w:space="0" w:color="auto"/>
              <w:right w:val="single" w:sz="4" w:space="0" w:color="auto"/>
            </w:tcBorders>
          </w:tcPr>
          <w:p w14:paraId="4AA187F0" w14:textId="77777777" w:rsidR="00EF3D8C" w:rsidRPr="003D5FC1" w:rsidRDefault="00EF3D8C" w:rsidP="00EF3D8C">
            <w:pPr>
              <w:rPr>
                <w:sz w:val="22"/>
                <w:szCs w:val="22"/>
              </w:rPr>
            </w:pPr>
            <w:r w:rsidRPr="003D5FC1">
              <w:rPr>
                <w:sz w:val="22"/>
                <w:szCs w:val="22"/>
              </w:rPr>
              <w:t xml:space="preserve">- lisätty </w:t>
            </w:r>
            <w:proofErr w:type="spellStart"/>
            <w:r w:rsidRPr="003D5FC1">
              <w:rPr>
                <w:sz w:val="22"/>
                <w:szCs w:val="22"/>
              </w:rPr>
              <w:t>author</w:t>
            </w:r>
            <w:proofErr w:type="spellEnd"/>
            <w:r w:rsidRPr="003D5FC1">
              <w:rPr>
                <w:sz w:val="22"/>
                <w:szCs w:val="22"/>
              </w:rPr>
              <w:t>-tietoihin KIR-rooli</w:t>
            </w:r>
          </w:p>
          <w:p w14:paraId="215C6628" w14:textId="77777777" w:rsidR="00EF3D8C" w:rsidRPr="003D5FC1" w:rsidRDefault="00CC4BDB" w:rsidP="00EF3D8C">
            <w:pPr>
              <w:rPr>
                <w:sz w:val="22"/>
                <w:szCs w:val="22"/>
              </w:rPr>
            </w:pPr>
            <w:r w:rsidRPr="003D5FC1">
              <w:rPr>
                <w:sz w:val="22"/>
                <w:szCs w:val="22"/>
              </w:rPr>
              <w:t>- palvelutapahtumatunnuksen pakollisuutta tarkennet</w:t>
            </w:r>
            <w:r w:rsidR="00F60C53" w:rsidRPr="003D5FC1">
              <w:rPr>
                <w:sz w:val="22"/>
                <w:szCs w:val="22"/>
              </w:rPr>
              <w:t>tu</w:t>
            </w:r>
          </w:p>
        </w:tc>
      </w:tr>
      <w:tr w:rsidR="00F60C53" w14:paraId="271ED21E" w14:textId="77777777" w:rsidTr="00C778EA">
        <w:tc>
          <w:tcPr>
            <w:tcW w:w="1008" w:type="dxa"/>
            <w:tcBorders>
              <w:top w:val="single" w:sz="4" w:space="0" w:color="auto"/>
              <w:left w:val="single" w:sz="4" w:space="0" w:color="auto"/>
              <w:bottom w:val="single" w:sz="4" w:space="0" w:color="auto"/>
              <w:right w:val="single" w:sz="4" w:space="0" w:color="auto"/>
            </w:tcBorders>
          </w:tcPr>
          <w:p w14:paraId="509EAB41" w14:textId="77777777" w:rsidR="00F60C53" w:rsidRPr="003D5FC1" w:rsidRDefault="00F60C53" w:rsidP="00C778EA">
            <w:pPr>
              <w:rPr>
                <w:sz w:val="22"/>
                <w:szCs w:val="22"/>
              </w:rPr>
            </w:pPr>
            <w:r w:rsidRPr="003D5FC1">
              <w:rPr>
                <w:sz w:val="22"/>
                <w:szCs w:val="22"/>
              </w:rPr>
              <w:t>3.41</w:t>
            </w:r>
            <w:r w:rsidR="00304C90" w:rsidRPr="003D5FC1">
              <w:rPr>
                <w:sz w:val="22"/>
                <w:szCs w:val="22"/>
              </w:rPr>
              <w:tab/>
            </w:r>
          </w:p>
        </w:tc>
        <w:tc>
          <w:tcPr>
            <w:tcW w:w="1440" w:type="dxa"/>
            <w:tcBorders>
              <w:top w:val="single" w:sz="4" w:space="0" w:color="auto"/>
              <w:left w:val="single" w:sz="4" w:space="0" w:color="auto"/>
              <w:bottom w:val="single" w:sz="4" w:space="0" w:color="auto"/>
              <w:right w:val="single" w:sz="4" w:space="0" w:color="auto"/>
            </w:tcBorders>
          </w:tcPr>
          <w:p w14:paraId="063951E2" w14:textId="77777777" w:rsidR="00F60C53" w:rsidRPr="003D5FC1" w:rsidRDefault="00F60C53" w:rsidP="00C778EA">
            <w:pPr>
              <w:rPr>
                <w:sz w:val="22"/>
                <w:szCs w:val="22"/>
              </w:rPr>
            </w:pPr>
            <w:r w:rsidRPr="003D5FC1">
              <w:rPr>
                <w:sz w:val="22"/>
                <w:szCs w:val="22"/>
              </w:rPr>
              <w:t>15.2.2016</w:t>
            </w:r>
          </w:p>
        </w:tc>
        <w:tc>
          <w:tcPr>
            <w:tcW w:w="1260" w:type="dxa"/>
            <w:tcBorders>
              <w:top w:val="single" w:sz="4" w:space="0" w:color="auto"/>
              <w:left w:val="single" w:sz="4" w:space="0" w:color="auto"/>
              <w:bottom w:val="single" w:sz="4" w:space="0" w:color="auto"/>
              <w:right w:val="single" w:sz="4" w:space="0" w:color="auto"/>
            </w:tcBorders>
          </w:tcPr>
          <w:p w14:paraId="0F8B0ACB" w14:textId="77777777" w:rsidR="00F60C53" w:rsidRPr="003D5FC1" w:rsidRDefault="00F60C53"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A9795C" w14:textId="77777777" w:rsidR="00F60C53" w:rsidRPr="003D5FC1" w:rsidRDefault="00F60C53" w:rsidP="00EF3D8C">
            <w:pPr>
              <w:rPr>
                <w:sz w:val="22"/>
                <w:szCs w:val="22"/>
              </w:rPr>
            </w:pPr>
            <w:r w:rsidRPr="003D5FC1">
              <w:rPr>
                <w:sz w:val="22"/>
                <w:szCs w:val="22"/>
              </w:rPr>
              <w:t>Tekstitarkennuksia</w:t>
            </w:r>
            <w:r w:rsidR="006B429D" w:rsidRPr="003D5FC1">
              <w:rPr>
                <w:sz w:val="22"/>
                <w:szCs w:val="22"/>
              </w:rPr>
              <w:t xml:space="preserve"> ja esimerkkien korjaus (asiakirjan OID kokonaan </w:t>
            </w:r>
            <w:proofErr w:type="spellStart"/>
            <w:r w:rsidR="006B429D" w:rsidRPr="003D5FC1">
              <w:rPr>
                <w:sz w:val="22"/>
                <w:szCs w:val="22"/>
              </w:rPr>
              <w:t>root</w:t>
            </w:r>
            <w:proofErr w:type="spellEnd"/>
            <w:r w:rsidR="006B429D" w:rsidRPr="003D5FC1">
              <w:rPr>
                <w:sz w:val="22"/>
                <w:szCs w:val="22"/>
              </w:rPr>
              <w:t>-attribuuttiin</w:t>
            </w:r>
            <w:r w:rsidR="00993762" w:rsidRPr="003D5FC1">
              <w:rPr>
                <w:sz w:val="22"/>
                <w:szCs w:val="22"/>
              </w:rPr>
              <w:t>)</w:t>
            </w:r>
            <w:r w:rsidR="006B429D" w:rsidRPr="003D5FC1">
              <w:rPr>
                <w:sz w:val="22"/>
                <w:szCs w:val="22"/>
              </w:rPr>
              <w:t>.</w:t>
            </w:r>
          </w:p>
        </w:tc>
      </w:tr>
      <w:tr w:rsidR="00656588" w14:paraId="6CF94964" w14:textId="77777777" w:rsidTr="00C778EA">
        <w:tc>
          <w:tcPr>
            <w:tcW w:w="1008" w:type="dxa"/>
            <w:tcBorders>
              <w:top w:val="single" w:sz="4" w:space="0" w:color="auto"/>
              <w:left w:val="single" w:sz="4" w:space="0" w:color="auto"/>
              <w:bottom w:val="single" w:sz="4" w:space="0" w:color="auto"/>
              <w:right w:val="single" w:sz="4" w:space="0" w:color="auto"/>
            </w:tcBorders>
          </w:tcPr>
          <w:p w14:paraId="0D73B6F2" w14:textId="77777777" w:rsidR="00656588" w:rsidRPr="003D5FC1" w:rsidRDefault="00656588" w:rsidP="00C778EA">
            <w:pPr>
              <w:rPr>
                <w:sz w:val="22"/>
                <w:szCs w:val="22"/>
              </w:rPr>
            </w:pPr>
            <w:r w:rsidRPr="003D5FC1">
              <w:rPr>
                <w:sz w:val="22"/>
                <w:szCs w:val="22"/>
              </w:rPr>
              <w:t>3.42</w:t>
            </w:r>
          </w:p>
        </w:tc>
        <w:tc>
          <w:tcPr>
            <w:tcW w:w="1440" w:type="dxa"/>
            <w:tcBorders>
              <w:top w:val="single" w:sz="4" w:space="0" w:color="auto"/>
              <w:left w:val="single" w:sz="4" w:space="0" w:color="auto"/>
              <w:bottom w:val="single" w:sz="4" w:space="0" w:color="auto"/>
              <w:right w:val="single" w:sz="4" w:space="0" w:color="auto"/>
            </w:tcBorders>
          </w:tcPr>
          <w:p w14:paraId="5C6A034E" w14:textId="77777777" w:rsidR="00656588" w:rsidRPr="003D5FC1" w:rsidRDefault="00656588" w:rsidP="00C778EA">
            <w:pPr>
              <w:rPr>
                <w:sz w:val="22"/>
                <w:szCs w:val="22"/>
              </w:rPr>
            </w:pPr>
            <w:r w:rsidRPr="003D5FC1">
              <w:rPr>
                <w:sz w:val="22"/>
                <w:szCs w:val="22"/>
              </w:rPr>
              <w:t>14.10.2016</w:t>
            </w:r>
          </w:p>
        </w:tc>
        <w:tc>
          <w:tcPr>
            <w:tcW w:w="1260" w:type="dxa"/>
            <w:tcBorders>
              <w:top w:val="single" w:sz="4" w:space="0" w:color="auto"/>
              <w:left w:val="single" w:sz="4" w:space="0" w:color="auto"/>
              <w:bottom w:val="single" w:sz="4" w:space="0" w:color="auto"/>
              <w:right w:val="single" w:sz="4" w:space="0" w:color="auto"/>
            </w:tcBorders>
          </w:tcPr>
          <w:p w14:paraId="0F352E9B" w14:textId="77777777" w:rsidR="00656588" w:rsidRPr="003D5FC1" w:rsidRDefault="00656588"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2B98862A" w14:textId="77777777" w:rsidR="00656588" w:rsidRPr="003D5FC1" w:rsidRDefault="00656588" w:rsidP="00656588">
            <w:pPr>
              <w:rPr>
                <w:sz w:val="22"/>
                <w:szCs w:val="22"/>
              </w:rPr>
            </w:pPr>
            <w:r w:rsidRPr="003D5FC1">
              <w:rPr>
                <w:sz w:val="22"/>
                <w:szCs w:val="22"/>
              </w:rPr>
              <w:t xml:space="preserve">- aikavyöhyketieto </w:t>
            </w:r>
            <w:proofErr w:type="spellStart"/>
            <w:r w:rsidRPr="003D5FC1">
              <w:rPr>
                <w:sz w:val="22"/>
                <w:szCs w:val="22"/>
              </w:rPr>
              <w:t>effectiveTime</w:t>
            </w:r>
            <w:proofErr w:type="spellEnd"/>
            <w:r w:rsidRPr="003D5FC1">
              <w:rPr>
                <w:sz w:val="22"/>
                <w:szCs w:val="22"/>
              </w:rPr>
              <w:t>-elementtiin kappaleessa 3.3</w:t>
            </w:r>
          </w:p>
        </w:tc>
      </w:tr>
      <w:tr w:rsidR="003D2CBE" w14:paraId="7DAABBBA" w14:textId="77777777" w:rsidTr="00C778EA">
        <w:tc>
          <w:tcPr>
            <w:tcW w:w="1008" w:type="dxa"/>
            <w:tcBorders>
              <w:top w:val="single" w:sz="4" w:space="0" w:color="auto"/>
              <w:left w:val="single" w:sz="4" w:space="0" w:color="auto"/>
              <w:bottom w:val="single" w:sz="4" w:space="0" w:color="auto"/>
              <w:right w:val="single" w:sz="4" w:space="0" w:color="auto"/>
            </w:tcBorders>
          </w:tcPr>
          <w:p w14:paraId="0EF999E7" w14:textId="77777777" w:rsidR="003D2CBE" w:rsidRPr="003D5FC1" w:rsidRDefault="003D2CBE" w:rsidP="00C778EA">
            <w:pPr>
              <w:rPr>
                <w:sz w:val="22"/>
                <w:szCs w:val="22"/>
              </w:rPr>
            </w:pPr>
            <w:r w:rsidRPr="003D5FC1">
              <w:rPr>
                <w:sz w:val="22"/>
                <w:szCs w:val="22"/>
              </w:rPr>
              <w:t>3.50</w:t>
            </w:r>
          </w:p>
        </w:tc>
        <w:tc>
          <w:tcPr>
            <w:tcW w:w="1440" w:type="dxa"/>
            <w:tcBorders>
              <w:top w:val="single" w:sz="4" w:space="0" w:color="auto"/>
              <w:left w:val="single" w:sz="4" w:space="0" w:color="auto"/>
              <w:bottom w:val="single" w:sz="4" w:space="0" w:color="auto"/>
              <w:right w:val="single" w:sz="4" w:space="0" w:color="auto"/>
            </w:tcBorders>
          </w:tcPr>
          <w:p w14:paraId="75A91F18" w14:textId="77777777" w:rsidR="003D2CBE" w:rsidRPr="003D5FC1" w:rsidRDefault="003D2CBE" w:rsidP="00C778EA">
            <w:pPr>
              <w:rPr>
                <w:sz w:val="22"/>
                <w:szCs w:val="22"/>
              </w:rPr>
            </w:pPr>
            <w:r w:rsidRPr="003D5FC1">
              <w:rPr>
                <w:sz w:val="22"/>
                <w:szCs w:val="22"/>
              </w:rPr>
              <w:t>7.9.2017</w:t>
            </w:r>
          </w:p>
        </w:tc>
        <w:tc>
          <w:tcPr>
            <w:tcW w:w="1260" w:type="dxa"/>
            <w:tcBorders>
              <w:top w:val="single" w:sz="4" w:space="0" w:color="auto"/>
              <w:left w:val="single" w:sz="4" w:space="0" w:color="auto"/>
              <w:bottom w:val="single" w:sz="4" w:space="0" w:color="auto"/>
              <w:right w:val="single" w:sz="4" w:space="0" w:color="auto"/>
            </w:tcBorders>
          </w:tcPr>
          <w:p w14:paraId="1F1EC6ED" w14:textId="77777777" w:rsidR="003D2CBE" w:rsidRPr="003D5FC1" w:rsidRDefault="003D2CBE"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B108F8A" w14:textId="77777777" w:rsidR="003D2CBE" w:rsidRPr="003D5FC1" w:rsidRDefault="003D2CBE" w:rsidP="003D2CBE">
            <w:pPr>
              <w:rPr>
                <w:sz w:val="22"/>
                <w:szCs w:val="22"/>
              </w:rPr>
            </w:pPr>
            <w:r w:rsidRPr="003D5FC1">
              <w:rPr>
                <w:sz w:val="22"/>
                <w:szCs w:val="22"/>
              </w:rPr>
              <w:t>Ei muutoksia</w:t>
            </w:r>
          </w:p>
        </w:tc>
      </w:tr>
      <w:tr w:rsidR="00FA0E9C" w14:paraId="4124403E" w14:textId="77777777" w:rsidTr="00C778EA">
        <w:tc>
          <w:tcPr>
            <w:tcW w:w="1008" w:type="dxa"/>
            <w:tcBorders>
              <w:top w:val="single" w:sz="4" w:space="0" w:color="auto"/>
              <w:left w:val="single" w:sz="4" w:space="0" w:color="auto"/>
              <w:bottom w:val="single" w:sz="4" w:space="0" w:color="auto"/>
              <w:right w:val="single" w:sz="4" w:space="0" w:color="auto"/>
            </w:tcBorders>
          </w:tcPr>
          <w:p w14:paraId="6A98413C" w14:textId="77777777" w:rsidR="00FA0E9C" w:rsidRPr="003D5FC1" w:rsidRDefault="00FA0E9C" w:rsidP="00C778EA">
            <w:pPr>
              <w:rPr>
                <w:sz w:val="22"/>
                <w:szCs w:val="22"/>
              </w:rPr>
            </w:pPr>
            <w:r w:rsidRPr="003D5FC1">
              <w:rPr>
                <w:sz w:val="22"/>
                <w:szCs w:val="22"/>
              </w:rPr>
              <w:t>3.60</w:t>
            </w:r>
          </w:p>
        </w:tc>
        <w:tc>
          <w:tcPr>
            <w:tcW w:w="1440" w:type="dxa"/>
            <w:tcBorders>
              <w:top w:val="single" w:sz="4" w:space="0" w:color="auto"/>
              <w:left w:val="single" w:sz="4" w:space="0" w:color="auto"/>
              <w:bottom w:val="single" w:sz="4" w:space="0" w:color="auto"/>
              <w:right w:val="single" w:sz="4" w:space="0" w:color="auto"/>
            </w:tcBorders>
          </w:tcPr>
          <w:p w14:paraId="1614A267" w14:textId="77777777" w:rsidR="00FA0E9C" w:rsidRPr="003D5FC1" w:rsidRDefault="00652D51" w:rsidP="00C778EA">
            <w:pPr>
              <w:rPr>
                <w:sz w:val="22"/>
                <w:szCs w:val="22"/>
              </w:rPr>
            </w:pPr>
            <w:r w:rsidRPr="003D5FC1">
              <w:rPr>
                <w:sz w:val="22"/>
                <w:szCs w:val="22"/>
              </w:rPr>
              <w:t>10.4</w:t>
            </w:r>
            <w:r w:rsidR="00FA0E9C" w:rsidRPr="003D5FC1">
              <w:rPr>
                <w:sz w:val="22"/>
                <w:szCs w:val="22"/>
              </w:rPr>
              <w:t>.2019</w:t>
            </w:r>
          </w:p>
        </w:tc>
        <w:tc>
          <w:tcPr>
            <w:tcW w:w="1260" w:type="dxa"/>
            <w:tcBorders>
              <w:top w:val="single" w:sz="4" w:space="0" w:color="auto"/>
              <w:left w:val="single" w:sz="4" w:space="0" w:color="auto"/>
              <w:bottom w:val="single" w:sz="4" w:space="0" w:color="auto"/>
              <w:right w:val="single" w:sz="4" w:space="0" w:color="auto"/>
            </w:tcBorders>
          </w:tcPr>
          <w:p w14:paraId="19B4A895" w14:textId="77777777" w:rsidR="00FA0E9C" w:rsidRPr="003D5FC1" w:rsidRDefault="00FA0E9C"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0563F473" w14:textId="77777777" w:rsidR="00FA0E9C" w:rsidRPr="003D5FC1" w:rsidRDefault="00AA0C34" w:rsidP="00AA0C34">
            <w:pPr>
              <w:rPr>
                <w:sz w:val="22"/>
                <w:szCs w:val="22"/>
              </w:rPr>
            </w:pPr>
            <w:r w:rsidRPr="003D5FC1">
              <w:rPr>
                <w:sz w:val="22"/>
                <w:szCs w:val="22"/>
              </w:rPr>
              <w:t>- l</w:t>
            </w:r>
            <w:r w:rsidR="00FA0E9C" w:rsidRPr="003D5FC1">
              <w:rPr>
                <w:sz w:val="22"/>
                <w:szCs w:val="22"/>
              </w:rPr>
              <w:t xml:space="preserve">isätty </w:t>
            </w:r>
            <w:r w:rsidRPr="003D5FC1">
              <w:rPr>
                <w:sz w:val="22"/>
                <w:szCs w:val="22"/>
              </w:rPr>
              <w:t>valtuudet-tieto (</w:t>
            </w:r>
            <w:proofErr w:type="spellStart"/>
            <w:r w:rsidRPr="003D5FC1">
              <w:rPr>
                <w:sz w:val="22"/>
                <w:szCs w:val="22"/>
              </w:rPr>
              <w:t>authorization</w:t>
            </w:r>
            <w:proofErr w:type="spellEnd"/>
            <w:r w:rsidRPr="003D5FC1">
              <w:rPr>
                <w:sz w:val="22"/>
                <w:szCs w:val="22"/>
              </w:rPr>
              <w:t>)</w:t>
            </w:r>
          </w:p>
          <w:p w14:paraId="1B6AD21C" w14:textId="77777777" w:rsidR="00AA0C34" w:rsidRPr="003D5FC1" w:rsidRDefault="00AA0C34" w:rsidP="00AA0C34">
            <w:pPr>
              <w:rPr>
                <w:sz w:val="22"/>
                <w:szCs w:val="22"/>
              </w:rPr>
            </w:pPr>
            <w:r w:rsidRPr="003D5FC1">
              <w:rPr>
                <w:sz w:val="22"/>
                <w:szCs w:val="22"/>
              </w:rPr>
              <w:t>- täsmennetty palvelutapahtuman tunnuksen pakollisuutta</w:t>
            </w:r>
          </w:p>
          <w:p w14:paraId="167A4D9E" w14:textId="77777777" w:rsidR="00AA0C34" w:rsidRPr="003D5FC1" w:rsidRDefault="00AA0C34" w:rsidP="00AA0C34">
            <w:pPr>
              <w:rPr>
                <w:sz w:val="22"/>
                <w:szCs w:val="22"/>
              </w:rPr>
            </w:pPr>
          </w:p>
        </w:tc>
      </w:tr>
      <w:tr w:rsidR="00564C3F" w14:paraId="7E4CBB18" w14:textId="77777777" w:rsidTr="00C778EA">
        <w:tc>
          <w:tcPr>
            <w:tcW w:w="1008" w:type="dxa"/>
            <w:tcBorders>
              <w:top w:val="single" w:sz="4" w:space="0" w:color="auto"/>
              <w:left w:val="single" w:sz="4" w:space="0" w:color="auto"/>
              <w:bottom w:val="single" w:sz="4" w:space="0" w:color="auto"/>
              <w:right w:val="single" w:sz="4" w:space="0" w:color="auto"/>
            </w:tcBorders>
          </w:tcPr>
          <w:p w14:paraId="1A290D85" w14:textId="77777777" w:rsidR="00564C3F" w:rsidRPr="003D5FC1" w:rsidRDefault="00564C3F" w:rsidP="00C778EA">
            <w:pPr>
              <w:rPr>
                <w:sz w:val="22"/>
                <w:szCs w:val="22"/>
              </w:rPr>
            </w:pPr>
            <w:r w:rsidRPr="003D5FC1">
              <w:rPr>
                <w:sz w:val="22"/>
                <w:szCs w:val="22"/>
              </w:rPr>
              <w:t>3.61</w:t>
            </w:r>
          </w:p>
        </w:tc>
        <w:tc>
          <w:tcPr>
            <w:tcW w:w="1440" w:type="dxa"/>
            <w:tcBorders>
              <w:top w:val="single" w:sz="4" w:space="0" w:color="auto"/>
              <w:left w:val="single" w:sz="4" w:space="0" w:color="auto"/>
              <w:bottom w:val="single" w:sz="4" w:space="0" w:color="auto"/>
              <w:right w:val="single" w:sz="4" w:space="0" w:color="auto"/>
            </w:tcBorders>
          </w:tcPr>
          <w:p w14:paraId="56957540" w14:textId="77777777" w:rsidR="00564C3F" w:rsidRPr="003D5FC1" w:rsidRDefault="00564C3F" w:rsidP="00C778EA">
            <w:pPr>
              <w:rPr>
                <w:sz w:val="22"/>
                <w:szCs w:val="22"/>
              </w:rPr>
            </w:pPr>
            <w:r w:rsidRPr="003D5FC1">
              <w:rPr>
                <w:sz w:val="22"/>
                <w:szCs w:val="22"/>
              </w:rPr>
              <w:t>1.9.2019</w:t>
            </w:r>
          </w:p>
        </w:tc>
        <w:tc>
          <w:tcPr>
            <w:tcW w:w="1260" w:type="dxa"/>
            <w:tcBorders>
              <w:top w:val="single" w:sz="4" w:space="0" w:color="auto"/>
              <w:left w:val="single" w:sz="4" w:space="0" w:color="auto"/>
              <w:bottom w:val="single" w:sz="4" w:space="0" w:color="auto"/>
              <w:right w:val="single" w:sz="4" w:space="0" w:color="auto"/>
            </w:tcBorders>
          </w:tcPr>
          <w:p w14:paraId="2F8A5D98" w14:textId="77777777" w:rsidR="00564C3F" w:rsidRPr="003D5FC1" w:rsidRDefault="00564C3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9439EAB" w14:textId="77777777" w:rsidR="00564C3F" w:rsidRPr="003D5FC1" w:rsidRDefault="00564C3F" w:rsidP="00564C3F">
            <w:pPr>
              <w:rPr>
                <w:sz w:val="22"/>
                <w:szCs w:val="22"/>
              </w:rPr>
            </w:pPr>
            <w:r w:rsidRPr="003D5FC1">
              <w:rPr>
                <w:sz w:val="22"/>
                <w:szCs w:val="22"/>
              </w:rPr>
              <w:t xml:space="preserve">- tarkennettu </w:t>
            </w:r>
            <w:proofErr w:type="spellStart"/>
            <w:r w:rsidRPr="003D5FC1">
              <w:rPr>
                <w:sz w:val="22"/>
                <w:szCs w:val="22"/>
              </w:rPr>
              <w:t>authorization</w:t>
            </w:r>
            <w:proofErr w:type="spellEnd"/>
            <w:r w:rsidRPr="003D5FC1">
              <w:rPr>
                <w:sz w:val="22"/>
                <w:szCs w:val="22"/>
              </w:rPr>
              <w:t>-tiedon pakollisuutta</w:t>
            </w:r>
          </w:p>
        </w:tc>
      </w:tr>
      <w:tr w:rsidR="00F93E5F" w14:paraId="4185B46F" w14:textId="77777777" w:rsidTr="00C778EA">
        <w:tc>
          <w:tcPr>
            <w:tcW w:w="1008" w:type="dxa"/>
            <w:tcBorders>
              <w:top w:val="single" w:sz="4" w:space="0" w:color="auto"/>
              <w:left w:val="single" w:sz="4" w:space="0" w:color="auto"/>
              <w:bottom w:val="single" w:sz="4" w:space="0" w:color="auto"/>
              <w:right w:val="single" w:sz="4" w:space="0" w:color="auto"/>
            </w:tcBorders>
          </w:tcPr>
          <w:p w14:paraId="1734E076" w14:textId="77777777" w:rsidR="00F93E5F" w:rsidRPr="003D5FC1" w:rsidRDefault="00901C18" w:rsidP="00C778EA">
            <w:pPr>
              <w:rPr>
                <w:sz w:val="22"/>
                <w:szCs w:val="22"/>
              </w:rPr>
            </w:pPr>
            <w:r w:rsidRPr="003D5FC1">
              <w:rPr>
                <w:sz w:val="22"/>
                <w:szCs w:val="22"/>
              </w:rPr>
              <w:t>3.</w:t>
            </w:r>
            <w:r w:rsidR="00F93E5F" w:rsidRPr="003D5FC1">
              <w:rPr>
                <w:sz w:val="22"/>
                <w:szCs w:val="22"/>
              </w:rPr>
              <w:t>62</w:t>
            </w:r>
          </w:p>
        </w:tc>
        <w:tc>
          <w:tcPr>
            <w:tcW w:w="1440" w:type="dxa"/>
            <w:tcBorders>
              <w:top w:val="single" w:sz="4" w:space="0" w:color="auto"/>
              <w:left w:val="single" w:sz="4" w:space="0" w:color="auto"/>
              <w:bottom w:val="single" w:sz="4" w:space="0" w:color="auto"/>
              <w:right w:val="single" w:sz="4" w:space="0" w:color="auto"/>
            </w:tcBorders>
          </w:tcPr>
          <w:p w14:paraId="522EF0C3" w14:textId="77777777" w:rsidR="00F93E5F" w:rsidRPr="003D5FC1" w:rsidRDefault="00F93E5F" w:rsidP="00C778EA">
            <w:pPr>
              <w:rPr>
                <w:sz w:val="22"/>
                <w:szCs w:val="22"/>
              </w:rPr>
            </w:pPr>
            <w:r w:rsidRPr="003D5FC1">
              <w:rPr>
                <w:sz w:val="22"/>
                <w:szCs w:val="22"/>
              </w:rPr>
              <w:t>24.9.2019</w:t>
            </w:r>
          </w:p>
        </w:tc>
        <w:tc>
          <w:tcPr>
            <w:tcW w:w="1260" w:type="dxa"/>
            <w:tcBorders>
              <w:top w:val="single" w:sz="4" w:space="0" w:color="auto"/>
              <w:left w:val="single" w:sz="4" w:space="0" w:color="auto"/>
              <w:bottom w:val="single" w:sz="4" w:space="0" w:color="auto"/>
              <w:right w:val="single" w:sz="4" w:space="0" w:color="auto"/>
            </w:tcBorders>
          </w:tcPr>
          <w:p w14:paraId="2B8A6B85" w14:textId="77777777" w:rsidR="00F93E5F" w:rsidRPr="003D5FC1" w:rsidRDefault="00F93E5F" w:rsidP="00C778EA">
            <w:pPr>
              <w:rPr>
                <w:sz w:val="22"/>
                <w:szCs w:val="22"/>
              </w:rPr>
            </w:pPr>
            <w:r w:rsidRPr="003D5FC1">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615CAF06" w14:textId="77777777" w:rsidR="00F93E5F" w:rsidRPr="003D5FC1" w:rsidRDefault="00F93E5F" w:rsidP="00F93E5F">
            <w:pPr>
              <w:rPr>
                <w:sz w:val="22"/>
                <w:szCs w:val="22"/>
              </w:rPr>
            </w:pPr>
            <w:r w:rsidRPr="003D5FC1">
              <w:rPr>
                <w:sz w:val="22"/>
                <w:szCs w:val="22"/>
              </w:rPr>
              <w:t xml:space="preserve">- korjattu alaikäisen potilastietojen luovuttaminen huoltajille –koodiston OID-tunnus </w:t>
            </w:r>
          </w:p>
        </w:tc>
      </w:tr>
      <w:tr w:rsidR="00FB01CE" w14:paraId="5CEC33D9" w14:textId="77777777" w:rsidTr="00C778EA">
        <w:tc>
          <w:tcPr>
            <w:tcW w:w="1008" w:type="dxa"/>
            <w:tcBorders>
              <w:top w:val="single" w:sz="4" w:space="0" w:color="auto"/>
              <w:left w:val="single" w:sz="4" w:space="0" w:color="auto"/>
              <w:bottom w:val="single" w:sz="4" w:space="0" w:color="auto"/>
              <w:right w:val="single" w:sz="4" w:space="0" w:color="auto"/>
            </w:tcBorders>
          </w:tcPr>
          <w:p w14:paraId="33CAEB66" w14:textId="54EA764E" w:rsidR="00FB01CE" w:rsidRPr="003D5FC1" w:rsidRDefault="00FB01CE" w:rsidP="00C778EA">
            <w:pPr>
              <w:rPr>
                <w:sz w:val="22"/>
                <w:szCs w:val="22"/>
              </w:rPr>
            </w:pPr>
            <w:r w:rsidRPr="003D5FC1">
              <w:rPr>
                <w:sz w:val="22"/>
                <w:szCs w:val="22"/>
              </w:rPr>
              <w:t>4.00</w:t>
            </w:r>
            <w:r w:rsidR="00746D1D">
              <w:rPr>
                <w:sz w:val="22"/>
                <w:szCs w:val="22"/>
              </w:rPr>
              <w:t xml:space="preserve"> RC1</w:t>
            </w:r>
          </w:p>
        </w:tc>
        <w:tc>
          <w:tcPr>
            <w:tcW w:w="1440" w:type="dxa"/>
            <w:tcBorders>
              <w:top w:val="single" w:sz="4" w:space="0" w:color="auto"/>
              <w:left w:val="single" w:sz="4" w:space="0" w:color="auto"/>
              <w:bottom w:val="single" w:sz="4" w:space="0" w:color="auto"/>
              <w:right w:val="single" w:sz="4" w:space="0" w:color="auto"/>
            </w:tcBorders>
          </w:tcPr>
          <w:p w14:paraId="130BF2BC" w14:textId="18405614" w:rsidR="00FB01CE" w:rsidRPr="003D5FC1" w:rsidRDefault="00C157F8" w:rsidP="00C778EA">
            <w:pPr>
              <w:rPr>
                <w:sz w:val="22"/>
                <w:szCs w:val="22"/>
              </w:rPr>
            </w:pPr>
            <w:r>
              <w:rPr>
                <w:sz w:val="22"/>
                <w:szCs w:val="22"/>
              </w:rPr>
              <w:t>31.3.2020</w:t>
            </w:r>
          </w:p>
        </w:tc>
        <w:tc>
          <w:tcPr>
            <w:tcW w:w="1260" w:type="dxa"/>
            <w:tcBorders>
              <w:top w:val="single" w:sz="4" w:space="0" w:color="auto"/>
              <w:left w:val="single" w:sz="4" w:space="0" w:color="auto"/>
              <w:bottom w:val="single" w:sz="4" w:space="0" w:color="auto"/>
              <w:right w:val="single" w:sz="4" w:space="0" w:color="auto"/>
            </w:tcBorders>
          </w:tcPr>
          <w:p w14:paraId="330E6F94" w14:textId="77777777" w:rsidR="00FB01CE" w:rsidRPr="003D5FC1" w:rsidRDefault="00FB01CE" w:rsidP="00C778EA">
            <w:pPr>
              <w:rPr>
                <w:sz w:val="22"/>
                <w:szCs w:val="22"/>
              </w:rPr>
            </w:pPr>
            <w:r w:rsidRPr="003D5FC1">
              <w:rPr>
                <w:sz w:val="22"/>
                <w:szCs w:val="22"/>
              </w:rPr>
              <w:t>Kela, S&amp;P</w:t>
            </w:r>
          </w:p>
        </w:tc>
        <w:tc>
          <w:tcPr>
            <w:tcW w:w="4680" w:type="dxa"/>
            <w:tcBorders>
              <w:top w:val="single" w:sz="4" w:space="0" w:color="auto"/>
              <w:left w:val="single" w:sz="4" w:space="0" w:color="auto"/>
              <w:bottom w:val="single" w:sz="4" w:space="0" w:color="auto"/>
              <w:right w:val="single" w:sz="4" w:space="0" w:color="auto"/>
            </w:tcBorders>
          </w:tcPr>
          <w:p w14:paraId="5FB9BEB8" w14:textId="77777777" w:rsidR="00FB01CE" w:rsidRDefault="001361FE" w:rsidP="00F35CFC">
            <w:pPr>
              <w:numPr>
                <w:ilvl w:val="0"/>
                <w:numId w:val="11"/>
              </w:numPr>
              <w:ind w:left="122" w:hanging="122"/>
              <w:rPr>
                <w:sz w:val="22"/>
                <w:szCs w:val="22"/>
              </w:rPr>
            </w:pPr>
            <w:r>
              <w:rPr>
                <w:sz w:val="22"/>
                <w:szCs w:val="22"/>
              </w:rPr>
              <w:t>siistitty ja poistettu ulkoiset viittaukset historiataustaan</w:t>
            </w:r>
          </w:p>
          <w:p w14:paraId="0C2A36FD" w14:textId="77777777" w:rsidR="00EC168B" w:rsidRDefault="00EC168B" w:rsidP="00F35CFC">
            <w:pPr>
              <w:numPr>
                <w:ilvl w:val="0"/>
                <w:numId w:val="11"/>
              </w:numPr>
              <w:ind w:left="122" w:hanging="122"/>
              <w:rPr>
                <w:sz w:val="22"/>
                <w:szCs w:val="22"/>
              </w:rPr>
            </w:pPr>
            <w:r>
              <w:rPr>
                <w:sz w:val="22"/>
                <w:szCs w:val="22"/>
              </w:rPr>
              <w:t xml:space="preserve">siirretty yhteenvetotaulukoista </w:t>
            </w:r>
            <w:r w:rsidR="008C500E">
              <w:rPr>
                <w:sz w:val="22"/>
                <w:szCs w:val="22"/>
              </w:rPr>
              <w:t>sisältöä elementtikohtaisiin määrittelyihin</w:t>
            </w:r>
          </w:p>
          <w:p w14:paraId="24178EA1" w14:textId="77777777" w:rsidR="00A03226" w:rsidRDefault="00D30D4E" w:rsidP="00F35CFC">
            <w:pPr>
              <w:numPr>
                <w:ilvl w:val="0"/>
                <w:numId w:val="11"/>
              </w:numPr>
              <w:ind w:left="122" w:hanging="122"/>
              <w:rPr>
                <w:sz w:val="22"/>
                <w:szCs w:val="22"/>
              </w:rPr>
            </w:pPr>
            <w:r>
              <w:rPr>
                <w:sz w:val="22"/>
                <w:szCs w:val="22"/>
              </w:rPr>
              <w:t xml:space="preserve">tarkennettu kaikki tietojen pakollisuusehdot yhteneväksi </w:t>
            </w:r>
            <w:r w:rsidR="00E15E79">
              <w:rPr>
                <w:sz w:val="22"/>
                <w:szCs w:val="22"/>
              </w:rPr>
              <w:t>tietosisältömäärittelyn kanssa</w:t>
            </w:r>
          </w:p>
          <w:p w14:paraId="6A10A062" w14:textId="2E4278D5" w:rsidR="000C3A69" w:rsidRPr="000C3A69" w:rsidRDefault="000C3A69" w:rsidP="000C3A69">
            <w:r>
              <w:t xml:space="preserve">- </w:t>
            </w:r>
            <w:r w:rsidRPr="000C3A69">
              <w:rPr>
                <w:sz w:val="22"/>
                <w:szCs w:val="22"/>
              </w:rPr>
              <w:t>määrittelyiden versiokäytännöt erotettu omaan dokumenttiinsa</w:t>
            </w:r>
            <w:r>
              <w:t xml:space="preserve"> </w:t>
            </w:r>
          </w:p>
        </w:tc>
      </w:tr>
      <w:tr w:rsidR="002641EB" w14:paraId="75605A63" w14:textId="77777777" w:rsidTr="00C778EA">
        <w:tc>
          <w:tcPr>
            <w:tcW w:w="1008" w:type="dxa"/>
            <w:tcBorders>
              <w:top w:val="single" w:sz="4" w:space="0" w:color="auto"/>
              <w:left w:val="single" w:sz="4" w:space="0" w:color="auto"/>
              <w:bottom w:val="single" w:sz="4" w:space="0" w:color="auto"/>
              <w:right w:val="single" w:sz="4" w:space="0" w:color="auto"/>
            </w:tcBorders>
          </w:tcPr>
          <w:p w14:paraId="3339CE39" w14:textId="77777777" w:rsidR="002641EB" w:rsidRDefault="002641EB" w:rsidP="00C778EA">
            <w:pPr>
              <w:rPr>
                <w:sz w:val="22"/>
                <w:szCs w:val="22"/>
              </w:rPr>
            </w:pPr>
            <w:r>
              <w:rPr>
                <w:sz w:val="22"/>
                <w:szCs w:val="22"/>
              </w:rPr>
              <w:lastRenderedPageBreak/>
              <w:t>3.63</w:t>
            </w:r>
          </w:p>
          <w:p w14:paraId="4C2AAA7A" w14:textId="1CA90C49" w:rsidR="002641EB" w:rsidRPr="003D5FC1" w:rsidRDefault="002641EB" w:rsidP="00C778EA">
            <w:pPr>
              <w:rPr>
                <w:sz w:val="22"/>
                <w:szCs w:val="22"/>
              </w:rPr>
            </w:pPr>
          </w:p>
        </w:tc>
        <w:tc>
          <w:tcPr>
            <w:tcW w:w="1440" w:type="dxa"/>
            <w:tcBorders>
              <w:top w:val="single" w:sz="4" w:space="0" w:color="auto"/>
              <w:left w:val="single" w:sz="4" w:space="0" w:color="auto"/>
              <w:bottom w:val="single" w:sz="4" w:space="0" w:color="auto"/>
              <w:right w:val="single" w:sz="4" w:space="0" w:color="auto"/>
            </w:tcBorders>
          </w:tcPr>
          <w:p w14:paraId="1BDAD913" w14:textId="3F79BDBE" w:rsidR="002641EB" w:rsidRDefault="00746D1D" w:rsidP="00C778EA">
            <w:pPr>
              <w:rPr>
                <w:sz w:val="22"/>
                <w:szCs w:val="22"/>
              </w:rPr>
            </w:pPr>
            <w:r>
              <w:rPr>
                <w:sz w:val="22"/>
                <w:szCs w:val="22"/>
              </w:rPr>
              <w:t>17.6.2020</w:t>
            </w:r>
          </w:p>
        </w:tc>
        <w:tc>
          <w:tcPr>
            <w:tcW w:w="1260" w:type="dxa"/>
            <w:tcBorders>
              <w:top w:val="single" w:sz="4" w:space="0" w:color="auto"/>
              <w:left w:val="single" w:sz="4" w:space="0" w:color="auto"/>
              <w:bottom w:val="single" w:sz="4" w:space="0" w:color="auto"/>
              <w:right w:val="single" w:sz="4" w:space="0" w:color="auto"/>
            </w:tcBorders>
          </w:tcPr>
          <w:p w14:paraId="35C65DB5" w14:textId="3A593DAC" w:rsidR="002641EB" w:rsidRPr="003D5FC1" w:rsidRDefault="002641EB" w:rsidP="00C778EA">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5276F43" w14:textId="778619BB" w:rsidR="002641EB" w:rsidRDefault="002641EB" w:rsidP="002641EB">
            <w:r>
              <w:t xml:space="preserve">- </w:t>
            </w:r>
            <w:r w:rsidRPr="002641EB">
              <w:rPr>
                <w:sz w:val="22"/>
                <w:szCs w:val="22"/>
              </w:rPr>
              <w:t xml:space="preserve">päivitetty alaikäisen potilastietojen </w:t>
            </w:r>
            <w:r>
              <w:rPr>
                <w:sz w:val="22"/>
                <w:szCs w:val="22"/>
              </w:rPr>
              <w:t xml:space="preserve">  </w:t>
            </w:r>
            <w:r w:rsidRPr="002641EB">
              <w:rPr>
                <w:sz w:val="22"/>
                <w:szCs w:val="22"/>
              </w:rPr>
              <w:t>luovuttaminen huoltajille –koodiston versionumero</w:t>
            </w:r>
          </w:p>
          <w:p w14:paraId="1605BE40" w14:textId="21FB0A9C" w:rsidR="009D276B" w:rsidRPr="00FA4CC8" w:rsidRDefault="002641EB" w:rsidP="00FA4CC8">
            <w:pPr>
              <w:numPr>
                <w:ilvl w:val="0"/>
                <w:numId w:val="11"/>
              </w:numPr>
              <w:ind w:left="122" w:hanging="122"/>
              <w:rPr>
                <w:sz w:val="22"/>
                <w:szCs w:val="22"/>
              </w:rPr>
            </w:pPr>
            <w:r w:rsidRPr="002641EB">
              <w:rPr>
                <w:sz w:val="22"/>
                <w:szCs w:val="22"/>
              </w:rPr>
              <w:t xml:space="preserve">lisätty </w:t>
            </w:r>
            <w:proofErr w:type="spellStart"/>
            <w:r w:rsidRPr="002641EB">
              <w:rPr>
                <w:sz w:val="22"/>
                <w:szCs w:val="22"/>
              </w:rPr>
              <w:t>authorization</w:t>
            </w:r>
            <w:proofErr w:type="spellEnd"/>
            <w:r w:rsidRPr="002641EB">
              <w:rPr>
                <w:sz w:val="22"/>
                <w:szCs w:val="22"/>
              </w:rPr>
              <w:t xml:space="preserve">-rakenteessa puuttunut </w:t>
            </w:r>
            <w:proofErr w:type="spellStart"/>
            <w:r w:rsidRPr="002641EB">
              <w:rPr>
                <w:sz w:val="22"/>
                <w:szCs w:val="22"/>
              </w:rPr>
              <w:t>templateId</w:t>
            </w:r>
            <w:proofErr w:type="spellEnd"/>
          </w:p>
        </w:tc>
      </w:tr>
      <w:tr w:rsidR="00746D1D" w14:paraId="76731992" w14:textId="77777777" w:rsidTr="00C778EA">
        <w:tc>
          <w:tcPr>
            <w:tcW w:w="1008" w:type="dxa"/>
            <w:tcBorders>
              <w:top w:val="single" w:sz="4" w:space="0" w:color="auto"/>
              <w:left w:val="single" w:sz="4" w:space="0" w:color="auto"/>
              <w:bottom w:val="single" w:sz="4" w:space="0" w:color="auto"/>
              <w:right w:val="single" w:sz="4" w:space="0" w:color="auto"/>
            </w:tcBorders>
          </w:tcPr>
          <w:p w14:paraId="7D6FCFFD" w14:textId="28EC8A05" w:rsidR="00746D1D" w:rsidRPr="00746D1D" w:rsidRDefault="00746D1D" w:rsidP="00C778EA">
            <w:pPr>
              <w:rPr>
                <w:sz w:val="22"/>
                <w:szCs w:val="22"/>
              </w:rPr>
            </w:pPr>
            <w:r w:rsidRPr="00746D1D">
              <w:rPr>
                <w:sz w:val="22"/>
                <w:szCs w:val="22"/>
              </w:rPr>
              <w:t>4.00 RC2</w:t>
            </w:r>
          </w:p>
        </w:tc>
        <w:tc>
          <w:tcPr>
            <w:tcW w:w="1440" w:type="dxa"/>
            <w:tcBorders>
              <w:top w:val="single" w:sz="4" w:space="0" w:color="auto"/>
              <w:left w:val="single" w:sz="4" w:space="0" w:color="auto"/>
              <w:bottom w:val="single" w:sz="4" w:space="0" w:color="auto"/>
              <w:right w:val="single" w:sz="4" w:space="0" w:color="auto"/>
            </w:tcBorders>
          </w:tcPr>
          <w:p w14:paraId="458B0D01" w14:textId="73A27820" w:rsidR="00746D1D" w:rsidRPr="00746D1D" w:rsidRDefault="00746D1D" w:rsidP="00C778EA">
            <w:pPr>
              <w:rPr>
                <w:sz w:val="22"/>
                <w:szCs w:val="22"/>
              </w:rPr>
            </w:pPr>
            <w:r w:rsidRPr="00746D1D">
              <w:rPr>
                <w:sz w:val="22"/>
                <w:szCs w:val="22"/>
              </w:rPr>
              <w:t>3.7.2020</w:t>
            </w:r>
          </w:p>
        </w:tc>
        <w:tc>
          <w:tcPr>
            <w:tcW w:w="1260" w:type="dxa"/>
            <w:tcBorders>
              <w:top w:val="single" w:sz="4" w:space="0" w:color="auto"/>
              <w:left w:val="single" w:sz="4" w:space="0" w:color="auto"/>
              <w:bottom w:val="single" w:sz="4" w:space="0" w:color="auto"/>
              <w:right w:val="single" w:sz="4" w:space="0" w:color="auto"/>
            </w:tcBorders>
          </w:tcPr>
          <w:p w14:paraId="027EAF04" w14:textId="4D12322A" w:rsidR="00746D1D" w:rsidRPr="00746D1D" w:rsidRDefault="00746D1D" w:rsidP="00C778EA">
            <w:pPr>
              <w:rPr>
                <w:sz w:val="22"/>
                <w:szCs w:val="22"/>
              </w:rPr>
            </w:pPr>
            <w:r w:rsidRPr="00746D1D">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10CE326" w14:textId="77223E08" w:rsidR="00746D1D" w:rsidRPr="00746D1D" w:rsidRDefault="00746D1D" w:rsidP="002641EB">
            <w:pPr>
              <w:rPr>
                <w:sz w:val="22"/>
                <w:szCs w:val="22"/>
              </w:rPr>
            </w:pPr>
            <w:r w:rsidRPr="00746D1D">
              <w:rPr>
                <w:sz w:val="22"/>
                <w:szCs w:val="22"/>
              </w:rPr>
              <w:t>Ei muutoksia.</w:t>
            </w:r>
          </w:p>
        </w:tc>
      </w:tr>
      <w:tr w:rsidR="00783547" w14:paraId="52F2ACC0" w14:textId="77777777" w:rsidTr="00C778EA">
        <w:tc>
          <w:tcPr>
            <w:tcW w:w="1008" w:type="dxa"/>
            <w:tcBorders>
              <w:top w:val="single" w:sz="4" w:space="0" w:color="auto"/>
              <w:left w:val="single" w:sz="4" w:space="0" w:color="auto"/>
              <w:bottom w:val="single" w:sz="4" w:space="0" w:color="auto"/>
              <w:right w:val="single" w:sz="4" w:space="0" w:color="auto"/>
            </w:tcBorders>
          </w:tcPr>
          <w:p w14:paraId="2C776866" w14:textId="77777777" w:rsidR="00783547" w:rsidRDefault="00783547" w:rsidP="00783547">
            <w:pPr>
              <w:rPr>
                <w:sz w:val="22"/>
                <w:szCs w:val="22"/>
              </w:rPr>
            </w:pPr>
            <w:r>
              <w:rPr>
                <w:sz w:val="22"/>
                <w:szCs w:val="22"/>
              </w:rPr>
              <w:t>4.00</w:t>
            </w:r>
          </w:p>
          <w:p w14:paraId="70E37C39" w14:textId="7BECD1B7" w:rsidR="00783547" w:rsidRPr="00746D1D" w:rsidRDefault="00783547" w:rsidP="00783547">
            <w:pPr>
              <w:rPr>
                <w:sz w:val="22"/>
                <w:szCs w:val="22"/>
              </w:rPr>
            </w:pPr>
            <w:r>
              <w:rPr>
                <w:sz w:val="22"/>
                <w:szCs w:val="22"/>
              </w:rPr>
              <w:t>RC3</w:t>
            </w:r>
          </w:p>
        </w:tc>
        <w:tc>
          <w:tcPr>
            <w:tcW w:w="1440" w:type="dxa"/>
            <w:tcBorders>
              <w:top w:val="single" w:sz="4" w:space="0" w:color="auto"/>
              <w:left w:val="single" w:sz="4" w:space="0" w:color="auto"/>
              <w:bottom w:val="single" w:sz="4" w:space="0" w:color="auto"/>
              <w:right w:val="single" w:sz="4" w:space="0" w:color="auto"/>
            </w:tcBorders>
          </w:tcPr>
          <w:p w14:paraId="6221920A" w14:textId="47365051" w:rsidR="00783547" w:rsidRPr="00746D1D" w:rsidRDefault="00783547" w:rsidP="00783547">
            <w:pPr>
              <w:rPr>
                <w:sz w:val="22"/>
                <w:szCs w:val="22"/>
              </w:rPr>
            </w:pPr>
            <w:r>
              <w:rPr>
                <w:sz w:val="22"/>
                <w:szCs w:val="22"/>
              </w:rPr>
              <w:t>21.12.2020</w:t>
            </w:r>
          </w:p>
        </w:tc>
        <w:tc>
          <w:tcPr>
            <w:tcW w:w="1260" w:type="dxa"/>
            <w:tcBorders>
              <w:top w:val="single" w:sz="4" w:space="0" w:color="auto"/>
              <w:left w:val="single" w:sz="4" w:space="0" w:color="auto"/>
              <w:bottom w:val="single" w:sz="4" w:space="0" w:color="auto"/>
              <w:right w:val="single" w:sz="4" w:space="0" w:color="auto"/>
            </w:tcBorders>
          </w:tcPr>
          <w:p w14:paraId="3CEC62DF" w14:textId="09B41091"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5399EBAA" w14:textId="5BEC35AF" w:rsidR="00783547" w:rsidRPr="00746D1D" w:rsidRDefault="00783547" w:rsidP="00783547">
            <w:pPr>
              <w:rPr>
                <w:sz w:val="22"/>
                <w:szCs w:val="22"/>
              </w:rPr>
            </w:pPr>
            <w:r>
              <w:rPr>
                <w:sz w:val="22"/>
                <w:szCs w:val="22"/>
              </w:rPr>
              <w:t>Lisätty maininta määrittelyiden versiokäytäntöjen poistosta. Ei muita muutoksia.</w:t>
            </w:r>
          </w:p>
        </w:tc>
      </w:tr>
      <w:tr w:rsidR="00783547" w14:paraId="47F84766" w14:textId="77777777" w:rsidTr="00C778EA">
        <w:tc>
          <w:tcPr>
            <w:tcW w:w="1008" w:type="dxa"/>
            <w:tcBorders>
              <w:top w:val="single" w:sz="4" w:space="0" w:color="auto"/>
              <w:left w:val="single" w:sz="4" w:space="0" w:color="auto"/>
              <w:bottom w:val="single" w:sz="4" w:space="0" w:color="auto"/>
              <w:right w:val="single" w:sz="4" w:space="0" w:color="auto"/>
            </w:tcBorders>
          </w:tcPr>
          <w:p w14:paraId="53A41DEB" w14:textId="77777777" w:rsidR="00783547" w:rsidRDefault="00783547" w:rsidP="00783547">
            <w:pPr>
              <w:rPr>
                <w:sz w:val="22"/>
                <w:szCs w:val="22"/>
              </w:rPr>
            </w:pPr>
            <w:r>
              <w:rPr>
                <w:sz w:val="22"/>
                <w:szCs w:val="22"/>
              </w:rPr>
              <w:t>4.00</w:t>
            </w:r>
          </w:p>
          <w:p w14:paraId="1CBFFDF3" w14:textId="318EF044" w:rsidR="00783547" w:rsidRPr="00746D1D" w:rsidRDefault="00783547" w:rsidP="00783547">
            <w:pPr>
              <w:rPr>
                <w:sz w:val="22"/>
                <w:szCs w:val="22"/>
              </w:rPr>
            </w:pPr>
            <w:r>
              <w:rPr>
                <w:sz w:val="22"/>
                <w:szCs w:val="22"/>
              </w:rPr>
              <w:t>RC4</w:t>
            </w:r>
          </w:p>
        </w:tc>
        <w:tc>
          <w:tcPr>
            <w:tcW w:w="1440" w:type="dxa"/>
            <w:tcBorders>
              <w:top w:val="single" w:sz="4" w:space="0" w:color="auto"/>
              <w:left w:val="single" w:sz="4" w:space="0" w:color="auto"/>
              <w:bottom w:val="single" w:sz="4" w:space="0" w:color="auto"/>
              <w:right w:val="single" w:sz="4" w:space="0" w:color="auto"/>
            </w:tcBorders>
          </w:tcPr>
          <w:p w14:paraId="0C7E0781" w14:textId="56804754" w:rsidR="00783547" w:rsidRPr="00746D1D" w:rsidRDefault="00D40D04" w:rsidP="00783547">
            <w:pPr>
              <w:rPr>
                <w:sz w:val="22"/>
                <w:szCs w:val="22"/>
              </w:rPr>
            </w:pPr>
            <w:r>
              <w:rPr>
                <w:sz w:val="22"/>
                <w:szCs w:val="22"/>
              </w:rPr>
              <w:t>12</w:t>
            </w:r>
            <w:r w:rsidR="00783547">
              <w:rPr>
                <w:sz w:val="22"/>
                <w:szCs w:val="22"/>
              </w:rPr>
              <w:t>.5.2021</w:t>
            </w:r>
          </w:p>
        </w:tc>
        <w:tc>
          <w:tcPr>
            <w:tcW w:w="1260" w:type="dxa"/>
            <w:tcBorders>
              <w:top w:val="single" w:sz="4" w:space="0" w:color="auto"/>
              <w:left w:val="single" w:sz="4" w:space="0" w:color="auto"/>
              <w:bottom w:val="single" w:sz="4" w:space="0" w:color="auto"/>
              <w:right w:val="single" w:sz="4" w:space="0" w:color="auto"/>
            </w:tcBorders>
          </w:tcPr>
          <w:p w14:paraId="59F2AA7E" w14:textId="632897DB" w:rsidR="00783547" w:rsidRPr="00746D1D" w:rsidRDefault="00783547"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4D837A51" w14:textId="2DD26F6A" w:rsidR="00783547" w:rsidRPr="00746D1D" w:rsidRDefault="00783547" w:rsidP="00783547">
            <w:pPr>
              <w:rPr>
                <w:sz w:val="22"/>
                <w:szCs w:val="22"/>
              </w:rPr>
            </w:pPr>
            <w:r>
              <w:rPr>
                <w:sz w:val="22"/>
                <w:szCs w:val="22"/>
              </w:rPr>
              <w:t>Ei muutoksia määrittelyyn.</w:t>
            </w:r>
          </w:p>
        </w:tc>
      </w:tr>
      <w:tr w:rsidR="002F4675" w14:paraId="244C6C43" w14:textId="77777777" w:rsidTr="00C778EA">
        <w:tc>
          <w:tcPr>
            <w:tcW w:w="1008" w:type="dxa"/>
            <w:tcBorders>
              <w:top w:val="single" w:sz="4" w:space="0" w:color="auto"/>
              <w:left w:val="single" w:sz="4" w:space="0" w:color="auto"/>
              <w:bottom w:val="single" w:sz="4" w:space="0" w:color="auto"/>
              <w:right w:val="single" w:sz="4" w:space="0" w:color="auto"/>
            </w:tcBorders>
          </w:tcPr>
          <w:p w14:paraId="35ED60A8" w14:textId="58143D2D" w:rsidR="002F4675" w:rsidRDefault="002F4675" w:rsidP="00783547">
            <w:pPr>
              <w:rPr>
                <w:sz w:val="22"/>
                <w:szCs w:val="22"/>
              </w:rPr>
            </w:pPr>
            <w:r>
              <w:rPr>
                <w:sz w:val="22"/>
                <w:szCs w:val="22"/>
              </w:rPr>
              <w:t>4.00</w:t>
            </w:r>
          </w:p>
        </w:tc>
        <w:tc>
          <w:tcPr>
            <w:tcW w:w="1440" w:type="dxa"/>
            <w:tcBorders>
              <w:top w:val="single" w:sz="4" w:space="0" w:color="auto"/>
              <w:left w:val="single" w:sz="4" w:space="0" w:color="auto"/>
              <w:bottom w:val="single" w:sz="4" w:space="0" w:color="auto"/>
              <w:right w:val="single" w:sz="4" w:space="0" w:color="auto"/>
            </w:tcBorders>
          </w:tcPr>
          <w:p w14:paraId="6EA1EF1C" w14:textId="5419A461" w:rsidR="002F4675" w:rsidRDefault="00986D07" w:rsidP="00783547">
            <w:pPr>
              <w:rPr>
                <w:sz w:val="22"/>
                <w:szCs w:val="22"/>
              </w:rPr>
            </w:pPr>
            <w:ins w:id="5" w:author="Pettersson Mirkka" w:date="2022-02-07T14:43:00Z">
              <w:r>
                <w:rPr>
                  <w:sz w:val="22"/>
                  <w:szCs w:val="22"/>
                </w:rPr>
                <w:t>7.2.2022</w:t>
              </w:r>
            </w:ins>
          </w:p>
        </w:tc>
        <w:tc>
          <w:tcPr>
            <w:tcW w:w="1260" w:type="dxa"/>
            <w:tcBorders>
              <w:top w:val="single" w:sz="4" w:space="0" w:color="auto"/>
              <w:left w:val="single" w:sz="4" w:space="0" w:color="auto"/>
              <w:bottom w:val="single" w:sz="4" w:space="0" w:color="auto"/>
              <w:right w:val="single" w:sz="4" w:space="0" w:color="auto"/>
            </w:tcBorders>
          </w:tcPr>
          <w:p w14:paraId="555EFC75" w14:textId="691D2D9A" w:rsidR="002F4675" w:rsidRDefault="002F4675" w:rsidP="00783547">
            <w:pPr>
              <w:rPr>
                <w:sz w:val="22"/>
                <w:szCs w:val="22"/>
              </w:rPr>
            </w:pPr>
            <w:r>
              <w:rPr>
                <w:sz w:val="22"/>
                <w:szCs w:val="22"/>
              </w:rPr>
              <w:t>Kela</w:t>
            </w:r>
          </w:p>
        </w:tc>
        <w:tc>
          <w:tcPr>
            <w:tcW w:w="4680" w:type="dxa"/>
            <w:tcBorders>
              <w:top w:val="single" w:sz="4" w:space="0" w:color="auto"/>
              <w:left w:val="single" w:sz="4" w:space="0" w:color="auto"/>
              <w:bottom w:val="single" w:sz="4" w:space="0" w:color="auto"/>
              <w:right w:val="single" w:sz="4" w:space="0" w:color="auto"/>
            </w:tcBorders>
          </w:tcPr>
          <w:p w14:paraId="76898D0F" w14:textId="5B53F3CD" w:rsidR="0022276C" w:rsidRDefault="0022276C" w:rsidP="0022276C">
            <w:pPr>
              <w:rPr>
                <w:ins w:id="6" w:author="Pettersson Mirkka" w:date="2022-02-07T14:41:00Z"/>
              </w:rPr>
            </w:pPr>
            <w:ins w:id="7" w:author="Pettersson Mirkka" w:date="2022-02-07T14:41:00Z">
              <w:r>
                <w:t>-</w:t>
              </w:r>
              <w:r>
                <w:rPr>
                  <w:sz w:val="22"/>
                  <w:szCs w:val="22"/>
                </w:rPr>
                <w:t xml:space="preserve"> </w:t>
              </w:r>
              <w:r>
                <w:rPr>
                  <w:sz w:val="22"/>
                  <w:szCs w:val="22"/>
                </w:rPr>
                <w:t xml:space="preserve">Lopullinen määrittelyversio, release </w:t>
              </w:r>
              <w:proofErr w:type="spellStart"/>
              <w:r>
                <w:rPr>
                  <w:sz w:val="22"/>
                  <w:szCs w:val="22"/>
                </w:rPr>
                <w:t>candidate</w:t>
              </w:r>
              <w:proofErr w:type="spellEnd"/>
              <w:r>
                <w:rPr>
                  <w:sz w:val="22"/>
                  <w:szCs w:val="22"/>
                </w:rPr>
                <w:t>- määre poistettu.</w:t>
              </w:r>
            </w:ins>
          </w:p>
          <w:p w14:paraId="3807F4F0" w14:textId="1A3AA042" w:rsidR="002F4675" w:rsidRPr="0022276C" w:rsidRDefault="0022276C" w:rsidP="0022276C">
            <w:pPr>
              <w:rPr>
                <w:sz w:val="22"/>
                <w:szCs w:val="22"/>
              </w:rPr>
            </w:pPr>
            <w:ins w:id="8" w:author="Pettersson Mirkka" w:date="2022-02-07T14:41:00Z">
              <w:r w:rsidRPr="0022276C">
                <w:rPr>
                  <w:sz w:val="22"/>
                  <w:szCs w:val="22"/>
                </w:rPr>
                <w:t xml:space="preserve">- </w:t>
              </w:r>
              <w:r w:rsidRPr="0022276C">
                <w:rPr>
                  <w:sz w:val="22"/>
                  <w:szCs w:val="22"/>
                </w:rPr>
                <w:t xml:space="preserve">Korjattu s. 30 ja 31 kuvat, lisätty ”Korjattu lääkemääräys ja sen linkit” ja ”Korjatun lääkemääräyksen toimitus ja sen linkit” kuviin </w:t>
              </w:r>
              <w:proofErr w:type="spellStart"/>
              <w:r w:rsidRPr="0022276C">
                <w:rPr>
                  <w:sz w:val="22"/>
                  <w:szCs w:val="22"/>
                </w:rPr>
                <w:t>relatedDocument</w:t>
              </w:r>
              <w:proofErr w:type="spellEnd"/>
              <w:r w:rsidRPr="0022276C">
                <w:rPr>
                  <w:sz w:val="22"/>
                  <w:szCs w:val="22"/>
                </w:rPr>
                <w:t xml:space="preserve"> –tieto.</w:t>
              </w:r>
            </w:ins>
          </w:p>
        </w:tc>
      </w:tr>
    </w:tbl>
    <w:p w14:paraId="4983EA78" w14:textId="77777777" w:rsidR="00522FC1" w:rsidRDefault="00522FC1"/>
    <w:p w14:paraId="3A476D33" w14:textId="77777777" w:rsidR="00301CD2" w:rsidRDefault="00301CD2"/>
    <w:p w14:paraId="60B38BAB" w14:textId="77777777" w:rsidR="00522FC1" w:rsidRDefault="00522FC1">
      <w:r>
        <w:t>AVE = Ari Vähä-Erkkilä / Prime Solutions Oy</w:t>
      </w:r>
    </w:p>
    <w:p w14:paraId="7380EC4A" w14:textId="77777777" w:rsidR="00522FC1" w:rsidRDefault="00522FC1">
      <w:r>
        <w:t xml:space="preserve">TT = Timo </w:t>
      </w:r>
      <w:proofErr w:type="spellStart"/>
      <w:r>
        <w:t>Tarhonen</w:t>
      </w:r>
      <w:proofErr w:type="spellEnd"/>
      <w:r>
        <w:t xml:space="preserve"> / Tietotarha Oy</w:t>
      </w:r>
    </w:p>
    <w:p w14:paraId="71028B93" w14:textId="77777777" w:rsidR="00522FC1" w:rsidRDefault="00522FC1">
      <w:r>
        <w:t>JP = Jari Porrasmaa / Kuopion yliopisto</w:t>
      </w:r>
    </w:p>
    <w:p w14:paraId="49816848" w14:textId="77777777" w:rsidR="004A6599" w:rsidRDefault="004A6599">
      <w:r>
        <w:t>MS = Marko Sormunen / Kuopion yliopisto</w:t>
      </w:r>
    </w:p>
    <w:p w14:paraId="22A2D82E" w14:textId="77777777" w:rsidR="00522FC1" w:rsidRDefault="00522FC1">
      <w:r>
        <w:t xml:space="preserve">TOT = Timo </w:t>
      </w:r>
      <w:proofErr w:type="spellStart"/>
      <w:r>
        <w:t>Tarhonen</w:t>
      </w:r>
      <w:proofErr w:type="spellEnd"/>
    </w:p>
    <w:p w14:paraId="3C2AA7E4" w14:textId="77777777" w:rsidR="00522FC1" w:rsidRDefault="00522FC1">
      <w:r>
        <w:t>EE = Esko Eloranta</w:t>
      </w:r>
    </w:p>
    <w:p w14:paraId="5DD9390F" w14:textId="77777777" w:rsidR="00FB01CE" w:rsidRDefault="00FB01CE">
      <w:r>
        <w:t>S&amp;P = Timo Kaskinen, Marko Jalonen / Salivirta Oy</w:t>
      </w:r>
    </w:p>
    <w:p w14:paraId="7567FC91" w14:textId="77777777" w:rsidR="00522FC1" w:rsidRDefault="00522FC1"/>
    <w:p w14:paraId="37DBCFE7" w14:textId="77777777" w:rsidR="003B730B" w:rsidRDefault="00FA0E9C" w:rsidP="003B730B">
      <w:r>
        <w:t xml:space="preserve">(Alkuperäiseen </w:t>
      </w:r>
      <w:proofErr w:type="spellStart"/>
      <w:r w:rsidR="003B730B">
        <w:t>eResepti</w:t>
      </w:r>
      <w:proofErr w:type="spellEnd"/>
      <w:r w:rsidR="003B730B">
        <w:t xml:space="preserve"> työryhmään kuuluivat Kelan asiantuntijoina: </w:t>
      </w:r>
    </w:p>
    <w:p w14:paraId="4FA498A7" w14:textId="77777777" w:rsidR="003B730B" w:rsidRDefault="003B730B" w:rsidP="003B730B">
      <w:r>
        <w:t xml:space="preserve">Petri Kemppainen, </w:t>
      </w:r>
    </w:p>
    <w:p w14:paraId="6E71AE22" w14:textId="77777777" w:rsidR="003B730B" w:rsidRDefault="003B730B" w:rsidP="003B730B">
      <w:r>
        <w:t>Sirkka Hartikainen,</w:t>
      </w:r>
    </w:p>
    <w:p w14:paraId="73F2F310" w14:textId="77777777" w:rsidR="003B730B" w:rsidRDefault="003B730B" w:rsidP="003B730B">
      <w:r>
        <w:t>Annika Juurikivi,</w:t>
      </w:r>
    </w:p>
    <w:p w14:paraId="6738ACF3" w14:textId="77777777" w:rsidR="003B730B" w:rsidRDefault="003B730B" w:rsidP="003B730B">
      <w:r>
        <w:t xml:space="preserve">Timo Kauppila,  </w:t>
      </w:r>
    </w:p>
    <w:p w14:paraId="742D4FBA" w14:textId="77777777" w:rsidR="003B730B" w:rsidRDefault="003B730B" w:rsidP="003B730B">
      <w:r>
        <w:t>Sanna Kavén,</w:t>
      </w:r>
    </w:p>
    <w:p w14:paraId="453D937D" w14:textId="77777777" w:rsidR="003B730B" w:rsidRDefault="00C15B51" w:rsidP="003B730B">
      <w:r>
        <w:t>Ari Vähä-Erkkilä,</w:t>
      </w:r>
    </w:p>
    <w:p w14:paraId="05F1940C" w14:textId="77777777" w:rsidR="003B730B" w:rsidRDefault="003B730B" w:rsidP="003B730B">
      <w:r>
        <w:t>Katriina Köli</w:t>
      </w:r>
      <w:r w:rsidR="00C15B51">
        <w:t>,</w:t>
      </w:r>
    </w:p>
    <w:p w14:paraId="10A48480" w14:textId="77777777" w:rsidR="00C15B51" w:rsidRDefault="00C15B51" w:rsidP="003B730B">
      <w:r>
        <w:t>Pia Lindholm</w:t>
      </w:r>
      <w:r w:rsidR="002A43FB">
        <w:t>,</w:t>
      </w:r>
    </w:p>
    <w:p w14:paraId="5251F028" w14:textId="77777777" w:rsidR="00C15B51" w:rsidRDefault="00C15B51" w:rsidP="003B730B">
      <w:r>
        <w:t>Markku T. Vuorinen</w:t>
      </w:r>
      <w:r w:rsidR="002A43FB">
        <w:t>,</w:t>
      </w:r>
    </w:p>
    <w:p w14:paraId="6C10445C" w14:textId="77777777" w:rsidR="002A43FB" w:rsidRDefault="002A43FB" w:rsidP="003B730B">
      <w:r>
        <w:t>Kristian Sandler</w:t>
      </w:r>
      <w:r w:rsidR="00FA0E9C">
        <w:t>)</w:t>
      </w:r>
    </w:p>
    <w:p w14:paraId="38F5958A" w14:textId="77777777" w:rsidR="003B730B" w:rsidRDefault="003B730B" w:rsidP="003B730B">
      <w:pPr>
        <w:tabs>
          <w:tab w:val="left" w:pos="1940"/>
        </w:tabs>
      </w:pPr>
    </w:p>
    <w:p w14:paraId="7C1F1BC3" w14:textId="77777777" w:rsidR="003B730B" w:rsidRDefault="003B730B" w:rsidP="00353C15">
      <w:pPr>
        <w:tabs>
          <w:tab w:val="left" w:pos="1940"/>
        </w:tabs>
      </w:pPr>
      <w:r>
        <w:t>Fujitsun edustajana työryhmässä toimi</w:t>
      </w:r>
      <w:r w:rsidR="000B1320">
        <w:t>vat</w:t>
      </w:r>
      <w:r>
        <w:t xml:space="preserve"> Teemu </w:t>
      </w:r>
      <w:proofErr w:type="spellStart"/>
      <w:r>
        <w:t>Suna</w:t>
      </w:r>
      <w:proofErr w:type="spellEnd"/>
      <w:r w:rsidR="00C856F0">
        <w:t>, Lauri Tikkanen</w:t>
      </w:r>
      <w:r w:rsidR="004E7D23">
        <w:t xml:space="preserve"> ja Heikki Salminen</w:t>
      </w:r>
      <w:r>
        <w:t>.</w:t>
      </w:r>
    </w:p>
    <w:p w14:paraId="03B5AAB9" w14:textId="77777777" w:rsidR="00FA0E9C" w:rsidRDefault="00FA0E9C" w:rsidP="00353C15">
      <w:pPr>
        <w:tabs>
          <w:tab w:val="left" w:pos="1940"/>
        </w:tabs>
      </w:pPr>
    </w:p>
    <w:p w14:paraId="4BEE0282" w14:textId="77777777" w:rsidR="00FA0E9C" w:rsidRDefault="00FA0E9C" w:rsidP="00353C15">
      <w:pPr>
        <w:tabs>
          <w:tab w:val="left" w:pos="1940"/>
        </w:tabs>
      </w:pPr>
      <w:r>
        <w:t>Kela:</w:t>
      </w:r>
    </w:p>
    <w:p w14:paraId="453522D8" w14:textId="77777777" w:rsidR="00FA0E9C" w:rsidRDefault="00FA0E9C" w:rsidP="00353C15">
      <w:pPr>
        <w:tabs>
          <w:tab w:val="left" w:pos="1940"/>
        </w:tabs>
      </w:pPr>
      <w:r>
        <w:t>Timo Kauppila</w:t>
      </w:r>
    </w:p>
    <w:p w14:paraId="3D063DD7" w14:textId="77777777" w:rsidR="00FA0E9C" w:rsidRDefault="00FA0E9C" w:rsidP="00353C15">
      <w:pPr>
        <w:tabs>
          <w:tab w:val="left" w:pos="1940"/>
        </w:tabs>
      </w:pPr>
      <w:r>
        <w:t>Katriina Köli</w:t>
      </w:r>
    </w:p>
    <w:p w14:paraId="000E1AA5" w14:textId="77777777" w:rsidR="00FA0E9C" w:rsidRDefault="00FA0E9C" w:rsidP="00353C15">
      <w:pPr>
        <w:tabs>
          <w:tab w:val="left" w:pos="1940"/>
        </w:tabs>
      </w:pPr>
      <w:r>
        <w:t>Anna Korpela</w:t>
      </w:r>
    </w:p>
    <w:p w14:paraId="1C4E0CB4" w14:textId="77777777" w:rsidR="00FA0E9C" w:rsidRDefault="00FA0E9C" w:rsidP="00353C15">
      <w:pPr>
        <w:tabs>
          <w:tab w:val="left" w:pos="1940"/>
        </w:tabs>
      </w:pPr>
      <w:r>
        <w:t>Kristian Sandler</w:t>
      </w:r>
    </w:p>
    <w:p w14:paraId="320D660D" w14:textId="77777777" w:rsidR="00FA0E9C" w:rsidRDefault="00FA0E9C" w:rsidP="00353C15">
      <w:pPr>
        <w:tabs>
          <w:tab w:val="left" w:pos="1940"/>
        </w:tabs>
      </w:pPr>
      <w:r>
        <w:t>Tiina Penttinen</w:t>
      </w:r>
    </w:p>
    <w:p w14:paraId="41DE33B2" w14:textId="77777777" w:rsidR="00522FC1" w:rsidRDefault="00522FC1">
      <w:pPr>
        <w:pStyle w:val="Otsikko1"/>
      </w:pPr>
      <w:r>
        <w:br w:type="page"/>
      </w:r>
      <w:bookmarkStart w:id="9" w:name="_Toc155024577"/>
      <w:bookmarkStart w:id="10" w:name="_Toc36296548"/>
      <w:r>
        <w:lastRenderedPageBreak/>
        <w:t>Johdanto</w:t>
      </w:r>
      <w:bookmarkEnd w:id="9"/>
      <w:bookmarkEnd w:id="10"/>
    </w:p>
    <w:p w14:paraId="0C12D431" w14:textId="77777777" w:rsidR="00F76AA2" w:rsidRPr="00F76AA2" w:rsidRDefault="00F76AA2" w:rsidP="00F76AA2"/>
    <w:p w14:paraId="2DCF1285" w14:textId="23085010" w:rsidR="0076106E" w:rsidRDefault="00522FC1" w:rsidP="00FB01CE">
      <w:r>
        <w:t xml:space="preserve">Tässä dokumentissa kuvataan CDA R2 </w:t>
      </w:r>
      <w:proofErr w:type="spellStart"/>
      <w:r>
        <w:t>Header</w:t>
      </w:r>
      <w:proofErr w:type="spellEnd"/>
      <w:r>
        <w:t xml:space="preserve"> niin</w:t>
      </w:r>
      <w:r w:rsidR="00AC71F5">
        <w:t xml:space="preserve"> </w:t>
      </w:r>
      <w:r>
        <w:t xml:space="preserve">kuin sitä käytetään lääkemääräyssanomien CDA R2 dokumenteissa. </w:t>
      </w:r>
    </w:p>
    <w:p w14:paraId="1A0354C6" w14:textId="0CD7F5B1" w:rsidR="0076106E" w:rsidRDefault="0076106E" w:rsidP="00FB01CE"/>
    <w:p w14:paraId="4572D4AC" w14:textId="0237011F" w:rsidR="00FD711C" w:rsidDel="0022276C" w:rsidRDefault="00FD711C" w:rsidP="00FD711C">
      <w:pPr>
        <w:rPr>
          <w:del w:id="11" w:author="Pettersson Mirkka" w:date="2022-02-07T14:42:00Z"/>
        </w:rPr>
      </w:pPr>
      <w:del w:id="12" w:author="Pettersson Mirkka" w:date="2022-02-07T14:42:00Z">
        <w:r w:rsidDel="0022276C">
          <w:delText>Tämä määrittelyversio on release cancidate 1. Toimintamallina määrittelyn templateID ja versionumero säilyy samana, mutta määrittelyyn voidaan tehdä vielä korjauksia tai pienimuotoisia tarkennuksia toteutuksien ja testausten havaintojen perusteella. Lopullisesta määrittelyversiosta release candidate-määre poistetaan. Tästä Kela tiedottaa erikseen ja julkaisee jäädytetyn version.</w:delText>
        </w:r>
      </w:del>
    </w:p>
    <w:p w14:paraId="53F93EE6" w14:textId="77777777" w:rsidR="0076106E" w:rsidRDefault="0076106E" w:rsidP="00FB01CE"/>
    <w:p w14:paraId="211456C4" w14:textId="4024D392" w:rsidR="00522FC1" w:rsidRDefault="00522FC1" w:rsidP="00FB01CE"/>
    <w:p w14:paraId="5BCD3533" w14:textId="77777777" w:rsidR="00522FC1" w:rsidRDefault="00522FC1"/>
    <w:p w14:paraId="39011CE9" w14:textId="77777777" w:rsidR="00F07F33" w:rsidRDefault="00F07F33"/>
    <w:p w14:paraId="11E30828" w14:textId="77777777" w:rsidR="00522FC1" w:rsidRDefault="00522FC1">
      <w:r>
        <w:br w:type="page"/>
      </w:r>
    </w:p>
    <w:p w14:paraId="2A684688" w14:textId="77777777" w:rsidR="00522FC1" w:rsidRDefault="00522FC1">
      <w:pPr>
        <w:pStyle w:val="Otsikko1"/>
      </w:pPr>
      <w:bookmarkStart w:id="13" w:name="_Toc155024578"/>
      <w:bookmarkStart w:id="14" w:name="_Toc36296549"/>
      <w:proofErr w:type="spellStart"/>
      <w:r>
        <w:lastRenderedPageBreak/>
        <w:t>Headerin</w:t>
      </w:r>
      <w:proofErr w:type="spellEnd"/>
      <w:r>
        <w:t xml:space="preserve"> elementit </w:t>
      </w:r>
      <w:r w:rsidR="00FA0E9C">
        <w:t>r</w:t>
      </w:r>
      <w:r>
        <w:t>eseptissä</w:t>
      </w:r>
      <w:bookmarkEnd w:id="13"/>
      <w:bookmarkEnd w:id="14"/>
    </w:p>
    <w:p w14:paraId="4CF8E555" w14:textId="77777777" w:rsidR="00F76AA2" w:rsidRPr="00F76AA2" w:rsidRDefault="00F76AA2" w:rsidP="00F76AA2"/>
    <w:p w14:paraId="5BA9E2EA" w14:textId="6D1EB03B" w:rsidR="00522FC1" w:rsidRDefault="00756F06">
      <w:r>
        <w:t>Pakollisuus</w:t>
      </w:r>
      <w:r w:rsidR="00522FC1">
        <w:t xml:space="preserve"> – sarakkeeseen on merkitty</w:t>
      </w:r>
      <w:r>
        <w:t xml:space="preserve"> P:llä</w:t>
      </w:r>
      <w:r w:rsidR="00522FC1">
        <w:t xml:space="preserve"> ne elementit, jotka ovat </w:t>
      </w:r>
      <w:r w:rsidR="00522FC1">
        <w:rPr>
          <w:b/>
        </w:rPr>
        <w:t>pakollisia</w:t>
      </w:r>
      <w:r w:rsidR="00634513">
        <w:rPr>
          <w:b/>
        </w:rPr>
        <w:t xml:space="preserve"> </w:t>
      </w:r>
      <w:r w:rsidR="00634513" w:rsidRPr="007C2A7C">
        <w:t xml:space="preserve">ja EP:llä ne elementit, jotka ovat </w:t>
      </w:r>
      <w:r w:rsidR="00634513" w:rsidRPr="00634513">
        <w:rPr>
          <w:b/>
        </w:rPr>
        <w:t>ehdollisesti pakollisia</w:t>
      </w:r>
      <w:r w:rsidR="00AD3B90">
        <w:rPr>
          <w:b/>
        </w:rPr>
        <w:t xml:space="preserve"> </w:t>
      </w:r>
      <w:r w:rsidR="00AD3B90" w:rsidRPr="00AD3B90">
        <w:rPr>
          <w:bCs/>
        </w:rPr>
        <w:t>sekä</w:t>
      </w:r>
      <w:r w:rsidR="00AD3B90">
        <w:rPr>
          <w:b/>
        </w:rPr>
        <w:t xml:space="preserve"> </w:t>
      </w:r>
      <w:r w:rsidR="00AD3B90">
        <w:t xml:space="preserve">T:llä ne elementit, jotka ovat </w:t>
      </w:r>
      <w:r w:rsidR="00AD3B90" w:rsidRPr="00AD3B90">
        <w:rPr>
          <w:b/>
          <w:bCs/>
        </w:rPr>
        <w:t>toisteisia</w:t>
      </w:r>
      <w:r w:rsidR="00522FC1">
        <w:t xml:space="preserve">. </w:t>
      </w:r>
      <w:proofErr w:type="spellStart"/>
      <w:r w:rsidR="00522FC1">
        <w:t>Headerin</w:t>
      </w:r>
      <w:proofErr w:type="spellEnd"/>
      <w:r w:rsidR="00522FC1">
        <w:t xml:space="preserve"> elementtejä, joita tässä taulukossa ei ole mainittu, ei näissä sanomissa käytetä. Jos elementti on annettu, sen on noudatettava CDA R2 </w:t>
      </w:r>
      <w:proofErr w:type="spellStart"/>
      <w:r w:rsidR="00522FC1">
        <w:t>Header</w:t>
      </w:r>
      <w:proofErr w:type="spellEnd"/>
      <w:r w:rsidR="00522FC1">
        <w:t>-määritystä.</w:t>
      </w:r>
      <w:r w:rsidR="00F95BBA">
        <w:t xml:space="preserve"> </w:t>
      </w:r>
    </w:p>
    <w:p w14:paraId="4D5BB70A" w14:textId="5289D692" w:rsidR="00D6006D" w:rsidRDefault="00D6006D"/>
    <w:p w14:paraId="0CF97403" w14:textId="58E449D1" w:rsidR="00D6006D" w:rsidRPr="00CC0C80" w:rsidRDefault="00D6006D">
      <w:r w:rsidRPr="00CC0C80">
        <w:t xml:space="preserve">Mikäli toteutuksessa on huomioitava yksityisen terveydenhuollon liittymismallit, niin organisaatiotietojen osalta (rakenteissa </w:t>
      </w:r>
      <w:proofErr w:type="spellStart"/>
      <w:r w:rsidRPr="00CC0C80">
        <w:t>author</w:t>
      </w:r>
      <w:proofErr w:type="spellEnd"/>
      <w:r w:rsidRPr="00CC0C80">
        <w:t>/</w:t>
      </w:r>
      <w:proofErr w:type="spellStart"/>
      <w:r w:rsidRPr="00CC0C80">
        <w:t>representedOrganization</w:t>
      </w:r>
      <w:proofErr w:type="spellEnd"/>
      <w:r w:rsidRPr="00CC0C80">
        <w:t xml:space="preserve"> sekä </w:t>
      </w:r>
      <w:proofErr w:type="spellStart"/>
      <w:r w:rsidRPr="00CC0C80">
        <w:t>componentOf</w:t>
      </w:r>
      <w:proofErr w:type="spellEnd"/>
      <w:r w:rsidRPr="00CC0C80">
        <w:t>/</w:t>
      </w:r>
      <w:proofErr w:type="spellStart"/>
      <w:r w:rsidRPr="00CC0C80">
        <w:t>encompassingEncounter</w:t>
      </w:r>
      <w:proofErr w:type="spellEnd"/>
      <w:r w:rsidRPr="00CC0C80">
        <w:t>/</w:t>
      </w:r>
      <w:proofErr w:type="spellStart"/>
      <w:r w:rsidRPr="00CC0C80">
        <w:t>location</w:t>
      </w:r>
      <w:proofErr w:type="spellEnd"/>
      <w:r w:rsidRPr="00CC0C80">
        <w:t xml:space="preserve">) lukijaa kehotetaan katsomaan elementtien oikea tulkinta tätä koskevasta määrittelystä </w:t>
      </w:r>
      <w:proofErr w:type="spellStart"/>
      <w:r w:rsidRPr="00CC0C80">
        <w:t>kanta.fi:stä</w:t>
      </w:r>
      <w:proofErr w:type="spellEnd"/>
      <w:r w:rsidRPr="00CC0C80">
        <w:t xml:space="preserve"> (Yksityisen terveydenhuollon organisaatiotiedot HL7-sanomissa ja -asiakirjoissa).</w:t>
      </w:r>
    </w:p>
    <w:p w14:paraId="5DFE65A0" w14:textId="77777777" w:rsidR="00880A92" w:rsidRDefault="00880A92"/>
    <w:p w14:paraId="78BC3C30" w14:textId="77777777" w:rsidR="004E7D23" w:rsidRDefault="004E7D23">
      <w:r>
        <w:t xml:space="preserve">Seuraavat asiakirjatyypit eivät ole CDA R2 dokumentteja ja niiden yhteydessä ei ole CDA R2 </w:t>
      </w:r>
      <w:proofErr w:type="spellStart"/>
      <w:r>
        <w:t>headeria</w:t>
      </w:r>
      <w:proofErr w:type="spellEnd"/>
      <w:r>
        <w:t>:</w:t>
      </w:r>
    </w:p>
    <w:p w14:paraId="3A226106" w14:textId="77777777" w:rsidR="004E7D23" w:rsidRDefault="004E7D23" w:rsidP="0014133F">
      <w:pPr>
        <w:numPr>
          <w:ilvl w:val="0"/>
          <w:numId w:val="2"/>
        </w:numPr>
      </w:pPr>
      <w:r>
        <w:t>13 – Potilasohje</w:t>
      </w:r>
    </w:p>
    <w:p w14:paraId="3167CEC4" w14:textId="77777777" w:rsidR="004E7D23" w:rsidRDefault="004E7D23" w:rsidP="0014133F">
      <w:pPr>
        <w:numPr>
          <w:ilvl w:val="0"/>
          <w:numId w:val="2"/>
        </w:numPr>
      </w:pPr>
      <w:r>
        <w:t>14 – Yhteenveto lääkemääräyksistä</w:t>
      </w:r>
    </w:p>
    <w:p w14:paraId="71E11BC7" w14:textId="77777777" w:rsidR="004E7D23" w:rsidRDefault="004E7D23" w:rsidP="0014133F">
      <w:pPr>
        <w:numPr>
          <w:ilvl w:val="0"/>
          <w:numId w:val="2"/>
        </w:numPr>
      </w:pPr>
      <w:r>
        <w:t>19 – K</w:t>
      </w:r>
      <w:r w:rsidR="00880A92">
        <w:t xml:space="preserve">atseluyhteyden loki </w:t>
      </w:r>
    </w:p>
    <w:p w14:paraId="28C33253" w14:textId="77777777" w:rsidR="00880A92" w:rsidRDefault="004E7D23" w:rsidP="0014133F">
      <w:pPr>
        <w:numPr>
          <w:ilvl w:val="0"/>
          <w:numId w:val="2"/>
        </w:numPr>
      </w:pPr>
      <w:r>
        <w:t>20 – T</w:t>
      </w:r>
      <w:r w:rsidR="00880A92">
        <w:t xml:space="preserve">ietosuojavastaavan loki </w:t>
      </w:r>
    </w:p>
    <w:p w14:paraId="5E3BFDB2" w14:textId="77777777" w:rsidR="00E4296D" w:rsidRDefault="00E4296D" w:rsidP="00E4296D"/>
    <w:p w14:paraId="4451BE91" w14:textId="77777777" w:rsidR="00E4296D" w:rsidRDefault="00E4296D" w:rsidP="00E4296D"/>
    <w:tbl>
      <w:tblPr>
        <w:tblW w:w="87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38"/>
        <w:gridCol w:w="1701"/>
        <w:gridCol w:w="1559"/>
        <w:gridCol w:w="3685"/>
      </w:tblGrid>
      <w:tr w:rsidR="00833D7C" w14:paraId="6D2F5F4B" w14:textId="77777777" w:rsidTr="00B01619">
        <w:trPr>
          <w:tblHeader/>
        </w:trPr>
        <w:tc>
          <w:tcPr>
            <w:tcW w:w="1838" w:type="dxa"/>
            <w:shd w:val="clear" w:color="auto" w:fill="E6E6E6"/>
          </w:tcPr>
          <w:p w14:paraId="17AEA05C" w14:textId="77777777" w:rsidR="002F4E86" w:rsidRDefault="002F4E86">
            <w:pPr>
              <w:rPr>
                <w:b/>
              </w:rPr>
            </w:pPr>
            <w:r>
              <w:rPr>
                <w:b/>
              </w:rPr>
              <w:t>Elementti</w:t>
            </w:r>
          </w:p>
        </w:tc>
        <w:tc>
          <w:tcPr>
            <w:tcW w:w="1701" w:type="dxa"/>
            <w:shd w:val="clear" w:color="auto" w:fill="E6E6E6"/>
          </w:tcPr>
          <w:p w14:paraId="2DD9575A" w14:textId="77777777" w:rsidR="002F4E86" w:rsidRDefault="002F4E86">
            <w:pPr>
              <w:rPr>
                <w:b/>
              </w:rPr>
            </w:pPr>
            <w:r>
              <w:rPr>
                <w:b/>
              </w:rPr>
              <w:t>Pakollisuus</w:t>
            </w:r>
          </w:p>
        </w:tc>
        <w:tc>
          <w:tcPr>
            <w:tcW w:w="1559" w:type="dxa"/>
            <w:shd w:val="clear" w:color="auto" w:fill="E6E6E6"/>
          </w:tcPr>
          <w:p w14:paraId="2B9F4837" w14:textId="43AE8DC9" w:rsidR="002F4E86" w:rsidRDefault="002F4E86">
            <w:pPr>
              <w:rPr>
                <w:b/>
              </w:rPr>
            </w:pPr>
            <w:r>
              <w:rPr>
                <w:b/>
              </w:rPr>
              <w:t>Toistuvuus</w:t>
            </w:r>
          </w:p>
        </w:tc>
        <w:tc>
          <w:tcPr>
            <w:tcW w:w="3685" w:type="dxa"/>
            <w:shd w:val="clear" w:color="auto" w:fill="E6E6E6"/>
          </w:tcPr>
          <w:p w14:paraId="02676E3C" w14:textId="2034FB74" w:rsidR="002F4E86" w:rsidRDefault="002F4E86">
            <w:pPr>
              <w:rPr>
                <w:b/>
              </w:rPr>
            </w:pPr>
            <w:r>
              <w:rPr>
                <w:b/>
              </w:rPr>
              <w:t>Tietosisältö</w:t>
            </w:r>
          </w:p>
        </w:tc>
      </w:tr>
      <w:tr w:rsidR="00833D7C" w14:paraId="60BC7F6B" w14:textId="77777777" w:rsidTr="00B01619">
        <w:tc>
          <w:tcPr>
            <w:tcW w:w="1838" w:type="dxa"/>
          </w:tcPr>
          <w:p w14:paraId="7E005C05" w14:textId="77777777" w:rsidR="002F4E86" w:rsidRDefault="002F4E86">
            <w:proofErr w:type="spellStart"/>
            <w:r>
              <w:t>realmCode</w:t>
            </w:r>
            <w:proofErr w:type="spellEnd"/>
          </w:p>
        </w:tc>
        <w:tc>
          <w:tcPr>
            <w:tcW w:w="1701" w:type="dxa"/>
          </w:tcPr>
          <w:p w14:paraId="108E54EE" w14:textId="77777777" w:rsidR="002F4E86" w:rsidRDefault="002F4E86">
            <w:r>
              <w:t>P</w:t>
            </w:r>
          </w:p>
        </w:tc>
        <w:tc>
          <w:tcPr>
            <w:tcW w:w="1559" w:type="dxa"/>
          </w:tcPr>
          <w:p w14:paraId="789AD5CA" w14:textId="77777777" w:rsidR="002F4E86" w:rsidRDefault="002F4E86"/>
        </w:tc>
        <w:tc>
          <w:tcPr>
            <w:tcW w:w="3685" w:type="dxa"/>
          </w:tcPr>
          <w:p w14:paraId="3E28516F" w14:textId="5FD562B3" w:rsidR="002F4E86" w:rsidRDefault="0000777D">
            <w:r>
              <w:t xml:space="preserve">Maantieteellinen </w:t>
            </w:r>
            <w:r w:rsidR="00907FF8">
              <w:t>sovellus</w:t>
            </w:r>
            <w:r>
              <w:t xml:space="preserve">alue. </w:t>
            </w:r>
            <w:r w:rsidR="00907FF8">
              <w:t xml:space="preserve">Vakioarvo </w:t>
            </w:r>
            <w:r w:rsidR="002F4E86">
              <w:t>’FI’.</w:t>
            </w:r>
          </w:p>
        </w:tc>
      </w:tr>
      <w:tr w:rsidR="00833D7C" w:rsidRPr="00FC69B0" w14:paraId="5CFDE0F2" w14:textId="77777777" w:rsidTr="00B01619">
        <w:tc>
          <w:tcPr>
            <w:tcW w:w="1838" w:type="dxa"/>
          </w:tcPr>
          <w:p w14:paraId="2792E9C8" w14:textId="77777777" w:rsidR="002F4E86" w:rsidRDefault="002F4E86">
            <w:proofErr w:type="spellStart"/>
            <w:r>
              <w:t>typeId</w:t>
            </w:r>
            <w:proofErr w:type="spellEnd"/>
          </w:p>
        </w:tc>
        <w:tc>
          <w:tcPr>
            <w:tcW w:w="1701" w:type="dxa"/>
          </w:tcPr>
          <w:p w14:paraId="2BCD68BB" w14:textId="77777777" w:rsidR="002F4E86" w:rsidRDefault="002F4E86">
            <w:r>
              <w:t>P</w:t>
            </w:r>
          </w:p>
        </w:tc>
        <w:tc>
          <w:tcPr>
            <w:tcW w:w="1559" w:type="dxa"/>
          </w:tcPr>
          <w:p w14:paraId="1987B4FA" w14:textId="77777777" w:rsidR="002F4E86" w:rsidRDefault="002F4E86"/>
        </w:tc>
        <w:tc>
          <w:tcPr>
            <w:tcW w:w="3685" w:type="dxa"/>
          </w:tcPr>
          <w:p w14:paraId="0C7B2A71" w14:textId="183864FE" w:rsidR="002F4E86" w:rsidRPr="00FC69B0" w:rsidRDefault="00FC69B0">
            <w:pPr>
              <w:rPr>
                <w:lang w:val="en-GB"/>
              </w:rPr>
            </w:pPr>
            <w:r w:rsidRPr="00FC69B0">
              <w:rPr>
                <w:lang w:val="en-GB"/>
              </w:rPr>
              <w:t>HL7-st</w:t>
            </w:r>
            <w:r>
              <w:rPr>
                <w:lang w:val="en-GB"/>
              </w:rPr>
              <w:t xml:space="preserve">andardin </w:t>
            </w:r>
            <w:proofErr w:type="spellStart"/>
            <w:r w:rsidR="00027358">
              <w:rPr>
                <w:lang w:val="en-GB"/>
              </w:rPr>
              <w:t>versio</w:t>
            </w:r>
            <w:proofErr w:type="spellEnd"/>
            <w:r w:rsidR="00027358">
              <w:rPr>
                <w:lang w:val="en-GB"/>
              </w:rPr>
              <w:t xml:space="preserve">. </w:t>
            </w:r>
            <w:proofErr w:type="spellStart"/>
            <w:r w:rsidRPr="00FC69B0">
              <w:rPr>
                <w:lang w:val="en-GB"/>
              </w:rPr>
              <w:t>Vakioarvo</w:t>
            </w:r>
            <w:proofErr w:type="spellEnd"/>
            <w:r w:rsidRPr="00FC69B0">
              <w:rPr>
                <w:lang w:val="en-GB"/>
              </w:rPr>
              <w:t xml:space="preserve"> </w:t>
            </w:r>
            <w:r w:rsidR="002F4E86" w:rsidRPr="00FC69B0">
              <w:rPr>
                <w:rStyle w:val="XML10ptBlue"/>
                <w:szCs w:val="20"/>
                <w:highlight w:val="white"/>
                <w:lang w:val="en-GB"/>
              </w:rPr>
              <w:t>&lt;</w:t>
            </w:r>
            <w:proofErr w:type="spellStart"/>
            <w:r w:rsidR="002F4E86" w:rsidRPr="00FC69B0">
              <w:rPr>
                <w:rStyle w:val="XML10ptDarkRed"/>
                <w:szCs w:val="20"/>
                <w:highlight w:val="white"/>
                <w:lang w:val="en-GB"/>
              </w:rPr>
              <w:t>typeId</w:t>
            </w:r>
            <w:proofErr w:type="spellEnd"/>
            <w:r w:rsidR="002F4E86" w:rsidRPr="00FC69B0">
              <w:rPr>
                <w:rStyle w:val="XML10ptRed"/>
                <w:szCs w:val="20"/>
                <w:highlight w:val="white"/>
                <w:lang w:val="en-GB"/>
              </w:rPr>
              <w:t xml:space="preserve"> root</w:t>
            </w:r>
            <w:r w:rsidR="002F4E86" w:rsidRPr="00FC69B0">
              <w:rPr>
                <w:rStyle w:val="XML10ptBlue"/>
                <w:szCs w:val="20"/>
                <w:highlight w:val="white"/>
                <w:lang w:val="en-GB"/>
              </w:rPr>
              <w:t>="</w:t>
            </w:r>
            <w:r w:rsidR="002F4E86" w:rsidRPr="00FC69B0">
              <w:rPr>
                <w:rStyle w:val="XML10ptBlack"/>
                <w:szCs w:val="20"/>
                <w:highlight w:val="white"/>
                <w:lang w:val="en-GB"/>
              </w:rPr>
              <w:t>2.16.840.1.113883.1.3</w:t>
            </w:r>
            <w:r w:rsidR="002F4E86" w:rsidRPr="00FC69B0">
              <w:rPr>
                <w:rStyle w:val="XML10ptBlue"/>
                <w:szCs w:val="20"/>
                <w:highlight w:val="white"/>
                <w:lang w:val="en-GB"/>
              </w:rPr>
              <w:t>"</w:t>
            </w:r>
            <w:r w:rsidR="002F4E86" w:rsidRPr="00FC69B0">
              <w:rPr>
                <w:rStyle w:val="XML10ptRed"/>
                <w:szCs w:val="20"/>
                <w:highlight w:val="white"/>
                <w:lang w:val="en-GB"/>
              </w:rPr>
              <w:t xml:space="preserve"> extension</w:t>
            </w:r>
            <w:r w:rsidR="002F4E86" w:rsidRPr="00FC69B0">
              <w:rPr>
                <w:rStyle w:val="XML10ptBlue"/>
                <w:szCs w:val="20"/>
                <w:highlight w:val="white"/>
                <w:lang w:val="en-GB"/>
              </w:rPr>
              <w:t>="</w:t>
            </w:r>
            <w:r w:rsidR="002F4E86" w:rsidRPr="00FC69B0">
              <w:rPr>
                <w:rStyle w:val="XML10ptBlack"/>
                <w:szCs w:val="20"/>
                <w:highlight w:val="white"/>
                <w:lang w:val="en-GB"/>
              </w:rPr>
              <w:t>POCD_HD000040</w:t>
            </w:r>
            <w:r w:rsidR="002F4E86" w:rsidRPr="00FC69B0">
              <w:rPr>
                <w:rStyle w:val="XML10ptBlue"/>
                <w:szCs w:val="20"/>
                <w:highlight w:val="white"/>
                <w:lang w:val="en-GB"/>
              </w:rPr>
              <w:t>"/&gt;</w:t>
            </w:r>
          </w:p>
        </w:tc>
      </w:tr>
      <w:tr w:rsidR="00833D7C" w14:paraId="2294BD89" w14:textId="77777777" w:rsidTr="00B01619">
        <w:tc>
          <w:tcPr>
            <w:tcW w:w="1838" w:type="dxa"/>
          </w:tcPr>
          <w:p w14:paraId="1FDC9B30" w14:textId="77777777" w:rsidR="002F4E86" w:rsidRDefault="002F4E86">
            <w:proofErr w:type="spellStart"/>
            <w:r>
              <w:t>templateId</w:t>
            </w:r>
            <w:proofErr w:type="spellEnd"/>
          </w:p>
        </w:tc>
        <w:tc>
          <w:tcPr>
            <w:tcW w:w="1701" w:type="dxa"/>
          </w:tcPr>
          <w:p w14:paraId="2BCBD302" w14:textId="77777777" w:rsidR="002F4E86" w:rsidRDefault="002F4E86">
            <w:r>
              <w:t>P</w:t>
            </w:r>
          </w:p>
        </w:tc>
        <w:tc>
          <w:tcPr>
            <w:tcW w:w="1559" w:type="dxa"/>
          </w:tcPr>
          <w:p w14:paraId="7EA02B66" w14:textId="2C2C2551" w:rsidR="002F4E86" w:rsidRDefault="002F4E86" w:rsidP="00017125"/>
        </w:tc>
        <w:tc>
          <w:tcPr>
            <w:tcW w:w="3685" w:type="dxa"/>
          </w:tcPr>
          <w:p w14:paraId="3389C8DF" w14:textId="65936605" w:rsidR="002F4E86" w:rsidRDefault="002F4E86" w:rsidP="00017125">
            <w:r>
              <w:t xml:space="preserve">CDA R2 </w:t>
            </w:r>
            <w:proofErr w:type="spellStart"/>
            <w:r>
              <w:t>Headerin</w:t>
            </w:r>
            <w:proofErr w:type="spellEnd"/>
            <w:r>
              <w:t xml:space="preserve"> määrittelydokumentin voimassaolevan version OID, esim. </w:t>
            </w:r>
            <w:r>
              <w:br/>
            </w:r>
            <w:r>
              <w:rPr>
                <w:color w:val="0000FF"/>
                <w:sz w:val="20"/>
                <w:szCs w:val="20"/>
                <w:highlight w:val="white"/>
                <w:lang w:eastAsia="en-US"/>
              </w:rPr>
              <w:t>&lt;</w:t>
            </w:r>
            <w:proofErr w:type="spellStart"/>
            <w:r>
              <w:rPr>
                <w:color w:val="800000"/>
                <w:sz w:val="20"/>
                <w:szCs w:val="20"/>
                <w:highlight w:val="white"/>
                <w:lang w:eastAsia="en-US"/>
              </w:rPr>
              <w:t>templateId</w:t>
            </w:r>
            <w:proofErr w:type="spellEnd"/>
            <w:r>
              <w:rPr>
                <w:color w:val="FF0000"/>
                <w:sz w:val="20"/>
                <w:szCs w:val="20"/>
                <w:highlight w:val="white"/>
                <w:lang w:eastAsia="en-US"/>
              </w:rPr>
              <w:t xml:space="preserve"> </w:t>
            </w:r>
            <w:proofErr w:type="spellStart"/>
            <w:r>
              <w:rPr>
                <w:color w:val="FF0000"/>
                <w:sz w:val="20"/>
                <w:szCs w:val="20"/>
                <w:highlight w:val="white"/>
                <w:lang w:eastAsia="en-US"/>
              </w:rPr>
              <w:t>root</w:t>
            </w:r>
            <w:proofErr w:type="spellEnd"/>
            <w:r>
              <w:rPr>
                <w:color w:val="0000FF"/>
                <w:sz w:val="20"/>
                <w:szCs w:val="20"/>
                <w:highlight w:val="white"/>
                <w:lang w:eastAsia="en-US"/>
              </w:rPr>
              <w:t>="</w:t>
            </w:r>
            <w:r w:rsidR="008E0FC6" w:rsidRPr="008E0FC6">
              <w:rPr>
                <w:color w:val="000000"/>
                <w:sz w:val="20"/>
                <w:szCs w:val="20"/>
                <w:lang w:eastAsia="en-US"/>
              </w:rPr>
              <w:t>1.2.246.777.11.2020.2</w:t>
            </w:r>
            <w:r>
              <w:rPr>
                <w:color w:val="0000FF"/>
                <w:sz w:val="20"/>
                <w:szCs w:val="20"/>
                <w:highlight w:val="white"/>
                <w:lang w:eastAsia="en-US"/>
              </w:rPr>
              <w:t>"/&gt;</w:t>
            </w:r>
            <w:r>
              <w:rPr>
                <w:color w:val="0000FF"/>
                <w:sz w:val="20"/>
                <w:szCs w:val="20"/>
                <w:lang w:eastAsia="en-US"/>
              </w:rPr>
              <w:t>.</w:t>
            </w:r>
          </w:p>
        </w:tc>
      </w:tr>
      <w:tr w:rsidR="00833D7C" w14:paraId="2BC8FBB6" w14:textId="77777777" w:rsidTr="00B01619">
        <w:tc>
          <w:tcPr>
            <w:tcW w:w="1838" w:type="dxa"/>
          </w:tcPr>
          <w:p w14:paraId="07A278B1" w14:textId="77777777" w:rsidR="002F4E86" w:rsidRDefault="002F4E86">
            <w:r>
              <w:t>id</w:t>
            </w:r>
          </w:p>
        </w:tc>
        <w:tc>
          <w:tcPr>
            <w:tcW w:w="1701" w:type="dxa"/>
          </w:tcPr>
          <w:p w14:paraId="175E0E47" w14:textId="77777777" w:rsidR="002F4E86" w:rsidRDefault="002F4E86">
            <w:r>
              <w:t>P</w:t>
            </w:r>
          </w:p>
        </w:tc>
        <w:tc>
          <w:tcPr>
            <w:tcW w:w="1559" w:type="dxa"/>
          </w:tcPr>
          <w:p w14:paraId="3B1DD22C" w14:textId="77777777" w:rsidR="002F4E86" w:rsidRDefault="002F4E86"/>
        </w:tc>
        <w:tc>
          <w:tcPr>
            <w:tcW w:w="3685" w:type="dxa"/>
          </w:tcPr>
          <w:p w14:paraId="52DE9C4C" w14:textId="3A96829F" w:rsidR="002F4E86" w:rsidRDefault="002F4E86">
            <w:r>
              <w:t xml:space="preserve">Lääkemääräyksen, toimituksen tai muun dokumentin yksikäsitteinen tunniste eli OID. Katso tarkemmin luvusta </w:t>
            </w:r>
            <w:r>
              <w:fldChar w:fldCharType="begin"/>
            </w:r>
            <w:r>
              <w:instrText xml:space="preserve"> REF _Ref151790216 \r \h </w:instrText>
            </w:r>
            <w:r>
              <w:fldChar w:fldCharType="separate"/>
            </w:r>
            <w:r>
              <w:t>3.1</w:t>
            </w:r>
            <w:r>
              <w:fldChar w:fldCharType="end"/>
            </w:r>
            <w:r>
              <w:t>.</w:t>
            </w:r>
          </w:p>
        </w:tc>
      </w:tr>
      <w:tr w:rsidR="00833D7C" w14:paraId="0B6B77C0" w14:textId="77777777" w:rsidTr="00B01619">
        <w:tc>
          <w:tcPr>
            <w:tcW w:w="1838" w:type="dxa"/>
          </w:tcPr>
          <w:p w14:paraId="3B2C32D1" w14:textId="77777777" w:rsidR="002F4E86" w:rsidRDefault="002F4E86">
            <w:proofErr w:type="spellStart"/>
            <w:r>
              <w:t>code</w:t>
            </w:r>
            <w:proofErr w:type="spellEnd"/>
          </w:p>
        </w:tc>
        <w:tc>
          <w:tcPr>
            <w:tcW w:w="1701" w:type="dxa"/>
          </w:tcPr>
          <w:p w14:paraId="335A8B55" w14:textId="77777777" w:rsidR="002F4E86" w:rsidRDefault="002F4E86">
            <w:r>
              <w:t>P</w:t>
            </w:r>
          </w:p>
        </w:tc>
        <w:tc>
          <w:tcPr>
            <w:tcW w:w="1559" w:type="dxa"/>
          </w:tcPr>
          <w:p w14:paraId="347CD4F8" w14:textId="77777777" w:rsidR="002F4E86" w:rsidRDefault="002F4E86"/>
        </w:tc>
        <w:tc>
          <w:tcPr>
            <w:tcW w:w="3685" w:type="dxa"/>
          </w:tcPr>
          <w:p w14:paraId="5B894D83" w14:textId="4573FF73" w:rsidR="002F4E86" w:rsidRDefault="00153936">
            <w:r>
              <w:t>Reseptis</w:t>
            </w:r>
            <w:r w:rsidR="002F4E86">
              <w:t xml:space="preserve">anoman tyyppi. Katso tarkemmin luvusta </w:t>
            </w:r>
            <w:r w:rsidR="002F4E86">
              <w:fldChar w:fldCharType="begin"/>
            </w:r>
            <w:r w:rsidR="002F4E86">
              <w:instrText xml:space="preserve"> REF _Ref151790230 \r \h </w:instrText>
            </w:r>
            <w:r w:rsidR="002F4E86">
              <w:fldChar w:fldCharType="separate"/>
            </w:r>
            <w:r w:rsidR="002F4E86">
              <w:t>3.2</w:t>
            </w:r>
            <w:r w:rsidR="002F4E86">
              <w:fldChar w:fldCharType="end"/>
            </w:r>
            <w:r w:rsidR="002F4E86">
              <w:t>.</w:t>
            </w:r>
          </w:p>
        </w:tc>
      </w:tr>
      <w:tr w:rsidR="00833D7C" w14:paraId="43AB9F2A" w14:textId="77777777" w:rsidTr="00B01619">
        <w:tc>
          <w:tcPr>
            <w:tcW w:w="1838" w:type="dxa"/>
          </w:tcPr>
          <w:p w14:paraId="76A80D3D" w14:textId="77777777" w:rsidR="002F4E86" w:rsidRDefault="002F4E86">
            <w:proofErr w:type="spellStart"/>
            <w:r>
              <w:t>title</w:t>
            </w:r>
            <w:proofErr w:type="spellEnd"/>
          </w:p>
        </w:tc>
        <w:tc>
          <w:tcPr>
            <w:tcW w:w="1701" w:type="dxa"/>
          </w:tcPr>
          <w:p w14:paraId="0E11DEBC" w14:textId="77777777" w:rsidR="002F4E86" w:rsidRDefault="002F4E86">
            <w:r>
              <w:t>P</w:t>
            </w:r>
          </w:p>
        </w:tc>
        <w:tc>
          <w:tcPr>
            <w:tcW w:w="1559" w:type="dxa"/>
          </w:tcPr>
          <w:p w14:paraId="4387BFE6" w14:textId="77777777" w:rsidR="002F4E86" w:rsidRDefault="002F4E86"/>
        </w:tc>
        <w:tc>
          <w:tcPr>
            <w:tcW w:w="3685" w:type="dxa"/>
          </w:tcPr>
          <w:p w14:paraId="40395959" w14:textId="0E1BAE48" w:rsidR="002F4E86" w:rsidRDefault="00920D5F">
            <w:r>
              <w:t>Asiakirjan o</w:t>
            </w:r>
            <w:r w:rsidR="002F4E86">
              <w:t>tsikko: Lääkemääräys, Toimitus tms.</w:t>
            </w:r>
            <w:r w:rsidR="00153936">
              <w:t xml:space="preserve"> Vastaa reseptisanoman tyyppiä.</w:t>
            </w:r>
          </w:p>
        </w:tc>
      </w:tr>
      <w:tr w:rsidR="00833D7C" w14:paraId="41FCBABD" w14:textId="77777777" w:rsidTr="00B01619">
        <w:tc>
          <w:tcPr>
            <w:tcW w:w="1838" w:type="dxa"/>
          </w:tcPr>
          <w:p w14:paraId="524DDBF4" w14:textId="77777777" w:rsidR="002F4E86" w:rsidRDefault="002F4E86">
            <w:proofErr w:type="spellStart"/>
            <w:r>
              <w:t>effectiveTime</w:t>
            </w:r>
            <w:proofErr w:type="spellEnd"/>
          </w:p>
        </w:tc>
        <w:tc>
          <w:tcPr>
            <w:tcW w:w="1701" w:type="dxa"/>
          </w:tcPr>
          <w:p w14:paraId="5A0CE6BA" w14:textId="77777777" w:rsidR="002F4E86" w:rsidRDefault="002F4E86">
            <w:r>
              <w:t>P</w:t>
            </w:r>
          </w:p>
        </w:tc>
        <w:tc>
          <w:tcPr>
            <w:tcW w:w="1559" w:type="dxa"/>
          </w:tcPr>
          <w:p w14:paraId="5EA8C641" w14:textId="77777777" w:rsidR="002F4E86" w:rsidRDefault="002F4E86"/>
        </w:tc>
        <w:tc>
          <w:tcPr>
            <w:tcW w:w="3685" w:type="dxa"/>
          </w:tcPr>
          <w:p w14:paraId="1C71F085" w14:textId="613C3ACD" w:rsidR="002F4E86" w:rsidRDefault="002F4E86">
            <w:r>
              <w:t xml:space="preserve">Asiakirjan luontiajankohta. Katso tarkemmin luvusta </w:t>
            </w:r>
            <w:r>
              <w:fldChar w:fldCharType="begin"/>
            </w:r>
            <w:r>
              <w:instrText xml:space="preserve"> REF _Ref151790241 \r \h </w:instrText>
            </w:r>
            <w:r>
              <w:fldChar w:fldCharType="separate"/>
            </w:r>
            <w:r>
              <w:t>3.3</w:t>
            </w:r>
            <w:r>
              <w:fldChar w:fldCharType="end"/>
            </w:r>
            <w:r>
              <w:t>.</w:t>
            </w:r>
          </w:p>
        </w:tc>
      </w:tr>
      <w:tr w:rsidR="00833D7C" w14:paraId="5ECA4024" w14:textId="77777777" w:rsidTr="00B01619">
        <w:tc>
          <w:tcPr>
            <w:tcW w:w="1838" w:type="dxa"/>
          </w:tcPr>
          <w:p w14:paraId="3BBC5C13" w14:textId="77777777" w:rsidR="002F4E86" w:rsidRDefault="002F4E86">
            <w:proofErr w:type="spellStart"/>
            <w:r>
              <w:t>confidentialityCode</w:t>
            </w:r>
            <w:proofErr w:type="spellEnd"/>
          </w:p>
        </w:tc>
        <w:tc>
          <w:tcPr>
            <w:tcW w:w="1701" w:type="dxa"/>
          </w:tcPr>
          <w:p w14:paraId="2F1EAD68" w14:textId="77777777" w:rsidR="002F4E86" w:rsidRDefault="002F4E86">
            <w:r>
              <w:t>P</w:t>
            </w:r>
          </w:p>
        </w:tc>
        <w:tc>
          <w:tcPr>
            <w:tcW w:w="1559" w:type="dxa"/>
          </w:tcPr>
          <w:p w14:paraId="2EBBBE3E" w14:textId="77777777" w:rsidR="002F4E86" w:rsidRDefault="002F4E86" w:rsidP="00DD415D">
            <w:pPr>
              <w:tabs>
                <w:tab w:val="left" w:pos="550"/>
              </w:tabs>
            </w:pPr>
          </w:p>
        </w:tc>
        <w:tc>
          <w:tcPr>
            <w:tcW w:w="3685" w:type="dxa"/>
          </w:tcPr>
          <w:p w14:paraId="1A5EC5B1" w14:textId="100A0AB5" w:rsidR="002F4E86" w:rsidRDefault="00920D5F" w:rsidP="00DD415D">
            <w:pPr>
              <w:tabs>
                <w:tab w:val="left" w:pos="550"/>
              </w:tabs>
            </w:pPr>
            <w:r>
              <w:t>Asiakirjan l</w:t>
            </w:r>
            <w:r w:rsidR="002F4E86">
              <w:t>uottamuksellisuus</w:t>
            </w:r>
            <w:r>
              <w:t>.</w:t>
            </w:r>
            <w:r w:rsidR="002F4E86">
              <w:t xml:space="preserve"> </w:t>
            </w:r>
            <w:r>
              <w:t>Vakioarvo:</w:t>
            </w:r>
          </w:p>
          <w:p w14:paraId="1404DC58" w14:textId="77777777" w:rsidR="002F4E86" w:rsidRDefault="002F4E86" w:rsidP="00DD415D">
            <w:pPr>
              <w:tabs>
                <w:tab w:val="left" w:pos="550"/>
              </w:tabs>
            </w:pPr>
            <w:r>
              <w:rPr>
                <w:rStyle w:val="XML10ptBlue"/>
                <w:highlight w:val="white"/>
              </w:rPr>
              <w:lastRenderedPageBreak/>
              <w:t>&lt;</w:t>
            </w:r>
            <w:proofErr w:type="spellStart"/>
            <w:r>
              <w:rPr>
                <w:rStyle w:val="XML10ptDarkRed"/>
                <w:highlight w:val="white"/>
              </w:rPr>
              <w:t>confidentialityCode</w:t>
            </w:r>
            <w:proofErr w:type="spellEnd"/>
            <w:r>
              <w:rPr>
                <w:rFonts w:ascii="Arial" w:hAnsi="Arial" w:cs="Arial"/>
                <w:color w:val="FF0000"/>
                <w:sz w:val="20"/>
                <w:highlight w:val="white"/>
              </w:rPr>
              <w:t xml:space="preserve"> </w:t>
            </w:r>
            <w:proofErr w:type="spellStart"/>
            <w:r>
              <w:rPr>
                <w:rStyle w:val="XML10ptRed"/>
                <w:highlight w:val="white"/>
              </w:rPr>
              <w:t>code</w:t>
            </w:r>
            <w:proofErr w:type="spellEnd"/>
            <w:r>
              <w:rPr>
                <w:rStyle w:val="XML10ptBlue"/>
                <w:highlight w:val="white"/>
              </w:rPr>
              <w:t>="</w:t>
            </w:r>
            <w:r>
              <w:rPr>
                <w:rStyle w:val="XML10ptBlack"/>
                <w:highlight w:val="white"/>
              </w:rPr>
              <w:t>5</w:t>
            </w:r>
            <w:r>
              <w:rPr>
                <w:rStyle w:val="XML10ptBlue"/>
                <w:highlight w:val="white"/>
              </w:rPr>
              <w:t>"</w:t>
            </w:r>
            <w:r>
              <w:rPr>
                <w:rFonts w:ascii="Arial" w:hAnsi="Arial" w:cs="Arial"/>
                <w:color w:val="FF0000"/>
                <w:sz w:val="20"/>
                <w:highlight w:val="white"/>
              </w:rPr>
              <w:t xml:space="preserve"> </w:t>
            </w:r>
            <w:proofErr w:type="spellStart"/>
            <w:r>
              <w:rPr>
                <w:rStyle w:val="XML10ptRed"/>
                <w:highlight w:val="white"/>
              </w:rPr>
              <w:t>codeSystem</w:t>
            </w:r>
            <w:proofErr w:type="spellEnd"/>
            <w:r>
              <w:rPr>
                <w:rStyle w:val="XML10ptBlue"/>
                <w:highlight w:val="white"/>
              </w:rPr>
              <w:t>="</w:t>
            </w:r>
            <w:r w:rsidRPr="00F76AA2">
              <w:rPr>
                <w:sz w:val="18"/>
                <w:szCs w:val="18"/>
                <w:lang w:eastAsia="en-US"/>
              </w:rPr>
              <w:t>1.2.246.777.5.99902.2006</w:t>
            </w:r>
            <w:r>
              <w:rPr>
                <w:rStyle w:val="XML10ptBlue"/>
                <w:highlight w:val="white"/>
              </w:rPr>
              <w:t>"</w:t>
            </w:r>
            <w:r>
              <w:rPr>
                <w:rFonts w:ascii="Arial" w:hAnsi="Arial" w:cs="Arial"/>
                <w:color w:val="FF0000"/>
                <w:sz w:val="20"/>
                <w:highlight w:val="white"/>
              </w:rPr>
              <w:t xml:space="preserve"> </w:t>
            </w:r>
            <w:proofErr w:type="spellStart"/>
            <w:r>
              <w:rPr>
                <w:rStyle w:val="XML10ptRed"/>
                <w:highlight w:val="white"/>
              </w:rPr>
              <w:t>codeSystemName</w:t>
            </w:r>
            <w:proofErr w:type="spellEnd"/>
            <w:r>
              <w:rPr>
                <w:rStyle w:val="XML10ptBlue"/>
                <w:highlight w:val="white"/>
              </w:rPr>
              <w:t>="</w:t>
            </w:r>
            <w:proofErr w:type="spellStart"/>
            <w:r w:rsidRPr="00DD415D">
              <w:rPr>
                <w:rStyle w:val="XML10ptBlack"/>
                <w:highlight w:val="white"/>
              </w:rPr>
              <w:t>KanTa</w:t>
            </w:r>
            <w:proofErr w:type="spellEnd"/>
            <w:r w:rsidRPr="00DD415D">
              <w:rPr>
                <w:rStyle w:val="XML10ptBlack"/>
                <w:highlight w:val="white"/>
              </w:rPr>
              <w:t>-palvelut - Asiakirjan luottamuksellisuus</w:t>
            </w:r>
            <w:r>
              <w:rPr>
                <w:rStyle w:val="XML10ptBlue"/>
                <w:highlight w:val="white"/>
              </w:rPr>
              <w:t>"</w:t>
            </w:r>
            <w:r>
              <w:rPr>
                <w:rFonts w:ascii="Arial" w:hAnsi="Arial" w:cs="Arial"/>
                <w:color w:val="FF0000"/>
                <w:sz w:val="20"/>
                <w:highlight w:val="white"/>
              </w:rPr>
              <w:t xml:space="preserve"> </w:t>
            </w:r>
            <w:proofErr w:type="spellStart"/>
            <w:r>
              <w:rPr>
                <w:rStyle w:val="XML10ptRed"/>
                <w:highlight w:val="white"/>
              </w:rPr>
              <w:t>displayName</w:t>
            </w:r>
            <w:proofErr w:type="spellEnd"/>
            <w:r>
              <w:rPr>
                <w:rStyle w:val="XML10ptBlue"/>
                <w:highlight w:val="white"/>
              </w:rPr>
              <w:t>="</w:t>
            </w:r>
            <w:r w:rsidRPr="00BC0ED7">
              <w:rPr>
                <w:rFonts w:ascii="Microsoft Sans Serif" w:hAnsi="Microsoft Sans Serif" w:cs="Microsoft Sans Serif"/>
                <w:sz w:val="18"/>
                <w:szCs w:val="18"/>
                <w:lang w:eastAsia="en-US"/>
              </w:rPr>
              <w:t xml:space="preserve">Terveydenhuollon </w:t>
            </w:r>
            <w:proofErr w:type="spellStart"/>
            <w:r w:rsidRPr="00BC0ED7">
              <w:rPr>
                <w:rFonts w:ascii="Microsoft Sans Serif" w:hAnsi="Microsoft Sans Serif" w:cs="Microsoft Sans Serif"/>
                <w:sz w:val="18"/>
                <w:szCs w:val="18"/>
                <w:lang w:eastAsia="en-US"/>
              </w:rPr>
              <w:t>salassapidettävä</w:t>
            </w:r>
            <w:proofErr w:type="spellEnd"/>
            <w:r>
              <w:rPr>
                <w:rStyle w:val="XML10ptBlue"/>
                <w:highlight w:val="white"/>
              </w:rPr>
              <w:t>"/&gt;</w:t>
            </w:r>
            <w:r>
              <w:t>.</w:t>
            </w:r>
          </w:p>
        </w:tc>
      </w:tr>
      <w:tr w:rsidR="00833D7C" w14:paraId="09AB65F5" w14:textId="77777777" w:rsidTr="00B01619">
        <w:tc>
          <w:tcPr>
            <w:tcW w:w="1838" w:type="dxa"/>
          </w:tcPr>
          <w:p w14:paraId="6745A08A" w14:textId="25A8DDB0" w:rsidR="002F4E86" w:rsidRDefault="002F4E86">
            <w:proofErr w:type="spellStart"/>
            <w:r>
              <w:lastRenderedPageBreak/>
              <w:t>languageCode</w:t>
            </w:r>
            <w:proofErr w:type="spellEnd"/>
          </w:p>
        </w:tc>
        <w:tc>
          <w:tcPr>
            <w:tcW w:w="1701" w:type="dxa"/>
          </w:tcPr>
          <w:p w14:paraId="591343D5" w14:textId="77777777" w:rsidR="002F4E86" w:rsidRDefault="002F4E86">
            <w:r>
              <w:t>P</w:t>
            </w:r>
          </w:p>
        </w:tc>
        <w:tc>
          <w:tcPr>
            <w:tcW w:w="1559" w:type="dxa"/>
          </w:tcPr>
          <w:p w14:paraId="36DD64BA" w14:textId="77777777" w:rsidR="002F4E86" w:rsidRDefault="002F4E86"/>
        </w:tc>
        <w:tc>
          <w:tcPr>
            <w:tcW w:w="3685" w:type="dxa"/>
          </w:tcPr>
          <w:p w14:paraId="108601D6" w14:textId="64CA103A" w:rsidR="002F4E86" w:rsidRDefault="002F4E86">
            <w:r>
              <w:t xml:space="preserve">Asiakirjan kieli, esim. </w:t>
            </w:r>
            <w:r>
              <w:rPr>
                <w:rStyle w:val="XML10ptBlue"/>
                <w:highlight w:val="white"/>
              </w:rPr>
              <w:t>&lt;</w:t>
            </w:r>
            <w:proofErr w:type="spellStart"/>
            <w:r>
              <w:rPr>
                <w:rStyle w:val="XML10ptDarkRed"/>
                <w:highlight w:val="white"/>
              </w:rPr>
              <w:t>languageCode</w:t>
            </w:r>
            <w:proofErr w:type="spellEnd"/>
            <w:r>
              <w:rPr>
                <w:rStyle w:val="XML10ptRed"/>
                <w:highlight w:val="white"/>
              </w:rPr>
              <w:t xml:space="preserve"> </w:t>
            </w:r>
            <w:proofErr w:type="spellStart"/>
            <w:r>
              <w:rPr>
                <w:rStyle w:val="XML10ptRed"/>
                <w:highlight w:val="white"/>
              </w:rPr>
              <w:t>code</w:t>
            </w:r>
            <w:proofErr w:type="spellEnd"/>
            <w:r>
              <w:rPr>
                <w:rStyle w:val="XML10ptBlue"/>
                <w:highlight w:val="white"/>
              </w:rPr>
              <w:t>="</w:t>
            </w:r>
            <w:proofErr w:type="spellStart"/>
            <w:r>
              <w:rPr>
                <w:rStyle w:val="XML10ptBlack"/>
                <w:highlight w:val="white"/>
              </w:rPr>
              <w:t>fi</w:t>
            </w:r>
            <w:proofErr w:type="spellEnd"/>
            <w:r>
              <w:rPr>
                <w:rStyle w:val="XML10ptBlue"/>
                <w:highlight w:val="white"/>
              </w:rPr>
              <w:t>"/&gt;</w:t>
            </w:r>
            <w:r>
              <w:rPr>
                <w:rStyle w:val="XML10ptBlue"/>
              </w:rPr>
              <w:t xml:space="preserve">. </w:t>
            </w:r>
            <w:r>
              <w:t>Koodisto RFC3066</w:t>
            </w:r>
            <w:r>
              <w:rPr>
                <w:rStyle w:val="XML10ptBlue"/>
              </w:rPr>
              <w:t>.</w:t>
            </w:r>
          </w:p>
        </w:tc>
      </w:tr>
      <w:tr w:rsidR="00833D7C" w14:paraId="1DA4E3C4" w14:textId="77777777" w:rsidTr="00B01619">
        <w:tc>
          <w:tcPr>
            <w:tcW w:w="1838" w:type="dxa"/>
          </w:tcPr>
          <w:p w14:paraId="5C033BF6" w14:textId="77777777" w:rsidR="002F4E86" w:rsidRDefault="002F4E86">
            <w:proofErr w:type="spellStart"/>
            <w:r>
              <w:t>setId</w:t>
            </w:r>
            <w:proofErr w:type="spellEnd"/>
          </w:p>
        </w:tc>
        <w:tc>
          <w:tcPr>
            <w:tcW w:w="1701" w:type="dxa"/>
          </w:tcPr>
          <w:p w14:paraId="6A501E5F" w14:textId="77777777" w:rsidR="002F4E86" w:rsidRDefault="002F4E86">
            <w:r>
              <w:t>P</w:t>
            </w:r>
          </w:p>
        </w:tc>
        <w:tc>
          <w:tcPr>
            <w:tcW w:w="1559" w:type="dxa"/>
          </w:tcPr>
          <w:p w14:paraId="088D7B43" w14:textId="77777777" w:rsidR="002F4E86" w:rsidRDefault="002F4E86"/>
        </w:tc>
        <w:tc>
          <w:tcPr>
            <w:tcW w:w="3685" w:type="dxa"/>
          </w:tcPr>
          <w:p w14:paraId="7E9ADDCC" w14:textId="619E14B6" w:rsidR="002F4E86" w:rsidRDefault="002F4E86">
            <w:r>
              <w:t xml:space="preserve">Alkuperäisen dokumentin (ensimmäisen version) OID. Katso lisää luvusta </w:t>
            </w:r>
            <w:r>
              <w:fldChar w:fldCharType="begin"/>
            </w:r>
            <w:r>
              <w:instrText xml:space="preserve"> REF _Ref151790346 \r \h </w:instrText>
            </w:r>
            <w:r>
              <w:fldChar w:fldCharType="separate"/>
            </w:r>
            <w:r>
              <w:t>3.4</w:t>
            </w:r>
            <w:r>
              <w:fldChar w:fldCharType="end"/>
            </w:r>
            <w:r>
              <w:t>.</w:t>
            </w:r>
          </w:p>
        </w:tc>
      </w:tr>
      <w:tr w:rsidR="00833D7C" w14:paraId="407DBAE4" w14:textId="77777777" w:rsidTr="00B01619">
        <w:tc>
          <w:tcPr>
            <w:tcW w:w="1838" w:type="dxa"/>
          </w:tcPr>
          <w:p w14:paraId="39152561" w14:textId="77777777" w:rsidR="002F4E86" w:rsidRDefault="002F4E86">
            <w:proofErr w:type="spellStart"/>
            <w:r>
              <w:t>versionNumber</w:t>
            </w:r>
            <w:proofErr w:type="spellEnd"/>
          </w:p>
        </w:tc>
        <w:tc>
          <w:tcPr>
            <w:tcW w:w="1701" w:type="dxa"/>
          </w:tcPr>
          <w:p w14:paraId="3E21CA70" w14:textId="77777777" w:rsidR="002F4E86" w:rsidRDefault="002F4E86">
            <w:r>
              <w:t>P</w:t>
            </w:r>
          </w:p>
        </w:tc>
        <w:tc>
          <w:tcPr>
            <w:tcW w:w="1559" w:type="dxa"/>
          </w:tcPr>
          <w:p w14:paraId="7D802079" w14:textId="77777777" w:rsidR="002F4E86" w:rsidRDefault="002F4E86"/>
        </w:tc>
        <w:tc>
          <w:tcPr>
            <w:tcW w:w="3685" w:type="dxa"/>
          </w:tcPr>
          <w:p w14:paraId="4CF0692E" w14:textId="57AC0672" w:rsidR="002F4E86" w:rsidRDefault="002F4E86">
            <w:r>
              <w:t>Asiakirjan versionumero.</w:t>
            </w:r>
          </w:p>
        </w:tc>
      </w:tr>
      <w:tr w:rsidR="00833D7C" w14:paraId="06989827" w14:textId="77777777" w:rsidTr="00B01619">
        <w:tc>
          <w:tcPr>
            <w:tcW w:w="1838" w:type="dxa"/>
          </w:tcPr>
          <w:p w14:paraId="059ED30E" w14:textId="77777777" w:rsidR="002F4E86" w:rsidRDefault="002F4E86">
            <w:r>
              <w:t>copyTime</w:t>
            </w:r>
          </w:p>
        </w:tc>
        <w:tc>
          <w:tcPr>
            <w:tcW w:w="1701" w:type="dxa"/>
          </w:tcPr>
          <w:p w14:paraId="6A3EA316" w14:textId="77777777" w:rsidR="002F4E86" w:rsidRDefault="002F4E86"/>
        </w:tc>
        <w:tc>
          <w:tcPr>
            <w:tcW w:w="1559" w:type="dxa"/>
          </w:tcPr>
          <w:p w14:paraId="0D9BEE86" w14:textId="77777777" w:rsidR="002F4E86" w:rsidRDefault="002F4E86"/>
        </w:tc>
        <w:tc>
          <w:tcPr>
            <w:tcW w:w="3685" w:type="dxa"/>
          </w:tcPr>
          <w:p w14:paraId="1165240C" w14:textId="16EFEE76" w:rsidR="002F4E86" w:rsidRDefault="002F4E86">
            <w:r>
              <w:t>Kopiointiajankohta, jos asiakirja on kopio.</w:t>
            </w:r>
          </w:p>
        </w:tc>
      </w:tr>
      <w:tr w:rsidR="00833D7C" w14:paraId="0B5D6166" w14:textId="77777777" w:rsidTr="00B01619">
        <w:tc>
          <w:tcPr>
            <w:tcW w:w="1838" w:type="dxa"/>
          </w:tcPr>
          <w:p w14:paraId="38E646D1" w14:textId="77777777" w:rsidR="002F4E86" w:rsidRDefault="002F4E86">
            <w:proofErr w:type="spellStart"/>
            <w:r>
              <w:t>recordTarget</w:t>
            </w:r>
            <w:proofErr w:type="spellEnd"/>
          </w:p>
        </w:tc>
        <w:tc>
          <w:tcPr>
            <w:tcW w:w="1701" w:type="dxa"/>
          </w:tcPr>
          <w:p w14:paraId="32032C7A" w14:textId="77777777" w:rsidR="002F4E86" w:rsidRDefault="002F4E86">
            <w:r>
              <w:t>P</w:t>
            </w:r>
          </w:p>
        </w:tc>
        <w:tc>
          <w:tcPr>
            <w:tcW w:w="1559" w:type="dxa"/>
          </w:tcPr>
          <w:p w14:paraId="11945BC4" w14:textId="77777777" w:rsidR="002F4E86" w:rsidRDefault="002F4E86"/>
        </w:tc>
        <w:tc>
          <w:tcPr>
            <w:tcW w:w="3685" w:type="dxa"/>
          </w:tcPr>
          <w:p w14:paraId="64541506" w14:textId="1C01F157" w:rsidR="002F4E86" w:rsidRDefault="002F4E86">
            <w:r>
              <w:t xml:space="preserve">Henkilö, jolle resepti on määrätty tai jonka reseptiin toimitus on tehty. Katso tarkemmin luvusta </w:t>
            </w:r>
            <w:r>
              <w:fldChar w:fldCharType="begin"/>
            </w:r>
            <w:r>
              <w:instrText xml:space="preserve"> REF _Ref151790357 \r \h </w:instrText>
            </w:r>
            <w:r>
              <w:fldChar w:fldCharType="separate"/>
            </w:r>
            <w:r>
              <w:t>3.6</w:t>
            </w:r>
            <w:r>
              <w:fldChar w:fldCharType="end"/>
            </w:r>
            <w:r>
              <w:t>.</w:t>
            </w:r>
          </w:p>
        </w:tc>
      </w:tr>
      <w:tr w:rsidR="00833D7C" w:rsidRPr="00150310" w14:paraId="525009D6" w14:textId="77777777" w:rsidTr="00B01619">
        <w:tc>
          <w:tcPr>
            <w:tcW w:w="1838" w:type="dxa"/>
          </w:tcPr>
          <w:p w14:paraId="3EBBCF11" w14:textId="5A4D5FB5" w:rsidR="002F4E86" w:rsidRDefault="002F4E86">
            <w:proofErr w:type="spellStart"/>
            <w:r>
              <w:t>author</w:t>
            </w:r>
            <w:proofErr w:type="spellEnd"/>
          </w:p>
        </w:tc>
        <w:tc>
          <w:tcPr>
            <w:tcW w:w="1701" w:type="dxa"/>
          </w:tcPr>
          <w:p w14:paraId="6A14722D" w14:textId="77777777" w:rsidR="002F4E86" w:rsidRDefault="002F4E86">
            <w:r>
              <w:t>P</w:t>
            </w:r>
          </w:p>
        </w:tc>
        <w:tc>
          <w:tcPr>
            <w:tcW w:w="1559" w:type="dxa"/>
          </w:tcPr>
          <w:p w14:paraId="0599C7EE" w14:textId="55C4D2DE" w:rsidR="002F4E86" w:rsidRDefault="00087414">
            <w:r>
              <w:t>T</w:t>
            </w:r>
          </w:p>
        </w:tc>
        <w:tc>
          <w:tcPr>
            <w:tcW w:w="3685" w:type="dxa"/>
          </w:tcPr>
          <w:p w14:paraId="116D0D51" w14:textId="4D79B2C5" w:rsidR="002F4E86" w:rsidRPr="00150310" w:rsidRDefault="002F4E86" w:rsidP="0070068C">
            <w:r>
              <w:t>Ammattihenkilön tiedot</w:t>
            </w:r>
            <w:r w:rsidR="0070068C">
              <w:t xml:space="preserve">. </w:t>
            </w:r>
            <w:r>
              <w:t xml:space="preserve">Katso tarkempi määrittely luvusta </w:t>
            </w:r>
            <w:r>
              <w:fldChar w:fldCharType="begin"/>
            </w:r>
            <w:r>
              <w:instrText xml:space="preserve"> REF  AUTHOR \h \r </w:instrText>
            </w:r>
            <w:r>
              <w:fldChar w:fldCharType="separate"/>
            </w:r>
            <w:r>
              <w:t>3.7</w:t>
            </w:r>
            <w:r>
              <w:fldChar w:fldCharType="end"/>
            </w:r>
          </w:p>
        </w:tc>
      </w:tr>
      <w:tr w:rsidR="00833D7C" w14:paraId="1F84EC87" w14:textId="77777777" w:rsidTr="00B01619">
        <w:tc>
          <w:tcPr>
            <w:tcW w:w="1838" w:type="dxa"/>
          </w:tcPr>
          <w:p w14:paraId="221D95C1" w14:textId="655D9A7D" w:rsidR="002F4E86" w:rsidRDefault="002F4E86">
            <w:pPr>
              <w:rPr>
                <w:lang w:val="en-GB"/>
              </w:rPr>
            </w:pPr>
            <w:r>
              <w:rPr>
                <w:lang w:val="en-GB"/>
              </w:rPr>
              <w:t>custodian</w:t>
            </w:r>
          </w:p>
        </w:tc>
        <w:tc>
          <w:tcPr>
            <w:tcW w:w="1701" w:type="dxa"/>
          </w:tcPr>
          <w:p w14:paraId="205CD826" w14:textId="77777777" w:rsidR="002F4E86" w:rsidRDefault="002F4E86">
            <w:pPr>
              <w:rPr>
                <w:lang w:val="en-GB"/>
              </w:rPr>
            </w:pPr>
            <w:r>
              <w:rPr>
                <w:lang w:val="en-GB"/>
              </w:rPr>
              <w:t>P</w:t>
            </w:r>
          </w:p>
        </w:tc>
        <w:tc>
          <w:tcPr>
            <w:tcW w:w="1559" w:type="dxa"/>
          </w:tcPr>
          <w:p w14:paraId="5CC2CBCA" w14:textId="77777777" w:rsidR="002F4E86" w:rsidRDefault="002F4E86"/>
        </w:tc>
        <w:tc>
          <w:tcPr>
            <w:tcW w:w="3685" w:type="dxa"/>
          </w:tcPr>
          <w:p w14:paraId="3E4ACA71" w14:textId="27EA260F" w:rsidR="002F4E86" w:rsidRDefault="002F4E86">
            <w:r>
              <w:t xml:space="preserve">Rekisterinpitäjä. </w:t>
            </w:r>
          </w:p>
          <w:p w14:paraId="42589A76" w14:textId="77777777" w:rsidR="002F4E86" w:rsidRDefault="002F4E86" w:rsidP="00113C2A">
            <w:pPr>
              <w:rPr>
                <w:b/>
              </w:rPr>
            </w:pPr>
            <w:r>
              <w:t xml:space="preserve">Katso tarkempi määrittely luvusta </w:t>
            </w:r>
            <w:r>
              <w:fldChar w:fldCharType="begin"/>
            </w:r>
            <w:r>
              <w:instrText xml:space="preserve"> REF  CUSTODIAN \h \r </w:instrText>
            </w:r>
            <w:r>
              <w:fldChar w:fldCharType="separate"/>
            </w:r>
            <w:r>
              <w:t>3.8</w:t>
            </w:r>
            <w:r>
              <w:fldChar w:fldCharType="end"/>
            </w:r>
          </w:p>
        </w:tc>
      </w:tr>
      <w:tr w:rsidR="00833D7C" w14:paraId="6DC693FB" w14:textId="77777777" w:rsidTr="00B01619">
        <w:tc>
          <w:tcPr>
            <w:tcW w:w="1838" w:type="dxa"/>
          </w:tcPr>
          <w:p w14:paraId="5F28F6DA" w14:textId="52FC914A" w:rsidR="002F4E86" w:rsidRDefault="002F4E86">
            <w:proofErr w:type="spellStart"/>
            <w:r>
              <w:t>informationRecipient</w:t>
            </w:r>
            <w:proofErr w:type="spellEnd"/>
          </w:p>
        </w:tc>
        <w:tc>
          <w:tcPr>
            <w:tcW w:w="1701" w:type="dxa"/>
          </w:tcPr>
          <w:p w14:paraId="490A6CF5" w14:textId="41ADE8A1" w:rsidR="002F4E86" w:rsidRPr="00735769" w:rsidRDefault="002F4E86">
            <w:pPr>
              <w:rPr>
                <w:bCs/>
              </w:rPr>
            </w:pPr>
            <w:r w:rsidRPr="00735769">
              <w:rPr>
                <w:bCs/>
              </w:rPr>
              <w:t>EP, pakollinen jos kyseessä uusimispyyntö</w:t>
            </w:r>
          </w:p>
        </w:tc>
        <w:tc>
          <w:tcPr>
            <w:tcW w:w="1559" w:type="dxa"/>
          </w:tcPr>
          <w:p w14:paraId="442D27C4" w14:textId="77777777" w:rsidR="002F4E86" w:rsidRDefault="002F4E86"/>
        </w:tc>
        <w:tc>
          <w:tcPr>
            <w:tcW w:w="3685" w:type="dxa"/>
          </w:tcPr>
          <w:p w14:paraId="5CEE6FB6" w14:textId="4A4495A1" w:rsidR="002F4E86" w:rsidRDefault="002F4E86">
            <w:r>
              <w:t>Tässä: uusintapyynnön vastaanottaja.</w:t>
            </w:r>
          </w:p>
          <w:p w14:paraId="032DE446" w14:textId="47C24B3E" w:rsidR="002F4E86" w:rsidRDefault="002F4E86" w:rsidP="002932E3">
            <w:r>
              <w:t xml:space="preserve">Katso tarkempi määrittely luvusta </w:t>
            </w:r>
            <w:r>
              <w:fldChar w:fldCharType="begin"/>
            </w:r>
            <w:r>
              <w:instrText xml:space="preserve"> REF  INFORMATIONRECIPIENT \h \r </w:instrText>
            </w:r>
            <w:r w:rsidR="00735769">
              <w:instrText xml:space="preserve"> \* MERGEFORMAT </w:instrText>
            </w:r>
            <w:r>
              <w:fldChar w:fldCharType="separate"/>
            </w:r>
            <w:r w:rsidR="00B0681D">
              <w:t>3.14</w:t>
            </w:r>
            <w:r>
              <w:fldChar w:fldCharType="end"/>
            </w:r>
            <w:r>
              <w:t xml:space="preserve"> </w:t>
            </w:r>
          </w:p>
        </w:tc>
      </w:tr>
      <w:tr w:rsidR="00833D7C" w14:paraId="3D92E7DC" w14:textId="77777777" w:rsidTr="00B01619">
        <w:tc>
          <w:tcPr>
            <w:tcW w:w="1838" w:type="dxa"/>
          </w:tcPr>
          <w:p w14:paraId="4FF0144B" w14:textId="3E5EA298" w:rsidR="002F4E86" w:rsidRDefault="002F4E86">
            <w:proofErr w:type="spellStart"/>
            <w:r>
              <w:t>relatedDocument</w:t>
            </w:r>
            <w:proofErr w:type="spellEnd"/>
          </w:p>
        </w:tc>
        <w:tc>
          <w:tcPr>
            <w:tcW w:w="1701" w:type="dxa"/>
          </w:tcPr>
          <w:p w14:paraId="7348F02A" w14:textId="03CD72CD" w:rsidR="002F4E86" w:rsidRPr="00735769" w:rsidRDefault="002F4E86">
            <w:pPr>
              <w:rPr>
                <w:bCs/>
              </w:rPr>
            </w:pPr>
            <w:r w:rsidRPr="00735769">
              <w:rPr>
                <w:bCs/>
              </w:rPr>
              <w:t>EP, pakollinen jos kyseessä</w:t>
            </w:r>
          </w:p>
          <w:p w14:paraId="3B642296" w14:textId="77777777" w:rsidR="002F4E86" w:rsidRPr="00735769" w:rsidRDefault="002F4E86">
            <w:pPr>
              <w:rPr>
                <w:bCs/>
              </w:rPr>
            </w:pPr>
            <w:r w:rsidRPr="00735769">
              <w:rPr>
                <w:bCs/>
              </w:rPr>
              <w:t>muu kuin alkuperäinen</w:t>
            </w:r>
          </w:p>
          <w:p w14:paraId="4CAF08E6" w14:textId="77777777" w:rsidR="002F4E86" w:rsidRPr="00735769" w:rsidRDefault="002F4E86">
            <w:pPr>
              <w:rPr>
                <w:bCs/>
              </w:rPr>
            </w:pPr>
            <w:r w:rsidRPr="00735769">
              <w:rPr>
                <w:bCs/>
              </w:rPr>
              <w:t xml:space="preserve">lääkemääräys, </w:t>
            </w:r>
          </w:p>
          <w:p w14:paraId="6FCE43A3" w14:textId="77777777" w:rsidR="002F4E86" w:rsidRPr="00735769" w:rsidRDefault="002F4E86">
            <w:pPr>
              <w:rPr>
                <w:bCs/>
              </w:rPr>
            </w:pPr>
            <w:r w:rsidRPr="00735769">
              <w:rPr>
                <w:bCs/>
              </w:rPr>
              <w:t>joka ei perustu</w:t>
            </w:r>
          </w:p>
          <w:p w14:paraId="0B0CCC79" w14:textId="7BB9DDD0" w:rsidR="002F4E86" w:rsidRPr="00735769" w:rsidRDefault="002F4E86">
            <w:pPr>
              <w:rPr>
                <w:bCs/>
              </w:rPr>
            </w:pPr>
            <w:r w:rsidRPr="00735769">
              <w:rPr>
                <w:bCs/>
              </w:rPr>
              <w:t xml:space="preserve">uusimispyyntöön </w:t>
            </w:r>
          </w:p>
        </w:tc>
        <w:tc>
          <w:tcPr>
            <w:tcW w:w="1559" w:type="dxa"/>
          </w:tcPr>
          <w:p w14:paraId="2FF21188" w14:textId="34796297" w:rsidR="002F4E86" w:rsidRDefault="00033F5B">
            <w:r>
              <w:t>T</w:t>
            </w:r>
          </w:p>
        </w:tc>
        <w:tc>
          <w:tcPr>
            <w:tcW w:w="3685" w:type="dxa"/>
          </w:tcPr>
          <w:p w14:paraId="536CDEBE" w14:textId="247F6F5F" w:rsidR="002F4E86" w:rsidRDefault="002F4E86">
            <w:r>
              <w:t>Kun lääkemääräys tai toimitus korjataan, viitataan tällä elementillä korjattuun dokumenttiin. Katso tarkempi määrittely luv</w:t>
            </w:r>
            <w:r w:rsidR="002F4CB2">
              <w:t>i</w:t>
            </w:r>
            <w:r>
              <w:t xml:space="preserve">sta </w:t>
            </w:r>
            <w:r>
              <w:fldChar w:fldCharType="begin"/>
            </w:r>
            <w:r>
              <w:instrText xml:space="preserve"> REF _Ref151790446 \r \h </w:instrText>
            </w:r>
            <w:r w:rsidR="00735769">
              <w:instrText xml:space="preserve"> \* MERGEFORMAT </w:instrText>
            </w:r>
            <w:r>
              <w:fldChar w:fldCharType="separate"/>
            </w:r>
            <w:r>
              <w:t>3.9</w:t>
            </w:r>
            <w:r>
              <w:fldChar w:fldCharType="end"/>
            </w:r>
            <w:r w:rsidR="002F4CB2">
              <w:t xml:space="preserve"> ja 5</w:t>
            </w:r>
            <w:r>
              <w:t>.</w:t>
            </w:r>
          </w:p>
        </w:tc>
      </w:tr>
      <w:tr w:rsidR="00833D7C" w14:paraId="02D61542" w14:textId="77777777" w:rsidTr="00B01619">
        <w:tc>
          <w:tcPr>
            <w:tcW w:w="1838" w:type="dxa"/>
          </w:tcPr>
          <w:p w14:paraId="7D1B80ED" w14:textId="77777777" w:rsidR="002F4E86" w:rsidRDefault="002F4E86">
            <w:proofErr w:type="spellStart"/>
            <w:r w:rsidRPr="00D87938">
              <w:t>authorization</w:t>
            </w:r>
            <w:proofErr w:type="spellEnd"/>
          </w:p>
        </w:tc>
        <w:tc>
          <w:tcPr>
            <w:tcW w:w="1701" w:type="dxa"/>
          </w:tcPr>
          <w:p w14:paraId="360AB0AA" w14:textId="62295F97" w:rsidR="002F4E86" w:rsidRDefault="002F4E86" w:rsidP="00A42244">
            <w:r>
              <w:t>EP,</w:t>
            </w:r>
            <w:r w:rsidR="008B1FB2">
              <w:t xml:space="preserve"> pakollinen</w:t>
            </w:r>
            <w:r>
              <w:t xml:space="preserve"> jos kyseessä on alaikäisen lääkemääräys</w:t>
            </w:r>
          </w:p>
        </w:tc>
        <w:tc>
          <w:tcPr>
            <w:tcW w:w="1559" w:type="dxa"/>
          </w:tcPr>
          <w:p w14:paraId="145F92F2" w14:textId="77777777" w:rsidR="002F4E86" w:rsidRDefault="002F4E86"/>
        </w:tc>
        <w:tc>
          <w:tcPr>
            <w:tcW w:w="3685" w:type="dxa"/>
          </w:tcPr>
          <w:p w14:paraId="41B4D281" w14:textId="2AAEF0FB" w:rsidR="002F4E86" w:rsidRPr="00D87938" w:rsidRDefault="002F4E86">
            <w:r>
              <w:t xml:space="preserve">Katso tarkempi määrittely luvusta </w:t>
            </w:r>
            <w:hyperlink w:anchor="AUTHORIZATION" w:history="1">
              <w:r w:rsidRPr="00971649">
                <w:rPr>
                  <w:rStyle w:val="Hyperlinkki"/>
                  <w:color w:val="auto"/>
                </w:rPr>
                <w:t>3.10</w:t>
              </w:r>
            </w:hyperlink>
          </w:p>
        </w:tc>
      </w:tr>
      <w:tr w:rsidR="00833D7C" w14:paraId="4AEF96E3" w14:textId="77777777" w:rsidTr="00B01619">
        <w:tc>
          <w:tcPr>
            <w:tcW w:w="1838" w:type="dxa"/>
          </w:tcPr>
          <w:p w14:paraId="7D312E5C" w14:textId="7277DB05" w:rsidR="002F4E86" w:rsidRDefault="002F4E86">
            <w:proofErr w:type="spellStart"/>
            <w:r>
              <w:t>componentOf</w:t>
            </w:r>
            <w:proofErr w:type="spellEnd"/>
          </w:p>
        </w:tc>
        <w:tc>
          <w:tcPr>
            <w:tcW w:w="1701" w:type="dxa"/>
          </w:tcPr>
          <w:p w14:paraId="6924C68B" w14:textId="77777777" w:rsidR="002F4E86" w:rsidRDefault="002F4E86">
            <w:r>
              <w:t>P</w:t>
            </w:r>
          </w:p>
        </w:tc>
        <w:tc>
          <w:tcPr>
            <w:tcW w:w="1559" w:type="dxa"/>
          </w:tcPr>
          <w:p w14:paraId="41FD9DB5" w14:textId="77777777" w:rsidR="002F4E86" w:rsidRPr="00DC5423" w:rsidRDefault="002F4E86">
            <w:pPr>
              <w:rPr>
                <w:b/>
              </w:rPr>
            </w:pPr>
          </w:p>
        </w:tc>
        <w:tc>
          <w:tcPr>
            <w:tcW w:w="3685" w:type="dxa"/>
          </w:tcPr>
          <w:p w14:paraId="40310641" w14:textId="058D0683" w:rsidR="002F4E86" w:rsidRPr="00967BB9" w:rsidRDefault="002F4E86">
            <w:pPr>
              <w:rPr>
                <w:bCs/>
                <w:i/>
              </w:rPr>
            </w:pPr>
            <w:r w:rsidRPr="00967BB9">
              <w:rPr>
                <w:bCs/>
              </w:rPr>
              <w:t>Lääkemääräyksen määräyspäivä ja -paikka tai toimituksen toimituspäivä ja toimituksen tehnyt apteekki</w:t>
            </w:r>
            <w:r w:rsidR="00967BB9" w:rsidRPr="00967BB9">
              <w:rPr>
                <w:bCs/>
              </w:rPr>
              <w:t xml:space="preserve"> sekä</w:t>
            </w:r>
            <w:r w:rsidRPr="00967BB9">
              <w:rPr>
                <w:bCs/>
              </w:rPr>
              <w:t xml:space="preserve"> </w:t>
            </w:r>
          </w:p>
          <w:p w14:paraId="515336F8" w14:textId="0C310491" w:rsidR="002F4E86" w:rsidRPr="00BE5328" w:rsidRDefault="00967BB9" w:rsidP="00967BB9">
            <w:r w:rsidRPr="00967BB9">
              <w:rPr>
                <w:bCs/>
              </w:rPr>
              <w:t>p</w:t>
            </w:r>
            <w:r w:rsidR="002F4E86" w:rsidRPr="00967BB9">
              <w:rPr>
                <w:bCs/>
              </w:rPr>
              <w:t>alvelutapahtuman yksilöintitunnus</w:t>
            </w:r>
            <w:r>
              <w:rPr>
                <w:bCs/>
              </w:rPr>
              <w:t>.</w:t>
            </w:r>
            <w:r w:rsidR="002F4E86" w:rsidRPr="00967BB9">
              <w:rPr>
                <w:bCs/>
              </w:rPr>
              <w:t xml:space="preserve"> K</w:t>
            </w:r>
            <w:r w:rsidR="002F4E86">
              <w:t xml:space="preserve">atso tarkempi määrittely luvusta </w:t>
            </w:r>
            <w:r w:rsidR="002F4E86">
              <w:fldChar w:fldCharType="begin"/>
            </w:r>
            <w:r w:rsidR="002F4E86">
              <w:instrText xml:space="preserve"> REF _Ref152387289 \r \h </w:instrText>
            </w:r>
            <w:r w:rsidR="002F4E86">
              <w:fldChar w:fldCharType="separate"/>
            </w:r>
            <w:r w:rsidR="002F4E86">
              <w:t>3.11</w:t>
            </w:r>
            <w:r w:rsidR="002F4E86">
              <w:fldChar w:fldCharType="end"/>
            </w:r>
            <w:r w:rsidR="002F4E86">
              <w:t>.</w:t>
            </w:r>
          </w:p>
        </w:tc>
      </w:tr>
      <w:tr w:rsidR="00833D7C" w14:paraId="1CCA1B52" w14:textId="77777777" w:rsidTr="00B01619">
        <w:tc>
          <w:tcPr>
            <w:tcW w:w="1838" w:type="dxa"/>
          </w:tcPr>
          <w:p w14:paraId="6F3F6596" w14:textId="7B1A3564" w:rsidR="002F4E86" w:rsidRDefault="002F4E86">
            <w:r>
              <w:lastRenderedPageBreak/>
              <w:t>hl7fi:declaredTime</w:t>
            </w:r>
          </w:p>
        </w:tc>
        <w:tc>
          <w:tcPr>
            <w:tcW w:w="1701" w:type="dxa"/>
          </w:tcPr>
          <w:p w14:paraId="12CCD098" w14:textId="77777777" w:rsidR="002F4E86" w:rsidRDefault="002F4E86"/>
        </w:tc>
        <w:tc>
          <w:tcPr>
            <w:tcW w:w="1559" w:type="dxa"/>
          </w:tcPr>
          <w:p w14:paraId="40419D95" w14:textId="77777777" w:rsidR="002F4E86" w:rsidRDefault="002F4E86"/>
        </w:tc>
        <w:tc>
          <w:tcPr>
            <w:tcW w:w="3685" w:type="dxa"/>
          </w:tcPr>
          <w:p w14:paraId="523CC3EB" w14:textId="5D311D65" w:rsidR="002F4E86" w:rsidRDefault="002F4E86">
            <w:r>
              <w:t>Asiakirjan arkistointiaika eli milloin toimitettu reseptikeskukseen.</w:t>
            </w:r>
          </w:p>
        </w:tc>
      </w:tr>
      <w:tr w:rsidR="00833D7C" w14:paraId="4D63DCA8" w14:textId="77777777" w:rsidTr="00B01619">
        <w:tc>
          <w:tcPr>
            <w:tcW w:w="1838" w:type="dxa"/>
          </w:tcPr>
          <w:p w14:paraId="3B835BDD" w14:textId="377F30CB" w:rsidR="002F4E86" w:rsidRDefault="002F4E86">
            <w:r>
              <w:t>hl7fi:softwareSupport</w:t>
            </w:r>
          </w:p>
        </w:tc>
        <w:tc>
          <w:tcPr>
            <w:tcW w:w="1701" w:type="dxa"/>
          </w:tcPr>
          <w:p w14:paraId="6713AB9F" w14:textId="77777777" w:rsidR="002F4E86" w:rsidRDefault="002F4E86">
            <w:r>
              <w:t>P</w:t>
            </w:r>
          </w:p>
        </w:tc>
        <w:tc>
          <w:tcPr>
            <w:tcW w:w="1559" w:type="dxa"/>
          </w:tcPr>
          <w:p w14:paraId="773A182C" w14:textId="77777777" w:rsidR="002F4E86" w:rsidRDefault="002F4E86"/>
        </w:tc>
        <w:tc>
          <w:tcPr>
            <w:tcW w:w="3685" w:type="dxa"/>
          </w:tcPr>
          <w:p w14:paraId="63813D4C" w14:textId="38AE2FC5" w:rsidR="002F4E86" w:rsidRPr="00041EDF" w:rsidRDefault="002F4E86">
            <w:pPr>
              <w:rPr>
                <w:rStyle w:val="XML10ptBlue"/>
              </w:rPr>
            </w:pPr>
            <w:r>
              <w:t xml:space="preserve">Tuottanut sovellus ja sen versio. </w:t>
            </w:r>
            <w:r w:rsidR="00082675">
              <w:t xml:space="preserve">Esimerkiksi </w:t>
            </w:r>
            <w:r w:rsidRPr="00041EDF">
              <w:rPr>
                <w:rStyle w:val="XML10ptBlue"/>
                <w:highlight w:val="white"/>
              </w:rPr>
              <w:t>&lt;</w:t>
            </w:r>
            <w:r w:rsidRPr="00041EDF">
              <w:rPr>
                <w:rStyle w:val="XML10ptDarkRed"/>
                <w:highlight w:val="white"/>
              </w:rPr>
              <w:t>hl7</w:t>
            </w:r>
            <w:proofErr w:type="gramStart"/>
            <w:r w:rsidRPr="00041EDF">
              <w:rPr>
                <w:rStyle w:val="XML10ptDarkRed"/>
                <w:highlight w:val="white"/>
              </w:rPr>
              <w:t>fi:softwareSupport</w:t>
            </w:r>
            <w:proofErr w:type="gramEnd"/>
            <w:r w:rsidRPr="00041EDF">
              <w:rPr>
                <w:rStyle w:val="XML10ptDarkRed"/>
                <w:highlight w:val="white"/>
              </w:rPr>
              <w:t xml:space="preserve"> </w:t>
            </w:r>
            <w:proofErr w:type="spellStart"/>
            <w:r w:rsidRPr="00041EDF">
              <w:rPr>
                <w:rFonts w:ascii="Courier New" w:hAnsi="Courier New" w:cs="Courier New"/>
                <w:color w:val="FF0000"/>
                <w:sz w:val="18"/>
              </w:rPr>
              <w:t>moderator</w:t>
            </w:r>
            <w:proofErr w:type="spellEnd"/>
            <w:r w:rsidRPr="00041EDF">
              <w:rPr>
                <w:rFonts w:ascii="Courier New" w:hAnsi="Courier New" w:cs="Courier New"/>
                <w:color w:val="0000FF"/>
                <w:sz w:val="18"/>
              </w:rPr>
              <w:t>="</w:t>
            </w:r>
            <w:r w:rsidRPr="00041EDF">
              <w:rPr>
                <w:rFonts w:ascii="Courier New" w:hAnsi="Courier New" w:cs="Courier New"/>
                <w:color w:val="000000"/>
                <w:sz w:val="18"/>
              </w:rPr>
              <w:t>Yritys Oy</w:t>
            </w:r>
            <w:r w:rsidRPr="00041EDF">
              <w:rPr>
                <w:rFonts w:ascii="Courier New" w:hAnsi="Courier New" w:cs="Courier New"/>
                <w:color w:val="0000FF"/>
                <w:sz w:val="18"/>
              </w:rPr>
              <w:t>"</w:t>
            </w:r>
            <w:r w:rsidRPr="00041EDF">
              <w:rPr>
                <w:rFonts w:ascii="Courier New" w:hAnsi="Courier New" w:cs="Courier New"/>
                <w:color w:val="008080"/>
                <w:sz w:val="18"/>
              </w:rPr>
              <w:t xml:space="preserve"> </w:t>
            </w:r>
            <w:proofErr w:type="spellStart"/>
            <w:r w:rsidRPr="00041EDF">
              <w:rPr>
                <w:rFonts w:ascii="Courier New" w:hAnsi="Courier New" w:cs="Courier New"/>
                <w:color w:val="FF0000"/>
                <w:sz w:val="18"/>
              </w:rPr>
              <w:t>product</w:t>
            </w:r>
            <w:proofErr w:type="spellEnd"/>
            <w:r w:rsidRPr="00041EDF">
              <w:rPr>
                <w:rFonts w:ascii="Courier New" w:hAnsi="Courier New" w:cs="Courier New"/>
                <w:color w:val="0000FF"/>
                <w:sz w:val="18"/>
              </w:rPr>
              <w:t>="</w:t>
            </w:r>
            <w:r w:rsidR="00454403">
              <w:rPr>
                <w:rFonts w:ascii="Courier New" w:hAnsi="Courier New" w:cs="Courier New"/>
                <w:color w:val="000000"/>
                <w:sz w:val="18"/>
              </w:rPr>
              <w:t>Järjestelmä X</w:t>
            </w:r>
            <w:r w:rsidRPr="00041EDF">
              <w:rPr>
                <w:rFonts w:ascii="Courier New" w:hAnsi="Courier New" w:cs="Courier New"/>
                <w:color w:val="0000FF"/>
                <w:sz w:val="18"/>
              </w:rPr>
              <w:t>"</w:t>
            </w:r>
            <w:r w:rsidRPr="00041EDF">
              <w:rPr>
                <w:rFonts w:ascii="Courier New" w:hAnsi="Courier New" w:cs="Courier New"/>
                <w:color w:val="008080"/>
                <w:sz w:val="18"/>
              </w:rPr>
              <w:t xml:space="preserve"> </w:t>
            </w:r>
            <w:r w:rsidRPr="00041EDF">
              <w:rPr>
                <w:rFonts w:ascii="Courier New" w:hAnsi="Courier New" w:cs="Courier New"/>
                <w:color w:val="FF0000"/>
                <w:sz w:val="18"/>
              </w:rPr>
              <w:t>version</w:t>
            </w:r>
            <w:r w:rsidRPr="00041EDF">
              <w:rPr>
                <w:rFonts w:ascii="Courier New" w:hAnsi="Courier New" w:cs="Courier New"/>
                <w:color w:val="0000FF"/>
                <w:sz w:val="18"/>
              </w:rPr>
              <w:t>="3.4"</w:t>
            </w:r>
            <w:r w:rsidRPr="00041EDF">
              <w:rPr>
                <w:rStyle w:val="XML10ptBlue"/>
                <w:highlight w:val="white"/>
              </w:rPr>
              <w:t>&gt;</w:t>
            </w:r>
            <w:r w:rsidRPr="00041EDF">
              <w:rPr>
                <w:rStyle w:val="XML10ptBlack"/>
                <w:highlight w:val="white"/>
              </w:rPr>
              <w:t xml:space="preserve">Yritys Oy </w:t>
            </w:r>
            <w:r w:rsidR="00454403">
              <w:rPr>
                <w:rStyle w:val="XML10ptBlack"/>
                <w:highlight w:val="white"/>
              </w:rPr>
              <w:t>Järjestelmä X</w:t>
            </w:r>
            <w:r w:rsidRPr="00041EDF">
              <w:rPr>
                <w:rStyle w:val="XML10ptBlack"/>
                <w:highlight w:val="white"/>
              </w:rPr>
              <w:t xml:space="preserve"> v. 3.4 2006-06-13</w:t>
            </w:r>
            <w:r w:rsidRPr="00041EDF">
              <w:rPr>
                <w:rStyle w:val="XML10ptBlue"/>
                <w:highlight w:val="white"/>
              </w:rPr>
              <w:t>&lt;/</w:t>
            </w:r>
            <w:r w:rsidRPr="00041EDF">
              <w:rPr>
                <w:rStyle w:val="XML10ptDarkRed"/>
                <w:highlight w:val="white"/>
              </w:rPr>
              <w:t>hl7fi:softwareSupport</w:t>
            </w:r>
            <w:r w:rsidRPr="00041EDF">
              <w:rPr>
                <w:rStyle w:val="XML10ptBlue"/>
                <w:highlight w:val="white"/>
              </w:rPr>
              <w:t>&gt;</w:t>
            </w:r>
            <w:r w:rsidRPr="00041EDF">
              <w:rPr>
                <w:rStyle w:val="XML10ptBlue"/>
              </w:rPr>
              <w:t>.</w:t>
            </w:r>
          </w:p>
          <w:p w14:paraId="49E1CAF0" w14:textId="77777777" w:rsidR="002F4E86" w:rsidRDefault="002F4E86">
            <w:r>
              <w:t>Tietoa käytetään virhetilanteiden selvittelyn apuna.</w:t>
            </w:r>
          </w:p>
        </w:tc>
      </w:tr>
      <w:tr w:rsidR="00833D7C" w14:paraId="531A599A" w14:textId="77777777" w:rsidTr="00B01619">
        <w:tc>
          <w:tcPr>
            <w:tcW w:w="1838" w:type="dxa"/>
          </w:tcPr>
          <w:p w14:paraId="4904C6EF" w14:textId="77777777" w:rsidR="002F4E86" w:rsidRDefault="002F4E86">
            <w:r>
              <w:t>hl7</w:t>
            </w:r>
            <w:proofErr w:type="gramStart"/>
            <w:r>
              <w:t>fi:hasPart</w:t>
            </w:r>
            <w:proofErr w:type="gramEnd"/>
          </w:p>
          <w:p w14:paraId="4B1FB2D5" w14:textId="77777777" w:rsidR="002F4E86" w:rsidRDefault="002F4E86">
            <w:r>
              <w:t>(ei käytössä)</w:t>
            </w:r>
          </w:p>
        </w:tc>
        <w:tc>
          <w:tcPr>
            <w:tcW w:w="1701" w:type="dxa"/>
          </w:tcPr>
          <w:p w14:paraId="52DA359F" w14:textId="78E17540" w:rsidR="002F4E86" w:rsidRDefault="00974B8F">
            <w:r>
              <w:t>EI KÄYTÖSSÄ</w:t>
            </w:r>
          </w:p>
        </w:tc>
        <w:tc>
          <w:tcPr>
            <w:tcW w:w="1559" w:type="dxa"/>
          </w:tcPr>
          <w:p w14:paraId="7EF50DF2" w14:textId="77777777" w:rsidR="002F4E86" w:rsidRDefault="002F4E86"/>
        </w:tc>
        <w:tc>
          <w:tcPr>
            <w:tcW w:w="3685" w:type="dxa"/>
          </w:tcPr>
          <w:p w14:paraId="1B49A811" w14:textId="022FCDC1" w:rsidR="002F4E86" w:rsidRDefault="002F4E86">
            <w:r>
              <w:t xml:space="preserve">Siirretty </w:t>
            </w:r>
            <w:proofErr w:type="spellStart"/>
            <w:r>
              <w:t>componentOf</w:t>
            </w:r>
            <w:proofErr w:type="spellEnd"/>
            <w:r>
              <w:t xml:space="preserve">-elementtiin, Katso tarkempi määrittely luvusta </w:t>
            </w:r>
            <w:r>
              <w:fldChar w:fldCharType="begin"/>
            </w:r>
            <w:r>
              <w:instrText xml:space="preserve"> REF _Ref152387289 \r \h </w:instrText>
            </w:r>
            <w:r>
              <w:fldChar w:fldCharType="separate"/>
            </w:r>
            <w:r>
              <w:t>3.11</w:t>
            </w:r>
            <w:r>
              <w:fldChar w:fldCharType="end"/>
            </w:r>
            <w:r>
              <w:t>.</w:t>
            </w:r>
          </w:p>
          <w:p w14:paraId="75619A1F" w14:textId="4F88E72C" w:rsidR="002F4E86" w:rsidRDefault="002F4E86">
            <w:r>
              <w:t>(Palvelutapahtuman tunnus)</w:t>
            </w:r>
          </w:p>
        </w:tc>
      </w:tr>
      <w:tr w:rsidR="00833D7C" w14:paraId="3B8DEACB" w14:textId="77777777" w:rsidTr="00B01619">
        <w:tc>
          <w:tcPr>
            <w:tcW w:w="1838" w:type="dxa"/>
          </w:tcPr>
          <w:p w14:paraId="2C818A51" w14:textId="77777777" w:rsidR="002F4E86" w:rsidRDefault="002F4E86">
            <w:r>
              <w:t>hl7fi:signatureCollection</w:t>
            </w:r>
          </w:p>
        </w:tc>
        <w:tc>
          <w:tcPr>
            <w:tcW w:w="1701" w:type="dxa"/>
          </w:tcPr>
          <w:p w14:paraId="1FFE68FE" w14:textId="021E49BE" w:rsidR="002F4E86" w:rsidRDefault="002F4E86">
            <w:r>
              <w:t xml:space="preserve">EP, </w:t>
            </w:r>
            <w:r w:rsidR="005B1F1D">
              <w:t xml:space="preserve">pakollinen </w:t>
            </w:r>
            <w:r>
              <w:t>jos</w:t>
            </w:r>
          </w:p>
          <w:p w14:paraId="5D0C0B69" w14:textId="77777777" w:rsidR="002F4E86" w:rsidRDefault="002F4E86">
            <w:r>
              <w:t xml:space="preserve">lääkemääräys, </w:t>
            </w:r>
          </w:p>
          <w:p w14:paraId="40C7741B" w14:textId="77777777" w:rsidR="002F4E86" w:rsidRDefault="002F4E86">
            <w:r>
              <w:t>sen korjaus</w:t>
            </w:r>
          </w:p>
          <w:p w14:paraId="3E00FC17" w14:textId="77777777" w:rsidR="002F4E86" w:rsidRDefault="002F4E86">
            <w:r>
              <w:t>tai mitätöinti,</w:t>
            </w:r>
          </w:p>
          <w:p w14:paraId="5DB7BF69" w14:textId="77777777" w:rsidR="002F4E86" w:rsidRDefault="002F4E86">
            <w:r>
              <w:t>toimitus,</w:t>
            </w:r>
          </w:p>
          <w:p w14:paraId="044EABBD" w14:textId="77777777" w:rsidR="002F4E86" w:rsidRDefault="002F4E86">
            <w:r>
              <w:t>toimituksen korjaus,</w:t>
            </w:r>
          </w:p>
          <w:p w14:paraId="5A440B8D" w14:textId="257FB224" w:rsidR="002F4E86" w:rsidRDefault="002F4E86">
            <w:r>
              <w:t>toimituksen mitätöinti</w:t>
            </w:r>
          </w:p>
          <w:p w14:paraId="64024C33" w14:textId="77777777" w:rsidR="002F4E86" w:rsidRDefault="002F4E86"/>
        </w:tc>
        <w:tc>
          <w:tcPr>
            <w:tcW w:w="1559" w:type="dxa"/>
          </w:tcPr>
          <w:p w14:paraId="693212E6" w14:textId="77777777" w:rsidR="002F4E86" w:rsidRDefault="002F4E86"/>
        </w:tc>
        <w:tc>
          <w:tcPr>
            <w:tcW w:w="3685" w:type="dxa"/>
          </w:tcPr>
          <w:p w14:paraId="73A26CD9" w14:textId="53C289EC" w:rsidR="002F4E86" w:rsidRDefault="002F4E86">
            <w:r>
              <w:t>Sähköiset allekirjoitukset</w:t>
            </w:r>
          </w:p>
        </w:tc>
      </w:tr>
      <w:tr w:rsidR="00833D7C" w14:paraId="5B625CA6" w14:textId="77777777" w:rsidTr="00B01619">
        <w:tc>
          <w:tcPr>
            <w:tcW w:w="1838" w:type="dxa"/>
          </w:tcPr>
          <w:p w14:paraId="5DD01A05" w14:textId="2EE1D31D" w:rsidR="002F4E86" w:rsidRDefault="002F4E86">
            <w:r>
              <w:t>hl7fi:sender</w:t>
            </w:r>
          </w:p>
        </w:tc>
        <w:tc>
          <w:tcPr>
            <w:tcW w:w="1701" w:type="dxa"/>
          </w:tcPr>
          <w:p w14:paraId="572DFEDD" w14:textId="77777777" w:rsidR="002F4E86" w:rsidRDefault="002F4E86"/>
        </w:tc>
        <w:tc>
          <w:tcPr>
            <w:tcW w:w="1559" w:type="dxa"/>
          </w:tcPr>
          <w:p w14:paraId="79DD5BAB" w14:textId="77777777" w:rsidR="002F4E86" w:rsidRDefault="002F4E86"/>
        </w:tc>
        <w:tc>
          <w:tcPr>
            <w:tcW w:w="3685" w:type="dxa"/>
          </w:tcPr>
          <w:p w14:paraId="232BA9C9" w14:textId="59785EE5" w:rsidR="002F4E86" w:rsidRDefault="002F4E86">
            <w:r>
              <w:t xml:space="preserve">Lähettäjän osapuolitunniste. Katso lisää luvusta </w:t>
            </w:r>
            <w:r>
              <w:fldChar w:fldCharType="begin"/>
            </w:r>
            <w:r>
              <w:instrText xml:space="preserve"> REF _Ref151790548 \r \h </w:instrText>
            </w:r>
            <w:r>
              <w:fldChar w:fldCharType="separate"/>
            </w:r>
            <w:r>
              <w:t>3.13</w:t>
            </w:r>
            <w:r>
              <w:fldChar w:fldCharType="end"/>
            </w:r>
            <w:r>
              <w:t>.</w:t>
            </w:r>
          </w:p>
        </w:tc>
      </w:tr>
      <w:tr w:rsidR="00833D7C" w14:paraId="552603E5" w14:textId="77777777" w:rsidTr="00B01619">
        <w:tc>
          <w:tcPr>
            <w:tcW w:w="1838" w:type="dxa"/>
          </w:tcPr>
          <w:p w14:paraId="02279435" w14:textId="286CD6AE" w:rsidR="002F4E86" w:rsidRDefault="002F4E86">
            <w:r>
              <w:t>hl7fi:password</w:t>
            </w:r>
          </w:p>
        </w:tc>
        <w:tc>
          <w:tcPr>
            <w:tcW w:w="1701" w:type="dxa"/>
          </w:tcPr>
          <w:p w14:paraId="4C4D46E9" w14:textId="436F7E63" w:rsidR="002F4E86" w:rsidRDefault="00974B8F">
            <w:r>
              <w:t>EI KÄYTÖSSÄ</w:t>
            </w:r>
          </w:p>
        </w:tc>
        <w:tc>
          <w:tcPr>
            <w:tcW w:w="1559" w:type="dxa"/>
          </w:tcPr>
          <w:p w14:paraId="3BD524A1" w14:textId="77777777" w:rsidR="002F4E86" w:rsidRDefault="002F4E86"/>
        </w:tc>
        <w:tc>
          <w:tcPr>
            <w:tcW w:w="3685" w:type="dxa"/>
          </w:tcPr>
          <w:p w14:paraId="504CBDAC" w14:textId="43E379C9" w:rsidR="00B0681D" w:rsidRDefault="002F4E86" w:rsidP="00B0681D">
            <w:r>
              <w:t xml:space="preserve">Lääkemääräyksen </w:t>
            </w:r>
            <w:r w:rsidR="00B0681D">
              <w:t xml:space="preserve">suojauksen </w:t>
            </w:r>
            <w:r>
              <w:t>salasana</w:t>
            </w:r>
            <w:r w:rsidR="00B0681D">
              <w:t>, ei käytössä</w:t>
            </w:r>
          </w:p>
          <w:p w14:paraId="0DD5BFE2" w14:textId="6BA61BF2" w:rsidR="002F4E86" w:rsidRDefault="002F4E86"/>
        </w:tc>
      </w:tr>
    </w:tbl>
    <w:p w14:paraId="2C4051A3" w14:textId="77777777" w:rsidR="00522FC1" w:rsidRDefault="00522FC1"/>
    <w:p w14:paraId="6DAF0A1F" w14:textId="77777777" w:rsidR="00522FC1" w:rsidRDefault="00522FC1">
      <w:r>
        <w:br w:type="page"/>
      </w:r>
    </w:p>
    <w:p w14:paraId="706113AD" w14:textId="77777777" w:rsidR="00522FC1" w:rsidRDefault="00522FC1">
      <w:pPr>
        <w:pStyle w:val="Otsikko1"/>
      </w:pPr>
      <w:bookmarkStart w:id="15" w:name="_Toc155024579"/>
      <w:bookmarkStart w:id="16" w:name="_Toc36296550"/>
      <w:r>
        <w:lastRenderedPageBreak/>
        <w:t>Elementtikohtaiset määrittelyt</w:t>
      </w:r>
      <w:bookmarkEnd w:id="15"/>
      <w:bookmarkEnd w:id="16"/>
    </w:p>
    <w:p w14:paraId="6B5623F0" w14:textId="77777777" w:rsidR="00C404A1" w:rsidRPr="00C404A1" w:rsidRDefault="00C404A1" w:rsidP="00C404A1"/>
    <w:p w14:paraId="028C37A3" w14:textId="70A7D824" w:rsidR="00522FC1" w:rsidRDefault="00522FC1">
      <w:r>
        <w:t>Tässä luvussa kuvataan elementtikohtaiset määrittelyt.</w:t>
      </w:r>
    </w:p>
    <w:p w14:paraId="37C5944D" w14:textId="77777777" w:rsidR="00C404A1" w:rsidRDefault="00C404A1"/>
    <w:p w14:paraId="545076F6" w14:textId="77777777" w:rsidR="00522FC1" w:rsidRDefault="00522FC1">
      <w:pPr>
        <w:pStyle w:val="Otsikko2"/>
      </w:pPr>
      <w:bookmarkStart w:id="17" w:name="_Ref151790216"/>
      <w:bookmarkStart w:id="18" w:name="_Toc155024580"/>
      <w:bookmarkStart w:id="19" w:name="_Toc36296551"/>
      <w:r>
        <w:t>id – asiakirjan tunniste</w:t>
      </w:r>
      <w:bookmarkEnd w:id="17"/>
      <w:bookmarkEnd w:id="18"/>
      <w:bookmarkEnd w:id="19"/>
    </w:p>
    <w:p w14:paraId="692DCB99" w14:textId="77777777" w:rsidR="00C404A1" w:rsidRPr="00C404A1" w:rsidRDefault="00C404A1" w:rsidP="00C404A1"/>
    <w:p w14:paraId="25EC78B3" w14:textId="77777777" w:rsidR="00522FC1" w:rsidRDefault="00522FC1">
      <w:r>
        <w:t xml:space="preserve">Asiakirjan yksikäsitteinen tunniste eli OID sijoitetaan id-elementtiin. Kaikilla asiakirjoilla ja asiakirjojen versioilla on oma yksikäsitteinen tunnisteensa. </w:t>
      </w:r>
    </w:p>
    <w:p w14:paraId="37F272DE" w14:textId="77777777" w:rsidR="00522FC1" w:rsidRDefault="00522FC1"/>
    <w:p w14:paraId="0A6817CF" w14:textId="77777777" w:rsidR="00522FC1" w:rsidRDefault="00E759E1">
      <w:r>
        <w:t>Asiakirjan</w:t>
      </w:r>
      <w:r w:rsidR="00522FC1">
        <w:t xml:space="preserve"> tunniste muodostetaan jollakin seuraavista tavoista:</w:t>
      </w:r>
    </w:p>
    <w:p w14:paraId="37B6626C" w14:textId="77777777" w:rsidR="00522FC1" w:rsidRDefault="00522FC1"/>
    <w:p w14:paraId="2A414B4E" w14:textId="77777777" w:rsidR="00522FC1" w:rsidRDefault="00522FC1">
      <w:r>
        <w:t xml:space="preserve">Silloin kun lääkemääräys tehdään käyttäen julkisen tai yksityisen organisaation sovellusta tai järjestelmää, OID muodostetaan seuraavasti: </w:t>
      </w:r>
    </w:p>
    <w:p w14:paraId="1AC10899" w14:textId="77777777" w:rsidR="00522FC1" w:rsidRDefault="00522FC1">
      <w:pPr>
        <w:pStyle w:val="LuetteloIndent"/>
      </w:pPr>
      <w:r>
        <w:t>1.2.246.xxx.yyy.93.2007.1234</w:t>
      </w:r>
    </w:p>
    <w:p w14:paraId="4C533861" w14:textId="77777777" w:rsidR="00522FC1" w:rsidRDefault="00522FC1">
      <w:pPr>
        <w:tabs>
          <w:tab w:val="left" w:pos="900"/>
          <w:tab w:val="left" w:pos="1980"/>
        </w:tabs>
      </w:pPr>
      <w:r>
        <w:t>Jossa</w:t>
      </w:r>
      <w:r>
        <w:tab/>
      </w:r>
    </w:p>
    <w:p w14:paraId="0F61AC18" w14:textId="77777777" w:rsidR="00815E2A" w:rsidRDefault="00815E2A">
      <w:pPr>
        <w:pStyle w:val="LuetteloIndent"/>
      </w:pPr>
      <w:r>
        <w:t>xxx</w:t>
      </w:r>
      <w:r>
        <w:tab/>
        <w:t>organisaation juuri (10 tai 537)</w:t>
      </w:r>
    </w:p>
    <w:p w14:paraId="50AFA40B" w14:textId="77777777" w:rsidR="00A30808" w:rsidRDefault="00815E2A">
      <w:pPr>
        <w:pStyle w:val="LuetteloIndent"/>
      </w:pPr>
      <w:proofErr w:type="spellStart"/>
      <w:r>
        <w:t>yyy</w:t>
      </w:r>
      <w:proofErr w:type="spellEnd"/>
      <w:r>
        <w:t xml:space="preserve"> </w:t>
      </w:r>
      <w:r>
        <w:tab/>
      </w:r>
      <w:r w:rsidR="00522FC1">
        <w:t xml:space="preserve">organisaation </w:t>
      </w:r>
      <w:r>
        <w:t>y-</w:t>
      </w:r>
      <w:r w:rsidR="00522FC1">
        <w:t>tunnus</w:t>
      </w:r>
      <w:r>
        <w:t xml:space="preserve"> </w:t>
      </w:r>
    </w:p>
    <w:p w14:paraId="49265D8D" w14:textId="77777777" w:rsidR="00522FC1" w:rsidRDefault="00A30808">
      <w:pPr>
        <w:pStyle w:val="LuetteloIndent"/>
      </w:pPr>
      <w:r>
        <w:t>93</w:t>
      </w:r>
      <w:r>
        <w:tab/>
      </w:r>
      <w:r w:rsidR="00E82079">
        <w:t>l</w:t>
      </w:r>
      <w:r w:rsidR="00522FC1">
        <w:t>ääkemääräysten solmuluokka</w:t>
      </w:r>
      <w:r>
        <w:t xml:space="preserve"> </w:t>
      </w:r>
      <w:r w:rsidR="00522FC1">
        <w:t>(sisältää generaattorin tunnisteen, 2 tai 5 numeroa)</w:t>
      </w:r>
    </w:p>
    <w:p w14:paraId="6324FAD7" w14:textId="77777777" w:rsidR="00522FC1" w:rsidRDefault="00522FC1">
      <w:pPr>
        <w:pStyle w:val="LuetteloIndent"/>
      </w:pPr>
      <w:r>
        <w:t>2007</w:t>
      </w:r>
      <w:r>
        <w:tab/>
        <w:t>antovuoden sarja</w:t>
      </w:r>
    </w:p>
    <w:p w14:paraId="60B1D8F6" w14:textId="77777777" w:rsidR="00522FC1" w:rsidRDefault="00522FC1">
      <w:pPr>
        <w:pStyle w:val="LuetteloIndent"/>
      </w:pPr>
      <w:r>
        <w:t>1234</w:t>
      </w:r>
      <w:r>
        <w:tab/>
        <w:t>juokseva numero</w:t>
      </w:r>
    </w:p>
    <w:p w14:paraId="13523AE1" w14:textId="77777777" w:rsidR="00522FC1" w:rsidRDefault="00522FC1"/>
    <w:p w14:paraId="3F125BE8" w14:textId="77777777" w:rsidR="00522FC1" w:rsidRDefault="00522FC1" w:rsidP="0014133F">
      <w:pPr>
        <w:numPr>
          <w:ilvl w:val="0"/>
          <w:numId w:val="3"/>
        </w:numPr>
      </w:pPr>
      <w:r>
        <w:t xml:space="preserve">Organisaation </w:t>
      </w:r>
      <w:r w:rsidR="00A30808">
        <w:t>y-</w:t>
      </w:r>
      <w:r>
        <w:t xml:space="preserve">tunnus on reseptinkirjoitusjärjestelmän tai –sovelluksen käyttäjäorganisaation </w:t>
      </w:r>
      <w:r w:rsidR="00A30808">
        <w:t>y-</w:t>
      </w:r>
      <w:r>
        <w:t xml:space="preserve">tunnus. </w:t>
      </w:r>
      <w:r w:rsidR="00A30808">
        <w:t>Mahdollista aliorganisaatiota ei huomioida.</w:t>
      </w:r>
    </w:p>
    <w:p w14:paraId="6AF0B9D9" w14:textId="77777777" w:rsidR="00A30808" w:rsidRDefault="00A30808"/>
    <w:p w14:paraId="3888C50A" w14:textId="77777777" w:rsidR="00A30808" w:rsidRPr="00A30808" w:rsidRDefault="00A30808" w:rsidP="0014133F">
      <w:pPr>
        <w:numPr>
          <w:ilvl w:val="0"/>
          <w:numId w:val="3"/>
        </w:numPr>
      </w:pPr>
      <w:r w:rsidRPr="00A30808">
        <w:t>Jos organisaatiolla on yksi tietojärjestelmä, jossa kaikki reseptit kirjoitetaan, reseptin solmuluokka on 93.</w:t>
      </w:r>
    </w:p>
    <w:p w14:paraId="6E3A77B7" w14:textId="77777777" w:rsidR="00E82079" w:rsidRDefault="00E82079" w:rsidP="00A30808"/>
    <w:p w14:paraId="59C16FCE" w14:textId="77777777" w:rsidR="00A30808" w:rsidRPr="00A30808" w:rsidRDefault="00A30808" w:rsidP="0014133F">
      <w:pPr>
        <w:numPr>
          <w:ilvl w:val="0"/>
          <w:numId w:val="3"/>
        </w:numPr>
      </w:pPr>
      <w:r w:rsidRPr="00A30808">
        <w:t xml:space="preserve">Jos organisaatiolla reseptejä tuotetaan useissa erillisissä tietojärjestelmissä, jokaisessa tietojärjestelmässä on oltava oma resepti-id-generaattori, jolla on oma yksilöllinen generaattorin tunniste. Tällöin reseptin solmuluokka on 93001, 93002 jne., jossa 001, 002 jne. on generaattorin tunniste. </w:t>
      </w:r>
    </w:p>
    <w:p w14:paraId="6020FF36" w14:textId="77777777" w:rsidR="00A30808" w:rsidRDefault="00A30808"/>
    <w:p w14:paraId="0943919A" w14:textId="77777777" w:rsidR="00522FC1" w:rsidRDefault="00522FC1">
      <w:r>
        <w:t>Yksityisvastaanottotoiminnassa jos organisaatiotunnusta ei ole tai sitä ei voida käyttää, OID muodostetaan seuraavasti</w:t>
      </w:r>
    </w:p>
    <w:p w14:paraId="0C533E6F" w14:textId="77777777" w:rsidR="00522FC1" w:rsidRDefault="00522FC1">
      <w:pPr>
        <w:pStyle w:val="LuetteloIndent"/>
      </w:pPr>
      <w:r>
        <w:t>1.2.246.537.25.1.123456.93.2007.1234</w:t>
      </w:r>
    </w:p>
    <w:p w14:paraId="26B62127" w14:textId="77777777" w:rsidR="00522FC1" w:rsidRDefault="00522FC1">
      <w:pPr>
        <w:tabs>
          <w:tab w:val="left" w:pos="900"/>
          <w:tab w:val="left" w:pos="1980"/>
        </w:tabs>
      </w:pPr>
      <w:r>
        <w:t>Jossa</w:t>
      </w:r>
      <w:r>
        <w:tab/>
      </w:r>
    </w:p>
    <w:p w14:paraId="7DF455B4" w14:textId="77777777" w:rsidR="00522FC1" w:rsidRDefault="00522FC1">
      <w:pPr>
        <w:pStyle w:val="LuetteloIndent"/>
      </w:pPr>
      <w:r>
        <w:t xml:space="preserve">123456 </w:t>
      </w:r>
      <w:r>
        <w:tab/>
      </w:r>
      <w:r w:rsidR="001A3CDF">
        <w:t>yksilöintitunnus (</w:t>
      </w:r>
      <w:proofErr w:type="spellStart"/>
      <w:r>
        <w:t>sv</w:t>
      </w:r>
      <w:proofErr w:type="spellEnd"/>
      <w:r>
        <w:t>-numero</w:t>
      </w:r>
      <w:r w:rsidR="001A3CDF">
        <w:t>)</w:t>
      </w:r>
    </w:p>
    <w:p w14:paraId="46DD32BA" w14:textId="77777777" w:rsidR="00522FC1" w:rsidRDefault="00522FC1">
      <w:pPr>
        <w:pStyle w:val="LuetteloIndent"/>
      </w:pPr>
      <w:r>
        <w:t>93</w:t>
      </w:r>
      <w:r>
        <w:tab/>
        <w:t>lääkemääräysten solmuluokka (2 tai 5 numeroa)</w:t>
      </w:r>
    </w:p>
    <w:p w14:paraId="7ED26BEB" w14:textId="77777777" w:rsidR="00522FC1" w:rsidRDefault="00522FC1">
      <w:pPr>
        <w:pStyle w:val="LuetteloIndent"/>
      </w:pPr>
      <w:r>
        <w:t>2007</w:t>
      </w:r>
      <w:r>
        <w:tab/>
        <w:t>antovuoden sarja</w:t>
      </w:r>
    </w:p>
    <w:p w14:paraId="450475BD" w14:textId="77777777" w:rsidR="00522FC1" w:rsidRDefault="00522FC1">
      <w:pPr>
        <w:pStyle w:val="LuetteloIndent"/>
      </w:pPr>
      <w:r>
        <w:t>1234</w:t>
      </w:r>
      <w:r>
        <w:tab/>
        <w:t>juokseva numero</w:t>
      </w:r>
    </w:p>
    <w:p w14:paraId="6F09566D" w14:textId="77777777" w:rsidR="00522FC1" w:rsidRDefault="00522FC1"/>
    <w:p w14:paraId="07B29000" w14:textId="77777777" w:rsidR="00522FC1" w:rsidRDefault="00522FC1">
      <w:r>
        <w:t>Mikäli yksityisvastaanottotoiminnassa juoksevan numeron hallinta on mahdotonta (esimerkiksi useita PDA/kännykkäsovelluksia jotka eivät keskustele keskenään), OID muodostetaan seuraavasti:</w:t>
      </w:r>
    </w:p>
    <w:p w14:paraId="4B2CD71D" w14:textId="77777777" w:rsidR="00522FC1" w:rsidRDefault="00522FC1">
      <w:pPr>
        <w:pStyle w:val="LuetteloIndent"/>
      </w:pPr>
      <w:r>
        <w:t>1.2.246.537.25.1.123456.93.2007.</w:t>
      </w:r>
      <w:r w:rsidR="004B1CB2" w:rsidDel="004B1CB2">
        <w:t xml:space="preserve"> </w:t>
      </w:r>
      <w:r>
        <w:t>412.91203</w:t>
      </w:r>
    </w:p>
    <w:p w14:paraId="412B6660" w14:textId="77777777" w:rsidR="00522FC1" w:rsidRDefault="00522FC1">
      <w:pPr>
        <w:tabs>
          <w:tab w:val="left" w:pos="900"/>
          <w:tab w:val="left" w:pos="1980"/>
        </w:tabs>
      </w:pPr>
      <w:r>
        <w:lastRenderedPageBreak/>
        <w:t>Jossa</w:t>
      </w:r>
      <w:r>
        <w:tab/>
      </w:r>
    </w:p>
    <w:p w14:paraId="1D72315B" w14:textId="77777777" w:rsidR="00522FC1" w:rsidRDefault="00522FC1">
      <w:pPr>
        <w:pStyle w:val="LuetteloIndent"/>
      </w:pPr>
      <w:r>
        <w:t xml:space="preserve">123456 </w:t>
      </w:r>
      <w:r>
        <w:tab/>
      </w:r>
      <w:r w:rsidR="001A3CDF">
        <w:t>yksilöintitunnus (</w:t>
      </w:r>
      <w:proofErr w:type="spellStart"/>
      <w:r>
        <w:t>sv</w:t>
      </w:r>
      <w:proofErr w:type="spellEnd"/>
      <w:r>
        <w:t>-</w:t>
      </w:r>
      <w:proofErr w:type="gramStart"/>
      <w:r>
        <w:t>numero</w:t>
      </w:r>
      <w:r w:rsidR="001A3CDF">
        <w:t>)</w:t>
      </w:r>
      <w:r w:rsidR="00E759E1">
        <w:t>/</w:t>
      </w:r>
      <w:proofErr w:type="spellStart"/>
      <w:proofErr w:type="gramEnd"/>
      <w:r w:rsidR="00E759E1">
        <w:t>Fimean</w:t>
      </w:r>
      <w:proofErr w:type="spellEnd"/>
      <w:r w:rsidR="009D0A3E">
        <w:t xml:space="preserve"> </w:t>
      </w:r>
      <w:r w:rsidR="00080E96">
        <w:t>apteekkinumero</w:t>
      </w:r>
    </w:p>
    <w:p w14:paraId="2546771C" w14:textId="77777777" w:rsidR="00080E96" w:rsidRDefault="00080E96">
      <w:pPr>
        <w:pStyle w:val="LuetteloIndent"/>
      </w:pPr>
      <w:r>
        <w:tab/>
        <w:t xml:space="preserve">Apteekkinumero esitetään muodossa </w:t>
      </w:r>
      <w:proofErr w:type="spellStart"/>
      <w:r>
        <w:t>nnnnxx</w:t>
      </w:r>
      <w:proofErr w:type="spellEnd"/>
      <w:r>
        <w:t xml:space="preserve">, missä </w:t>
      </w:r>
      <w:proofErr w:type="spellStart"/>
      <w:r>
        <w:t>nnnn</w:t>
      </w:r>
      <w:proofErr w:type="spellEnd"/>
      <w:r>
        <w:t xml:space="preserve"> on apteekkinumero ja xx on työasemanumero.</w:t>
      </w:r>
    </w:p>
    <w:p w14:paraId="6C76FD24" w14:textId="77777777" w:rsidR="00522FC1" w:rsidRDefault="00080E96">
      <w:pPr>
        <w:pStyle w:val="LuetteloIndent"/>
      </w:pPr>
      <w:r>
        <w:t xml:space="preserve"> </w:t>
      </w:r>
      <w:r w:rsidR="00522FC1">
        <w:t>93</w:t>
      </w:r>
      <w:r w:rsidR="00522FC1">
        <w:tab/>
        <w:t>lääkemääräysten solmuluokka (2 tai 5 numeroa)</w:t>
      </w:r>
    </w:p>
    <w:p w14:paraId="54D3307D" w14:textId="77777777" w:rsidR="00522FC1" w:rsidRDefault="00522FC1">
      <w:pPr>
        <w:pStyle w:val="LuetteloIndent"/>
      </w:pPr>
      <w:r>
        <w:t>2007</w:t>
      </w:r>
      <w:r>
        <w:tab/>
        <w:t>antovuoden sarja</w:t>
      </w:r>
    </w:p>
    <w:p w14:paraId="37CB46B6" w14:textId="77777777" w:rsidR="00522FC1" w:rsidRDefault="00522FC1">
      <w:pPr>
        <w:pStyle w:val="LuetteloIndent"/>
      </w:pPr>
      <w:r w:rsidRPr="00D92AAA">
        <w:rPr>
          <w:strike/>
        </w:rPr>
        <w:t>0</w:t>
      </w:r>
      <w:r>
        <w:t>412</w:t>
      </w:r>
      <w:r>
        <w:tab/>
        <w:t>antopäivä</w:t>
      </w:r>
      <w:r w:rsidR="00D1129F">
        <w:t xml:space="preserve"> (kuukaudesta poistetaan</w:t>
      </w:r>
      <w:r w:rsidR="004B1CB2">
        <w:t xml:space="preserve"> etunolla)</w:t>
      </w:r>
    </w:p>
    <w:p w14:paraId="4C5C38DE" w14:textId="65F0A4B9" w:rsidR="00522FC1" w:rsidRDefault="00522FC1">
      <w:pPr>
        <w:pStyle w:val="LuetteloIndent"/>
      </w:pPr>
      <w:r w:rsidRPr="00D92AAA">
        <w:rPr>
          <w:strike/>
        </w:rPr>
        <w:t>0</w:t>
      </w:r>
      <w:r>
        <w:t>91203</w:t>
      </w:r>
      <w:r>
        <w:tab/>
        <w:t>kellonaika sekunnin tarkkuudella</w:t>
      </w:r>
      <w:r w:rsidR="00D1129F">
        <w:t xml:space="preserve"> (</w:t>
      </w:r>
      <w:r w:rsidR="001F7050">
        <w:t>kellonajasta</w:t>
      </w:r>
      <w:r w:rsidR="00D1129F">
        <w:t xml:space="preserve"> poistetaan</w:t>
      </w:r>
      <w:r w:rsidR="004B1CB2">
        <w:t xml:space="preserve"> etunolla</w:t>
      </w:r>
      <w:r w:rsidR="001F7050">
        <w:t>t</w:t>
      </w:r>
      <w:r w:rsidR="004B1CB2">
        <w:t>)</w:t>
      </w:r>
    </w:p>
    <w:p w14:paraId="5BEC4757" w14:textId="77777777" w:rsidR="006D0F9F" w:rsidRDefault="006D0F9F">
      <w:pPr>
        <w:pStyle w:val="LuetteloIndent"/>
      </w:pPr>
    </w:p>
    <w:p w14:paraId="4FDBF3BE" w14:textId="77777777" w:rsidR="00522FC1" w:rsidRDefault="009F67B0">
      <w:r>
        <w:t>Esimerkkejä kellonajoista ja solmun arvosta: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668"/>
        <w:gridCol w:w="4252"/>
      </w:tblGrid>
      <w:tr w:rsidR="009F67B0" w14:paraId="2C4BE9C7" w14:textId="77777777" w:rsidTr="003B2159">
        <w:tc>
          <w:tcPr>
            <w:tcW w:w="1668" w:type="dxa"/>
            <w:shd w:val="clear" w:color="auto" w:fill="auto"/>
          </w:tcPr>
          <w:p w14:paraId="4961218B" w14:textId="77777777" w:rsidR="009F67B0" w:rsidRPr="00446A7E" w:rsidRDefault="009F67B0" w:rsidP="003B2159">
            <w:pPr>
              <w:widowControl w:val="0"/>
              <w:ind w:right="227"/>
              <w:rPr>
                <w:rFonts w:ascii="Courier New" w:hAnsi="Courier New" w:cs="Courier New"/>
              </w:rPr>
            </w:pPr>
            <w:r w:rsidRPr="003B2159">
              <w:rPr>
                <w:rFonts w:ascii="Courier New" w:hAnsi="Courier New" w:cs="Courier New"/>
              </w:rPr>
              <w:t>03.00.45</w:t>
            </w:r>
          </w:p>
        </w:tc>
        <w:tc>
          <w:tcPr>
            <w:tcW w:w="4252" w:type="dxa"/>
            <w:shd w:val="clear" w:color="auto" w:fill="auto"/>
          </w:tcPr>
          <w:p w14:paraId="40A1540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30045</w:t>
            </w:r>
          </w:p>
        </w:tc>
      </w:tr>
      <w:tr w:rsidR="009F67B0" w14:paraId="117CE1A4" w14:textId="77777777" w:rsidTr="003B2159">
        <w:tc>
          <w:tcPr>
            <w:tcW w:w="1668" w:type="dxa"/>
            <w:shd w:val="clear" w:color="auto" w:fill="auto"/>
          </w:tcPr>
          <w:p w14:paraId="47CC52C5"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00.03.45</w:t>
            </w:r>
          </w:p>
        </w:tc>
        <w:tc>
          <w:tcPr>
            <w:tcW w:w="4252" w:type="dxa"/>
            <w:shd w:val="clear" w:color="auto" w:fill="auto"/>
          </w:tcPr>
          <w:p w14:paraId="527C05B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w:t>
            </w:r>
          </w:p>
        </w:tc>
      </w:tr>
      <w:tr w:rsidR="009F67B0" w14:paraId="0BFFA658" w14:textId="77777777" w:rsidTr="003B2159">
        <w:trPr>
          <w:trHeight w:val="185"/>
        </w:trPr>
        <w:tc>
          <w:tcPr>
            <w:tcW w:w="1668" w:type="dxa"/>
            <w:shd w:val="clear" w:color="auto" w:fill="auto"/>
          </w:tcPr>
          <w:p w14:paraId="1F02995D"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03.45.00</w:t>
            </w:r>
          </w:p>
        </w:tc>
        <w:tc>
          <w:tcPr>
            <w:tcW w:w="4252" w:type="dxa"/>
            <w:shd w:val="clear" w:color="auto" w:fill="auto"/>
          </w:tcPr>
          <w:p w14:paraId="6B9B6DF2" w14:textId="77777777" w:rsidR="009F67B0" w:rsidRPr="003B2159" w:rsidRDefault="009F67B0" w:rsidP="003B2159">
            <w:pPr>
              <w:widowControl w:val="0"/>
              <w:ind w:right="227"/>
              <w:rPr>
                <w:rFonts w:ascii="MetaNormalLF-Roman" w:hAnsi="MetaNormalLF-Roman"/>
              </w:rPr>
            </w:pPr>
            <w:r w:rsidRPr="003B2159">
              <w:rPr>
                <w:rFonts w:ascii="Courier New" w:hAnsi="Courier New" w:cs="Courier New"/>
              </w:rPr>
              <w:t>34500</w:t>
            </w:r>
          </w:p>
        </w:tc>
      </w:tr>
      <w:tr w:rsidR="009F67B0" w14:paraId="7A838500" w14:textId="77777777" w:rsidTr="003B2159">
        <w:tc>
          <w:tcPr>
            <w:tcW w:w="1668" w:type="dxa"/>
            <w:shd w:val="clear" w:color="auto" w:fill="auto"/>
          </w:tcPr>
          <w:p w14:paraId="6D2DF5B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03.04.05</w:t>
            </w:r>
          </w:p>
        </w:tc>
        <w:tc>
          <w:tcPr>
            <w:tcW w:w="4252" w:type="dxa"/>
            <w:shd w:val="clear" w:color="auto" w:fill="auto"/>
          </w:tcPr>
          <w:p w14:paraId="02BE5046"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30405</w:t>
            </w:r>
          </w:p>
        </w:tc>
      </w:tr>
      <w:tr w:rsidR="009F67B0" w14:paraId="37D84EA3" w14:textId="77777777" w:rsidTr="003B2159">
        <w:tc>
          <w:tcPr>
            <w:tcW w:w="1668" w:type="dxa"/>
            <w:shd w:val="clear" w:color="auto" w:fill="auto"/>
          </w:tcPr>
          <w:p w14:paraId="7D1BAC38"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00.00.05</w:t>
            </w:r>
          </w:p>
        </w:tc>
        <w:tc>
          <w:tcPr>
            <w:tcW w:w="4252" w:type="dxa"/>
            <w:shd w:val="clear" w:color="auto" w:fill="auto"/>
          </w:tcPr>
          <w:p w14:paraId="28CAC7D4"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5</w:t>
            </w:r>
          </w:p>
        </w:tc>
      </w:tr>
      <w:tr w:rsidR="009F67B0" w14:paraId="57A49516" w14:textId="77777777" w:rsidTr="003B2159">
        <w:tc>
          <w:tcPr>
            <w:tcW w:w="1668" w:type="dxa"/>
            <w:shd w:val="clear" w:color="auto" w:fill="auto"/>
          </w:tcPr>
          <w:p w14:paraId="4B0CE55C"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00.00.00</w:t>
            </w:r>
          </w:p>
        </w:tc>
        <w:tc>
          <w:tcPr>
            <w:tcW w:w="4252" w:type="dxa"/>
            <w:shd w:val="clear" w:color="auto" w:fill="auto"/>
          </w:tcPr>
          <w:p w14:paraId="5CDA8D2A" w14:textId="77777777" w:rsidR="009F67B0" w:rsidRPr="003B2159" w:rsidRDefault="009F67B0" w:rsidP="003B2159">
            <w:pPr>
              <w:widowControl w:val="0"/>
              <w:ind w:right="227"/>
              <w:rPr>
                <w:rFonts w:ascii="Courier New" w:hAnsi="Courier New" w:cs="Courier New"/>
              </w:rPr>
            </w:pPr>
            <w:r w:rsidRPr="003B2159">
              <w:rPr>
                <w:rFonts w:ascii="Courier New" w:hAnsi="Courier New" w:cs="Courier New"/>
              </w:rPr>
              <w:t xml:space="preserve">1 </w:t>
            </w:r>
            <w:r w:rsidRPr="00446A7E">
              <w:t>(solmun arvo ei voi olla nolla)</w:t>
            </w:r>
          </w:p>
        </w:tc>
      </w:tr>
    </w:tbl>
    <w:p w14:paraId="7F36578B" w14:textId="77777777" w:rsidR="009F67B0" w:rsidRDefault="009F67B0"/>
    <w:p w14:paraId="39FE1D29" w14:textId="77777777" w:rsidR="002E7D6E" w:rsidRDefault="003F39B7">
      <w:r>
        <w:t xml:space="preserve">Web-reseptisovelluksissa lääkemääräyksen </w:t>
      </w:r>
      <w:r w:rsidR="002E7D6E">
        <w:t>OID</w:t>
      </w:r>
      <w:r>
        <w:t xml:space="preserve"> voidaan</w:t>
      </w:r>
      <w:r w:rsidR="002E7D6E">
        <w:t xml:space="preserve"> </w:t>
      </w:r>
      <w:r>
        <w:t>muodos</w:t>
      </w:r>
      <w:r w:rsidR="002E7D6E">
        <w:t xml:space="preserve">taa aina </w:t>
      </w:r>
      <w:r w:rsidR="001A3CDF">
        <w:t>yksilöintitunnuksen (</w:t>
      </w:r>
      <w:proofErr w:type="spellStart"/>
      <w:r w:rsidR="002E7D6E">
        <w:t>sv</w:t>
      </w:r>
      <w:proofErr w:type="spellEnd"/>
      <w:r w:rsidR="002E7D6E">
        <w:t>-numeron</w:t>
      </w:r>
      <w:r w:rsidR="001A3CDF">
        <w:t>)</w:t>
      </w:r>
      <w:r w:rsidR="002E7D6E">
        <w:t xml:space="preserve"> perusteella.</w:t>
      </w:r>
    </w:p>
    <w:p w14:paraId="438AE514" w14:textId="77777777" w:rsidR="002E7D6E" w:rsidRDefault="002E7D6E"/>
    <w:p w14:paraId="38E3F680" w14:textId="77777777" w:rsidR="00522FC1" w:rsidRDefault="00522FC1">
      <w:r>
        <w:t xml:space="preserve">Koko OID sijoitetaan </w:t>
      </w:r>
      <w:proofErr w:type="spellStart"/>
      <w:r>
        <w:t>root</w:t>
      </w:r>
      <w:proofErr w:type="spellEnd"/>
      <w:r>
        <w:t xml:space="preserve">-attribuuttiin, ellei HL7n tuleva tietotyyppimääritys muuta edellytä. </w:t>
      </w:r>
      <w:r w:rsidR="001F7050">
        <w:t xml:space="preserve">Mikään </w:t>
      </w:r>
      <w:proofErr w:type="spellStart"/>
      <w:r w:rsidR="001F7050">
        <w:t>OID:n</w:t>
      </w:r>
      <w:proofErr w:type="spellEnd"/>
      <w:r w:rsidR="001F7050">
        <w:t xml:space="preserve"> solmuluokista ei saa alkaa nollalla eli esim. y-tunnuksessa ja yksilöintitunnuksessa olevat etunollat poistetaan </w:t>
      </w:r>
      <w:proofErr w:type="spellStart"/>
      <w:r w:rsidR="001F7050">
        <w:t>OID:n</w:t>
      </w:r>
      <w:proofErr w:type="spellEnd"/>
      <w:r w:rsidR="001F7050">
        <w:t xml:space="preserve"> muodostuksessa.</w:t>
      </w:r>
    </w:p>
    <w:p w14:paraId="653CD590" w14:textId="77777777" w:rsidR="00522FC1" w:rsidRDefault="00522FC1"/>
    <w:p w14:paraId="2BB7B22B" w14:textId="77777777" w:rsidR="00E82079" w:rsidRPr="00E82079" w:rsidRDefault="00E82079">
      <w:r w:rsidRPr="00E82079">
        <w:t>Tällä menetelmällä jokainen erillinen tietojärjestelmä tuottaa varmuudella yksilöllisiä reseptin tunnisteita.</w:t>
      </w:r>
    </w:p>
    <w:p w14:paraId="44A0A861" w14:textId="77777777" w:rsidR="00E82079" w:rsidRDefault="00E82079"/>
    <w:p w14:paraId="4434D4FA" w14:textId="77777777" w:rsidR="00522FC1" w:rsidRDefault="00522FC1">
      <w:r>
        <w:t xml:space="preserve">OID tunnuksen yleisestä muodostamisesta ja esimerkiksi solmuluokista löytyy lisää tietoa </w:t>
      </w:r>
      <w:proofErr w:type="spellStart"/>
      <w:r w:rsidR="00366966">
        <w:t>THL:</w:t>
      </w:r>
      <w:r>
        <w:t>n</w:t>
      </w:r>
      <w:proofErr w:type="spellEnd"/>
      <w:r>
        <w:t xml:space="preserve"> oppaasta ”ISO OID -yksilöintitunnuksen käytön kansalliset periaatteet </w:t>
      </w:r>
      <w:proofErr w:type="spellStart"/>
      <w:r>
        <w:t>sosiaali</w:t>
      </w:r>
      <w:proofErr w:type="spellEnd"/>
      <w:r>
        <w:t xml:space="preserve">- ja terveysalalla” (Löytyy mm. </w:t>
      </w:r>
      <w:hyperlink r:id="rId14" w:history="1">
        <w:r w:rsidR="008247A8">
          <w:rPr>
            <w:rStyle w:val="Hyperlinkki"/>
          </w:rPr>
          <w:t>https://www.thl.fi/fi/web/tiedonhallinta-sosiaali-ja-terveysalalla/tiedon-ja-vaatimusten-yhdenmukaistaminen/koodistopalvelu/tekniset-ohjeet/oid-yksilointitunnukset</w:t>
        </w:r>
      </w:hyperlink>
      <w:r w:rsidR="008247A8">
        <w:t xml:space="preserve"> </w:t>
      </w:r>
      <w:r>
        <w:t>).</w:t>
      </w:r>
    </w:p>
    <w:p w14:paraId="0F843DAB" w14:textId="77777777" w:rsidR="00522FC1" w:rsidRDefault="00522FC1"/>
    <w:p w14:paraId="2BB42C32" w14:textId="77777777" w:rsidR="00522FC1" w:rsidRDefault="001E2150">
      <w:r w:rsidRPr="00E82079">
        <w:t xml:space="preserve">Reseptikeskus muodostaa viivakoodin </w:t>
      </w:r>
      <w:r w:rsidR="00621A28" w:rsidRPr="00E82079">
        <w:t>sähköisten lääkemääräy</w:t>
      </w:r>
      <w:r w:rsidR="00621A28">
        <w:t>sten</w:t>
      </w:r>
      <w:r w:rsidR="00621A28" w:rsidRPr="00E82079">
        <w:t xml:space="preserve"> OID-tunnuksista </w:t>
      </w:r>
      <w:r w:rsidRPr="00E82079">
        <w:t>potilasohjeeseen sekä yhteenvetoon</w:t>
      </w:r>
      <w:r w:rsidR="00E82079">
        <w:t>.</w:t>
      </w:r>
      <w:r w:rsidR="00FC23FB">
        <w:t xml:space="preserve"> </w:t>
      </w:r>
      <w:r w:rsidR="00FC23FB" w:rsidRPr="00FC23FB">
        <w:t>Jos lääkemääräyksen tunnistetta ei ole luotu kyseisten sääntöjen mukaan, reseptikeskus ei tuota tulosteisiin viivakoodia</w:t>
      </w:r>
      <w:r w:rsidR="00FC23FB">
        <w:t>.</w:t>
      </w:r>
      <w:r w:rsidR="00FC23FB" w:rsidRPr="00FC23FB">
        <w:t xml:space="preserve"> </w:t>
      </w:r>
      <w:r w:rsidR="00522FC1">
        <w:t>Lääkemääräyksen tunnus esit</w:t>
      </w:r>
      <w:r w:rsidR="00CC1647">
        <w:t>e</w:t>
      </w:r>
      <w:r w:rsidR="00522FC1">
        <w:t>tää</w:t>
      </w:r>
      <w:r w:rsidR="00CC1647">
        <w:t xml:space="preserve">n </w:t>
      </w:r>
      <w:r w:rsidR="00522FC1">
        <w:t>viivakoodina seuraavasti:</w:t>
      </w:r>
    </w:p>
    <w:p w14:paraId="3DDE83BB" w14:textId="77777777" w:rsidR="00522FC1" w:rsidRDefault="00522FC1"/>
    <w:p w14:paraId="743ADBD1" w14:textId="77777777" w:rsidR="00522FC1" w:rsidRDefault="00522FC1">
      <w:pPr>
        <w:pStyle w:val="LuetteloIndent"/>
      </w:pPr>
      <w:r>
        <w:t>ABBBB BBBBC CCCCDD EEEEE</w:t>
      </w:r>
      <w:r w:rsidR="004B1CB2">
        <w:t xml:space="preserve"> …</w:t>
      </w:r>
      <w:r>
        <w:t xml:space="preserve"> EEEF</w:t>
      </w:r>
    </w:p>
    <w:p w14:paraId="3E7F0A63" w14:textId="77777777" w:rsidR="00522FC1" w:rsidRDefault="00522FC1"/>
    <w:p w14:paraId="07471532" w14:textId="77777777" w:rsidR="00522FC1" w:rsidRDefault="00522FC1">
      <w:pPr>
        <w:tabs>
          <w:tab w:val="left" w:pos="900"/>
          <w:tab w:val="left" w:pos="1980"/>
        </w:tabs>
      </w:pPr>
      <w:r>
        <w:t>Jossa</w:t>
      </w:r>
      <w:r>
        <w:tab/>
      </w:r>
    </w:p>
    <w:p w14:paraId="1E9480FB" w14:textId="77777777" w:rsidR="00522FC1" w:rsidRDefault="00522FC1">
      <w:pPr>
        <w:pStyle w:val="LuetteloIndent"/>
      </w:pPr>
      <w:r>
        <w:t>A</w:t>
      </w:r>
      <w:r>
        <w:tab/>
        <w:t>1 = y-tunnus</w:t>
      </w:r>
      <w:r>
        <w:br/>
        <w:t xml:space="preserve">2 = </w:t>
      </w:r>
      <w:r w:rsidR="001A3CDF">
        <w:t>yksilöintitunnus (</w:t>
      </w:r>
      <w:proofErr w:type="spellStart"/>
      <w:r>
        <w:t>sv</w:t>
      </w:r>
      <w:proofErr w:type="spellEnd"/>
      <w:r>
        <w:t>-numero</w:t>
      </w:r>
      <w:r w:rsidR="001A3CDF">
        <w:t>)</w:t>
      </w:r>
      <w:r>
        <w:t xml:space="preserve"> + juokseva numero</w:t>
      </w:r>
      <w:r>
        <w:br/>
        <w:t xml:space="preserve">3 = </w:t>
      </w:r>
      <w:r w:rsidR="001A3CDF">
        <w:t>yksilöintitunnus (</w:t>
      </w:r>
      <w:proofErr w:type="spellStart"/>
      <w:r>
        <w:t>sv</w:t>
      </w:r>
      <w:proofErr w:type="spellEnd"/>
      <w:r>
        <w:t>-numero</w:t>
      </w:r>
      <w:r w:rsidR="001A3CDF">
        <w:t>)</w:t>
      </w:r>
      <w:r>
        <w:t xml:space="preserve"> + päiväys ja kellonaika</w:t>
      </w:r>
    </w:p>
    <w:p w14:paraId="68ACD14B" w14:textId="77777777" w:rsidR="00522FC1" w:rsidRDefault="00522FC1">
      <w:pPr>
        <w:pStyle w:val="LuetteloIndent"/>
      </w:pPr>
      <w:r>
        <w:lastRenderedPageBreak/>
        <w:t>BBBBB</w:t>
      </w:r>
      <w:r>
        <w:tab/>
        <w:t xml:space="preserve">y-tunnus tai </w:t>
      </w:r>
      <w:r w:rsidR="001A3CDF">
        <w:t>yksilöintitunnus (</w:t>
      </w:r>
      <w:proofErr w:type="spellStart"/>
      <w:r>
        <w:t>sv</w:t>
      </w:r>
      <w:proofErr w:type="spellEnd"/>
      <w:r>
        <w:t>-numero</w:t>
      </w:r>
      <w:r w:rsidR="001A3CDF">
        <w:t>)</w:t>
      </w:r>
      <w:r>
        <w:t xml:space="preserve"> (8 numeroa, tarvittaessa etunollia)</w:t>
      </w:r>
    </w:p>
    <w:p w14:paraId="41EE8DF0" w14:textId="77777777" w:rsidR="00522FC1" w:rsidRDefault="00522FC1">
      <w:pPr>
        <w:pStyle w:val="LuetteloIndent"/>
      </w:pPr>
      <w:r>
        <w:t>CC</w:t>
      </w:r>
      <w:r>
        <w:tab/>
        <w:t>solmuluokka (5 numeroa, tarvittaessa etunollia)</w:t>
      </w:r>
    </w:p>
    <w:p w14:paraId="10604E43" w14:textId="77777777" w:rsidR="00522FC1" w:rsidRDefault="00522FC1">
      <w:pPr>
        <w:pStyle w:val="LuetteloIndent"/>
      </w:pPr>
      <w:r>
        <w:t xml:space="preserve">DD </w:t>
      </w:r>
      <w:r>
        <w:tab/>
        <w:t>Antovuoden sarja kahdella merkillä (2007 = 07)</w:t>
      </w:r>
    </w:p>
    <w:p w14:paraId="1F7FAB29" w14:textId="77777777" w:rsidR="004B1CB2" w:rsidRDefault="00522FC1">
      <w:pPr>
        <w:pStyle w:val="LuetteloIndent"/>
      </w:pPr>
      <w:r>
        <w:t>EEEE...</w:t>
      </w:r>
      <w:r>
        <w:tab/>
        <w:t>Juokseva numero (37 merkkiä) tai antopäivä ja kellonaika (10 merkkiä)</w:t>
      </w:r>
      <w:r w:rsidR="004B1CB2">
        <w:t xml:space="preserve"> muodossa KKPPTTMMSS</w:t>
      </w:r>
    </w:p>
    <w:p w14:paraId="77C6AFF5" w14:textId="77777777" w:rsidR="00522FC1" w:rsidRDefault="004B1CB2">
      <w:pPr>
        <w:pStyle w:val="LuetteloIndent"/>
      </w:pPr>
      <w:r>
        <w:tab/>
        <w:t xml:space="preserve">Tämä kenttä täytetään </w:t>
      </w:r>
      <w:proofErr w:type="gramStart"/>
      <w:r>
        <w:t>etunollilla</w:t>
      </w:r>
      <w:proofErr w:type="gramEnd"/>
      <w:r>
        <w:t xml:space="preserve"> jotta merkkijono on kokonaisuudessaan aina 54 merkkiä pitkä (A, B, C, D, E ja F </w:t>
      </w:r>
      <w:r w:rsidR="00FA126A">
        <w:t xml:space="preserve">pituudet </w:t>
      </w:r>
      <w:r>
        <w:t>yhteensä)</w:t>
      </w:r>
    </w:p>
    <w:p w14:paraId="4486EBA9" w14:textId="77777777" w:rsidR="00522FC1" w:rsidRDefault="00522FC1">
      <w:pPr>
        <w:pStyle w:val="LuetteloIndent"/>
      </w:pPr>
      <w:r>
        <w:t>F</w:t>
      </w:r>
      <w:r>
        <w:tab/>
        <w:t>Tarkistemerkki kuten viitepankkisiirrossa (aina viimeinen merkki)</w:t>
      </w:r>
    </w:p>
    <w:p w14:paraId="543A1B69" w14:textId="77777777" w:rsidR="00522FC1" w:rsidRDefault="00522FC1"/>
    <w:p w14:paraId="71F4AF5C" w14:textId="77777777" w:rsidR="00522FC1" w:rsidRDefault="00522FC1">
      <w:r>
        <w:t xml:space="preserve">Viivakoodi muodostetaan </w:t>
      </w:r>
      <w:r w:rsidR="008D774A">
        <w:t xml:space="preserve">Finanssialan keskusliiton </w:t>
      </w:r>
      <w:r>
        <w:t>kuvaamaa viivakoodistandardia mukaillen siten</w:t>
      </w:r>
      <w:r w:rsidR="00520493">
        <w:t>,</w:t>
      </w:r>
      <w:r>
        <w:t xml:space="preserve"> että yllä mainittu numerosarja sijoitetaan sellaisenaan alku- ja loppumerkkien väliin.</w:t>
      </w:r>
    </w:p>
    <w:p w14:paraId="27DA995D" w14:textId="77777777" w:rsidR="00D21542" w:rsidRDefault="00D21542"/>
    <w:p w14:paraId="1336FDF9" w14:textId="77777777" w:rsidR="00FC23FB" w:rsidRDefault="00FC23FB">
      <w:r>
        <w:t>Muodostetulle vii</w:t>
      </w:r>
      <w:r w:rsidR="00423441">
        <w:t>vakoodille pitää päteä seuraavat säännöt</w:t>
      </w:r>
      <w:r>
        <w:t>:</w:t>
      </w:r>
    </w:p>
    <w:p w14:paraId="4A80F0BC" w14:textId="77777777" w:rsidR="00FC23FB" w:rsidRPr="00D21542" w:rsidRDefault="00FC23FB" w:rsidP="00D21542">
      <w:pPr>
        <w:rPr>
          <w:b/>
        </w:rPr>
      </w:pPr>
      <w:r w:rsidRPr="00D21542">
        <w:rPr>
          <w:b/>
        </w:rPr>
        <w:t>Yleiset ehdot:</w:t>
      </w:r>
    </w:p>
    <w:p w14:paraId="01DB60B3" w14:textId="77777777" w:rsidR="00FC23FB" w:rsidRPr="00D21542" w:rsidRDefault="00FC23FB" w:rsidP="0014133F">
      <w:pPr>
        <w:numPr>
          <w:ilvl w:val="0"/>
          <w:numId w:val="4"/>
        </w:numPr>
      </w:pPr>
      <w:r w:rsidRPr="00D21542">
        <w:t>Solmujen lukumäärän oltava 8, 10 tai 11</w:t>
      </w:r>
    </w:p>
    <w:p w14:paraId="04F43FBA" w14:textId="77777777" w:rsidR="00FC23FB" w:rsidRPr="00D21542" w:rsidRDefault="00FC23FB" w:rsidP="0014133F">
      <w:pPr>
        <w:numPr>
          <w:ilvl w:val="0"/>
          <w:numId w:val="4"/>
        </w:numPr>
      </w:pPr>
      <w:r w:rsidRPr="00D21542">
        <w:t>1. solmun oltava "1"</w:t>
      </w:r>
    </w:p>
    <w:p w14:paraId="1354887A" w14:textId="77777777" w:rsidR="00FC23FB" w:rsidRPr="00D21542" w:rsidRDefault="00FC23FB" w:rsidP="0014133F">
      <w:pPr>
        <w:numPr>
          <w:ilvl w:val="0"/>
          <w:numId w:val="4"/>
        </w:numPr>
      </w:pPr>
      <w:r w:rsidRPr="00D21542">
        <w:t>2. solmun oltava "2"</w:t>
      </w:r>
    </w:p>
    <w:p w14:paraId="440FBA27" w14:textId="77777777" w:rsidR="00FC23FB" w:rsidRPr="00D21542" w:rsidRDefault="00FC23FB" w:rsidP="0014133F">
      <w:pPr>
        <w:numPr>
          <w:ilvl w:val="0"/>
          <w:numId w:val="4"/>
        </w:numPr>
      </w:pPr>
      <w:r w:rsidRPr="00D21542">
        <w:t>3. solmun oltava "246"</w:t>
      </w:r>
    </w:p>
    <w:p w14:paraId="74A76986" w14:textId="77777777" w:rsidR="00FC23FB" w:rsidRPr="00D21542" w:rsidRDefault="00FC23FB" w:rsidP="0014133F">
      <w:pPr>
        <w:numPr>
          <w:ilvl w:val="0"/>
          <w:numId w:val="4"/>
        </w:numPr>
      </w:pPr>
      <w:r w:rsidRPr="00D21542">
        <w:t>4. solmun oltava joko "10" tai "537"</w:t>
      </w:r>
    </w:p>
    <w:p w14:paraId="4DA1E205" w14:textId="77777777" w:rsidR="00FC23FB" w:rsidRPr="00D21542" w:rsidRDefault="00FC23FB" w:rsidP="00D21542">
      <w:pPr>
        <w:rPr>
          <w:b/>
        </w:rPr>
      </w:pPr>
      <w:r w:rsidRPr="00D21542">
        <w:rPr>
          <w:b/>
        </w:rPr>
        <w:t>Jos 4. solmu on "10”:</w:t>
      </w:r>
    </w:p>
    <w:p w14:paraId="216A17C8" w14:textId="77777777" w:rsidR="00FC23FB" w:rsidRPr="00D21542" w:rsidRDefault="00FC23FB" w:rsidP="0014133F">
      <w:pPr>
        <w:numPr>
          <w:ilvl w:val="0"/>
          <w:numId w:val="4"/>
        </w:numPr>
      </w:pPr>
      <w:r w:rsidRPr="00D21542">
        <w:t xml:space="preserve">Solmujen lukumäärän oltava 8  </w:t>
      </w:r>
    </w:p>
    <w:p w14:paraId="77F8A352" w14:textId="77777777" w:rsidR="00FC23FB" w:rsidRPr="00D21542" w:rsidRDefault="00FC23FB" w:rsidP="0014133F">
      <w:pPr>
        <w:numPr>
          <w:ilvl w:val="0"/>
          <w:numId w:val="4"/>
        </w:numPr>
      </w:pPr>
      <w:r w:rsidRPr="00D21542">
        <w:t>5. solmun oltava 2-8 numeroa (käytetään viivakoodissa y-tunnuksena)</w:t>
      </w:r>
    </w:p>
    <w:p w14:paraId="3894EF2A" w14:textId="77777777" w:rsidR="00FC23FB" w:rsidRPr="00D21542" w:rsidRDefault="00FC23FB" w:rsidP="0014133F">
      <w:pPr>
        <w:numPr>
          <w:ilvl w:val="0"/>
          <w:numId w:val="4"/>
        </w:numPr>
      </w:pPr>
      <w:r w:rsidRPr="00D21542">
        <w:t xml:space="preserve">6. solmun oltava ”93” tai "93xxx" jossa xxx on generaattorin tunniste 001, 002 </w:t>
      </w:r>
      <w:proofErr w:type="spellStart"/>
      <w:r w:rsidRPr="00D21542">
        <w:t>jne</w:t>
      </w:r>
      <w:proofErr w:type="spellEnd"/>
      <w:r w:rsidRPr="00D21542">
        <w:t xml:space="preserve"> (käytetään viivakoodissa solmuluokkana) </w:t>
      </w:r>
    </w:p>
    <w:p w14:paraId="125E1BB5" w14:textId="77777777" w:rsidR="00FC23FB" w:rsidRPr="00D21542" w:rsidRDefault="00FC23FB" w:rsidP="0014133F">
      <w:pPr>
        <w:numPr>
          <w:ilvl w:val="0"/>
          <w:numId w:val="4"/>
        </w:numPr>
      </w:pPr>
      <w:r w:rsidRPr="00D21542">
        <w:t>7. solmun oltava 4 numeroa (kahta viimeistä numeroa käytetään viivakoodissa antovuoden sarjana)</w:t>
      </w:r>
    </w:p>
    <w:p w14:paraId="0C510EAA" w14:textId="77777777" w:rsidR="00FC23FB" w:rsidRPr="00D21542" w:rsidRDefault="00FC23FB" w:rsidP="0014133F">
      <w:pPr>
        <w:numPr>
          <w:ilvl w:val="0"/>
          <w:numId w:val="4"/>
        </w:numPr>
      </w:pPr>
      <w:r w:rsidRPr="00D21542">
        <w:t>8. solmun oltava 1-37 numeroa (käytetään viivakoodissa juoksevana numerona)</w:t>
      </w:r>
    </w:p>
    <w:p w14:paraId="7367F346" w14:textId="77777777" w:rsidR="00FC23FB" w:rsidRPr="00D21542" w:rsidRDefault="00FC23FB" w:rsidP="00D21542">
      <w:pPr>
        <w:rPr>
          <w:b/>
        </w:rPr>
      </w:pPr>
      <w:r w:rsidRPr="00D21542">
        <w:rPr>
          <w:b/>
        </w:rPr>
        <w:t>Jos 4. solmu on "537":</w:t>
      </w:r>
    </w:p>
    <w:p w14:paraId="64244BFA" w14:textId="77777777" w:rsidR="00FC23FB" w:rsidRPr="00D21542" w:rsidRDefault="00FC23FB" w:rsidP="0014133F">
      <w:pPr>
        <w:numPr>
          <w:ilvl w:val="0"/>
          <w:numId w:val="4"/>
        </w:numPr>
      </w:pPr>
      <w:r w:rsidRPr="00D21542">
        <w:t>Solmujen lukumäärän oltava 10 tai 11</w:t>
      </w:r>
    </w:p>
    <w:p w14:paraId="14E9A1E2" w14:textId="77777777" w:rsidR="00FC23FB" w:rsidRPr="00D21542" w:rsidRDefault="00FC23FB" w:rsidP="0014133F">
      <w:pPr>
        <w:numPr>
          <w:ilvl w:val="0"/>
          <w:numId w:val="4"/>
        </w:numPr>
      </w:pPr>
      <w:r w:rsidRPr="00D21542">
        <w:t>5. solmun oltava "25"</w:t>
      </w:r>
    </w:p>
    <w:p w14:paraId="4CDC3942" w14:textId="77777777" w:rsidR="00FC23FB" w:rsidRPr="00D21542" w:rsidRDefault="00FC23FB" w:rsidP="0014133F">
      <w:pPr>
        <w:numPr>
          <w:ilvl w:val="0"/>
          <w:numId w:val="4"/>
        </w:numPr>
      </w:pPr>
      <w:r w:rsidRPr="00D21542">
        <w:t>6. solmun oltava "1"</w:t>
      </w:r>
      <w:r w:rsidRPr="00D21542">
        <w:tab/>
      </w:r>
    </w:p>
    <w:p w14:paraId="03977DCB" w14:textId="77777777" w:rsidR="00FC23FB" w:rsidRPr="00D21542" w:rsidRDefault="00FC23FB" w:rsidP="0014133F">
      <w:pPr>
        <w:numPr>
          <w:ilvl w:val="0"/>
          <w:numId w:val="4"/>
        </w:numPr>
      </w:pPr>
      <w:r w:rsidRPr="00D21542">
        <w:t xml:space="preserve">7. solmun oltava 1-8 numeroa (käytetään viivakoodissa </w:t>
      </w:r>
      <w:r w:rsidR="001A3CDF">
        <w:t>yksilöintitunnuksena (</w:t>
      </w:r>
      <w:proofErr w:type="spellStart"/>
      <w:r w:rsidRPr="00D21542">
        <w:t>sv</w:t>
      </w:r>
      <w:proofErr w:type="spellEnd"/>
      <w:r w:rsidRPr="00D21542">
        <w:t>-numerona)</w:t>
      </w:r>
      <w:r w:rsidR="001A3CDF">
        <w:t>)</w:t>
      </w:r>
    </w:p>
    <w:p w14:paraId="42F7C812" w14:textId="77777777" w:rsidR="00FC23FB" w:rsidRPr="00D21542" w:rsidRDefault="00FC23FB" w:rsidP="0014133F">
      <w:pPr>
        <w:numPr>
          <w:ilvl w:val="0"/>
          <w:numId w:val="4"/>
        </w:numPr>
      </w:pPr>
      <w:r w:rsidRPr="00D21542">
        <w:t xml:space="preserve">8. solmun oltava ”93” (käytetään viivakoodissa solmuluokkana) </w:t>
      </w:r>
    </w:p>
    <w:p w14:paraId="604B7A25" w14:textId="77777777" w:rsidR="00FC23FB" w:rsidRPr="00D21542" w:rsidRDefault="00FC23FB" w:rsidP="0014133F">
      <w:pPr>
        <w:numPr>
          <w:ilvl w:val="0"/>
          <w:numId w:val="4"/>
        </w:numPr>
      </w:pPr>
      <w:r w:rsidRPr="00D21542">
        <w:t xml:space="preserve">9. solmun oltava 4 numeroa (kahta viimeistä </w:t>
      </w:r>
      <w:r w:rsidR="00D21542" w:rsidRPr="00D21542">
        <w:t xml:space="preserve">numeroa käytetään viivakoodissa </w:t>
      </w:r>
      <w:r w:rsidRPr="00D21542">
        <w:t>antovuoden sarjana)</w:t>
      </w:r>
    </w:p>
    <w:p w14:paraId="612415A1" w14:textId="77777777" w:rsidR="00FC23FB" w:rsidRPr="00D21542" w:rsidRDefault="00FC23FB" w:rsidP="00D21542">
      <w:pPr>
        <w:rPr>
          <w:b/>
        </w:rPr>
      </w:pPr>
      <w:r w:rsidRPr="00D21542">
        <w:rPr>
          <w:b/>
        </w:rPr>
        <w:t> Jos 4. solmu on "537" ja solmujen lukumäärä on 10:</w:t>
      </w:r>
    </w:p>
    <w:p w14:paraId="77609220" w14:textId="77777777" w:rsidR="00FC23FB" w:rsidRPr="00D21542" w:rsidRDefault="00FC23FB" w:rsidP="0014133F">
      <w:pPr>
        <w:numPr>
          <w:ilvl w:val="0"/>
          <w:numId w:val="4"/>
        </w:numPr>
      </w:pPr>
      <w:r w:rsidRPr="00D21542">
        <w:t>10. solmun oltava 1-37 numeroa (käytetään viivakoodissa juoksevana numerona)</w:t>
      </w:r>
    </w:p>
    <w:p w14:paraId="3C047A9D" w14:textId="77777777" w:rsidR="00FC23FB" w:rsidRPr="00D21542" w:rsidRDefault="00FC23FB" w:rsidP="00D21542">
      <w:pPr>
        <w:rPr>
          <w:b/>
        </w:rPr>
      </w:pPr>
      <w:r w:rsidRPr="00D21542">
        <w:rPr>
          <w:b/>
        </w:rPr>
        <w:t>Jos 4. solmu on "537" ja solmujen lukumäärä on 11:</w:t>
      </w:r>
    </w:p>
    <w:p w14:paraId="65E6E088" w14:textId="77777777" w:rsidR="00FC23FB" w:rsidRPr="00D21542" w:rsidRDefault="00FC23FB" w:rsidP="0014133F">
      <w:pPr>
        <w:numPr>
          <w:ilvl w:val="0"/>
          <w:numId w:val="4"/>
        </w:numPr>
      </w:pPr>
      <w:r w:rsidRPr="00D21542">
        <w:t xml:space="preserve">10. solmun oltava 3-4 numeroa (käytetään viivakoodissa antopäivänä) </w:t>
      </w:r>
    </w:p>
    <w:p w14:paraId="6429CF4A" w14:textId="77777777" w:rsidR="00FC23FB" w:rsidRPr="00D21542" w:rsidRDefault="00FC23FB" w:rsidP="0014133F">
      <w:pPr>
        <w:numPr>
          <w:ilvl w:val="0"/>
          <w:numId w:val="4"/>
        </w:numPr>
      </w:pPr>
      <w:r w:rsidRPr="00D21542">
        <w:lastRenderedPageBreak/>
        <w:t xml:space="preserve">11. solmun oltava </w:t>
      </w:r>
      <w:r w:rsidR="00EE7A8C">
        <w:t>1</w:t>
      </w:r>
      <w:r w:rsidRPr="00D21542">
        <w:t>-6 numeroa (käytetään viivakoodissa kellonaikana)</w:t>
      </w:r>
    </w:p>
    <w:p w14:paraId="4F2B7D57" w14:textId="77777777" w:rsidR="00D21542" w:rsidRPr="00D21542" w:rsidRDefault="00D21542" w:rsidP="00D21542"/>
    <w:p w14:paraId="3B2D1E48" w14:textId="77777777" w:rsidR="00D21542" w:rsidRPr="00D21542" w:rsidRDefault="00D21542"/>
    <w:p w14:paraId="186A7991" w14:textId="77777777" w:rsidR="00522FC1" w:rsidRDefault="00522FC1">
      <w:pPr>
        <w:pStyle w:val="Otsikko2"/>
      </w:pPr>
      <w:bookmarkStart w:id="20" w:name="_Ref151790230"/>
      <w:bookmarkStart w:id="21" w:name="_Toc155024581"/>
      <w:bookmarkStart w:id="22" w:name="_Toc36296552"/>
      <w:proofErr w:type="spellStart"/>
      <w:r>
        <w:t>code</w:t>
      </w:r>
      <w:proofErr w:type="spellEnd"/>
      <w:r>
        <w:t xml:space="preserve"> – Dokumentin tyyppi</w:t>
      </w:r>
      <w:bookmarkEnd w:id="20"/>
      <w:bookmarkEnd w:id="21"/>
      <w:bookmarkEnd w:id="22"/>
    </w:p>
    <w:p w14:paraId="3824E9ED" w14:textId="77777777" w:rsidR="000A3409" w:rsidRPr="000A3409" w:rsidRDefault="000A3409" w:rsidP="000A3409"/>
    <w:p w14:paraId="53463566" w14:textId="3169ABE3" w:rsidR="00522FC1" w:rsidRDefault="00522FC1" w:rsidP="002A5F53">
      <w:r>
        <w:t xml:space="preserve">Tämä elementti määrittelee, mikä dokumentti on kyseessä. Käytettävä koodisto on 1.2.246.537.5.40105 </w:t>
      </w:r>
      <w:r w:rsidR="00450A70">
        <w:t xml:space="preserve">Sähköinen lääkemääräys - </w:t>
      </w:r>
      <w:r>
        <w:t xml:space="preserve">Reseptisanoman tyyppi. Koodiston </w:t>
      </w:r>
      <w:r w:rsidR="00450A70">
        <w:t xml:space="preserve">sisältö </w:t>
      </w:r>
      <w:r w:rsidR="000A3409">
        <w:t>on kuvattu Lääkemääräyksen</w:t>
      </w:r>
      <w:r>
        <w:t xml:space="preserve"> sanomat</w:t>
      </w:r>
      <w:r w:rsidR="000A3409">
        <w:t xml:space="preserve"> CDA R2-rakenteena </w:t>
      </w:r>
      <w:r w:rsidR="002A5F53">
        <w:t>dokumentissa</w:t>
      </w:r>
      <w:r>
        <w:t xml:space="preserve"> luvussa 2.1.</w:t>
      </w:r>
    </w:p>
    <w:p w14:paraId="1853A181" w14:textId="77777777" w:rsidR="00E23199" w:rsidRDefault="00BB00F9">
      <w:r>
        <w:t>Ajantasaiset k</w:t>
      </w:r>
      <w:r w:rsidR="00E23199">
        <w:t>oodistot löytyvät kansalliselta koodistopalvelimelta.</w:t>
      </w:r>
    </w:p>
    <w:p w14:paraId="15407C63" w14:textId="77777777" w:rsidR="006D0F9F" w:rsidRDefault="006D0F9F" w:rsidP="000021B6">
      <w:bookmarkStart w:id="23" w:name="_Ref151790241"/>
      <w:bookmarkStart w:id="24" w:name="_Toc155024582"/>
    </w:p>
    <w:p w14:paraId="2AFC3C22" w14:textId="722F2237" w:rsidR="00522FC1" w:rsidRDefault="00522FC1" w:rsidP="007321C1">
      <w:pPr>
        <w:pStyle w:val="Otsikko2"/>
        <w:ind w:left="578" w:hanging="578"/>
      </w:pPr>
      <w:bookmarkStart w:id="25" w:name="_Toc36296553"/>
      <w:proofErr w:type="spellStart"/>
      <w:r>
        <w:t>effectiveTime</w:t>
      </w:r>
      <w:proofErr w:type="spellEnd"/>
      <w:r>
        <w:t xml:space="preserve"> – Asiakirjan luontiaika (pakollinen)</w:t>
      </w:r>
      <w:bookmarkEnd w:id="23"/>
      <w:bookmarkEnd w:id="24"/>
      <w:bookmarkEnd w:id="25"/>
    </w:p>
    <w:p w14:paraId="48096DCC" w14:textId="77777777" w:rsidR="00A90ED4" w:rsidRPr="00A90ED4" w:rsidRDefault="00A90ED4" w:rsidP="007321C1">
      <w:pPr>
        <w:keepNext/>
      </w:pPr>
    </w:p>
    <w:p w14:paraId="1BB04BB7" w14:textId="77777777" w:rsidR="005C5644" w:rsidRDefault="00522FC1">
      <w:r>
        <w:t xml:space="preserve">Asiakirjan luontiaikaa kuvaa </w:t>
      </w:r>
      <w:proofErr w:type="spellStart"/>
      <w:r>
        <w:t>effectiveTime</w:t>
      </w:r>
      <w:proofErr w:type="spellEnd"/>
      <w:r>
        <w:t>-elementti. Luontiajankohta tarkoittaa nimenomaan asiakirjan luontiajankohtaa, eikä välttämättä ole sama kuin lääkemääräyksen</w:t>
      </w:r>
      <w:r w:rsidR="001479EE">
        <w:t xml:space="preserve"> määräyspäivä tai toimituksen toimituspäivä.</w:t>
      </w:r>
      <w:r w:rsidR="0005050A">
        <w:t xml:space="preserve"> </w:t>
      </w:r>
      <w:r w:rsidR="005C5644">
        <w:t>Aika ilmoitetaan sekunnin tarkkuudella.</w:t>
      </w:r>
    </w:p>
    <w:p w14:paraId="25ACF887" w14:textId="77777777" w:rsidR="00352199" w:rsidRDefault="00352199" w:rsidP="00352199">
      <w:pPr>
        <w:autoSpaceDE w:val="0"/>
        <w:autoSpaceDN w:val="0"/>
        <w:adjustRightInd w:val="0"/>
      </w:pPr>
    </w:p>
    <w:p w14:paraId="29DC5178" w14:textId="77777777" w:rsidR="001479EE" w:rsidRDefault="001479EE">
      <w:bookmarkStart w:id="26" w:name="_Toc314136733"/>
      <w:bookmarkStart w:id="27" w:name="_Toc314137489"/>
      <w:bookmarkStart w:id="28" w:name="_Toc314138010"/>
      <w:bookmarkStart w:id="29" w:name="_Toc314138533"/>
      <w:bookmarkStart w:id="30" w:name="_Toc314136734"/>
      <w:bookmarkStart w:id="31" w:name="_Toc314137490"/>
      <w:bookmarkStart w:id="32" w:name="_Toc314138011"/>
      <w:bookmarkStart w:id="33" w:name="_Toc314138534"/>
      <w:bookmarkEnd w:id="26"/>
      <w:bookmarkEnd w:id="27"/>
      <w:bookmarkEnd w:id="28"/>
      <w:bookmarkEnd w:id="29"/>
      <w:bookmarkEnd w:id="30"/>
      <w:bookmarkEnd w:id="31"/>
      <w:bookmarkEnd w:id="32"/>
      <w:bookmarkEnd w:id="33"/>
    </w:p>
    <w:p w14:paraId="3FAC68A7" w14:textId="77777777" w:rsidR="00522FC1" w:rsidRDefault="00522FC1">
      <w:pPr>
        <w:pStyle w:val="Otsikko2"/>
      </w:pPr>
      <w:bookmarkStart w:id="34" w:name="_Toc169572920"/>
      <w:bookmarkStart w:id="35" w:name="_Toc169580449"/>
      <w:bookmarkStart w:id="36" w:name="_Ref151790346"/>
      <w:bookmarkStart w:id="37" w:name="_Toc155024583"/>
      <w:bookmarkStart w:id="38" w:name="_Toc36296554"/>
      <w:bookmarkEnd w:id="34"/>
      <w:bookmarkEnd w:id="35"/>
      <w:proofErr w:type="spellStart"/>
      <w:r>
        <w:t>setId</w:t>
      </w:r>
      <w:proofErr w:type="spellEnd"/>
      <w:r>
        <w:t xml:space="preserve"> – Alkuperäisen asiakirjan yksilöintitunnus (pakollinen)</w:t>
      </w:r>
      <w:bookmarkEnd w:id="36"/>
      <w:bookmarkEnd w:id="37"/>
      <w:bookmarkEnd w:id="38"/>
    </w:p>
    <w:p w14:paraId="30E04C80" w14:textId="77777777" w:rsidR="001479EE" w:rsidRPr="001479EE" w:rsidRDefault="001479EE" w:rsidP="001479EE"/>
    <w:p w14:paraId="4B748383" w14:textId="77777777" w:rsidR="00D2305C" w:rsidRDefault="00522FC1">
      <w:r>
        <w:t xml:space="preserve">Pakollinen elementti </w:t>
      </w:r>
      <w:proofErr w:type="spellStart"/>
      <w:r>
        <w:t>setId</w:t>
      </w:r>
      <w:proofErr w:type="spellEnd"/>
      <w:r>
        <w:t xml:space="preserve"> kuvaa alkuperäisen dokumentin yksilöintitunnuksen. </w:t>
      </w:r>
    </w:p>
    <w:p w14:paraId="370CC2AB" w14:textId="77777777" w:rsidR="00522FC1" w:rsidRDefault="00D2305C">
      <w:r>
        <w:t xml:space="preserve">Kun dokumentin versionumero on 1, on </w:t>
      </w:r>
      <w:proofErr w:type="spellStart"/>
      <w:r>
        <w:t>setId</w:t>
      </w:r>
      <w:proofErr w:type="spellEnd"/>
      <w:r>
        <w:t xml:space="preserve"> aina sama kuin asiakirjan yksilöintitunnus (id). </w:t>
      </w:r>
      <w:r w:rsidR="00522FC1">
        <w:t>Tunnus pysyy samana kaikissa alkuperäisen dokumentin versioissa, jolloin dokumentin tunnus (id) ja versionumero (</w:t>
      </w:r>
      <w:proofErr w:type="spellStart"/>
      <w:r w:rsidR="00522FC1">
        <w:t>versionNumber</w:t>
      </w:r>
      <w:proofErr w:type="spellEnd"/>
      <w:r w:rsidR="00522FC1">
        <w:t xml:space="preserve">) muuttuu ja </w:t>
      </w:r>
      <w:proofErr w:type="spellStart"/>
      <w:r w:rsidR="00522FC1">
        <w:t>setId</w:t>
      </w:r>
      <w:proofErr w:type="spellEnd"/>
      <w:r w:rsidR="00522FC1">
        <w:t xml:space="preserve"> viittaa aina alkuperäisen dokumenttiin. </w:t>
      </w:r>
    </w:p>
    <w:p w14:paraId="703CA1B5" w14:textId="77777777" w:rsidR="009E252E" w:rsidRDefault="009E252E"/>
    <w:p w14:paraId="52D0C409" w14:textId="77777777" w:rsidR="00522FC1" w:rsidRDefault="00522FC1">
      <w:pPr>
        <w:pStyle w:val="Otsikko2"/>
      </w:pPr>
      <w:bookmarkStart w:id="39" w:name="_Toc155024584"/>
      <w:bookmarkStart w:id="40" w:name="_Toc36296555"/>
      <w:proofErr w:type="spellStart"/>
      <w:r>
        <w:t>versionNumber</w:t>
      </w:r>
      <w:proofErr w:type="spellEnd"/>
      <w:r>
        <w:t xml:space="preserve"> – versionumero</w:t>
      </w:r>
      <w:bookmarkEnd w:id="39"/>
      <w:bookmarkEnd w:id="40"/>
    </w:p>
    <w:p w14:paraId="46866710" w14:textId="77777777" w:rsidR="009E252E" w:rsidRPr="009E252E" w:rsidRDefault="009E252E" w:rsidP="009E252E"/>
    <w:p w14:paraId="4EB22607" w14:textId="77777777" w:rsidR="00F00B23" w:rsidRDefault="00522FC1">
      <w:r>
        <w:t xml:space="preserve">Asiakirjan versionumero tuodaan elementissä </w:t>
      </w:r>
      <w:proofErr w:type="spellStart"/>
      <w:r>
        <w:t>versionNumber</w:t>
      </w:r>
      <w:proofErr w:type="spellEnd"/>
      <w:r>
        <w:t>. Versionumero alkaa</w:t>
      </w:r>
      <w:r w:rsidR="002D4553">
        <w:t xml:space="preserve"> numerosta</w:t>
      </w:r>
      <w:r>
        <w:t xml:space="preserve"> 1 ja kasvaa aina yhdellä jokaisen korjauksen yhteydessä </w:t>
      </w:r>
      <w:proofErr w:type="spellStart"/>
      <w:r w:rsidR="002D4553">
        <w:t>setI</w:t>
      </w:r>
      <w:r>
        <w:t>d:n</w:t>
      </w:r>
      <w:proofErr w:type="spellEnd"/>
      <w:r>
        <w:t xml:space="preserve"> säilyessä samana. Myös </w:t>
      </w:r>
      <w:r w:rsidR="00F00B23">
        <w:t xml:space="preserve">mitätöitäessä </w:t>
      </w:r>
      <w:r>
        <w:t xml:space="preserve">muodostuu uusi versio. Asiakirjan elinkaari saadaan poimimalla </w:t>
      </w:r>
      <w:r w:rsidR="00F00B23">
        <w:t xml:space="preserve">reseptikeskuksesta </w:t>
      </w:r>
      <w:r>
        <w:t xml:space="preserve">asiakirja </w:t>
      </w:r>
      <w:proofErr w:type="spellStart"/>
      <w:r>
        <w:t>setId:llä</w:t>
      </w:r>
      <w:proofErr w:type="spellEnd"/>
      <w:r>
        <w:t>, jolloin saadaan kaikki asiakirjan versiot ehyenä sarjana.</w:t>
      </w:r>
    </w:p>
    <w:p w14:paraId="0C366546" w14:textId="77777777" w:rsidR="00522FC1" w:rsidRDefault="00522FC1">
      <w:r>
        <w:t xml:space="preserve"> </w:t>
      </w:r>
    </w:p>
    <w:p w14:paraId="5C5BC2A1" w14:textId="77777777" w:rsidR="00522FC1" w:rsidRDefault="00522FC1">
      <w:r>
        <w:t xml:space="preserve">Uusi </w:t>
      </w:r>
      <w:r>
        <w:rPr>
          <w:i/>
        </w:rPr>
        <w:t>versio</w:t>
      </w:r>
      <w:r w:rsidR="00F00B23">
        <w:t xml:space="preserve"> syntyy lääkemääräyksen ja toimituksen korjauksessa ja</w:t>
      </w:r>
      <w:r>
        <w:t xml:space="preserve"> mitätöi</w:t>
      </w:r>
      <w:r w:rsidR="00F00B23">
        <w:t xml:space="preserve">nnissä sekä purettaessa lukitus, varaus ja annosjakeluvaraus sekä uusimispyynnön vastauksessa. </w:t>
      </w:r>
      <w:r>
        <w:t xml:space="preserve">Muutoin syntyy aina uusi dokumentti, jolla on uusi id, </w:t>
      </w:r>
      <w:proofErr w:type="spellStart"/>
      <w:r>
        <w:t>setId</w:t>
      </w:r>
      <w:proofErr w:type="spellEnd"/>
      <w:r>
        <w:t xml:space="preserve"> ja versionumero on 1.</w:t>
      </w:r>
    </w:p>
    <w:p w14:paraId="4E869AA9" w14:textId="77777777" w:rsidR="00F00B23" w:rsidRDefault="00F00B23"/>
    <w:p w14:paraId="2C3C0248" w14:textId="77777777" w:rsidR="00522FC1" w:rsidRDefault="00522FC1" w:rsidP="009B63CB">
      <w:pPr>
        <w:pStyle w:val="Otsikko2"/>
      </w:pPr>
      <w:bookmarkStart w:id="41" w:name="_Ref151790357"/>
      <w:bookmarkStart w:id="42" w:name="_Toc155024585"/>
      <w:bookmarkStart w:id="43" w:name="_Toc36296556"/>
      <w:proofErr w:type="spellStart"/>
      <w:r>
        <w:lastRenderedPageBreak/>
        <w:t>recordTarget</w:t>
      </w:r>
      <w:proofErr w:type="spellEnd"/>
      <w:r>
        <w:t xml:space="preserve"> – Asiakirjan kohde</w:t>
      </w:r>
      <w:bookmarkEnd w:id="41"/>
      <w:bookmarkEnd w:id="42"/>
      <w:bookmarkEnd w:id="43"/>
    </w:p>
    <w:p w14:paraId="0A960947" w14:textId="77777777" w:rsidR="00341789" w:rsidRDefault="00341789" w:rsidP="002A7B46">
      <w:pPr>
        <w:keepNext/>
      </w:pPr>
    </w:p>
    <w:tbl>
      <w:tblPr>
        <w:tblW w:w="94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2083"/>
        <w:gridCol w:w="1350"/>
        <w:gridCol w:w="3258"/>
      </w:tblGrid>
      <w:tr w:rsidR="009E2E64" w14:paraId="2AEA76B3" w14:textId="77777777" w:rsidTr="00A73C2E">
        <w:trPr>
          <w:tblHeader/>
        </w:trPr>
        <w:tc>
          <w:tcPr>
            <w:tcW w:w="2802" w:type="dxa"/>
            <w:shd w:val="clear" w:color="auto" w:fill="E6E6E6"/>
          </w:tcPr>
          <w:p w14:paraId="40EF6DDE" w14:textId="77777777" w:rsidR="009E2E64" w:rsidRDefault="009E2E64" w:rsidP="002A7B46">
            <w:pPr>
              <w:keepNext/>
              <w:rPr>
                <w:b/>
              </w:rPr>
            </w:pPr>
            <w:r>
              <w:rPr>
                <w:b/>
              </w:rPr>
              <w:t>Elementti</w:t>
            </w:r>
          </w:p>
        </w:tc>
        <w:tc>
          <w:tcPr>
            <w:tcW w:w="2083" w:type="dxa"/>
            <w:shd w:val="clear" w:color="auto" w:fill="E6E6E6"/>
          </w:tcPr>
          <w:p w14:paraId="11425357" w14:textId="77777777" w:rsidR="009E2E64" w:rsidRDefault="009E2E64" w:rsidP="002A7B46">
            <w:pPr>
              <w:keepNext/>
              <w:rPr>
                <w:b/>
              </w:rPr>
            </w:pPr>
            <w:r>
              <w:rPr>
                <w:b/>
              </w:rPr>
              <w:t>Pakollisuus</w:t>
            </w:r>
          </w:p>
        </w:tc>
        <w:tc>
          <w:tcPr>
            <w:tcW w:w="1350" w:type="dxa"/>
            <w:shd w:val="clear" w:color="auto" w:fill="E6E6E6"/>
          </w:tcPr>
          <w:p w14:paraId="22858D22" w14:textId="5FC910BB" w:rsidR="009E2E64" w:rsidRDefault="009E2E64" w:rsidP="002A7B46">
            <w:pPr>
              <w:keepNext/>
              <w:rPr>
                <w:b/>
              </w:rPr>
            </w:pPr>
            <w:r>
              <w:rPr>
                <w:b/>
              </w:rPr>
              <w:t>Toistuvuus</w:t>
            </w:r>
          </w:p>
        </w:tc>
        <w:tc>
          <w:tcPr>
            <w:tcW w:w="3258" w:type="dxa"/>
            <w:shd w:val="clear" w:color="auto" w:fill="E6E6E6"/>
          </w:tcPr>
          <w:p w14:paraId="11A93537" w14:textId="328E920B" w:rsidR="009E2E64" w:rsidRDefault="009E2E64" w:rsidP="002A7B46">
            <w:pPr>
              <w:keepNext/>
              <w:rPr>
                <w:b/>
              </w:rPr>
            </w:pPr>
            <w:r>
              <w:rPr>
                <w:b/>
              </w:rPr>
              <w:t>Tietosisältö</w:t>
            </w:r>
          </w:p>
        </w:tc>
      </w:tr>
      <w:tr w:rsidR="009E2E64" w14:paraId="46B683BB" w14:textId="77777777" w:rsidTr="00A73C2E">
        <w:tc>
          <w:tcPr>
            <w:tcW w:w="2802" w:type="dxa"/>
            <w:tcBorders>
              <w:bottom w:val="single" w:sz="4" w:space="0" w:color="auto"/>
            </w:tcBorders>
          </w:tcPr>
          <w:p w14:paraId="1BD66BD8" w14:textId="77777777" w:rsidR="009E2E64" w:rsidRDefault="009E2E64" w:rsidP="002A7B46">
            <w:pPr>
              <w:keepNext/>
            </w:pPr>
            <w:r>
              <w:t>id</w:t>
            </w:r>
          </w:p>
        </w:tc>
        <w:tc>
          <w:tcPr>
            <w:tcW w:w="2083" w:type="dxa"/>
            <w:tcBorders>
              <w:bottom w:val="single" w:sz="4" w:space="0" w:color="auto"/>
            </w:tcBorders>
          </w:tcPr>
          <w:p w14:paraId="0E7C761F" w14:textId="58C19FB6" w:rsidR="009E2E64" w:rsidRDefault="009E2E64" w:rsidP="002A7B46">
            <w:pPr>
              <w:keepNext/>
            </w:pPr>
            <w:r>
              <w:t>EP, pakollinen jos potilaalla on virallinen henkilötunnus</w:t>
            </w:r>
          </w:p>
        </w:tc>
        <w:tc>
          <w:tcPr>
            <w:tcW w:w="1350" w:type="dxa"/>
            <w:tcBorders>
              <w:bottom w:val="single" w:sz="4" w:space="0" w:color="auto"/>
            </w:tcBorders>
          </w:tcPr>
          <w:p w14:paraId="6336D484" w14:textId="77777777" w:rsidR="009E2E64" w:rsidRDefault="009E2E64" w:rsidP="002A7B46">
            <w:pPr>
              <w:keepNext/>
            </w:pPr>
          </w:p>
        </w:tc>
        <w:tc>
          <w:tcPr>
            <w:tcW w:w="3258" w:type="dxa"/>
            <w:tcBorders>
              <w:bottom w:val="single" w:sz="4" w:space="0" w:color="auto"/>
            </w:tcBorders>
          </w:tcPr>
          <w:p w14:paraId="1BF4802A" w14:textId="0AF7E5C8" w:rsidR="009E2E64" w:rsidRDefault="009E2E64" w:rsidP="002A7B46">
            <w:pPr>
              <w:keepNext/>
            </w:pPr>
            <w:r>
              <w:t xml:space="preserve">Potilaan henkilötunnus </w:t>
            </w:r>
          </w:p>
          <w:p w14:paraId="20CA706F" w14:textId="77777777" w:rsidR="009E2E64" w:rsidRDefault="009E2E64" w:rsidP="002A7B46">
            <w:pPr>
              <w:keepNext/>
            </w:pPr>
            <w:r>
              <w:t>Väliaikaisia tai järjestelmän itse luomia henkilötunnuksia ei saa käyttää.</w:t>
            </w:r>
          </w:p>
        </w:tc>
      </w:tr>
      <w:tr w:rsidR="009E2E64" w14:paraId="44290B22" w14:textId="77777777" w:rsidTr="00A73C2E">
        <w:tc>
          <w:tcPr>
            <w:tcW w:w="2802" w:type="dxa"/>
            <w:shd w:val="clear" w:color="auto" w:fill="BFBFBF"/>
          </w:tcPr>
          <w:p w14:paraId="08E29BDF" w14:textId="77777777" w:rsidR="009E2E64" w:rsidRDefault="009E2E64" w:rsidP="00F95980">
            <w:proofErr w:type="spellStart"/>
            <w:r>
              <w:t>name</w:t>
            </w:r>
            <w:proofErr w:type="spellEnd"/>
          </w:p>
        </w:tc>
        <w:tc>
          <w:tcPr>
            <w:tcW w:w="2083" w:type="dxa"/>
            <w:shd w:val="clear" w:color="auto" w:fill="BFBFBF"/>
          </w:tcPr>
          <w:p w14:paraId="5C3CEFF5" w14:textId="77777777" w:rsidR="009E2E64" w:rsidRDefault="009E2E64" w:rsidP="00F95980"/>
        </w:tc>
        <w:tc>
          <w:tcPr>
            <w:tcW w:w="1350" w:type="dxa"/>
            <w:shd w:val="clear" w:color="auto" w:fill="BFBFBF"/>
          </w:tcPr>
          <w:p w14:paraId="1D8EFB38" w14:textId="77777777" w:rsidR="009E2E64" w:rsidRDefault="009E2E64" w:rsidP="00F95980"/>
        </w:tc>
        <w:tc>
          <w:tcPr>
            <w:tcW w:w="3258" w:type="dxa"/>
            <w:shd w:val="clear" w:color="auto" w:fill="BFBFBF"/>
          </w:tcPr>
          <w:p w14:paraId="157CF818" w14:textId="29C59FC4" w:rsidR="009E2E64" w:rsidRDefault="009E2E64" w:rsidP="00F95980">
            <w:r>
              <w:t>Potilaan nimi</w:t>
            </w:r>
          </w:p>
        </w:tc>
      </w:tr>
      <w:tr w:rsidR="009E2E64" w14:paraId="4E23E261" w14:textId="77777777" w:rsidTr="00A73C2E">
        <w:tc>
          <w:tcPr>
            <w:tcW w:w="2802" w:type="dxa"/>
          </w:tcPr>
          <w:p w14:paraId="5FA501D1" w14:textId="77777777" w:rsidR="009E2E64" w:rsidRDefault="009E2E64" w:rsidP="00F95980">
            <w:r>
              <w:t xml:space="preserve">  </w:t>
            </w:r>
            <w:proofErr w:type="spellStart"/>
            <w:r>
              <w:t>given</w:t>
            </w:r>
            <w:proofErr w:type="spellEnd"/>
          </w:p>
        </w:tc>
        <w:tc>
          <w:tcPr>
            <w:tcW w:w="2083" w:type="dxa"/>
          </w:tcPr>
          <w:p w14:paraId="0D98B308" w14:textId="77777777" w:rsidR="009E2E64" w:rsidRDefault="009E2E64" w:rsidP="00F95980">
            <w:r>
              <w:t>P</w:t>
            </w:r>
          </w:p>
        </w:tc>
        <w:tc>
          <w:tcPr>
            <w:tcW w:w="1350" w:type="dxa"/>
          </w:tcPr>
          <w:p w14:paraId="0F6F3F9F" w14:textId="3F93C055" w:rsidR="009E2E64" w:rsidRDefault="009E2E64" w:rsidP="00F95980">
            <w:r>
              <w:t>T</w:t>
            </w:r>
          </w:p>
        </w:tc>
        <w:tc>
          <w:tcPr>
            <w:tcW w:w="3258" w:type="dxa"/>
          </w:tcPr>
          <w:p w14:paraId="4A54ADE8" w14:textId="3BAA4D96" w:rsidR="009E2E64" w:rsidRDefault="009E2E64" w:rsidP="00F95980">
            <w:r>
              <w:t>Potilaan etunimi</w:t>
            </w:r>
          </w:p>
          <w:p w14:paraId="70A0C2F2" w14:textId="77777777" w:rsidR="009E2E64" w:rsidRDefault="009E2E64" w:rsidP="00F95980">
            <w:r>
              <w:t xml:space="preserve">Etunimet luetellaan omissa </w:t>
            </w:r>
            <w:proofErr w:type="spellStart"/>
            <w:r>
              <w:t>given</w:t>
            </w:r>
            <w:proofErr w:type="spellEnd"/>
            <w:r>
              <w:t xml:space="preserve"> elementeissään. Kutsumanimi erotetaan </w:t>
            </w:r>
            <w:proofErr w:type="spellStart"/>
            <w:r w:rsidRPr="00D35AC1">
              <w:t>qualifier</w:t>
            </w:r>
            <w:proofErr w:type="spellEnd"/>
            <w:r w:rsidRPr="00D35AC1">
              <w:t>="CL"&gt;</w:t>
            </w:r>
            <w:r>
              <w:t xml:space="preserve"> attribuutilla.</w:t>
            </w:r>
          </w:p>
        </w:tc>
      </w:tr>
      <w:tr w:rsidR="009E2E64" w14:paraId="4DBAFABF" w14:textId="77777777" w:rsidTr="00A73C2E">
        <w:tc>
          <w:tcPr>
            <w:tcW w:w="2802" w:type="dxa"/>
          </w:tcPr>
          <w:p w14:paraId="49686726" w14:textId="77777777" w:rsidR="009E2E64" w:rsidRDefault="009E2E64" w:rsidP="00F95980">
            <w:r>
              <w:t xml:space="preserve">  </w:t>
            </w:r>
            <w:proofErr w:type="spellStart"/>
            <w:r>
              <w:t>prefix</w:t>
            </w:r>
            <w:proofErr w:type="spellEnd"/>
          </w:p>
        </w:tc>
        <w:tc>
          <w:tcPr>
            <w:tcW w:w="2083" w:type="dxa"/>
          </w:tcPr>
          <w:p w14:paraId="6B0D5069" w14:textId="72748E33" w:rsidR="009E2E64" w:rsidRDefault="009E2E64" w:rsidP="00F95980"/>
        </w:tc>
        <w:tc>
          <w:tcPr>
            <w:tcW w:w="1350" w:type="dxa"/>
          </w:tcPr>
          <w:p w14:paraId="1275AF92" w14:textId="74CD0C38" w:rsidR="009E2E64" w:rsidRDefault="009E2E64" w:rsidP="00F95980"/>
        </w:tc>
        <w:tc>
          <w:tcPr>
            <w:tcW w:w="3258" w:type="dxa"/>
          </w:tcPr>
          <w:p w14:paraId="0D2FD09B" w14:textId="3289FBC6" w:rsidR="009E2E64" w:rsidRDefault="009E2E64" w:rsidP="00F95980">
            <w:r>
              <w:t xml:space="preserve">Aatelisarvoa kuvaava nimen osa ilmaistaan etuliitteellä. Mikäli järjestelmässä ei ole eroteltuna aatelisarvoa, se voidaan esittää myös </w:t>
            </w:r>
            <w:proofErr w:type="spellStart"/>
            <w:r>
              <w:t>family</w:t>
            </w:r>
            <w:proofErr w:type="spellEnd"/>
            <w:r>
              <w:t xml:space="preserve"> elementissä sukunimen kanssa. Samoin Suomessa on sallittua esittää myös muut </w:t>
            </w:r>
            <w:r w:rsidR="00F13E46">
              <w:t xml:space="preserve">kuin </w:t>
            </w:r>
            <w:proofErr w:type="spellStart"/>
            <w:r w:rsidR="002222BD">
              <w:t>aateliutta</w:t>
            </w:r>
            <w:proofErr w:type="spellEnd"/>
            <w:r w:rsidR="002222BD">
              <w:t xml:space="preserve"> merkitsevät </w:t>
            </w:r>
            <w:r>
              <w:t xml:space="preserve">nimen etuliitteet NB </w:t>
            </w:r>
            <w:proofErr w:type="spellStart"/>
            <w:r>
              <w:t>qualifierilla</w:t>
            </w:r>
            <w:proofErr w:type="spellEnd"/>
            <w:r>
              <w:t>.</w:t>
            </w:r>
          </w:p>
        </w:tc>
      </w:tr>
      <w:tr w:rsidR="009E2E64" w14:paraId="52B7314A" w14:textId="77777777" w:rsidTr="00A73C2E">
        <w:tc>
          <w:tcPr>
            <w:tcW w:w="2802" w:type="dxa"/>
          </w:tcPr>
          <w:p w14:paraId="7783448E" w14:textId="77777777" w:rsidR="009E2E64" w:rsidRDefault="009E2E64" w:rsidP="00F95980">
            <w:r>
              <w:t xml:space="preserve">  </w:t>
            </w:r>
            <w:proofErr w:type="spellStart"/>
            <w:r>
              <w:t>family</w:t>
            </w:r>
            <w:proofErr w:type="spellEnd"/>
          </w:p>
        </w:tc>
        <w:tc>
          <w:tcPr>
            <w:tcW w:w="2083" w:type="dxa"/>
          </w:tcPr>
          <w:p w14:paraId="293EB77A" w14:textId="77777777" w:rsidR="009E2E64" w:rsidRDefault="009E2E64" w:rsidP="00F95980">
            <w:r>
              <w:t>P</w:t>
            </w:r>
          </w:p>
        </w:tc>
        <w:tc>
          <w:tcPr>
            <w:tcW w:w="1350" w:type="dxa"/>
          </w:tcPr>
          <w:p w14:paraId="4F6ED9E1" w14:textId="77777777" w:rsidR="009E2E64" w:rsidRDefault="009E2E64" w:rsidP="00D35AC1"/>
        </w:tc>
        <w:tc>
          <w:tcPr>
            <w:tcW w:w="3258" w:type="dxa"/>
          </w:tcPr>
          <w:p w14:paraId="70E773EB" w14:textId="163A2374" w:rsidR="009E2E64" w:rsidRDefault="009E2E64" w:rsidP="00D35AC1">
            <w:r>
              <w:t>Potilaan sukunimi</w:t>
            </w:r>
          </w:p>
        </w:tc>
      </w:tr>
      <w:tr w:rsidR="009E2E64" w14:paraId="248FCE17" w14:textId="77777777" w:rsidTr="00A73C2E">
        <w:tc>
          <w:tcPr>
            <w:tcW w:w="2802" w:type="dxa"/>
          </w:tcPr>
          <w:p w14:paraId="757E138C" w14:textId="77777777" w:rsidR="009E2E64" w:rsidRDefault="009E2E64" w:rsidP="00F95980">
            <w:proofErr w:type="spellStart"/>
            <w:r w:rsidRPr="00D35AC1">
              <w:t>administrativeGenderCode</w:t>
            </w:r>
            <w:proofErr w:type="spellEnd"/>
          </w:p>
        </w:tc>
        <w:tc>
          <w:tcPr>
            <w:tcW w:w="2083" w:type="dxa"/>
          </w:tcPr>
          <w:p w14:paraId="1734BA81" w14:textId="77777777" w:rsidR="009E2E64" w:rsidRDefault="009E2E64" w:rsidP="00F95980">
            <w:r>
              <w:t>P</w:t>
            </w:r>
          </w:p>
        </w:tc>
        <w:tc>
          <w:tcPr>
            <w:tcW w:w="1350" w:type="dxa"/>
          </w:tcPr>
          <w:p w14:paraId="5611D613" w14:textId="77777777" w:rsidR="009E2E64" w:rsidRDefault="009E2E64" w:rsidP="00F95980"/>
        </w:tc>
        <w:tc>
          <w:tcPr>
            <w:tcW w:w="3258" w:type="dxa"/>
          </w:tcPr>
          <w:p w14:paraId="57F36A04" w14:textId="49301E93" w:rsidR="009E2E64" w:rsidRDefault="009E2E64" w:rsidP="00F95980">
            <w:r>
              <w:t xml:space="preserve">Potilaan sukupuoli, käytetään koodistoa </w:t>
            </w:r>
            <w:r w:rsidRPr="0066090B">
              <w:t>1.2.246.537.5.1</w:t>
            </w:r>
            <w:r>
              <w:t>.1997, A</w:t>
            </w:r>
            <w:r w:rsidRPr="0066090B">
              <w:t>R/YDIN - Sukupuoli</w:t>
            </w:r>
          </w:p>
        </w:tc>
      </w:tr>
      <w:tr w:rsidR="009E2E64" w14:paraId="72CFBAB5" w14:textId="77777777" w:rsidTr="00A73C2E">
        <w:tc>
          <w:tcPr>
            <w:tcW w:w="2802" w:type="dxa"/>
          </w:tcPr>
          <w:p w14:paraId="6CA6839E" w14:textId="77777777" w:rsidR="009E2E64" w:rsidRDefault="009E2E64" w:rsidP="00F95980">
            <w:proofErr w:type="spellStart"/>
            <w:r w:rsidRPr="00D35AC1">
              <w:t>birthTime</w:t>
            </w:r>
            <w:proofErr w:type="spellEnd"/>
          </w:p>
        </w:tc>
        <w:tc>
          <w:tcPr>
            <w:tcW w:w="2083" w:type="dxa"/>
          </w:tcPr>
          <w:p w14:paraId="6C2E7748" w14:textId="77777777" w:rsidR="009E2E64" w:rsidRDefault="009E2E64" w:rsidP="00F95980">
            <w:r>
              <w:t>P</w:t>
            </w:r>
          </w:p>
        </w:tc>
        <w:tc>
          <w:tcPr>
            <w:tcW w:w="1350" w:type="dxa"/>
          </w:tcPr>
          <w:p w14:paraId="03287D61" w14:textId="77777777" w:rsidR="009E2E64" w:rsidRDefault="009E2E64" w:rsidP="00F95980"/>
        </w:tc>
        <w:tc>
          <w:tcPr>
            <w:tcW w:w="3258" w:type="dxa"/>
          </w:tcPr>
          <w:p w14:paraId="2D8EE0A6" w14:textId="154E97F6" w:rsidR="009E2E64" w:rsidRDefault="009E2E64" w:rsidP="00F95980">
            <w:r>
              <w:t>Potilaan syntymäaika</w:t>
            </w:r>
          </w:p>
        </w:tc>
      </w:tr>
    </w:tbl>
    <w:p w14:paraId="285BBEB3" w14:textId="77777777" w:rsidR="00D35AC1" w:rsidRPr="00341789" w:rsidRDefault="00D35AC1" w:rsidP="00341789"/>
    <w:p w14:paraId="576433A2" w14:textId="77777777" w:rsidR="00522FC1" w:rsidRDefault="00522FC1">
      <w:proofErr w:type="spellStart"/>
      <w:r>
        <w:t>RecordTar</w:t>
      </w:r>
      <w:r w:rsidR="00D829B7">
        <w:t>get</w:t>
      </w:r>
      <w:proofErr w:type="spellEnd"/>
      <w:r w:rsidR="00D829B7">
        <w:t>-elementissä kuvataan potilas</w:t>
      </w:r>
      <w:r>
        <w:t>, jo</w:t>
      </w:r>
      <w:r w:rsidR="00341789">
        <w:t>nka asiakirjasta on kyse</w:t>
      </w:r>
      <w:r>
        <w:t xml:space="preserve">. </w:t>
      </w:r>
      <w:r w:rsidR="00865CC5">
        <w:t>Potilaan nimi ja syntymäaika on aina annettava.</w:t>
      </w:r>
    </w:p>
    <w:p w14:paraId="19B9E8CB" w14:textId="77777777" w:rsidR="00522FC1" w:rsidRDefault="00522FC1"/>
    <w:p w14:paraId="36603895" w14:textId="77777777" w:rsidR="00522FC1" w:rsidRDefault="00522FC1">
      <w:r>
        <w:t xml:space="preserve">Henkilön </w:t>
      </w:r>
      <w:r w:rsidR="00792A64">
        <w:t xml:space="preserve">matkapuhelinnumero </w:t>
      </w:r>
      <w:r>
        <w:t>voidaan tarvittaessa esittää</w:t>
      </w:r>
      <w:r w:rsidR="008F7B55">
        <w:t xml:space="preserve"> uusimispyyntöasiakirjassa</w:t>
      </w:r>
      <w:r>
        <w:t xml:space="preserve"> </w:t>
      </w:r>
      <w:proofErr w:type="spellStart"/>
      <w:r>
        <w:t>telecom</w:t>
      </w:r>
      <w:proofErr w:type="spellEnd"/>
      <w:r>
        <w:t>-elementillä.</w:t>
      </w:r>
    </w:p>
    <w:p w14:paraId="54F9C7FB" w14:textId="77777777" w:rsidR="00522FC1" w:rsidRDefault="00522FC1"/>
    <w:p w14:paraId="09D68CAF" w14:textId="77777777" w:rsidR="00891448" w:rsidRDefault="00891448">
      <w:proofErr w:type="spellStart"/>
      <w:r>
        <w:t>Esim</w:t>
      </w:r>
      <w:proofErr w:type="spellEnd"/>
      <w:r>
        <w:t>:</w:t>
      </w:r>
    </w:p>
    <w:p w14:paraId="0C3F6EB5"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recordTarget</w:t>
      </w:r>
      <w:proofErr w:type="spellEnd"/>
      <w:r w:rsidRPr="00AF5A87">
        <w:rPr>
          <w:rFonts w:ascii="Arial" w:hAnsi="Arial" w:cs="Arial"/>
          <w:color w:val="0000FF"/>
          <w:sz w:val="20"/>
          <w:szCs w:val="20"/>
          <w:highlight w:val="white"/>
        </w:rPr>
        <w:t>&gt;</w:t>
      </w:r>
    </w:p>
    <w:p w14:paraId="0DE7D14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patientRole</w:t>
      </w:r>
      <w:proofErr w:type="spellEnd"/>
      <w:r w:rsidRPr="00AF5A87">
        <w:rPr>
          <w:rFonts w:ascii="Arial" w:hAnsi="Arial" w:cs="Arial"/>
          <w:color w:val="0000FF"/>
          <w:sz w:val="20"/>
          <w:szCs w:val="20"/>
          <w:highlight w:val="white"/>
        </w:rPr>
        <w:t>&gt;</w:t>
      </w:r>
    </w:p>
    <w:p w14:paraId="1EE1F838"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Potilaan henkilötunnus </w:t>
      </w:r>
      <w:r w:rsidRPr="00AF5A87">
        <w:rPr>
          <w:rFonts w:ascii="Arial" w:hAnsi="Arial" w:cs="Arial"/>
          <w:color w:val="0000FF"/>
          <w:sz w:val="20"/>
          <w:szCs w:val="20"/>
          <w:highlight w:val="white"/>
        </w:rPr>
        <w:t>--&gt;</w:t>
      </w:r>
    </w:p>
    <w:p w14:paraId="6CB7415D" w14:textId="77777777" w:rsidR="005F1ADD" w:rsidRPr="000578B9"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0578B9">
        <w:rPr>
          <w:rFonts w:ascii="Arial" w:hAnsi="Arial" w:cs="Arial"/>
          <w:color w:val="0000FF"/>
          <w:sz w:val="20"/>
          <w:szCs w:val="20"/>
          <w:highlight w:val="white"/>
        </w:rPr>
        <w:t>&lt;</w:t>
      </w:r>
      <w:r w:rsidR="001250A1" w:rsidRPr="000578B9">
        <w:rPr>
          <w:rFonts w:ascii="Arial" w:hAnsi="Arial" w:cs="Arial"/>
          <w:color w:val="800000"/>
          <w:sz w:val="20"/>
          <w:szCs w:val="20"/>
          <w:highlight w:val="white"/>
        </w:rPr>
        <w:t>id</w:t>
      </w:r>
      <w:r w:rsidR="001250A1" w:rsidRPr="000578B9">
        <w:rPr>
          <w:rFonts w:ascii="Arial" w:hAnsi="Arial" w:cs="Arial"/>
          <w:color w:val="FF0000"/>
          <w:sz w:val="20"/>
          <w:szCs w:val="20"/>
          <w:highlight w:val="white"/>
        </w:rPr>
        <w:t xml:space="preserve"> </w:t>
      </w:r>
      <w:proofErr w:type="spellStart"/>
      <w:r w:rsidR="001250A1" w:rsidRPr="000578B9">
        <w:rPr>
          <w:rFonts w:ascii="Arial" w:hAnsi="Arial" w:cs="Arial"/>
          <w:color w:val="FF0000"/>
          <w:sz w:val="20"/>
          <w:szCs w:val="20"/>
          <w:highlight w:val="white"/>
        </w:rPr>
        <w:t>extension</w:t>
      </w:r>
      <w:proofErr w:type="spellEnd"/>
      <w:r w:rsidR="001250A1" w:rsidRPr="000578B9">
        <w:rPr>
          <w:rFonts w:ascii="Arial" w:hAnsi="Arial" w:cs="Arial"/>
          <w:color w:val="0000FF"/>
          <w:sz w:val="20"/>
          <w:szCs w:val="20"/>
          <w:highlight w:val="white"/>
        </w:rPr>
        <w:t>="</w:t>
      </w:r>
      <w:r w:rsidR="001250A1" w:rsidRPr="000578B9">
        <w:rPr>
          <w:rFonts w:ascii="Arial" w:hAnsi="Arial" w:cs="Arial"/>
          <w:color w:val="000000"/>
          <w:sz w:val="20"/>
          <w:szCs w:val="20"/>
          <w:highlight w:val="white"/>
        </w:rPr>
        <w:t>030875-999Y</w:t>
      </w:r>
      <w:r w:rsidR="001250A1" w:rsidRPr="000578B9">
        <w:rPr>
          <w:rFonts w:ascii="Arial" w:hAnsi="Arial" w:cs="Arial"/>
          <w:color w:val="0000FF"/>
          <w:sz w:val="20"/>
          <w:szCs w:val="20"/>
          <w:highlight w:val="white"/>
        </w:rPr>
        <w:t>"</w:t>
      </w:r>
      <w:r w:rsidR="001250A1" w:rsidRPr="000578B9">
        <w:rPr>
          <w:rFonts w:ascii="Arial" w:hAnsi="Arial" w:cs="Arial"/>
          <w:color w:val="FF0000"/>
          <w:sz w:val="20"/>
          <w:szCs w:val="20"/>
          <w:highlight w:val="white"/>
        </w:rPr>
        <w:t xml:space="preserve"> </w:t>
      </w:r>
      <w:proofErr w:type="spellStart"/>
      <w:r w:rsidR="001250A1" w:rsidRPr="000578B9">
        <w:rPr>
          <w:rFonts w:ascii="Arial" w:hAnsi="Arial" w:cs="Arial"/>
          <w:color w:val="FF0000"/>
          <w:sz w:val="20"/>
          <w:szCs w:val="20"/>
          <w:highlight w:val="white"/>
        </w:rPr>
        <w:t>root</w:t>
      </w:r>
      <w:proofErr w:type="spellEnd"/>
      <w:r w:rsidR="001250A1" w:rsidRPr="000578B9">
        <w:rPr>
          <w:rFonts w:ascii="Arial" w:hAnsi="Arial" w:cs="Arial"/>
          <w:color w:val="0000FF"/>
          <w:sz w:val="20"/>
          <w:szCs w:val="20"/>
          <w:highlight w:val="white"/>
        </w:rPr>
        <w:t>="</w:t>
      </w:r>
      <w:r w:rsidR="001250A1" w:rsidRPr="000578B9">
        <w:rPr>
          <w:rFonts w:ascii="Arial" w:hAnsi="Arial" w:cs="Arial"/>
          <w:color w:val="000000"/>
          <w:sz w:val="20"/>
          <w:szCs w:val="20"/>
          <w:highlight w:val="white"/>
        </w:rPr>
        <w:t>1.2.246.21</w:t>
      </w:r>
      <w:r w:rsidR="001250A1" w:rsidRPr="000578B9">
        <w:rPr>
          <w:rFonts w:ascii="Arial" w:hAnsi="Arial" w:cs="Arial"/>
          <w:color w:val="0000FF"/>
          <w:sz w:val="20"/>
          <w:szCs w:val="20"/>
          <w:highlight w:val="white"/>
        </w:rPr>
        <w:t>"/&gt;</w:t>
      </w:r>
    </w:p>
    <w:p w14:paraId="4291E7A4" w14:textId="77777777" w:rsidR="005F1ADD" w:rsidRPr="000578B9" w:rsidRDefault="001250A1" w:rsidP="005F1ADD">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0578B9">
        <w:rPr>
          <w:rFonts w:ascii="Arial" w:hAnsi="Arial" w:cs="Arial"/>
          <w:color w:val="0000FF"/>
          <w:sz w:val="20"/>
          <w:szCs w:val="20"/>
          <w:highlight w:val="white"/>
        </w:rPr>
        <w:t>&lt;</w:t>
      </w:r>
      <w:proofErr w:type="spellStart"/>
      <w:r w:rsidRPr="000578B9">
        <w:rPr>
          <w:rFonts w:ascii="Arial" w:hAnsi="Arial" w:cs="Arial"/>
          <w:color w:val="800000"/>
          <w:sz w:val="20"/>
          <w:szCs w:val="20"/>
          <w:highlight w:val="white"/>
        </w:rPr>
        <w:t>patient</w:t>
      </w:r>
      <w:proofErr w:type="spellEnd"/>
      <w:r w:rsidRPr="000578B9">
        <w:rPr>
          <w:rFonts w:ascii="Arial" w:hAnsi="Arial" w:cs="Arial"/>
          <w:color w:val="0000FF"/>
          <w:sz w:val="20"/>
          <w:szCs w:val="20"/>
          <w:highlight w:val="white"/>
        </w:rPr>
        <w:t>&gt;</w:t>
      </w:r>
    </w:p>
    <w:p w14:paraId="5ACFD2B5" w14:textId="77777777" w:rsidR="005F1ADD" w:rsidRPr="00AF5A87" w:rsidRDefault="001250A1" w:rsidP="005F1ADD">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proofErr w:type="gramStart"/>
      <w:r w:rsidR="005F1ADD" w:rsidRPr="00AF5A87">
        <w:rPr>
          <w:rFonts w:ascii="Arial" w:hAnsi="Arial" w:cs="Arial"/>
          <w:color w:val="0000FF"/>
          <w:sz w:val="20"/>
          <w:szCs w:val="20"/>
          <w:highlight w:val="white"/>
        </w:rPr>
        <w:t>&lt;!--</w:t>
      </w:r>
      <w:proofErr w:type="gramEnd"/>
      <w:r w:rsidR="005F1ADD" w:rsidRPr="00AF5A87">
        <w:rPr>
          <w:rFonts w:ascii="Arial" w:hAnsi="Arial" w:cs="Arial"/>
          <w:color w:val="808080"/>
          <w:sz w:val="20"/>
          <w:szCs w:val="20"/>
          <w:highlight w:val="white"/>
        </w:rPr>
        <w:t xml:space="preserve"> Potilaan nimi </w:t>
      </w:r>
      <w:r w:rsidR="005F1ADD" w:rsidRPr="00AF5A87">
        <w:rPr>
          <w:rFonts w:ascii="Arial" w:hAnsi="Arial" w:cs="Arial"/>
          <w:color w:val="0000FF"/>
          <w:sz w:val="20"/>
          <w:szCs w:val="20"/>
          <w:highlight w:val="white"/>
        </w:rPr>
        <w:t>--&gt;</w:t>
      </w:r>
    </w:p>
    <w:p w14:paraId="5ABFA99D" w14:textId="77777777" w:rsidR="005F1ADD" w:rsidRPr="000578B9" w:rsidRDefault="005F1ADD" w:rsidP="005F1ADD">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0578B9">
        <w:rPr>
          <w:rFonts w:ascii="Arial" w:hAnsi="Arial" w:cs="Arial"/>
          <w:color w:val="0000FF"/>
          <w:sz w:val="20"/>
          <w:szCs w:val="20"/>
          <w:highlight w:val="white"/>
          <w:lang w:val="en-US"/>
        </w:rPr>
        <w:t>&lt;</w:t>
      </w:r>
      <w:proofErr w:type="gramStart"/>
      <w:r w:rsidRPr="000578B9">
        <w:rPr>
          <w:rFonts w:ascii="Arial" w:hAnsi="Arial" w:cs="Arial"/>
          <w:color w:val="800000"/>
          <w:sz w:val="20"/>
          <w:szCs w:val="20"/>
          <w:highlight w:val="white"/>
          <w:lang w:val="en-US"/>
        </w:rPr>
        <w:t>name</w:t>
      </w:r>
      <w:proofErr w:type="gramEnd"/>
      <w:r w:rsidRPr="000578B9">
        <w:rPr>
          <w:rFonts w:ascii="Arial" w:hAnsi="Arial" w:cs="Arial"/>
          <w:color w:val="0000FF"/>
          <w:sz w:val="20"/>
          <w:szCs w:val="20"/>
          <w:highlight w:val="white"/>
          <w:lang w:val="en-US"/>
        </w:rPr>
        <w:t>&gt;</w:t>
      </w:r>
    </w:p>
    <w:p w14:paraId="04ACE1A8" w14:textId="77777777" w:rsidR="005F1ADD" w:rsidRPr="000578B9" w:rsidRDefault="005F1ADD" w:rsidP="005F1ADD">
      <w:pPr>
        <w:autoSpaceDE w:val="0"/>
        <w:autoSpaceDN w:val="0"/>
        <w:adjustRightInd w:val="0"/>
        <w:rPr>
          <w:rFonts w:ascii="Arial" w:hAnsi="Arial" w:cs="Arial"/>
          <w:color w:val="0000FF"/>
          <w:sz w:val="20"/>
          <w:szCs w:val="20"/>
          <w:highlight w:val="white"/>
          <w:lang w:val="en-US"/>
        </w:rPr>
      </w:pP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Pr="000578B9">
        <w:rPr>
          <w:rFonts w:ascii="Arial" w:hAnsi="Arial" w:cs="Arial"/>
          <w:color w:val="000000"/>
          <w:sz w:val="20"/>
          <w:szCs w:val="20"/>
          <w:highlight w:val="white"/>
          <w:lang w:val="en-US"/>
        </w:rPr>
        <w:tab/>
      </w:r>
      <w:r w:rsidR="001250A1" w:rsidRPr="000578B9">
        <w:rPr>
          <w:rFonts w:ascii="Arial" w:hAnsi="Arial" w:cs="Arial"/>
          <w:color w:val="0000FF"/>
          <w:sz w:val="20"/>
          <w:szCs w:val="20"/>
          <w:highlight w:val="white"/>
          <w:lang w:val="en-US"/>
        </w:rPr>
        <w:t>&lt;</w:t>
      </w:r>
      <w:proofErr w:type="gramStart"/>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proofErr w:type="gramEnd"/>
      <w:r w:rsidR="001250A1" w:rsidRPr="000578B9">
        <w:rPr>
          <w:rFonts w:ascii="Arial" w:hAnsi="Arial" w:cs="Arial"/>
          <w:color w:val="000000"/>
          <w:sz w:val="20"/>
          <w:szCs w:val="20"/>
          <w:highlight w:val="white"/>
          <w:lang w:val="en-US"/>
        </w:rPr>
        <w:t>Jaakko</w:t>
      </w:r>
      <w:r w:rsidR="001250A1" w:rsidRPr="000578B9">
        <w:rPr>
          <w:rFonts w:ascii="Arial" w:hAnsi="Arial" w:cs="Arial"/>
          <w:color w:val="0000FF"/>
          <w:sz w:val="20"/>
          <w:szCs w:val="20"/>
          <w:highlight w:val="white"/>
          <w:lang w:val="en-US"/>
        </w:rPr>
        <w:t>&lt;/</w:t>
      </w:r>
      <w:r w:rsidR="001250A1" w:rsidRPr="000578B9">
        <w:rPr>
          <w:rFonts w:ascii="Arial" w:hAnsi="Arial" w:cs="Arial"/>
          <w:color w:val="800000"/>
          <w:sz w:val="20"/>
          <w:szCs w:val="20"/>
          <w:highlight w:val="white"/>
          <w:lang w:val="en-US"/>
        </w:rPr>
        <w:t>given</w:t>
      </w:r>
      <w:r w:rsidR="001250A1" w:rsidRPr="000578B9">
        <w:rPr>
          <w:rFonts w:ascii="Arial" w:hAnsi="Arial" w:cs="Arial"/>
          <w:color w:val="0000FF"/>
          <w:sz w:val="20"/>
          <w:szCs w:val="20"/>
          <w:highlight w:val="white"/>
          <w:lang w:val="en-US"/>
        </w:rPr>
        <w:t>&gt;</w:t>
      </w:r>
    </w:p>
    <w:p w14:paraId="66E1653E" w14:textId="77777777" w:rsidR="009B3FB4" w:rsidRPr="00AF5A87" w:rsidRDefault="001250A1" w:rsidP="005F1ADD">
      <w:pPr>
        <w:autoSpaceDE w:val="0"/>
        <w:autoSpaceDN w:val="0"/>
        <w:adjustRightInd w:val="0"/>
        <w:rPr>
          <w:rFonts w:ascii="Arial" w:hAnsi="Arial" w:cs="Arial"/>
          <w:color w:val="0000FF"/>
          <w:sz w:val="20"/>
          <w:szCs w:val="20"/>
          <w:highlight w:val="white"/>
          <w:lang w:val="en-GB"/>
        </w:rPr>
      </w:pP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Pr="000578B9">
        <w:rPr>
          <w:rFonts w:ascii="Arial" w:hAnsi="Arial" w:cs="Arial"/>
          <w:color w:val="0000FF"/>
          <w:sz w:val="20"/>
          <w:szCs w:val="20"/>
          <w:highlight w:val="white"/>
          <w:lang w:val="en-US"/>
        </w:rPr>
        <w:tab/>
      </w:r>
      <w:r w:rsidR="009B3FB4" w:rsidRPr="00AF5A87">
        <w:rPr>
          <w:rFonts w:ascii="Arial" w:hAnsi="Arial" w:cs="Arial"/>
          <w:color w:val="0000FF"/>
          <w:sz w:val="20"/>
          <w:szCs w:val="20"/>
          <w:highlight w:val="white"/>
          <w:lang w:val="en-GB"/>
        </w:rPr>
        <w:t>&lt;</w:t>
      </w:r>
      <w:proofErr w:type="gramStart"/>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roofErr w:type="spellStart"/>
      <w:proofErr w:type="gramEnd"/>
      <w:r w:rsidR="009B3FB4" w:rsidRPr="00AF5A87">
        <w:rPr>
          <w:rFonts w:ascii="Arial" w:hAnsi="Arial" w:cs="Arial"/>
          <w:color w:val="000000"/>
          <w:sz w:val="20"/>
          <w:szCs w:val="20"/>
          <w:highlight w:val="white"/>
          <w:lang w:val="en-GB"/>
        </w:rPr>
        <w:t>Teppo</w:t>
      </w:r>
      <w:proofErr w:type="spellEnd"/>
      <w:r w:rsidR="009B3FB4" w:rsidRPr="00AF5A87">
        <w:rPr>
          <w:rFonts w:ascii="Arial" w:hAnsi="Arial" w:cs="Arial"/>
          <w:color w:val="0000FF"/>
          <w:sz w:val="20"/>
          <w:szCs w:val="20"/>
          <w:highlight w:val="white"/>
          <w:lang w:val="en-GB"/>
        </w:rPr>
        <w:t>&lt;/</w:t>
      </w:r>
      <w:r w:rsidR="009B3FB4" w:rsidRPr="00AF5A87">
        <w:rPr>
          <w:rFonts w:ascii="Arial" w:hAnsi="Arial" w:cs="Arial"/>
          <w:color w:val="800000"/>
          <w:sz w:val="20"/>
          <w:szCs w:val="20"/>
          <w:highlight w:val="white"/>
          <w:lang w:val="en-GB"/>
        </w:rPr>
        <w:t>given</w:t>
      </w:r>
      <w:r w:rsidR="009B3FB4" w:rsidRPr="00AF5A87">
        <w:rPr>
          <w:rFonts w:ascii="Arial" w:hAnsi="Arial" w:cs="Arial"/>
          <w:color w:val="0000FF"/>
          <w:sz w:val="20"/>
          <w:szCs w:val="20"/>
          <w:highlight w:val="white"/>
          <w:lang w:val="en-GB"/>
        </w:rPr>
        <w:t>&gt;</w:t>
      </w:r>
    </w:p>
    <w:p w14:paraId="411972FF" w14:textId="77777777" w:rsidR="00995C0F" w:rsidRPr="00AF5A87" w:rsidRDefault="00995C0F" w:rsidP="005F1ADD">
      <w:pPr>
        <w:autoSpaceDE w:val="0"/>
        <w:autoSpaceDN w:val="0"/>
        <w:adjustRightInd w:val="0"/>
        <w:rPr>
          <w:rFonts w:ascii="Arial" w:hAnsi="Arial" w:cs="Arial"/>
          <w:color w:val="0000FF"/>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FF0000"/>
          <w:sz w:val="20"/>
          <w:szCs w:val="20"/>
          <w:highlight w:val="white"/>
          <w:lang w:val="en-US"/>
        </w:rPr>
        <w:t xml:space="preserve"> qualifier</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CL</w:t>
      </w:r>
      <w:r w:rsidRPr="00AF5A87">
        <w:rPr>
          <w:rFonts w:ascii="Arial" w:hAnsi="Arial" w:cs="Arial"/>
          <w:color w:val="0000FF"/>
          <w:sz w:val="20"/>
          <w:szCs w:val="20"/>
          <w:highlight w:val="white"/>
          <w:lang w:val="en-US"/>
        </w:rPr>
        <w:t>"&gt;</w:t>
      </w:r>
      <w:proofErr w:type="spellStart"/>
      <w:r w:rsidRPr="00AF5A87">
        <w:rPr>
          <w:rFonts w:ascii="Arial" w:hAnsi="Arial" w:cs="Arial"/>
          <w:color w:val="000000"/>
          <w:sz w:val="20"/>
          <w:szCs w:val="20"/>
          <w:highlight w:val="white"/>
          <w:lang w:val="en-US"/>
        </w:rPr>
        <w:t>Teppo</w:t>
      </w:r>
      <w:proofErr w:type="spellEnd"/>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41E1B75D" w14:textId="77777777" w:rsidR="009B3FB4" w:rsidRPr="00AF5A87" w:rsidRDefault="009B3FB4" w:rsidP="005F1ADD">
      <w:pPr>
        <w:autoSpaceDE w:val="0"/>
        <w:autoSpaceDN w:val="0"/>
        <w:adjustRightInd w:val="0"/>
        <w:rPr>
          <w:rFonts w:ascii="Arial" w:hAnsi="Arial" w:cs="Arial"/>
          <w:color w:val="000000"/>
          <w:sz w:val="20"/>
          <w:szCs w:val="20"/>
          <w:highlight w:val="white"/>
          <w:lang w:val="en-GB"/>
        </w:rPr>
      </w:pP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Pr="00AF5A87">
        <w:rPr>
          <w:rFonts w:ascii="Arial" w:hAnsi="Arial" w:cs="Arial"/>
          <w:color w:val="0000FF"/>
          <w:sz w:val="20"/>
          <w:szCs w:val="20"/>
          <w:highlight w:val="white"/>
          <w:lang w:val="en-GB"/>
        </w:rPr>
        <w:tab/>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 xml:space="preserve">prefix </w:t>
      </w:r>
      <w:r w:rsidR="001250A1" w:rsidRPr="00AF5A87">
        <w:rPr>
          <w:rFonts w:ascii="Arial" w:hAnsi="Arial" w:cs="Arial"/>
          <w:color w:val="FF0000"/>
          <w:sz w:val="20"/>
          <w:szCs w:val="20"/>
          <w:highlight w:val="white"/>
          <w:lang w:val="en-GB"/>
        </w:rPr>
        <w:t>qualifier</w:t>
      </w:r>
      <w:r w:rsidR="001250A1" w:rsidRPr="00AF5A87">
        <w:rPr>
          <w:rFonts w:ascii="Arial" w:hAnsi="Arial" w:cs="Arial"/>
          <w:color w:val="0000FF"/>
          <w:sz w:val="20"/>
          <w:szCs w:val="20"/>
          <w:highlight w:val="white"/>
          <w:lang w:val="en-GB"/>
        </w:rPr>
        <w:t>=”</w:t>
      </w:r>
      <w:r w:rsidR="001250A1" w:rsidRPr="00AF5A87">
        <w:rPr>
          <w:rFonts w:ascii="Arial" w:hAnsi="Arial" w:cs="Arial"/>
          <w:sz w:val="20"/>
          <w:szCs w:val="20"/>
          <w:highlight w:val="white"/>
          <w:lang w:val="en-GB"/>
        </w:rPr>
        <w:t>NB</w:t>
      </w:r>
      <w:r w:rsidR="001250A1" w:rsidRPr="00AF5A87">
        <w:rPr>
          <w:rFonts w:ascii="Arial" w:hAnsi="Arial" w:cs="Arial"/>
          <w:color w:val="0000FF"/>
          <w:sz w:val="20"/>
          <w:szCs w:val="20"/>
          <w:highlight w:val="white"/>
          <w:lang w:val="en-GB"/>
        </w:rPr>
        <w:t>”&gt;</w:t>
      </w:r>
      <w:r w:rsidR="001250A1" w:rsidRPr="00AF5A87">
        <w:rPr>
          <w:rFonts w:ascii="Arial" w:hAnsi="Arial" w:cs="Arial"/>
          <w:color w:val="000000"/>
          <w:sz w:val="20"/>
          <w:szCs w:val="20"/>
          <w:highlight w:val="white"/>
          <w:lang w:val="en-GB"/>
        </w:rPr>
        <w:t>von</w:t>
      </w:r>
      <w:r w:rsidR="001250A1" w:rsidRPr="00AF5A87">
        <w:rPr>
          <w:rFonts w:ascii="Arial" w:hAnsi="Arial" w:cs="Arial"/>
          <w:color w:val="0000FF"/>
          <w:sz w:val="20"/>
          <w:szCs w:val="20"/>
          <w:highlight w:val="white"/>
          <w:lang w:val="en-GB"/>
        </w:rPr>
        <w:t>&lt;/</w:t>
      </w:r>
      <w:r w:rsidR="001250A1" w:rsidRPr="00AF5A87">
        <w:rPr>
          <w:rFonts w:ascii="Arial" w:hAnsi="Arial" w:cs="Arial"/>
          <w:color w:val="800000"/>
          <w:sz w:val="20"/>
          <w:szCs w:val="20"/>
          <w:highlight w:val="white"/>
          <w:lang w:val="en-GB"/>
        </w:rPr>
        <w:t>prefix</w:t>
      </w:r>
      <w:r w:rsidR="001250A1" w:rsidRPr="00AF5A87">
        <w:rPr>
          <w:rFonts w:ascii="Arial" w:hAnsi="Arial" w:cs="Arial"/>
          <w:color w:val="0000FF"/>
          <w:sz w:val="20"/>
          <w:szCs w:val="20"/>
          <w:highlight w:val="white"/>
          <w:lang w:val="en-GB"/>
        </w:rPr>
        <w:t>&gt;</w:t>
      </w:r>
    </w:p>
    <w:p w14:paraId="6BBAFFAE"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GB"/>
        </w:rPr>
        <w:lastRenderedPageBreak/>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00"/>
          <w:sz w:val="20"/>
          <w:szCs w:val="20"/>
          <w:highlight w:val="white"/>
          <w:lang w:val="en-GB"/>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family</w:t>
      </w:r>
      <w:proofErr w:type="spellEnd"/>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Potilas</w:t>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family</w:t>
      </w:r>
      <w:proofErr w:type="spellEnd"/>
      <w:r w:rsidRPr="00AF5A87">
        <w:rPr>
          <w:rFonts w:ascii="Arial" w:hAnsi="Arial" w:cs="Arial"/>
          <w:color w:val="0000FF"/>
          <w:sz w:val="20"/>
          <w:szCs w:val="20"/>
          <w:highlight w:val="white"/>
        </w:rPr>
        <w:t>&gt;</w:t>
      </w:r>
    </w:p>
    <w:p w14:paraId="00CB9FEA"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p>
    <w:p w14:paraId="62D39B21" w14:textId="4DECA065"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Potilaan sukupuoli, koodiston arvot:1=mies, 2=nainen, 0=tuntematon</w:t>
      </w:r>
      <w:r w:rsidR="00C1149A">
        <w:rPr>
          <w:rFonts w:ascii="Arial" w:hAnsi="Arial" w:cs="Arial"/>
          <w:color w:val="808080"/>
          <w:sz w:val="20"/>
          <w:szCs w:val="20"/>
          <w:highlight w:val="white"/>
        </w:rPr>
        <w:t>, 9=määrittelemättä</w:t>
      </w:r>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F88B8DD" w14:textId="77777777" w:rsidR="005F1ADD" w:rsidRPr="00AF5A87" w:rsidRDefault="005F1ADD" w:rsidP="005F1ADD">
      <w:pPr>
        <w:autoSpaceDE w:val="0"/>
        <w:autoSpaceDN w:val="0"/>
        <w:adjustRightInd w:val="0"/>
        <w:rPr>
          <w:rFonts w:ascii="Arial" w:hAnsi="Arial" w:cs="Arial"/>
          <w:color w:val="FF0000"/>
          <w:sz w:val="20"/>
          <w:szCs w:val="20"/>
          <w:highlight w:val="white"/>
          <w:lang w:val="en-GB"/>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AF5A87">
        <w:rPr>
          <w:rFonts w:ascii="Arial" w:hAnsi="Arial" w:cs="Arial"/>
          <w:color w:val="0000FF"/>
          <w:sz w:val="20"/>
          <w:szCs w:val="20"/>
          <w:highlight w:val="white"/>
          <w:lang w:val="en-GB"/>
        </w:rPr>
        <w:t>&lt;</w:t>
      </w:r>
      <w:proofErr w:type="spellStart"/>
      <w:r w:rsidR="001250A1" w:rsidRPr="00AF5A87">
        <w:rPr>
          <w:rFonts w:ascii="Arial" w:hAnsi="Arial" w:cs="Arial"/>
          <w:color w:val="800000"/>
          <w:sz w:val="20"/>
          <w:szCs w:val="20"/>
          <w:highlight w:val="white"/>
          <w:lang w:val="en-GB"/>
        </w:rPr>
        <w:t>administrativeGenderCode</w:t>
      </w:r>
      <w:proofErr w:type="spellEnd"/>
      <w:r w:rsidR="001250A1" w:rsidRPr="00AF5A87">
        <w:rPr>
          <w:rFonts w:ascii="Arial" w:hAnsi="Arial" w:cs="Arial"/>
          <w:color w:val="FF0000"/>
          <w:sz w:val="20"/>
          <w:szCs w:val="20"/>
          <w:highlight w:val="white"/>
          <w:lang w:val="en-GB"/>
        </w:rPr>
        <w:t xml:space="preserve"> </w:t>
      </w:r>
    </w:p>
    <w:p w14:paraId="1DBAA618" w14:textId="77777777" w:rsidR="005F1ADD" w:rsidRPr="0022276C" w:rsidRDefault="000F4FD7" w:rsidP="005F1ADD">
      <w:pPr>
        <w:autoSpaceDE w:val="0"/>
        <w:autoSpaceDN w:val="0"/>
        <w:adjustRightInd w:val="0"/>
        <w:ind w:left="852" w:firstLine="284"/>
        <w:rPr>
          <w:rFonts w:ascii="Arial" w:hAnsi="Arial" w:cs="Arial"/>
          <w:color w:val="FF0000"/>
          <w:sz w:val="20"/>
          <w:szCs w:val="20"/>
          <w:highlight w:val="white"/>
        </w:rPr>
      </w:pPr>
      <w:proofErr w:type="spellStart"/>
      <w:r w:rsidRPr="0022276C">
        <w:rPr>
          <w:rFonts w:ascii="Arial" w:hAnsi="Arial" w:cs="Arial"/>
          <w:color w:val="FF0000"/>
          <w:sz w:val="20"/>
          <w:szCs w:val="20"/>
          <w:highlight w:val="white"/>
        </w:rPr>
        <w:t>code</w:t>
      </w:r>
      <w:proofErr w:type="spellEnd"/>
      <w:r w:rsidRPr="0022276C">
        <w:rPr>
          <w:rFonts w:ascii="Arial" w:hAnsi="Arial" w:cs="Arial"/>
          <w:color w:val="0000FF"/>
          <w:sz w:val="20"/>
          <w:szCs w:val="20"/>
          <w:highlight w:val="white"/>
        </w:rPr>
        <w:t>="</w:t>
      </w:r>
      <w:r w:rsidRPr="0022276C">
        <w:rPr>
          <w:rFonts w:ascii="Arial" w:hAnsi="Arial" w:cs="Arial"/>
          <w:color w:val="000000"/>
          <w:sz w:val="20"/>
          <w:szCs w:val="20"/>
          <w:highlight w:val="white"/>
        </w:rPr>
        <w:t>1</w:t>
      </w:r>
      <w:r w:rsidRPr="0022276C">
        <w:rPr>
          <w:rFonts w:ascii="Arial" w:hAnsi="Arial" w:cs="Arial"/>
          <w:color w:val="0000FF"/>
          <w:sz w:val="20"/>
          <w:szCs w:val="20"/>
          <w:highlight w:val="white"/>
        </w:rPr>
        <w:t>"</w:t>
      </w:r>
      <w:r w:rsidRPr="0022276C">
        <w:rPr>
          <w:rFonts w:ascii="Arial" w:hAnsi="Arial" w:cs="Arial"/>
          <w:color w:val="FF0000"/>
          <w:sz w:val="20"/>
          <w:szCs w:val="20"/>
          <w:highlight w:val="white"/>
        </w:rPr>
        <w:t xml:space="preserve"> </w:t>
      </w:r>
    </w:p>
    <w:p w14:paraId="6E383C93" w14:textId="77777777" w:rsidR="005F1ADD" w:rsidRPr="0022276C" w:rsidRDefault="000F4FD7" w:rsidP="005F1ADD">
      <w:pPr>
        <w:autoSpaceDE w:val="0"/>
        <w:autoSpaceDN w:val="0"/>
        <w:adjustRightInd w:val="0"/>
        <w:ind w:left="852" w:firstLine="284"/>
        <w:rPr>
          <w:rFonts w:ascii="Arial" w:hAnsi="Arial" w:cs="Arial"/>
          <w:color w:val="FF0000"/>
          <w:sz w:val="20"/>
          <w:szCs w:val="20"/>
          <w:highlight w:val="white"/>
        </w:rPr>
      </w:pPr>
      <w:proofErr w:type="spellStart"/>
      <w:r w:rsidRPr="0022276C">
        <w:rPr>
          <w:rFonts w:ascii="Arial" w:hAnsi="Arial" w:cs="Arial"/>
          <w:color w:val="FF0000"/>
          <w:sz w:val="20"/>
          <w:szCs w:val="20"/>
          <w:highlight w:val="white"/>
        </w:rPr>
        <w:t>codeSystem</w:t>
      </w:r>
      <w:proofErr w:type="spellEnd"/>
      <w:r w:rsidRPr="0022276C">
        <w:rPr>
          <w:rFonts w:ascii="Arial" w:hAnsi="Arial" w:cs="Arial"/>
          <w:color w:val="0000FF"/>
          <w:sz w:val="20"/>
          <w:szCs w:val="20"/>
          <w:highlight w:val="white"/>
        </w:rPr>
        <w:t>="</w:t>
      </w:r>
      <w:r w:rsidRPr="0022276C">
        <w:rPr>
          <w:rFonts w:ascii="Arial" w:hAnsi="Arial" w:cs="Arial"/>
          <w:color w:val="000000"/>
          <w:sz w:val="20"/>
          <w:szCs w:val="20"/>
          <w:highlight w:val="white"/>
        </w:rPr>
        <w:t>1.2.246.537.5.1.1997</w:t>
      </w:r>
      <w:r w:rsidRPr="0022276C">
        <w:rPr>
          <w:rFonts w:ascii="Arial" w:hAnsi="Arial" w:cs="Arial"/>
          <w:color w:val="0000FF"/>
          <w:sz w:val="20"/>
          <w:szCs w:val="20"/>
          <w:highlight w:val="white"/>
        </w:rPr>
        <w:t>"</w:t>
      </w:r>
      <w:r w:rsidRPr="0022276C">
        <w:rPr>
          <w:rFonts w:ascii="Arial" w:hAnsi="Arial" w:cs="Arial"/>
          <w:color w:val="FF0000"/>
          <w:sz w:val="20"/>
          <w:szCs w:val="20"/>
          <w:highlight w:val="white"/>
        </w:rPr>
        <w:t xml:space="preserve"> </w:t>
      </w:r>
    </w:p>
    <w:p w14:paraId="19BF0EC8" w14:textId="77777777" w:rsidR="005F1ADD" w:rsidRPr="0022276C" w:rsidRDefault="000F4FD7" w:rsidP="005F1ADD">
      <w:pPr>
        <w:autoSpaceDE w:val="0"/>
        <w:autoSpaceDN w:val="0"/>
        <w:adjustRightInd w:val="0"/>
        <w:ind w:left="852" w:firstLine="284"/>
        <w:rPr>
          <w:rFonts w:ascii="Arial" w:hAnsi="Arial" w:cs="Arial"/>
          <w:color w:val="FF0000"/>
          <w:sz w:val="20"/>
          <w:szCs w:val="20"/>
          <w:highlight w:val="white"/>
        </w:rPr>
      </w:pPr>
      <w:proofErr w:type="spellStart"/>
      <w:r w:rsidRPr="0022276C">
        <w:rPr>
          <w:rFonts w:ascii="Arial" w:hAnsi="Arial" w:cs="Arial"/>
          <w:color w:val="FF0000"/>
          <w:sz w:val="20"/>
          <w:szCs w:val="20"/>
          <w:highlight w:val="white"/>
        </w:rPr>
        <w:t>codeSystemName</w:t>
      </w:r>
      <w:proofErr w:type="spellEnd"/>
      <w:r w:rsidRPr="0022276C">
        <w:rPr>
          <w:rFonts w:ascii="Arial" w:hAnsi="Arial" w:cs="Arial"/>
          <w:color w:val="0000FF"/>
          <w:sz w:val="20"/>
          <w:szCs w:val="20"/>
          <w:highlight w:val="white"/>
        </w:rPr>
        <w:t>="</w:t>
      </w:r>
      <w:r w:rsidRPr="0022276C">
        <w:rPr>
          <w:rFonts w:ascii="Arial" w:hAnsi="Arial" w:cs="Arial"/>
          <w:color w:val="000000"/>
          <w:sz w:val="20"/>
          <w:szCs w:val="20"/>
          <w:highlight w:val="white"/>
        </w:rPr>
        <w:t>AR/YDIN - Sukupuoli</w:t>
      </w:r>
      <w:r w:rsidRPr="0022276C">
        <w:rPr>
          <w:rFonts w:ascii="Arial" w:hAnsi="Arial" w:cs="Arial"/>
          <w:color w:val="0000FF"/>
          <w:sz w:val="20"/>
          <w:szCs w:val="20"/>
          <w:highlight w:val="white"/>
        </w:rPr>
        <w:t>"</w:t>
      </w:r>
      <w:r w:rsidRPr="0022276C">
        <w:rPr>
          <w:rFonts w:ascii="Arial" w:hAnsi="Arial" w:cs="Arial"/>
          <w:color w:val="FF0000"/>
          <w:sz w:val="20"/>
          <w:szCs w:val="20"/>
          <w:highlight w:val="white"/>
        </w:rPr>
        <w:t xml:space="preserve"> </w:t>
      </w:r>
    </w:p>
    <w:p w14:paraId="686A7DBC" w14:textId="728CA196" w:rsidR="005F1ADD" w:rsidRPr="00AF5A87" w:rsidRDefault="005F1ADD" w:rsidP="005F1ADD">
      <w:pPr>
        <w:autoSpaceDE w:val="0"/>
        <w:autoSpaceDN w:val="0"/>
        <w:adjustRightInd w:val="0"/>
        <w:ind w:left="852" w:firstLine="284"/>
        <w:rPr>
          <w:rFonts w:ascii="Arial" w:hAnsi="Arial" w:cs="Arial"/>
          <w:color w:val="000000"/>
          <w:sz w:val="20"/>
          <w:szCs w:val="20"/>
          <w:highlight w:val="white"/>
        </w:rPr>
      </w:pP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00510980" w:rsidRPr="00510980">
        <w:rPr>
          <w:rFonts w:ascii="Arial" w:hAnsi="Arial" w:cs="Arial"/>
          <w:color w:val="000000" w:themeColor="text1"/>
          <w:sz w:val="20"/>
          <w:szCs w:val="20"/>
          <w:highlight w:val="white"/>
        </w:rPr>
        <w:t>M</w:t>
      </w:r>
      <w:r w:rsidRPr="00AF5A87">
        <w:rPr>
          <w:rFonts w:ascii="Arial" w:hAnsi="Arial" w:cs="Arial"/>
          <w:color w:val="000000"/>
          <w:sz w:val="20"/>
          <w:szCs w:val="20"/>
          <w:highlight w:val="white"/>
        </w:rPr>
        <w:t>ies</w:t>
      </w:r>
      <w:r w:rsidRPr="00AF5A87">
        <w:rPr>
          <w:rFonts w:ascii="Arial" w:hAnsi="Arial" w:cs="Arial"/>
          <w:color w:val="0000FF"/>
          <w:sz w:val="20"/>
          <w:szCs w:val="20"/>
          <w:highlight w:val="white"/>
        </w:rPr>
        <w:t>"/&gt;</w:t>
      </w:r>
    </w:p>
    <w:p w14:paraId="55CF0FCF" w14:textId="77777777" w:rsidR="005F1ADD" w:rsidRPr="00AF5A87"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Potilaan syntymäaika </w:t>
      </w:r>
      <w:r w:rsidRPr="00AF5A87">
        <w:rPr>
          <w:rFonts w:ascii="Arial" w:hAnsi="Arial" w:cs="Arial"/>
          <w:color w:val="0000FF"/>
          <w:sz w:val="20"/>
          <w:szCs w:val="20"/>
          <w:highlight w:val="white"/>
        </w:rPr>
        <w:t>--&gt;</w:t>
      </w:r>
    </w:p>
    <w:p w14:paraId="77469DC0" w14:textId="77777777" w:rsidR="005F1ADD" w:rsidRPr="00E5128F" w:rsidRDefault="005F1ADD" w:rsidP="005F1A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E5128F">
        <w:rPr>
          <w:rFonts w:ascii="Arial" w:hAnsi="Arial" w:cs="Arial"/>
          <w:color w:val="0000FF"/>
          <w:sz w:val="20"/>
          <w:szCs w:val="20"/>
          <w:highlight w:val="white"/>
        </w:rPr>
        <w:t>&lt;</w:t>
      </w:r>
      <w:proofErr w:type="spellStart"/>
      <w:r w:rsidRPr="00E5128F">
        <w:rPr>
          <w:rFonts w:ascii="Arial" w:hAnsi="Arial" w:cs="Arial"/>
          <w:color w:val="800000"/>
          <w:sz w:val="20"/>
          <w:szCs w:val="20"/>
          <w:highlight w:val="white"/>
        </w:rPr>
        <w:t>birthTime</w:t>
      </w:r>
      <w:proofErr w:type="spellEnd"/>
      <w:r w:rsidRPr="00E5128F">
        <w:rPr>
          <w:rFonts w:ascii="Arial" w:hAnsi="Arial" w:cs="Arial"/>
          <w:color w:val="FF0000"/>
          <w:sz w:val="20"/>
          <w:szCs w:val="20"/>
          <w:highlight w:val="white"/>
        </w:rPr>
        <w:t xml:space="preserve"> </w:t>
      </w:r>
      <w:proofErr w:type="spellStart"/>
      <w:r w:rsidRPr="00E5128F">
        <w:rPr>
          <w:rFonts w:ascii="Arial" w:hAnsi="Arial" w:cs="Arial"/>
          <w:color w:val="FF0000"/>
          <w:sz w:val="20"/>
          <w:szCs w:val="20"/>
          <w:highlight w:val="white"/>
        </w:rPr>
        <w:t>value</w:t>
      </w:r>
      <w:proofErr w:type="spellEnd"/>
      <w:r w:rsidRPr="00E5128F">
        <w:rPr>
          <w:rFonts w:ascii="Arial" w:hAnsi="Arial" w:cs="Arial"/>
          <w:color w:val="0000FF"/>
          <w:sz w:val="20"/>
          <w:szCs w:val="20"/>
          <w:highlight w:val="white"/>
        </w:rPr>
        <w:t>="</w:t>
      </w:r>
      <w:r w:rsidRPr="00E5128F">
        <w:rPr>
          <w:rFonts w:ascii="Arial" w:hAnsi="Arial" w:cs="Arial"/>
          <w:color w:val="000000"/>
          <w:sz w:val="20"/>
          <w:szCs w:val="20"/>
          <w:highlight w:val="white"/>
        </w:rPr>
        <w:t>19750803</w:t>
      </w:r>
      <w:r w:rsidRPr="00E5128F">
        <w:rPr>
          <w:rFonts w:ascii="Arial" w:hAnsi="Arial" w:cs="Arial"/>
          <w:color w:val="0000FF"/>
          <w:sz w:val="20"/>
          <w:szCs w:val="20"/>
          <w:highlight w:val="white"/>
        </w:rPr>
        <w:t>"/&gt;</w:t>
      </w:r>
    </w:p>
    <w:p w14:paraId="18FE6292" w14:textId="77777777" w:rsidR="005F1ADD" w:rsidRPr="00C66433" w:rsidRDefault="005F1ADD" w:rsidP="000B250E">
      <w:pPr>
        <w:autoSpaceDE w:val="0"/>
        <w:autoSpaceDN w:val="0"/>
        <w:adjustRightInd w:val="0"/>
        <w:rPr>
          <w:rFonts w:ascii="Arial" w:hAnsi="Arial" w:cs="Arial"/>
          <w:color w:val="000000"/>
          <w:sz w:val="20"/>
          <w:szCs w:val="20"/>
          <w:highlight w:val="white"/>
          <w:lang w:val="en-US"/>
        </w:rPr>
      </w:pPr>
      <w:r w:rsidRPr="00E5128F">
        <w:rPr>
          <w:rFonts w:ascii="Arial" w:hAnsi="Arial" w:cs="Arial"/>
          <w:color w:val="000000"/>
          <w:sz w:val="20"/>
          <w:szCs w:val="20"/>
          <w:highlight w:val="white"/>
        </w:rPr>
        <w:tab/>
      </w:r>
      <w:r w:rsidRPr="00E5128F">
        <w:rPr>
          <w:rFonts w:ascii="Arial" w:hAnsi="Arial" w:cs="Arial"/>
          <w:color w:val="000000"/>
          <w:sz w:val="20"/>
          <w:szCs w:val="20"/>
          <w:highlight w:val="white"/>
        </w:rPr>
        <w:tab/>
      </w:r>
      <w:r w:rsidRPr="00C66433">
        <w:rPr>
          <w:rFonts w:ascii="Arial" w:hAnsi="Arial" w:cs="Arial"/>
          <w:color w:val="0000FF"/>
          <w:sz w:val="20"/>
          <w:szCs w:val="20"/>
          <w:highlight w:val="white"/>
          <w:lang w:val="en-US"/>
        </w:rPr>
        <w:t>&lt;/</w:t>
      </w:r>
      <w:r w:rsidRPr="00C66433">
        <w:rPr>
          <w:rFonts w:ascii="Arial" w:hAnsi="Arial" w:cs="Arial"/>
          <w:color w:val="800000"/>
          <w:sz w:val="20"/>
          <w:szCs w:val="20"/>
          <w:highlight w:val="white"/>
          <w:lang w:val="en-US"/>
        </w:rPr>
        <w:t>patient</w:t>
      </w:r>
      <w:r w:rsidRPr="00C66433">
        <w:rPr>
          <w:rFonts w:ascii="Arial" w:hAnsi="Arial" w:cs="Arial"/>
          <w:color w:val="0000FF"/>
          <w:sz w:val="20"/>
          <w:szCs w:val="20"/>
          <w:highlight w:val="white"/>
          <w:lang w:val="en-US"/>
        </w:rPr>
        <w:t>&gt;</w:t>
      </w:r>
    </w:p>
    <w:p w14:paraId="04BFC5A9" w14:textId="77777777" w:rsidR="005F1ADD" w:rsidRPr="00AF5A87" w:rsidRDefault="005F1ADD" w:rsidP="000B250E">
      <w:pPr>
        <w:autoSpaceDE w:val="0"/>
        <w:autoSpaceDN w:val="0"/>
        <w:adjustRightInd w:val="0"/>
        <w:rPr>
          <w:rFonts w:ascii="Arial" w:hAnsi="Arial" w:cs="Arial"/>
          <w:color w:val="000000"/>
          <w:sz w:val="20"/>
          <w:szCs w:val="20"/>
          <w:highlight w:val="white"/>
          <w:lang w:val="en-US"/>
        </w:rPr>
      </w:pPr>
      <w:r w:rsidRPr="00C66433">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patientRole</w:t>
      </w:r>
      <w:proofErr w:type="spellEnd"/>
      <w:r w:rsidRPr="00AF5A87">
        <w:rPr>
          <w:rFonts w:ascii="Arial" w:hAnsi="Arial" w:cs="Arial"/>
          <w:color w:val="0000FF"/>
          <w:sz w:val="20"/>
          <w:szCs w:val="20"/>
          <w:highlight w:val="white"/>
          <w:lang w:val="en-US"/>
        </w:rPr>
        <w:t>&gt;</w:t>
      </w:r>
    </w:p>
    <w:p w14:paraId="48D7066A" w14:textId="3693FD78" w:rsidR="00522FC1" w:rsidRDefault="005F1ADD" w:rsidP="000B250E">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recordTarget</w:t>
      </w:r>
      <w:proofErr w:type="spellEnd"/>
      <w:r w:rsidRPr="00AF5A87">
        <w:rPr>
          <w:rFonts w:ascii="Arial" w:hAnsi="Arial" w:cs="Arial"/>
          <w:color w:val="0000FF"/>
          <w:sz w:val="20"/>
          <w:szCs w:val="20"/>
          <w:highlight w:val="white"/>
          <w:lang w:val="en-US"/>
        </w:rPr>
        <w:t>&gt;</w:t>
      </w:r>
    </w:p>
    <w:p w14:paraId="6A4EA363" w14:textId="7F8A36F0" w:rsidR="004E5D80" w:rsidRDefault="004E5D80" w:rsidP="000B250E">
      <w:pPr>
        <w:autoSpaceDE w:val="0"/>
        <w:autoSpaceDN w:val="0"/>
        <w:adjustRightInd w:val="0"/>
        <w:rPr>
          <w:rFonts w:ascii="Arial" w:hAnsi="Arial" w:cs="Arial"/>
          <w:color w:val="0000FF"/>
          <w:sz w:val="20"/>
          <w:szCs w:val="20"/>
          <w:highlight w:val="white"/>
          <w:lang w:val="en-US"/>
        </w:rPr>
      </w:pPr>
    </w:p>
    <w:p w14:paraId="1C3C1840" w14:textId="793F74C7" w:rsidR="0005050A" w:rsidRDefault="0005050A" w:rsidP="000B250E">
      <w:pPr>
        <w:pStyle w:val="Otsikko2"/>
        <w:keepNext w:val="0"/>
      </w:pPr>
      <w:bookmarkStart w:id="44" w:name="_Toc31030564"/>
      <w:bookmarkStart w:id="45" w:name="_Toc36296557"/>
      <w:bookmarkStart w:id="46" w:name="AUTHOR"/>
      <w:bookmarkStart w:id="47" w:name="_Ref151790365"/>
      <w:bookmarkStart w:id="48" w:name="_Toc155024586"/>
      <w:bookmarkEnd w:id="44"/>
      <w:proofErr w:type="spellStart"/>
      <w:r>
        <w:t>author</w:t>
      </w:r>
      <w:bookmarkEnd w:id="45"/>
      <w:proofErr w:type="spellEnd"/>
    </w:p>
    <w:p w14:paraId="7925B433" w14:textId="17149EB2" w:rsidR="004E5D80" w:rsidRDefault="004E5D80" w:rsidP="000B250E">
      <w:pPr>
        <w:widowControl w:val="0"/>
      </w:pPr>
      <w:r>
        <w:t>Ammattihenkilön tiedot</w:t>
      </w:r>
    </w:p>
    <w:p w14:paraId="0D18D235" w14:textId="0C44EFEF" w:rsidR="000021B6" w:rsidRDefault="000021B6" w:rsidP="000B250E">
      <w:pPr>
        <w:widowControl w:val="0"/>
      </w:pPr>
    </w:p>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3"/>
        <w:gridCol w:w="3543"/>
      </w:tblGrid>
      <w:tr w:rsidR="002D31B0" w14:paraId="0840CE2F" w14:textId="77777777" w:rsidTr="00EC5D57">
        <w:tc>
          <w:tcPr>
            <w:tcW w:w="2405" w:type="dxa"/>
            <w:shd w:val="clear" w:color="auto" w:fill="E6E6E6"/>
          </w:tcPr>
          <w:p w14:paraId="73DECA3C" w14:textId="5DBA06DE" w:rsidR="002D31B0" w:rsidRDefault="002D31B0" w:rsidP="000B250E">
            <w:pPr>
              <w:widowControl w:val="0"/>
              <w:rPr>
                <w:b/>
              </w:rPr>
            </w:pPr>
            <w:r>
              <w:rPr>
                <w:b/>
              </w:rPr>
              <w:t>Elementti</w:t>
            </w:r>
          </w:p>
        </w:tc>
        <w:tc>
          <w:tcPr>
            <w:tcW w:w="1843" w:type="dxa"/>
            <w:shd w:val="clear" w:color="auto" w:fill="E6E6E6"/>
          </w:tcPr>
          <w:p w14:paraId="13F47553" w14:textId="77777777" w:rsidR="002D31B0" w:rsidRDefault="002D31B0" w:rsidP="000B250E">
            <w:pPr>
              <w:widowControl w:val="0"/>
              <w:rPr>
                <w:b/>
              </w:rPr>
            </w:pPr>
            <w:r>
              <w:rPr>
                <w:b/>
              </w:rPr>
              <w:t>Pakollisuus</w:t>
            </w:r>
          </w:p>
        </w:tc>
        <w:tc>
          <w:tcPr>
            <w:tcW w:w="993" w:type="dxa"/>
            <w:shd w:val="clear" w:color="auto" w:fill="E6E6E6"/>
          </w:tcPr>
          <w:p w14:paraId="13BE5376" w14:textId="2C8A25CF" w:rsidR="002D31B0" w:rsidRDefault="0050399A" w:rsidP="000B250E">
            <w:pPr>
              <w:widowControl w:val="0"/>
              <w:rPr>
                <w:b/>
              </w:rPr>
            </w:pPr>
            <w:r>
              <w:rPr>
                <w:b/>
              </w:rPr>
              <w:t>Toistuvuus</w:t>
            </w:r>
          </w:p>
        </w:tc>
        <w:tc>
          <w:tcPr>
            <w:tcW w:w="3543" w:type="dxa"/>
            <w:shd w:val="clear" w:color="auto" w:fill="E6E6E6"/>
          </w:tcPr>
          <w:p w14:paraId="1BA6FAF7" w14:textId="3C4DE7B1" w:rsidR="002D31B0" w:rsidRDefault="002D31B0" w:rsidP="000B250E">
            <w:pPr>
              <w:widowControl w:val="0"/>
              <w:rPr>
                <w:b/>
              </w:rPr>
            </w:pPr>
            <w:r>
              <w:rPr>
                <w:b/>
              </w:rPr>
              <w:t>Pakollisuusehto ja lisätiedot</w:t>
            </w:r>
          </w:p>
        </w:tc>
      </w:tr>
      <w:tr w:rsidR="002D31B0" w14:paraId="43E46E10" w14:textId="77777777" w:rsidTr="00EC5D57">
        <w:tc>
          <w:tcPr>
            <w:tcW w:w="2405" w:type="dxa"/>
          </w:tcPr>
          <w:p w14:paraId="3D28F871" w14:textId="77777777" w:rsidR="002D31B0" w:rsidRDefault="002D31B0" w:rsidP="000B250E">
            <w:pPr>
              <w:widowControl w:val="0"/>
            </w:pPr>
            <w:proofErr w:type="spellStart"/>
            <w:r w:rsidRPr="00D35AC1">
              <w:t>functionCode</w:t>
            </w:r>
            <w:proofErr w:type="spellEnd"/>
          </w:p>
        </w:tc>
        <w:tc>
          <w:tcPr>
            <w:tcW w:w="1843" w:type="dxa"/>
          </w:tcPr>
          <w:p w14:paraId="5D257F1B" w14:textId="75896817" w:rsidR="002D31B0" w:rsidRDefault="002D31B0" w:rsidP="000B250E">
            <w:pPr>
              <w:widowControl w:val="0"/>
            </w:pPr>
            <w:r>
              <w:t xml:space="preserve">EP, </w:t>
            </w:r>
            <w:r w:rsidR="00ED0777">
              <w:t xml:space="preserve">pakollinen </w:t>
            </w:r>
            <w:r>
              <w:t>jos kyseessä lääkemääräys, toimitus tai näiden korjaus ja mitätöinti</w:t>
            </w:r>
          </w:p>
        </w:tc>
        <w:tc>
          <w:tcPr>
            <w:tcW w:w="993" w:type="dxa"/>
          </w:tcPr>
          <w:p w14:paraId="0528850D" w14:textId="77777777" w:rsidR="002D31B0" w:rsidRDefault="002D31B0" w:rsidP="000B250E">
            <w:pPr>
              <w:widowControl w:val="0"/>
            </w:pPr>
          </w:p>
        </w:tc>
        <w:tc>
          <w:tcPr>
            <w:tcW w:w="3543" w:type="dxa"/>
          </w:tcPr>
          <w:p w14:paraId="6E4DD862" w14:textId="705B99CF" w:rsidR="002D31B0" w:rsidRDefault="002D31B0" w:rsidP="000B250E">
            <w:pPr>
              <w:widowControl w:val="0"/>
            </w:pPr>
            <w:r>
              <w:t xml:space="preserve">Ammattihenkilön rooli </w:t>
            </w:r>
          </w:p>
          <w:p w14:paraId="65FFEFEC" w14:textId="77777777" w:rsidR="002D31B0" w:rsidRDefault="002D31B0" w:rsidP="000B250E">
            <w:pPr>
              <w:widowControl w:val="0"/>
            </w:pPr>
          </w:p>
          <w:p w14:paraId="1627CA4E" w14:textId="77777777" w:rsidR="002D31B0" w:rsidRDefault="002D31B0" w:rsidP="000B250E">
            <w:pPr>
              <w:widowControl w:val="0"/>
            </w:pPr>
            <w:r>
              <w:t xml:space="preserve">Ammattihenkilön rooli ilmoitetaan koodiston 1.2.246.537.5.40006.2003 </w:t>
            </w:r>
            <w:proofErr w:type="spellStart"/>
            <w:r>
              <w:t>eArkisto</w:t>
            </w:r>
            <w:proofErr w:type="spellEnd"/>
            <w:r>
              <w:t xml:space="preserve"> - tekninen CDA R2 henkilötarkennin 2009 mukaisena arvona. </w:t>
            </w:r>
          </w:p>
          <w:p w14:paraId="1FE2EC6F" w14:textId="77777777" w:rsidR="002D31B0" w:rsidRDefault="002D31B0" w:rsidP="000B250E">
            <w:pPr>
              <w:widowControl w:val="0"/>
            </w:pPr>
          </w:p>
          <w:p w14:paraId="0E9CAE4E" w14:textId="77777777" w:rsidR="002D31B0" w:rsidRDefault="002D31B0" w:rsidP="000B250E">
            <w:pPr>
              <w:widowControl w:val="0"/>
            </w:pPr>
            <w:r>
              <w:t xml:space="preserve">Alkuperäinen lääkkeen määrääjä: </w:t>
            </w:r>
            <w:proofErr w:type="spellStart"/>
            <w:r>
              <w:t>code</w:t>
            </w:r>
            <w:proofErr w:type="spellEnd"/>
            <w:r>
              <w:t xml:space="preserve">="LAL" </w:t>
            </w:r>
          </w:p>
          <w:p w14:paraId="561B4781" w14:textId="77777777" w:rsidR="002D31B0" w:rsidRDefault="002D31B0" w:rsidP="000B250E">
            <w:pPr>
              <w:widowControl w:val="0"/>
            </w:pPr>
            <w:r>
              <w:t xml:space="preserve">Toimituksen tekijä: </w:t>
            </w:r>
            <w:proofErr w:type="spellStart"/>
            <w:r>
              <w:t>code</w:t>
            </w:r>
            <w:proofErr w:type="spellEnd"/>
            <w:r>
              <w:t>=”LTE”</w:t>
            </w:r>
          </w:p>
          <w:p w14:paraId="1611B2A7" w14:textId="0A2CAFD4" w:rsidR="002D31B0" w:rsidRDefault="002D31B0" w:rsidP="000B250E">
            <w:pPr>
              <w:widowControl w:val="0"/>
            </w:pPr>
            <w:r>
              <w:t xml:space="preserve">Jos kyseessä on korjaus tai mitätöinti, </w:t>
            </w:r>
            <w:proofErr w:type="spellStart"/>
            <w:r>
              <w:t>author</w:t>
            </w:r>
            <w:proofErr w:type="spellEnd"/>
            <w:r>
              <w:t xml:space="preserve">-elementti toistuu </w:t>
            </w:r>
            <w:r w:rsidR="00C60CA7">
              <w:t>lääkemääräyksen käsittelijän</w:t>
            </w:r>
            <w:r>
              <w:t xml:space="preserve"> tiedoille</w:t>
            </w:r>
          </w:p>
          <w:p w14:paraId="0714BB07" w14:textId="77777777" w:rsidR="002D31B0" w:rsidRDefault="002D31B0" w:rsidP="000B250E">
            <w:pPr>
              <w:widowControl w:val="0"/>
            </w:pPr>
            <w:r>
              <w:t xml:space="preserve">korjaajalle </w:t>
            </w:r>
            <w:proofErr w:type="spellStart"/>
            <w:r>
              <w:t>code</w:t>
            </w:r>
            <w:proofErr w:type="spellEnd"/>
            <w:r>
              <w:t>=”KOR”</w:t>
            </w:r>
          </w:p>
          <w:p w14:paraId="6BDAE3B4" w14:textId="77777777" w:rsidR="002D31B0" w:rsidRDefault="002D31B0" w:rsidP="000B250E">
            <w:pPr>
              <w:widowControl w:val="0"/>
            </w:pPr>
            <w:r>
              <w:t xml:space="preserve">mitätöijälle </w:t>
            </w:r>
            <w:proofErr w:type="spellStart"/>
            <w:r>
              <w:t>code</w:t>
            </w:r>
            <w:proofErr w:type="spellEnd"/>
            <w:r>
              <w:t>= ”MIT”</w:t>
            </w:r>
          </w:p>
          <w:p w14:paraId="0E0627C9" w14:textId="219E9895" w:rsidR="002D31B0" w:rsidRPr="00150310" w:rsidRDefault="002D31B0" w:rsidP="000B250E">
            <w:pPr>
              <w:widowControl w:val="0"/>
              <w:rPr>
                <w:b/>
              </w:rPr>
            </w:pPr>
            <w:r w:rsidRPr="002D4B0B">
              <w:t>Jos kyseessä on apteekin ta</w:t>
            </w:r>
            <w:r>
              <w:t>llentama paperi- tai puhelinlääkemääräys</w:t>
            </w:r>
            <w:r w:rsidRPr="002D4B0B">
              <w:t xml:space="preserve">, </w:t>
            </w:r>
            <w:proofErr w:type="spellStart"/>
            <w:r w:rsidRPr="002D4B0B">
              <w:t>author</w:t>
            </w:r>
            <w:proofErr w:type="spellEnd"/>
            <w:r w:rsidRPr="002D4B0B">
              <w:t>-elementti toistuu kirjaajan tiedoille.</w:t>
            </w:r>
            <w:r>
              <w:rPr>
                <w:b/>
              </w:rPr>
              <w:t xml:space="preserve"> </w:t>
            </w:r>
            <w:r w:rsidRPr="00723AF1">
              <w:t>K</w:t>
            </w:r>
            <w:r>
              <w:t>i</w:t>
            </w:r>
            <w:r w:rsidRPr="00723AF1">
              <w:t>rjaajalle</w:t>
            </w:r>
            <w:r>
              <w:rPr>
                <w:b/>
              </w:rPr>
              <w:t xml:space="preserve"> </w:t>
            </w:r>
            <w:proofErr w:type="spellStart"/>
            <w:r w:rsidRPr="001621D9">
              <w:t>code</w:t>
            </w:r>
            <w:proofErr w:type="spellEnd"/>
            <w:r w:rsidRPr="001621D9">
              <w:t>=</w:t>
            </w:r>
            <w:r>
              <w:t>”KI</w:t>
            </w:r>
            <w:r w:rsidRPr="001621D9">
              <w:t>R”.</w:t>
            </w:r>
          </w:p>
          <w:p w14:paraId="0AA1189B" w14:textId="411D2240" w:rsidR="002D31B0" w:rsidRDefault="002D31B0" w:rsidP="000B250E">
            <w:pPr>
              <w:widowControl w:val="0"/>
            </w:pPr>
          </w:p>
          <w:p w14:paraId="45871395" w14:textId="62225A32" w:rsidR="000021B6" w:rsidRDefault="000021B6" w:rsidP="000021B6">
            <w:pPr>
              <w:widowControl w:val="0"/>
            </w:pPr>
            <w:r>
              <w:t xml:space="preserve">Jos siis kyse on lääkemääräyksen mitätöinnistä tai korjauksesta, toisessa </w:t>
            </w:r>
            <w:proofErr w:type="spellStart"/>
            <w:r>
              <w:t>author</w:t>
            </w:r>
            <w:proofErr w:type="spellEnd"/>
            <w:r>
              <w:t xml:space="preserve">-elementissä on ”LAL” ja toisessa ”MIT” tai ”KOR”. </w:t>
            </w:r>
          </w:p>
          <w:p w14:paraId="5AEB0D73" w14:textId="066FD417" w:rsidR="000021B6" w:rsidRDefault="000021B6" w:rsidP="000021B6">
            <w:pPr>
              <w:widowControl w:val="0"/>
            </w:pPr>
          </w:p>
          <w:p w14:paraId="1F1E9EF3" w14:textId="4E44284B" w:rsidR="000021B6" w:rsidRDefault="000021B6" w:rsidP="000021B6">
            <w:pPr>
              <w:widowControl w:val="0"/>
            </w:pPr>
            <w:r>
              <w:t xml:space="preserve">Jos taas kyse on lääketoimituksen mitätöinnistä tai korjauksesta, toisessa </w:t>
            </w:r>
            <w:proofErr w:type="spellStart"/>
            <w:r>
              <w:t>author</w:t>
            </w:r>
            <w:proofErr w:type="spellEnd"/>
            <w:r>
              <w:t>-elementissä on ”LTE” ja toisessa ”MIT” tai ”KOR.”</w:t>
            </w:r>
          </w:p>
          <w:p w14:paraId="27CA9652" w14:textId="77777777" w:rsidR="00EC5D57" w:rsidRDefault="00EC5D57" w:rsidP="000021B6">
            <w:pPr>
              <w:widowControl w:val="0"/>
            </w:pPr>
          </w:p>
          <w:p w14:paraId="7F2AB82B" w14:textId="4858BF24" w:rsidR="005C22C5" w:rsidRDefault="00EC5D57" w:rsidP="00EC5D57">
            <w:pPr>
              <w:widowControl w:val="0"/>
            </w:pPr>
            <w:r>
              <w:t>Jos lääkemääräystä tai toimitusta on korjattu ja/tai mitätöity useampia kertoja, ilmoitetaan lääkemääräyksen/toimituksen korjauksessa/mitätöinnissä vain alkuperäisen version ja kyseisen version laatija. Lisäksi apteekin tallentamassa lääkemääräyksessä on näissäkin tilanteissa lääkemääräyksen kirjaajan tiedot (KIR).</w:t>
            </w:r>
          </w:p>
        </w:tc>
      </w:tr>
      <w:tr w:rsidR="000021B6" w14:paraId="5852AE7D" w14:textId="77777777" w:rsidTr="00EC5D57">
        <w:tc>
          <w:tcPr>
            <w:tcW w:w="2405" w:type="dxa"/>
          </w:tcPr>
          <w:p w14:paraId="6F4AE243" w14:textId="657B95E0" w:rsidR="000021B6" w:rsidRPr="00D35AC1" w:rsidRDefault="000021B6" w:rsidP="000021B6">
            <w:pPr>
              <w:widowControl w:val="0"/>
            </w:pPr>
            <w:proofErr w:type="spellStart"/>
            <w:r>
              <w:lastRenderedPageBreak/>
              <w:t>time</w:t>
            </w:r>
            <w:proofErr w:type="spellEnd"/>
          </w:p>
        </w:tc>
        <w:tc>
          <w:tcPr>
            <w:tcW w:w="1843" w:type="dxa"/>
          </w:tcPr>
          <w:p w14:paraId="26D7169B" w14:textId="77777777" w:rsidR="000021B6" w:rsidRDefault="000021B6" w:rsidP="000021B6">
            <w:pPr>
              <w:widowControl w:val="0"/>
            </w:pPr>
          </w:p>
        </w:tc>
        <w:tc>
          <w:tcPr>
            <w:tcW w:w="993" w:type="dxa"/>
          </w:tcPr>
          <w:p w14:paraId="248B124D" w14:textId="77777777" w:rsidR="000021B6" w:rsidRDefault="000021B6" w:rsidP="000021B6">
            <w:pPr>
              <w:widowControl w:val="0"/>
            </w:pPr>
          </w:p>
        </w:tc>
        <w:tc>
          <w:tcPr>
            <w:tcW w:w="3543" w:type="dxa"/>
          </w:tcPr>
          <w:p w14:paraId="0649CD39" w14:textId="51319953" w:rsidR="000021B6" w:rsidRDefault="000021B6" w:rsidP="000021B6">
            <w:pPr>
              <w:widowControl w:val="0"/>
            </w:pPr>
            <w:r>
              <w:t>Time elementissä voidaan välittää ammattihenkilön kirjautumisaika, tieto ei ole pakollinen.</w:t>
            </w:r>
          </w:p>
        </w:tc>
      </w:tr>
      <w:tr w:rsidR="000021B6" w14:paraId="5E74038E" w14:textId="77777777" w:rsidTr="00EC5D57">
        <w:tc>
          <w:tcPr>
            <w:tcW w:w="2405" w:type="dxa"/>
            <w:shd w:val="clear" w:color="auto" w:fill="AEAAAA" w:themeFill="background2" w:themeFillShade="BF"/>
          </w:tcPr>
          <w:p w14:paraId="616F18D7" w14:textId="02A5FBCF" w:rsidR="000021B6" w:rsidRDefault="000021B6" w:rsidP="00EC5D57">
            <w:pPr>
              <w:keepNext/>
              <w:widowControl w:val="0"/>
            </w:pPr>
            <w:proofErr w:type="spellStart"/>
            <w:r w:rsidRPr="007E15E9">
              <w:t>assignedAuthor</w:t>
            </w:r>
            <w:proofErr w:type="spellEnd"/>
          </w:p>
        </w:tc>
        <w:tc>
          <w:tcPr>
            <w:tcW w:w="1843" w:type="dxa"/>
            <w:shd w:val="clear" w:color="auto" w:fill="AEAAAA" w:themeFill="background2" w:themeFillShade="BF"/>
          </w:tcPr>
          <w:p w14:paraId="7E18CC57" w14:textId="53CD5293" w:rsidR="000021B6" w:rsidRDefault="000021B6" w:rsidP="00EC5D57">
            <w:pPr>
              <w:keepNext/>
              <w:widowControl w:val="0"/>
            </w:pPr>
            <w:r w:rsidRPr="001A413D">
              <w:t>EP, pakollinen pois</w:t>
            </w:r>
            <w:r w:rsidR="00E5128F">
              <w:t xml:space="preserve"> </w:t>
            </w:r>
            <w:r w:rsidRPr="001A413D">
              <w:t>lukien Omakannan uusimispyyntö tai palautettu uusimispyyntö</w:t>
            </w:r>
          </w:p>
        </w:tc>
        <w:tc>
          <w:tcPr>
            <w:tcW w:w="993" w:type="dxa"/>
            <w:shd w:val="clear" w:color="auto" w:fill="AEAAAA" w:themeFill="background2" w:themeFillShade="BF"/>
          </w:tcPr>
          <w:p w14:paraId="18641673" w14:textId="77777777" w:rsidR="000021B6" w:rsidRDefault="000021B6" w:rsidP="00EC5D57">
            <w:pPr>
              <w:keepNext/>
              <w:widowControl w:val="0"/>
            </w:pPr>
          </w:p>
        </w:tc>
        <w:tc>
          <w:tcPr>
            <w:tcW w:w="3543" w:type="dxa"/>
            <w:shd w:val="clear" w:color="auto" w:fill="AEAAAA" w:themeFill="background2" w:themeFillShade="BF"/>
          </w:tcPr>
          <w:p w14:paraId="52BE0288" w14:textId="77777777" w:rsidR="000021B6" w:rsidRDefault="000021B6" w:rsidP="00EC5D57">
            <w:pPr>
              <w:keepNext/>
              <w:widowControl w:val="0"/>
            </w:pPr>
          </w:p>
        </w:tc>
      </w:tr>
      <w:tr w:rsidR="000021B6" w14:paraId="339B4623" w14:textId="77777777" w:rsidTr="00EC5D57">
        <w:tc>
          <w:tcPr>
            <w:tcW w:w="2405" w:type="dxa"/>
          </w:tcPr>
          <w:p w14:paraId="5D04D1FC" w14:textId="77777777" w:rsidR="000021B6" w:rsidRDefault="000021B6" w:rsidP="000021B6">
            <w:pPr>
              <w:keepNext/>
              <w:widowControl w:val="0"/>
            </w:pPr>
            <w:r>
              <w:t xml:space="preserve">  id </w:t>
            </w:r>
          </w:p>
          <w:p w14:paraId="093B148D" w14:textId="1CF88BD0" w:rsidR="000021B6" w:rsidRDefault="000021B6" w:rsidP="000021B6">
            <w:pPr>
              <w:widowControl w:val="0"/>
            </w:pPr>
            <w:r>
              <w:t xml:space="preserve">  (</w:t>
            </w:r>
            <w:proofErr w:type="spellStart"/>
            <w:r>
              <w:t>root</w:t>
            </w:r>
            <w:proofErr w:type="spellEnd"/>
            <w:r>
              <w:t xml:space="preserve"> </w:t>
            </w:r>
            <w:r w:rsidRPr="00294FCE">
              <w:t>1.2.246.537.2</w:t>
            </w:r>
            <w:r>
              <w:t>5)</w:t>
            </w:r>
          </w:p>
        </w:tc>
        <w:tc>
          <w:tcPr>
            <w:tcW w:w="1843" w:type="dxa"/>
          </w:tcPr>
          <w:p w14:paraId="0618672F" w14:textId="77777777" w:rsidR="000021B6" w:rsidRDefault="000021B6" w:rsidP="000021B6">
            <w:pPr>
              <w:keepNext/>
              <w:widowControl w:val="0"/>
            </w:pPr>
            <w:r w:rsidRPr="001A413D">
              <w:t>EP</w:t>
            </w:r>
            <w:r>
              <w:t>, pakollinen jos tunnus järjestelmän tiedossa</w:t>
            </w:r>
          </w:p>
          <w:p w14:paraId="3A900990" w14:textId="77777777" w:rsidR="000021B6" w:rsidRDefault="000021B6" w:rsidP="000021B6">
            <w:pPr>
              <w:widowControl w:val="0"/>
            </w:pPr>
          </w:p>
        </w:tc>
        <w:tc>
          <w:tcPr>
            <w:tcW w:w="993" w:type="dxa"/>
          </w:tcPr>
          <w:p w14:paraId="42CBB6D3" w14:textId="77777777" w:rsidR="000021B6" w:rsidRDefault="000021B6" w:rsidP="000021B6">
            <w:pPr>
              <w:widowControl w:val="0"/>
            </w:pPr>
          </w:p>
        </w:tc>
        <w:tc>
          <w:tcPr>
            <w:tcW w:w="3543" w:type="dxa"/>
          </w:tcPr>
          <w:p w14:paraId="713B2786" w14:textId="77777777" w:rsidR="000021B6" w:rsidRDefault="000021B6" w:rsidP="000021B6">
            <w:pPr>
              <w:keepNext/>
              <w:widowControl w:val="0"/>
            </w:pPr>
            <w:r>
              <w:t xml:space="preserve">Yksilöintitunnus (ent. </w:t>
            </w:r>
            <w:proofErr w:type="spellStart"/>
            <w:r>
              <w:t>sv</w:t>
            </w:r>
            <w:proofErr w:type="spellEnd"/>
            <w:r>
              <w:t>-numero)</w:t>
            </w:r>
          </w:p>
          <w:p w14:paraId="1C318A81" w14:textId="77777777" w:rsidR="000021B6" w:rsidRDefault="000021B6" w:rsidP="000021B6">
            <w:pPr>
              <w:widowControl w:val="0"/>
            </w:pPr>
          </w:p>
        </w:tc>
      </w:tr>
      <w:tr w:rsidR="000021B6" w14:paraId="674D0B3D" w14:textId="77777777" w:rsidTr="00EC5D57">
        <w:tc>
          <w:tcPr>
            <w:tcW w:w="2405" w:type="dxa"/>
          </w:tcPr>
          <w:p w14:paraId="05683B64" w14:textId="77777777" w:rsidR="000021B6" w:rsidRDefault="000021B6" w:rsidP="000021B6">
            <w:pPr>
              <w:keepNext/>
              <w:widowControl w:val="0"/>
            </w:pPr>
            <w:r>
              <w:t xml:space="preserve">  id </w:t>
            </w:r>
          </w:p>
          <w:p w14:paraId="2AEE2F76" w14:textId="0ABB1A9D" w:rsidR="000021B6" w:rsidRDefault="000021B6" w:rsidP="000021B6">
            <w:pPr>
              <w:widowControl w:val="0"/>
            </w:pPr>
            <w:r>
              <w:t xml:space="preserve">  (</w:t>
            </w:r>
            <w:proofErr w:type="spellStart"/>
            <w:r>
              <w:t>root</w:t>
            </w:r>
            <w:proofErr w:type="spellEnd"/>
            <w:r>
              <w:t xml:space="preserve"> </w:t>
            </w:r>
            <w:r w:rsidRPr="00294FCE">
              <w:t>1.2.246.537.2</w:t>
            </w:r>
            <w:r>
              <w:t>6)</w:t>
            </w:r>
          </w:p>
        </w:tc>
        <w:tc>
          <w:tcPr>
            <w:tcW w:w="1843" w:type="dxa"/>
          </w:tcPr>
          <w:p w14:paraId="0E9F88E7" w14:textId="46F89DC0" w:rsidR="000021B6" w:rsidRDefault="000021B6" w:rsidP="000021B6">
            <w:pPr>
              <w:widowControl w:val="0"/>
            </w:pPr>
            <w:r w:rsidRPr="001A413D">
              <w:t>P</w:t>
            </w:r>
          </w:p>
        </w:tc>
        <w:tc>
          <w:tcPr>
            <w:tcW w:w="993" w:type="dxa"/>
          </w:tcPr>
          <w:p w14:paraId="1953C0E4" w14:textId="77777777" w:rsidR="000021B6" w:rsidRDefault="000021B6" w:rsidP="000021B6">
            <w:pPr>
              <w:widowControl w:val="0"/>
            </w:pPr>
          </w:p>
        </w:tc>
        <w:tc>
          <w:tcPr>
            <w:tcW w:w="3543" w:type="dxa"/>
          </w:tcPr>
          <w:p w14:paraId="3D1B9C6E" w14:textId="4AC8A8BD" w:rsidR="000021B6" w:rsidRDefault="000021B6" w:rsidP="000021B6">
            <w:pPr>
              <w:widowControl w:val="0"/>
            </w:pPr>
            <w:r>
              <w:t xml:space="preserve">Rekisteröintinumero (eli ns. </w:t>
            </w:r>
            <w:proofErr w:type="spellStart"/>
            <w:r>
              <w:t>terhikkitunnus</w:t>
            </w:r>
            <w:proofErr w:type="spellEnd"/>
            <w:r>
              <w:t>)</w:t>
            </w:r>
          </w:p>
        </w:tc>
      </w:tr>
      <w:tr w:rsidR="000021B6" w14:paraId="33FD12D3" w14:textId="77777777" w:rsidTr="00EC5D57">
        <w:tc>
          <w:tcPr>
            <w:tcW w:w="2405" w:type="dxa"/>
          </w:tcPr>
          <w:p w14:paraId="077CDC77" w14:textId="0EFE3A46" w:rsidR="000021B6" w:rsidRDefault="000021B6" w:rsidP="000021B6">
            <w:pPr>
              <w:widowControl w:val="0"/>
            </w:pPr>
            <w:r>
              <w:t xml:space="preserve">  </w:t>
            </w:r>
            <w:proofErr w:type="spellStart"/>
            <w:r>
              <w:t>code</w:t>
            </w:r>
            <w:proofErr w:type="spellEnd"/>
          </w:p>
        </w:tc>
        <w:tc>
          <w:tcPr>
            <w:tcW w:w="1843" w:type="dxa"/>
          </w:tcPr>
          <w:p w14:paraId="4A0E3A37" w14:textId="77777777" w:rsidR="000021B6" w:rsidRDefault="000021B6" w:rsidP="000021B6">
            <w:pPr>
              <w:keepNext/>
              <w:widowControl w:val="0"/>
            </w:pPr>
            <w:r w:rsidRPr="001A413D">
              <w:t>EP</w:t>
            </w:r>
            <w:r>
              <w:t>, pakollinen jos järjestelmän tiedossa</w:t>
            </w:r>
          </w:p>
          <w:p w14:paraId="5C2271A2" w14:textId="77777777" w:rsidR="000021B6" w:rsidRDefault="000021B6" w:rsidP="000021B6">
            <w:pPr>
              <w:widowControl w:val="0"/>
            </w:pPr>
          </w:p>
        </w:tc>
        <w:tc>
          <w:tcPr>
            <w:tcW w:w="993" w:type="dxa"/>
          </w:tcPr>
          <w:p w14:paraId="306E3ABB" w14:textId="77777777" w:rsidR="000021B6" w:rsidRDefault="000021B6" w:rsidP="000021B6">
            <w:pPr>
              <w:widowControl w:val="0"/>
            </w:pPr>
          </w:p>
        </w:tc>
        <w:tc>
          <w:tcPr>
            <w:tcW w:w="3543" w:type="dxa"/>
          </w:tcPr>
          <w:p w14:paraId="1EDC1EF5" w14:textId="77777777" w:rsidR="000021B6" w:rsidRDefault="000021B6" w:rsidP="000021B6">
            <w:pPr>
              <w:keepNext/>
              <w:widowControl w:val="0"/>
            </w:pPr>
            <w:r>
              <w:t xml:space="preserve">Erikoisala </w:t>
            </w:r>
          </w:p>
          <w:p w14:paraId="0FCFDA79" w14:textId="7D9C61B6" w:rsidR="000021B6" w:rsidRDefault="000021B6" w:rsidP="000021B6">
            <w:pPr>
              <w:widowControl w:val="0"/>
            </w:pPr>
            <w:r>
              <w:t xml:space="preserve">Ilmoitetaan koodistolla </w:t>
            </w:r>
            <w:r w:rsidRPr="00F038B3">
              <w:t>1.2.246.537.6.148.2008</w:t>
            </w:r>
            <w:r>
              <w:t xml:space="preserve"> </w:t>
            </w:r>
            <w:r w:rsidRPr="00F038B3">
              <w:t>Valvira-Koulutusluokitus 2008</w:t>
            </w:r>
          </w:p>
        </w:tc>
      </w:tr>
      <w:tr w:rsidR="000021B6" w14:paraId="3061348B" w14:textId="77777777" w:rsidTr="00EC5D57">
        <w:tc>
          <w:tcPr>
            <w:tcW w:w="2405" w:type="dxa"/>
            <w:shd w:val="clear" w:color="auto" w:fill="BFBFBF"/>
          </w:tcPr>
          <w:p w14:paraId="66B39C85" w14:textId="18EB9403" w:rsidR="000021B6" w:rsidRDefault="000021B6" w:rsidP="000021B6">
            <w:pPr>
              <w:keepNext/>
              <w:widowControl w:val="0"/>
            </w:pPr>
            <w:r>
              <w:lastRenderedPageBreak/>
              <w:t xml:space="preserve">    </w:t>
            </w:r>
            <w:proofErr w:type="spellStart"/>
            <w:r w:rsidRPr="007E15E9">
              <w:t>translation</w:t>
            </w:r>
            <w:proofErr w:type="spellEnd"/>
          </w:p>
        </w:tc>
        <w:tc>
          <w:tcPr>
            <w:tcW w:w="1843" w:type="dxa"/>
            <w:shd w:val="clear" w:color="auto" w:fill="BFBFBF"/>
          </w:tcPr>
          <w:p w14:paraId="59E7EFA8" w14:textId="68A5C78F" w:rsidR="000021B6" w:rsidRPr="001A413D" w:rsidRDefault="000021B6" w:rsidP="000021B6">
            <w:pPr>
              <w:keepNext/>
              <w:widowControl w:val="0"/>
            </w:pPr>
            <w:r w:rsidRPr="001A413D">
              <w:t>EP, pakollinen pois</w:t>
            </w:r>
            <w:r w:rsidR="00E5128F">
              <w:t xml:space="preserve"> </w:t>
            </w:r>
            <w:r w:rsidRPr="001A413D">
              <w:t>lukien Omakannan uusimispyyntö tai palautettu uusimispyyntö</w:t>
            </w:r>
          </w:p>
        </w:tc>
        <w:tc>
          <w:tcPr>
            <w:tcW w:w="993" w:type="dxa"/>
            <w:shd w:val="clear" w:color="auto" w:fill="BFBFBF"/>
          </w:tcPr>
          <w:p w14:paraId="5C8CCA7E" w14:textId="77777777" w:rsidR="000021B6" w:rsidRDefault="000021B6" w:rsidP="000021B6">
            <w:pPr>
              <w:keepNext/>
              <w:widowControl w:val="0"/>
            </w:pPr>
          </w:p>
        </w:tc>
        <w:tc>
          <w:tcPr>
            <w:tcW w:w="3543" w:type="dxa"/>
            <w:shd w:val="clear" w:color="auto" w:fill="BFBFBF"/>
          </w:tcPr>
          <w:p w14:paraId="1B270B13" w14:textId="4E0979A7" w:rsidR="000021B6" w:rsidRDefault="000021B6" w:rsidP="000021B6">
            <w:pPr>
              <w:keepNext/>
              <w:widowControl w:val="0"/>
            </w:pPr>
          </w:p>
        </w:tc>
      </w:tr>
      <w:tr w:rsidR="000021B6" w14:paraId="1F14D720" w14:textId="77777777" w:rsidTr="00EC5D57">
        <w:tc>
          <w:tcPr>
            <w:tcW w:w="2405" w:type="dxa"/>
            <w:tcBorders>
              <w:bottom w:val="single" w:sz="4" w:space="0" w:color="auto"/>
            </w:tcBorders>
            <w:shd w:val="clear" w:color="auto" w:fill="BFBFBF"/>
          </w:tcPr>
          <w:p w14:paraId="73E3F039" w14:textId="77777777" w:rsidR="000021B6" w:rsidRDefault="000021B6" w:rsidP="000021B6">
            <w:pPr>
              <w:keepNext/>
              <w:widowControl w:val="0"/>
            </w:pPr>
            <w:r>
              <w:t xml:space="preserve">      </w:t>
            </w:r>
            <w:proofErr w:type="spellStart"/>
            <w:r w:rsidRPr="007E15E9">
              <w:t>qualifier</w:t>
            </w:r>
            <w:proofErr w:type="spellEnd"/>
          </w:p>
        </w:tc>
        <w:tc>
          <w:tcPr>
            <w:tcW w:w="1843" w:type="dxa"/>
            <w:tcBorders>
              <w:bottom w:val="single" w:sz="4" w:space="0" w:color="auto"/>
            </w:tcBorders>
            <w:shd w:val="clear" w:color="auto" w:fill="BFBFBF"/>
          </w:tcPr>
          <w:p w14:paraId="45FEBA7A" w14:textId="01709D5F" w:rsidR="000021B6" w:rsidRPr="00403675" w:rsidRDefault="000021B6" w:rsidP="000021B6">
            <w:pPr>
              <w:keepNext/>
              <w:widowControl w:val="0"/>
              <w:rPr>
                <w:color w:val="FF0000"/>
              </w:rPr>
            </w:pPr>
            <w:r w:rsidRPr="0002654B">
              <w:t>P</w:t>
            </w:r>
          </w:p>
        </w:tc>
        <w:tc>
          <w:tcPr>
            <w:tcW w:w="993" w:type="dxa"/>
            <w:tcBorders>
              <w:bottom w:val="single" w:sz="4" w:space="0" w:color="auto"/>
            </w:tcBorders>
            <w:shd w:val="clear" w:color="auto" w:fill="BFBFBF"/>
          </w:tcPr>
          <w:p w14:paraId="2C1A40AA" w14:textId="77777777" w:rsidR="000021B6" w:rsidRDefault="000021B6" w:rsidP="000021B6">
            <w:pPr>
              <w:keepNext/>
              <w:widowControl w:val="0"/>
            </w:pPr>
          </w:p>
        </w:tc>
        <w:tc>
          <w:tcPr>
            <w:tcW w:w="3543" w:type="dxa"/>
            <w:tcBorders>
              <w:bottom w:val="single" w:sz="4" w:space="0" w:color="auto"/>
            </w:tcBorders>
            <w:shd w:val="clear" w:color="auto" w:fill="BFBFBF"/>
          </w:tcPr>
          <w:p w14:paraId="1C7C42CB" w14:textId="590EE955" w:rsidR="000021B6" w:rsidRDefault="000021B6" w:rsidP="000021B6">
            <w:pPr>
              <w:keepNext/>
              <w:widowControl w:val="0"/>
            </w:pPr>
          </w:p>
        </w:tc>
      </w:tr>
      <w:tr w:rsidR="000021B6" w14:paraId="31547F22" w14:textId="77777777" w:rsidTr="00EC5D57">
        <w:tc>
          <w:tcPr>
            <w:tcW w:w="2405" w:type="dxa"/>
            <w:shd w:val="clear" w:color="auto" w:fill="BFBFBF"/>
          </w:tcPr>
          <w:p w14:paraId="49E7EC4E" w14:textId="77777777" w:rsidR="000021B6" w:rsidRPr="007E15E9" w:rsidRDefault="000021B6" w:rsidP="000021B6">
            <w:pPr>
              <w:keepNext/>
              <w:widowControl w:val="0"/>
            </w:pPr>
            <w:r>
              <w:t xml:space="preserve">        </w:t>
            </w:r>
            <w:proofErr w:type="spellStart"/>
            <w:r>
              <w:t>value</w:t>
            </w:r>
            <w:proofErr w:type="spellEnd"/>
          </w:p>
        </w:tc>
        <w:tc>
          <w:tcPr>
            <w:tcW w:w="1843" w:type="dxa"/>
            <w:shd w:val="clear" w:color="auto" w:fill="BFBFBF"/>
          </w:tcPr>
          <w:p w14:paraId="53FD7376" w14:textId="5851E8E0" w:rsidR="000021B6" w:rsidRDefault="000021B6" w:rsidP="000021B6">
            <w:pPr>
              <w:keepNext/>
              <w:widowControl w:val="0"/>
            </w:pPr>
            <w:r>
              <w:t>P</w:t>
            </w:r>
          </w:p>
        </w:tc>
        <w:tc>
          <w:tcPr>
            <w:tcW w:w="993" w:type="dxa"/>
            <w:shd w:val="clear" w:color="auto" w:fill="BFBFBF"/>
          </w:tcPr>
          <w:p w14:paraId="783D9E44" w14:textId="77777777" w:rsidR="000021B6" w:rsidRDefault="000021B6" w:rsidP="000021B6">
            <w:pPr>
              <w:keepNext/>
              <w:widowControl w:val="0"/>
            </w:pPr>
          </w:p>
        </w:tc>
        <w:tc>
          <w:tcPr>
            <w:tcW w:w="3543" w:type="dxa"/>
            <w:shd w:val="clear" w:color="auto" w:fill="BFBFBF"/>
          </w:tcPr>
          <w:p w14:paraId="1842E695" w14:textId="63ACD393" w:rsidR="000021B6" w:rsidRDefault="000021B6" w:rsidP="000021B6">
            <w:pPr>
              <w:keepNext/>
              <w:widowControl w:val="0"/>
            </w:pPr>
          </w:p>
        </w:tc>
      </w:tr>
      <w:tr w:rsidR="000021B6" w14:paraId="4AA1FEFB" w14:textId="77777777" w:rsidTr="00EC5D57">
        <w:tc>
          <w:tcPr>
            <w:tcW w:w="2405" w:type="dxa"/>
            <w:tcBorders>
              <w:bottom w:val="single" w:sz="4" w:space="0" w:color="auto"/>
            </w:tcBorders>
          </w:tcPr>
          <w:p w14:paraId="0E9B8D86" w14:textId="77777777" w:rsidR="000021B6" w:rsidRDefault="000021B6" w:rsidP="000021B6">
            <w:pPr>
              <w:keepNext/>
              <w:widowControl w:val="0"/>
            </w:pPr>
            <w:r>
              <w:t xml:space="preserve">          </w:t>
            </w:r>
            <w:proofErr w:type="spellStart"/>
            <w:r>
              <w:t>originalText</w:t>
            </w:r>
            <w:proofErr w:type="spellEnd"/>
            <w:r>
              <w:t xml:space="preserve"> </w:t>
            </w:r>
          </w:p>
          <w:p w14:paraId="63AD8ABB" w14:textId="471BE802" w:rsidR="000021B6" w:rsidRPr="00FC0DE7" w:rsidRDefault="000021B6" w:rsidP="000021B6">
            <w:pPr>
              <w:keepNext/>
              <w:widowControl w:val="0"/>
            </w:pPr>
            <w:r>
              <w:t xml:space="preserve">          (</w:t>
            </w:r>
            <w:proofErr w:type="spellStart"/>
            <w:r>
              <w:t>name</w:t>
            </w:r>
            <w:proofErr w:type="spellEnd"/>
            <w:r>
              <w:t xml:space="preserve"> </w:t>
            </w:r>
            <w:proofErr w:type="spellStart"/>
            <w:r>
              <w:t>code</w:t>
            </w:r>
            <w:proofErr w:type="spellEnd"/>
            <w:r>
              <w:t>="1.2</w:t>
            </w:r>
            <w:r w:rsidRPr="007E15E9">
              <w:t>"</w:t>
            </w:r>
            <w:r>
              <w:t>)</w:t>
            </w:r>
          </w:p>
        </w:tc>
        <w:tc>
          <w:tcPr>
            <w:tcW w:w="1843" w:type="dxa"/>
            <w:tcBorders>
              <w:bottom w:val="single" w:sz="4" w:space="0" w:color="auto"/>
            </w:tcBorders>
          </w:tcPr>
          <w:p w14:paraId="23563822" w14:textId="71E9CB44" w:rsidR="000021B6" w:rsidRDefault="000021B6" w:rsidP="000021B6">
            <w:pPr>
              <w:keepNext/>
              <w:widowControl w:val="0"/>
            </w:pPr>
            <w:r>
              <w:t>EP, pakollinen jos kyseessä lääketieteen opiskelija tai sairaanhoitaja</w:t>
            </w:r>
          </w:p>
        </w:tc>
        <w:tc>
          <w:tcPr>
            <w:tcW w:w="993" w:type="dxa"/>
            <w:tcBorders>
              <w:bottom w:val="single" w:sz="4" w:space="0" w:color="auto"/>
            </w:tcBorders>
          </w:tcPr>
          <w:p w14:paraId="1FDBB1AC" w14:textId="77777777" w:rsidR="000021B6" w:rsidRDefault="000021B6" w:rsidP="000021B6">
            <w:pPr>
              <w:keepNext/>
              <w:widowControl w:val="0"/>
            </w:pPr>
          </w:p>
        </w:tc>
        <w:tc>
          <w:tcPr>
            <w:tcW w:w="3543" w:type="dxa"/>
            <w:tcBorders>
              <w:bottom w:val="single" w:sz="4" w:space="0" w:color="auto"/>
            </w:tcBorders>
          </w:tcPr>
          <w:p w14:paraId="2FFC173E" w14:textId="68F0D5B6" w:rsidR="000021B6" w:rsidRDefault="000021B6" w:rsidP="000021B6">
            <w:pPr>
              <w:keepNext/>
              <w:widowControl w:val="0"/>
            </w:pPr>
            <w:r>
              <w:t xml:space="preserve">Virkanimike </w:t>
            </w:r>
          </w:p>
          <w:p w14:paraId="08E09EBF" w14:textId="77777777" w:rsidR="000021B6" w:rsidRDefault="000021B6" w:rsidP="000021B6">
            <w:pPr>
              <w:keepNext/>
              <w:widowControl w:val="0"/>
            </w:pPr>
          </w:p>
          <w:p w14:paraId="5B344AE5" w14:textId="64AA498B" w:rsidR="000021B6" w:rsidRDefault="000021B6" w:rsidP="000021B6">
            <w:pPr>
              <w:keepNext/>
              <w:widowControl w:val="0"/>
            </w:pPr>
          </w:p>
        </w:tc>
      </w:tr>
      <w:tr w:rsidR="000021B6" w14:paraId="02286875" w14:textId="77777777" w:rsidTr="00EC5D57">
        <w:tc>
          <w:tcPr>
            <w:tcW w:w="2405" w:type="dxa"/>
            <w:tcBorders>
              <w:bottom w:val="single" w:sz="4" w:space="0" w:color="auto"/>
            </w:tcBorders>
          </w:tcPr>
          <w:p w14:paraId="3707A810" w14:textId="77777777" w:rsidR="000021B6" w:rsidRDefault="000021B6" w:rsidP="000021B6">
            <w:pPr>
              <w:keepNext/>
              <w:widowControl w:val="0"/>
            </w:pPr>
            <w:r>
              <w:t xml:space="preserve">          </w:t>
            </w:r>
            <w:proofErr w:type="spellStart"/>
            <w:r>
              <w:t>originalText</w:t>
            </w:r>
            <w:proofErr w:type="spellEnd"/>
            <w:r>
              <w:t xml:space="preserve"> </w:t>
            </w:r>
          </w:p>
          <w:p w14:paraId="7174BE42" w14:textId="17A3B059" w:rsidR="000021B6" w:rsidRDefault="000021B6" w:rsidP="000021B6">
            <w:pPr>
              <w:keepNext/>
              <w:widowControl w:val="0"/>
            </w:pPr>
            <w:r>
              <w:t xml:space="preserve">          (</w:t>
            </w:r>
            <w:proofErr w:type="spellStart"/>
            <w:r>
              <w:t>name</w:t>
            </w:r>
            <w:proofErr w:type="spellEnd"/>
            <w:r>
              <w:t xml:space="preserve"> </w:t>
            </w:r>
            <w:proofErr w:type="spellStart"/>
            <w:r>
              <w:t>code</w:t>
            </w:r>
            <w:proofErr w:type="spellEnd"/>
            <w:r>
              <w:t>="151</w:t>
            </w:r>
            <w:r w:rsidRPr="007E15E9">
              <w:t>"</w:t>
            </w:r>
            <w:r>
              <w:t>)</w:t>
            </w:r>
          </w:p>
        </w:tc>
        <w:tc>
          <w:tcPr>
            <w:tcW w:w="1843" w:type="dxa"/>
            <w:tcBorders>
              <w:bottom w:val="single" w:sz="4" w:space="0" w:color="auto"/>
            </w:tcBorders>
          </w:tcPr>
          <w:p w14:paraId="26B3E23D" w14:textId="170C9705" w:rsidR="000021B6" w:rsidRDefault="000021B6" w:rsidP="000021B6">
            <w:pPr>
              <w:keepNext/>
              <w:widowControl w:val="0"/>
            </w:pPr>
            <w:r>
              <w:t>P</w:t>
            </w:r>
          </w:p>
        </w:tc>
        <w:tc>
          <w:tcPr>
            <w:tcW w:w="993" w:type="dxa"/>
            <w:tcBorders>
              <w:bottom w:val="single" w:sz="4" w:space="0" w:color="auto"/>
            </w:tcBorders>
          </w:tcPr>
          <w:p w14:paraId="1A55EEF6" w14:textId="77777777" w:rsidR="000021B6" w:rsidRDefault="000021B6" w:rsidP="000021B6">
            <w:pPr>
              <w:keepNext/>
              <w:widowControl w:val="0"/>
            </w:pPr>
          </w:p>
        </w:tc>
        <w:tc>
          <w:tcPr>
            <w:tcW w:w="3543" w:type="dxa"/>
            <w:tcBorders>
              <w:bottom w:val="single" w:sz="4" w:space="0" w:color="auto"/>
            </w:tcBorders>
          </w:tcPr>
          <w:p w14:paraId="5DFB062A" w14:textId="7BA8EB40" w:rsidR="000021B6" w:rsidRDefault="000021B6" w:rsidP="000021B6">
            <w:pPr>
              <w:keepNext/>
              <w:widowControl w:val="0"/>
            </w:pPr>
            <w:r>
              <w:t xml:space="preserve">Ammattioikeus, ilmoitetaan koodistolla </w:t>
            </w:r>
            <w:r w:rsidRPr="00A2396F">
              <w:t>1.2.246.537.6.140.2008</w:t>
            </w:r>
            <w:r>
              <w:t xml:space="preserve"> </w:t>
            </w:r>
            <w:r w:rsidRPr="00A2396F">
              <w:t>Valvira - Ammattioikeudet 2008</w:t>
            </w:r>
          </w:p>
        </w:tc>
      </w:tr>
      <w:tr w:rsidR="000021B6" w14:paraId="60F3AA67" w14:textId="77777777" w:rsidTr="00EC5D57">
        <w:tc>
          <w:tcPr>
            <w:tcW w:w="2405" w:type="dxa"/>
            <w:tcBorders>
              <w:bottom w:val="single" w:sz="4" w:space="0" w:color="auto"/>
            </w:tcBorders>
            <w:shd w:val="clear" w:color="auto" w:fill="BFBFBF"/>
          </w:tcPr>
          <w:p w14:paraId="1B2D2825" w14:textId="2099F728" w:rsidR="000021B6" w:rsidRDefault="000021B6" w:rsidP="000021B6">
            <w:pPr>
              <w:keepNext/>
              <w:widowControl w:val="0"/>
            </w:pPr>
            <w:r>
              <w:t xml:space="preserve">  </w:t>
            </w:r>
            <w:proofErr w:type="spellStart"/>
            <w:r w:rsidRPr="00086782">
              <w:t>assignedPerson</w:t>
            </w:r>
            <w:proofErr w:type="spellEnd"/>
          </w:p>
        </w:tc>
        <w:tc>
          <w:tcPr>
            <w:tcW w:w="1843" w:type="dxa"/>
            <w:tcBorders>
              <w:bottom w:val="single" w:sz="4" w:space="0" w:color="auto"/>
            </w:tcBorders>
            <w:shd w:val="clear" w:color="auto" w:fill="BFBFBF"/>
          </w:tcPr>
          <w:p w14:paraId="33FA21E0" w14:textId="466F8758" w:rsidR="000021B6" w:rsidRDefault="000021B6" w:rsidP="000021B6">
            <w:pPr>
              <w:keepNext/>
              <w:widowControl w:val="0"/>
            </w:pPr>
            <w:r w:rsidRPr="00F4414A">
              <w:t>EP, pakollinen pois</w:t>
            </w:r>
            <w:r w:rsidR="00E5128F">
              <w:t xml:space="preserve"> </w:t>
            </w:r>
            <w:r w:rsidRPr="00F4414A">
              <w:t>lukien Omakannan uusimispyyntö tai palautettu uusimispyyntö</w:t>
            </w:r>
          </w:p>
        </w:tc>
        <w:tc>
          <w:tcPr>
            <w:tcW w:w="993" w:type="dxa"/>
            <w:tcBorders>
              <w:bottom w:val="single" w:sz="4" w:space="0" w:color="auto"/>
            </w:tcBorders>
            <w:shd w:val="clear" w:color="auto" w:fill="BFBFBF"/>
          </w:tcPr>
          <w:p w14:paraId="17F31255" w14:textId="77777777" w:rsidR="000021B6" w:rsidRDefault="000021B6" w:rsidP="000021B6">
            <w:pPr>
              <w:keepNext/>
              <w:widowControl w:val="0"/>
            </w:pPr>
          </w:p>
        </w:tc>
        <w:tc>
          <w:tcPr>
            <w:tcW w:w="3543" w:type="dxa"/>
            <w:tcBorders>
              <w:bottom w:val="single" w:sz="4" w:space="0" w:color="auto"/>
            </w:tcBorders>
            <w:shd w:val="clear" w:color="auto" w:fill="BFBFBF"/>
          </w:tcPr>
          <w:p w14:paraId="3F8372AA" w14:textId="0E421382" w:rsidR="000021B6" w:rsidRDefault="000021B6" w:rsidP="000021B6">
            <w:pPr>
              <w:keepNext/>
              <w:widowControl w:val="0"/>
            </w:pPr>
          </w:p>
        </w:tc>
      </w:tr>
      <w:tr w:rsidR="000021B6" w14:paraId="3B2C3D9C" w14:textId="77777777" w:rsidTr="00EC5D57">
        <w:tc>
          <w:tcPr>
            <w:tcW w:w="2405" w:type="dxa"/>
            <w:shd w:val="clear" w:color="auto" w:fill="BFBFBF"/>
          </w:tcPr>
          <w:p w14:paraId="68DF57DE" w14:textId="77777777" w:rsidR="000021B6" w:rsidRDefault="000021B6" w:rsidP="000021B6">
            <w:pPr>
              <w:keepNext/>
              <w:widowControl w:val="0"/>
            </w:pPr>
            <w:r>
              <w:t xml:space="preserve">    </w:t>
            </w:r>
            <w:proofErr w:type="spellStart"/>
            <w:r>
              <w:t>name</w:t>
            </w:r>
            <w:proofErr w:type="spellEnd"/>
          </w:p>
        </w:tc>
        <w:tc>
          <w:tcPr>
            <w:tcW w:w="1843" w:type="dxa"/>
            <w:shd w:val="clear" w:color="auto" w:fill="BFBFBF"/>
          </w:tcPr>
          <w:p w14:paraId="5A838D7D" w14:textId="0152460F" w:rsidR="000021B6" w:rsidRDefault="000021B6" w:rsidP="000021B6">
            <w:pPr>
              <w:keepNext/>
              <w:widowControl w:val="0"/>
            </w:pPr>
            <w:r>
              <w:t>P</w:t>
            </w:r>
          </w:p>
        </w:tc>
        <w:tc>
          <w:tcPr>
            <w:tcW w:w="993" w:type="dxa"/>
            <w:shd w:val="clear" w:color="auto" w:fill="BFBFBF"/>
          </w:tcPr>
          <w:p w14:paraId="41BE971F" w14:textId="77777777" w:rsidR="000021B6" w:rsidRDefault="000021B6" w:rsidP="000021B6">
            <w:pPr>
              <w:keepNext/>
              <w:widowControl w:val="0"/>
            </w:pPr>
          </w:p>
        </w:tc>
        <w:tc>
          <w:tcPr>
            <w:tcW w:w="3543" w:type="dxa"/>
            <w:shd w:val="clear" w:color="auto" w:fill="BFBFBF"/>
          </w:tcPr>
          <w:p w14:paraId="23459E0A" w14:textId="75D32EFD" w:rsidR="000021B6" w:rsidRDefault="000021B6" w:rsidP="000021B6">
            <w:pPr>
              <w:keepNext/>
              <w:widowControl w:val="0"/>
            </w:pPr>
            <w:r>
              <w:t>Ammattihenkilön nimi</w:t>
            </w:r>
          </w:p>
        </w:tc>
      </w:tr>
      <w:tr w:rsidR="000021B6" w14:paraId="51195B8B" w14:textId="77777777" w:rsidTr="00EC5D57">
        <w:tc>
          <w:tcPr>
            <w:tcW w:w="2405" w:type="dxa"/>
          </w:tcPr>
          <w:p w14:paraId="75F49AD8" w14:textId="77777777" w:rsidR="000021B6" w:rsidRDefault="000021B6" w:rsidP="000021B6">
            <w:pPr>
              <w:keepNext/>
              <w:widowControl w:val="0"/>
            </w:pPr>
            <w:r>
              <w:t xml:space="preserve">      </w:t>
            </w:r>
            <w:proofErr w:type="spellStart"/>
            <w:r>
              <w:t>given</w:t>
            </w:r>
            <w:proofErr w:type="spellEnd"/>
          </w:p>
        </w:tc>
        <w:tc>
          <w:tcPr>
            <w:tcW w:w="1843" w:type="dxa"/>
          </w:tcPr>
          <w:p w14:paraId="040DBD83" w14:textId="77777777" w:rsidR="000021B6" w:rsidRDefault="000021B6" w:rsidP="000021B6">
            <w:pPr>
              <w:keepNext/>
              <w:widowControl w:val="0"/>
            </w:pPr>
            <w:r>
              <w:t>P</w:t>
            </w:r>
          </w:p>
        </w:tc>
        <w:tc>
          <w:tcPr>
            <w:tcW w:w="993" w:type="dxa"/>
          </w:tcPr>
          <w:p w14:paraId="31680D4C" w14:textId="14AB208A" w:rsidR="000021B6" w:rsidRDefault="000021B6" w:rsidP="000021B6">
            <w:pPr>
              <w:keepNext/>
              <w:widowControl w:val="0"/>
            </w:pPr>
            <w:r>
              <w:t>T</w:t>
            </w:r>
          </w:p>
        </w:tc>
        <w:tc>
          <w:tcPr>
            <w:tcW w:w="3543" w:type="dxa"/>
          </w:tcPr>
          <w:p w14:paraId="18E9A283" w14:textId="4264D5BA" w:rsidR="000021B6" w:rsidRDefault="000021B6" w:rsidP="000021B6">
            <w:pPr>
              <w:keepNext/>
              <w:widowControl w:val="0"/>
            </w:pPr>
            <w:r>
              <w:t xml:space="preserve">Etunimet tuodaan omissa </w:t>
            </w:r>
            <w:proofErr w:type="spellStart"/>
            <w:r>
              <w:t>given</w:t>
            </w:r>
            <w:proofErr w:type="spellEnd"/>
            <w:r>
              <w:t>-elementeissään</w:t>
            </w:r>
          </w:p>
        </w:tc>
      </w:tr>
      <w:tr w:rsidR="000021B6" w14:paraId="43BDB2E6" w14:textId="77777777" w:rsidTr="00EC5D57">
        <w:tc>
          <w:tcPr>
            <w:tcW w:w="2405" w:type="dxa"/>
          </w:tcPr>
          <w:p w14:paraId="3F8BBFEF" w14:textId="77777777" w:rsidR="000021B6" w:rsidRPr="00086782" w:rsidRDefault="000021B6" w:rsidP="000021B6">
            <w:pPr>
              <w:keepNext/>
              <w:widowControl w:val="0"/>
            </w:pPr>
            <w:r>
              <w:t xml:space="preserve">      </w:t>
            </w:r>
            <w:proofErr w:type="spellStart"/>
            <w:r>
              <w:t>family</w:t>
            </w:r>
            <w:proofErr w:type="spellEnd"/>
          </w:p>
        </w:tc>
        <w:tc>
          <w:tcPr>
            <w:tcW w:w="1843" w:type="dxa"/>
          </w:tcPr>
          <w:p w14:paraId="5956B888" w14:textId="77777777" w:rsidR="000021B6" w:rsidRDefault="000021B6" w:rsidP="000021B6">
            <w:pPr>
              <w:keepNext/>
              <w:widowControl w:val="0"/>
            </w:pPr>
            <w:r>
              <w:t>P</w:t>
            </w:r>
          </w:p>
        </w:tc>
        <w:tc>
          <w:tcPr>
            <w:tcW w:w="993" w:type="dxa"/>
          </w:tcPr>
          <w:p w14:paraId="2AA4A397" w14:textId="77777777" w:rsidR="000021B6" w:rsidRDefault="000021B6" w:rsidP="000021B6">
            <w:pPr>
              <w:keepNext/>
              <w:widowControl w:val="0"/>
            </w:pPr>
          </w:p>
        </w:tc>
        <w:tc>
          <w:tcPr>
            <w:tcW w:w="3543" w:type="dxa"/>
          </w:tcPr>
          <w:p w14:paraId="67EE878F" w14:textId="1137F452" w:rsidR="000021B6" w:rsidRDefault="000021B6" w:rsidP="000021B6">
            <w:pPr>
              <w:keepNext/>
              <w:widowControl w:val="0"/>
            </w:pPr>
            <w:r>
              <w:t>Sukunimi</w:t>
            </w:r>
          </w:p>
        </w:tc>
      </w:tr>
      <w:tr w:rsidR="000021B6" w14:paraId="3397C1EC" w14:textId="77777777" w:rsidTr="00EC5D57">
        <w:tc>
          <w:tcPr>
            <w:tcW w:w="2405" w:type="dxa"/>
          </w:tcPr>
          <w:p w14:paraId="0B92B2B7" w14:textId="77777777" w:rsidR="000021B6" w:rsidRPr="00086782" w:rsidRDefault="000021B6" w:rsidP="000021B6">
            <w:pPr>
              <w:keepNext/>
              <w:widowControl w:val="0"/>
            </w:pPr>
            <w:r>
              <w:t xml:space="preserve">      </w:t>
            </w:r>
            <w:proofErr w:type="spellStart"/>
            <w:r>
              <w:t>suffix</w:t>
            </w:r>
            <w:proofErr w:type="spellEnd"/>
          </w:p>
        </w:tc>
        <w:tc>
          <w:tcPr>
            <w:tcW w:w="1843" w:type="dxa"/>
          </w:tcPr>
          <w:p w14:paraId="5BC2B661" w14:textId="77777777" w:rsidR="000021B6" w:rsidRDefault="000021B6" w:rsidP="000021B6">
            <w:pPr>
              <w:keepNext/>
              <w:widowControl w:val="0"/>
            </w:pPr>
          </w:p>
        </w:tc>
        <w:tc>
          <w:tcPr>
            <w:tcW w:w="993" w:type="dxa"/>
          </w:tcPr>
          <w:p w14:paraId="259867A7" w14:textId="77777777" w:rsidR="000021B6" w:rsidRDefault="000021B6" w:rsidP="000021B6">
            <w:pPr>
              <w:keepNext/>
              <w:widowControl w:val="0"/>
            </w:pPr>
          </w:p>
        </w:tc>
        <w:tc>
          <w:tcPr>
            <w:tcW w:w="3543" w:type="dxa"/>
          </w:tcPr>
          <w:p w14:paraId="6E65C64A" w14:textId="4AAB3837" w:rsidR="000021B6" w:rsidRDefault="000021B6" w:rsidP="000021B6">
            <w:pPr>
              <w:keepNext/>
              <w:widowControl w:val="0"/>
            </w:pPr>
            <w:r>
              <w:t>Loppuliite, joka k</w:t>
            </w:r>
            <w:r w:rsidRPr="00294FCE">
              <w:t>uvaa akateemista koulutusta ja virkaa tai tehtävää</w:t>
            </w:r>
          </w:p>
        </w:tc>
      </w:tr>
    </w:tbl>
    <w:p w14:paraId="56322457" w14:textId="77777777" w:rsidR="00FF53CE" w:rsidRDefault="00FF53CE" w:rsidP="007F7935">
      <w:pPr>
        <w:widowControl w:val="0"/>
      </w:pPr>
    </w:p>
    <w:p w14:paraId="364E0E3C" w14:textId="77777777" w:rsidR="00094063" w:rsidRDefault="00094063" w:rsidP="007F7935">
      <w:pPr>
        <w:widowControl w:val="0"/>
      </w:pPr>
      <w:r>
        <w:t>Organisaation tiedot</w:t>
      </w:r>
    </w:p>
    <w:p w14:paraId="1C510D5F" w14:textId="77777777" w:rsidR="00094063" w:rsidRDefault="00094063" w:rsidP="00D35AC1"/>
    <w:tbl>
      <w:tblP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05"/>
        <w:gridCol w:w="1843"/>
        <w:gridCol w:w="992"/>
        <w:gridCol w:w="3544"/>
      </w:tblGrid>
      <w:tr w:rsidR="007C1548" w14:paraId="166582DC" w14:textId="77777777" w:rsidTr="00DF3E41">
        <w:trPr>
          <w:cantSplit/>
        </w:trPr>
        <w:tc>
          <w:tcPr>
            <w:tcW w:w="2405" w:type="dxa"/>
            <w:tcBorders>
              <w:bottom w:val="single" w:sz="4" w:space="0" w:color="auto"/>
            </w:tcBorders>
            <w:shd w:val="clear" w:color="auto" w:fill="E6E6E6"/>
          </w:tcPr>
          <w:p w14:paraId="5A659D05" w14:textId="77777777" w:rsidR="007C1548" w:rsidRDefault="007C1548" w:rsidP="00F95980">
            <w:pPr>
              <w:rPr>
                <w:b/>
              </w:rPr>
            </w:pPr>
            <w:r>
              <w:rPr>
                <w:b/>
              </w:rPr>
              <w:t>Tieto</w:t>
            </w:r>
          </w:p>
        </w:tc>
        <w:tc>
          <w:tcPr>
            <w:tcW w:w="1843" w:type="dxa"/>
            <w:tcBorders>
              <w:bottom w:val="single" w:sz="4" w:space="0" w:color="auto"/>
            </w:tcBorders>
            <w:shd w:val="clear" w:color="auto" w:fill="E6E6E6"/>
          </w:tcPr>
          <w:p w14:paraId="25C3DF68" w14:textId="77777777" w:rsidR="007C1548" w:rsidRDefault="007C1548" w:rsidP="00F95980">
            <w:pPr>
              <w:rPr>
                <w:b/>
              </w:rPr>
            </w:pPr>
            <w:r>
              <w:rPr>
                <w:b/>
              </w:rPr>
              <w:t>Pakollisuus</w:t>
            </w:r>
          </w:p>
        </w:tc>
        <w:tc>
          <w:tcPr>
            <w:tcW w:w="992" w:type="dxa"/>
            <w:tcBorders>
              <w:bottom w:val="single" w:sz="4" w:space="0" w:color="auto"/>
            </w:tcBorders>
            <w:shd w:val="clear" w:color="auto" w:fill="E6E6E6"/>
          </w:tcPr>
          <w:p w14:paraId="575FC17A" w14:textId="79F9042C" w:rsidR="007C1548" w:rsidRDefault="007C1548" w:rsidP="00F95980">
            <w:pPr>
              <w:rPr>
                <w:b/>
              </w:rPr>
            </w:pPr>
            <w:r>
              <w:rPr>
                <w:b/>
              </w:rPr>
              <w:t>Toistuvuus</w:t>
            </w:r>
          </w:p>
        </w:tc>
        <w:tc>
          <w:tcPr>
            <w:tcW w:w="3544" w:type="dxa"/>
            <w:tcBorders>
              <w:bottom w:val="single" w:sz="4" w:space="0" w:color="auto"/>
            </w:tcBorders>
            <w:shd w:val="clear" w:color="auto" w:fill="E6E6E6"/>
          </w:tcPr>
          <w:p w14:paraId="4AA0E326" w14:textId="5F7645C7" w:rsidR="007C1548" w:rsidRDefault="007C1548" w:rsidP="00F95980">
            <w:pPr>
              <w:rPr>
                <w:b/>
              </w:rPr>
            </w:pPr>
            <w:r>
              <w:rPr>
                <w:b/>
              </w:rPr>
              <w:t>Pakollisuusehto ja lisätiedot</w:t>
            </w:r>
          </w:p>
        </w:tc>
      </w:tr>
      <w:tr w:rsidR="007C1548" w14:paraId="1343DF16" w14:textId="77777777" w:rsidTr="00DF3E41">
        <w:trPr>
          <w:cantSplit/>
        </w:trPr>
        <w:tc>
          <w:tcPr>
            <w:tcW w:w="2405" w:type="dxa"/>
            <w:shd w:val="clear" w:color="auto" w:fill="BFBFBF"/>
          </w:tcPr>
          <w:p w14:paraId="016D82B0" w14:textId="4DAB789F" w:rsidR="007C1548" w:rsidRPr="00C33E66" w:rsidRDefault="007C1548" w:rsidP="00F95980">
            <w:pPr>
              <w:rPr>
                <w:b/>
              </w:rPr>
            </w:pPr>
            <w:proofErr w:type="spellStart"/>
            <w:r w:rsidRPr="00C33E66">
              <w:rPr>
                <w:b/>
              </w:rPr>
              <w:lastRenderedPageBreak/>
              <w:t>representedOrganization</w:t>
            </w:r>
            <w:proofErr w:type="spellEnd"/>
          </w:p>
        </w:tc>
        <w:tc>
          <w:tcPr>
            <w:tcW w:w="1843" w:type="dxa"/>
            <w:shd w:val="clear" w:color="auto" w:fill="BFBFBF"/>
          </w:tcPr>
          <w:p w14:paraId="7C10070F" w14:textId="2612C526" w:rsidR="00103354" w:rsidRPr="00103354" w:rsidRDefault="00103354" w:rsidP="00F95980">
            <w:r w:rsidRPr="00103354">
              <w:t>P</w:t>
            </w:r>
          </w:p>
          <w:p w14:paraId="39220B30" w14:textId="77777777" w:rsidR="00103354" w:rsidRDefault="00103354" w:rsidP="00F95980">
            <w:pPr>
              <w:rPr>
                <w:strike/>
              </w:rPr>
            </w:pPr>
          </w:p>
          <w:p w14:paraId="0303630F" w14:textId="757A8941" w:rsidR="007C1548" w:rsidRPr="00103354" w:rsidRDefault="007C1548" w:rsidP="00F95980">
            <w:pPr>
              <w:rPr>
                <w:strike/>
              </w:rPr>
            </w:pPr>
          </w:p>
        </w:tc>
        <w:tc>
          <w:tcPr>
            <w:tcW w:w="992" w:type="dxa"/>
            <w:shd w:val="clear" w:color="auto" w:fill="BFBFBF"/>
          </w:tcPr>
          <w:p w14:paraId="604730DB" w14:textId="77777777" w:rsidR="007C1548" w:rsidRDefault="007C1548" w:rsidP="00E83186"/>
        </w:tc>
        <w:tc>
          <w:tcPr>
            <w:tcW w:w="3544" w:type="dxa"/>
            <w:shd w:val="clear" w:color="auto" w:fill="BFBFBF"/>
          </w:tcPr>
          <w:p w14:paraId="0E4501A1" w14:textId="082B41CB" w:rsidR="007C1548" w:rsidRDefault="007C1548" w:rsidP="00E83186">
            <w:r>
              <w:t>Terveydenhuollon palveluyksikön</w:t>
            </w:r>
            <w:r w:rsidR="00BB01A3">
              <w:t xml:space="preserve">, itsenäisen ammatinharjoittajan, </w:t>
            </w:r>
            <w:r w:rsidR="0063162A">
              <w:t>ammattihenkilön</w:t>
            </w:r>
            <w:r>
              <w:t xml:space="preserve"> tai apteekin tiedot. </w:t>
            </w:r>
          </w:p>
          <w:p w14:paraId="3FF2C02D" w14:textId="18F1A18E" w:rsidR="007C1548" w:rsidRPr="00EA43B0" w:rsidRDefault="007C1548" w:rsidP="00E83186">
            <w:pPr>
              <w:rPr>
                <w:b/>
                <w:i/>
                <w:iCs/>
              </w:rPr>
            </w:pPr>
            <w:r w:rsidRPr="00EA43B0">
              <w:rPr>
                <w:i/>
                <w:iCs/>
              </w:rPr>
              <w:t xml:space="preserve">Yksityisen terveydenhuollon </w:t>
            </w:r>
            <w:r>
              <w:rPr>
                <w:i/>
                <w:iCs/>
              </w:rPr>
              <w:t xml:space="preserve">eri </w:t>
            </w:r>
            <w:r w:rsidRPr="00EA43B0">
              <w:rPr>
                <w:i/>
                <w:iCs/>
              </w:rPr>
              <w:t>liittymismallit on kuvattu tarkemmin omassa määrittelyssään</w:t>
            </w:r>
            <w:r>
              <w:rPr>
                <w:i/>
                <w:iCs/>
              </w:rPr>
              <w:t xml:space="preserve">: </w:t>
            </w:r>
            <w:r w:rsidRPr="00AD3633">
              <w:rPr>
                <w:i/>
                <w:iCs/>
                <w:u w:val="single"/>
              </w:rPr>
              <w:t>Yksityisen terveydenhuollon organisaatiotiedot HL7-sanomissa ja -asiakirjoissa</w:t>
            </w:r>
            <w:r w:rsidRPr="00EA43B0">
              <w:rPr>
                <w:i/>
                <w:iCs/>
              </w:rPr>
              <w:t>.</w:t>
            </w:r>
          </w:p>
        </w:tc>
      </w:tr>
      <w:tr w:rsidR="007C1548" w14:paraId="3E212CB8" w14:textId="77777777" w:rsidTr="00DF3E41">
        <w:trPr>
          <w:cantSplit/>
        </w:trPr>
        <w:tc>
          <w:tcPr>
            <w:tcW w:w="2405" w:type="dxa"/>
          </w:tcPr>
          <w:p w14:paraId="58B6C814" w14:textId="77777777" w:rsidR="007C1548" w:rsidRDefault="007C1548" w:rsidP="00F95980">
            <w:r>
              <w:t xml:space="preserve">  id</w:t>
            </w:r>
          </w:p>
        </w:tc>
        <w:tc>
          <w:tcPr>
            <w:tcW w:w="1843" w:type="dxa"/>
          </w:tcPr>
          <w:p w14:paraId="1204989A" w14:textId="77777777" w:rsidR="007C1548" w:rsidRDefault="007C1548" w:rsidP="00F95980">
            <w:r>
              <w:t>P</w:t>
            </w:r>
          </w:p>
        </w:tc>
        <w:tc>
          <w:tcPr>
            <w:tcW w:w="992" w:type="dxa"/>
          </w:tcPr>
          <w:p w14:paraId="0CB37716" w14:textId="77777777" w:rsidR="007C1548" w:rsidRDefault="007C1548" w:rsidP="00001B45"/>
        </w:tc>
        <w:tc>
          <w:tcPr>
            <w:tcW w:w="3544" w:type="dxa"/>
          </w:tcPr>
          <w:p w14:paraId="5CF8D020" w14:textId="14B55CBD" w:rsidR="007C1548" w:rsidRDefault="007C1548" w:rsidP="00001B45">
            <w:r>
              <w:t xml:space="preserve">Organisaation palveluyksikön </w:t>
            </w:r>
            <w:proofErr w:type="spellStart"/>
            <w:r>
              <w:t>oid</w:t>
            </w:r>
            <w:proofErr w:type="spellEnd"/>
            <w:r>
              <w:t xml:space="preserve"> </w:t>
            </w:r>
          </w:p>
          <w:p w14:paraId="76284185" w14:textId="77777777" w:rsidR="007C1548" w:rsidRDefault="007C1548" w:rsidP="00001B45">
            <w:proofErr w:type="spellStart"/>
            <w:r>
              <w:t>Oid</w:t>
            </w:r>
            <w:proofErr w:type="spellEnd"/>
            <w:r>
              <w:t xml:space="preserve"> sijoitetaan kokonaisuudessaan </w:t>
            </w:r>
            <w:proofErr w:type="spellStart"/>
            <w:r>
              <w:t>root</w:t>
            </w:r>
            <w:proofErr w:type="spellEnd"/>
            <w:r>
              <w:t>-elementtiin.</w:t>
            </w:r>
          </w:p>
        </w:tc>
      </w:tr>
      <w:tr w:rsidR="007C1548" w14:paraId="6108946F" w14:textId="77777777" w:rsidTr="00DF3E41">
        <w:trPr>
          <w:cantSplit/>
        </w:trPr>
        <w:tc>
          <w:tcPr>
            <w:tcW w:w="2405" w:type="dxa"/>
          </w:tcPr>
          <w:p w14:paraId="7979E5F8" w14:textId="77777777" w:rsidR="007C1548" w:rsidRDefault="007C1548" w:rsidP="00F95980">
            <w:r>
              <w:t xml:space="preserve">  </w:t>
            </w:r>
            <w:proofErr w:type="spellStart"/>
            <w:r>
              <w:t>name</w:t>
            </w:r>
            <w:proofErr w:type="spellEnd"/>
          </w:p>
          <w:p w14:paraId="74FD488A" w14:textId="77777777" w:rsidR="007C1548" w:rsidRDefault="007C1548" w:rsidP="00F95980"/>
        </w:tc>
        <w:tc>
          <w:tcPr>
            <w:tcW w:w="1843" w:type="dxa"/>
          </w:tcPr>
          <w:p w14:paraId="7988A36F" w14:textId="77777777" w:rsidR="007C1548" w:rsidRDefault="007C1548" w:rsidP="00F95980">
            <w:r>
              <w:t>P</w:t>
            </w:r>
          </w:p>
        </w:tc>
        <w:tc>
          <w:tcPr>
            <w:tcW w:w="992" w:type="dxa"/>
          </w:tcPr>
          <w:p w14:paraId="051818A1" w14:textId="77777777" w:rsidR="007C1548" w:rsidRDefault="007C1548" w:rsidP="00F95980"/>
        </w:tc>
        <w:tc>
          <w:tcPr>
            <w:tcW w:w="3544" w:type="dxa"/>
          </w:tcPr>
          <w:p w14:paraId="18A6F2AD" w14:textId="575F7BAA" w:rsidR="007C1548" w:rsidRDefault="007C1548" w:rsidP="00F95980">
            <w:r>
              <w:t>Organisaation nimi</w:t>
            </w:r>
          </w:p>
          <w:p w14:paraId="5F9FCD38" w14:textId="77777777" w:rsidR="007C1548" w:rsidRDefault="007C1548" w:rsidP="00F95980"/>
        </w:tc>
      </w:tr>
      <w:tr w:rsidR="007C1548" w14:paraId="0A6C959F" w14:textId="77777777" w:rsidTr="00DF3E41">
        <w:trPr>
          <w:cantSplit/>
        </w:trPr>
        <w:tc>
          <w:tcPr>
            <w:tcW w:w="2405" w:type="dxa"/>
            <w:tcBorders>
              <w:bottom w:val="single" w:sz="4" w:space="0" w:color="auto"/>
            </w:tcBorders>
          </w:tcPr>
          <w:p w14:paraId="7D407B8E" w14:textId="77777777" w:rsidR="007C1548" w:rsidRDefault="007C1548" w:rsidP="00F95980">
            <w:r>
              <w:t xml:space="preserve">  </w:t>
            </w:r>
            <w:proofErr w:type="spellStart"/>
            <w:r>
              <w:t>telecom</w:t>
            </w:r>
            <w:proofErr w:type="spellEnd"/>
            <w:r>
              <w:t xml:space="preserve"> </w:t>
            </w:r>
          </w:p>
          <w:p w14:paraId="7070574E" w14:textId="77777777" w:rsidR="007C1548" w:rsidRDefault="007C1548" w:rsidP="00F95980">
            <w:r>
              <w:t xml:space="preserve">  (etuliite tel:)</w:t>
            </w:r>
          </w:p>
        </w:tc>
        <w:tc>
          <w:tcPr>
            <w:tcW w:w="1843" w:type="dxa"/>
            <w:tcBorders>
              <w:bottom w:val="single" w:sz="4" w:space="0" w:color="auto"/>
            </w:tcBorders>
          </w:tcPr>
          <w:p w14:paraId="2F89E636" w14:textId="73D43EB9" w:rsidR="007C1548" w:rsidRDefault="007C1548" w:rsidP="00F95980">
            <w:r>
              <w:t xml:space="preserve">EP, pakollinen </w:t>
            </w:r>
            <w:r w:rsidR="00937952">
              <w:t xml:space="preserve">jos </w:t>
            </w:r>
            <w:r w:rsidR="009C47FF">
              <w:t>organisaatiotie</w:t>
            </w:r>
            <w:r w:rsidR="00937952">
              <w:t>dot</w:t>
            </w:r>
            <w:r w:rsidR="009C47FF">
              <w:t xml:space="preserve"> </w:t>
            </w:r>
            <w:r w:rsidR="00BB01A3">
              <w:t>SOTE-organisaatiorekisteristä tai Apteekkirekisteristä</w:t>
            </w:r>
          </w:p>
        </w:tc>
        <w:tc>
          <w:tcPr>
            <w:tcW w:w="992" w:type="dxa"/>
            <w:tcBorders>
              <w:bottom w:val="single" w:sz="4" w:space="0" w:color="auto"/>
            </w:tcBorders>
          </w:tcPr>
          <w:p w14:paraId="06515319" w14:textId="77777777" w:rsidR="007C1548" w:rsidRDefault="007C1548" w:rsidP="00F71C78"/>
        </w:tc>
        <w:tc>
          <w:tcPr>
            <w:tcW w:w="3544" w:type="dxa"/>
            <w:tcBorders>
              <w:bottom w:val="single" w:sz="4" w:space="0" w:color="auto"/>
            </w:tcBorders>
          </w:tcPr>
          <w:p w14:paraId="0035E90D" w14:textId="4B6BEC34" w:rsidR="007C1548" w:rsidRDefault="007C1548" w:rsidP="00F71C78">
            <w:r>
              <w:t>Organisaation puhelinnumero</w:t>
            </w:r>
          </w:p>
          <w:p w14:paraId="0368F463" w14:textId="77777777" w:rsidR="007C1548" w:rsidRDefault="007C1548" w:rsidP="00905238">
            <w:r>
              <w:t xml:space="preserve">Puhelinnumeron </w:t>
            </w:r>
            <w:r w:rsidRPr="00905238">
              <w:t>erottelu välilyönnillä on kiell</w:t>
            </w:r>
            <w:r>
              <w:t xml:space="preserve">etty. </w:t>
            </w:r>
            <w:proofErr w:type="spellStart"/>
            <w:r>
              <w:t>U</w:t>
            </w:r>
            <w:r w:rsidRPr="00905238">
              <w:t>se</w:t>
            </w:r>
            <w:proofErr w:type="spellEnd"/>
            <w:r w:rsidRPr="00905238">
              <w:t>-attribuutin arvo on "DIR" (suora numero) tai ”PUB” (vaihteen numero)</w:t>
            </w:r>
            <w:r>
              <w:t>.</w:t>
            </w:r>
          </w:p>
        </w:tc>
      </w:tr>
      <w:tr w:rsidR="007C1548" w14:paraId="2360FF24" w14:textId="77777777" w:rsidTr="00DF3E41">
        <w:trPr>
          <w:cantSplit/>
        </w:trPr>
        <w:tc>
          <w:tcPr>
            <w:tcW w:w="2405" w:type="dxa"/>
            <w:tcBorders>
              <w:bottom w:val="single" w:sz="4" w:space="0" w:color="auto"/>
            </w:tcBorders>
          </w:tcPr>
          <w:p w14:paraId="07ED8315" w14:textId="77777777" w:rsidR="007C1548" w:rsidRDefault="007C1548" w:rsidP="00F95980">
            <w:r>
              <w:t xml:space="preserve">  </w:t>
            </w:r>
            <w:proofErr w:type="spellStart"/>
            <w:r>
              <w:t>telecom</w:t>
            </w:r>
            <w:proofErr w:type="spellEnd"/>
            <w:r>
              <w:t xml:space="preserve"> </w:t>
            </w:r>
          </w:p>
          <w:p w14:paraId="5D3D27BC" w14:textId="77777777" w:rsidR="007C1548" w:rsidRDefault="007C1548" w:rsidP="00F95980">
            <w:r>
              <w:t xml:space="preserve">  (etuliite mailto:)</w:t>
            </w:r>
          </w:p>
        </w:tc>
        <w:tc>
          <w:tcPr>
            <w:tcW w:w="1843" w:type="dxa"/>
            <w:tcBorders>
              <w:bottom w:val="single" w:sz="4" w:space="0" w:color="auto"/>
            </w:tcBorders>
          </w:tcPr>
          <w:p w14:paraId="440A63C5" w14:textId="77777777" w:rsidR="007C1548" w:rsidRDefault="007C1548" w:rsidP="00F95980"/>
        </w:tc>
        <w:tc>
          <w:tcPr>
            <w:tcW w:w="992" w:type="dxa"/>
            <w:tcBorders>
              <w:bottom w:val="single" w:sz="4" w:space="0" w:color="auto"/>
            </w:tcBorders>
          </w:tcPr>
          <w:p w14:paraId="4D394714" w14:textId="77777777" w:rsidR="007C1548" w:rsidRDefault="007C1548" w:rsidP="00F71C78"/>
        </w:tc>
        <w:tc>
          <w:tcPr>
            <w:tcW w:w="3544" w:type="dxa"/>
            <w:tcBorders>
              <w:bottom w:val="single" w:sz="4" w:space="0" w:color="auto"/>
            </w:tcBorders>
          </w:tcPr>
          <w:p w14:paraId="235D5CBC" w14:textId="2F36326D" w:rsidR="007C1548" w:rsidRDefault="007C1548" w:rsidP="00F71C78">
            <w:r>
              <w:t>Organisaation sähköpostiosoite</w:t>
            </w:r>
          </w:p>
        </w:tc>
      </w:tr>
      <w:tr w:rsidR="007C1548" w14:paraId="44FB03CD" w14:textId="77777777" w:rsidTr="00DF3E41">
        <w:trPr>
          <w:cantSplit/>
        </w:trPr>
        <w:tc>
          <w:tcPr>
            <w:tcW w:w="2405" w:type="dxa"/>
            <w:shd w:val="clear" w:color="auto" w:fill="BFBFBF"/>
          </w:tcPr>
          <w:p w14:paraId="7DAC13A3" w14:textId="0407BA80" w:rsidR="007C1548" w:rsidRDefault="007C1548" w:rsidP="00F95980">
            <w:r>
              <w:t xml:space="preserve">  </w:t>
            </w:r>
            <w:proofErr w:type="spellStart"/>
            <w:r>
              <w:t>addr</w:t>
            </w:r>
            <w:proofErr w:type="spellEnd"/>
          </w:p>
        </w:tc>
        <w:tc>
          <w:tcPr>
            <w:tcW w:w="1843" w:type="dxa"/>
            <w:shd w:val="clear" w:color="auto" w:fill="BFBFBF"/>
          </w:tcPr>
          <w:p w14:paraId="2332654B" w14:textId="795832F1" w:rsidR="007C1548" w:rsidRDefault="00937952" w:rsidP="00F95980">
            <w:r>
              <w:t>EP, pakollinen jos organisaatiotiedot SOTE-organisaatiorekisteristä tai Apteekkirekisteristä</w:t>
            </w:r>
          </w:p>
        </w:tc>
        <w:tc>
          <w:tcPr>
            <w:tcW w:w="992" w:type="dxa"/>
            <w:shd w:val="clear" w:color="auto" w:fill="BFBFBF"/>
          </w:tcPr>
          <w:p w14:paraId="4D3445BB" w14:textId="77777777" w:rsidR="007C1548" w:rsidRDefault="007C1548" w:rsidP="00F71C78"/>
        </w:tc>
        <w:tc>
          <w:tcPr>
            <w:tcW w:w="3544" w:type="dxa"/>
            <w:shd w:val="clear" w:color="auto" w:fill="BFBFBF"/>
          </w:tcPr>
          <w:p w14:paraId="24C6BAC0" w14:textId="7572B91B" w:rsidR="007C1548" w:rsidRDefault="007C1548" w:rsidP="00F71C78">
            <w:r>
              <w:t>Organisaation osoitetiedot</w:t>
            </w:r>
          </w:p>
        </w:tc>
      </w:tr>
      <w:tr w:rsidR="007C1548" w14:paraId="0E79BAD9" w14:textId="77777777" w:rsidTr="00DF3E41">
        <w:trPr>
          <w:cantSplit/>
        </w:trPr>
        <w:tc>
          <w:tcPr>
            <w:tcW w:w="2405" w:type="dxa"/>
          </w:tcPr>
          <w:p w14:paraId="34BFAE15" w14:textId="77777777" w:rsidR="007C1548" w:rsidRPr="00FC0DE7" w:rsidRDefault="007C1548" w:rsidP="00F95980">
            <w:r>
              <w:rPr>
                <w:lang w:val="en-US"/>
              </w:rPr>
              <w:t xml:space="preserve">    </w:t>
            </w:r>
            <w:proofErr w:type="spellStart"/>
            <w:r w:rsidRPr="00F71C78">
              <w:rPr>
                <w:lang w:val="en-US"/>
              </w:rPr>
              <w:t>streetAddressLine</w:t>
            </w:r>
            <w:proofErr w:type="spellEnd"/>
          </w:p>
        </w:tc>
        <w:tc>
          <w:tcPr>
            <w:tcW w:w="1843" w:type="dxa"/>
          </w:tcPr>
          <w:p w14:paraId="58A4BAE3" w14:textId="30772842" w:rsidR="007C1548" w:rsidRDefault="007C1548" w:rsidP="00F95980">
            <w:r>
              <w:t xml:space="preserve">EP, pakollinen jos </w:t>
            </w:r>
            <w:r w:rsidR="00937952">
              <w:t>löytyy rekisteristä</w:t>
            </w:r>
          </w:p>
        </w:tc>
        <w:tc>
          <w:tcPr>
            <w:tcW w:w="992" w:type="dxa"/>
          </w:tcPr>
          <w:p w14:paraId="403337CD" w14:textId="77777777" w:rsidR="007C1548" w:rsidRDefault="007C1548" w:rsidP="00F95980"/>
        </w:tc>
        <w:tc>
          <w:tcPr>
            <w:tcW w:w="3544" w:type="dxa"/>
          </w:tcPr>
          <w:p w14:paraId="3DD57C75" w14:textId="10CA6938" w:rsidR="007C1548" w:rsidRDefault="007C1548" w:rsidP="00F95980">
            <w:r>
              <w:t>Organisaation katuosoite</w:t>
            </w:r>
          </w:p>
        </w:tc>
      </w:tr>
      <w:tr w:rsidR="007C1548" w14:paraId="74871828" w14:textId="77777777" w:rsidTr="00DF3E41">
        <w:trPr>
          <w:cantSplit/>
        </w:trPr>
        <w:tc>
          <w:tcPr>
            <w:tcW w:w="2405" w:type="dxa"/>
          </w:tcPr>
          <w:p w14:paraId="010A5A74" w14:textId="77777777" w:rsidR="007C1548" w:rsidRPr="00F71C78" w:rsidRDefault="007C1548" w:rsidP="00F95980">
            <w:r>
              <w:t xml:space="preserve">    </w:t>
            </w:r>
            <w:proofErr w:type="spellStart"/>
            <w:r>
              <w:t>postalCode</w:t>
            </w:r>
            <w:proofErr w:type="spellEnd"/>
          </w:p>
        </w:tc>
        <w:tc>
          <w:tcPr>
            <w:tcW w:w="1843" w:type="dxa"/>
          </w:tcPr>
          <w:p w14:paraId="0AA4A0E2" w14:textId="665038ED" w:rsidR="007C1548" w:rsidRDefault="007C1548" w:rsidP="00F95980">
            <w:r>
              <w:t xml:space="preserve">EP, pakollinen jos </w:t>
            </w:r>
            <w:r w:rsidR="00937952">
              <w:t>löytyy rekisteristä</w:t>
            </w:r>
          </w:p>
        </w:tc>
        <w:tc>
          <w:tcPr>
            <w:tcW w:w="992" w:type="dxa"/>
          </w:tcPr>
          <w:p w14:paraId="1EC9166C" w14:textId="77777777" w:rsidR="007C1548" w:rsidRDefault="007C1548" w:rsidP="00F95980"/>
        </w:tc>
        <w:tc>
          <w:tcPr>
            <w:tcW w:w="3544" w:type="dxa"/>
          </w:tcPr>
          <w:p w14:paraId="03CAF2B9" w14:textId="3ACE7E1E" w:rsidR="007C1548" w:rsidRDefault="007C1548" w:rsidP="00F95980">
            <w:r>
              <w:t>Organisaation postinumero</w:t>
            </w:r>
          </w:p>
        </w:tc>
      </w:tr>
      <w:tr w:rsidR="007C1548" w14:paraId="016A9337" w14:textId="77777777" w:rsidTr="00DF3E41">
        <w:trPr>
          <w:cantSplit/>
        </w:trPr>
        <w:tc>
          <w:tcPr>
            <w:tcW w:w="2405" w:type="dxa"/>
          </w:tcPr>
          <w:p w14:paraId="009FF074" w14:textId="77777777" w:rsidR="007C1548" w:rsidRDefault="007C1548" w:rsidP="00F95980">
            <w:r>
              <w:t xml:space="preserve">    city</w:t>
            </w:r>
          </w:p>
        </w:tc>
        <w:tc>
          <w:tcPr>
            <w:tcW w:w="1843" w:type="dxa"/>
          </w:tcPr>
          <w:p w14:paraId="55E9EEF5" w14:textId="2EA4CAD8" w:rsidR="007C1548" w:rsidRDefault="007C1548" w:rsidP="00F95980">
            <w:r>
              <w:t xml:space="preserve">EP, pakollinen jos </w:t>
            </w:r>
            <w:r w:rsidR="00937952">
              <w:t>löytyy rekisteristä</w:t>
            </w:r>
          </w:p>
        </w:tc>
        <w:tc>
          <w:tcPr>
            <w:tcW w:w="992" w:type="dxa"/>
          </w:tcPr>
          <w:p w14:paraId="3C47100A" w14:textId="77777777" w:rsidR="007C1548" w:rsidRDefault="007C1548" w:rsidP="00F95980"/>
        </w:tc>
        <w:tc>
          <w:tcPr>
            <w:tcW w:w="3544" w:type="dxa"/>
          </w:tcPr>
          <w:p w14:paraId="569EF1CB" w14:textId="53CEB6C9" w:rsidR="007C1548" w:rsidRDefault="007C1548" w:rsidP="00F95980">
            <w:r>
              <w:t>Organisaation postitoimipaikka</w:t>
            </w:r>
          </w:p>
        </w:tc>
      </w:tr>
      <w:tr w:rsidR="007C1548" w14:paraId="156A7131" w14:textId="77777777" w:rsidTr="00DF3E41">
        <w:trPr>
          <w:cantSplit/>
        </w:trPr>
        <w:tc>
          <w:tcPr>
            <w:tcW w:w="2405" w:type="dxa"/>
            <w:shd w:val="clear" w:color="auto" w:fill="BFBFBF"/>
          </w:tcPr>
          <w:p w14:paraId="7ABA21F1" w14:textId="65216FA6" w:rsidR="007C1548" w:rsidRPr="00BE6A74" w:rsidRDefault="007C1548" w:rsidP="001457B5">
            <w:pPr>
              <w:rPr>
                <w:b/>
              </w:rPr>
            </w:pPr>
            <w:proofErr w:type="spellStart"/>
            <w:r w:rsidRPr="00BE6A74">
              <w:rPr>
                <w:b/>
              </w:rPr>
              <w:lastRenderedPageBreak/>
              <w:t>asOrganizationPartOf</w:t>
            </w:r>
            <w:proofErr w:type="spellEnd"/>
          </w:p>
        </w:tc>
        <w:tc>
          <w:tcPr>
            <w:tcW w:w="1843" w:type="dxa"/>
            <w:shd w:val="clear" w:color="auto" w:fill="BFBFBF"/>
          </w:tcPr>
          <w:p w14:paraId="74EBE051" w14:textId="16D01F8F" w:rsidR="007C1548" w:rsidRPr="003341D9" w:rsidRDefault="007C1548" w:rsidP="00F95980">
            <w:pPr>
              <w:rPr>
                <w:color w:val="FF0000"/>
              </w:rPr>
            </w:pPr>
            <w:r w:rsidRPr="00894E7F">
              <w:t xml:space="preserve">EP, pakollinen jos kyseessä ei </w:t>
            </w:r>
            <w:r w:rsidR="00926A03">
              <w:t>ole</w:t>
            </w:r>
            <w:r w:rsidRPr="00894E7F">
              <w:t xml:space="preserve"> apteekki</w:t>
            </w:r>
          </w:p>
        </w:tc>
        <w:tc>
          <w:tcPr>
            <w:tcW w:w="992" w:type="dxa"/>
            <w:shd w:val="clear" w:color="auto" w:fill="BFBFBF"/>
          </w:tcPr>
          <w:p w14:paraId="7EE3EDBA" w14:textId="77777777" w:rsidR="007C1548" w:rsidRDefault="007C1548" w:rsidP="00BC59D9"/>
        </w:tc>
        <w:tc>
          <w:tcPr>
            <w:tcW w:w="3544" w:type="dxa"/>
            <w:shd w:val="clear" w:color="auto" w:fill="BFBFBF"/>
          </w:tcPr>
          <w:p w14:paraId="0BD260F8" w14:textId="08A00B73" w:rsidR="007C1548" w:rsidRDefault="007C1548" w:rsidP="00BC59D9">
            <w:r>
              <w:t>Terveydenhuollon palvelunantajan tiedot</w:t>
            </w:r>
          </w:p>
          <w:p w14:paraId="222C9E95" w14:textId="20DED181" w:rsidR="007C1548" w:rsidRDefault="007C1548" w:rsidP="00BC59D9">
            <w:r>
              <w:t>Palvelunantajan tiedot ovat pakollisia terveydenhuollon laatimissa asiakirjoissa.</w:t>
            </w:r>
          </w:p>
        </w:tc>
      </w:tr>
      <w:tr w:rsidR="007C1548" w14:paraId="440DAA3B" w14:textId="77777777" w:rsidTr="00DF3E41">
        <w:trPr>
          <w:cantSplit/>
        </w:trPr>
        <w:tc>
          <w:tcPr>
            <w:tcW w:w="2405" w:type="dxa"/>
            <w:shd w:val="clear" w:color="auto" w:fill="BFBFBF"/>
          </w:tcPr>
          <w:p w14:paraId="3D8B31AA" w14:textId="77777777" w:rsidR="007C1548" w:rsidRPr="00BE6A74" w:rsidRDefault="007C1548" w:rsidP="00F95980">
            <w:pPr>
              <w:rPr>
                <w:b/>
              </w:rPr>
            </w:pPr>
            <w:r>
              <w:rPr>
                <w:b/>
              </w:rPr>
              <w:t xml:space="preserve">  </w:t>
            </w:r>
            <w:proofErr w:type="spellStart"/>
            <w:r w:rsidRPr="00F71C78">
              <w:rPr>
                <w:b/>
              </w:rPr>
              <w:t>wholeOrgan</w:t>
            </w:r>
            <w:r w:rsidRPr="00BE6A74">
              <w:rPr>
                <w:b/>
                <w:lang w:val="en-US"/>
              </w:rPr>
              <w:t>ization</w:t>
            </w:r>
            <w:proofErr w:type="spellEnd"/>
          </w:p>
        </w:tc>
        <w:tc>
          <w:tcPr>
            <w:tcW w:w="1843" w:type="dxa"/>
            <w:shd w:val="clear" w:color="auto" w:fill="BFBFBF"/>
          </w:tcPr>
          <w:p w14:paraId="56AE4103" w14:textId="75A7B1B7" w:rsidR="007C1548" w:rsidRPr="003341D9" w:rsidRDefault="007C1548" w:rsidP="00F95980">
            <w:pPr>
              <w:rPr>
                <w:color w:val="FF0000"/>
              </w:rPr>
            </w:pPr>
            <w:r w:rsidRPr="001036F6">
              <w:t>P</w:t>
            </w:r>
          </w:p>
        </w:tc>
        <w:tc>
          <w:tcPr>
            <w:tcW w:w="992" w:type="dxa"/>
            <w:shd w:val="clear" w:color="auto" w:fill="BFBFBF"/>
          </w:tcPr>
          <w:p w14:paraId="2DC67F13" w14:textId="77777777" w:rsidR="007C1548" w:rsidDel="00BC59D9" w:rsidRDefault="007C1548" w:rsidP="00E83186"/>
        </w:tc>
        <w:tc>
          <w:tcPr>
            <w:tcW w:w="3544" w:type="dxa"/>
            <w:shd w:val="clear" w:color="auto" w:fill="BFBFBF"/>
          </w:tcPr>
          <w:p w14:paraId="69F545B6" w14:textId="3A83B1DD" w:rsidR="007C1548" w:rsidRDefault="007C1548" w:rsidP="00E83186"/>
        </w:tc>
      </w:tr>
      <w:tr w:rsidR="007C1548" w14:paraId="7639F931" w14:textId="77777777" w:rsidTr="00DF3E41">
        <w:trPr>
          <w:cantSplit/>
        </w:trPr>
        <w:tc>
          <w:tcPr>
            <w:tcW w:w="2405" w:type="dxa"/>
          </w:tcPr>
          <w:p w14:paraId="4A6AFA19" w14:textId="77777777" w:rsidR="007C1548" w:rsidRPr="00FC0DE7" w:rsidRDefault="007C1548" w:rsidP="00F95980">
            <w:r>
              <w:t xml:space="preserve">    id</w:t>
            </w:r>
          </w:p>
        </w:tc>
        <w:tc>
          <w:tcPr>
            <w:tcW w:w="1843" w:type="dxa"/>
          </w:tcPr>
          <w:p w14:paraId="0FDAEAB3" w14:textId="694B3696" w:rsidR="007C1548" w:rsidRDefault="007C1548" w:rsidP="00F95980">
            <w:r>
              <w:t>P</w:t>
            </w:r>
          </w:p>
        </w:tc>
        <w:tc>
          <w:tcPr>
            <w:tcW w:w="992" w:type="dxa"/>
          </w:tcPr>
          <w:p w14:paraId="108DEB07" w14:textId="77777777" w:rsidR="007C1548" w:rsidRDefault="007C1548" w:rsidP="00F95980"/>
        </w:tc>
        <w:tc>
          <w:tcPr>
            <w:tcW w:w="3544" w:type="dxa"/>
          </w:tcPr>
          <w:p w14:paraId="5E0C838B" w14:textId="5DA1502E" w:rsidR="007C1548" w:rsidRDefault="007C1548" w:rsidP="00F95980">
            <w:r>
              <w:t xml:space="preserve">Organisaation </w:t>
            </w:r>
            <w:proofErr w:type="spellStart"/>
            <w:r>
              <w:t>oid</w:t>
            </w:r>
            <w:proofErr w:type="spellEnd"/>
          </w:p>
          <w:p w14:paraId="7B15DFF9" w14:textId="77777777" w:rsidR="007C1548" w:rsidRDefault="007C1548" w:rsidP="00F95980">
            <w:proofErr w:type="spellStart"/>
            <w:r>
              <w:t>Oid</w:t>
            </w:r>
            <w:proofErr w:type="spellEnd"/>
            <w:r>
              <w:t xml:space="preserve"> sijoitetaan kokonaisuudessaan </w:t>
            </w:r>
            <w:proofErr w:type="spellStart"/>
            <w:r>
              <w:t>root</w:t>
            </w:r>
            <w:proofErr w:type="spellEnd"/>
            <w:r>
              <w:t>-elementtiin.</w:t>
            </w:r>
          </w:p>
        </w:tc>
      </w:tr>
      <w:tr w:rsidR="007C1548" w14:paraId="3107D9E4" w14:textId="77777777" w:rsidTr="00DF3E41">
        <w:trPr>
          <w:cantSplit/>
        </w:trPr>
        <w:tc>
          <w:tcPr>
            <w:tcW w:w="2405" w:type="dxa"/>
          </w:tcPr>
          <w:p w14:paraId="7BE85C67" w14:textId="77777777" w:rsidR="007C1548" w:rsidRDefault="007C1548" w:rsidP="001457B5">
            <w:r>
              <w:t xml:space="preserve">    </w:t>
            </w:r>
            <w:proofErr w:type="spellStart"/>
            <w:r>
              <w:t>name</w:t>
            </w:r>
            <w:proofErr w:type="spellEnd"/>
          </w:p>
        </w:tc>
        <w:tc>
          <w:tcPr>
            <w:tcW w:w="1843" w:type="dxa"/>
          </w:tcPr>
          <w:p w14:paraId="58C7603F" w14:textId="164EFBB0" w:rsidR="00755DFF" w:rsidRDefault="00DA709D" w:rsidP="00755DFF">
            <w:r>
              <w:t>P</w:t>
            </w:r>
          </w:p>
          <w:p w14:paraId="1AC3CFFC" w14:textId="057A0764" w:rsidR="007C1548" w:rsidRDefault="007C1548" w:rsidP="00F95980"/>
        </w:tc>
        <w:tc>
          <w:tcPr>
            <w:tcW w:w="992" w:type="dxa"/>
          </w:tcPr>
          <w:p w14:paraId="59145B07" w14:textId="77777777" w:rsidR="007C1548" w:rsidRDefault="007C1548" w:rsidP="00F95980"/>
        </w:tc>
        <w:tc>
          <w:tcPr>
            <w:tcW w:w="3544" w:type="dxa"/>
          </w:tcPr>
          <w:p w14:paraId="145884F6" w14:textId="357A3436" w:rsidR="007C1548" w:rsidRDefault="007C1548" w:rsidP="00755DFF">
            <w:r>
              <w:t>Organisaation nimi</w:t>
            </w:r>
          </w:p>
        </w:tc>
      </w:tr>
      <w:tr w:rsidR="007C1548" w14:paraId="39C66AD5" w14:textId="77777777" w:rsidTr="00DF3E41">
        <w:trPr>
          <w:cantSplit/>
        </w:trPr>
        <w:tc>
          <w:tcPr>
            <w:tcW w:w="2405" w:type="dxa"/>
            <w:tcBorders>
              <w:bottom w:val="single" w:sz="4" w:space="0" w:color="auto"/>
            </w:tcBorders>
          </w:tcPr>
          <w:p w14:paraId="516186C5" w14:textId="77777777" w:rsidR="007C1548" w:rsidRDefault="007C1548" w:rsidP="00F95980">
            <w:r>
              <w:t xml:space="preserve">    </w:t>
            </w:r>
            <w:proofErr w:type="spellStart"/>
            <w:r>
              <w:t>telecom</w:t>
            </w:r>
            <w:proofErr w:type="spellEnd"/>
            <w:r>
              <w:t xml:space="preserve"> </w:t>
            </w:r>
          </w:p>
          <w:p w14:paraId="528ED996" w14:textId="77777777" w:rsidR="007C1548" w:rsidRDefault="007C1548" w:rsidP="00F95980">
            <w:r>
              <w:t xml:space="preserve">    (etuliite tel:)</w:t>
            </w:r>
          </w:p>
        </w:tc>
        <w:tc>
          <w:tcPr>
            <w:tcW w:w="1843" w:type="dxa"/>
            <w:tcBorders>
              <w:bottom w:val="single" w:sz="4" w:space="0" w:color="auto"/>
            </w:tcBorders>
          </w:tcPr>
          <w:p w14:paraId="44BA37E3" w14:textId="77415CD8" w:rsidR="007C1548" w:rsidRDefault="00DA709D" w:rsidP="00F95980">
            <w:r>
              <w:t>EP, pakollinen jos organisaatiotiedot SOTE-organisaatiorekisteristä tai Apteekkirekisteristä</w:t>
            </w:r>
          </w:p>
        </w:tc>
        <w:tc>
          <w:tcPr>
            <w:tcW w:w="992" w:type="dxa"/>
            <w:tcBorders>
              <w:bottom w:val="single" w:sz="4" w:space="0" w:color="auto"/>
            </w:tcBorders>
          </w:tcPr>
          <w:p w14:paraId="096D9E26" w14:textId="77777777" w:rsidR="007C1548" w:rsidRDefault="007C1548" w:rsidP="00905238"/>
        </w:tc>
        <w:tc>
          <w:tcPr>
            <w:tcW w:w="3544" w:type="dxa"/>
            <w:tcBorders>
              <w:bottom w:val="single" w:sz="4" w:space="0" w:color="auto"/>
            </w:tcBorders>
          </w:tcPr>
          <w:p w14:paraId="1C588DA7" w14:textId="3F1450D4" w:rsidR="007C1548" w:rsidRDefault="007C1548" w:rsidP="00905238">
            <w:r>
              <w:t>Organisaation puhelinnumero</w:t>
            </w:r>
          </w:p>
          <w:p w14:paraId="3BB326FA" w14:textId="77777777" w:rsidR="007C1548" w:rsidRDefault="007C1548" w:rsidP="00905238">
            <w:r>
              <w:t xml:space="preserve">Puhelinnumeron </w:t>
            </w:r>
            <w:r w:rsidRPr="00905238">
              <w:t>erottelu välilyönnillä on kiell</w:t>
            </w:r>
            <w:r>
              <w:t xml:space="preserve">etty. </w:t>
            </w:r>
            <w:proofErr w:type="spellStart"/>
            <w:r>
              <w:t>U</w:t>
            </w:r>
            <w:r w:rsidRPr="00905238">
              <w:t>se</w:t>
            </w:r>
            <w:proofErr w:type="spellEnd"/>
            <w:r w:rsidRPr="00905238">
              <w:t>-attribuutin arvo on "DIR" (suora numero) tai ”PUB” (vaihteen numero)</w:t>
            </w:r>
            <w:r>
              <w:t>.</w:t>
            </w:r>
          </w:p>
        </w:tc>
      </w:tr>
      <w:tr w:rsidR="007C1548" w14:paraId="241FDA84" w14:textId="77777777" w:rsidTr="00DF3E41">
        <w:trPr>
          <w:cantSplit/>
        </w:trPr>
        <w:tc>
          <w:tcPr>
            <w:tcW w:w="2405" w:type="dxa"/>
            <w:tcBorders>
              <w:bottom w:val="single" w:sz="4" w:space="0" w:color="auto"/>
            </w:tcBorders>
          </w:tcPr>
          <w:p w14:paraId="5E9572C4" w14:textId="77777777" w:rsidR="007C1548" w:rsidRDefault="007C1548" w:rsidP="00F95980">
            <w:r>
              <w:t xml:space="preserve">    </w:t>
            </w:r>
            <w:proofErr w:type="spellStart"/>
            <w:r>
              <w:t>telecom</w:t>
            </w:r>
            <w:proofErr w:type="spellEnd"/>
            <w:r>
              <w:t xml:space="preserve"> </w:t>
            </w:r>
          </w:p>
          <w:p w14:paraId="7FC7F4BC" w14:textId="77777777" w:rsidR="007C1548" w:rsidRDefault="007C1548" w:rsidP="00F95980">
            <w:r>
              <w:t xml:space="preserve">    (etuliite mailto:)</w:t>
            </w:r>
          </w:p>
        </w:tc>
        <w:tc>
          <w:tcPr>
            <w:tcW w:w="1843" w:type="dxa"/>
            <w:tcBorders>
              <w:bottom w:val="single" w:sz="4" w:space="0" w:color="auto"/>
            </w:tcBorders>
          </w:tcPr>
          <w:p w14:paraId="797588D5" w14:textId="77777777" w:rsidR="007C1548" w:rsidRDefault="007C1548" w:rsidP="00F95980"/>
        </w:tc>
        <w:tc>
          <w:tcPr>
            <w:tcW w:w="992" w:type="dxa"/>
            <w:tcBorders>
              <w:bottom w:val="single" w:sz="4" w:space="0" w:color="auto"/>
            </w:tcBorders>
          </w:tcPr>
          <w:p w14:paraId="7EFE9134" w14:textId="77777777" w:rsidR="007C1548" w:rsidRDefault="007C1548" w:rsidP="00905238"/>
        </w:tc>
        <w:tc>
          <w:tcPr>
            <w:tcW w:w="3544" w:type="dxa"/>
            <w:tcBorders>
              <w:bottom w:val="single" w:sz="4" w:space="0" w:color="auto"/>
            </w:tcBorders>
          </w:tcPr>
          <w:p w14:paraId="6F05C417" w14:textId="38F3E0A9" w:rsidR="007C1548" w:rsidRDefault="007C1548" w:rsidP="00905238">
            <w:r>
              <w:t>Organisaation sähköpostisosoite</w:t>
            </w:r>
          </w:p>
        </w:tc>
      </w:tr>
      <w:tr w:rsidR="007C1548" w14:paraId="2EE9F5C2" w14:textId="77777777" w:rsidTr="00DF3E41">
        <w:trPr>
          <w:cantSplit/>
        </w:trPr>
        <w:tc>
          <w:tcPr>
            <w:tcW w:w="2405" w:type="dxa"/>
            <w:shd w:val="clear" w:color="auto" w:fill="BFBFBF"/>
          </w:tcPr>
          <w:p w14:paraId="2A4BFA17" w14:textId="53B2CA9C" w:rsidR="007C1548" w:rsidRDefault="007C1548" w:rsidP="00F95980">
            <w:r>
              <w:t xml:space="preserve">    </w:t>
            </w:r>
            <w:proofErr w:type="spellStart"/>
            <w:r>
              <w:t>addr</w:t>
            </w:r>
            <w:proofErr w:type="spellEnd"/>
          </w:p>
        </w:tc>
        <w:tc>
          <w:tcPr>
            <w:tcW w:w="1843" w:type="dxa"/>
            <w:shd w:val="clear" w:color="auto" w:fill="BFBFBF"/>
          </w:tcPr>
          <w:p w14:paraId="2CCA0297" w14:textId="0F8A590E" w:rsidR="007C1548" w:rsidRDefault="00DA709D" w:rsidP="00F95980">
            <w:r>
              <w:t>EP, pakollinen jos organisaatiotiedot SOTE-organisaatiorekisteristä tai Apteekkirekisteristä</w:t>
            </w:r>
          </w:p>
        </w:tc>
        <w:tc>
          <w:tcPr>
            <w:tcW w:w="992" w:type="dxa"/>
            <w:shd w:val="clear" w:color="auto" w:fill="BFBFBF"/>
          </w:tcPr>
          <w:p w14:paraId="6C0BC121" w14:textId="77777777" w:rsidR="007C1548" w:rsidRDefault="007C1548" w:rsidP="00F95980"/>
        </w:tc>
        <w:tc>
          <w:tcPr>
            <w:tcW w:w="3544" w:type="dxa"/>
            <w:shd w:val="clear" w:color="auto" w:fill="BFBFBF"/>
          </w:tcPr>
          <w:p w14:paraId="0DF68DF3" w14:textId="16C05864" w:rsidR="007C1548" w:rsidRDefault="007C1548" w:rsidP="00F95980"/>
        </w:tc>
      </w:tr>
      <w:tr w:rsidR="00755DFF" w14:paraId="0D336123" w14:textId="77777777" w:rsidTr="00DF3E41">
        <w:trPr>
          <w:cantSplit/>
        </w:trPr>
        <w:tc>
          <w:tcPr>
            <w:tcW w:w="2405" w:type="dxa"/>
          </w:tcPr>
          <w:p w14:paraId="6851476A" w14:textId="0DB4683E" w:rsidR="00755DFF" w:rsidRDefault="00755DFF" w:rsidP="00755DFF">
            <w:r w:rsidRPr="00DA709D">
              <w:t xml:space="preserve">   </w:t>
            </w:r>
            <w:r>
              <w:t xml:space="preserve">  </w:t>
            </w:r>
            <w:proofErr w:type="spellStart"/>
            <w:r w:rsidRPr="00F71C78">
              <w:rPr>
                <w:lang w:val="en-US"/>
              </w:rPr>
              <w:t>streetAddressLine</w:t>
            </w:r>
            <w:proofErr w:type="spellEnd"/>
          </w:p>
        </w:tc>
        <w:tc>
          <w:tcPr>
            <w:tcW w:w="1843" w:type="dxa"/>
          </w:tcPr>
          <w:p w14:paraId="21DDC530" w14:textId="5D0FBFC7" w:rsidR="00755DFF" w:rsidRDefault="00755DFF" w:rsidP="00755DFF">
            <w:r>
              <w:t xml:space="preserve">EP, pakollinen jos </w:t>
            </w:r>
            <w:r w:rsidR="00DA709D">
              <w:t>löytyy rekisteristä</w:t>
            </w:r>
          </w:p>
        </w:tc>
        <w:tc>
          <w:tcPr>
            <w:tcW w:w="992" w:type="dxa"/>
          </w:tcPr>
          <w:p w14:paraId="77788A98" w14:textId="77777777" w:rsidR="00755DFF" w:rsidRDefault="00755DFF" w:rsidP="00755DFF"/>
        </w:tc>
        <w:tc>
          <w:tcPr>
            <w:tcW w:w="3544" w:type="dxa"/>
          </w:tcPr>
          <w:p w14:paraId="5F4FB280" w14:textId="5F0C5728" w:rsidR="00755DFF" w:rsidRDefault="00755DFF" w:rsidP="00755DFF">
            <w:r>
              <w:t>Organisaation katuosoite</w:t>
            </w:r>
          </w:p>
        </w:tc>
      </w:tr>
      <w:tr w:rsidR="00755DFF" w14:paraId="076FD223" w14:textId="77777777" w:rsidTr="00DF3E41">
        <w:trPr>
          <w:cantSplit/>
        </w:trPr>
        <w:tc>
          <w:tcPr>
            <w:tcW w:w="2405" w:type="dxa"/>
          </w:tcPr>
          <w:p w14:paraId="26FDD2A0" w14:textId="403D2A68" w:rsidR="00755DFF" w:rsidRPr="00294FCE" w:rsidRDefault="00755DFF" w:rsidP="00755DFF">
            <w:r>
              <w:t xml:space="preserve">     </w:t>
            </w:r>
            <w:proofErr w:type="spellStart"/>
            <w:r>
              <w:t>postalCode</w:t>
            </w:r>
            <w:proofErr w:type="spellEnd"/>
          </w:p>
        </w:tc>
        <w:tc>
          <w:tcPr>
            <w:tcW w:w="1843" w:type="dxa"/>
          </w:tcPr>
          <w:p w14:paraId="114DED8B" w14:textId="0590ADF4" w:rsidR="00755DFF" w:rsidRDefault="00755DFF" w:rsidP="00755DFF">
            <w:r>
              <w:t xml:space="preserve">EP, pakollinen jos </w:t>
            </w:r>
            <w:r w:rsidR="00DA709D">
              <w:t>löytyy rekisteristä</w:t>
            </w:r>
          </w:p>
        </w:tc>
        <w:tc>
          <w:tcPr>
            <w:tcW w:w="992" w:type="dxa"/>
          </w:tcPr>
          <w:p w14:paraId="2A3A84A6" w14:textId="77777777" w:rsidR="00755DFF" w:rsidRDefault="00755DFF" w:rsidP="00755DFF"/>
        </w:tc>
        <w:tc>
          <w:tcPr>
            <w:tcW w:w="3544" w:type="dxa"/>
          </w:tcPr>
          <w:p w14:paraId="0BA1B373" w14:textId="4F5FD350" w:rsidR="00755DFF" w:rsidRDefault="00755DFF" w:rsidP="00755DFF">
            <w:r>
              <w:t>Organisaation postinumero</w:t>
            </w:r>
          </w:p>
        </w:tc>
      </w:tr>
      <w:tr w:rsidR="00755DFF" w14:paraId="24847522" w14:textId="77777777" w:rsidTr="00DF3E41">
        <w:trPr>
          <w:cantSplit/>
        </w:trPr>
        <w:tc>
          <w:tcPr>
            <w:tcW w:w="2405" w:type="dxa"/>
          </w:tcPr>
          <w:p w14:paraId="3E85B4E3" w14:textId="1A6E18C6" w:rsidR="00755DFF" w:rsidRPr="00294FCE" w:rsidRDefault="00755DFF" w:rsidP="00755DFF">
            <w:r>
              <w:t xml:space="preserve">     city</w:t>
            </w:r>
          </w:p>
        </w:tc>
        <w:tc>
          <w:tcPr>
            <w:tcW w:w="1843" w:type="dxa"/>
          </w:tcPr>
          <w:p w14:paraId="0E39C0CA" w14:textId="0CB92113" w:rsidR="00755DFF" w:rsidRDefault="00755DFF" w:rsidP="00755DFF">
            <w:r>
              <w:t xml:space="preserve">EP, pakollinen jos </w:t>
            </w:r>
            <w:r w:rsidR="00DA709D">
              <w:t>löytyy rekisteristä</w:t>
            </w:r>
          </w:p>
        </w:tc>
        <w:tc>
          <w:tcPr>
            <w:tcW w:w="992" w:type="dxa"/>
          </w:tcPr>
          <w:p w14:paraId="4FA8C07F" w14:textId="77777777" w:rsidR="00755DFF" w:rsidRDefault="00755DFF" w:rsidP="00755DFF"/>
        </w:tc>
        <w:tc>
          <w:tcPr>
            <w:tcW w:w="3544" w:type="dxa"/>
          </w:tcPr>
          <w:p w14:paraId="2DFA91C2" w14:textId="1DE75B5D" w:rsidR="00755DFF" w:rsidRDefault="00755DFF" w:rsidP="00755DFF">
            <w:r>
              <w:t>Organisaation postitoimipaikka</w:t>
            </w:r>
          </w:p>
        </w:tc>
      </w:tr>
    </w:tbl>
    <w:p w14:paraId="167A949D" w14:textId="77777777" w:rsidR="00094063" w:rsidRDefault="00094063" w:rsidP="00D35AC1"/>
    <w:p w14:paraId="05F47A7A" w14:textId="77777777" w:rsidR="00D73DD9" w:rsidRDefault="00FC0DE7" w:rsidP="00D35AC1">
      <w:r>
        <w:t xml:space="preserve">Pakollisuussäännöt eivät koske Omakannasta tehtyä uusimispyyntöä, jossa </w:t>
      </w:r>
      <w:proofErr w:type="spellStart"/>
      <w:r>
        <w:t>author</w:t>
      </w:r>
      <w:proofErr w:type="spellEnd"/>
      <w:r>
        <w:t xml:space="preserve"> jätetään tyhjäksi. </w:t>
      </w:r>
    </w:p>
    <w:p w14:paraId="599CC6FD" w14:textId="77777777" w:rsidR="00E61BFD" w:rsidRDefault="00E61BFD" w:rsidP="00D35AC1"/>
    <w:p w14:paraId="07E29651" w14:textId="77777777" w:rsidR="00E61BFD" w:rsidRPr="00D35AC1" w:rsidRDefault="00E61BFD" w:rsidP="00D35AC1">
      <w:r>
        <w:t>Lääkemääräyksen tai lääketoimituksen korjauksessa ja mitätöinnissä ei saa korjata alkuperäisen määrääjän (LAL-</w:t>
      </w:r>
      <w:proofErr w:type="spellStart"/>
      <w:r>
        <w:t>author</w:t>
      </w:r>
      <w:proofErr w:type="spellEnd"/>
      <w:r>
        <w:t>) tai alkuperäisen lääketoimituksen tehneen henkilön (LTE-</w:t>
      </w:r>
      <w:proofErr w:type="spellStart"/>
      <w:r>
        <w:t>author</w:t>
      </w:r>
      <w:proofErr w:type="spellEnd"/>
      <w:r>
        <w:t xml:space="preserve">) tietoja. Mikäli alkuperäisestä lääkemääräyksestä tai lääketoimituksesta puuttuu </w:t>
      </w:r>
      <w:proofErr w:type="spellStart"/>
      <w:r>
        <w:t>authorin</w:t>
      </w:r>
      <w:proofErr w:type="spellEnd"/>
      <w:r>
        <w:t xml:space="preserve"> tietoja, jotka ovat uusimman määrityksen mukaan </w:t>
      </w:r>
      <w:r>
        <w:lastRenderedPageBreak/>
        <w:t xml:space="preserve">pakollisia, tietoja ei tuoda lääkemääräyksen tai toimituksen korjauksessa tai mitätöinnissä. </w:t>
      </w:r>
    </w:p>
    <w:bookmarkEnd w:id="46"/>
    <w:p w14:paraId="66A6C33A" w14:textId="77777777" w:rsidR="0005050A" w:rsidRDefault="0005050A" w:rsidP="0005050A"/>
    <w:p w14:paraId="6CE42C2C" w14:textId="77777777" w:rsidR="00582C9C" w:rsidRPr="00D251B1" w:rsidRDefault="0007617F" w:rsidP="00D52BDD">
      <w:r>
        <w:t>Lääkkeen määrääjä</w:t>
      </w:r>
      <w:r w:rsidR="00582C9C" w:rsidRPr="00D251B1">
        <w:t xml:space="preserve"> </w:t>
      </w:r>
      <w:r w:rsidR="00582C9C">
        <w:t>yksilöidään</w:t>
      </w:r>
      <w:r w:rsidR="009B63CB">
        <w:t xml:space="preserve"> yksilöintitunnuksella (entinen</w:t>
      </w:r>
      <w:r w:rsidR="00582C9C">
        <w:t xml:space="preserve"> SV-</w:t>
      </w:r>
      <w:r w:rsidR="009B63CB">
        <w:t>numero).</w:t>
      </w:r>
      <w:r>
        <w:t xml:space="preserve"> </w:t>
      </w:r>
      <w:r w:rsidR="00582C9C">
        <w:t xml:space="preserve">Lisäksi yksilöintiin </w:t>
      </w:r>
      <w:r w:rsidR="00A95DC7">
        <w:t>käytetään</w:t>
      </w:r>
      <w:r w:rsidR="00582C9C">
        <w:t xml:space="preserve"> </w:t>
      </w:r>
      <w:r w:rsidR="005572C6">
        <w:t>Valviran rekisteröintinumeroa (</w:t>
      </w:r>
      <w:proofErr w:type="spellStart"/>
      <w:r w:rsidR="00582C9C">
        <w:t>terhikki</w:t>
      </w:r>
      <w:proofErr w:type="spellEnd"/>
      <w:r w:rsidR="00582C9C">
        <w:t>-tunnusta</w:t>
      </w:r>
      <w:r w:rsidR="005572C6">
        <w:t>)</w:t>
      </w:r>
      <w:r w:rsidR="00582C9C">
        <w:t>.</w:t>
      </w:r>
      <w:r>
        <w:t xml:space="preserve"> Samoja tunnisteita on käytettävä </w:t>
      </w:r>
      <w:proofErr w:type="spellStart"/>
      <w:r>
        <w:t>Body</w:t>
      </w:r>
      <w:proofErr w:type="spellEnd"/>
      <w:r>
        <w:t xml:space="preserve"> osan merkinnöissä henkilön tunnistamiseen.</w:t>
      </w:r>
    </w:p>
    <w:p w14:paraId="419169FF" w14:textId="77777777" w:rsidR="00582C9C" w:rsidRDefault="00582C9C" w:rsidP="0005050A"/>
    <w:p w14:paraId="1CD886F6" w14:textId="77777777" w:rsidR="0005050A" w:rsidRPr="00AF5A87" w:rsidRDefault="0005050A" w:rsidP="0005050A">
      <w:pPr>
        <w:autoSpaceDE w:val="0"/>
        <w:autoSpaceDN w:val="0"/>
        <w:adjustRightInd w:val="0"/>
        <w:rPr>
          <w:rFonts w:ascii="Arial" w:hAnsi="Arial" w:cs="Arial"/>
          <w:color w:val="000000"/>
          <w:sz w:val="20"/>
          <w:szCs w:val="20"/>
          <w:highlight w:val="white"/>
        </w:rPr>
      </w:pP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Lääkemääräyksen laatija </w:t>
      </w:r>
      <w:r w:rsidRPr="00AF5A87">
        <w:rPr>
          <w:rFonts w:ascii="Arial" w:hAnsi="Arial" w:cs="Arial"/>
          <w:color w:val="0000FF"/>
          <w:sz w:val="20"/>
          <w:szCs w:val="20"/>
          <w:highlight w:val="white"/>
        </w:rPr>
        <w:t>--&gt;</w:t>
      </w:r>
    </w:p>
    <w:p w14:paraId="4408EA6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author</w:t>
      </w:r>
      <w:proofErr w:type="spellEnd"/>
      <w:r w:rsidRPr="00AF5A87">
        <w:rPr>
          <w:rFonts w:ascii="Arial" w:hAnsi="Arial" w:cs="Arial"/>
          <w:color w:val="0000FF"/>
          <w:sz w:val="20"/>
          <w:szCs w:val="20"/>
          <w:highlight w:val="white"/>
        </w:rPr>
        <w:t>&gt;</w:t>
      </w:r>
    </w:p>
    <w:p w14:paraId="282B485B"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Ammattihenkilön rooli </w:t>
      </w:r>
      <w:r w:rsidRPr="00AF5A87">
        <w:rPr>
          <w:rFonts w:ascii="Arial" w:hAnsi="Arial" w:cs="Arial"/>
          <w:color w:val="0000FF"/>
          <w:sz w:val="20"/>
          <w:szCs w:val="20"/>
          <w:highlight w:val="white"/>
        </w:rPr>
        <w:t>--&gt;</w:t>
      </w:r>
    </w:p>
    <w:p w14:paraId="3031A86E" w14:textId="353691C5" w:rsidR="0005050A" w:rsidRPr="00AF5A87" w:rsidRDefault="0005050A" w:rsidP="00AF5A87">
      <w:pPr>
        <w:autoSpaceDE w:val="0"/>
        <w:autoSpaceDN w:val="0"/>
        <w:adjustRightInd w:val="0"/>
        <w:ind w:left="568" w:hanging="568"/>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functionCode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LAL</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1.2.246.537.5.40006.2003</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Ammattihenkilön rooli</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Lääkityksen aloittanut lääkäri</w:t>
      </w:r>
      <w:r w:rsidRPr="00AF5A87">
        <w:rPr>
          <w:rFonts w:ascii="Arial" w:hAnsi="Arial" w:cs="Arial"/>
          <w:color w:val="0000FF"/>
          <w:sz w:val="20"/>
          <w:szCs w:val="20"/>
          <w:highlight w:val="white"/>
        </w:rPr>
        <w:t>"/&gt;</w:t>
      </w:r>
    </w:p>
    <w:p w14:paraId="05D410EE"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Lääkärin kirjautumisaika</w:t>
      </w:r>
      <w:r w:rsidRPr="00AF5A87">
        <w:rPr>
          <w:rFonts w:ascii="Arial" w:hAnsi="Arial" w:cs="Arial"/>
          <w:color w:val="0000FF"/>
          <w:sz w:val="20"/>
          <w:szCs w:val="20"/>
          <w:highlight w:val="white"/>
        </w:rPr>
        <w:t>--&gt;</w:t>
      </w:r>
    </w:p>
    <w:p w14:paraId="085A8341"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time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value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20090424092017</w:t>
      </w:r>
      <w:r w:rsidRPr="00AF5A87">
        <w:rPr>
          <w:rFonts w:ascii="Arial" w:hAnsi="Arial" w:cs="Arial"/>
          <w:color w:val="0000FF"/>
          <w:sz w:val="20"/>
          <w:szCs w:val="20"/>
          <w:highlight w:val="white"/>
        </w:rPr>
        <w:t>"/&gt;</w:t>
      </w:r>
    </w:p>
    <w:p w14:paraId="196B572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assignedAuthor</w:t>
      </w:r>
      <w:proofErr w:type="spellEnd"/>
      <w:r w:rsidRPr="00AF5A87">
        <w:rPr>
          <w:rFonts w:ascii="Arial" w:hAnsi="Arial" w:cs="Arial"/>
          <w:color w:val="0000FF"/>
          <w:sz w:val="20"/>
          <w:szCs w:val="20"/>
          <w:highlight w:val="white"/>
        </w:rPr>
        <w:t>&gt;</w:t>
      </w:r>
    </w:p>
    <w:p w14:paraId="7818CE3E" w14:textId="0983116E" w:rsidR="0005050A" w:rsidRPr="00AF5A87" w:rsidRDefault="0005050A" w:rsidP="00AF5A87">
      <w:pPr>
        <w:autoSpaceDE w:val="0"/>
        <w:autoSpaceDN w:val="0"/>
        <w:adjustRightInd w:val="0"/>
        <w:ind w:left="852" w:hanging="852"/>
        <w:rPr>
          <w:rFonts w:ascii="Arial" w:hAnsi="Arial" w:cs="Arial"/>
          <w:color w:val="000000"/>
          <w:sz w:val="20"/>
          <w:szCs w:val="20"/>
          <w:highlight w:val="white"/>
        </w:rPr>
      </w:pP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Terveydenhuollon ammattilaisen (lääkäri) tunniste, </w:t>
      </w:r>
      <w:r w:rsidR="009B63CB" w:rsidRPr="00AF5A87">
        <w:rPr>
          <w:rFonts w:ascii="Arial" w:hAnsi="Arial" w:cs="Arial"/>
          <w:color w:val="808080"/>
          <w:sz w:val="20"/>
          <w:szCs w:val="20"/>
          <w:highlight w:val="white"/>
        </w:rPr>
        <w:t>yksilöintitunnus (</w:t>
      </w:r>
      <w:r w:rsidR="006B484F">
        <w:rPr>
          <w:rFonts w:ascii="Arial" w:hAnsi="Arial" w:cs="Arial"/>
          <w:color w:val="808080"/>
          <w:sz w:val="20"/>
          <w:szCs w:val="20"/>
          <w:highlight w:val="white"/>
        </w:rPr>
        <w:t xml:space="preserve">ent. </w:t>
      </w:r>
      <w:proofErr w:type="spellStart"/>
      <w:r w:rsidRPr="00AF5A87">
        <w:rPr>
          <w:rFonts w:ascii="Arial" w:hAnsi="Arial" w:cs="Arial"/>
          <w:color w:val="808080"/>
          <w:sz w:val="20"/>
          <w:szCs w:val="20"/>
          <w:highlight w:val="white"/>
        </w:rPr>
        <w:t>sv</w:t>
      </w:r>
      <w:proofErr w:type="spellEnd"/>
      <w:r w:rsidRPr="00AF5A87">
        <w:rPr>
          <w:rFonts w:ascii="Arial" w:hAnsi="Arial" w:cs="Arial"/>
          <w:color w:val="808080"/>
          <w:sz w:val="20"/>
          <w:szCs w:val="20"/>
          <w:highlight w:val="white"/>
        </w:rPr>
        <w:t>-numero</w:t>
      </w:r>
      <w:r w:rsidR="009B63CB"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w:t>
      </w:r>
      <w:proofErr w:type="spellStart"/>
      <w:r w:rsidRPr="00AF5A87">
        <w:rPr>
          <w:rFonts w:ascii="Arial" w:hAnsi="Arial" w:cs="Arial"/>
          <w:color w:val="808080"/>
          <w:sz w:val="20"/>
          <w:szCs w:val="20"/>
          <w:highlight w:val="white"/>
        </w:rPr>
        <w:t>extensionissa</w:t>
      </w:r>
      <w:proofErr w:type="spellEnd"/>
      <w:r w:rsidRPr="00AF5A87">
        <w:rPr>
          <w:rFonts w:ascii="Arial" w:hAnsi="Arial" w:cs="Arial"/>
          <w:color w:val="808080"/>
          <w:sz w:val="20"/>
          <w:szCs w:val="20"/>
          <w:highlight w:val="white"/>
        </w:rPr>
        <w:t xml:space="preserve"> </w:t>
      </w:r>
      <w:r w:rsidRPr="00AF5A87">
        <w:rPr>
          <w:rFonts w:ascii="Arial" w:hAnsi="Arial" w:cs="Arial"/>
          <w:color w:val="0000FF"/>
          <w:sz w:val="20"/>
          <w:szCs w:val="20"/>
          <w:highlight w:val="white"/>
        </w:rPr>
        <w:t>--&gt;</w:t>
      </w:r>
    </w:p>
    <w:p w14:paraId="121C8303"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extension</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123455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root</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1.2.246.537.25</w:t>
      </w:r>
      <w:r w:rsidRPr="00AF5A87">
        <w:rPr>
          <w:rFonts w:ascii="Arial" w:hAnsi="Arial" w:cs="Arial"/>
          <w:color w:val="0000FF"/>
          <w:sz w:val="20"/>
          <w:szCs w:val="20"/>
          <w:highlight w:val="white"/>
        </w:rPr>
        <w:t>"/&gt;</w:t>
      </w:r>
    </w:p>
    <w:p w14:paraId="1FAF7E77" w14:textId="77777777" w:rsidR="00582C9C" w:rsidRPr="00AF5A87" w:rsidRDefault="00582C9C" w:rsidP="00D52BDD">
      <w:pPr>
        <w:autoSpaceDE w:val="0"/>
        <w:autoSpaceDN w:val="0"/>
        <w:adjustRightInd w:val="0"/>
        <w:jc w:val="both"/>
        <w:rPr>
          <w:rFonts w:ascii="Arial" w:hAnsi="Arial" w:cs="Arial"/>
          <w:color w:val="808080"/>
          <w:sz w:val="20"/>
          <w:szCs w:val="20"/>
          <w:highlight w:val="white"/>
        </w:rPr>
      </w:pP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r w:rsidRPr="00AF5A87">
        <w:rPr>
          <w:rFonts w:ascii="Arial" w:hAnsi="Arial" w:cs="Arial"/>
          <w:color w:val="808080"/>
          <w:sz w:val="20"/>
          <w:szCs w:val="20"/>
          <w:highlight w:val="white"/>
        </w:rPr>
        <w:tab/>
      </w:r>
      <w:proofErr w:type="gramStart"/>
      <w:r w:rsidRPr="00AF5A87">
        <w:rPr>
          <w:rFonts w:ascii="Arial" w:hAnsi="Arial" w:cs="Arial"/>
          <w:color w:val="808080"/>
          <w:sz w:val="20"/>
          <w:szCs w:val="20"/>
          <w:highlight w:val="white"/>
        </w:rPr>
        <w:t>&lt;!--</w:t>
      </w:r>
      <w:proofErr w:type="gramEnd"/>
      <w:r w:rsidRPr="00AF5A87">
        <w:rPr>
          <w:rFonts w:ascii="Arial" w:hAnsi="Arial" w:cs="Arial"/>
          <w:color w:val="808080"/>
          <w:sz w:val="20"/>
          <w:szCs w:val="20"/>
          <w:highlight w:val="white"/>
        </w:rPr>
        <w:t xml:space="preserve">  Ammattihenkilön lisätunniste</w:t>
      </w:r>
      <w:r w:rsidR="005572C6" w:rsidRPr="00AF5A87">
        <w:rPr>
          <w:rFonts w:ascii="Arial" w:hAnsi="Arial" w:cs="Arial"/>
          <w:color w:val="808080"/>
          <w:sz w:val="20"/>
          <w:szCs w:val="20"/>
          <w:highlight w:val="white"/>
        </w:rPr>
        <w:t>, rekisteröintinumero (</w:t>
      </w:r>
      <w:proofErr w:type="spellStart"/>
      <w:r w:rsidR="005572C6" w:rsidRPr="00AF5A87">
        <w:rPr>
          <w:rFonts w:ascii="Arial" w:hAnsi="Arial" w:cs="Arial"/>
          <w:color w:val="808080"/>
          <w:sz w:val="20"/>
          <w:szCs w:val="20"/>
          <w:highlight w:val="white"/>
        </w:rPr>
        <w:t>terhikki</w:t>
      </w:r>
      <w:proofErr w:type="spellEnd"/>
      <w:r w:rsidR="005572C6" w:rsidRPr="00AF5A87">
        <w:rPr>
          <w:rFonts w:ascii="Arial" w:hAnsi="Arial" w:cs="Arial"/>
          <w:color w:val="808080"/>
          <w:sz w:val="20"/>
          <w:szCs w:val="20"/>
          <w:highlight w:val="white"/>
        </w:rPr>
        <w:t>)</w:t>
      </w:r>
      <w:r w:rsidRPr="00AF5A87">
        <w:rPr>
          <w:rFonts w:ascii="Arial" w:hAnsi="Arial" w:cs="Arial"/>
          <w:color w:val="808080"/>
          <w:sz w:val="20"/>
          <w:szCs w:val="20"/>
          <w:highlight w:val="white"/>
        </w:rPr>
        <w:t xml:space="preserve"> --&gt;</w:t>
      </w:r>
    </w:p>
    <w:p w14:paraId="7AEF819E" w14:textId="77777777" w:rsidR="00582C9C" w:rsidRPr="00AF5A87" w:rsidRDefault="00582C9C" w:rsidP="00D52BDD">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extension</w:t>
      </w:r>
      <w:proofErr w:type="spellEnd"/>
      <w:r w:rsidRPr="00AF5A87">
        <w:rPr>
          <w:rFonts w:ascii="Arial" w:hAnsi="Arial" w:cs="Arial"/>
          <w:color w:val="0000FF"/>
          <w:sz w:val="20"/>
          <w:szCs w:val="20"/>
          <w:highlight w:val="white"/>
        </w:rPr>
        <w:t>="</w:t>
      </w:r>
      <w:r w:rsidR="00C32163" w:rsidRPr="00AF5A87">
        <w:rPr>
          <w:rFonts w:ascii="Arial" w:hAnsi="Arial" w:cs="Arial"/>
          <w:color w:val="000000"/>
          <w:sz w:val="20"/>
          <w:szCs w:val="20"/>
          <w:highlight w:val="white"/>
        </w:rPr>
        <w:t>12345678901</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root</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w:t>
      </w:r>
      <w:r w:rsidR="005572C6" w:rsidRPr="00AF5A87">
        <w:rPr>
          <w:rFonts w:ascii="Arial" w:hAnsi="Arial" w:cs="Arial"/>
          <w:color w:val="000000"/>
          <w:sz w:val="20"/>
          <w:szCs w:val="20"/>
          <w:highlight w:val="white"/>
        </w:rPr>
        <w:t>537.</w:t>
      </w:r>
      <w:r w:rsidRPr="00AF5A87">
        <w:rPr>
          <w:rFonts w:ascii="Arial" w:hAnsi="Arial" w:cs="Arial"/>
          <w:color w:val="000000"/>
          <w:sz w:val="20"/>
          <w:szCs w:val="20"/>
          <w:highlight w:val="white"/>
        </w:rPr>
        <w:t>26</w:t>
      </w:r>
      <w:r w:rsidRPr="00AF5A87">
        <w:rPr>
          <w:rFonts w:ascii="Arial" w:hAnsi="Arial" w:cs="Arial"/>
          <w:color w:val="0000FF"/>
          <w:sz w:val="20"/>
          <w:szCs w:val="20"/>
          <w:highlight w:val="white"/>
        </w:rPr>
        <w:t>"/&gt;</w:t>
      </w:r>
    </w:p>
    <w:p w14:paraId="4750036F" w14:textId="77777777" w:rsidR="00582C9C" w:rsidRPr="00AF5A87" w:rsidRDefault="00582C9C" w:rsidP="0005050A">
      <w:pPr>
        <w:autoSpaceDE w:val="0"/>
        <w:autoSpaceDN w:val="0"/>
        <w:adjustRightInd w:val="0"/>
        <w:rPr>
          <w:rFonts w:ascii="Arial" w:hAnsi="Arial" w:cs="Arial"/>
          <w:color w:val="000000"/>
          <w:sz w:val="20"/>
          <w:szCs w:val="20"/>
          <w:highlight w:val="white"/>
        </w:rPr>
      </w:pPr>
    </w:p>
    <w:p w14:paraId="201F0002"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Lääkärin erikoisala </w:t>
      </w:r>
      <w:r w:rsidRPr="00AF5A87">
        <w:rPr>
          <w:rFonts w:ascii="Arial" w:hAnsi="Arial" w:cs="Arial"/>
          <w:color w:val="0000FF"/>
          <w:sz w:val="20"/>
          <w:szCs w:val="20"/>
          <w:highlight w:val="white"/>
        </w:rPr>
        <w:t>--&gt;</w:t>
      </w:r>
    </w:p>
    <w:p w14:paraId="6310E81B" w14:textId="33E7C935" w:rsidR="0005050A" w:rsidRPr="00AF5A87" w:rsidRDefault="0005050A"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code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00D808E5" w:rsidRPr="00AF5A87">
        <w:rPr>
          <w:rFonts w:ascii="Arial" w:hAnsi="Arial" w:cs="Arial"/>
          <w:sz w:val="20"/>
          <w:szCs w:val="20"/>
        </w:rPr>
        <w:t>76111-222</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1.2.246.537.6.148.20</w:t>
      </w:r>
      <w:r w:rsidR="00D808E5" w:rsidRPr="00AF5A87">
        <w:rPr>
          <w:rFonts w:ascii="Arial" w:hAnsi="Arial" w:cs="Arial"/>
          <w:color w:val="000000"/>
          <w:sz w:val="20"/>
          <w:szCs w:val="20"/>
          <w:highlight w:val="white"/>
        </w:rPr>
        <w:t>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001250A1" w:rsidRPr="00AF5A87">
        <w:rPr>
          <w:rFonts w:ascii="Arial" w:hAnsi="Arial" w:cs="Arial"/>
          <w:color w:val="000000"/>
          <w:sz w:val="20"/>
          <w:szCs w:val="20"/>
          <w:highlight w:val="white"/>
        </w:rPr>
        <w:t xml:space="preserve">Valvira - </w:t>
      </w:r>
      <w:r w:rsidR="00D808E5" w:rsidRPr="00AF5A87">
        <w:rPr>
          <w:rFonts w:ascii="Arial" w:hAnsi="Arial" w:cs="Arial"/>
          <w:color w:val="000000"/>
          <w:sz w:val="20"/>
          <w:szCs w:val="20"/>
          <w:highlight w:val="white"/>
        </w:rPr>
        <w:t>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006438DE">
        <w:rPr>
          <w:rFonts w:ascii="Arial" w:hAnsi="Arial" w:cs="Arial"/>
          <w:sz w:val="20"/>
          <w:szCs w:val="20"/>
        </w:rPr>
        <w:t>erikoislääkäri sisätaudit</w:t>
      </w:r>
      <w:r w:rsidRPr="00AF5A87">
        <w:rPr>
          <w:rFonts w:ascii="Arial" w:hAnsi="Arial" w:cs="Arial"/>
          <w:color w:val="0000FF"/>
          <w:sz w:val="20"/>
          <w:szCs w:val="20"/>
          <w:highlight w:val="white"/>
        </w:rPr>
        <w:t>"&gt;</w:t>
      </w:r>
    </w:p>
    <w:p w14:paraId="5015F598" w14:textId="77777777" w:rsidR="0005050A" w:rsidRPr="0038791E" w:rsidRDefault="0005050A" w:rsidP="0005050A">
      <w:pPr>
        <w:autoSpaceDE w:val="0"/>
        <w:autoSpaceDN w:val="0"/>
        <w:adjustRightInd w:val="0"/>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001250A1" w:rsidRPr="0038791E">
        <w:rPr>
          <w:rFonts w:ascii="Arial" w:hAnsi="Arial" w:cs="Arial"/>
          <w:color w:val="0000FF"/>
          <w:sz w:val="20"/>
          <w:szCs w:val="20"/>
          <w:highlight w:val="white"/>
        </w:rPr>
        <w:t>&lt;</w:t>
      </w:r>
      <w:proofErr w:type="spellStart"/>
      <w:r w:rsidR="001250A1" w:rsidRPr="0038791E">
        <w:rPr>
          <w:rFonts w:ascii="Arial" w:hAnsi="Arial" w:cs="Arial"/>
          <w:color w:val="800000"/>
          <w:sz w:val="20"/>
          <w:szCs w:val="20"/>
          <w:highlight w:val="white"/>
        </w:rPr>
        <w:t>translation</w:t>
      </w:r>
      <w:proofErr w:type="spellEnd"/>
      <w:r w:rsidR="001250A1" w:rsidRPr="0038791E">
        <w:rPr>
          <w:rFonts w:ascii="Arial" w:hAnsi="Arial" w:cs="Arial"/>
          <w:color w:val="0000FF"/>
          <w:sz w:val="20"/>
          <w:szCs w:val="20"/>
          <w:highlight w:val="white"/>
        </w:rPr>
        <w:t>&gt;</w:t>
      </w:r>
    </w:p>
    <w:p w14:paraId="6DE27ED6" w14:textId="77777777" w:rsidR="007237C5" w:rsidRPr="0038791E" w:rsidRDefault="007237C5" w:rsidP="007237C5">
      <w:pPr>
        <w:tabs>
          <w:tab w:val="left" w:pos="284"/>
          <w:tab w:val="left" w:pos="568"/>
          <w:tab w:val="left" w:pos="1920"/>
        </w:tabs>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t xml:space="preserve">     </w:t>
      </w:r>
      <w:proofErr w:type="gramStart"/>
      <w:r w:rsidRPr="0038791E">
        <w:rPr>
          <w:rFonts w:ascii="Arial" w:hAnsi="Arial" w:cs="Arial"/>
          <w:color w:val="0000FF"/>
          <w:sz w:val="20"/>
          <w:szCs w:val="20"/>
          <w:highlight w:val="white"/>
        </w:rPr>
        <w:t>&lt;!--</w:t>
      </w:r>
      <w:proofErr w:type="gramEnd"/>
      <w:r w:rsidRPr="0038791E">
        <w:rPr>
          <w:rFonts w:ascii="Arial" w:hAnsi="Arial" w:cs="Arial"/>
          <w:color w:val="808080"/>
          <w:sz w:val="20"/>
          <w:szCs w:val="20"/>
          <w:highlight w:val="white"/>
        </w:rPr>
        <w:t xml:space="preserve"> Virkanimike </w:t>
      </w:r>
      <w:r w:rsidRPr="0038791E">
        <w:rPr>
          <w:rFonts w:ascii="Arial" w:hAnsi="Arial" w:cs="Arial"/>
          <w:color w:val="0000FF"/>
          <w:sz w:val="20"/>
          <w:szCs w:val="20"/>
          <w:highlight w:val="white"/>
        </w:rPr>
        <w:t>--&gt;</w:t>
      </w:r>
    </w:p>
    <w:p w14:paraId="48B69279" w14:textId="77777777" w:rsidR="007237C5" w:rsidRPr="0038791E" w:rsidRDefault="007237C5" w:rsidP="007237C5">
      <w:pPr>
        <w:autoSpaceDE w:val="0"/>
        <w:autoSpaceDN w:val="0"/>
        <w:adjustRightInd w:val="0"/>
        <w:rPr>
          <w:rFonts w:ascii="Arial" w:hAnsi="Arial" w:cs="Arial"/>
          <w:color w:val="000000"/>
          <w:sz w:val="20"/>
          <w:szCs w:val="20"/>
          <w:highlight w:val="white"/>
        </w:rPr>
      </w:pP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00"/>
          <w:sz w:val="20"/>
          <w:szCs w:val="20"/>
          <w:highlight w:val="white"/>
        </w:rPr>
        <w:tab/>
      </w:r>
      <w:r w:rsidRPr="0038791E">
        <w:rPr>
          <w:rFonts w:ascii="Arial" w:hAnsi="Arial" w:cs="Arial"/>
          <w:color w:val="0000FF"/>
          <w:sz w:val="20"/>
          <w:szCs w:val="20"/>
          <w:highlight w:val="white"/>
        </w:rPr>
        <w:t>&lt;</w:t>
      </w:r>
      <w:proofErr w:type="spellStart"/>
      <w:r w:rsidRPr="0038791E">
        <w:rPr>
          <w:rFonts w:ascii="Arial" w:hAnsi="Arial" w:cs="Arial"/>
          <w:color w:val="800000"/>
          <w:sz w:val="20"/>
          <w:szCs w:val="20"/>
          <w:highlight w:val="white"/>
        </w:rPr>
        <w:t>qualifier</w:t>
      </w:r>
      <w:proofErr w:type="spellEnd"/>
      <w:r w:rsidRPr="0038791E">
        <w:rPr>
          <w:rFonts w:ascii="Arial" w:hAnsi="Arial" w:cs="Arial"/>
          <w:color w:val="0000FF"/>
          <w:sz w:val="20"/>
          <w:szCs w:val="20"/>
          <w:highlight w:val="white"/>
        </w:rPr>
        <w:t>&gt;</w:t>
      </w:r>
    </w:p>
    <w:p w14:paraId="5A0A9737" w14:textId="5E1EB737" w:rsidR="007237C5" w:rsidRPr="00F4414A" w:rsidRDefault="007237C5" w:rsidP="00AF5A87">
      <w:pPr>
        <w:autoSpaceDE w:val="0"/>
        <w:autoSpaceDN w:val="0"/>
        <w:adjustRightInd w:val="0"/>
        <w:ind w:left="1704" w:hanging="1704"/>
        <w:rPr>
          <w:rFonts w:ascii="Arial" w:hAnsi="Arial" w:cs="Arial"/>
          <w:color w:val="000000"/>
          <w:sz w:val="20"/>
          <w:szCs w:val="20"/>
          <w:highlight w:val="white"/>
        </w:rPr>
      </w:pPr>
      <w:r w:rsidRPr="0038791E">
        <w:rPr>
          <w:rFonts w:ascii="Arial" w:hAnsi="Arial" w:cs="Arial"/>
          <w:color w:val="000000"/>
          <w:sz w:val="20"/>
          <w:szCs w:val="20"/>
          <w:highlight w:val="white"/>
        </w:rPr>
        <w:tab/>
      </w:r>
      <w:r w:rsidRPr="00F4414A">
        <w:rPr>
          <w:rFonts w:ascii="Arial" w:hAnsi="Arial" w:cs="Arial"/>
          <w:color w:val="0000FF"/>
          <w:sz w:val="20"/>
          <w:szCs w:val="20"/>
          <w:highlight w:val="white"/>
        </w:rPr>
        <w:t>&lt;</w:t>
      </w:r>
      <w:proofErr w:type="spellStart"/>
      <w:r w:rsidRPr="00F4414A">
        <w:rPr>
          <w:rFonts w:ascii="Arial" w:hAnsi="Arial" w:cs="Arial"/>
          <w:color w:val="800000"/>
          <w:sz w:val="20"/>
          <w:szCs w:val="20"/>
          <w:highlight w:val="white"/>
        </w:rPr>
        <w:t>name</w:t>
      </w:r>
      <w:proofErr w:type="spellEnd"/>
      <w:r w:rsidRPr="00F4414A">
        <w:rPr>
          <w:rFonts w:ascii="Arial" w:hAnsi="Arial" w:cs="Arial"/>
          <w:color w:val="FF0000"/>
          <w:sz w:val="20"/>
          <w:szCs w:val="20"/>
          <w:highlight w:val="white"/>
        </w:rPr>
        <w:t xml:space="preserve"> </w:t>
      </w:r>
      <w:proofErr w:type="spellStart"/>
      <w:r w:rsidRPr="00F4414A">
        <w:rPr>
          <w:rFonts w:ascii="Arial" w:hAnsi="Arial" w:cs="Arial"/>
          <w:color w:val="FF0000"/>
          <w:sz w:val="20"/>
          <w:szCs w:val="20"/>
          <w:highlight w:val="white"/>
        </w:rPr>
        <w:t>code</w:t>
      </w:r>
      <w:proofErr w:type="spellEnd"/>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proofErr w:type="spellStart"/>
      <w:r w:rsidR="003C0F49" w:rsidRPr="00F4414A">
        <w:rPr>
          <w:rFonts w:ascii="Arial" w:hAnsi="Arial" w:cs="Arial"/>
          <w:color w:val="FF0000"/>
          <w:sz w:val="20"/>
          <w:szCs w:val="20"/>
          <w:highlight w:val="white"/>
        </w:rPr>
        <w:t>codeSystemName</w:t>
      </w:r>
      <w:proofErr w:type="spellEnd"/>
      <w:r w:rsidR="003C0F49" w:rsidRPr="00F4414A">
        <w:rPr>
          <w:rFonts w:ascii="Arial" w:hAnsi="Arial" w:cs="Arial"/>
          <w:color w:val="FF0000"/>
          <w:sz w:val="20"/>
          <w:szCs w:val="20"/>
          <w:highlight w:val="white"/>
        </w:rPr>
        <w:t>=</w:t>
      </w:r>
      <w:r w:rsidR="003C0F49" w:rsidRPr="00F4414A">
        <w:rPr>
          <w:rFonts w:ascii="Arial" w:hAnsi="Arial" w:cs="Arial"/>
          <w:color w:val="0000FF"/>
          <w:sz w:val="20"/>
          <w:szCs w:val="20"/>
          <w:highlight w:val="white"/>
        </w:rPr>
        <w:t>”</w:t>
      </w:r>
      <w:proofErr w:type="spellStart"/>
      <w:r w:rsidR="003C0F49" w:rsidRPr="00F4414A">
        <w:rPr>
          <w:rFonts w:ascii="Arial" w:hAnsi="Arial" w:cs="Arial"/>
          <w:color w:val="000000"/>
          <w:sz w:val="20"/>
          <w:szCs w:val="20"/>
          <w:highlight w:val="white"/>
        </w:rPr>
        <w:t>KanTa</w:t>
      </w:r>
      <w:proofErr w:type="spellEnd"/>
      <w:r w:rsidR="003C0F49" w:rsidRPr="00F4414A">
        <w:rPr>
          <w:rFonts w:ascii="Arial" w:hAnsi="Arial" w:cs="Arial"/>
          <w:color w:val="000000"/>
          <w:sz w:val="20"/>
          <w:szCs w:val="20"/>
          <w:highlight w:val="white"/>
        </w:rPr>
        <w:t xml:space="preserve">-palvelut - Tekninen CDA R2 rakennekoodisto 2003” </w:t>
      </w:r>
      <w:proofErr w:type="spellStart"/>
      <w:r w:rsidRPr="00F4414A">
        <w:rPr>
          <w:rFonts w:ascii="Arial" w:hAnsi="Arial" w:cs="Arial"/>
          <w:color w:val="FF0000"/>
          <w:sz w:val="20"/>
          <w:szCs w:val="20"/>
          <w:highlight w:val="white"/>
        </w:rPr>
        <w:t>codeSystem</w:t>
      </w:r>
      <w:proofErr w:type="spellEnd"/>
      <w:r w:rsidRPr="00F4414A">
        <w:rPr>
          <w:rFonts w:ascii="Arial" w:hAnsi="Arial" w:cs="Arial"/>
          <w:color w:val="0000FF"/>
          <w:sz w:val="20"/>
          <w:szCs w:val="20"/>
          <w:highlight w:val="white"/>
        </w:rPr>
        <w:t>="</w:t>
      </w:r>
      <w:r w:rsidRPr="00F4414A">
        <w:rPr>
          <w:rFonts w:ascii="Arial" w:hAnsi="Arial" w:cs="Arial"/>
          <w:color w:val="000000"/>
          <w:sz w:val="20"/>
          <w:szCs w:val="20"/>
          <w:highlight w:val="white"/>
        </w:rPr>
        <w:t>1.2.246.537.6.12.999.2003</w:t>
      </w:r>
      <w:r w:rsidRPr="00F4414A">
        <w:rPr>
          <w:rFonts w:ascii="Arial" w:hAnsi="Arial" w:cs="Arial"/>
          <w:color w:val="0000FF"/>
          <w:sz w:val="20"/>
          <w:szCs w:val="20"/>
          <w:highlight w:val="white"/>
        </w:rPr>
        <w:t>"</w:t>
      </w:r>
      <w:r w:rsidRPr="00F4414A">
        <w:rPr>
          <w:rFonts w:ascii="Arial" w:hAnsi="Arial" w:cs="Arial"/>
          <w:color w:val="FF0000"/>
          <w:sz w:val="20"/>
          <w:szCs w:val="20"/>
          <w:highlight w:val="white"/>
        </w:rPr>
        <w:t xml:space="preserve"> </w:t>
      </w:r>
      <w:proofErr w:type="spellStart"/>
      <w:r w:rsidRPr="00F4414A">
        <w:rPr>
          <w:rFonts w:ascii="Arial" w:hAnsi="Arial" w:cs="Arial"/>
          <w:color w:val="FF0000"/>
          <w:sz w:val="20"/>
          <w:szCs w:val="20"/>
          <w:highlight w:val="white"/>
        </w:rPr>
        <w:t>displayName</w:t>
      </w:r>
      <w:proofErr w:type="spellEnd"/>
      <w:r w:rsidRPr="00F4414A">
        <w:rPr>
          <w:rFonts w:ascii="Arial" w:hAnsi="Arial" w:cs="Arial"/>
          <w:color w:val="0000FF"/>
          <w:sz w:val="20"/>
          <w:szCs w:val="20"/>
          <w:highlight w:val="white"/>
        </w:rPr>
        <w:t>="</w:t>
      </w:r>
      <w:r w:rsidRPr="00F4414A">
        <w:rPr>
          <w:rFonts w:ascii="Arial" w:hAnsi="Arial" w:cs="Arial"/>
          <w:color w:val="000000"/>
          <w:sz w:val="20"/>
          <w:szCs w:val="20"/>
          <w:highlight w:val="white"/>
        </w:rPr>
        <w:t>Virkanimike</w:t>
      </w:r>
      <w:r w:rsidRPr="00F4414A">
        <w:rPr>
          <w:rFonts w:ascii="Arial" w:hAnsi="Arial" w:cs="Arial"/>
          <w:color w:val="0000FF"/>
          <w:sz w:val="20"/>
          <w:szCs w:val="20"/>
          <w:highlight w:val="white"/>
        </w:rPr>
        <w:t>"/&gt;</w:t>
      </w:r>
    </w:p>
    <w:p w14:paraId="3B741D7B"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F4414A">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value</w:t>
      </w:r>
      <w:proofErr w:type="gramEnd"/>
      <w:r w:rsidRPr="00AF5A87">
        <w:rPr>
          <w:rFonts w:ascii="Arial" w:hAnsi="Arial" w:cs="Arial"/>
          <w:color w:val="0000FF"/>
          <w:sz w:val="20"/>
          <w:szCs w:val="20"/>
          <w:highlight w:val="white"/>
          <w:lang w:val="en-US"/>
        </w:rPr>
        <w:t>&gt;</w:t>
      </w:r>
    </w:p>
    <w:p w14:paraId="0C4BF224"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originalText</w:t>
      </w:r>
      <w:proofErr w:type="spellEnd"/>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Ylilääkäri</w:t>
      </w:r>
      <w:proofErr w:type="spellEnd"/>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originalText</w:t>
      </w:r>
      <w:proofErr w:type="spellEnd"/>
      <w:r w:rsidRPr="00AF5A87">
        <w:rPr>
          <w:rFonts w:ascii="Arial" w:hAnsi="Arial" w:cs="Arial"/>
          <w:color w:val="0000FF"/>
          <w:sz w:val="20"/>
          <w:szCs w:val="20"/>
          <w:highlight w:val="white"/>
          <w:lang w:val="en-US"/>
        </w:rPr>
        <w:t>&gt;</w:t>
      </w:r>
    </w:p>
    <w:p w14:paraId="6D5AB255" w14:textId="77777777" w:rsidR="007237C5" w:rsidRPr="00AF5A87" w:rsidRDefault="007237C5" w:rsidP="007237C5">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value</w:t>
      </w:r>
      <w:r w:rsidRPr="00AF5A87">
        <w:rPr>
          <w:rFonts w:ascii="Arial" w:hAnsi="Arial" w:cs="Arial"/>
          <w:color w:val="0000FF"/>
          <w:sz w:val="20"/>
          <w:szCs w:val="20"/>
          <w:highlight w:val="white"/>
          <w:lang w:val="en-US"/>
        </w:rPr>
        <w:t>&gt;</w:t>
      </w:r>
    </w:p>
    <w:p w14:paraId="28787D4A" w14:textId="77777777" w:rsidR="007237C5" w:rsidRPr="00AF5A87" w:rsidRDefault="007237C5" w:rsidP="007237C5">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262B2DBF" w14:textId="77777777" w:rsidR="000E1791" w:rsidRPr="00AF5A87" w:rsidRDefault="000E1791" w:rsidP="0005050A">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r w:rsidRPr="00AF5A87">
        <w:rPr>
          <w:rFonts w:ascii="Arial" w:hAnsi="Arial" w:cs="Arial"/>
          <w:color w:val="0000FF"/>
          <w:sz w:val="20"/>
          <w:szCs w:val="20"/>
          <w:highlight w:val="white"/>
          <w:lang w:val="en-US"/>
        </w:rPr>
        <w:tab/>
      </w:r>
      <w:proofErr w:type="gramStart"/>
      <w:r w:rsidRPr="00AF5A87">
        <w:rPr>
          <w:rFonts w:ascii="Arial" w:hAnsi="Arial" w:cs="Arial"/>
          <w:color w:val="0000FF"/>
          <w:sz w:val="20"/>
          <w:szCs w:val="20"/>
          <w:highlight w:val="white"/>
          <w:lang w:val="en-US"/>
        </w:rPr>
        <w:t>&lt;!--</w:t>
      </w:r>
      <w:proofErr w:type="gram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Lääkärin</w:t>
      </w:r>
      <w:proofErr w:type="spell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ammattioikeus</w:t>
      </w:r>
      <w:proofErr w:type="spellEnd"/>
      <w:r w:rsidRPr="00AF5A87">
        <w:rPr>
          <w:rFonts w:ascii="Arial" w:hAnsi="Arial" w:cs="Arial"/>
          <w:color w:val="808080"/>
          <w:sz w:val="20"/>
          <w:szCs w:val="20"/>
          <w:highlight w:val="white"/>
          <w:lang w:val="en-US"/>
        </w:rPr>
        <w:t xml:space="preserve"> </w:t>
      </w:r>
      <w:r w:rsidRPr="00AF5A87">
        <w:rPr>
          <w:rFonts w:ascii="Arial" w:hAnsi="Arial" w:cs="Arial"/>
          <w:color w:val="0000FF"/>
          <w:sz w:val="20"/>
          <w:szCs w:val="20"/>
          <w:highlight w:val="white"/>
          <w:lang w:val="en-US"/>
        </w:rPr>
        <w:t>--&gt;</w:t>
      </w:r>
    </w:p>
    <w:p w14:paraId="7192F284" w14:textId="77777777" w:rsidR="000E1791" w:rsidRPr="00AF5A87" w:rsidRDefault="000E1791" w:rsidP="000E1791">
      <w:pPr>
        <w:autoSpaceDE w:val="0"/>
        <w:autoSpaceDN w:val="0"/>
        <w:adjustRightInd w:val="0"/>
        <w:rPr>
          <w:rFonts w:ascii="Arial" w:hAnsi="Arial" w:cs="Arial"/>
          <w:color w:val="0000FF"/>
          <w:sz w:val="20"/>
          <w:szCs w:val="20"/>
          <w:lang w:val="en-US"/>
        </w:rPr>
      </w:pP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lang w:val="en-US"/>
        </w:rPr>
        <w:tab/>
        <w:t>&lt;</w:t>
      </w:r>
      <w:proofErr w:type="gramStart"/>
      <w:r w:rsidRPr="00AF5A87">
        <w:rPr>
          <w:rFonts w:ascii="Arial" w:hAnsi="Arial" w:cs="Arial"/>
          <w:color w:val="800000"/>
          <w:sz w:val="20"/>
          <w:szCs w:val="20"/>
          <w:highlight w:val="white"/>
          <w:lang w:val="en-GB"/>
        </w:rPr>
        <w:t>qualifier</w:t>
      </w:r>
      <w:proofErr w:type="gramEnd"/>
      <w:r w:rsidRPr="00AF5A87">
        <w:rPr>
          <w:rFonts w:ascii="Arial" w:hAnsi="Arial" w:cs="Arial"/>
          <w:color w:val="0000FF"/>
          <w:sz w:val="20"/>
          <w:szCs w:val="20"/>
          <w:lang w:val="en-US"/>
        </w:rPr>
        <w:t>&gt;</w:t>
      </w:r>
    </w:p>
    <w:p w14:paraId="085F00DD" w14:textId="057AB6F9" w:rsidR="000E1791" w:rsidRPr="00AF5A87" w:rsidRDefault="000E1791" w:rsidP="00AF5A87">
      <w:pPr>
        <w:autoSpaceDE w:val="0"/>
        <w:autoSpaceDN w:val="0"/>
        <w:adjustRightInd w:val="0"/>
        <w:ind w:left="1704" w:hanging="1704"/>
        <w:rPr>
          <w:rFonts w:ascii="Arial" w:hAnsi="Arial" w:cs="Arial"/>
          <w:color w:val="0000FF"/>
          <w:sz w:val="20"/>
          <w:szCs w:val="20"/>
          <w:lang w:val="en-US"/>
        </w:rPr>
      </w:pPr>
      <w:r w:rsidRPr="00AF5A87">
        <w:rPr>
          <w:rFonts w:ascii="Arial" w:hAnsi="Arial" w:cs="Arial"/>
          <w:color w:val="0000FF"/>
          <w:sz w:val="20"/>
          <w:szCs w:val="20"/>
          <w:lang w:val="en-US"/>
        </w:rPr>
        <w:tab/>
        <w:t>&lt;</w:t>
      </w:r>
      <w:r w:rsidRPr="00AF5A87">
        <w:rPr>
          <w:rFonts w:ascii="Arial" w:hAnsi="Arial" w:cs="Arial"/>
          <w:color w:val="800000"/>
          <w:sz w:val="20"/>
          <w:szCs w:val="20"/>
          <w:highlight w:val="white"/>
          <w:lang w:val="en-GB"/>
        </w:rPr>
        <w:t>name</w:t>
      </w:r>
      <w:r w:rsidRPr="00AF5A87">
        <w:rPr>
          <w:rFonts w:ascii="Arial" w:hAnsi="Arial" w:cs="Arial"/>
          <w:color w:val="0000FF"/>
          <w:sz w:val="20"/>
          <w:szCs w:val="20"/>
          <w:lang w:val="en-US"/>
        </w:rPr>
        <w:t xml:space="preserve"> </w:t>
      </w:r>
      <w:r w:rsidRPr="00AF5A87">
        <w:rPr>
          <w:rFonts w:ascii="Arial" w:hAnsi="Arial" w:cs="Arial"/>
          <w:color w:val="FF0000"/>
          <w:sz w:val="20"/>
          <w:szCs w:val="20"/>
          <w:highlight w:val="white"/>
          <w:lang w:val="en-US"/>
        </w:rPr>
        <w:t>code</w:t>
      </w:r>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151</w:t>
      </w:r>
      <w:r w:rsidRPr="00AF5A87">
        <w:rPr>
          <w:rFonts w:ascii="Arial" w:hAnsi="Arial" w:cs="Arial"/>
          <w:color w:val="0000FF"/>
          <w:sz w:val="20"/>
          <w:szCs w:val="20"/>
          <w:lang w:val="en-US"/>
        </w:rPr>
        <w:t xml:space="preserve">" </w:t>
      </w:r>
      <w:proofErr w:type="spellStart"/>
      <w:r w:rsidRPr="00AF5A87">
        <w:rPr>
          <w:rFonts w:ascii="Arial" w:hAnsi="Arial" w:cs="Arial"/>
          <w:color w:val="FF0000"/>
          <w:sz w:val="20"/>
          <w:szCs w:val="20"/>
          <w:highlight w:val="white"/>
          <w:lang w:val="en-US"/>
        </w:rPr>
        <w:t>codeSystem</w:t>
      </w:r>
      <w:proofErr w:type="spellEnd"/>
      <w:r w:rsidRPr="00AF5A87">
        <w:rPr>
          <w:rFonts w:ascii="Arial" w:hAnsi="Arial" w:cs="Arial"/>
          <w:color w:val="0000FF"/>
          <w:sz w:val="20"/>
          <w:szCs w:val="20"/>
          <w:lang w:val="en-US"/>
        </w:rPr>
        <w:t>="</w:t>
      </w:r>
      <w:r w:rsidRPr="00AF5A87">
        <w:rPr>
          <w:rFonts w:ascii="Arial" w:hAnsi="Arial" w:cs="Arial"/>
          <w:color w:val="000000"/>
          <w:sz w:val="20"/>
          <w:szCs w:val="20"/>
          <w:highlight w:val="white"/>
          <w:lang w:val="en-US"/>
        </w:rPr>
        <w:t>1.2.246.537.6.12.2002.126</w:t>
      </w:r>
      <w:r w:rsidRPr="00AF5A87">
        <w:rPr>
          <w:rFonts w:ascii="Arial" w:hAnsi="Arial" w:cs="Arial"/>
          <w:color w:val="0000FF"/>
          <w:sz w:val="20"/>
          <w:szCs w:val="20"/>
          <w:lang w:val="en-US"/>
        </w:rPr>
        <w:t xml:space="preserve">" </w:t>
      </w:r>
      <w:proofErr w:type="spellStart"/>
      <w:r w:rsidRPr="00AF5A87">
        <w:rPr>
          <w:rFonts w:ascii="Arial" w:hAnsi="Arial" w:cs="Arial"/>
          <w:color w:val="FF0000"/>
          <w:sz w:val="20"/>
          <w:szCs w:val="20"/>
          <w:highlight w:val="white"/>
          <w:lang w:val="en-US"/>
        </w:rPr>
        <w:t>codeSystemName</w:t>
      </w:r>
      <w:proofErr w:type="spellEnd"/>
      <w:r w:rsidRPr="00AF5A87">
        <w:rPr>
          <w:rFonts w:ascii="Arial" w:hAnsi="Arial" w:cs="Arial"/>
          <w:color w:val="0000FF"/>
          <w:sz w:val="20"/>
          <w:szCs w:val="20"/>
          <w:lang w:val="en-US"/>
        </w:rPr>
        <w:t>="</w:t>
      </w:r>
      <w:proofErr w:type="spellStart"/>
      <w:r w:rsidRPr="00AF5A87">
        <w:rPr>
          <w:rFonts w:ascii="Arial" w:hAnsi="Arial" w:cs="Arial"/>
          <w:color w:val="000000"/>
          <w:sz w:val="20"/>
          <w:szCs w:val="20"/>
          <w:highlight w:val="white"/>
          <w:lang w:val="en-US"/>
        </w:rPr>
        <w:t>Lääkityslista</w:t>
      </w:r>
      <w:proofErr w:type="spellEnd"/>
      <w:r w:rsidRPr="00AF5A87">
        <w:rPr>
          <w:rFonts w:ascii="Arial" w:hAnsi="Arial" w:cs="Arial"/>
          <w:color w:val="0000FF"/>
          <w:sz w:val="20"/>
          <w:szCs w:val="20"/>
          <w:lang w:val="en-US"/>
        </w:rPr>
        <w:t xml:space="preserve">" </w:t>
      </w:r>
      <w:proofErr w:type="spellStart"/>
      <w:r w:rsidRPr="00AF5A87">
        <w:rPr>
          <w:rFonts w:ascii="Arial" w:hAnsi="Arial" w:cs="Arial"/>
          <w:color w:val="FF0000"/>
          <w:sz w:val="20"/>
          <w:szCs w:val="20"/>
          <w:highlight w:val="white"/>
          <w:lang w:val="en-US"/>
        </w:rPr>
        <w:t>displayName</w:t>
      </w:r>
      <w:proofErr w:type="spellEnd"/>
      <w:r w:rsidRPr="00AF5A87">
        <w:rPr>
          <w:rFonts w:ascii="Arial" w:hAnsi="Arial" w:cs="Arial"/>
          <w:color w:val="0000FF"/>
          <w:sz w:val="20"/>
          <w:szCs w:val="20"/>
          <w:lang w:val="en-US"/>
        </w:rPr>
        <w:t>="</w:t>
      </w:r>
      <w:proofErr w:type="spellStart"/>
      <w:r w:rsidRPr="00AF5A87">
        <w:rPr>
          <w:rFonts w:ascii="Arial" w:hAnsi="Arial" w:cs="Arial"/>
          <w:color w:val="000000"/>
          <w:sz w:val="20"/>
          <w:szCs w:val="20"/>
          <w:highlight w:val="white"/>
          <w:lang w:val="en-US"/>
        </w:rPr>
        <w:t>Ammattioikeus</w:t>
      </w:r>
      <w:proofErr w:type="spellEnd"/>
      <w:r w:rsidRPr="00AF5A87">
        <w:rPr>
          <w:rFonts w:ascii="Arial" w:hAnsi="Arial" w:cs="Arial"/>
          <w:color w:val="0000FF"/>
          <w:sz w:val="20"/>
          <w:szCs w:val="20"/>
          <w:lang w:val="en-US"/>
        </w:rPr>
        <w:t>"/&gt;</w:t>
      </w:r>
    </w:p>
    <w:p w14:paraId="4205C995" w14:textId="4FCA12DF" w:rsidR="000E1791" w:rsidRPr="00AF5A87" w:rsidRDefault="000E1791" w:rsidP="00AF5A87">
      <w:pPr>
        <w:autoSpaceDE w:val="0"/>
        <w:autoSpaceDN w:val="0"/>
        <w:adjustRightInd w:val="0"/>
        <w:ind w:left="1420" w:hanging="1420"/>
        <w:rPr>
          <w:rFonts w:ascii="Arial" w:hAnsi="Arial" w:cs="Arial"/>
          <w:color w:val="0000FF"/>
          <w:sz w:val="20"/>
          <w:szCs w:val="20"/>
        </w:rPr>
      </w:pPr>
      <w:r w:rsidRPr="00AF5A87">
        <w:rPr>
          <w:rFonts w:ascii="Arial" w:hAnsi="Arial" w:cs="Arial"/>
          <w:color w:val="0000FF"/>
          <w:sz w:val="20"/>
          <w:szCs w:val="20"/>
          <w:lang w:val="en-US"/>
        </w:rPr>
        <w:tab/>
      </w:r>
      <w:r w:rsidRPr="00AF5A87">
        <w:rPr>
          <w:rFonts w:ascii="Arial" w:hAnsi="Arial" w:cs="Arial"/>
          <w:color w:val="0000FF"/>
          <w:sz w:val="20"/>
          <w:szCs w:val="20"/>
          <w:lang w:val="en-US"/>
        </w:rPr>
        <w:tab/>
      </w:r>
      <w:r w:rsidRPr="00AF5A87">
        <w:rPr>
          <w:rFonts w:ascii="Arial" w:hAnsi="Arial" w:cs="Arial"/>
          <w:color w:val="0000FF"/>
          <w:sz w:val="20"/>
          <w:szCs w:val="20"/>
        </w:rPr>
        <w:t>&lt;</w:t>
      </w:r>
      <w:proofErr w:type="spellStart"/>
      <w:r w:rsidRPr="00AF5A87">
        <w:rPr>
          <w:rFonts w:ascii="Arial" w:hAnsi="Arial" w:cs="Arial"/>
          <w:color w:val="800000"/>
          <w:sz w:val="20"/>
          <w:szCs w:val="20"/>
          <w:highlight w:val="white"/>
        </w:rPr>
        <w:t>value</w:t>
      </w:r>
      <w:proofErr w:type="spellEnd"/>
      <w:r w:rsidRPr="00AF5A87">
        <w:rPr>
          <w:rFonts w:ascii="Arial" w:hAnsi="Arial" w:cs="Arial"/>
          <w:color w:val="0000FF"/>
          <w:sz w:val="20"/>
          <w:szCs w:val="20"/>
        </w:rPr>
        <w:t xml:space="preserve"> </w:t>
      </w:r>
      <w:proofErr w:type="spellStart"/>
      <w:r w:rsidRPr="00AF5A87">
        <w:rPr>
          <w:rFonts w:ascii="Arial" w:hAnsi="Arial" w:cs="Arial"/>
          <w:color w:val="0000FF"/>
          <w:sz w:val="20"/>
          <w:szCs w:val="20"/>
        </w:rPr>
        <w:t>code</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034</w:t>
      </w:r>
      <w:r w:rsidRPr="00AF5A87">
        <w:rPr>
          <w:rFonts w:ascii="Arial" w:hAnsi="Arial" w:cs="Arial"/>
          <w:color w:val="0000FF"/>
          <w:sz w:val="20"/>
          <w:szCs w:val="20"/>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1.2.246.537.6.140.2008</w:t>
      </w:r>
      <w:r w:rsidRPr="00AF5A87">
        <w:rPr>
          <w:rFonts w:ascii="Arial" w:hAnsi="Arial" w:cs="Arial"/>
          <w:color w:val="0000FF"/>
          <w:sz w:val="20"/>
          <w:szCs w:val="20"/>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Valvira - Ammattioikeudet</w:t>
      </w:r>
      <w:r w:rsidRPr="00AF5A87">
        <w:rPr>
          <w:rFonts w:ascii="Arial" w:hAnsi="Arial" w:cs="Arial"/>
          <w:color w:val="0000FF"/>
          <w:sz w:val="20"/>
          <w:szCs w:val="20"/>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rPr>
        <w:t>="</w:t>
      </w:r>
      <w:r w:rsidRPr="00AF5A87">
        <w:rPr>
          <w:rFonts w:ascii="Arial" w:hAnsi="Arial" w:cs="Arial"/>
          <w:color w:val="000000"/>
          <w:sz w:val="20"/>
          <w:szCs w:val="20"/>
          <w:highlight w:val="white"/>
        </w:rPr>
        <w:t>laillistettu erikoislääkäri</w:t>
      </w:r>
      <w:r w:rsidRPr="00AF5A87">
        <w:rPr>
          <w:rFonts w:ascii="Arial" w:hAnsi="Arial" w:cs="Arial"/>
          <w:color w:val="0000FF"/>
          <w:sz w:val="20"/>
          <w:szCs w:val="20"/>
        </w:rPr>
        <w:t>"/&gt;</w:t>
      </w:r>
    </w:p>
    <w:p w14:paraId="68BA9017" w14:textId="77777777" w:rsidR="000E1791" w:rsidRPr="00AF5A87" w:rsidRDefault="000E1791" w:rsidP="000E1791">
      <w:pPr>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r>
      <w:r w:rsidRPr="00AF5A87">
        <w:rPr>
          <w:rFonts w:ascii="Arial" w:hAnsi="Arial" w:cs="Arial"/>
          <w:color w:val="0000FF"/>
          <w:sz w:val="20"/>
          <w:szCs w:val="20"/>
        </w:rPr>
        <w:tab/>
        <w:t>&lt;/</w:t>
      </w:r>
      <w:proofErr w:type="spellStart"/>
      <w:r w:rsidRPr="00AF5A87">
        <w:rPr>
          <w:rFonts w:ascii="Arial" w:hAnsi="Arial" w:cs="Arial"/>
          <w:color w:val="800000"/>
          <w:sz w:val="20"/>
          <w:szCs w:val="20"/>
          <w:highlight w:val="white"/>
        </w:rPr>
        <w:t>qualifier</w:t>
      </w:r>
      <w:proofErr w:type="spellEnd"/>
      <w:r w:rsidRPr="00AF5A87">
        <w:rPr>
          <w:rFonts w:ascii="Arial" w:hAnsi="Arial" w:cs="Arial"/>
          <w:color w:val="0000FF"/>
          <w:sz w:val="20"/>
          <w:szCs w:val="20"/>
        </w:rPr>
        <w:t>&gt;</w:t>
      </w:r>
    </w:p>
    <w:p w14:paraId="0FF17BA1" w14:textId="77777777" w:rsidR="00082727" w:rsidRPr="00AF5A87" w:rsidRDefault="00082727" w:rsidP="00AF5A87">
      <w:pPr>
        <w:tabs>
          <w:tab w:val="left" w:pos="301"/>
          <w:tab w:val="left" w:pos="601"/>
          <w:tab w:val="left" w:pos="902"/>
          <w:tab w:val="left" w:pos="1202"/>
          <w:tab w:val="left" w:pos="1503"/>
          <w:tab w:val="left" w:pos="1803"/>
          <w:tab w:val="left" w:pos="2104"/>
          <w:tab w:val="left" w:pos="2404"/>
        </w:tabs>
        <w:autoSpaceDE w:val="0"/>
        <w:autoSpaceDN w:val="0"/>
        <w:adjustRightInd w:val="0"/>
        <w:ind w:left="1202" w:hanging="1202"/>
        <w:rPr>
          <w:rFonts w:ascii="Arial" w:hAnsi="Arial" w:cs="Arial"/>
          <w:color w:val="0000FF"/>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lääkkeen määrääjän lisäerikoisalat, annetaan mikäli erikoisaloja on enemmän kuin yksi, </w:t>
      </w:r>
      <w:proofErr w:type="spellStart"/>
      <w:r w:rsidRPr="00AF5A87">
        <w:rPr>
          <w:rFonts w:ascii="Arial" w:hAnsi="Arial" w:cs="Arial"/>
          <w:color w:val="808080"/>
          <w:sz w:val="20"/>
          <w:szCs w:val="20"/>
          <w:highlight w:val="white"/>
        </w:rPr>
        <w:t>qualifieria</w:t>
      </w:r>
      <w:proofErr w:type="spellEnd"/>
      <w:r w:rsidRPr="00AF5A87">
        <w:rPr>
          <w:rFonts w:ascii="Arial" w:hAnsi="Arial" w:cs="Arial"/>
          <w:color w:val="808080"/>
          <w:sz w:val="20"/>
          <w:szCs w:val="20"/>
          <w:highlight w:val="white"/>
        </w:rPr>
        <w:t xml:space="preserve"> toistetaan tarvittava määrä</w:t>
      </w:r>
      <w:r w:rsidR="00444CF2" w:rsidRPr="00AF5A87">
        <w:rPr>
          <w:rFonts w:ascii="Arial" w:hAnsi="Arial" w:cs="Arial"/>
          <w:color w:val="808080"/>
          <w:sz w:val="20"/>
          <w:szCs w:val="20"/>
          <w:highlight w:val="white"/>
        </w:rPr>
        <w:t xml:space="preserve"> (tulee käyttöön 1.1.2017)</w:t>
      </w:r>
      <w:r w:rsidRPr="00AF5A87">
        <w:rPr>
          <w:rFonts w:ascii="Arial" w:hAnsi="Arial" w:cs="Arial"/>
          <w:color w:val="0000FF"/>
          <w:sz w:val="20"/>
          <w:szCs w:val="20"/>
          <w:highlight w:val="white"/>
        </w:rPr>
        <w:t>--&gt;</w:t>
      </w:r>
    </w:p>
    <w:p w14:paraId="49EDA387"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proofErr w:type="spellStart"/>
      <w:r w:rsidRPr="00AF5A87">
        <w:rPr>
          <w:rFonts w:ascii="Arial" w:hAnsi="Arial" w:cs="Arial"/>
          <w:color w:val="800000"/>
          <w:sz w:val="20"/>
          <w:szCs w:val="20"/>
          <w:highlight w:val="white"/>
        </w:rPr>
        <w:t>qualifier</w:t>
      </w:r>
      <w:proofErr w:type="spellEnd"/>
      <w:r w:rsidRPr="00AF5A87">
        <w:rPr>
          <w:rFonts w:ascii="Arial" w:hAnsi="Arial" w:cs="Arial"/>
          <w:color w:val="0000FF"/>
          <w:sz w:val="20"/>
          <w:szCs w:val="20"/>
          <w:highlight w:val="white"/>
        </w:rPr>
        <w:t>&gt;</w:t>
      </w:r>
    </w:p>
    <w:p w14:paraId="650818C7" w14:textId="77777777"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FF"/>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195</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1.2.246.537.6.12.2002.126</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Lääkityslista</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Lääkkeen määrääjän lisäerikoisala</w:t>
      </w:r>
      <w:r w:rsidRPr="00AF5A87">
        <w:rPr>
          <w:rFonts w:ascii="Arial" w:hAnsi="Arial" w:cs="Arial"/>
          <w:color w:val="0000FF"/>
          <w:sz w:val="20"/>
          <w:szCs w:val="20"/>
          <w:highlight w:val="white"/>
        </w:rPr>
        <w:t>"/&gt;</w:t>
      </w:r>
    </w:p>
    <w:p w14:paraId="381F9EFC" w14:textId="1642D97E" w:rsidR="00082727" w:rsidRPr="00AF5A87" w:rsidRDefault="00082727" w:rsidP="00AF5A87">
      <w:pPr>
        <w:tabs>
          <w:tab w:val="left" w:pos="284"/>
          <w:tab w:val="left" w:pos="567"/>
          <w:tab w:val="left" w:pos="851"/>
          <w:tab w:val="left" w:pos="1134"/>
          <w:tab w:val="left" w:pos="1418"/>
          <w:tab w:val="left" w:pos="1701"/>
        </w:tabs>
        <w:autoSpaceDE w:val="0"/>
        <w:autoSpaceDN w:val="0"/>
        <w:adjustRightInd w:val="0"/>
        <w:ind w:left="1418" w:hanging="1418"/>
        <w:rPr>
          <w:rFonts w:ascii="Arial" w:hAnsi="Arial" w:cs="Arial"/>
          <w:color w:val="000000"/>
          <w:sz w:val="20"/>
          <w:szCs w:val="20"/>
          <w:highlight w:val="white"/>
        </w:rPr>
      </w:pP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r>
      <w:r w:rsidRPr="00AF5A87">
        <w:rPr>
          <w:rFonts w:ascii="Arial" w:hAnsi="Arial" w:cs="Arial"/>
          <w:color w:val="0000FF"/>
          <w:sz w:val="20"/>
          <w:szCs w:val="20"/>
          <w:highlight w:val="white"/>
        </w:rPr>
        <w:tab/>
        <w:t>&lt;</w:t>
      </w:r>
      <w:proofErr w:type="spellStart"/>
      <w:r w:rsidRPr="00AF5A87">
        <w:rPr>
          <w:rFonts w:ascii="Arial" w:hAnsi="Arial" w:cs="Arial"/>
          <w:color w:val="800000"/>
          <w:sz w:val="20"/>
          <w:szCs w:val="20"/>
          <w:highlight w:val="white"/>
        </w:rPr>
        <w:t>value</w:t>
      </w:r>
      <w:proofErr w:type="spellEnd"/>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86113-180</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1.2.246.537.6.148.2008</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codeSystemName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Valvira - Koulutusluokitus</w:t>
      </w:r>
      <w:r w:rsidRPr="00AF5A87">
        <w:rPr>
          <w:rFonts w:ascii="Arial" w:hAnsi="Arial" w:cs="Arial"/>
          <w:color w:val="0000FF"/>
          <w:sz w:val="20"/>
          <w:szCs w:val="20"/>
          <w:highlight w:val="white"/>
        </w:rPr>
        <w:t>"</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displayName</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 xml:space="preserve">erikoislääkäri </w:t>
      </w:r>
      <w:r w:rsidR="004E02D2">
        <w:rPr>
          <w:rFonts w:ascii="Arial" w:hAnsi="Arial" w:cs="Arial"/>
          <w:color w:val="000000"/>
          <w:sz w:val="20"/>
          <w:szCs w:val="20"/>
          <w:highlight w:val="white"/>
        </w:rPr>
        <w:t>sisätaudit</w:t>
      </w:r>
      <w:r w:rsidRPr="00AF5A87">
        <w:rPr>
          <w:rFonts w:ascii="Arial" w:hAnsi="Arial" w:cs="Arial"/>
          <w:color w:val="0000FF"/>
          <w:sz w:val="20"/>
          <w:szCs w:val="20"/>
          <w:highlight w:val="white"/>
        </w:rPr>
        <w:t>"/&gt;</w:t>
      </w:r>
    </w:p>
    <w:p w14:paraId="1C09B442" w14:textId="77777777" w:rsidR="00082727" w:rsidRPr="00AF5A87" w:rsidRDefault="00082727" w:rsidP="00082727">
      <w:pPr>
        <w:tabs>
          <w:tab w:val="left" w:pos="284"/>
          <w:tab w:val="left" w:pos="567"/>
          <w:tab w:val="left" w:pos="851"/>
          <w:tab w:val="left" w:pos="1134"/>
          <w:tab w:val="left" w:pos="1418"/>
          <w:tab w:val="left" w:pos="1701"/>
        </w:tabs>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qualifier</w:t>
      </w:r>
      <w:r w:rsidRPr="00AF5A87">
        <w:rPr>
          <w:rFonts w:ascii="Arial" w:hAnsi="Arial" w:cs="Arial"/>
          <w:color w:val="0000FF"/>
          <w:sz w:val="20"/>
          <w:szCs w:val="20"/>
          <w:highlight w:val="white"/>
          <w:lang w:val="en-US"/>
        </w:rPr>
        <w:t>&gt;</w:t>
      </w:r>
    </w:p>
    <w:p w14:paraId="56F52F3F"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lastRenderedPageBreak/>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translation</w:t>
      </w:r>
      <w:r w:rsidRPr="00AF5A87">
        <w:rPr>
          <w:rFonts w:ascii="Arial" w:hAnsi="Arial" w:cs="Arial"/>
          <w:color w:val="0000FF"/>
          <w:sz w:val="20"/>
          <w:szCs w:val="20"/>
          <w:highlight w:val="white"/>
          <w:lang w:val="en-US"/>
        </w:rPr>
        <w:t>&gt;</w:t>
      </w:r>
    </w:p>
    <w:p w14:paraId="6E047AFC"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code</w:t>
      </w:r>
      <w:r w:rsidRPr="00AF5A87">
        <w:rPr>
          <w:rFonts w:ascii="Arial" w:hAnsi="Arial" w:cs="Arial"/>
          <w:color w:val="0000FF"/>
          <w:sz w:val="20"/>
          <w:szCs w:val="20"/>
          <w:highlight w:val="white"/>
          <w:lang w:val="en-US"/>
        </w:rPr>
        <w:t>&gt;</w:t>
      </w:r>
    </w:p>
    <w:p w14:paraId="2EE50461"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proofErr w:type="gramStart"/>
      <w:r w:rsidRPr="00AF5A87">
        <w:rPr>
          <w:rFonts w:ascii="Arial" w:hAnsi="Arial" w:cs="Arial"/>
          <w:color w:val="0000FF"/>
          <w:sz w:val="20"/>
          <w:szCs w:val="20"/>
          <w:highlight w:val="white"/>
          <w:lang w:val="en-US"/>
        </w:rPr>
        <w:t>&lt;!--</w:t>
      </w:r>
      <w:proofErr w:type="gram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Lääkärin</w:t>
      </w:r>
      <w:proofErr w:type="spellEnd"/>
      <w:r w:rsidRPr="00AF5A87">
        <w:rPr>
          <w:rFonts w:ascii="Arial" w:hAnsi="Arial" w:cs="Arial"/>
          <w:color w:val="808080"/>
          <w:sz w:val="20"/>
          <w:szCs w:val="20"/>
          <w:highlight w:val="white"/>
          <w:lang w:val="en-US"/>
        </w:rPr>
        <w:t xml:space="preserve"> </w:t>
      </w:r>
      <w:proofErr w:type="spellStart"/>
      <w:r w:rsidRPr="00AF5A87">
        <w:rPr>
          <w:rFonts w:ascii="Arial" w:hAnsi="Arial" w:cs="Arial"/>
          <w:color w:val="808080"/>
          <w:sz w:val="20"/>
          <w:szCs w:val="20"/>
          <w:highlight w:val="white"/>
          <w:lang w:val="en-US"/>
        </w:rPr>
        <w:t>nimi</w:t>
      </w:r>
      <w:proofErr w:type="spellEnd"/>
      <w:r w:rsidRPr="00AF5A87">
        <w:rPr>
          <w:rFonts w:ascii="Arial" w:hAnsi="Arial" w:cs="Arial"/>
          <w:color w:val="808080"/>
          <w:sz w:val="20"/>
          <w:szCs w:val="20"/>
          <w:highlight w:val="white"/>
          <w:lang w:val="en-US"/>
        </w:rPr>
        <w:t xml:space="preserve"> </w:t>
      </w:r>
      <w:r w:rsidRPr="00AF5A87">
        <w:rPr>
          <w:rFonts w:ascii="Arial" w:hAnsi="Arial" w:cs="Arial"/>
          <w:color w:val="0000FF"/>
          <w:sz w:val="20"/>
          <w:szCs w:val="20"/>
          <w:highlight w:val="white"/>
          <w:lang w:val="en-US"/>
        </w:rPr>
        <w:t>--&gt;</w:t>
      </w:r>
    </w:p>
    <w:p w14:paraId="7F316A8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assignedPerson</w:t>
      </w:r>
      <w:proofErr w:type="spellEnd"/>
      <w:proofErr w:type="gramEnd"/>
      <w:r w:rsidRPr="00AF5A87">
        <w:rPr>
          <w:rFonts w:ascii="Arial" w:hAnsi="Arial" w:cs="Arial"/>
          <w:color w:val="0000FF"/>
          <w:sz w:val="20"/>
          <w:szCs w:val="20"/>
          <w:highlight w:val="white"/>
          <w:lang w:val="en-US"/>
        </w:rPr>
        <w:t>&gt;</w:t>
      </w:r>
    </w:p>
    <w:p w14:paraId="6BF234FB"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name</w:t>
      </w:r>
      <w:proofErr w:type="gramEnd"/>
      <w:r w:rsidRPr="00AF5A87">
        <w:rPr>
          <w:rFonts w:ascii="Arial" w:hAnsi="Arial" w:cs="Arial"/>
          <w:color w:val="0000FF"/>
          <w:sz w:val="20"/>
          <w:szCs w:val="20"/>
          <w:highlight w:val="white"/>
          <w:lang w:val="en-US"/>
        </w:rPr>
        <w:t>&gt;</w:t>
      </w:r>
    </w:p>
    <w:p w14:paraId="2994F38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Timo</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given</w:t>
      </w:r>
      <w:r w:rsidRPr="00AF5A87">
        <w:rPr>
          <w:rFonts w:ascii="Arial" w:hAnsi="Arial" w:cs="Arial"/>
          <w:color w:val="0000FF"/>
          <w:sz w:val="20"/>
          <w:szCs w:val="20"/>
          <w:highlight w:val="white"/>
          <w:lang w:val="en-US"/>
        </w:rPr>
        <w:t>&gt;</w:t>
      </w:r>
    </w:p>
    <w:p w14:paraId="7735B173"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Markka</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family</w:t>
      </w:r>
      <w:r w:rsidRPr="00AF5A87">
        <w:rPr>
          <w:rFonts w:ascii="Arial" w:hAnsi="Arial" w:cs="Arial"/>
          <w:color w:val="0000FF"/>
          <w:sz w:val="20"/>
          <w:szCs w:val="20"/>
          <w:highlight w:val="white"/>
          <w:lang w:val="en-US"/>
        </w:rPr>
        <w:t>&gt;</w:t>
      </w:r>
    </w:p>
    <w:p w14:paraId="6E1AC0C7"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00412655" w:rsidRPr="00AF5A87">
        <w:rPr>
          <w:rFonts w:ascii="Arial" w:hAnsi="Arial" w:cs="Arial"/>
          <w:color w:val="800000"/>
          <w:sz w:val="20"/>
          <w:szCs w:val="20"/>
          <w:highlight w:val="white"/>
          <w:lang w:val="en-US"/>
        </w:rPr>
        <w:t xml:space="preserve"> qualifier=”AC”</w:t>
      </w:r>
      <w:r w:rsidRPr="00AF5A87">
        <w:rPr>
          <w:rFonts w:ascii="Arial" w:hAnsi="Arial" w:cs="Arial"/>
          <w:color w:val="0000FF"/>
          <w:sz w:val="20"/>
          <w:szCs w:val="20"/>
          <w:highlight w:val="white"/>
          <w:lang w:val="en-US"/>
        </w:rPr>
        <w:t>&gt;</w:t>
      </w:r>
      <w:proofErr w:type="spellStart"/>
      <w:r w:rsidR="008B6A4D" w:rsidRPr="00AF5A87">
        <w:rPr>
          <w:rFonts w:ascii="Arial" w:hAnsi="Arial" w:cs="Arial"/>
          <w:color w:val="000000"/>
          <w:sz w:val="20"/>
          <w:szCs w:val="20"/>
          <w:highlight w:val="white"/>
          <w:lang w:val="en-US"/>
        </w:rPr>
        <w:t>Yli</w:t>
      </w:r>
      <w:r w:rsidRPr="00AF5A87">
        <w:rPr>
          <w:rFonts w:ascii="Arial" w:hAnsi="Arial" w:cs="Arial"/>
          <w:color w:val="000000"/>
          <w:sz w:val="20"/>
          <w:szCs w:val="20"/>
          <w:highlight w:val="white"/>
          <w:lang w:val="en-US"/>
        </w:rPr>
        <w:t>lääkäri</w:t>
      </w:r>
      <w:proofErr w:type="spellEnd"/>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suffix</w:t>
      </w:r>
      <w:r w:rsidRPr="00AF5A87">
        <w:rPr>
          <w:rFonts w:ascii="Arial" w:hAnsi="Arial" w:cs="Arial"/>
          <w:color w:val="0000FF"/>
          <w:sz w:val="20"/>
          <w:szCs w:val="20"/>
          <w:highlight w:val="white"/>
          <w:lang w:val="en-US"/>
        </w:rPr>
        <w:t>&gt;</w:t>
      </w:r>
    </w:p>
    <w:p w14:paraId="4AE9A9A6"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p>
    <w:p w14:paraId="46649F04" w14:textId="77777777" w:rsidR="0005050A" w:rsidRPr="00AF5A87" w:rsidRDefault="0005050A" w:rsidP="0005050A">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assignedPerson</w:t>
      </w:r>
      <w:proofErr w:type="spellEnd"/>
      <w:r w:rsidRPr="00AF5A87">
        <w:rPr>
          <w:rFonts w:ascii="Arial" w:hAnsi="Arial" w:cs="Arial"/>
          <w:color w:val="0000FF"/>
          <w:sz w:val="20"/>
          <w:szCs w:val="20"/>
          <w:highlight w:val="white"/>
        </w:rPr>
        <w:t>&gt;</w:t>
      </w:r>
    </w:p>
    <w:p w14:paraId="1811FBA3" w14:textId="77777777" w:rsidR="00054C69" w:rsidRPr="00AF5A87" w:rsidRDefault="00054C69" w:rsidP="00943093">
      <w:pPr>
        <w:autoSpaceDE w:val="0"/>
        <w:autoSpaceDN w:val="0"/>
        <w:adjustRightInd w:val="0"/>
        <w:rPr>
          <w:rFonts w:ascii="Arial" w:hAnsi="Arial" w:cs="Arial"/>
          <w:color w:val="0000FF"/>
          <w:sz w:val="20"/>
          <w:szCs w:val="20"/>
          <w:highlight w:val="white"/>
        </w:rPr>
      </w:pPr>
    </w:p>
    <w:p w14:paraId="10E6348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Lääkemääräyksen tuottava organisaatio </w:t>
      </w:r>
      <w:r w:rsidRPr="00AF5A87">
        <w:rPr>
          <w:rFonts w:ascii="Arial" w:hAnsi="Arial" w:cs="Arial"/>
          <w:color w:val="0000FF"/>
          <w:sz w:val="20"/>
          <w:szCs w:val="20"/>
          <w:highlight w:val="white"/>
        </w:rPr>
        <w:t>--&gt;</w:t>
      </w:r>
    </w:p>
    <w:p w14:paraId="2DD7FF1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PALVELUYKSIKKÖ </w:t>
      </w:r>
      <w:r w:rsidRPr="00AF5A87">
        <w:rPr>
          <w:rFonts w:ascii="Arial" w:hAnsi="Arial" w:cs="Arial"/>
          <w:color w:val="0000FF"/>
          <w:sz w:val="20"/>
          <w:szCs w:val="20"/>
          <w:highlight w:val="white"/>
        </w:rPr>
        <w:t>--&gt;</w:t>
      </w:r>
    </w:p>
    <w:p w14:paraId="2B32A5BF"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representedOrganization</w:t>
      </w:r>
      <w:proofErr w:type="spellEnd"/>
      <w:r w:rsidRPr="00AF5A87">
        <w:rPr>
          <w:rFonts w:ascii="Arial" w:hAnsi="Arial" w:cs="Arial"/>
          <w:color w:val="0000FF"/>
          <w:sz w:val="20"/>
          <w:szCs w:val="20"/>
          <w:highlight w:val="white"/>
        </w:rPr>
        <w:t>&gt;</w:t>
      </w:r>
    </w:p>
    <w:p w14:paraId="60983A08"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r w:rsidRPr="00AF5A87">
        <w:rPr>
          <w:rFonts w:ascii="Arial" w:hAnsi="Arial" w:cs="Arial"/>
          <w:color w:val="800000"/>
          <w:sz w:val="20"/>
          <w:szCs w:val="20"/>
          <w:highlight w:val="white"/>
        </w:rPr>
        <w:t>id</w:t>
      </w:r>
      <w:r w:rsidRPr="00AF5A87">
        <w:rPr>
          <w:rFonts w:ascii="Arial" w:hAnsi="Arial" w:cs="Arial"/>
          <w:color w:val="FF0000"/>
          <w:sz w:val="20"/>
          <w:szCs w:val="20"/>
          <w:highlight w:val="white"/>
        </w:rPr>
        <w:t xml:space="preserve"> </w:t>
      </w:r>
      <w:proofErr w:type="spellStart"/>
      <w:r w:rsidRPr="00AF5A87">
        <w:rPr>
          <w:rFonts w:ascii="Arial" w:hAnsi="Arial" w:cs="Arial"/>
          <w:color w:val="FF0000"/>
          <w:sz w:val="20"/>
          <w:szCs w:val="20"/>
          <w:highlight w:val="white"/>
        </w:rPr>
        <w:t>root</w:t>
      </w:r>
      <w:proofErr w:type="spellEnd"/>
      <w:r w:rsidRPr="00AF5A87">
        <w:rPr>
          <w:rFonts w:ascii="Arial" w:hAnsi="Arial" w:cs="Arial"/>
          <w:color w:val="0000FF"/>
          <w:sz w:val="20"/>
          <w:szCs w:val="20"/>
          <w:highlight w:val="white"/>
        </w:rPr>
        <w:t>="</w:t>
      </w:r>
      <w:r w:rsidRPr="00AF5A87">
        <w:rPr>
          <w:rFonts w:ascii="Arial" w:hAnsi="Arial" w:cs="Arial"/>
          <w:color w:val="000000"/>
          <w:sz w:val="20"/>
          <w:szCs w:val="20"/>
          <w:highlight w:val="white"/>
        </w:rPr>
        <w:t>1.2.246.10.1536552.10.1</w:t>
      </w:r>
      <w:r w:rsidRPr="00AF5A87">
        <w:rPr>
          <w:rFonts w:ascii="Arial" w:hAnsi="Arial" w:cs="Arial"/>
          <w:color w:val="0000FF"/>
          <w:sz w:val="20"/>
          <w:szCs w:val="20"/>
          <w:highlight w:val="white"/>
        </w:rPr>
        <w:t>"/&gt;</w:t>
      </w:r>
    </w:p>
    <w:p w14:paraId="5436B7A9"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r w:rsidRPr="00AF5A87">
        <w:rPr>
          <w:rFonts w:ascii="Arial" w:hAnsi="Arial" w:cs="Arial"/>
          <w:color w:val="000000"/>
          <w:sz w:val="20"/>
          <w:szCs w:val="20"/>
          <w:highlight w:val="white"/>
        </w:rPr>
        <w:t>Kosken Korva ja Nenä Oy</w:t>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name</w:t>
      </w:r>
      <w:proofErr w:type="spellEnd"/>
      <w:r w:rsidRPr="00AF5A87">
        <w:rPr>
          <w:rFonts w:ascii="Arial" w:hAnsi="Arial" w:cs="Arial"/>
          <w:color w:val="0000FF"/>
          <w:sz w:val="20"/>
          <w:szCs w:val="20"/>
          <w:highlight w:val="white"/>
        </w:rPr>
        <w:t>&gt;</w:t>
      </w:r>
    </w:p>
    <w:p w14:paraId="746009AB" w14:textId="1D9E8081" w:rsidR="00943093" w:rsidRPr="00AF5A87" w:rsidRDefault="00943093" w:rsidP="00AF5A87">
      <w:pPr>
        <w:autoSpaceDE w:val="0"/>
        <w:autoSpaceDN w:val="0"/>
        <w:adjustRightInd w:val="0"/>
        <w:ind w:left="1136" w:hanging="1136"/>
        <w:rPr>
          <w:rFonts w:ascii="Arial" w:hAnsi="Arial" w:cs="Arial"/>
          <w:color w:val="000000"/>
          <w:sz w:val="20"/>
          <w:szCs w:val="20"/>
          <w:highlight w:val="white"/>
        </w:rPr>
      </w:pP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puhelinnumero: erottelu välilyönnillä on kielletty. Organisaation puhelinnumero välitetään </w:t>
      </w:r>
      <w:proofErr w:type="spellStart"/>
      <w:r w:rsidRPr="00AF5A87">
        <w:rPr>
          <w:rFonts w:ascii="Arial" w:hAnsi="Arial" w:cs="Arial"/>
          <w:color w:val="808080"/>
          <w:sz w:val="20"/>
          <w:szCs w:val="20"/>
          <w:highlight w:val="white"/>
        </w:rPr>
        <w:t>telecom</w:t>
      </w:r>
      <w:proofErr w:type="spellEnd"/>
      <w:r w:rsidRPr="00AF5A87">
        <w:rPr>
          <w:rFonts w:ascii="Arial" w:hAnsi="Arial" w:cs="Arial"/>
          <w:color w:val="808080"/>
          <w:sz w:val="20"/>
          <w:szCs w:val="20"/>
          <w:highlight w:val="white"/>
        </w:rPr>
        <w:t xml:space="preserve">-elementillä, jossa </w:t>
      </w:r>
      <w:proofErr w:type="spellStart"/>
      <w:r w:rsidRPr="00AF5A87">
        <w:rPr>
          <w:rFonts w:ascii="Arial" w:hAnsi="Arial" w:cs="Arial"/>
          <w:color w:val="808080"/>
          <w:sz w:val="20"/>
          <w:szCs w:val="20"/>
          <w:highlight w:val="white"/>
        </w:rPr>
        <w:t>use</w:t>
      </w:r>
      <w:proofErr w:type="spellEnd"/>
      <w:r w:rsidRPr="00AF5A87">
        <w:rPr>
          <w:rFonts w:ascii="Arial" w:hAnsi="Arial" w:cs="Arial"/>
          <w:color w:val="808080"/>
          <w:sz w:val="20"/>
          <w:szCs w:val="20"/>
          <w:highlight w:val="white"/>
        </w:rPr>
        <w:t xml:space="preserve">-attribuutin arvo on "DIR" (suora numero) tai ”PUB” (vaihteen numero) </w:t>
      </w:r>
      <w:r w:rsidRPr="00AF5A87">
        <w:rPr>
          <w:rFonts w:ascii="Arial" w:hAnsi="Arial" w:cs="Arial"/>
          <w:color w:val="0000FF"/>
          <w:sz w:val="20"/>
          <w:szCs w:val="20"/>
          <w:highlight w:val="white"/>
        </w:rPr>
        <w:t>--&gt;</w:t>
      </w:r>
    </w:p>
    <w:p w14:paraId="7E491718" w14:textId="77777777" w:rsidR="00943093" w:rsidRPr="00AF5A87" w:rsidRDefault="00943093" w:rsidP="00943093">
      <w:pPr>
        <w:autoSpaceDE w:val="0"/>
        <w:autoSpaceDN w:val="0"/>
        <w:adjustRightInd w:val="0"/>
        <w:rPr>
          <w:rFonts w:ascii="Arial" w:hAnsi="Arial" w:cs="Arial"/>
          <w:color w:val="0000FF"/>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tel</w:t>
      </w:r>
      <w:proofErr w:type="gramStart"/>
      <w:r w:rsidRPr="00AF5A87">
        <w:rPr>
          <w:rFonts w:ascii="Arial" w:hAnsi="Arial" w:cs="Arial"/>
          <w:color w:val="000000"/>
          <w:sz w:val="20"/>
          <w:szCs w:val="20"/>
          <w:highlight w:val="white"/>
          <w:lang w:val="en-US"/>
        </w:rPr>
        <w:t>:0201234567</w:t>
      </w:r>
      <w:proofErr w:type="gramEnd"/>
      <w:r w:rsidRPr="00AF5A87">
        <w:rPr>
          <w:rFonts w:ascii="Arial" w:hAnsi="Arial" w:cs="Arial"/>
          <w:color w:val="0000FF"/>
          <w:sz w:val="20"/>
          <w:szCs w:val="20"/>
          <w:highlight w:val="white"/>
          <w:lang w:val="en-US"/>
        </w:rPr>
        <w:t>"</w:t>
      </w:r>
      <w:r w:rsidRPr="00AF5A87">
        <w:rPr>
          <w:rFonts w:ascii="Arial" w:hAnsi="Arial" w:cs="Arial"/>
          <w:color w:val="FF0000"/>
          <w:sz w:val="20"/>
          <w:szCs w:val="20"/>
          <w:highlight w:val="white"/>
          <w:lang w:val="en-US"/>
        </w:rPr>
        <w:t xml:space="preserve"> use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DIR</w:t>
      </w:r>
      <w:r w:rsidRPr="00AF5A87">
        <w:rPr>
          <w:rFonts w:ascii="Arial" w:hAnsi="Arial" w:cs="Arial"/>
          <w:color w:val="0000FF"/>
          <w:sz w:val="20"/>
          <w:szCs w:val="20"/>
          <w:highlight w:val="white"/>
          <w:lang w:val="en-US"/>
        </w:rPr>
        <w:t>"/&gt;</w:t>
      </w:r>
    </w:p>
    <w:p w14:paraId="7A20E3E6" w14:textId="77777777" w:rsidR="008B6A4D" w:rsidRPr="00AF5A87" w:rsidRDefault="008B6A4D" w:rsidP="008B6A4D">
      <w:pPr>
        <w:autoSpaceDE w:val="0"/>
        <w:autoSpaceDN w:val="0"/>
        <w:adjustRightInd w:val="0"/>
        <w:ind w:left="852" w:firstLine="284"/>
        <w:rPr>
          <w:rFonts w:ascii="Arial" w:hAnsi="Arial" w:cs="Arial"/>
          <w:color w:val="000000"/>
          <w:sz w:val="20"/>
          <w:szCs w:val="20"/>
          <w:highlight w:val="white"/>
          <w:lang w:val="en-US"/>
        </w:rPr>
      </w:pP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telecom</w:t>
      </w:r>
      <w:r w:rsidRPr="00AF5A87">
        <w:rPr>
          <w:rFonts w:ascii="Arial" w:hAnsi="Arial" w:cs="Arial"/>
          <w:color w:val="FF0000"/>
          <w:sz w:val="20"/>
          <w:szCs w:val="20"/>
          <w:highlight w:val="white"/>
          <w:lang w:val="en-US"/>
        </w:rPr>
        <w:t xml:space="preserve"> value</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mailto:</w:t>
      </w:r>
      <w:r w:rsidR="002741F7" w:rsidRPr="00AF5A87">
        <w:rPr>
          <w:rFonts w:ascii="Arial" w:hAnsi="Arial" w:cs="Arial"/>
          <w:color w:val="000000"/>
          <w:sz w:val="20"/>
          <w:szCs w:val="20"/>
          <w:highlight w:val="white"/>
          <w:lang w:val="en-US"/>
        </w:rPr>
        <w:t>sähköpostiosoite</w:t>
      </w:r>
      <w:r w:rsidRPr="00AF5A87">
        <w:rPr>
          <w:rFonts w:ascii="Arial" w:hAnsi="Arial" w:cs="Arial"/>
          <w:color w:val="0000FF"/>
          <w:sz w:val="20"/>
          <w:szCs w:val="20"/>
          <w:highlight w:val="white"/>
          <w:lang w:val="en-US"/>
        </w:rPr>
        <w:t>"/&gt;</w:t>
      </w:r>
    </w:p>
    <w:p w14:paraId="29FD256E"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addr</w:t>
      </w:r>
      <w:proofErr w:type="spellEnd"/>
      <w:proofErr w:type="gramEnd"/>
      <w:r w:rsidRPr="00AF5A87">
        <w:rPr>
          <w:rFonts w:ascii="Arial" w:hAnsi="Arial" w:cs="Arial"/>
          <w:color w:val="0000FF"/>
          <w:sz w:val="20"/>
          <w:szCs w:val="20"/>
          <w:highlight w:val="white"/>
          <w:lang w:val="en-US"/>
        </w:rPr>
        <w:t>&gt;</w:t>
      </w:r>
    </w:p>
    <w:p w14:paraId="77B54410"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Insinöörinkatu</w:t>
      </w:r>
      <w:proofErr w:type="spellEnd"/>
      <w:r w:rsidRPr="00AF5A87">
        <w:rPr>
          <w:rFonts w:ascii="Arial" w:hAnsi="Arial" w:cs="Arial"/>
          <w:color w:val="000000"/>
          <w:sz w:val="20"/>
          <w:szCs w:val="20"/>
          <w:highlight w:val="white"/>
          <w:lang w:val="en-US"/>
        </w:rPr>
        <w:t xml:space="preserve"> 30</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
    <w:p w14:paraId="7AA1EE08"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33720</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
    <w:p w14:paraId="0BC6113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1F77D5F4"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addr</w:t>
      </w:r>
      <w:proofErr w:type="spellEnd"/>
      <w:r w:rsidRPr="00AF5A87">
        <w:rPr>
          <w:rFonts w:ascii="Arial" w:hAnsi="Arial" w:cs="Arial"/>
          <w:color w:val="0000FF"/>
          <w:sz w:val="20"/>
          <w:szCs w:val="20"/>
          <w:highlight w:val="white"/>
        </w:rPr>
        <w:t>&gt;</w:t>
      </w:r>
    </w:p>
    <w:p w14:paraId="6BF15543"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asOrganizationPartOf</w:t>
      </w:r>
      <w:proofErr w:type="spellEnd"/>
      <w:r w:rsidRPr="00AF5A87">
        <w:rPr>
          <w:rFonts w:ascii="Arial" w:hAnsi="Arial" w:cs="Arial"/>
          <w:color w:val="0000FF"/>
          <w:sz w:val="20"/>
          <w:szCs w:val="20"/>
          <w:highlight w:val="white"/>
        </w:rPr>
        <w:t>&gt;</w:t>
      </w:r>
    </w:p>
    <w:p w14:paraId="2E1C8BF2" w14:textId="77777777" w:rsidR="00943093" w:rsidRPr="00AF5A87" w:rsidRDefault="00943093" w:rsidP="00943093">
      <w:pPr>
        <w:autoSpaceDE w:val="0"/>
        <w:autoSpaceDN w:val="0"/>
        <w:adjustRightInd w:val="0"/>
        <w:rPr>
          <w:rFonts w:ascii="Arial" w:hAnsi="Arial" w:cs="Arial"/>
          <w:color w:val="000000"/>
          <w:sz w:val="20"/>
          <w:szCs w:val="20"/>
          <w:highlight w:val="white"/>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proofErr w:type="gramStart"/>
      <w:r w:rsidRPr="00AF5A87">
        <w:rPr>
          <w:rFonts w:ascii="Arial" w:hAnsi="Arial" w:cs="Arial"/>
          <w:color w:val="0000FF"/>
          <w:sz w:val="20"/>
          <w:szCs w:val="20"/>
          <w:highlight w:val="white"/>
        </w:rPr>
        <w:t>&lt;!--</w:t>
      </w:r>
      <w:proofErr w:type="gramEnd"/>
      <w:r w:rsidRPr="00AF5A87">
        <w:rPr>
          <w:rFonts w:ascii="Arial" w:hAnsi="Arial" w:cs="Arial"/>
          <w:color w:val="808080"/>
          <w:sz w:val="20"/>
          <w:szCs w:val="20"/>
          <w:highlight w:val="white"/>
        </w:rPr>
        <w:t xml:space="preserve">  PALVELUNANTAJA = TOIMINTAYKSIKKÖ = Palveluntuottaja </w:t>
      </w:r>
      <w:r w:rsidRPr="00AF5A87">
        <w:rPr>
          <w:rFonts w:ascii="Arial" w:hAnsi="Arial" w:cs="Arial"/>
          <w:color w:val="0000FF"/>
          <w:sz w:val="20"/>
          <w:szCs w:val="20"/>
          <w:highlight w:val="white"/>
        </w:rPr>
        <w:t>--&gt;</w:t>
      </w:r>
    </w:p>
    <w:p w14:paraId="729080C1"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00"/>
          <w:sz w:val="20"/>
          <w:szCs w:val="20"/>
          <w:highlight w:val="white"/>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wholeOrganization</w:t>
      </w:r>
      <w:proofErr w:type="spellEnd"/>
      <w:proofErr w:type="gramEnd"/>
      <w:r w:rsidRPr="00AF5A87">
        <w:rPr>
          <w:rFonts w:ascii="Arial" w:hAnsi="Arial" w:cs="Arial"/>
          <w:color w:val="0000FF"/>
          <w:sz w:val="20"/>
          <w:szCs w:val="20"/>
          <w:highlight w:val="white"/>
          <w:lang w:val="en-US"/>
        </w:rPr>
        <w:t>&gt;</w:t>
      </w:r>
    </w:p>
    <w:p w14:paraId="054A39DA"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id</w:t>
      </w:r>
      <w:proofErr w:type="gramEnd"/>
      <w:r w:rsidRPr="00AF5A87">
        <w:rPr>
          <w:rFonts w:ascii="Arial" w:hAnsi="Arial" w:cs="Arial"/>
          <w:color w:val="FF0000"/>
          <w:sz w:val="20"/>
          <w:szCs w:val="20"/>
          <w:highlight w:val="white"/>
          <w:lang w:val="en-US"/>
        </w:rPr>
        <w:t xml:space="preserve"> root</w:t>
      </w:r>
      <w:r w:rsidRPr="00AF5A87">
        <w:rPr>
          <w:rFonts w:ascii="Arial" w:hAnsi="Arial" w:cs="Arial"/>
          <w:color w:val="0000FF"/>
          <w:sz w:val="20"/>
          <w:szCs w:val="20"/>
          <w:highlight w:val="white"/>
          <w:lang w:val="en-US"/>
        </w:rPr>
        <w:t>="</w:t>
      </w:r>
      <w:r w:rsidRPr="00AF5A87">
        <w:rPr>
          <w:rFonts w:ascii="Arial" w:hAnsi="Arial" w:cs="Arial"/>
          <w:color w:val="000000"/>
          <w:sz w:val="20"/>
          <w:szCs w:val="20"/>
          <w:highlight w:val="white"/>
          <w:lang w:val="en-US"/>
        </w:rPr>
        <w:t>1.2.246.10.1536552.10.0</w:t>
      </w:r>
      <w:r w:rsidRPr="00AF5A87">
        <w:rPr>
          <w:rFonts w:ascii="Arial" w:hAnsi="Arial" w:cs="Arial"/>
          <w:color w:val="0000FF"/>
          <w:sz w:val="20"/>
          <w:szCs w:val="20"/>
          <w:highlight w:val="white"/>
          <w:lang w:val="en-US"/>
        </w:rPr>
        <w:t>"/&gt;</w:t>
      </w:r>
    </w:p>
    <w:p w14:paraId="37646FEA"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Tampereen</w:t>
      </w:r>
      <w:proofErr w:type="spellEnd"/>
      <w:r w:rsidRPr="00AF5A87">
        <w:rPr>
          <w:rFonts w:ascii="Arial" w:hAnsi="Arial" w:cs="Arial"/>
          <w:color w:val="000000"/>
          <w:sz w:val="20"/>
          <w:szCs w:val="20"/>
          <w:highlight w:val="white"/>
          <w:lang w:val="en-US"/>
        </w:rPr>
        <w:t xml:space="preserve"> </w:t>
      </w:r>
      <w:proofErr w:type="spellStart"/>
      <w:r w:rsidRPr="00AF5A87">
        <w:rPr>
          <w:rFonts w:ascii="Arial" w:hAnsi="Arial" w:cs="Arial"/>
          <w:color w:val="000000"/>
          <w:sz w:val="20"/>
          <w:szCs w:val="20"/>
          <w:highlight w:val="white"/>
          <w:lang w:val="en-US"/>
        </w:rPr>
        <w:t>Lääkärikeskus</w:t>
      </w:r>
      <w:proofErr w:type="spellEnd"/>
      <w:r w:rsidRPr="00AF5A87">
        <w:rPr>
          <w:rFonts w:ascii="Arial" w:hAnsi="Arial" w:cs="Arial"/>
          <w:color w:val="000000"/>
          <w:sz w:val="20"/>
          <w:szCs w:val="20"/>
          <w:highlight w:val="white"/>
          <w:lang w:val="en-US"/>
        </w:rPr>
        <w:t xml:space="preserve"> Oy</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name</w:t>
      </w:r>
      <w:r w:rsidRPr="00AF5A87">
        <w:rPr>
          <w:rFonts w:ascii="Arial" w:hAnsi="Arial" w:cs="Arial"/>
          <w:color w:val="0000FF"/>
          <w:sz w:val="20"/>
          <w:szCs w:val="20"/>
          <w:highlight w:val="white"/>
          <w:lang w:val="en-US"/>
        </w:rPr>
        <w:t>&gt;</w:t>
      </w:r>
    </w:p>
    <w:p w14:paraId="531F6C7A"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addr</w:t>
      </w:r>
      <w:proofErr w:type="spellEnd"/>
      <w:proofErr w:type="gramEnd"/>
      <w:r w:rsidRPr="00AF5A87">
        <w:rPr>
          <w:rFonts w:ascii="Arial" w:hAnsi="Arial" w:cs="Arial"/>
          <w:color w:val="0000FF"/>
          <w:sz w:val="20"/>
          <w:szCs w:val="20"/>
          <w:highlight w:val="white"/>
          <w:lang w:val="en-US"/>
        </w:rPr>
        <w:t>&gt;</w:t>
      </w:r>
    </w:p>
    <w:p w14:paraId="06285211"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roofErr w:type="spellStart"/>
      <w:proofErr w:type="gramEnd"/>
      <w:r w:rsidRPr="00AF5A87">
        <w:rPr>
          <w:rFonts w:ascii="Arial" w:hAnsi="Arial" w:cs="Arial"/>
          <w:color w:val="000000"/>
          <w:sz w:val="20"/>
          <w:szCs w:val="20"/>
          <w:highlight w:val="white"/>
          <w:lang w:val="en-US"/>
        </w:rPr>
        <w:t>Hatanpäänvaltatie</w:t>
      </w:r>
      <w:proofErr w:type="spellEnd"/>
      <w:r w:rsidRPr="00AF5A87">
        <w:rPr>
          <w:rFonts w:ascii="Arial" w:hAnsi="Arial" w:cs="Arial"/>
          <w:color w:val="000000"/>
          <w:sz w:val="20"/>
          <w:szCs w:val="20"/>
          <w:highlight w:val="white"/>
          <w:lang w:val="en-US"/>
        </w:rPr>
        <w:t xml:space="preserve"> 1 </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streetAddressLine</w:t>
      </w:r>
      <w:proofErr w:type="spellEnd"/>
      <w:r w:rsidRPr="00AF5A87">
        <w:rPr>
          <w:rFonts w:ascii="Arial" w:hAnsi="Arial" w:cs="Arial"/>
          <w:color w:val="0000FF"/>
          <w:sz w:val="20"/>
          <w:szCs w:val="20"/>
          <w:highlight w:val="white"/>
          <w:lang w:val="en-US"/>
        </w:rPr>
        <w:t>&gt;</w:t>
      </w:r>
    </w:p>
    <w:p w14:paraId="08DA660F"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proofErr w:type="gram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33600</w:t>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postalCode</w:t>
      </w:r>
      <w:proofErr w:type="spellEnd"/>
      <w:r w:rsidRPr="00AF5A87">
        <w:rPr>
          <w:rFonts w:ascii="Arial" w:hAnsi="Arial" w:cs="Arial"/>
          <w:color w:val="0000FF"/>
          <w:sz w:val="20"/>
          <w:szCs w:val="20"/>
          <w:highlight w:val="white"/>
          <w:lang w:val="en-US"/>
        </w:rPr>
        <w:t>&gt;</w:t>
      </w:r>
    </w:p>
    <w:p w14:paraId="1096F37D"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gramStart"/>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roofErr w:type="gramEnd"/>
      <w:r w:rsidRPr="00AF5A87">
        <w:rPr>
          <w:rFonts w:ascii="Arial" w:hAnsi="Arial" w:cs="Arial"/>
          <w:color w:val="000000"/>
          <w:sz w:val="20"/>
          <w:szCs w:val="20"/>
          <w:highlight w:val="white"/>
          <w:lang w:val="en-US"/>
        </w:rPr>
        <w:t>Tampere</w:t>
      </w:r>
      <w:r w:rsidRPr="00AF5A87">
        <w:rPr>
          <w:rFonts w:ascii="Arial" w:hAnsi="Arial" w:cs="Arial"/>
          <w:color w:val="0000FF"/>
          <w:sz w:val="20"/>
          <w:szCs w:val="20"/>
          <w:highlight w:val="white"/>
          <w:lang w:val="en-US"/>
        </w:rPr>
        <w:t>&lt;/</w:t>
      </w:r>
      <w:r w:rsidRPr="00AF5A87">
        <w:rPr>
          <w:rFonts w:ascii="Arial" w:hAnsi="Arial" w:cs="Arial"/>
          <w:color w:val="800000"/>
          <w:sz w:val="20"/>
          <w:szCs w:val="20"/>
          <w:highlight w:val="white"/>
          <w:lang w:val="en-US"/>
        </w:rPr>
        <w:t>city</w:t>
      </w:r>
      <w:r w:rsidRPr="00AF5A87">
        <w:rPr>
          <w:rFonts w:ascii="Arial" w:hAnsi="Arial" w:cs="Arial"/>
          <w:color w:val="0000FF"/>
          <w:sz w:val="20"/>
          <w:szCs w:val="20"/>
          <w:highlight w:val="white"/>
          <w:lang w:val="en-US"/>
        </w:rPr>
        <w:t>&gt;</w:t>
      </w:r>
    </w:p>
    <w:p w14:paraId="3E00E2F5"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addr</w:t>
      </w:r>
      <w:proofErr w:type="spellEnd"/>
      <w:r w:rsidRPr="00AF5A87">
        <w:rPr>
          <w:rFonts w:ascii="Arial" w:hAnsi="Arial" w:cs="Arial"/>
          <w:color w:val="0000FF"/>
          <w:sz w:val="20"/>
          <w:szCs w:val="20"/>
          <w:highlight w:val="white"/>
          <w:lang w:val="en-US"/>
        </w:rPr>
        <w:t>&gt;</w:t>
      </w:r>
    </w:p>
    <w:p w14:paraId="647EEE3B"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wholeOrganization</w:t>
      </w:r>
      <w:proofErr w:type="spellEnd"/>
      <w:r w:rsidRPr="00AF5A87">
        <w:rPr>
          <w:rFonts w:ascii="Arial" w:hAnsi="Arial" w:cs="Arial"/>
          <w:color w:val="0000FF"/>
          <w:sz w:val="20"/>
          <w:szCs w:val="20"/>
          <w:highlight w:val="white"/>
          <w:lang w:val="en-US"/>
        </w:rPr>
        <w:t>&gt;</w:t>
      </w:r>
    </w:p>
    <w:p w14:paraId="1E477727"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asOrganizationPartOf</w:t>
      </w:r>
      <w:proofErr w:type="spellEnd"/>
      <w:r w:rsidRPr="00AF5A87">
        <w:rPr>
          <w:rFonts w:ascii="Arial" w:hAnsi="Arial" w:cs="Arial"/>
          <w:color w:val="0000FF"/>
          <w:sz w:val="20"/>
          <w:szCs w:val="20"/>
          <w:highlight w:val="white"/>
          <w:lang w:val="en-US"/>
        </w:rPr>
        <w:t>&gt;</w:t>
      </w:r>
    </w:p>
    <w:p w14:paraId="3E75ADF4" w14:textId="77777777" w:rsidR="00943093" w:rsidRPr="00AF5A87" w:rsidRDefault="00943093" w:rsidP="00943093">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representedOrganization</w:t>
      </w:r>
      <w:proofErr w:type="spellEnd"/>
      <w:r w:rsidRPr="00AF5A87">
        <w:rPr>
          <w:rFonts w:ascii="Arial" w:hAnsi="Arial" w:cs="Arial"/>
          <w:color w:val="0000FF"/>
          <w:sz w:val="20"/>
          <w:szCs w:val="20"/>
          <w:highlight w:val="white"/>
          <w:lang w:val="en-US"/>
        </w:rPr>
        <w:t>&gt;</w:t>
      </w:r>
    </w:p>
    <w:p w14:paraId="294712C2" w14:textId="77777777" w:rsidR="0005050A" w:rsidRPr="00AF5A87" w:rsidRDefault="0005050A" w:rsidP="0005050A">
      <w:pPr>
        <w:autoSpaceDE w:val="0"/>
        <w:autoSpaceDN w:val="0"/>
        <w:adjustRightInd w:val="0"/>
        <w:rPr>
          <w:rFonts w:ascii="Arial" w:hAnsi="Arial" w:cs="Arial"/>
          <w:color w:val="000000"/>
          <w:sz w:val="20"/>
          <w:szCs w:val="20"/>
          <w:highlight w:val="white"/>
          <w:lang w:val="en-US"/>
        </w:rPr>
      </w:pPr>
      <w:r w:rsidRPr="00AF5A87">
        <w:rPr>
          <w:rFonts w:ascii="Arial" w:hAnsi="Arial" w:cs="Arial"/>
          <w:color w:val="000000"/>
          <w:sz w:val="20"/>
          <w:szCs w:val="20"/>
          <w:highlight w:val="white"/>
          <w:lang w:val="en-US"/>
        </w:rPr>
        <w:tab/>
      </w: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lang w:val="en-US"/>
        </w:rPr>
        <w:t>&lt;/</w:t>
      </w:r>
      <w:proofErr w:type="spellStart"/>
      <w:r w:rsidRPr="00AF5A87">
        <w:rPr>
          <w:rFonts w:ascii="Arial" w:hAnsi="Arial" w:cs="Arial"/>
          <w:color w:val="800000"/>
          <w:sz w:val="20"/>
          <w:szCs w:val="20"/>
          <w:highlight w:val="white"/>
          <w:lang w:val="en-US"/>
        </w:rPr>
        <w:t>assignedAuthor</w:t>
      </w:r>
      <w:proofErr w:type="spellEnd"/>
      <w:r w:rsidRPr="00AF5A87">
        <w:rPr>
          <w:rFonts w:ascii="Arial" w:hAnsi="Arial" w:cs="Arial"/>
          <w:color w:val="0000FF"/>
          <w:sz w:val="20"/>
          <w:szCs w:val="20"/>
          <w:highlight w:val="white"/>
          <w:lang w:val="en-US"/>
        </w:rPr>
        <w:t>&gt;</w:t>
      </w:r>
    </w:p>
    <w:p w14:paraId="59CD9E56" w14:textId="77777777" w:rsidR="0005050A" w:rsidRPr="00AF5A87" w:rsidRDefault="0005050A" w:rsidP="0005050A">
      <w:pPr>
        <w:rPr>
          <w:rFonts w:ascii="Arial" w:hAnsi="Arial" w:cs="Arial"/>
          <w:sz w:val="20"/>
          <w:szCs w:val="20"/>
        </w:rPr>
      </w:pPr>
      <w:r w:rsidRPr="00AF5A87">
        <w:rPr>
          <w:rFonts w:ascii="Arial" w:hAnsi="Arial" w:cs="Arial"/>
          <w:color w:val="000000"/>
          <w:sz w:val="20"/>
          <w:szCs w:val="20"/>
          <w:highlight w:val="white"/>
          <w:lang w:val="en-US"/>
        </w:rPr>
        <w:tab/>
      </w:r>
      <w:r w:rsidRPr="00AF5A87">
        <w:rPr>
          <w:rFonts w:ascii="Arial" w:hAnsi="Arial" w:cs="Arial"/>
          <w:color w:val="0000FF"/>
          <w:sz w:val="20"/>
          <w:szCs w:val="20"/>
          <w:highlight w:val="white"/>
        </w:rPr>
        <w:t>&lt;/</w:t>
      </w:r>
      <w:proofErr w:type="spellStart"/>
      <w:r w:rsidRPr="00AF5A87">
        <w:rPr>
          <w:rFonts w:ascii="Arial" w:hAnsi="Arial" w:cs="Arial"/>
          <w:color w:val="800000"/>
          <w:sz w:val="20"/>
          <w:szCs w:val="20"/>
          <w:highlight w:val="white"/>
        </w:rPr>
        <w:t>author</w:t>
      </w:r>
      <w:proofErr w:type="spellEnd"/>
      <w:r w:rsidRPr="00AF5A87">
        <w:rPr>
          <w:rFonts w:ascii="Arial" w:hAnsi="Arial" w:cs="Arial"/>
          <w:color w:val="0000FF"/>
          <w:sz w:val="20"/>
          <w:szCs w:val="20"/>
          <w:highlight w:val="white"/>
        </w:rPr>
        <w:t>&gt;</w:t>
      </w:r>
    </w:p>
    <w:p w14:paraId="047570F1" w14:textId="77777777" w:rsidR="0005050A" w:rsidRDefault="0005050A" w:rsidP="0005050A"/>
    <w:p w14:paraId="0EFED18C" w14:textId="77777777" w:rsidR="0005050A" w:rsidRDefault="0005050A" w:rsidP="0005050A"/>
    <w:p w14:paraId="20040C15" w14:textId="77777777" w:rsidR="006A6873" w:rsidRDefault="006A6873" w:rsidP="00B27713">
      <w:r>
        <w:t xml:space="preserve">Lääkemääräyksen tuottava terveydenhuollon palveluyksikkö ilmoitetaan </w:t>
      </w:r>
      <w:proofErr w:type="spellStart"/>
      <w:r>
        <w:t>re</w:t>
      </w:r>
      <w:r w:rsidR="00054C69">
        <w:t>presentedOrganization</w:t>
      </w:r>
      <w:proofErr w:type="spellEnd"/>
      <w:r w:rsidR="00054C69">
        <w:t xml:space="preserve">-rakenteessa ja terveydenhuollon palvelunantaja </w:t>
      </w:r>
      <w:proofErr w:type="spellStart"/>
      <w:r w:rsidR="00054C69">
        <w:t>representedOrganization</w:t>
      </w:r>
      <w:r w:rsidR="00413596">
        <w:t>.</w:t>
      </w:r>
      <w:r w:rsidR="00054C69">
        <w:t>asOrganizationPartOf</w:t>
      </w:r>
      <w:proofErr w:type="spellEnd"/>
      <w:r w:rsidR="00054C69">
        <w:t>-rakenteessa.</w:t>
      </w:r>
      <w:r w:rsidR="00D54C95">
        <w:t xml:space="preserve"> </w:t>
      </w:r>
      <w:r w:rsidR="00E83186">
        <w:t>Yksityisen terveydenhuollon</w:t>
      </w:r>
      <w:r w:rsidR="00D54C95">
        <w:t xml:space="preserve"> liittymismalleja on kuvattu</w:t>
      </w:r>
      <w:r w:rsidR="00E83186">
        <w:t xml:space="preserve"> tarkemmin</w:t>
      </w:r>
      <w:r w:rsidR="00D54C95">
        <w:t xml:space="preserve"> </w:t>
      </w:r>
      <w:hyperlink r:id="rId15" w:tgtFrame="_blank" w:history="1">
        <w:r w:rsidR="00D54C95" w:rsidRPr="00D54C95">
          <w:rPr>
            <w:rStyle w:val="Hyperlinkki"/>
          </w:rPr>
          <w:t>Yksityisen terveydenhuollon organisaatiotiedot HL7-sanomissa ja -asiakirjoissa</w:t>
        </w:r>
      </w:hyperlink>
      <w:r w:rsidR="00D54C95" w:rsidRPr="00D54C95">
        <w:t xml:space="preserve"> (xls)</w:t>
      </w:r>
      <w:r w:rsidR="00D54C95">
        <w:t xml:space="preserve"> määrittelyssä.</w:t>
      </w:r>
    </w:p>
    <w:p w14:paraId="42CEEB91" w14:textId="77777777" w:rsidR="00054C69" w:rsidRDefault="00054C69" w:rsidP="00B27713"/>
    <w:p w14:paraId="4740A6E2" w14:textId="77777777" w:rsidR="007669C4" w:rsidRDefault="007669C4" w:rsidP="00B27713">
      <w:r>
        <w:t xml:space="preserve">Poikkeuksen edellä määriteltyyn </w:t>
      </w:r>
      <w:proofErr w:type="spellStart"/>
      <w:r>
        <w:t>author</w:t>
      </w:r>
      <w:proofErr w:type="spellEnd"/>
      <w:r>
        <w:t xml:space="preserve">-tietoon muodostaa Omakanta. Kun kansalainen tekee lääkemääräyksen uusimispyynnön Omakannassa, </w:t>
      </w:r>
      <w:proofErr w:type="spellStart"/>
      <w:r>
        <w:t>author</w:t>
      </w:r>
      <w:proofErr w:type="spellEnd"/>
      <w:r>
        <w:t>-tieto jätetään tyhjäksi.</w:t>
      </w:r>
      <w:r w:rsidR="00E61BFD">
        <w:t xml:space="preserve"> Author-tieto jätetään tyhjäksi myös tilanteessa, jossa potilastietojärjestelmä palauttaa uusimispyynnön automaattisesti Reseptikeskukseen.</w:t>
      </w:r>
    </w:p>
    <w:p w14:paraId="408EFCA7" w14:textId="77777777" w:rsidR="007669C4" w:rsidRPr="00AB342A" w:rsidRDefault="007669C4" w:rsidP="00957E87">
      <w:pPr>
        <w:spacing w:before="100" w:beforeAutospacing="1" w:after="100" w:afterAutospacing="1"/>
        <w:ind w:left="1440"/>
        <w:rPr>
          <w:rFonts w:ascii="Arial" w:hAnsi="Arial" w:cs="Arial"/>
          <w:sz w:val="22"/>
          <w:lang w:val="en-US"/>
        </w:rPr>
      </w:pPr>
      <w:r w:rsidRPr="00AB342A">
        <w:rPr>
          <w:rFonts w:ascii="Arial" w:hAnsi="Arial" w:cs="Arial"/>
          <w:sz w:val="22"/>
          <w:lang w:val="en-US"/>
        </w:rPr>
        <w:lastRenderedPageBreak/>
        <w:t xml:space="preserve">&lt;author </w:t>
      </w:r>
      <w:proofErr w:type="spellStart"/>
      <w:r w:rsidRPr="00AB342A">
        <w:rPr>
          <w:rFonts w:ascii="Arial" w:hAnsi="Arial" w:cs="Arial"/>
          <w:sz w:val="22"/>
          <w:lang w:val="en-US"/>
        </w:rPr>
        <w:t>nullFlavor</w:t>
      </w:r>
      <w:proofErr w:type="spellEnd"/>
      <w:r w:rsidRPr="00AB342A">
        <w:rPr>
          <w:rFonts w:ascii="Arial" w:hAnsi="Arial" w:cs="Arial"/>
          <w:sz w:val="22"/>
          <w:lang w:val="en-US"/>
        </w:rPr>
        <w:t>="NA"&gt;</w:t>
      </w:r>
      <w:r w:rsidRPr="00AB342A">
        <w:rPr>
          <w:rFonts w:ascii="Arial" w:hAnsi="Arial" w:cs="Arial"/>
          <w:sz w:val="22"/>
          <w:lang w:val="en-US"/>
        </w:rPr>
        <w:br/>
        <w:t xml:space="preserve">     &lt;time </w:t>
      </w:r>
      <w:proofErr w:type="spellStart"/>
      <w:r w:rsidRPr="00AB342A">
        <w:rPr>
          <w:rFonts w:ascii="Arial" w:hAnsi="Arial" w:cs="Arial"/>
          <w:sz w:val="22"/>
          <w:lang w:val="en-US"/>
        </w:rPr>
        <w:t>nullFlavor</w:t>
      </w:r>
      <w:proofErr w:type="spellEnd"/>
      <w:r w:rsidRPr="00AB342A">
        <w:rPr>
          <w:rFonts w:ascii="Arial" w:hAnsi="Arial" w:cs="Arial"/>
          <w:sz w:val="22"/>
          <w:lang w:val="en-US"/>
        </w:rPr>
        <w:t>="NA"/&gt;</w:t>
      </w:r>
      <w:r w:rsidRPr="00AB342A">
        <w:rPr>
          <w:rFonts w:ascii="Arial" w:hAnsi="Arial" w:cs="Arial"/>
          <w:sz w:val="22"/>
          <w:lang w:val="en-US"/>
        </w:rPr>
        <w:br/>
        <w:t>     &lt;</w:t>
      </w:r>
      <w:proofErr w:type="spellStart"/>
      <w:r w:rsidRPr="00AB342A">
        <w:rPr>
          <w:rFonts w:ascii="Arial" w:hAnsi="Arial" w:cs="Arial"/>
          <w:sz w:val="22"/>
          <w:lang w:val="en-US"/>
        </w:rPr>
        <w:t>assignedAuthor</w:t>
      </w:r>
      <w:proofErr w:type="spellEnd"/>
      <w:r w:rsidRPr="00AB342A">
        <w:rPr>
          <w:rFonts w:ascii="Arial" w:hAnsi="Arial" w:cs="Arial"/>
          <w:sz w:val="22"/>
          <w:lang w:val="en-US"/>
        </w:rPr>
        <w:t>&gt;</w:t>
      </w:r>
      <w:r w:rsidRPr="00AB342A">
        <w:rPr>
          <w:rFonts w:ascii="Arial" w:hAnsi="Arial" w:cs="Arial"/>
          <w:sz w:val="22"/>
          <w:lang w:val="en-US"/>
        </w:rPr>
        <w:br/>
        <w:t xml:space="preserve">          &lt;id </w:t>
      </w:r>
      <w:proofErr w:type="spellStart"/>
      <w:r w:rsidRPr="00AB342A">
        <w:rPr>
          <w:rFonts w:ascii="Arial" w:hAnsi="Arial" w:cs="Arial"/>
          <w:sz w:val="22"/>
          <w:lang w:val="en-US"/>
        </w:rPr>
        <w:t>nullFlavor</w:t>
      </w:r>
      <w:proofErr w:type="spellEnd"/>
      <w:r w:rsidRPr="00AB342A">
        <w:rPr>
          <w:rFonts w:ascii="Arial" w:hAnsi="Arial" w:cs="Arial"/>
          <w:sz w:val="22"/>
          <w:lang w:val="en-US"/>
        </w:rPr>
        <w:t>="NA"/&gt;</w:t>
      </w:r>
      <w:r w:rsidRPr="00AB342A">
        <w:rPr>
          <w:rFonts w:ascii="Arial" w:hAnsi="Arial" w:cs="Arial"/>
          <w:sz w:val="22"/>
          <w:lang w:val="en-US"/>
        </w:rPr>
        <w:br/>
        <w:t>     &lt;/</w:t>
      </w:r>
      <w:proofErr w:type="spellStart"/>
      <w:r w:rsidRPr="00AB342A">
        <w:rPr>
          <w:rFonts w:ascii="Arial" w:hAnsi="Arial" w:cs="Arial"/>
          <w:sz w:val="22"/>
          <w:lang w:val="en-US"/>
        </w:rPr>
        <w:t>assignedAuthor</w:t>
      </w:r>
      <w:proofErr w:type="spellEnd"/>
      <w:r w:rsidRPr="00AB342A">
        <w:rPr>
          <w:rFonts w:ascii="Arial" w:hAnsi="Arial" w:cs="Arial"/>
          <w:sz w:val="22"/>
          <w:lang w:val="en-US"/>
        </w:rPr>
        <w:t>&gt;</w:t>
      </w:r>
      <w:r w:rsidR="00957E87">
        <w:rPr>
          <w:rFonts w:ascii="Arial" w:hAnsi="Arial" w:cs="Arial"/>
          <w:sz w:val="22"/>
          <w:lang w:val="en-US"/>
        </w:rPr>
        <w:br/>
        <w:t>&lt;/author&gt;</w:t>
      </w:r>
    </w:p>
    <w:p w14:paraId="1544F93B" w14:textId="77777777" w:rsidR="0005050A" w:rsidRPr="00943093" w:rsidRDefault="0005050A" w:rsidP="00B27713">
      <w:pPr>
        <w:rPr>
          <w:lang w:val="en-US"/>
        </w:rPr>
      </w:pPr>
    </w:p>
    <w:p w14:paraId="43BAF36B" w14:textId="77777777" w:rsidR="00522FC1" w:rsidRDefault="00522FC1">
      <w:pPr>
        <w:pStyle w:val="Otsikko2"/>
      </w:pPr>
      <w:bookmarkStart w:id="49" w:name="CUSTODIAN"/>
      <w:bookmarkStart w:id="50" w:name="_Toc36296558"/>
      <w:bookmarkEnd w:id="49"/>
      <w:proofErr w:type="spellStart"/>
      <w:r>
        <w:t>custodian</w:t>
      </w:r>
      <w:proofErr w:type="spellEnd"/>
      <w:r>
        <w:t xml:space="preserve"> – rekisterinpitäjä (pakollinen)</w:t>
      </w:r>
      <w:bookmarkEnd w:id="47"/>
      <w:bookmarkEnd w:id="48"/>
      <w:bookmarkEnd w:id="50"/>
    </w:p>
    <w:p w14:paraId="5D2C5B1D" w14:textId="77777777" w:rsidR="00522FC1" w:rsidRPr="000578B9" w:rsidRDefault="00522FC1">
      <w:r>
        <w:t xml:space="preserve">Lääkemääräysten ja toimitusten vastuullinen rekisterinpitäjä on KELA, jonka OID sijoitetaan tähän elementtiin. </w:t>
      </w:r>
      <w:r w:rsidRPr="000578B9">
        <w:t>OID on 1.2.246.10.2462460.19.1.</w:t>
      </w:r>
    </w:p>
    <w:p w14:paraId="616D8F8C" w14:textId="77777777" w:rsidR="00522FC1" w:rsidRPr="000578B9" w:rsidRDefault="00522FC1">
      <w:r w:rsidRPr="000578B9">
        <w:t xml:space="preserve">Koko OID sijoitetaan </w:t>
      </w:r>
      <w:proofErr w:type="spellStart"/>
      <w:r w:rsidRPr="000578B9">
        <w:t>root</w:t>
      </w:r>
      <w:proofErr w:type="spellEnd"/>
      <w:r w:rsidRPr="000578B9">
        <w:t>-attribuuttiin.</w:t>
      </w:r>
    </w:p>
    <w:p w14:paraId="1483D86E" w14:textId="77777777" w:rsidR="00522FC1" w:rsidRPr="000578B9" w:rsidRDefault="00522FC1">
      <w:pPr>
        <w:rPr>
          <w:b/>
        </w:rPr>
      </w:pPr>
    </w:p>
    <w:p w14:paraId="1B9171F5"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FF"/>
          <w:sz w:val="20"/>
          <w:szCs w:val="20"/>
          <w:highlight w:val="white"/>
        </w:rPr>
        <w:t>&lt;</w:t>
      </w:r>
      <w:proofErr w:type="spellStart"/>
      <w:r w:rsidRPr="000578B9">
        <w:rPr>
          <w:rFonts w:ascii="Arial" w:hAnsi="Arial" w:cs="Arial"/>
          <w:color w:val="800000"/>
          <w:sz w:val="20"/>
          <w:szCs w:val="20"/>
          <w:highlight w:val="white"/>
        </w:rPr>
        <w:t>custodian</w:t>
      </w:r>
      <w:proofErr w:type="spellEnd"/>
      <w:r w:rsidRPr="000578B9">
        <w:rPr>
          <w:rFonts w:ascii="Arial" w:hAnsi="Arial" w:cs="Arial"/>
          <w:color w:val="0000FF"/>
          <w:sz w:val="20"/>
          <w:szCs w:val="20"/>
          <w:highlight w:val="white"/>
        </w:rPr>
        <w:t>&gt;</w:t>
      </w:r>
    </w:p>
    <w:p w14:paraId="4BA48C6E" w14:textId="77777777" w:rsidR="009565B9" w:rsidRPr="000578B9"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FF"/>
          <w:sz w:val="20"/>
          <w:szCs w:val="20"/>
          <w:highlight w:val="white"/>
        </w:rPr>
        <w:t>&lt;</w:t>
      </w:r>
      <w:proofErr w:type="spellStart"/>
      <w:r w:rsidRPr="000578B9">
        <w:rPr>
          <w:rFonts w:ascii="Arial" w:hAnsi="Arial" w:cs="Arial"/>
          <w:color w:val="800000"/>
          <w:sz w:val="20"/>
          <w:szCs w:val="20"/>
          <w:highlight w:val="white"/>
        </w:rPr>
        <w:t>assignedCustodian</w:t>
      </w:r>
      <w:proofErr w:type="spellEnd"/>
      <w:r w:rsidRPr="000578B9">
        <w:rPr>
          <w:rFonts w:ascii="Arial" w:hAnsi="Arial" w:cs="Arial"/>
          <w:color w:val="0000FF"/>
          <w:sz w:val="20"/>
          <w:szCs w:val="20"/>
          <w:highlight w:val="white"/>
        </w:rPr>
        <w:t>&gt;</w:t>
      </w:r>
    </w:p>
    <w:p w14:paraId="6AE734E0"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FD711C">
        <w:rPr>
          <w:rFonts w:ascii="Arial" w:hAnsi="Arial" w:cs="Arial"/>
          <w:color w:val="0000FF"/>
          <w:sz w:val="20"/>
          <w:szCs w:val="20"/>
          <w:highlight w:val="white"/>
        </w:rPr>
        <w:t>&lt;</w:t>
      </w:r>
      <w:proofErr w:type="spellStart"/>
      <w:r w:rsidRPr="00FD711C">
        <w:rPr>
          <w:rFonts w:ascii="Arial" w:hAnsi="Arial" w:cs="Arial"/>
          <w:color w:val="800000"/>
          <w:sz w:val="20"/>
          <w:szCs w:val="20"/>
          <w:highlight w:val="white"/>
        </w:rPr>
        <w:t>representedCustodianOrganization</w:t>
      </w:r>
      <w:proofErr w:type="spellEnd"/>
      <w:r w:rsidRPr="00FD711C">
        <w:rPr>
          <w:rFonts w:ascii="Arial" w:hAnsi="Arial" w:cs="Arial"/>
          <w:color w:val="0000FF"/>
          <w:sz w:val="20"/>
          <w:szCs w:val="20"/>
          <w:highlight w:val="white"/>
        </w:rPr>
        <w:t>&gt;</w:t>
      </w:r>
    </w:p>
    <w:p w14:paraId="0E22798E"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r w:rsidRPr="00FD711C">
        <w:rPr>
          <w:rFonts w:ascii="Arial" w:hAnsi="Arial" w:cs="Arial"/>
          <w:color w:val="800000"/>
          <w:sz w:val="20"/>
          <w:szCs w:val="20"/>
          <w:highlight w:val="white"/>
        </w:rPr>
        <w:t>id</w:t>
      </w:r>
      <w:r w:rsidRPr="00FD711C">
        <w:rPr>
          <w:rFonts w:ascii="Arial" w:hAnsi="Arial" w:cs="Arial"/>
          <w:color w:val="FF0000"/>
          <w:sz w:val="20"/>
          <w:szCs w:val="20"/>
          <w:highlight w:val="white"/>
        </w:rPr>
        <w:t xml:space="preserve"> </w:t>
      </w:r>
      <w:proofErr w:type="spellStart"/>
      <w:r w:rsidRPr="00FD711C">
        <w:rPr>
          <w:rFonts w:ascii="Arial" w:hAnsi="Arial" w:cs="Arial"/>
          <w:color w:val="FF0000"/>
          <w:sz w:val="20"/>
          <w:szCs w:val="20"/>
          <w:highlight w:val="white"/>
        </w:rPr>
        <w:t>root</w:t>
      </w:r>
      <w:proofErr w:type="spellEnd"/>
      <w:r w:rsidRPr="00FD711C">
        <w:rPr>
          <w:rFonts w:ascii="Arial" w:hAnsi="Arial" w:cs="Arial"/>
          <w:color w:val="0000FF"/>
          <w:sz w:val="20"/>
          <w:szCs w:val="20"/>
          <w:highlight w:val="white"/>
        </w:rPr>
        <w:t>="</w:t>
      </w:r>
      <w:r w:rsidRPr="00FD711C">
        <w:rPr>
          <w:rFonts w:ascii="Arial" w:hAnsi="Arial" w:cs="Arial"/>
          <w:color w:val="000000"/>
          <w:sz w:val="20"/>
          <w:szCs w:val="20"/>
          <w:highlight w:val="white"/>
        </w:rPr>
        <w:t>1.2.246.10.2462460.19.1</w:t>
      </w:r>
      <w:r w:rsidRPr="00FD711C">
        <w:rPr>
          <w:rFonts w:ascii="Arial" w:hAnsi="Arial" w:cs="Arial"/>
          <w:color w:val="0000FF"/>
          <w:sz w:val="20"/>
          <w:szCs w:val="20"/>
          <w:highlight w:val="white"/>
        </w:rPr>
        <w:t>"/&gt;</w:t>
      </w:r>
    </w:p>
    <w:p w14:paraId="24547031" w14:textId="77777777" w:rsidR="009565B9" w:rsidRPr="00FD711C" w:rsidRDefault="001250A1"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proofErr w:type="spellStart"/>
      <w:r w:rsidRPr="00FD711C">
        <w:rPr>
          <w:rFonts w:ascii="Arial" w:hAnsi="Arial" w:cs="Arial"/>
          <w:color w:val="800000"/>
          <w:sz w:val="20"/>
          <w:szCs w:val="20"/>
          <w:highlight w:val="white"/>
        </w:rPr>
        <w:t>name</w:t>
      </w:r>
      <w:proofErr w:type="spellEnd"/>
      <w:r w:rsidRPr="00FD711C">
        <w:rPr>
          <w:rFonts w:ascii="Arial" w:hAnsi="Arial" w:cs="Arial"/>
          <w:color w:val="0000FF"/>
          <w:sz w:val="20"/>
          <w:szCs w:val="20"/>
          <w:highlight w:val="white"/>
        </w:rPr>
        <w:t>&gt;</w:t>
      </w:r>
      <w:r w:rsidRPr="00FD711C">
        <w:rPr>
          <w:rFonts w:ascii="Arial" w:hAnsi="Arial" w:cs="Arial"/>
          <w:color w:val="000000"/>
          <w:sz w:val="20"/>
          <w:szCs w:val="20"/>
          <w:highlight w:val="white"/>
        </w:rPr>
        <w:t>Kansaneläkelaitos</w:t>
      </w:r>
      <w:r w:rsidRPr="00FD711C">
        <w:rPr>
          <w:rFonts w:ascii="Arial" w:hAnsi="Arial" w:cs="Arial"/>
          <w:color w:val="0000FF"/>
          <w:sz w:val="20"/>
          <w:szCs w:val="20"/>
          <w:highlight w:val="white"/>
        </w:rPr>
        <w:t>&lt;/</w:t>
      </w:r>
      <w:proofErr w:type="spellStart"/>
      <w:r w:rsidRPr="00FD711C">
        <w:rPr>
          <w:rFonts w:ascii="Arial" w:hAnsi="Arial" w:cs="Arial"/>
          <w:color w:val="800000"/>
          <w:sz w:val="20"/>
          <w:szCs w:val="20"/>
          <w:highlight w:val="white"/>
        </w:rPr>
        <w:t>name</w:t>
      </w:r>
      <w:proofErr w:type="spellEnd"/>
      <w:r w:rsidRPr="00FD711C">
        <w:rPr>
          <w:rFonts w:ascii="Arial" w:hAnsi="Arial" w:cs="Arial"/>
          <w:color w:val="0000FF"/>
          <w:sz w:val="20"/>
          <w:szCs w:val="20"/>
          <w:highlight w:val="white"/>
        </w:rPr>
        <w:t>&gt;</w:t>
      </w:r>
    </w:p>
    <w:p w14:paraId="370472C1"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proofErr w:type="spellStart"/>
      <w:r w:rsidRPr="00FD711C">
        <w:rPr>
          <w:rFonts w:ascii="Arial" w:hAnsi="Arial" w:cs="Arial"/>
          <w:color w:val="800000"/>
          <w:sz w:val="20"/>
          <w:szCs w:val="20"/>
          <w:highlight w:val="white"/>
        </w:rPr>
        <w:t>representedCustodianOrganization</w:t>
      </w:r>
      <w:proofErr w:type="spellEnd"/>
      <w:r w:rsidRPr="00FD711C">
        <w:rPr>
          <w:rFonts w:ascii="Arial" w:hAnsi="Arial" w:cs="Arial"/>
          <w:color w:val="0000FF"/>
          <w:sz w:val="20"/>
          <w:szCs w:val="20"/>
          <w:highlight w:val="white"/>
        </w:rPr>
        <w:t>&gt;</w:t>
      </w:r>
    </w:p>
    <w:p w14:paraId="71EB7799" w14:textId="77777777" w:rsidR="009565B9" w:rsidRPr="00FD711C" w:rsidRDefault="009565B9" w:rsidP="009565B9">
      <w:pPr>
        <w:autoSpaceDE w:val="0"/>
        <w:autoSpaceDN w:val="0"/>
        <w:adjustRightInd w:val="0"/>
        <w:rPr>
          <w:rFonts w:ascii="Arial" w:hAnsi="Arial" w:cs="Arial"/>
          <w:color w:val="000000"/>
          <w:sz w:val="20"/>
          <w:szCs w:val="20"/>
          <w:highlight w:val="white"/>
        </w:rPr>
      </w:pPr>
      <w:r w:rsidRPr="00FD711C">
        <w:rPr>
          <w:rFonts w:ascii="Arial" w:hAnsi="Arial" w:cs="Arial"/>
          <w:color w:val="000000"/>
          <w:sz w:val="20"/>
          <w:szCs w:val="20"/>
          <w:highlight w:val="white"/>
        </w:rPr>
        <w:tab/>
      </w:r>
      <w:r w:rsidRPr="00FD711C">
        <w:rPr>
          <w:rFonts w:ascii="Arial" w:hAnsi="Arial" w:cs="Arial"/>
          <w:color w:val="0000FF"/>
          <w:sz w:val="20"/>
          <w:szCs w:val="20"/>
          <w:highlight w:val="white"/>
        </w:rPr>
        <w:t>&lt;/</w:t>
      </w:r>
      <w:proofErr w:type="spellStart"/>
      <w:r w:rsidRPr="00FD711C">
        <w:rPr>
          <w:rFonts w:ascii="Arial" w:hAnsi="Arial" w:cs="Arial"/>
          <w:color w:val="800000"/>
          <w:sz w:val="20"/>
          <w:szCs w:val="20"/>
          <w:highlight w:val="white"/>
        </w:rPr>
        <w:t>assignedCustodian</w:t>
      </w:r>
      <w:proofErr w:type="spellEnd"/>
      <w:r w:rsidRPr="00FD711C">
        <w:rPr>
          <w:rFonts w:ascii="Arial" w:hAnsi="Arial" w:cs="Arial"/>
          <w:color w:val="0000FF"/>
          <w:sz w:val="20"/>
          <w:szCs w:val="20"/>
          <w:highlight w:val="white"/>
        </w:rPr>
        <w:t>&gt;</w:t>
      </w:r>
    </w:p>
    <w:p w14:paraId="36B650DD" w14:textId="77777777" w:rsidR="009565B9" w:rsidRPr="00577775" w:rsidRDefault="009565B9" w:rsidP="009565B9">
      <w:pPr>
        <w:autoSpaceDE w:val="0"/>
        <w:autoSpaceDN w:val="0"/>
        <w:adjustRightInd w:val="0"/>
        <w:rPr>
          <w:rFonts w:ascii="Arial" w:hAnsi="Arial" w:cs="Arial"/>
          <w:color w:val="000000"/>
          <w:sz w:val="20"/>
          <w:szCs w:val="20"/>
          <w:highlight w:val="white"/>
          <w:lang w:val="en-GB"/>
        </w:rPr>
      </w:pPr>
      <w:r w:rsidRPr="00577775">
        <w:rPr>
          <w:rFonts w:ascii="Arial" w:hAnsi="Arial" w:cs="Arial"/>
          <w:color w:val="0000FF"/>
          <w:sz w:val="20"/>
          <w:szCs w:val="20"/>
          <w:highlight w:val="white"/>
          <w:lang w:val="en-GB"/>
        </w:rPr>
        <w:t>&lt;/</w:t>
      </w:r>
      <w:r w:rsidRPr="00577775">
        <w:rPr>
          <w:rFonts w:ascii="Arial" w:hAnsi="Arial" w:cs="Arial"/>
          <w:color w:val="800000"/>
          <w:sz w:val="20"/>
          <w:szCs w:val="20"/>
          <w:highlight w:val="white"/>
          <w:lang w:val="en-GB"/>
        </w:rPr>
        <w:t>custodian</w:t>
      </w:r>
      <w:r w:rsidRPr="00577775">
        <w:rPr>
          <w:rFonts w:ascii="Arial" w:hAnsi="Arial" w:cs="Arial"/>
          <w:color w:val="0000FF"/>
          <w:sz w:val="20"/>
          <w:szCs w:val="20"/>
          <w:highlight w:val="white"/>
          <w:lang w:val="en-GB"/>
        </w:rPr>
        <w:t>&gt;</w:t>
      </w:r>
    </w:p>
    <w:p w14:paraId="77CA3D2B" w14:textId="77777777" w:rsidR="00522FC1" w:rsidRPr="00577775" w:rsidRDefault="00522FC1">
      <w:pPr>
        <w:autoSpaceDE w:val="0"/>
        <w:autoSpaceDN w:val="0"/>
        <w:adjustRightInd w:val="0"/>
        <w:rPr>
          <w:rStyle w:val="XML10ptBlack"/>
          <w:sz w:val="24"/>
          <w:highlight w:val="white"/>
          <w:lang w:val="en-GB"/>
        </w:rPr>
      </w:pPr>
    </w:p>
    <w:p w14:paraId="403C4CF3" w14:textId="77777777" w:rsidR="00522FC1" w:rsidRDefault="00522FC1">
      <w:pPr>
        <w:rPr>
          <w:b/>
          <w:lang w:val="en-US"/>
        </w:rPr>
      </w:pPr>
    </w:p>
    <w:p w14:paraId="0F379594" w14:textId="77777777" w:rsidR="00522FC1" w:rsidRDefault="00522FC1">
      <w:pPr>
        <w:pStyle w:val="Otsikko2"/>
      </w:pPr>
      <w:bookmarkStart w:id="51" w:name="_Ref151790446"/>
      <w:bookmarkStart w:id="52" w:name="_Toc155024587"/>
      <w:bookmarkStart w:id="53" w:name="_Toc36296559"/>
      <w:proofErr w:type="spellStart"/>
      <w:r>
        <w:t>relatedDocument</w:t>
      </w:r>
      <w:proofErr w:type="spellEnd"/>
      <w:r>
        <w:t xml:space="preserve"> – viittaus toiseen dokumenttiin</w:t>
      </w:r>
      <w:bookmarkEnd w:id="51"/>
      <w:bookmarkEnd w:id="52"/>
      <w:bookmarkEnd w:id="53"/>
    </w:p>
    <w:p w14:paraId="004F4107" w14:textId="7020691A" w:rsidR="00522FC1" w:rsidRDefault="00522FC1">
      <w:r>
        <w:t xml:space="preserve">Tässä elementissä </w:t>
      </w:r>
      <w:r w:rsidR="00E5128F">
        <w:t>vii</w:t>
      </w:r>
      <w:r>
        <w:t xml:space="preserve">tataan korjattuun dokumenttiin niissä tilanteissa, kun dokumentti on </w:t>
      </w:r>
      <w:r w:rsidR="00BA486D">
        <w:t xml:space="preserve">esim. </w:t>
      </w:r>
      <w:r>
        <w:t>lääkemääräyksen tai toimituksen korjaus tai mitätöinti.</w:t>
      </w:r>
    </w:p>
    <w:p w14:paraId="6FD71C23" w14:textId="77777777" w:rsidR="00522FC1" w:rsidRDefault="00522FC1">
      <w:pPr>
        <w:rPr>
          <w:b/>
        </w:rPr>
      </w:pPr>
    </w:p>
    <w:p w14:paraId="46B3B783" w14:textId="77777777" w:rsidR="00522FC1" w:rsidRPr="00E5128F" w:rsidRDefault="001250A1">
      <w:pPr>
        <w:autoSpaceDE w:val="0"/>
        <w:autoSpaceDN w:val="0"/>
        <w:adjustRightInd w:val="0"/>
        <w:rPr>
          <w:rStyle w:val="XML10ptBlack"/>
          <w:rFonts w:ascii="Arial" w:hAnsi="Arial" w:cs="Arial"/>
          <w:szCs w:val="20"/>
          <w:highlight w:val="white"/>
        </w:rPr>
      </w:pPr>
      <w:proofErr w:type="gramStart"/>
      <w:r w:rsidRPr="00E5128F">
        <w:rPr>
          <w:rStyle w:val="XML10ptBlue"/>
          <w:rFonts w:ascii="Arial" w:hAnsi="Arial" w:cs="Arial"/>
          <w:szCs w:val="20"/>
          <w:highlight w:val="white"/>
        </w:rPr>
        <w:t>&lt;!--</w:t>
      </w:r>
      <w:proofErr w:type="gramEnd"/>
      <w:r w:rsidRPr="00E5128F">
        <w:rPr>
          <w:rStyle w:val="XML10ptGray-50"/>
          <w:rFonts w:ascii="Arial" w:hAnsi="Arial" w:cs="Arial"/>
          <w:szCs w:val="20"/>
          <w:highlight w:val="white"/>
        </w:rPr>
        <w:t xml:space="preserve"> </w:t>
      </w:r>
      <w:proofErr w:type="spellStart"/>
      <w:r w:rsidRPr="00E5128F">
        <w:rPr>
          <w:rStyle w:val="XML10ptGray-50"/>
          <w:rFonts w:ascii="Arial" w:hAnsi="Arial" w:cs="Arial"/>
          <w:szCs w:val="20"/>
          <w:highlight w:val="white"/>
        </w:rPr>
        <w:t>relatedDocument</w:t>
      </w:r>
      <w:proofErr w:type="spellEnd"/>
      <w:r w:rsidRPr="00E5128F">
        <w:rPr>
          <w:rStyle w:val="XML10ptGray-50"/>
          <w:rFonts w:ascii="Arial" w:hAnsi="Arial" w:cs="Arial"/>
          <w:szCs w:val="20"/>
          <w:highlight w:val="white"/>
        </w:rPr>
        <w:t xml:space="preserve">  - Korjattu lääkemääräys </w:t>
      </w:r>
      <w:r w:rsidRPr="00E5128F">
        <w:rPr>
          <w:rStyle w:val="XML10ptBlue"/>
          <w:rFonts w:ascii="Arial" w:hAnsi="Arial" w:cs="Arial"/>
          <w:szCs w:val="20"/>
          <w:highlight w:val="white"/>
        </w:rPr>
        <w:t>--&gt;</w:t>
      </w:r>
    </w:p>
    <w:p w14:paraId="4250C2E1" w14:textId="77777777" w:rsidR="00522FC1" w:rsidRPr="00E5128F" w:rsidRDefault="001250A1">
      <w:pPr>
        <w:autoSpaceDE w:val="0"/>
        <w:autoSpaceDN w:val="0"/>
        <w:adjustRightInd w:val="0"/>
        <w:rPr>
          <w:rStyle w:val="XML10ptBlack"/>
          <w:rFonts w:ascii="Arial" w:hAnsi="Arial" w:cs="Arial"/>
          <w:szCs w:val="20"/>
          <w:highlight w:val="white"/>
        </w:rPr>
      </w:pPr>
      <w:r w:rsidRPr="00E5128F">
        <w:rPr>
          <w:rStyle w:val="XML10ptBlue"/>
          <w:rFonts w:ascii="Arial" w:hAnsi="Arial" w:cs="Arial"/>
          <w:szCs w:val="20"/>
          <w:highlight w:val="white"/>
        </w:rPr>
        <w:t>&lt;</w:t>
      </w:r>
      <w:proofErr w:type="spellStart"/>
      <w:r w:rsidRPr="00E5128F">
        <w:rPr>
          <w:rStyle w:val="XML10ptDarkRed"/>
          <w:rFonts w:ascii="Arial" w:hAnsi="Arial" w:cs="Arial"/>
          <w:szCs w:val="20"/>
          <w:highlight w:val="white"/>
        </w:rPr>
        <w:t>relatedDocument</w:t>
      </w:r>
      <w:proofErr w:type="spellEnd"/>
      <w:r w:rsidRPr="00E5128F">
        <w:rPr>
          <w:rStyle w:val="XML10ptRed"/>
          <w:rFonts w:ascii="Arial" w:hAnsi="Arial" w:cs="Arial"/>
          <w:szCs w:val="20"/>
          <w:highlight w:val="white"/>
        </w:rPr>
        <w:t xml:space="preserve"> </w:t>
      </w:r>
      <w:proofErr w:type="spellStart"/>
      <w:r w:rsidRPr="00E5128F">
        <w:rPr>
          <w:rStyle w:val="XML10ptRed"/>
          <w:rFonts w:ascii="Arial" w:hAnsi="Arial" w:cs="Arial"/>
          <w:szCs w:val="20"/>
          <w:highlight w:val="white"/>
        </w:rPr>
        <w:t>typeCode</w:t>
      </w:r>
      <w:proofErr w:type="spellEnd"/>
      <w:r w:rsidRPr="00E5128F">
        <w:rPr>
          <w:rStyle w:val="XML10ptBlue"/>
          <w:rFonts w:ascii="Arial" w:hAnsi="Arial" w:cs="Arial"/>
          <w:szCs w:val="20"/>
          <w:highlight w:val="white"/>
        </w:rPr>
        <w:t>="</w:t>
      </w:r>
      <w:r w:rsidRPr="00E5128F">
        <w:rPr>
          <w:rStyle w:val="XML10ptBlack"/>
          <w:rFonts w:ascii="Arial" w:hAnsi="Arial" w:cs="Arial"/>
          <w:szCs w:val="20"/>
          <w:highlight w:val="white"/>
        </w:rPr>
        <w:t>RPLC</w:t>
      </w:r>
      <w:r w:rsidRPr="00E5128F">
        <w:rPr>
          <w:rStyle w:val="XML10ptBlue"/>
          <w:rFonts w:ascii="Arial" w:hAnsi="Arial" w:cs="Arial"/>
          <w:szCs w:val="20"/>
          <w:highlight w:val="white"/>
        </w:rPr>
        <w:t>"&gt;</w:t>
      </w:r>
    </w:p>
    <w:p w14:paraId="15C109B5" w14:textId="77777777" w:rsidR="00522FC1" w:rsidRPr="00E5128F" w:rsidRDefault="001250A1">
      <w:pPr>
        <w:autoSpaceDE w:val="0"/>
        <w:autoSpaceDN w:val="0"/>
        <w:adjustRightInd w:val="0"/>
        <w:rPr>
          <w:rStyle w:val="XML10ptBlack"/>
          <w:rFonts w:ascii="Arial" w:hAnsi="Arial" w:cs="Arial"/>
          <w:szCs w:val="20"/>
          <w:highlight w:val="white"/>
        </w:rPr>
      </w:pPr>
      <w:r w:rsidRPr="00E5128F">
        <w:rPr>
          <w:rStyle w:val="XML10ptBlack"/>
          <w:rFonts w:ascii="Arial" w:hAnsi="Arial" w:cs="Arial"/>
          <w:szCs w:val="20"/>
          <w:highlight w:val="white"/>
        </w:rPr>
        <w:tab/>
      </w:r>
      <w:r w:rsidRPr="00E5128F">
        <w:rPr>
          <w:rStyle w:val="XML10ptBlue"/>
          <w:rFonts w:ascii="Arial" w:hAnsi="Arial" w:cs="Arial"/>
          <w:szCs w:val="20"/>
          <w:highlight w:val="white"/>
        </w:rPr>
        <w:t>&lt;</w:t>
      </w:r>
      <w:proofErr w:type="spellStart"/>
      <w:r w:rsidRPr="00E5128F">
        <w:rPr>
          <w:rStyle w:val="XML10ptDarkRed"/>
          <w:rFonts w:ascii="Arial" w:hAnsi="Arial" w:cs="Arial"/>
          <w:szCs w:val="20"/>
          <w:highlight w:val="white"/>
        </w:rPr>
        <w:t>parentDocument</w:t>
      </w:r>
      <w:proofErr w:type="spellEnd"/>
      <w:r w:rsidRPr="00E5128F">
        <w:rPr>
          <w:rStyle w:val="XML10ptBlue"/>
          <w:rFonts w:ascii="Arial" w:hAnsi="Arial" w:cs="Arial"/>
          <w:szCs w:val="20"/>
          <w:highlight w:val="white"/>
        </w:rPr>
        <w:t>&gt;</w:t>
      </w:r>
    </w:p>
    <w:p w14:paraId="4B18F6E9" w14:textId="77777777" w:rsidR="00522FC1" w:rsidRPr="00E5128F" w:rsidRDefault="001250A1">
      <w:pPr>
        <w:autoSpaceDE w:val="0"/>
        <w:autoSpaceDN w:val="0"/>
        <w:adjustRightInd w:val="0"/>
        <w:rPr>
          <w:rStyle w:val="XML10ptBlack"/>
          <w:rFonts w:ascii="Arial" w:hAnsi="Arial" w:cs="Arial"/>
          <w:szCs w:val="20"/>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proofErr w:type="gramStart"/>
      <w:r w:rsidR="00522FC1" w:rsidRPr="00E5128F">
        <w:rPr>
          <w:rStyle w:val="XML10ptBlue"/>
          <w:rFonts w:ascii="Arial" w:hAnsi="Arial" w:cs="Arial"/>
          <w:szCs w:val="20"/>
          <w:highlight w:val="white"/>
        </w:rPr>
        <w:t>&lt;!--</w:t>
      </w:r>
      <w:proofErr w:type="gramEnd"/>
      <w:r w:rsidR="00522FC1" w:rsidRPr="00E5128F">
        <w:rPr>
          <w:rStyle w:val="XML10ptGray-50"/>
          <w:rFonts w:ascii="Arial" w:hAnsi="Arial" w:cs="Arial"/>
          <w:szCs w:val="20"/>
          <w:highlight w:val="white"/>
        </w:rPr>
        <w:t xml:space="preserve"> Viitattu dokumentti </w:t>
      </w:r>
      <w:r w:rsidR="00522FC1" w:rsidRPr="00E5128F">
        <w:rPr>
          <w:rStyle w:val="XML10ptBlue"/>
          <w:rFonts w:ascii="Arial" w:hAnsi="Arial" w:cs="Arial"/>
          <w:szCs w:val="20"/>
          <w:highlight w:val="white"/>
        </w:rPr>
        <w:t>--&gt;</w:t>
      </w:r>
    </w:p>
    <w:p w14:paraId="247B78C2" w14:textId="77777777" w:rsidR="00522FC1" w:rsidRPr="00AF5A87" w:rsidRDefault="00522FC1">
      <w:pPr>
        <w:autoSpaceDE w:val="0"/>
        <w:autoSpaceDN w:val="0"/>
        <w:adjustRightInd w:val="0"/>
        <w:rPr>
          <w:rStyle w:val="XML10ptBlack"/>
          <w:rFonts w:ascii="Arial" w:hAnsi="Arial" w:cs="Arial"/>
          <w:szCs w:val="20"/>
          <w:highlight w:val="white"/>
        </w:rPr>
      </w:pPr>
      <w:r w:rsidRPr="00E5128F">
        <w:rPr>
          <w:rStyle w:val="XML10ptBlack"/>
          <w:rFonts w:ascii="Arial" w:hAnsi="Arial" w:cs="Arial"/>
          <w:szCs w:val="20"/>
          <w:highlight w:val="white"/>
        </w:rPr>
        <w:tab/>
      </w:r>
      <w:r w:rsidRPr="00E5128F">
        <w:rPr>
          <w:rStyle w:val="XML10ptBlack"/>
          <w:rFonts w:ascii="Arial" w:hAnsi="Arial" w:cs="Arial"/>
          <w:szCs w:val="20"/>
          <w:highlight w:val="white"/>
        </w:rPr>
        <w:tab/>
      </w:r>
      <w:r w:rsidRPr="00AF5A87">
        <w:rPr>
          <w:rStyle w:val="XML10ptBlue"/>
          <w:rFonts w:ascii="Arial" w:hAnsi="Arial" w:cs="Arial"/>
          <w:szCs w:val="20"/>
          <w:highlight w:val="white"/>
        </w:rPr>
        <w:t>&lt;</w:t>
      </w:r>
      <w:r w:rsidRPr="00AF5A87">
        <w:rPr>
          <w:rStyle w:val="XML10ptDarkRed"/>
          <w:rFonts w:ascii="Arial" w:hAnsi="Arial" w:cs="Arial"/>
          <w:szCs w:val="20"/>
          <w:highlight w:val="white"/>
        </w:rPr>
        <w:t>id</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root</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1.2.246.10.98765432.93</w:t>
      </w:r>
      <w:r w:rsidR="006B4C34" w:rsidRPr="00AF5A87">
        <w:rPr>
          <w:rStyle w:val="XML10ptBlue"/>
          <w:rFonts w:ascii="Arial" w:hAnsi="Arial" w:cs="Arial"/>
          <w:szCs w:val="20"/>
          <w:highlight w:val="white"/>
        </w:rPr>
        <w:t>.</w:t>
      </w:r>
      <w:r w:rsidRPr="00AF5A87">
        <w:rPr>
          <w:rStyle w:val="XML10ptBlack"/>
          <w:rFonts w:ascii="Arial" w:hAnsi="Arial" w:cs="Arial"/>
          <w:szCs w:val="20"/>
          <w:highlight w:val="white"/>
        </w:rPr>
        <w:t>2006.1</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Blue"/>
          <w:rFonts w:ascii="Arial" w:hAnsi="Arial" w:cs="Arial"/>
          <w:szCs w:val="20"/>
          <w:highlight w:val="white"/>
        </w:rPr>
        <w:t>/&gt;</w:t>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
    <w:p w14:paraId="75AB72F5"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Viitatun dokumentin tyyppi </w:t>
      </w:r>
      <w:r w:rsidRPr="00AF5A87">
        <w:rPr>
          <w:rStyle w:val="XML10ptBlue"/>
          <w:rFonts w:ascii="Arial" w:hAnsi="Arial" w:cs="Arial"/>
          <w:szCs w:val="20"/>
          <w:highlight w:val="white"/>
        </w:rPr>
        <w:t>--&gt;</w:t>
      </w:r>
    </w:p>
    <w:p w14:paraId="1AFE53E2" w14:textId="77777777" w:rsidR="00522FC1" w:rsidRPr="00AF5A87" w:rsidRDefault="00522FC1" w:rsidP="009F2C44">
      <w:pPr>
        <w:autoSpaceDE w:val="0"/>
        <w:autoSpaceDN w:val="0"/>
        <w:adjustRightInd w:val="0"/>
        <w:ind w:left="568"/>
        <w:rPr>
          <w:rStyle w:val="XML10ptBlack"/>
          <w:rFonts w:ascii="Arial" w:hAnsi="Arial" w:cs="Arial"/>
          <w:szCs w:val="20"/>
          <w:highlight w:val="white"/>
        </w:rPr>
      </w:pP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code</w:t>
      </w:r>
      <w:proofErr w:type="spellEnd"/>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displayName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Lääkemääräys</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codeSystem</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1.2.246.537.5.40105.2006</w:t>
      </w:r>
      <w:r w:rsidRPr="00AF5A87">
        <w:rPr>
          <w:rStyle w:val="XML10ptBlue"/>
          <w:rFonts w:ascii="Arial" w:hAnsi="Arial" w:cs="Arial"/>
          <w:szCs w:val="20"/>
          <w:highlight w:val="white"/>
        </w:rPr>
        <w:t>"</w:t>
      </w:r>
      <w:r w:rsidRPr="00AF5A87">
        <w:rPr>
          <w:rStyle w:val="XML10ptBlue"/>
          <w:rFonts w:ascii="Arial" w:hAnsi="Arial" w:cs="Arial"/>
          <w:szCs w:val="20"/>
          <w:highlight w:val="white"/>
        </w:rPr>
        <w:br/>
      </w:r>
      <w:proofErr w:type="spellStart"/>
      <w:r w:rsidRPr="00AF5A87">
        <w:rPr>
          <w:rStyle w:val="XML10ptRed"/>
          <w:rFonts w:ascii="Arial" w:hAnsi="Arial" w:cs="Arial"/>
          <w:szCs w:val="20"/>
          <w:highlight w:val="white"/>
        </w:rPr>
        <w:t>codeSystemName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Reseptisanoman tyyppi</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Blue"/>
          <w:rFonts w:ascii="Arial" w:hAnsi="Arial" w:cs="Arial"/>
          <w:szCs w:val="20"/>
          <w:highlight w:val="white"/>
        </w:rPr>
        <w:t>/&gt;</w:t>
      </w:r>
    </w:p>
    <w:p w14:paraId="57B137FB" w14:textId="77777777" w:rsidR="00522FC1" w:rsidRPr="00E5128F"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E5128F">
        <w:rPr>
          <w:rStyle w:val="XML10ptBlue"/>
          <w:rFonts w:ascii="Arial" w:hAnsi="Arial" w:cs="Arial"/>
          <w:szCs w:val="20"/>
          <w:highlight w:val="white"/>
          <w:lang w:val="sv-SE"/>
        </w:rPr>
        <w:t>&lt;!--</w:t>
      </w:r>
      <w:r w:rsidRPr="00E5128F">
        <w:rPr>
          <w:rStyle w:val="XML10ptGray-50"/>
          <w:rFonts w:ascii="Arial" w:hAnsi="Arial" w:cs="Arial"/>
          <w:szCs w:val="20"/>
          <w:highlight w:val="white"/>
          <w:lang w:val="sv-SE"/>
        </w:rPr>
        <w:t xml:space="preserve"> </w:t>
      </w:r>
      <w:proofErr w:type="spellStart"/>
      <w:r w:rsidRPr="00E5128F">
        <w:rPr>
          <w:rStyle w:val="XML10ptGray-50"/>
          <w:rFonts w:ascii="Arial" w:hAnsi="Arial" w:cs="Arial"/>
          <w:szCs w:val="20"/>
          <w:highlight w:val="white"/>
          <w:lang w:val="sv-SE"/>
        </w:rPr>
        <w:t>Viitattu</w:t>
      </w:r>
      <w:proofErr w:type="spellEnd"/>
      <w:r w:rsidRPr="00E5128F">
        <w:rPr>
          <w:rStyle w:val="XML10ptGray-50"/>
          <w:rFonts w:ascii="Arial" w:hAnsi="Arial" w:cs="Arial"/>
          <w:szCs w:val="20"/>
          <w:highlight w:val="white"/>
          <w:lang w:val="sv-SE"/>
        </w:rPr>
        <w:t xml:space="preserve"> </w:t>
      </w:r>
      <w:proofErr w:type="spellStart"/>
      <w:r w:rsidRPr="00E5128F">
        <w:rPr>
          <w:rStyle w:val="XML10ptGray-50"/>
          <w:rFonts w:ascii="Arial" w:hAnsi="Arial" w:cs="Arial"/>
          <w:szCs w:val="20"/>
          <w:highlight w:val="white"/>
          <w:lang w:val="sv-SE"/>
        </w:rPr>
        <w:t>dokumentin</w:t>
      </w:r>
      <w:proofErr w:type="spellEnd"/>
      <w:r w:rsidRPr="00E5128F">
        <w:rPr>
          <w:rStyle w:val="XML10ptGray-50"/>
          <w:rFonts w:ascii="Arial" w:hAnsi="Arial" w:cs="Arial"/>
          <w:szCs w:val="20"/>
          <w:highlight w:val="white"/>
          <w:lang w:val="sv-SE"/>
        </w:rPr>
        <w:t xml:space="preserve"> </w:t>
      </w:r>
      <w:proofErr w:type="spellStart"/>
      <w:r w:rsidRPr="00E5128F">
        <w:rPr>
          <w:rStyle w:val="XML10ptGray-50"/>
          <w:rFonts w:ascii="Arial" w:hAnsi="Arial" w:cs="Arial"/>
          <w:szCs w:val="20"/>
          <w:highlight w:val="white"/>
          <w:lang w:val="sv-SE"/>
        </w:rPr>
        <w:t>setId</w:t>
      </w:r>
      <w:proofErr w:type="spellEnd"/>
      <w:r w:rsidRPr="00E5128F">
        <w:rPr>
          <w:rStyle w:val="XML10ptGray-50"/>
          <w:rFonts w:ascii="Arial" w:hAnsi="Arial" w:cs="Arial"/>
          <w:szCs w:val="20"/>
          <w:highlight w:val="white"/>
          <w:lang w:val="sv-SE"/>
        </w:rPr>
        <w:t xml:space="preserve"> </w:t>
      </w:r>
      <w:r w:rsidRPr="00E5128F">
        <w:rPr>
          <w:rStyle w:val="XML10ptBlue"/>
          <w:rFonts w:ascii="Arial" w:hAnsi="Arial" w:cs="Arial"/>
          <w:szCs w:val="20"/>
          <w:highlight w:val="white"/>
          <w:lang w:val="sv-SE"/>
        </w:rPr>
        <w:t>--&gt;</w:t>
      </w:r>
    </w:p>
    <w:p w14:paraId="37D30277" w14:textId="77777777" w:rsidR="00522FC1" w:rsidRPr="00066593" w:rsidRDefault="00522FC1">
      <w:pPr>
        <w:autoSpaceDE w:val="0"/>
        <w:autoSpaceDN w:val="0"/>
        <w:adjustRightInd w:val="0"/>
        <w:rPr>
          <w:rStyle w:val="XML10ptBlack"/>
          <w:rFonts w:ascii="Arial" w:hAnsi="Arial" w:cs="Arial"/>
          <w:szCs w:val="20"/>
          <w:highlight w:val="white"/>
          <w:lang w:val="sv-SE"/>
        </w:rPr>
      </w:pPr>
      <w:r w:rsidRPr="00E5128F">
        <w:rPr>
          <w:rStyle w:val="XML10ptBlack"/>
          <w:rFonts w:ascii="Arial" w:hAnsi="Arial" w:cs="Arial"/>
          <w:szCs w:val="20"/>
          <w:highlight w:val="white"/>
          <w:lang w:val="sv-SE"/>
        </w:rPr>
        <w:tab/>
      </w:r>
      <w:r w:rsidRPr="00E5128F">
        <w:rPr>
          <w:rStyle w:val="XML10ptBlack"/>
          <w:rFonts w:ascii="Arial" w:hAnsi="Arial" w:cs="Arial"/>
          <w:szCs w:val="20"/>
          <w:highlight w:val="white"/>
          <w:lang w:val="sv-SE"/>
        </w:rPr>
        <w:tab/>
      </w:r>
      <w:r w:rsidRPr="00066593">
        <w:rPr>
          <w:rStyle w:val="XML10ptBlue"/>
          <w:rFonts w:ascii="Arial" w:hAnsi="Arial" w:cs="Arial"/>
          <w:szCs w:val="20"/>
          <w:highlight w:val="white"/>
          <w:lang w:val="sv-SE"/>
        </w:rPr>
        <w:t>&lt;</w:t>
      </w:r>
      <w:proofErr w:type="spellStart"/>
      <w:r w:rsidRPr="00066593">
        <w:rPr>
          <w:rStyle w:val="XML10ptDarkRed"/>
          <w:rFonts w:ascii="Arial" w:hAnsi="Arial" w:cs="Arial"/>
          <w:szCs w:val="20"/>
          <w:highlight w:val="white"/>
          <w:lang w:val="sv-SE"/>
        </w:rPr>
        <w:t>setId</w:t>
      </w:r>
      <w:proofErr w:type="spellEnd"/>
      <w:r w:rsidRPr="00066593">
        <w:rPr>
          <w:rStyle w:val="XML10ptRed"/>
          <w:rFonts w:ascii="Arial" w:hAnsi="Arial" w:cs="Arial"/>
          <w:szCs w:val="20"/>
          <w:highlight w:val="white"/>
          <w:lang w:val="sv-SE"/>
        </w:rPr>
        <w:t xml:space="preserve"> </w:t>
      </w:r>
      <w:proofErr w:type="spellStart"/>
      <w:r w:rsidRPr="00066593">
        <w:rPr>
          <w:rStyle w:val="XML10ptRed"/>
          <w:rFonts w:ascii="Arial" w:hAnsi="Arial" w:cs="Arial"/>
          <w:szCs w:val="20"/>
          <w:highlight w:val="white"/>
          <w:lang w:val="sv-SE"/>
        </w:rPr>
        <w:t>root</w:t>
      </w:r>
      <w:proofErr w:type="spellEnd"/>
      <w:r w:rsidRPr="00066593">
        <w:rPr>
          <w:rStyle w:val="XML10ptBlue"/>
          <w:rFonts w:ascii="Arial" w:hAnsi="Arial" w:cs="Arial"/>
          <w:szCs w:val="20"/>
          <w:highlight w:val="white"/>
          <w:lang w:val="sv-SE"/>
        </w:rPr>
        <w:t>="</w:t>
      </w:r>
      <w:r w:rsidRPr="00066593">
        <w:rPr>
          <w:rStyle w:val="XML10ptBlack"/>
          <w:rFonts w:ascii="Arial" w:hAnsi="Arial" w:cs="Arial"/>
          <w:szCs w:val="20"/>
          <w:highlight w:val="white"/>
          <w:lang w:val="sv-SE"/>
        </w:rPr>
        <w:t>1.2.246.10.98765432.93</w:t>
      </w:r>
      <w:r w:rsidR="006B4C34" w:rsidRPr="00066593">
        <w:rPr>
          <w:rStyle w:val="XML10ptBlue"/>
          <w:rFonts w:ascii="Arial" w:hAnsi="Arial" w:cs="Arial"/>
          <w:szCs w:val="20"/>
          <w:highlight w:val="white"/>
          <w:lang w:val="sv-SE"/>
        </w:rPr>
        <w:t>.</w:t>
      </w:r>
      <w:r w:rsidRPr="00066593">
        <w:rPr>
          <w:rStyle w:val="XML10ptBlack"/>
          <w:rFonts w:ascii="Arial" w:hAnsi="Arial" w:cs="Arial"/>
          <w:szCs w:val="20"/>
          <w:highlight w:val="white"/>
          <w:lang w:val="sv-SE"/>
        </w:rPr>
        <w:t>2006.1</w:t>
      </w:r>
      <w:r w:rsidRPr="00066593">
        <w:rPr>
          <w:rStyle w:val="XML10ptBlue"/>
          <w:rFonts w:ascii="Arial" w:hAnsi="Arial" w:cs="Arial"/>
          <w:szCs w:val="20"/>
          <w:highlight w:val="white"/>
          <w:lang w:val="sv-SE"/>
        </w:rPr>
        <w:t>"</w:t>
      </w:r>
      <w:r w:rsidRPr="00066593">
        <w:rPr>
          <w:rStyle w:val="XML10ptRed"/>
          <w:rFonts w:ascii="Arial" w:hAnsi="Arial" w:cs="Arial"/>
          <w:szCs w:val="20"/>
          <w:highlight w:val="white"/>
          <w:lang w:val="sv-SE"/>
        </w:rPr>
        <w:t xml:space="preserve"> </w:t>
      </w:r>
      <w:r w:rsidRPr="00066593">
        <w:rPr>
          <w:rStyle w:val="XML10ptBlue"/>
          <w:rFonts w:ascii="Arial" w:hAnsi="Arial" w:cs="Arial"/>
          <w:szCs w:val="20"/>
          <w:highlight w:val="white"/>
          <w:lang w:val="sv-SE"/>
        </w:rPr>
        <w:t>/&gt;</w:t>
      </w:r>
    </w:p>
    <w:p w14:paraId="44856A5C" w14:textId="77777777" w:rsidR="00522FC1" w:rsidRPr="00AF5A87" w:rsidRDefault="00522FC1">
      <w:pPr>
        <w:autoSpaceDE w:val="0"/>
        <w:autoSpaceDN w:val="0"/>
        <w:adjustRightInd w:val="0"/>
        <w:rPr>
          <w:rStyle w:val="XML10ptBlack"/>
          <w:rFonts w:ascii="Arial" w:hAnsi="Arial" w:cs="Arial"/>
          <w:szCs w:val="20"/>
          <w:highlight w:val="white"/>
          <w:lang w:val="en-US"/>
        </w:rPr>
      </w:pPr>
      <w:r w:rsidRPr="00066593">
        <w:rPr>
          <w:rStyle w:val="XML10ptBlack"/>
          <w:rFonts w:ascii="Arial" w:hAnsi="Arial" w:cs="Arial"/>
          <w:szCs w:val="20"/>
          <w:highlight w:val="white"/>
          <w:lang w:val="sv-SE"/>
        </w:rPr>
        <w:tab/>
      </w:r>
      <w:r w:rsidRPr="00AF5A87">
        <w:rPr>
          <w:rStyle w:val="XML10ptBlue"/>
          <w:rFonts w:ascii="Arial" w:hAnsi="Arial" w:cs="Arial"/>
          <w:szCs w:val="20"/>
          <w:highlight w:val="white"/>
          <w:lang w:val="en-US"/>
        </w:rPr>
        <w:t>&lt;/</w:t>
      </w:r>
      <w:proofErr w:type="spellStart"/>
      <w:r w:rsidRPr="00AF5A87">
        <w:rPr>
          <w:rStyle w:val="XML10ptDarkRed"/>
          <w:rFonts w:ascii="Arial" w:hAnsi="Arial" w:cs="Arial"/>
          <w:szCs w:val="20"/>
          <w:highlight w:val="white"/>
          <w:lang w:val="en-US"/>
        </w:rPr>
        <w:t>parentDocument</w:t>
      </w:r>
      <w:proofErr w:type="spellEnd"/>
      <w:r w:rsidRPr="00AF5A87">
        <w:rPr>
          <w:rStyle w:val="XML10ptBlue"/>
          <w:rFonts w:ascii="Arial" w:hAnsi="Arial" w:cs="Arial"/>
          <w:szCs w:val="20"/>
          <w:highlight w:val="white"/>
          <w:lang w:val="en-US"/>
        </w:rPr>
        <w:t>&gt;</w:t>
      </w:r>
    </w:p>
    <w:p w14:paraId="5EE8D94C" w14:textId="77777777" w:rsidR="00522FC1" w:rsidRPr="00AF5A87" w:rsidRDefault="00522FC1">
      <w:pPr>
        <w:autoSpaceDE w:val="0"/>
        <w:autoSpaceDN w:val="0"/>
        <w:adjustRightInd w:val="0"/>
        <w:rPr>
          <w:rStyle w:val="XML10ptBlack"/>
          <w:rFonts w:ascii="Arial" w:hAnsi="Arial" w:cs="Arial"/>
          <w:szCs w:val="20"/>
          <w:highlight w:val="white"/>
          <w:lang w:val="en-US"/>
        </w:rPr>
      </w:pPr>
      <w:r w:rsidRPr="00AF5A87">
        <w:rPr>
          <w:rStyle w:val="XML10ptBlue"/>
          <w:rFonts w:ascii="Arial" w:hAnsi="Arial" w:cs="Arial"/>
          <w:szCs w:val="20"/>
          <w:highlight w:val="white"/>
          <w:lang w:val="en-US"/>
        </w:rPr>
        <w:t>&lt;/</w:t>
      </w:r>
      <w:proofErr w:type="spellStart"/>
      <w:r w:rsidRPr="00AF5A87">
        <w:rPr>
          <w:rStyle w:val="XML10ptDarkRed"/>
          <w:rFonts w:ascii="Arial" w:hAnsi="Arial" w:cs="Arial"/>
          <w:szCs w:val="20"/>
          <w:highlight w:val="white"/>
          <w:lang w:val="en-US"/>
        </w:rPr>
        <w:t>relatedDocument</w:t>
      </w:r>
      <w:proofErr w:type="spellEnd"/>
      <w:r w:rsidRPr="00AF5A87">
        <w:rPr>
          <w:rStyle w:val="XML10ptBlue"/>
          <w:rFonts w:ascii="Arial" w:hAnsi="Arial" w:cs="Arial"/>
          <w:szCs w:val="20"/>
          <w:highlight w:val="white"/>
          <w:lang w:val="en-US"/>
        </w:rPr>
        <w:t>&gt;</w:t>
      </w:r>
    </w:p>
    <w:p w14:paraId="56AC5C08" w14:textId="77777777" w:rsidR="00522FC1" w:rsidRPr="001C46CF" w:rsidRDefault="00522FC1">
      <w:pPr>
        <w:rPr>
          <w:lang w:val="en-US"/>
        </w:rPr>
      </w:pPr>
    </w:p>
    <w:p w14:paraId="6A619886" w14:textId="77777777" w:rsidR="00522FC1" w:rsidRDefault="00522FC1">
      <w:pPr>
        <w:keepNext/>
        <w:keepLines/>
      </w:pPr>
      <w:proofErr w:type="spellStart"/>
      <w:r>
        <w:t>RelatedDocument</w:t>
      </w:r>
      <w:proofErr w:type="spellEnd"/>
      <w:r>
        <w:t xml:space="preserve">-elementin </w:t>
      </w:r>
      <w:proofErr w:type="spellStart"/>
      <w:r>
        <w:t>typeCode</w:t>
      </w:r>
      <w:proofErr w:type="spellEnd"/>
      <w:r>
        <w:t xml:space="preserve">-attribuutti määrittelee viittauksen tyypin.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26"/>
        <w:gridCol w:w="3054"/>
        <w:gridCol w:w="4322"/>
      </w:tblGrid>
      <w:tr w:rsidR="00522FC1" w14:paraId="156425A4" w14:textId="77777777">
        <w:tc>
          <w:tcPr>
            <w:tcW w:w="930" w:type="dxa"/>
          </w:tcPr>
          <w:p w14:paraId="23DCAA4D" w14:textId="77777777" w:rsidR="00522FC1" w:rsidRDefault="00522FC1">
            <w:pPr>
              <w:rPr>
                <w:b/>
              </w:rPr>
            </w:pPr>
            <w:r>
              <w:rPr>
                <w:b/>
              </w:rPr>
              <w:t>Arvo</w:t>
            </w:r>
          </w:p>
        </w:tc>
        <w:tc>
          <w:tcPr>
            <w:tcW w:w="3138" w:type="dxa"/>
          </w:tcPr>
          <w:p w14:paraId="22E0977C" w14:textId="77777777" w:rsidR="00522FC1" w:rsidRDefault="00522FC1">
            <w:pPr>
              <w:rPr>
                <w:b/>
              </w:rPr>
            </w:pPr>
            <w:r>
              <w:rPr>
                <w:b/>
              </w:rPr>
              <w:t>Merkitys</w:t>
            </w:r>
          </w:p>
        </w:tc>
        <w:tc>
          <w:tcPr>
            <w:tcW w:w="4460" w:type="dxa"/>
          </w:tcPr>
          <w:p w14:paraId="378DFA85" w14:textId="77777777" w:rsidR="00522FC1" w:rsidRDefault="00522FC1">
            <w:pPr>
              <w:rPr>
                <w:b/>
              </w:rPr>
            </w:pPr>
            <w:r>
              <w:rPr>
                <w:b/>
              </w:rPr>
              <w:t>Käyttö</w:t>
            </w:r>
          </w:p>
        </w:tc>
      </w:tr>
      <w:tr w:rsidR="00522FC1" w14:paraId="3A83C5A2" w14:textId="77777777">
        <w:tc>
          <w:tcPr>
            <w:tcW w:w="930" w:type="dxa"/>
          </w:tcPr>
          <w:p w14:paraId="1DF3312E" w14:textId="77777777" w:rsidR="00522FC1" w:rsidRDefault="00522FC1">
            <w:r>
              <w:t>RPLC</w:t>
            </w:r>
          </w:p>
        </w:tc>
        <w:tc>
          <w:tcPr>
            <w:tcW w:w="3138" w:type="dxa"/>
          </w:tcPr>
          <w:p w14:paraId="027479EF" w14:textId="77777777" w:rsidR="00522FC1" w:rsidRDefault="00522FC1">
            <w:r>
              <w:t>Viitattu dokumentti korvataan tällä dokumentilla.</w:t>
            </w:r>
          </w:p>
        </w:tc>
        <w:tc>
          <w:tcPr>
            <w:tcW w:w="4460" w:type="dxa"/>
          </w:tcPr>
          <w:p w14:paraId="19AC72C4" w14:textId="77777777" w:rsidR="00522FC1" w:rsidRDefault="00AB7FBB">
            <w:r>
              <w:t>Esim. l</w:t>
            </w:r>
            <w:r w:rsidR="00522FC1">
              <w:t>ääkemääräyksen uusi versio korvaa aiemman.</w:t>
            </w:r>
          </w:p>
        </w:tc>
      </w:tr>
      <w:tr w:rsidR="00522FC1" w14:paraId="082BAD05" w14:textId="77777777">
        <w:tc>
          <w:tcPr>
            <w:tcW w:w="930" w:type="dxa"/>
          </w:tcPr>
          <w:p w14:paraId="3C090D69" w14:textId="77777777" w:rsidR="00522FC1" w:rsidRDefault="00522FC1">
            <w:r>
              <w:t>APND</w:t>
            </w:r>
          </w:p>
        </w:tc>
        <w:tc>
          <w:tcPr>
            <w:tcW w:w="3138" w:type="dxa"/>
          </w:tcPr>
          <w:p w14:paraId="2F087F87" w14:textId="77777777" w:rsidR="00522FC1" w:rsidRDefault="00522FC1">
            <w:r>
              <w:t>Tämä dokumentti on liite viitattuun dokumenttiin.</w:t>
            </w:r>
          </w:p>
        </w:tc>
        <w:tc>
          <w:tcPr>
            <w:tcW w:w="4460" w:type="dxa"/>
          </w:tcPr>
          <w:p w14:paraId="1606FD7E" w14:textId="77777777" w:rsidR="00522FC1" w:rsidRDefault="00AB7FBB">
            <w:r>
              <w:t>Esim. l</w:t>
            </w:r>
            <w:r w:rsidR="00522FC1">
              <w:t>ukitussanoma, jolla lukitaan viitattu lääkemääräys.</w:t>
            </w:r>
          </w:p>
        </w:tc>
      </w:tr>
    </w:tbl>
    <w:p w14:paraId="1BF7F54D" w14:textId="77777777" w:rsidR="00522FC1" w:rsidRDefault="00522FC1"/>
    <w:p w14:paraId="4D70FE2F" w14:textId="77777777" w:rsidR="00522FC1" w:rsidRDefault="00522FC1">
      <w:r>
        <w:t xml:space="preserve">parentDocument.id –elementissä kuvataan dokumentti, johon viitataan. </w:t>
      </w:r>
      <w:proofErr w:type="spellStart"/>
      <w:r>
        <w:t>parentDocument.setId</w:t>
      </w:r>
      <w:proofErr w:type="spellEnd"/>
      <w:r>
        <w:t xml:space="preserve"> –elementissä toistetaan viitatun dokumentin </w:t>
      </w:r>
      <w:proofErr w:type="spellStart"/>
      <w:r>
        <w:t>setId</w:t>
      </w:r>
      <w:proofErr w:type="spellEnd"/>
      <w:r>
        <w:t xml:space="preserve">. </w:t>
      </w:r>
      <w:proofErr w:type="spellStart"/>
      <w:r>
        <w:lastRenderedPageBreak/>
        <w:t>parentDocument.code</w:t>
      </w:r>
      <w:proofErr w:type="spellEnd"/>
      <w:r>
        <w:t xml:space="preserve"> –elementissä toistetaan viitatun dokumentin tyyppi elementistä </w:t>
      </w:r>
      <w:proofErr w:type="spellStart"/>
      <w:r>
        <w:t>code</w:t>
      </w:r>
      <w:proofErr w:type="spellEnd"/>
      <w:r>
        <w:t xml:space="preserve">. </w:t>
      </w:r>
    </w:p>
    <w:p w14:paraId="1D1359F2" w14:textId="77777777" w:rsidR="00522FC1" w:rsidRDefault="00522FC1"/>
    <w:p w14:paraId="694DBB37" w14:textId="77777777" w:rsidR="00522FC1" w:rsidRDefault="00522FC1">
      <w:proofErr w:type="spellStart"/>
      <w:r>
        <w:t>RelatedDocument</w:t>
      </w:r>
      <w:proofErr w:type="spellEnd"/>
      <w:r>
        <w:t xml:space="preserve"> ja linkitykset on tarkemmin käyty läpi luvussa </w:t>
      </w:r>
      <w:r w:rsidR="000F4FD7">
        <w:fldChar w:fldCharType="begin"/>
      </w:r>
      <w:r>
        <w:instrText xml:space="preserve"> REF _Ref151824887 \r \h </w:instrText>
      </w:r>
      <w:r w:rsidR="000F4FD7">
        <w:fldChar w:fldCharType="separate"/>
      </w:r>
      <w:r w:rsidR="00835894">
        <w:t>5</w:t>
      </w:r>
      <w:r w:rsidR="000F4FD7">
        <w:fldChar w:fldCharType="end"/>
      </w:r>
      <w:r>
        <w:t>.</w:t>
      </w:r>
    </w:p>
    <w:p w14:paraId="4B04AE65" w14:textId="77777777" w:rsidR="00522FC1" w:rsidRDefault="00522FC1"/>
    <w:p w14:paraId="070459EF" w14:textId="77777777" w:rsidR="00522FC1" w:rsidRDefault="00522FC1">
      <w:r>
        <w:t xml:space="preserve">Esitetty </w:t>
      </w:r>
      <w:proofErr w:type="spellStart"/>
      <w:r>
        <w:t>typeCode</w:t>
      </w:r>
      <w:proofErr w:type="spellEnd"/>
      <w:r>
        <w:t xml:space="preserve">-attribuutin käyttö poikkeaa kansainvälisistä määrityksistä siten että lääkemääräyssanomissa </w:t>
      </w:r>
      <w:proofErr w:type="spellStart"/>
      <w:r>
        <w:t>headerissa</w:t>
      </w:r>
      <w:proofErr w:type="spellEnd"/>
      <w:r>
        <w:t xml:space="preserve"> voi olla useita RPLC ja APND –arvoisia viittauksia.</w:t>
      </w:r>
    </w:p>
    <w:p w14:paraId="31576713" w14:textId="77777777" w:rsidR="00925C43" w:rsidRDefault="00925C43"/>
    <w:p w14:paraId="14F5B834" w14:textId="77777777" w:rsidR="006412C4" w:rsidRPr="006412C4" w:rsidRDefault="006412C4" w:rsidP="00AA0C34">
      <w:pPr>
        <w:pStyle w:val="Otsikko2"/>
      </w:pPr>
      <w:bookmarkStart w:id="54" w:name="OLE_LINK2"/>
      <w:bookmarkStart w:id="55" w:name="AUTHORIZATION"/>
      <w:bookmarkStart w:id="56" w:name="_Toc436750353"/>
      <w:bookmarkStart w:id="57" w:name="_Toc36296560"/>
      <w:bookmarkEnd w:id="54"/>
      <w:proofErr w:type="spellStart"/>
      <w:r w:rsidRPr="00AA0C34">
        <w:t>authorization</w:t>
      </w:r>
      <w:proofErr w:type="spellEnd"/>
      <w:r w:rsidRPr="00AA0C34">
        <w:t xml:space="preserve"> </w:t>
      </w:r>
      <w:bookmarkEnd w:id="55"/>
      <w:r w:rsidRPr="00AA0C34">
        <w:t>- valtuudet</w:t>
      </w:r>
      <w:bookmarkEnd w:id="56"/>
      <w:bookmarkEnd w:id="57"/>
      <w:r w:rsidRPr="00AA0C34">
        <w:t xml:space="preserve"> </w:t>
      </w:r>
    </w:p>
    <w:p w14:paraId="53E3D747" w14:textId="77777777" w:rsidR="006412C4" w:rsidRDefault="006412C4" w:rsidP="006412C4"/>
    <w:p w14:paraId="1678A39A" w14:textId="63B21418" w:rsidR="006412C4" w:rsidRDefault="00AB088F" w:rsidP="006412C4">
      <w:r>
        <w:t>Täll</w:t>
      </w:r>
      <w:r w:rsidR="006412C4">
        <w:t xml:space="preserve">ä </w:t>
      </w:r>
      <w:proofErr w:type="spellStart"/>
      <w:r w:rsidR="006412C4">
        <w:t>authorization</w:t>
      </w:r>
      <w:proofErr w:type="spellEnd"/>
      <w:r w:rsidR="006412C4">
        <w:t>-</w:t>
      </w:r>
      <w:r>
        <w:t>rakenteell</w:t>
      </w:r>
      <w:r w:rsidR="006412C4">
        <w:t xml:space="preserve">a </w:t>
      </w:r>
      <w:r>
        <w:t xml:space="preserve">tallennetaan tieto </w:t>
      </w:r>
      <w:r w:rsidR="006412C4">
        <w:t>alaikäise</w:t>
      </w:r>
      <w:r>
        <w:t>n potilastietojen luovuttamisest</w:t>
      </w:r>
      <w:r w:rsidR="006412C4">
        <w:t>a huoltajille</w:t>
      </w:r>
      <w:r w:rsidR="00564C3F">
        <w:t xml:space="preserve">. </w:t>
      </w:r>
      <w:r w:rsidR="006412C4">
        <w:t xml:space="preserve">Rakenteeseen kirjataan alaikäisen ilmoittama asiakirjan luovutuskielto huoltajille, missä koodistona käytetään koodistopalvelun luokitusta 1.2.246.537.5.40202 Kanta-palvelut – Alaikäisen potilastietojen luovuttaminen huoltajille. Luovutuskielto kirjataan elementtiin </w:t>
      </w:r>
      <w:proofErr w:type="spellStart"/>
      <w:proofErr w:type="gramStart"/>
      <w:r w:rsidR="006412C4">
        <w:t>authorization.consent</w:t>
      </w:r>
      <w:proofErr w:type="gramEnd"/>
      <w:r w:rsidR="006412C4">
        <w:t>.code</w:t>
      </w:r>
      <w:proofErr w:type="spellEnd"/>
      <w:r w:rsidR="006412C4">
        <w:t xml:space="preserve">. </w:t>
      </w:r>
      <w:r w:rsidR="00564C3F">
        <w:t>Tietoa käytetään silloin, kun tiedon hakijana on joku muu kuin alaikäinen itse.</w:t>
      </w:r>
      <w:r w:rsidR="00FD169F">
        <w:t xml:space="preserve"> Pakollisella tiedolla </w:t>
      </w:r>
      <w:proofErr w:type="spellStart"/>
      <w:r w:rsidR="00FD169F">
        <w:t>templateId</w:t>
      </w:r>
      <w:proofErr w:type="spellEnd"/>
      <w:r w:rsidR="00FD169F">
        <w:t xml:space="preserve"> </w:t>
      </w:r>
      <w:r w:rsidR="00FD169F" w:rsidRPr="000E0BA5">
        <w:t xml:space="preserve">tunnistetaan mistä </w:t>
      </w:r>
      <w:proofErr w:type="spellStart"/>
      <w:r w:rsidR="00FD169F" w:rsidRPr="000E0BA5">
        <w:t>authorization</w:t>
      </w:r>
      <w:proofErr w:type="spellEnd"/>
      <w:r w:rsidR="00FD169F" w:rsidRPr="000E0BA5">
        <w:t xml:space="preserve">-rakenteesta on kyse </w:t>
      </w:r>
      <w:r w:rsidR="00FD169F">
        <w:rPr>
          <w:color w:val="1F497D"/>
        </w:rPr>
        <w:t>(</w:t>
      </w:r>
      <w:proofErr w:type="spellStart"/>
      <w:r w:rsidR="00FD169F">
        <w:t>KanTa</w:t>
      </w:r>
      <w:proofErr w:type="spellEnd"/>
      <w:r w:rsidR="00FD169F">
        <w:t>-palvelut - Tekninen CDA R2 rakennekoodisto 1.2.246.537.6.12.999 ja koodi 31 Huoltajille luovuttamisen kielto).</w:t>
      </w:r>
    </w:p>
    <w:p w14:paraId="1F1CCCAB" w14:textId="77777777" w:rsidR="006412C4" w:rsidRDefault="006412C4" w:rsidP="006412C4"/>
    <w:p w14:paraId="7EC2CEB8" w14:textId="77777777" w:rsidR="007524BA" w:rsidRPr="00AA0C34" w:rsidRDefault="007524BA" w:rsidP="006412C4">
      <w:pPr>
        <w:autoSpaceDE w:val="0"/>
        <w:autoSpaceDN w:val="0"/>
        <w:adjustRightInd w:val="0"/>
        <w:rPr>
          <w:rFonts w:ascii="Arial" w:hAnsi="Arial" w:cs="Arial"/>
          <w:color w:val="0000FF"/>
          <w:sz w:val="20"/>
          <w:szCs w:val="20"/>
          <w:highlight w:val="white"/>
        </w:rPr>
      </w:pP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w:t>
      </w:r>
      <w:r w:rsidRPr="007524BA">
        <w:rPr>
          <w:rFonts w:ascii="Arial" w:hAnsi="Arial" w:cs="Arial"/>
          <w:color w:val="808080"/>
          <w:sz w:val="20"/>
          <w:szCs w:val="20"/>
          <w:highlight w:val="white"/>
        </w:rPr>
        <w:t>Alaikäisen puolesta asiointi</w:t>
      </w:r>
      <w:r w:rsidRPr="00597943">
        <w:rPr>
          <w:rFonts w:ascii="Arial" w:hAnsi="Arial" w:cs="Arial"/>
          <w:color w:val="808080" w:themeColor="background1" w:themeShade="80"/>
          <w:sz w:val="20"/>
          <w:szCs w:val="20"/>
          <w:highlight w:val="white"/>
        </w:rPr>
        <w:t xml:space="preserve">, tietojen luovutus huoltajille </w:t>
      </w:r>
      <w:r w:rsidRPr="007524BA">
        <w:rPr>
          <w:rFonts w:ascii="Arial" w:hAnsi="Arial" w:cs="Arial"/>
          <w:color w:val="0000FF"/>
          <w:sz w:val="20"/>
          <w:szCs w:val="20"/>
          <w:highlight w:val="white"/>
        </w:rPr>
        <w:t>--&gt;</w:t>
      </w:r>
    </w:p>
    <w:p w14:paraId="50787B0B" w14:textId="77777777" w:rsidR="006412C4" w:rsidRPr="00D07071"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FF"/>
          <w:sz w:val="20"/>
          <w:szCs w:val="20"/>
          <w:highlight w:val="white"/>
          <w:lang w:val="en-US"/>
        </w:rPr>
        <w:t>&lt;</w:t>
      </w:r>
      <w:r w:rsidRPr="00D07071">
        <w:rPr>
          <w:rFonts w:ascii="Arial" w:hAnsi="Arial" w:cs="Arial"/>
          <w:color w:val="800000"/>
          <w:sz w:val="20"/>
          <w:szCs w:val="20"/>
          <w:highlight w:val="white"/>
          <w:lang w:val="en-US"/>
        </w:rPr>
        <w:t>authorization</w:t>
      </w:r>
      <w:r w:rsidRPr="00D07071">
        <w:rPr>
          <w:rFonts w:ascii="Arial" w:hAnsi="Arial" w:cs="Arial"/>
          <w:color w:val="FF0000"/>
          <w:sz w:val="20"/>
          <w:szCs w:val="20"/>
          <w:highlight w:val="white"/>
          <w:lang w:val="en-US"/>
        </w:rPr>
        <w:t xml:space="preserve"> </w:t>
      </w:r>
      <w:proofErr w:type="spellStart"/>
      <w:r w:rsidRPr="00D07071">
        <w:rPr>
          <w:rFonts w:ascii="Arial" w:hAnsi="Arial" w:cs="Arial"/>
          <w:color w:val="FF0000"/>
          <w:sz w:val="20"/>
          <w:szCs w:val="20"/>
          <w:highlight w:val="white"/>
          <w:lang w:val="en-US"/>
        </w:rPr>
        <w:t>typeCode</w:t>
      </w:r>
      <w:proofErr w:type="spellEnd"/>
      <w:r w:rsidRPr="00D07071">
        <w:rPr>
          <w:rFonts w:ascii="Arial" w:hAnsi="Arial" w:cs="Arial"/>
          <w:color w:val="0000FF"/>
          <w:sz w:val="20"/>
          <w:szCs w:val="20"/>
          <w:highlight w:val="white"/>
          <w:lang w:val="en-US"/>
        </w:rPr>
        <w:t>="</w:t>
      </w:r>
      <w:r w:rsidRPr="00D07071">
        <w:rPr>
          <w:rFonts w:ascii="Arial" w:hAnsi="Arial" w:cs="Arial"/>
          <w:color w:val="000000"/>
          <w:sz w:val="20"/>
          <w:szCs w:val="20"/>
          <w:highlight w:val="white"/>
          <w:lang w:val="en-US"/>
        </w:rPr>
        <w:t>AUTH</w:t>
      </w:r>
      <w:r w:rsidRPr="00D07071">
        <w:rPr>
          <w:rFonts w:ascii="Arial" w:hAnsi="Arial" w:cs="Arial"/>
          <w:color w:val="0000FF"/>
          <w:sz w:val="20"/>
          <w:szCs w:val="20"/>
          <w:highlight w:val="white"/>
          <w:lang w:val="en-US"/>
        </w:rPr>
        <w:t>"&gt;</w:t>
      </w:r>
    </w:p>
    <w:p w14:paraId="272913AC"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D07071">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FF0000"/>
          <w:sz w:val="20"/>
          <w:szCs w:val="20"/>
          <w:highlight w:val="white"/>
          <w:lang w:val="en-US"/>
        </w:rPr>
        <w:t xml:space="preserve"> </w:t>
      </w:r>
      <w:proofErr w:type="spellStart"/>
      <w:r w:rsidRPr="00AA0C34">
        <w:rPr>
          <w:rFonts w:ascii="Arial" w:hAnsi="Arial" w:cs="Arial"/>
          <w:color w:val="FF0000"/>
          <w:sz w:val="20"/>
          <w:szCs w:val="20"/>
          <w:highlight w:val="white"/>
          <w:lang w:val="en-US"/>
        </w:rPr>
        <w:t>classCode</w:t>
      </w:r>
      <w:proofErr w:type="spellEnd"/>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CONS</w:t>
      </w:r>
      <w:r w:rsidRPr="00AA0C34">
        <w:rPr>
          <w:rFonts w:ascii="Arial" w:hAnsi="Arial" w:cs="Arial"/>
          <w:color w:val="0000FF"/>
          <w:sz w:val="20"/>
          <w:szCs w:val="20"/>
          <w:highlight w:val="white"/>
          <w:lang w:val="en-US"/>
        </w:rPr>
        <w:t>"</w:t>
      </w:r>
      <w:r w:rsidRPr="00AA0C34">
        <w:rPr>
          <w:rFonts w:ascii="Arial" w:hAnsi="Arial" w:cs="Arial"/>
          <w:color w:val="FF0000"/>
          <w:sz w:val="20"/>
          <w:szCs w:val="20"/>
          <w:highlight w:val="white"/>
          <w:lang w:val="en-US"/>
        </w:rPr>
        <w:t xml:space="preserve"> </w:t>
      </w:r>
      <w:proofErr w:type="spellStart"/>
      <w:r w:rsidRPr="00AA0C34">
        <w:rPr>
          <w:rFonts w:ascii="Arial" w:hAnsi="Arial" w:cs="Arial"/>
          <w:color w:val="FF0000"/>
          <w:sz w:val="20"/>
          <w:szCs w:val="20"/>
          <w:highlight w:val="white"/>
          <w:lang w:val="en-US"/>
        </w:rPr>
        <w:t>moodCode</w:t>
      </w:r>
      <w:proofErr w:type="spellEnd"/>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EVN</w:t>
      </w:r>
      <w:r w:rsidRPr="00AA0C34">
        <w:rPr>
          <w:rFonts w:ascii="Arial" w:hAnsi="Arial" w:cs="Arial"/>
          <w:color w:val="0000FF"/>
          <w:sz w:val="20"/>
          <w:szCs w:val="20"/>
          <w:highlight w:val="white"/>
          <w:lang w:val="en-US"/>
        </w:rPr>
        <w:t>"&gt;</w:t>
      </w:r>
    </w:p>
    <w:p w14:paraId="224DB961" w14:textId="77777777" w:rsidR="00FD169F" w:rsidRPr="0022276C" w:rsidRDefault="00FD169F" w:rsidP="00FD169F">
      <w:pPr>
        <w:autoSpaceDE w:val="0"/>
        <w:autoSpaceDN w:val="0"/>
        <w:adjustRightInd w:val="0"/>
        <w:rPr>
          <w:rFonts w:ascii="Arial" w:hAnsi="Arial" w:cs="Arial"/>
          <w:color w:val="000000"/>
          <w:sz w:val="20"/>
          <w:szCs w:val="20"/>
          <w:highlight w:val="white"/>
        </w:rPr>
      </w:pPr>
      <w:r w:rsidRPr="00D07071">
        <w:rPr>
          <w:rFonts w:ascii="Arial" w:hAnsi="Arial" w:cs="Arial"/>
          <w:color w:val="000000"/>
          <w:sz w:val="20"/>
          <w:szCs w:val="20"/>
          <w:highlight w:val="white"/>
          <w:lang w:val="en-US"/>
        </w:rPr>
        <w:t xml:space="preserve">          </w:t>
      </w:r>
      <w:r w:rsidRPr="0022276C">
        <w:rPr>
          <w:rFonts w:ascii="Arial" w:hAnsi="Arial" w:cs="Arial"/>
          <w:color w:val="0000FF"/>
          <w:sz w:val="20"/>
          <w:szCs w:val="20"/>
          <w:highlight w:val="white"/>
        </w:rPr>
        <w:t>&lt;</w:t>
      </w:r>
      <w:proofErr w:type="spellStart"/>
      <w:r w:rsidRPr="0022276C">
        <w:rPr>
          <w:rFonts w:ascii="Arial" w:hAnsi="Arial" w:cs="Arial"/>
          <w:color w:val="800000"/>
          <w:sz w:val="20"/>
          <w:szCs w:val="20"/>
          <w:highlight w:val="white"/>
        </w:rPr>
        <w:t>templateId</w:t>
      </w:r>
      <w:proofErr w:type="spellEnd"/>
      <w:r w:rsidRPr="0022276C">
        <w:rPr>
          <w:rFonts w:ascii="Arial" w:hAnsi="Arial" w:cs="Arial"/>
          <w:color w:val="FF0000"/>
          <w:sz w:val="20"/>
          <w:szCs w:val="20"/>
          <w:highlight w:val="white"/>
        </w:rPr>
        <w:t xml:space="preserve"> </w:t>
      </w:r>
      <w:proofErr w:type="spellStart"/>
      <w:r w:rsidRPr="0022276C">
        <w:rPr>
          <w:rFonts w:ascii="Arial" w:hAnsi="Arial" w:cs="Arial"/>
          <w:color w:val="FF0000"/>
          <w:sz w:val="20"/>
          <w:szCs w:val="20"/>
          <w:highlight w:val="white"/>
        </w:rPr>
        <w:t>root</w:t>
      </w:r>
      <w:proofErr w:type="spellEnd"/>
      <w:r w:rsidRPr="0022276C">
        <w:rPr>
          <w:rFonts w:ascii="Arial" w:hAnsi="Arial" w:cs="Arial"/>
          <w:color w:val="0000FF"/>
          <w:sz w:val="20"/>
          <w:szCs w:val="20"/>
          <w:highlight w:val="white"/>
        </w:rPr>
        <w:t>="</w:t>
      </w:r>
      <w:r w:rsidRPr="0022276C">
        <w:rPr>
          <w:rFonts w:ascii="Arial" w:hAnsi="Arial" w:cs="Arial"/>
          <w:color w:val="000000"/>
          <w:sz w:val="20"/>
          <w:szCs w:val="20"/>
          <w:highlight w:val="white"/>
        </w:rPr>
        <w:t>1.2.246.537.6.12.999.2003.31</w:t>
      </w:r>
      <w:r w:rsidRPr="0022276C">
        <w:rPr>
          <w:rFonts w:ascii="Arial" w:hAnsi="Arial" w:cs="Arial"/>
          <w:color w:val="0000FF"/>
          <w:sz w:val="20"/>
          <w:szCs w:val="20"/>
          <w:highlight w:val="white"/>
        </w:rPr>
        <w:t>"/&gt;</w:t>
      </w:r>
    </w:p>
    <w:p w14:paraId="753BC1EA" w14:textId="77777777" w:rsidR="00564C3F" w:rsidRPr="0022276C" w:rsidRDefault="006412C4" w:rsidP="006412C4">
      <w:pPr>
        <w:autoSpaceDE w:val="0"/>
        <w:autoSpaceDN w:val="0"/>
        <w:adjustRightInd w:val="0"/>
        <w:rPr>
          <w:rFonts w:ascii="Arial" w:hAnsi="Arial" w:cs="Arial"/>
          <w:color w:val="0000FF"/>
          <w:sz w:val="20"/>
          <w:szCs w:val="20"/>
          <w:highlight w:val="white"/>
        </w:rPr>
      </w:pPr>
      <w:r w:rsidRPr="0022276C">
        <w:rPr>
          <w:rFonts w:ascii="Arial" w:hAnsi="Arial" w:cs="Arial"/>
          <w:color w:val="000000"/>
          <w:sz w:val="20"/>
          <w:szCs w:val="20"/>
          <w:highlight w:val="white"/>
        </w:rPr>
        <w:tab/>
      </w:r>
      <w:r w:rsidRPr="0022276C">
        <w:rPr>
          <w:rFonts w:ascii="Arial" w:hAnsi="Arial" w:cs="Arial"/>
          <w:color w:val="000000"/>
          <w:sz w:val="20"/>
          <w:szCs w:val="20"/>
          <w:highlight w:val="white"/>
        </w:rPr>
        <w:tab/>
      </w:r>
      <w:r w:rsidRPr="0022276C">
        <w:rPr>
          <w:rFonts w:ascii="Arial" w:hAnsi="Arial" w:cs="Arial"/>
          <w:color w:val="0000FF"/>
          <w:sz w:val="20"/>
          <w:szCs w:val="20"/>
          <w:highlight w:val="white"/>
        </w:rPr>
        <w:t>&lt;</w:t>
      </w:r>
      <w:proofErr w:type="spellStart"/>
      <w:r w:rsidRPr="0022276C">
        <w:rPr>
          <w:rFonts w:ascii="Arial" w:hAnsi="Arial" w:cs="Arial"/>
          <w:color w:val="800000"/>
          <w:sz w:val="20"/>
          <w:szCs w:val="20"/>
          <w:highlight w:val="white"/>
        </w:rPr>
        <w:t>code</w:t>
      </w:r>
      <w:proofErr w:type="spellEnd"/>
      <w:r w:rsidRPr="0022276C">
        <w:rPr>
          <w:rFonts w:ascii="Arial" w:hAnsi="Arial" w:cs="Arial"/>
          <w:color w:val="FF0000"/>
          <w:sz w:val="20"/>
          <w:szCs w:val="20"/>
          <w:highlight w:val="white"/>
        </w:rPr>
        <w:t xml:space="preserve"> </w:t>
      </w:r>
      <w:proofErr w:type="spellStart"/>
      <w:r w:rsidRPr="0022276C">
        <w:rPr>
          <w:rFonts w:ascii="Arial" w:hAnsi="Arial" w:cs="Arial"/>
          <w:color w:val="FF0000"/>
          <w:sz w:val="20"/>
          <w:szCs w:val="20"/>
          <w:highlight w:val="white"/>
        </w:rPr>
        <w:t>code</w:t>
      </w:r>
      <w:proofErr w:type="spellEnd"/>
      <w:r w:rsidRPr="0022276C">
        <w:rPr>
          <w:rFonts w:ascii="Arial" w:hAnsi="Arial" w:cs="Arial"/>
          <w:color w:val="0000FF"/>
          <w:sz w:val="20"/>
          <w:szCs w:val="20"/>
          <w:highlight w:val="white"/>
        </w:rPr>
        <w:t>="</w:t>
      </w:r>
      <w:r w:rsidRPr="0022276C">
        <w:rPr>
          <w:rFonts w:ascii="Arial" w:hAnsi="Arial" w:cs="Arial"/>
          <w:color w:val="000000"/>
          <w:sz w:val="20"/>
          <w:szCs w:val="20"/>
          <w:highlight w:val="white"/>
        </w:rPr>
        <w:t>1</w:t>
      </w:r>
      <w:r w:rsidRPr="0022276C">
        <w:rPr>
          <w:rFonts w:ascii="Arial" w:hAnsi="Arial" w:cs="Arial"/>
          <w:color w:val="0000FF"/>
          <w:sz w:val="20"/>
          <w:szCs w:val="20"/>
          <w:highlight w:val="white"/>
        </w:rPr>
        <w:t>"</w:t>
      </w:r>
    </w:p>
    <w:p w14:paraId="732425AB" w14:textId="4E1FA2ED" w:rsidR="00564C3F" w:rsidRPr="0022276C" w:rsidRDefault="006412C4" w:rsidP="00276266">
      <w:pPr>
        <w:autoSpaceDE w:val="0"/>
        <w:autoSpaceDN w:val="0"/>
        <w:adjustRightInd w:val="0"/>
        <w:ind w:left="568" w:firstLine="284"/>
        <w:rPr>
          <w:rFonts w:ascii="Arial" w:hAnsi="Arial" w:cs="Arial"/>
          <w:color w:val="FF0000"/>
          <w:sz w:val="20"/>
          <w:szCs w:val="20"/>
          <w:highlight w:val="white"/>
        </w:rPr>
      </w:pPr>
      <w:proofErr w:type="spellStart"/>
      <w:r w:rsidRPr="0022276C">
        <w:rPr>
          <w:rFonts w:ascii="Arial" w:hAnsi="Arial" w:cs="Arial"/>
          <w:color w:val="FF0000"/>
          <w:sz w:val="20"/>
          <w:szCs w:val="20"/>
          <w:highlight w:val="white"/>
        </w:rPr>
        <w:t>codeSystem</w:t>
      </w:r>
      <w:proofErr w:type="spellEnd"/>
      <w:r w:rsidRPr="0022276C">
        <w:rPr>
          <w:rFonts w:ascii="Arial" w:hAnsi="Arial" w:cs="Arial"/>
          <w:color w:val="0000FF"/>
          <w:sz w:val="20"/>
          <w:szCs w:val="20"/>
          <w:highlight w:val="white"/>
        </w:rPr>
        <w:t>="</w:t>
      </w:r>
      <w:r w:rsidRPr="0022276C">
        <w:rPr>
          <w:rFonts w:ascii="Arial" w:hAnsi="Arial" w:cs="Arial"/>
          <w:color w:val="000000"/>
          <w:sz w:val="20"/>
          <w:szCs w:val="20"/>
          <w:highlight w:val="white"/>
        </w:rPr>
        <w:t>1.2.246.537.5.40202</w:t>
      </w:r>
      <w:r w:rsidR="00F93E5F" w:rsidRPr="0022276C">
        <w:rPr>
          <w:rFonts w:ascii="Arial" w:hAnsi="Arial" w:cs="Arial"/>
          <w:color w:val="000000"/>
          <w:sz w:val="20"/>
          <w:szCs w:val="20"/>
          <w:highlight w:val="white"/>
        </w:rPr>
        <w:t>.201</w:t>
      </w:r>
      <w:r w:rsidR="006465F3" w:rsidRPr="0022276C">
        <w:rPr>
          <w:rFonts w:ascii="Arial" w:hAnsi="Arial" w:cs="Arial"/>
          <w:color w:val="000000"/>
          <w:sz w:val="20"/>
          <w:szCs w:val="20"/>
          <w:highlight w:val="white"/>
        </w:rPr>
        <w:t>9</w:t>
      </w:r>
      <w:r w:rsidR="00F93E5F" w:rsidRPr="0022276C">
        <w:rPr>
          <w:rFonts w:ascii="Arial" w:hAnsi="Arial" w:cs="Arial"/>
          <w:color w:val="000000"/>
          <w:sz w:val="20"/>
          <w:szCs w:val="20"/>
          <w:highlight w:val="white"/>
        </w:rPr>
        <w:t>01</w:t>
      </w:r>
      <w:r w:rsidRPr="0022276C">
        <w:rPr>
          <w:rFonts w:ascii="Arial" w:hAnsi="Arial" w:cs="Arial"/>
          <w:color w:val="0000FF"/>
          <w:sz w:val="20"/>
          <w:szCs w:val="20"/>
          <w:highlight w:val="white"/>
        </w:rPr>
        <w:t>"</w:t>
      </w:r>
      <w:r w:rsidRPr="0022276C">
        <w:rPr>
          <w:rFonts w:ascii="Arial" w:hAnsi="Arial" w:cs="Arial"/>
          <w:color w:val="FF0000"/>
          <w:sz w:val="20"/>
          <w:szCs w:val="20"/>
          <w:highlight w:val="white"/>
        </w:rPr>
        <w:t xml:space="preserve"> </w:t>
      </w:r>
    </w:p>
    <w:p w14:paraId="4CA33835" w14:textId="77777777" w:rsidR="00564C3F" w:rsidRDefault="006412C4" w:rsidP="00276266">
      <w:pPr>
        <w:autoSpaceDE w:val="0"/>
        <w:autoSpaceDN w:val="0"/>
        <w:adjustRightInd w:val="0"/>
        <w:ind w:left="568" w:firstLine="284"/>
        <w:rPr>
          <w:rFonts w:ascii="Arial" w:hAnsi="Arial" w:cs="Arial"/>
          <w:color w:val="0000FF"/>
          <w:sz w:val="20"/>
          <w:szCs w:val="20"/>
          <w:highlight w:val="white"/>
        </w:rPr>
      </w:pPr>
      <w:proofErr w:type="spellStart"/>
      <w:r>
        <w:rPr>
          <w:rFonts w:ascii="Arial" w:hAnsi="Arial" w:cs="Arial"/>
          <w:color w:val="FF0000"/>
          <w:sz w:val="20"/>
          <w:szCs w:val="20"/>
          <w:highlight w:val="white"/>
        </w:rPr>
        <w:t>codeSystemName</w:t>
      </w:r>
      <w:proofErr w:type="spellEnd"/>
      <w:r>
        <w:rPr>
          <w:rFonts w:ascii="Arial" w:hAnsi="Arial" w:cs="Arial"/>
          <w:color w:val="0000FF"/>
          <w:sz w:val="20"/>
          <w:szCs w:val="20"/>
          <w:highlight w:val="white"/>
        </w:rPr>
        <w:t>="</w:t>
      </w:r>
      <w:r w:rsidR="00920724">
        <w:rPr>
          <w:rFonts w:ascii="Arial" w:hAnsi="Arial" w:cs="Arial"/>
          <w:color w:val="000000"/>
          <w:sz w:val="20"/>
          <w:szCs w:val="20"/>
          <w:highlight w:val="white"/>
        </w:rPr>
        <w:t>THL</w:t>
      </w:r>
      <w:r>
        <w:rPr>
          <w:rFonts w:ascii="Arial" w:hAnsi="Arial" w:cs="Arial"/>
          <w:color w:val="000000"/>
          <w:sz w:val="20"/>
          <w:szCs w:val="20"/>
          <w:highlight w:val="white"/>
        </w:rPr>
        <w:t xml:space="preserve"> – Alaikäisen potilastietojen luovuttaminen huoltajille</w:t>
      </w:r>
      <w:r>
        <w:rPr>
          <w:rFonts w:ascii="Arial" w:hAnsi="Arial" w:cs="Arial"/>
          <w:color w:val="0000FF"/>
          <w:sz w:val="20"/>
          <w:szCs w:val="20"/>
          <w:highlight w:val="white"/>
        </w:rPr>
        <w:t>"</w:t>
      </w:r>
    </w:p>
    <w:p w14:paraId="24803EBF" w14:textId="77777777" w:rsidR="006412C4" w:rsidRDefault="006412C4" w:rsidP="00276266">
      <w:pPr>
        <w:autoSpaceDE w:val="0"/>
        <w:autoSpaceDN w:val="0"/>
        <w:adjustRightInd w:val="0"/>
        <w:ind w:left="568" w:firstLine="284"/>
        <w:rPr>
          <w:rFonts w:ascii="Arial" w:hAnsi="Arial" w:cs="Arial"/>
          <w:color w:val="000000"/>
          <w:sz w:val="20"/>
          <w:szCs w:val="20"/>
          <w:highlight w:val="white"/>
        </w:rPr>
      </w:pPr>
      <w:proofErr w:type="spellStart"/>
      <w:r>
        <w:rPr>
          <w:rFonts w:ascii="Arial" w:hAnsi="Arial" w:cs="Arial"/>
          <w:color w:val="FF0000"/>
          <w:sz w:val="20"/>
          <w:szCs w:val="20"/>
          <w:highlight w:val="white"/>
        </w:rPr>
        <w:t>displayName</w:t>
      </w:r>
      <w:proofErr w:type="spellEnd"/>
      <w:r>
        <w:rPr>
          <w:rFonts w:ascii="Arial" w:hAnsi="Arial" w:cs="Arial"/>
          <w:color w:val="0000FF"/>
          <w:sz w:val="20"/>
          <w:szCs w:val="20"/>
          <w:highlight w:val="white"/>
        </w:rPr>
        <w:t>="</w:t>
      </w:r>
      <w:r w:rsidR="00920724" w:rsidRPr="00AA279D">
        <w:rPr>
          <w:rFonts w:ascii="Arial" w:hAnsi="Arial"/>
          <w:color w:val="000000"/>
          <w:sz w:val="20"/>
          <w:highlight w:val="white"/>
        </w:rPr>
        <w:t>Luovutetaan, koska ei kykene päättämään hoidostaan</w:t>
      </w:r>
      <w:r>
        <w:rPr>
          <w:rFonts w:ascii="Arial" w:hAnsi="Arial" w:cs="Arial"/>
          <w:color w:val="0000FF"/>
          <w:sz w:val="20"/>
          <w:szCs w:val="20"/>
          <w:highlight w:val="white"/>
        </w:rPr>
        <w:t>"/&gt;</w:t>
      </w:r>
    </w:p>
    <w:p w14:paraId="1DB8FF61"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AA0C34">
        <w:rPr>
          <w:rFonts w:ascii="Arial" w:hAnsi="Arial" w:cs="Arial"/>
          <w:color w:val="0000FF"/>
          <w:sz w:val="20"/>
          <w:szCs w:val="20"/>
          <w:highlight w:val="white"/>
          <w:lang w:val="en-US"/>
        </w:rPr>
        <w:t>&lt;</w:t>
      </w:r>
      <w:proofErr w:type="spellStart"/>
      <w:r w:rsidRPr="00AA0C34">
        <w:rPr>
          <w:rFonts w:ascii="Arial" w:hAnsi="Arial" w:cs="Arial"/>
          <w:color w:val="800000"/>
          <w:sz w:val="20"/>
          <w:szCs w:val="20"/>
          <w:highlight w:val="white"/>
          <w:lang w:val="en-US"/>
        </w:rPr>
        <w:t>statusCode</w:t>
      </w:r>
      <w:proofErr w:type="spellEnd"/>
      <w:r w:rsidRPr="00AA0C34">
        <w:rPr>
          <w:rFonts w:ascii="Arial" w:hAnsi="Arial" w:cs="Arial"/>
          <w:color w:val="FF0000"/>
          <w:sz w:val="20"/>
          <w:szCs w:val="20"/>
          <w:highlight w:val="white"/>
          <w:lang w:val="en-US"/>
        </w:rPr>
        <w:t xml:space="preserve"> code</w:t>
      </w:r>
      <w:r w:rsidRPr="00AA0C34">
        <w:rPr>
          <w:rFonts w:ascii="Arial" w:hAnsi="Arial" w:cs="Arial"/>
          <w:color w:val="0000FF"/>
          <w:sz w:val="20"/>
          <w:szCs w:val="20"/>
          <w:highlight w:val="white"/>
          <w:lang w:val="en-US"/>
        </w:rPr>
        <w:t>="</w:t>
      </w:r>
      <w:r w:rsidRPr="00AA0C34">
        <w:rPr>
          <w:rFonts w:ascii="Arial" w:hAnsi="Arial" w:cs="Arial"/>
          <w:color w:val="000000"/>
          <w:sz w:val="20"/>
          <w:szCs w:val="20"/>
          <w:highlight w:val="white"/>
          <w:lang w:val="en-US"/>
        </w:rPr>
        <w:t>completed</w:t>
      </w:r>
      <w:r w:rsidRPr="00AA0C34">
        <w:rPr>
          <w:rFonts w:ascii="Arial" w:hAnsi="Arial" w:cs="Arial"/>
          <w:color w:val="0000FF"/>
          <w:sz w:val="20"/>
          <w:szCs w:val="20"/>
          <w:highlight w:val="white"/>
          <w:lang w:val="en-US"/>
        </w:rPr>
        <w:t>"/&gt;</w:t>
      </w:r>
    </w:p>
    <w:p w14:paraId="30845520"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00"/>
          <w:sz w:val="20"/>
          <w:szCs w:val="20"/>
          <w:highlight w:val="white"/>
          <w:lang w:val="en-US"/>
        </w:rPr>
        <w:tab/>
      </w: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consent</w:t>
      </w:r>
      <w:r w:rsidRPr="00AA0C34">
        <w:rPr>
          <w:rFonts w:ascii="Arial" w:hAnsi="Arial" w:cs="Arial"/>
          <w:color w:val="0000FF"/>
          <w:sz w:val="20"/>
          <w:szCs w:val="20"/>
          <w:highlight w:val="white"/>
          <w:lang w:val="en-US"/>
        </w:rPr>
        <w:t>&gt;</w:t>
      </w:r>
    </w:p>
    <w:p w14:paraId="3C93B93B" w14:textId="77777777" w:rsidR="006412C4" w:rsidRPr="00AA0C34" w:rsidRDefault="006412C4" w:rsidP="006412C4">
      <w:pPr>
        <w:autoSpaceDE w:val="0"/>
        <w:autoSpaceDN w:val="0"/>
        <w:adjustRightInd w:val="0"/>
        <w:rPr>
          <w:rFonts w:ascii="Arial" w:hAnsi="Arial" w:cs="Arial"/>
          <w:color w:val="000000"/>
          <w:sz w:val="20"/>
          <w:szCs w:val="20"/>
          <w:highlight w:val="white"/>
          <w:lang w:val="en-US"/>
        </w:rPr>
      </w:pPr>
      <w:r w:rsidRPr="00AA0C34">
        <w:rPr>
          <w:rFonts w:ascii="Arial" w:hAnsi="Arial" w:cs="Arial"/>
          <w:color w:val="0000FF"/>
          <w:sz w:val="20"/>
          <w:szCs w:val="20"/>
          <w:highlight w:val="white"/>
          <w:lang w:val="en-US"/>
        </w:rPr>
        <w:t>&lt;/</w:t>
      </w:r>
      <w:r w:rsidRPr="00AA0C34">
        <w:rPr>
          <w:rFonts w:ascii="Arial" w:hAnsi="Arial" w:cs="Arial"/>
          <w:color w:val="800000"/>
          <w:sz w:val="20"/>
          <w:szCs w:val="20"/>
          <w:highlight w:val="white"/>
          <w:lang w:val="en-US"/>
        </w:rPr>
        <w:t>authorization</w:t>
      </w:r>
      <w:r w:rsidRPr="00AA0C34">
        <w:rPr>
          <w:rFonts w:ascii="Arial" w:hAnsi="Arial" w:cs="Arial"/>
          <w:color w:val="0000FF"/>
          <w:sz w:val="20"/>
          <w:szCs w:val="20"/>
          <w:highlight w:val="white"/>
          <w:lang w:val="en-US"/>
        </w:rPr>
        <w:t>&gt;</w:t>
      </w:r>
    </w:p>
    <w:p w14:paraId="53741082" w14:textId="77777777" w:rsidR="006412C4" w:rsidRPr="00AA0C34" w:rsidRDefault="006412C4" w:rsidP="006412C4">
      <w:pPr>
        <w:rPr>
          <w:b/>
          <w:lang w:val="en-US"/>
        </w:rPr>
      </w:pPr>
    </w:p>
    <w:p w14:paraId="21A04D1D" w14:textId="77777777" w:rsidR="00522FC1" w:rsidRPr="00AA0C34" w:rsidRDefault="00522FC1">
      <w:pPr>
        <w:rPr>
          <w:lang w:val="en-GB"/>
        </w:rPr>
      </w:pPr>
    </w:p>
    <w:p w14:paraId="4E0ECD4C" w14:textId="77777777" w:rsidR="00522FC1" w:rsidRDefault="00522FC1" w:rsidP="00790B16">
      <w:pPr>
        <w:pStyle w:val="Otsikko2"/>
      </w:pPr>
      <w:bookmarkStart w:id="58" w:name="_Ref152387289"/>
      <w:bookmarkStart w:id="59" w:name="_Toc155024588"/>
      <w:bookmarkStart w:id="60" w:name="_Toc36296561"/>
      <w:proofErr w:type="spellStart"/>
      <w:r>
        <w:t>componentOf</w:t>
      </w:r>
      <w:bookmarkEnd w:id="58"/>
      <w:bookmarkEnd w:id="59"/>
      <w:bookmarkEnd w:id="60"/>
      <w:proofErr w:type="spellEnd"/>
    </w:p>
    <w:p w14:paraId="13D5B961" w14:textId="40800BF1" w:rsidR="009B02B1" w:rsidRDefault="009B02B1" w:rsidP="00790B16">
      <w:pPr>
        <w:keepNext/>
      </w:pPr>
    </w:p>
    <w:p w14:paraId="0B56E409" w14:textId="77777777" w:rsidR="00ED1381" w:rsidRDefault="00ED1381" w:rsidP="00790B16">
      <w:pPr>
        <w:keepNext/>
      </w:pPr>
    </w:p>
    <w:tbl>
      <w:tblPr>
        <w:tblW w:w="86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726"/>
        <w:gridCol w:w="1522"/>
        <w:gridCol w:w="992"/>
        <w:gridCol w:w="3402"/>
      </w:tblGrid>
      <w:tr w:rsidR="008A4BD0" w14:paraId="403C42A6" w14:textId="77777777" w:rsidTr="00DF3E41">
        <w:trPr>
          <w:cantSplit/>
        </w:trPr>
        <w:tc>
          <w:tcPr>
            <w:tcW w:w="2726" w:type="dxa"/>
            <w:tcBorders>
              <w:bottom w:val="single" w:sz="4" w:space="0" w:color="auto"/>
            </w:tcBorders>
            <w:shd w:val="clear" w:color="auto" w:fill="E6E6E6"/>
          </w:tcPr>
          <w:p w14:paraId="05B88751" w14:textId="77777777" w:rsidR="008A4BD0" w:rsidRDefault="00790B16" w:rsidP="00790B16">
            <w:pPr>
              <w:keepNext/>
              <w:rPr>
                <w:b/>
              </w:rPr>
            </w:pPr>
            <w:r>
              <w:rPr>
                <w:b/>
              </w:rPr>
              <w:t>Elementti</w:t>
            </w:r>
          </w:p>
        </w:tc>
        <w:tc>
          <w:tcPr>
            <w:tcW w:w="1522" w:type="dxa"/>
            <w:tcBorders>
              <w:bottom w:val="single" w:sz="4" w:space="0" w:color="auto"/>
            </w:tcBorders>
            <w:shd w:val="clear" w:color="auto" w:fill="E6E6E6"/>
          </w:tcPr>
          <w:p w14:paraId="71446465" w14:textId="77777777" w:rsidR="008A4BD0" w:rsidRDefault="008A4BD0" w:rsidP="00790B16">
            <w:pPr>
              <w:keepNext/>
              <w:rPr>
                <w:b/>
              </w:rPr>
            </w:pPr>
            <w:r>
              <w:rPr>
                <w:b/>
              </w:rPr>
              <w:t>Pakollisuus</w:t>
            </w:r>
          </w:p>
        </w:tc>
        <w:tc>
          <w:tcPr>
            <w:tcW w:w="992" w:type="dxa"/>
            <w:tcBorders>
              <w:bottom w:val="single" w:sz="4" w:space="0" w:color="auto"/>
            </w:tcBorders>
            <w:shd w:val="clear" w:color="auto" w:fill="E6E6E6"/>
          </w:tcPr>
          <w:p w14:paraId="3D5BCE8F" w14:textId="0BC21D26" w:rsidR="0038791E" w:rsidRDefault="0038791E" w:rsidP="00790B16">
            <w:pPr>
              <w:keepNext/>
              <w:rPr>
                <w:b/>
              </w:rPr>
            </w:pPr>
            <w:r>
              <w:rPr>
                <w:b/>
              </w:rPr>
              <w:t>Toistuvuus</w:t>
            </w:r>
          </w:p>
        </w:tc>
        <w:tc>
          <w:tcPr>
            <w:tcW w:w="3402" w:type="dxa"/>
            <w:tcBorders>
              <w:bottom w:val="single" w:sz="4" w:space="0" w:color="auto"/>
            </w:tcBorders>
            <w:shd w:val="clear" w:color="auto" w:fill="E6E6E6"/>
          </w:tcPr>
          <w:p w14:paraId="7DDAC717" w14:textId="126B6704" w:rsidR="008A4BD0" w:rsidRDefault="00790B16" w:rsidP="00790B16">
            <w:pPr>
              <w:keepNext/>
              <w:rPr>
                <w:b/>
              </w:rPr>
            </w:pPr>
            <w:r>
              <w:rPr>
                <w:b/>
              </w:rPr>
              <w:t>Kuvaus</w:t>
            </w:r>
          </w:p>
        </w:tc>
      </w:tr>
      <w:tr w:rsidR="00790B16" w14:paraId="562AA95F" w14:textId="77777777" w:rsidTr="00DF3E41">
        <w:trPr>
          <w:cantSplit/>
        </w:trPr>
        <w:tc>
          <w:tcPr>
            <w:tcW w:w="2726" w:type="dxa"/>
            <w:tcBorders>
              <w:bottom w:val="single" w:sz="4" w:space="0" w:color="auto"/>
            </w:tcBorders>
            <w:shd w:val="clear" w:color="auto" w:fill="BFBFBF"/>
          </w:tcPr>
          <w:p w14:paraId="3E880A7E" w14:textId="3E65822D" w:rsidR="00790B16" w:rsidRPr="00790B16" w:rsidRDefault="00790B16" w:rsidP="00F95980">
            <w:pPr>
              <w:rPr>
                <w:b/>
              </w:rPr>
            </w:pPr>
            <w:proofErr w:type="spellStart"/>
            <w:r w:rsidRPr="00790B16">
              <w:rPr>
                <w:b/>
              </w:rPr>
              <w:t>encompassingEncounter</w:t>
            </w:r>
            <w:proofErr w:type="spellEnd"/>
          </w:p>
        </w:tc>
        <w:tc>
          <w:tcPr>
            <w:tcW w:w="1522" w:type="dxa"/>
            <w:tcBorders>
              <w:bottom w:val="single" w:sz="4" w:space="0" w:color="auto"/>
            </w:tcBorders>
            <w:shd w:val="clear" w:color="auto" w:fill="BFBFBF"/>
          </w:tcPr>
          <w:p w14:paraId="0647B578" w14:textId="2118AC60" w:rsidR="00790B16" w:rsidRDefault="00FE6426" w:rsidP="00F95980">
            <w:r>
              <w:t>P</w:t>
            </w:r>
          </w:p>
        </w:tc>
        <w:tc>
          <w:tcPr>
            <w:tcW w:w="992" w:type="dxa"/>
            <w:tcBorders>
              <w:bottom w:val="single" w:sz="4" w:space="0" w:color="auto"/>
            </w:tcBorders>
            <w:shd w:val="clear" w:color="auto" w:fill="BFBFBF"/>
          </w:tcPr>
          <w:p w14:paraId="35B44B71" w14:textId="77777777" w:rsidR="0038791E" w:rsidRDefault="0038791E" w:rsidP="00F95980"/>
        </w:tc>
        <w:tc>
          <w:tcPr>
            <w:tcW w:w="3402" w:type="dxa"/>
            <w:tcBorders>
              <w:bottom w:val="single" w:sz="4" w:space="0" w:color="auto"/>
            </w:tcBorders>
            <w:shd w:val="clear" w:color="auto" w:fill="BFBFBF"/>
          </w:tcPr>
          <w:p w14:paraId="66B88A2D" w14:textId="55DA607C" w:rsidR="00790B16" w:rsidRDefault="00790B16" w:rsidP="00F95980"/>
        </w:tc>
      </w:tr>
      <w:tr w:rsidR="008A4BD0" w14:paraId="3511F96B" w14:textId="77777777" w:rsidTr="00DF3E41">
        <w:trPr>
          <w:cantSplit/>
        </w:trPr>
        <w:tc>
          <w:tcPr>
            <w:tcW w:w="2726" w:type="dxa"/>
            <w:shd w:val="clear" w:color="auto" w:fill="auto"/>
          </w:tcPr>
          <w:p w14:paraId="08838375" w14:textId="77777777" w:rsidR="008A4BD0" w:rsidRDefault="000954B2" w:rsidP="00F95980">
            <w:r>
              <w:t xml:space="preserve">  </w:t>
            </w:r>
            <w:r w:rsidR="00790B16">
              <w:t>id</w:t>
            </w:r>
          </w:p>
          <w:p w14:paraId="283A74C6" w14:textId="77777777" w:rsidR="008A4BD0" w:rsidRPr="008A4BD0" w:rsidRDefault="008A4BD0" w:rsidP="00F95980"/>
        </w:tc>
        <w:tc>
          <w:tcPr>
            <w:tcW w:w="1522" w:type="dxa"/>
            <w:shd w:val="clear" w:color="auto" w:fill="auto"/>
          </w:tcPr>
          <w:p w14:paraId="7DEAF9EF" w14:textId="77777777" w:rsidR="008A4BD0" w:rsidRPr="00C33E66" w:rsidRDefault="008A4BD0" w:rsidP="00F95980">
            <w:r>
              <w:t>EP</w:t>
            </w:r>
          </w:p>
        </w:tc>
        <w:tc>
          <w:tcPr>
            <w:tcW w:w="992" w:type="dxa"/>
          </w:tcPr>
          <w:p w14:paraId="693F580C" w14:textId="77777777" w:rsidR="0038791E" w:rsidRDefault="0038791E" w:rsidP="00F95980"/>
        </w:tc>
        <w:tc>
          <w:tcPr>
            <w:tcW w:w="3402" w:type="dxa"/>
            <w:shd w:val="clear" w:color="auto" w:fill="auto"/>
          </w:tcPr>
          <w:p w14:paraId="6E637CC3" w14:textId="51B6B4B5" w:rsidR="00790B16" w:rsidRDefault="00790B16" w:rsidP="00F95980">
            <w:r>
              <w:t>Palvelutapahtuman tunnus</w:t>
            </w:r>
          </w:p>
          <w:p w14:paraId="6CCE5411" w14:textId="77777777" w:rsidR="00790B16" w:rsidRDefault="00790B16" w:rsidP="00F95980"/>
          <w:p w14:paraId="3D81106D" w14:textId="5C76D04B" w:rsidR="008A4BD0" w:rsidRDefault="008A4BD0" w:rsidP="00DA3C44">
            <w:pPr>
              <w:rPr>
                <w:b/>
              </w:rPr>
            </w:pPr>
            <w:r>
              <w:t xml:space="preserve">Pakollinen </w:t>
            </w:r>
            <w:r w:rsidR="00DA3C44">
              <w:t>kaikissa potilastietojärjestelmien laatimissa asiakirjoissa</w:t>
            </w:r>
            <w:r w:rsidR="00E5128F">
              <w:t>,</w:t>
            </w:r>
            <w:r w:rsidR="00DA3C44">
              <w:t xml:space="preserve"> jos asiakirja on laadittu palvelutapahtuman yhteydessä. </w:t>
            </w:r>
          </w:p>
        </w:tc>
      </w:tr>
      <w:tr w:rsidR="008A4BD0" w14:paraId="2D917239" w14:textId="77777777" w:rsidTr="00DF3E41">
        <w:trPr>
          <w:cantSplit/>
        </w:trPr>
        <w:tc>
          <w:tcPr>
            <w:tcW w:w="2726" w:type="dxa"/>
            <w:tcBorders>
              <w:bottom w:val="single" w:sz="4" w:space="0" w:color="auto"/>
            </w:tcBorders>
          </w:tcPr>
          <w:p w14:paraId="41B6A3D4" w14:textId="77777777" w:rsidR="008A4BD0" w:rsidRDefault="000954B2" w:rsidP="00F95980">
            <w:r>
              <w:lastRenderedPageBreak/>
              <w:t xml:space="preserve">  </w:t>
            </w:r>
            <w:proofErr w:type="spellStart"/>
            <w:r w:rsidR="008A4BD0">
              <w:t>effectiveTime</w:t>
            </w:r>
            <w:proofErr w:type="spellEnd"/>
          </w:p>
        </w:tc>
        <w:tc>
          <w:tcPr>
            <w:tcW w:w="1522" w:type="dxa"/>
            <w:tcBorders>
              <w:bottom w:val="single" w:sz="4" w:space="0" w:color="auto"/>
            </w:tcBorders>
          </w:tcPr>
          <w:p w14:paraId="167DC13F" w14:textId="77777777" w:rsidR="008A4BD0" w:rsidRDefault="008A4BD0" w:rsidP="00F95980">
            <w:r>
              <w:t>P</w:t>
            </w:r>
          </w:p>
        </w:tc>
        <w:tc>
          <w:tcPr>
            <w:tcW w:w="992" w:type="dxa"/>
            <w:tcBorders>
              <w:bottom w:val="single" w:sz="4" w:space="0" w:color="auto"/>
            </w:tcBorders>
          </w:tcPr>
          <w:p w14:paraId="60399E7C" w14:textId="77777777" w:rsidR="0038791E" w:rsidRDefault="0038791E" w:rsidP="00F9059F"/>
        </w:tc>
        <w:tc>
          <w:tcPr>
            <w:tcW w:w="3402" w:type="dxa"/>
            <w:tcBorders>
              <w:bottom w:val="single" w:sz="4" w:space="0" w:color="auto"/>
            </w:tcBorders>
          </w:tcPr>
          <w:p w14:paraId="7EEB8209" w14:textId="35C1A091" w:rsidR="008A4BD0" w:rsidRDefault="008A4BD0" w:rsidP="00F9059F">
            <w:r>
              <w:t>Lääkemääräyksessä määräyspäivä, toimituksessa toimituspäivä</w:t>
            </w:r>
            <w:r w:rsidR="00790B16">
              <w:t xml:space="preserve">. </w:t>
            </w:r>
            <w:r w:rsidR="00415D5D">
              <w:t>Muissa asiakirjoissa kuin lääkemääräyksissä ja toimituksissa sekä näiden korjauksissa ja mitätöinneissä</w:t>
            </w:r>
            <w:r w:rsidR="002741F7">
              <w:t xml:space="preserve"> toimenpiteen tekohetki (esim. lukituksen tekoaika).</w:t>
            </w:r>
          </w:p>
        </w:tc>
      </w:tr>
      <w:tr w:rsidR="008A4BD0" w14:paraId="04BFDDA2" w14:textId="77777777" w:rsidTr="00DF3E41">
        <w:trPr>
          <w:cantSplit/>
        </w:trPr>
        <w:tc>
          <w:tcPr>
            <w:tcW w:w="2726" w:type="dxa"/>
            <w:shd w:val="clear" w:color="auto" w:fill="BFBFBF"/>
          </w:tcPr>
          <w:p w14:paraId="241DC8C3" w14:textId="394C0D5D" w:rsidR="008A4BD0" w:rsidRPr="00F9059F" w:rsidRDefault="000954B2" w:rsidP="000954B2">
            <w:pPr>
              <w:rPr>
                <w:b/>
              </w:rPr>
            </w:pPr>
            <w:r>
              <w:rPr>
                <w:b/>
              </w:rPr>
              <w:t xml:space="preserve">  </w:t>
            </w:r>
            <w:proofErr w:type="spellStart"/>
            <w:r w:rsidR="00F9059F" w:rsidRPr="00F9059F">
              <w:rPr>
                <w:b/>
              </w:rPr>
              <w:t>location</w:t>
            </w:r>
            <w:proofErr w:type="spellEnd"/>
            <w:r w:rsidR="00F9059F">
              <w:rPr>
                <w:b/>
              </w:rPr>
              <w:t xml:space="preserve"> </w:t>
            </w:r>
          </w:p>
        </w:tc>
        <w:tc>
          <w:tcPr>
            <w:tcW w:w="1522" w:type="dxa"/>
            <w:shd w:val="clear" w:color="auto" w:fill="BFBFBF"/>
          </w:tcPr>
          <w:p w14:paraId="67157F79" w14:textId="317CF03A" w:rsidR="008A4BD0" w:rsidRPr="007D429C" w:rsidRDefault="00FE6426" w:rsidP="00F95980">
            <w:r w:rsidRPr="007D429C">
              <w:t>P</w:t>
            </w:r>
          </w:p>
        </w:tc>
        <w:tc>
          <w:tcPr>
            <w:tcW w:w="992" w:type="dxa"/>
            <w:shd w:val="clear" w:color="auto" w:fill="BFBFBF"/>
          </w:tcPr>
          <w:p w14:paraId="7CDA73FA" w14:textId="77777777" w:rsidR="0038791E" w:rsidRPr="007D429C" w:rsidRDefault="0038791E" w:rsidP="00F95980"/>
        </w:tc>
        <w:tc>
          <w:tcPr>
            <w:tcW w:w="3402" w:type="dxa"/>
            <w:shd w:val="clear" w:color="auto" w:fill="BFBFBF"/>
          </w:tcPr>
          <w:p w14:paraId="135AB1F6" w14:textId="7B7CC690" w:rsidR="008A4BD0" w:rsidRPr="007D429C" w:rsidRDefault="008A4BD0" w:rsidP="00F95980"/>
        </w:tc>
      </w:tr>
      <w:tr w:rsidR="000954B2" w14:paraId="28B76F43" w14:textId="77777777" w:rsidTr="00DF3E41">
        <w:trPr>
          <w:cantSplit/>
        </w:trPr>
        <w:tc>
          <w:tcPr>
            <w:tcW w:w="2726" w:type="dxa"/>
            <w:shd w:val="clear" w:color="auto" w:fill="BFBFBF"/>
          </w:tcPr>
          <w:p w14:paraId="0F505443" w14:textId="225CF492" w:rsidR="000954B2" w:rsidRDefault="000954B2" w:rsidP="00F95980">
            <w:pPr>
              <w:rPr>
                <w:b/>
              </w:rPr>
            </w:pPr>
            <w:r>
              <w:rPr>
                <w:b/>
                <w:lang w:val="en-US"/>
              </w:rPr>
              <w:t xml:space="preserve">    </w:t>
            </w:r>
            <w:proofErr w:type="spellStart"/>
            <w:r w:rsidRPr="00F9059F">
              <w:rPr>
                <w:b/>
                <w:lang w:val="en-US"/>
              </w:rPr>
              <w:t>healthCareFacility</w:t>
            </w:r>
            <w:proofErr w:type="spellEnd"/>
          </w:p>
        </w:tc>
        <w:tc>
          <w:tcPr>
            <w:tcW w:w="1522" w:type="dxa"/>
            <w:shd w:val="clear" w:color="auto" w:fill="BFBFBF"/>
          </w:tcPr>
          <w:p w14:paraId="4D093A8E" w14:textId="55AEE466" w:rsidR="000954B2" w:rsidRPr="007D429C" w:rsidRDefault="00FE6426" w:rsidP="00F95980">
            <w:r w:rsidRPr="007D429C">
              <w:t>P</w:t>
            </w:r>
          </w:p>
        </w:tc>
        <w:tc>
          <w:tcPr>
            <w:tcW w:w="992" w:type="dxa"/>
            <w:shd w:val="clear" w:color="auto" w:fill="BFBFBF"/>
          </w:tcPr>
          <w:p w14:paraId="576B7CF8" w14:textId="77777777" w:rsidR="0038791E" w:rsidRPr="007D429C" w:rsidRDefault="0038791E" w:rsidP="00F95980"/>
        </w:tc>
        <w:tc>
          <w:tcPr>
            <w:tcW w:w="3402" w:type="dxa"/>
            <w:shd w:val="clear" w:color="auto" w:fill="BFBFBF"/>
          </w:tcPr>
          <w:p w14:paraId="63AB6E45" w14:textId="2DA96A9B" w:rsidR="000954B2" w:rsidRPr="007D429C" w:rsidRDefault="00FC1B74" w:rsidP="00F95980">
            <w:r w:rsidRPr="007D429C">
              <w:t>Palveluyksikön tai apteekin tiedot</w:t>
            </w:r>
          </w:p>
          <w:p w14:paraId="1E500E08" w14:textId="77777777" w:rsidR="005B3953" w:rsidRPr="007D429C" w:rsidRDefault="005B3953" w:rsidP="00F95980">
            <w:r w:rsidRPr="007D429C">
              <w:t>Yksityisen terveydenhuollon liittymismallit on kuvattu tarkemmin omassa määrittelyssään.</w:t>
            </w:r>
          </w:p>
        </w:tc>
      </w:tr>
      <w:tr w:rsidR="00F9059F" w14:paraId="7E842A66" w14:textId="77777777" w:rsidTr="00DF3E41">
        <w:trPr>
          <w:cantSplit/>
        </w:trPr>
        <w:tc>
          <w:tcPr>
            <w:tcW w:w="2726" w:type="dxa"/>
            <w:tcBorders>
              <w:bottom w:val="single" w:sz="4" w:space="0" w:color="auto"/>
            </w:tcBorders>
          </w:tcPr>
          <w:p w14:paraId="59734442" w14:textId="77777777" w:rsidR="00F9059F" w:rsidRDefault="000954B2" w:rsidP="00F95980">
            <w:r>
              <w:t xml:space="preserve">      </w:t>
            </w:r>
            <w:r w:rsidR="00F9059F">
              <w:t>id</w:t>
            </w:r>
          </w:p>
        </w:tc>
        <w:tc>
          <w:tcPr>
            <w:tcW w:w="1522" w:type="dxa"/>
            <w:tcBorders>
              <w:bottom w:val="single" w:sz="4" w:space="0" w:color="auto"/>
            </w:tcBorders>
          </w:tcPr>
          <w:p w14:paraId="4883E4CA" w14:textId="77777777" w:rsidR="00F9059F" w:rsidRPr="007D429C" w:rsidRDefault="00F9059F" w:rsidP="00F95980">
            <w:r w:rsidRPr="007D429C">
              <w:t>P</w:t>
            </w:r>
          </w:p>
        </w:tc>
        <w:tc>
          <w:tcPr>
            <w:tcW w:w="992" w:type="dxa"/>
            <w:tcBorders>
              <w:bottom w:val="single" w:sz="4" w:space="0" w:color="auto"/>
            </w:tcBorders>
          </w:tcPr>
          <w:p w14:paraId="7D3881BC" w14:textId="77777777" w:rsidR="0038791E" w:rsidRPr="007D429C" w:rsidDel="00305D05" w:rsidRDefault="0038791E" w:rsidP="00F95980"/>
        </w:tc>
        <w:tc>
          <w:tcPr>
            <w:tcW w:w="3402" w:type="dxa"/>
            <w:tcBorders>
              <w:bottom w:val="single" w:sz="4" w:space="0" w:color="auto"/>
            </w:tcBorders>
          </w:tcPr>
          <w:p w14:paraId="2BD0B112" w14:textId="2EBA3085" w:rsidR="00F9059F" w:rsidRPr="007D429C" w:rsidRDefault="00305D05" w:rsidP="00F95980">
            <w:r w:rsidRPr="007D429C">
              <w:t xml:space="preserve">Palveluyksikön </w:t>
            </w:r>
            <w:r w:rsidR="00FC1B74" w:rsidRPr="007D429C">
              <w:t>i</w:t>
            </w:r>
            <w:r w:rsidR="004533A3" w:rsidRPr="007D429C">
              <w:t>d</w:t>
            </w:r>
          </w:p>
          <w:p w14:paraId="4F048CA5" w14:textId="77777777" w:rsidR="009B52DA" w:rsidRPr="007D429C" w:rsidRDefault="009B52DA" w:rsidP="00F95980">
            <w:proofErr w:type="spellStart"/>
            <w:r w:rsidRPr="007D429C">
              <w:t>Oid</w:t>
            </w:r>
            <w:proofErr w:type="spellEnd"/>
            <w:r w:rsidRPr="007D429C">
              <w:t xml:space="preserve"> sijoitetaan kokonaisuudessaan </w:t>
            </w:r>
            <w:proofErr w:type="spellStart"/>
            <w:r w:rsidRPr="007D429C">
              <w:t>root</w:t>
            </w:r>
            <w:proofErr w:type="spellEnd"/>
            <w:r w:rsidRPr="007D429C">
              <w:t>-elementtiin.</w:t>
            </w:r>
          </w:p>
        </w:tc>
      </w:tr>
      <w:tr w:rsidR="00E027DF" w14:paraId="557801D6" w14:textId="77777777" w:rsidTr="00DF3E41">
        <w:trPr>
          <w:cantSplit/>
        </w:trPr>
        <w:tc>
          <w:tcPr>
            <w:tcW w:w="2726" w:type="dxa"/>
            <w:shd w:val="clear" w:color="auto" w:fill="BFBFBF"/>
          </w:tcPr>
          <w:p w14:paraId="0AC86BBF" w14:textId="6E5C9B04" w:rsidR="00E027DF" w:rsidRPr="007D429C" w:rsidRDefault="000954B2" w:rsidP="00F95980">
            <w:pPr>
              <w:rPr>
                <w:b/>
              </w:rPr>
            </w:pPr>
            <w:r w:rsidRPr="007D429C">
              <w:rPr>
                <w:b/>
              </w:rPr>
              <w:t xml:space="preserve">        </w:t>
            </w:r>
            <w:proofErr w:type="spellStart"/>
            <w:r w:rsidR="00E027DF" w:rsidRPr="007D429C">
              <w:rPr>
                <w:b/>
              </w:rPr>
              <w:t>location</w:t>
            </w:r>
            <w:proofErr w:type="spellEnd"/>
          </w:p>
        </w:tc>
        <w:tc>
          <w:tcPr>
            <w:tcW w:w="1522" w:type="dxa"/>
            <w:shd w:val="clear" w:color="auto" w:fill="BFBFBF"/>
          </w:tcPr>
          <w:p w14:paraId="014BD29E" w14:textId="076D7EC7" w:rsidR="00E027DF" w:rsidRPr="007D429C" w:rsidRDefault="00555A1F" w:rsidP="00F95980">
            <w:r w:rsidRPr="007D429C">
              <w:t>P</w:t>
            </w:r>
          </w:p>
        </w:tc>
        <w:tc>
          <w:tcPr>
            <w:tcW w:w="992" w:type="dxa"/>
            <w:shd w:val="clear" w:color="auto" w:fill="BFBFBF"/>
          </w:tcPr>
          <w:p w14:paraId="5F3C59E7" w14:textId="77777777" w:rsidR="0038791E" w:rsidRPr="007D429C" w:rsidRDefault="0038791E" w:rsidP="00F95980"/>
        </w:tc>
        <w:tc>
          <w:tcPr>
            <w:tcW w:w="3402" w:type="dxa"/>
            <w:shd w:val="clear" w:color="auto" w:fill="BFBFBF"/>
          </w:tcPr>
          <w:p w14:paraId="401302AD" w14:textId="5D8C022D" w:rsidR="00E027DF" w:rsidRPr="007D429C" w:rsidRDefault="00E027DF" w:rsidP="00F95980"/>
        </w:tc>
      </w:tr>
      <w:tr w:rsidR="00F9059F" w14:paraId="171AF11C" w14:textId="77777777" w:rsidTr="00DF3E41">
        <w:trPr>
          <w:cantSplit/>
        </w:trPr>
        <w:tc>
          <w:tcPr>
            <w:tcW w:w="2726" w:type="dxa"/>
          </w:tcPr>
          <w:p w14:paraId="7DB92DE7" w14:textId="77777777" w:rsidR="00F9059F" w:rsidRDefault="000954B2" w:rsidP="00F95980">
            <w:r>
              <w:t xml:space="preserve">          </w:t>
            </w:r>
            <w:proofErr w:type="spellStart"/>
            <w:r w:rsidR="00F9059F">
              <w:t>name</w:t>
            </w:r>
            <w:proofErr w:type="spellEnd"/>
          </w:p>
          <w:p w14:paraId="57F0991B" w14:textId="77777777" w:rsidR="00F9059F" w:rsidRPr="00FC0DE7" w:rsidRDefault="00F9059F" w:rsidP="00F95980"/>
        </w:tc>
        <w:tc>
          <w:tcPr>
            <w:tcW w:w="1522" w:type="dxa"/>
          </w:tcPr>
          <w:p w14:paraId="18D51733" w14:textId="77777777" w:rsidR="00F9059F" w:rsidRDefault="00F9059F" w:rsidP="00F95980">
            <w:r>
              <w:t>P</w:t>
            </w:r>
          </w:p>
        </w:tc>
        <w:tc>
          <w:tcPr>
            <w:tcW w:w="992" w:type="dxa"/>
          </w:tcPr>
          <w:p w14:paraId="2E5B5EE5" w14:textId="77777777" w:rsidR="0038791E" w:rsidRDefault="0038791E" w:rsidP="00F95980"/>
        </w:tc>
        <w:tc>
          <w:tcPr>
            <w:tcW w:w="3402" w:type="dxa"/>
          </w:tcPr>
          <w:p w14:paraId="180A448B" w14:textId="23D49B6D" w:rsidR="00F9059F" w:rsidRDefault="00A87444" w:rsidP="00F95980">
            <w:r>
              <w:t>Organisaation nimi</w:t>
            </w:r>
          </w:p>
        </w:tc>
      </w:tr>
      <w:tr w:rsidR="00A078BD" w14:paraId="1B6681A0" w14:textId="77777777" w:rsidTr="00DF3E41">
        <w:trPr>
          <w:cantSplit/>
        </w:trPr>
        <w:tc>
          <w:tcPr>
            <w:tcW w:w="2726" w:type="dxa"/>
            <w:tcBorders>
              <w:bottom w:val="single" w:sz="4" w:space="0" w:color="auto"/>
            </w:tcBorders>
          </w:tcPr>
          <w:p w14:paraId="1EA59037" w14:textId="77777777" w:rsidR="00A078BD" w:rsidRDefault="00A078BD" w:rsidP="008777E4">
            <w:r>
              <w:t xml:space="preserve">          </w:t>
            </w:r>
            <w:proofErr w:type="spellStart"/>
            <w:r>
              <w:t>telecom</w:t>
            </w:r>
            <w:proofErr w:type="spellEnd"/>
            <w:r>
              <w:t xml:space="preserve"> </w:t>
            </w:r>
          </w:p>
          <w:p w14:paraId="4D014D24" w14:textId="77777777" w:rsidR="00A078BD" w:rsidRDefault="00A078BD" w:rsidP="00F95980">
            <w:r>
              <w:t xml:space="preserve">          (etuliite tel:)</w:t>
            </w:r>
          </w:p>
        </w:tc>
        <w:tc>
          <w:tcPr>
            <w:tcW w:w="1522" w:type="dxa"/>
            <w:tcBorders>
              <w:bottom w:val="single" w:sz="4" w:space="0" w:color="auto"/>
            </w:tcBorders>
          </w:tcPr>
          <w:p w14:paraId="75392BBB" w14:textId="008B7E8C" w:rsidR="00A078BD" w:rsidRDefault="0038791E" w:rsidP="00F95980">
            <w:r>
              <w:t>EP, pakollinen jos organisaatiotiedot SOTE-organisaatiorekisteristä tai Apteekkirekisteristä</w:t>
            </w:r>
          </w:p>
        </w:tc>
        <w:tc>
          <w:tcPr>
            <w:tcW w:w="992" w:type="dxa"/>
            <w:tcBorders>
              <w:bottom w:val="single" w:sz="4" w:space="0" w:color="auto"/>
            </w:tcBorders>
          </w:tcPr>
          <w:p w14:paraId="686380CA" w14:textId="77777777" w:rsidR="0038791E" w:rsidRDefault="0038791E" w:rsidP="008777E4"/>
        </w:tc>
        <w:tc>
          <w:tcPr>
            <w:tcW w:w="3402" w:type="dxa"/>
            <w:tcBorders>
              <w:bottom w:val="single" w:sz="4" w:space="0" w:color="auto"/>
            </w:tcBorders>
          </w:tcPr>
          <w:p w14:paraId="5E3FBB71" w14:textId="428E4E6D" w:rsidR="00A078BD" w:rsidRDefault="00A078BD" w:rsidP="008777E4">
            <w:r>
              <w:t>Organisaation puhelinnumero</w:t>
            </w:r>
          </w:p>
          <w:p w14:paraId="37B1EAAD" w14:textId="77777777" w:rsidR="00A078BD" w:rsidRDefault="00A078BD" w:rsidP="00F95980">
            <w:r>
              <w:t xml:space="preserve">Puhelinnumeron </w:t>
            </w:r>
            <w:r w:rsidRPr="00905238">
              <w:t>erottelu välilyönnillä on kiell</w:t>
            </w:r>
            <w:r>
              <w:t xml:space="preserve">etty. </w:t>
            </w:r>
            <w:proofErr w:type="spellStart"/>
            <w:r>
              <w:t>U</w:t>
            </w:r>
            <w:r w:rsidRPr="00905238">
              <w:t>se</w:t>
            </w:r>
            <w:proofErr w:type="spellEnd"/>
            <w:r w:rsidRPr="00905238">
              <w:t>-attribuutin arvo on "DIR" (suora numero) tai ”PUB” (vaihteen numero)</w:t>
            </w:r>
            <w:r>
              <w:t>.</w:t>
            </w:r>
          </w:p>
        </w:tc>
      </w:tr>
      <w:tr w:rsidR="00A078BD" w14:paraId="6037EEF3" w14:textId="77777777" w:rsidTr="00DF3E41">
        <w:trPr>
          <w:cantSplit/>
        </w:trPr>
        <w:tc>
          <w:tcPr>
            <w:tcW w:w="2726" w:type="dxa"/>
            <w:tcBorders>
              <w:bottom w:val="single" w:sz="4" w:space="0" w:color="auto"/>
            </w:tcBorders>
          </w:tcPr>
          <w:p w14:paraId="02F2E2E7" w14:textId="77777777" w:rsidR="00A078BD" w:rsidRDefault="00A078BD" w:rsidP="008777E4">
            <w:r>
              <w:t xml:space="preserve">          </w:t>
            </w:r>
            <w:proofErr w:type="spellStart"/>
            <w:r>
              <w:t>telecom</w:t>
            </w:r>
            <w:proofErr w:type="spellEnd"/>
            <w:r>
              <w:t xml:space="preserve"> </w:t>
            </w:r>
          </w:p>
          <w:p w14:paraId="7ADD1566" w14:textId="77777777" w:rsidR="00A078BD" w:rsidRDefault="00A078BD" w:rsidP="00F95980">
            <w:r>
              <w:t xml:space="preserve">          (etuliite mailto:)</w:t>
            </w:r>
          </w:p>
        </w:tc>
        <w:tc>
          <w:tcPr>
            <w:tcW w:w="1522" w:type="dxa"/>
            <w:tcBorders>
              <w:bottom w:val="single" w:sz="4" w:space="0" w:color="auto"/>
            </w:tcBorders>
          </w:tcPr>
          <w:p w14:paraId="3CF64F43" w14:textId="77777777" w:rsidR="00A078BD" w:rsidRDefault="00A078BD" w:rsidP="00F95980"/>
        </w:tc>
        <w:tc>
          <w:tcPr>
            <w:tcW w:w="992" w:type="dxa"/>
            <w:tcBorders>
              <w:bottom w:val="single" w:sz="4" w:space="0" w:color="auto"/>
            </w:tcBorders>
          </w:tcPr>
          <w:p w14:paraId="2F502642" w14:textId="77777777" w:rsidR="0038791E" w:rsidRDefault="0038791E" w:rsidP="00F95980"/>
        </w:tc>
        <w:tc>
          <w:tcPr>
            <w:tcW w:w="3402" w:type="dxa"/>
            <w:tcBorders>
              <w:bottom w:val="single" w:sz="4" w:space="0" w:color="auto"/>
            </w:tcBorders>
          </w:tcPr>
          <w:p w14:paraId="22B4CB13" w14:textId="0F32EA38" w:rsidR="00A078BD" w:rsidRDefault="00A078BD" w:rsidP="00F95980">
            <w:r>
              <w:t>Organisaation sähköpostisosoite</w:t>
            </w:r>
          </w:p>
        </w:tc>
      </w:tr>
      <w:tr w:rsidR="00E027DF" w14:paraId="494EEFAA" w14:textId="77777777" w:rsidTr="00DF3E41">
        <w:trPr>
          <w:cantSplit/>
        </w:trPr>
        <w:tc>
          <w:tcPr>
            <w:tcW w:w="2726" w:type="dxa"/>
            <w:shd w:val="clear" w:color="auto" w:fill="BFBFBF"/>
          </w:tcPr>
          <w:p w14:paraId="6FB7F09D" w14:textId="4CEAD9B5" w:rsidR="00E027DF" w:rsidRPr="00E027DF" w:rsidRDefault="000954B2" w:rsidP="00F95980">
            <w:pPr>
              <w:rPr>
                <w:b/>
              </w:rPr>
            </w:pPr>
            <w:r>
              <w:rPr>
                <w:b/>
              </w:rPr>
              <w:t xml:space="preserve">          </w:t>
            </w:r>
            <w:proofErr w:type="spellStart"/>
            <w:r w:rsidR="00E027DF" w:rsidRPr="00E027DF">
              <w:rPr>
                <w:b/>
              </w:rPr>
              <w:t>addr</w:t>
            </w:r>
            <w:proofErr w:type="spellEnd"/>
          </w:p>
        </w:tc>
        <w:tc>
          <w:tcPr>
            <w:tcW w:w="1522" w:type="dxa"/>
            <w:shd w:val="clear" w:color="auto" w:fill="BFBFBF"/>
          </w:tcPr>
          <w:p w14:paraId="5926C32C" w14:textId="60710787" w:rsidR="00E027DF" w:rsidRDefault="0038791E" w:rsidP="00F95980">
            <w:r>
              <w:t>EP, pakollinen jos organisaatiotiedot SOTE-organisaatiorekisteristä tai Apteekkirekisteristä</w:t>
            </w:r>
          </w:p>
        </w:tc>
        <w:tc>
          <w:tcPr>
            <w:tcW w:w="992" w:type="dxa"/>
            <w:shd w:val="clear" w:color="auto" w:fill="BFBFBF"/>
          </w:tcPr>
          <w:p w14:paraId="1AA8888D" w14:textId="77777777" w:rsidR="0038791E" w:rsidRDefault="0038791E" w:rsidP="00F95980"/>
        </w:tc>
        <w:tc>
          <w:tcPr>
            <w:tcW w:w="3402" w:type="dxa"/>
            <w:shd w:val="clear" w:color="auto" w:fill="BFBFBF"/>
          </w:tcPr>
          <w:p w14:paraId="725DD55A" w14:textId="1A7BCE5D" w:rsidR="00E027DF" w:rsidRDefault="00A87444" w:rsidP="00F95980">
            <w:r>
              <w:t>Organisaation osoitetiedot</w:t>
            </w:r>
          </w:p>
        </w:tc>
      </w:tr>
      <w:tr w:rsidR="00F9059F" w14:paraId="488CF522" w14:textId="77777777" w:rsidTr="00DF3E41">
        <w:trPr>
          <w:cantSplit/>
        </w:trPr>
        <w:tc>
          <w:tcPr>
            <w:tcW w:w="2726" w:type="dxa"/>
          </w:tcPr>
          <w:p w14:paraId="6E8A72D4" w14:textId="77777777" w:rsidR="00F9059F" w:rsidRDefault="000954B2" w:rsidP="00F95980">
            <w:r>
              <w:rPr>
                <w:lang w:val="en-US"/>
              </w:rPr>
              <w:lastRenderedPageBreak/>
              <w:t xml:space="preserve">            </w:t>
            </w:r>
            <w:proofErr w:type="spellStart"/>
            <w:r w:rsidR="00352870" w:rsidRPr="00352870">
              <w:rPr>
                <w:lang w:val="en-US"/>
              </w:rPr>
              <w:t>streetAddressLine</w:t>
            </w:r>
            <w:proofErr w:type="spellEnd"/>
          </w:p>
        </w:tc>
        <w:tc>
          <w:tcPr>
            <w:tcW w:w="1522" w:type="dxa"/>
          </w:tcPr>
          <w:p w14:paraId="09216ED1" w14:textId="37E430AA" w:rsidR="00F9059F" w:rsidRDefault="00184C32" w:rsidP="00F95980">
            <w:r>
              <w:t xml:space="preserve">EP, pakollinen jos </w:t>
            </w:r>
            <w:r w:rsidR="0038791E">
              <w:t>löytyy rekisteristä</w:t>
            </w:r>
          </w:p>
        </w:tc>
        <w:tc>
          <w:tcPr>
            <w:tcW w:w="992" w:type="dxa"/>
          </w:tcPr>
          <w:p w14:paraId="06B4E2AD" w14:textId="77777777" w:rsidR="0038791E" w:rsidRDefault="0038791E" w:rsidP="00F95980"/>
        </w:tc>
        <w:tc>
          <w:tcPr>
            <w:tcW w:w="3402" w:type="dxa"/>
          </w:tcPr>
          <w:p w14:paraId="5ADC9C38" w14:textId="313CDB46" w:rsidR="00F9059F" w:rsidRDefault="00A87444" w:rsidP="00F95980">
            <w:r>
              <w:t>Organisaation katu</w:t>
            </w:r>
            <w:r w:rsidR="004533A3">
              <w:t>osoite</w:t>
            </w:r>
          </w:p>
        </w:tc>
      </w:tr>
      <w:tr w:rsidR="00352870" w14:paraId="67F7A76F" w14:textId="77777777" w:rsidTr="00DF3E41">
        <w:trPr>
          <w:cantSplit/>
        </w:trPr>
        <w:tc>
          <w:tcPr>
            <w:tcW w:w="2726" w:type="dxa"/>
          </w:tcPr>
          <w:p w14:paraId="68345FC6" w14:textId="77777777" w:rsidR="00352870" w:rsidRDefault="000954B2" w:rsidP="00352870">
            <w:r>
              <w:rPr>
                <w:lang w:val="en-US"/>
              </w:rPr>
              <w:t xml:space="preserve">            </w:t>
            </w:r>
            <w:proofErr w:type="spellStart"/>
            <w:r w:rsidR="00352870" w:rsidRPr="00352870">
              <w:rPr>
                <w:lang w:val="en-US"/>
              </w:rPr>
              <w:t>postalCode</w:t>
            </w:r>
            <w:proofErr w:type="spellEnd"/>
          </w:p>
        </w:tc>
        <w:tc>
          <w:tcPr>
            <w:tcW w:w="1522" w:type="dxa"/>
          </w:tcPr>
          <w:p w14:paraId="5B9EB528" w14:textId="482BB523" w:rsidR="00352870" w:rsidRDefault="00184C32" w:rsidP="00F95980">
            <w:r>
              <w:t xml:space="preserve">EP, pakollinen jos </w:t>
            </w:r>
            <w:r w:rsidR="0038791E">
              <w:t>löytyy rekisteristä</w:t>
            </w:r>
          </w:p>
        </w:tc>
        <w:tc>
          <w:tcPr>
            <w:tcW w:w="992" w:type="dxa"/>
          </w:tcPr>
          <w:p w14:paraId="07A1AE52" w14:textId="77777777" w:rsidR="0038791E" w:rsidRDefault="0038791E" w:rsidP="00F95980"/>
        </w:tc>
        <w:tc>
          <w:tcPr>
            <w:tcW w:w="3402" w:type="dxa"/>
          </w:tcPr>
          <w:p w14:paraId="3FFF9EAA" w14:textId="342B9937" w:rsidR="00352870" w:rsidRDefault="00A87444" w:rsidP="00F95980">
            <w:r>
              <w:t xml:space="preserve">Organisaation </w:t>
            </w:r>
            <w:r w:rsidR="00352870">
              <w:t>postinumero</w:t>
            </w:r>
          </w:p>
        </w:tc>
      </w:tr>
      <w:tr w:rsidR="00352870" w14:paraId="7C69C3B3" w14:textId="77777777" w:rsidTr="00DF3E41">
        <w:trPr>
          <w:cantSplit/>
        </w:trPr>
        <w:tc>
          <w:tcPr>
            <w:tcW w:w="2726" w:type="dxa"/>
            <w:tcBorders>
              <w:bottom w:val="single" w:sz="4" w:space="0" w:color="auto"/>
            </w:tcBorders>
          </w:tcPr>
          <w:p w14:paraId="2EE66D4A" w14:textId="77777777" w:rsidR="00352870" w:rsidRPr="00352870" w:rsidRDefault="000954B2" w:rsidP="00F95980">
            <w:r>
              <w:t xml:space="preserve">            </w:t>
            </w:r>
            <w:r w:rsidR="00352870" w:rsidRPr="007E15E9">
              <w:t>c</w:t>
            </w:r>
            <w:r w:rsidR="00352870">
              <w:t>ity</w:t>
            </w:r>
          </w:p>
        </w:tc>
        <w:tc>
          <w:tcPr>
            <w:tcW w:w="1522" w:type="dxa"/>
            <w:tcBorders>
              <w:bottom w:val="single" w:sz="4" w:space="0" w:color="auto"/>
            </w:tcBorders>
          </w:tcPr>
          <w:p w14:paraId="18EB7AED" w14:textId="4FD0CF37" w:rsidR="00352870" w:rsidRDefault="00184C32" w:rsidP="00F95980">
            <w:r>
              <w:t xml:space="preserve">EP, pakollinen jos </w:t>
            </w:r>
            <w:r w:rsidR="0038791E">
              <w:t>löytyy rekisteristä</w:t>
            </w:r>
          </w:p>
        </w:tc>
        <w:tc>
          <w:tcPr>
            <w:tcW w:w="992" w:type="dxa"/>
            <w:tcBorders>
              <w:bottom w:val="single" w:sz="4" w:space="0" w:color="auto"/>
            </w:tcBorders>
          </w:tcPr>
          <w:p w14:paraId="1FABB786" w14:textId="77777777" w:rsidR="0038791E" w:rsidRDefault="0038791E" w:rsidP="00F95980"/>
        </w:tc>
        <w:tc>
          <w:tcPr>
            <w:tcW w:w="3402" w:type="dxa"/>
            <w:tcBorders>
              <w:bottom w:val="single" w:sz="4" w:space="0" w:color="auto"/>
            </w:tcBorders>
          </w:tcPr>
          <w:p w14:paraId="6205E852" w14:textId="5665EFC2" w:rsidR="00352870" w:rsidRDefault="00A87444" w:rsidP="00F95980">
            <w:r>
              <w:t xml:space="preserve">Organisaation </w:t>
            </w:r>
            <w:r w:rsidR="00352870">
              <w:t>postitoimipaikka</w:t>
            </w:r>
          </w:p>
        </w:tc>
      </w:tr>
      <w:tr w:rsidR="008A4BD0" w14:paraId="3C353DCF" w14:textId="77777777" w:rsidTr="00DF3E41">
        <w:trPr>
          <w:cantSplit/>
        </w:trPr>
        <w:tc>
          <w:tcPr>
            <w:tcW w:w="2726" w:type="dxa"/>
            <w:shd w:val="clear" w:color="auto" w:fill="BFBFBF"/>
          </w:tcPr>
          <w:p w14:paraId="6D7E6F8B" w14:textId="77777777" w:rsidR="000954B2" w:rsidRDefault="000954B2" w:rsidP="00F95980">
            <w:pPr>
              <w:rPr>
                <w:b/>
              </w:rPr>
            </w:pPr>
            <w:r>
              <w:rPr>
                <w:b/>
              </w:rPr>
              <w:t xml:space="preserve">  </w:t>
            </w:r>
            <w:proofErr w:type="spellStart"/>
            <w:r w:rsidR="00F9059F" w:rsidRPr="00F9059F">
              <w:rPr>
                <w:b/>
              </w:rPr>
              <w:t>serviceProvider</w:t>
            </w:r>
            <w:proofErr w:type="spellEnd"/>
          </w:p>
          <w:p w14:paraId="2A9BB2B8" w14:textId="71F43E74" w:rsidR="008A4BD0" w:rsidRPr="00BE6A74" w:rsidRDefault="000954B2" w:rsidP="00F95980">
            <w:pPr>
              <w:rPr>
                <w:b/>
              </w:rPr>
            </w:pPr>
            <w:r>
              <w:rPr>
                <w:b/>
              </w:rPr>
              <w:t xml:space="preserve">  </w:t>
            </w:r>
            <w:r w:rsidR="00F9059F" w:rsidRPr="00F9059F">
              <w:rPr>
                <w:b/>
              </w:rPr>
              <w:t>Organization</w:t>
            </w:r>
          </w:p>
        </w:tc>
        <w:tc>
          <w:tcPr>
            <w:tcW w:w="1522" w:type="dxa"/>
            <w:shd w:val="clear" w:color="auto" w:fill="BFBFBF"/>
          </w:tcPr>
          <w:p w14:paraId="18C49357" w14:textId="74EDB140" w:rsidR="008A4BD0" w:rsidRPr="007D429C" w:rsidRDefault="002D6555" w:rsidP="00F95980">
            <w:r w:rsidRPr="007D429C">
              <w:t>EP, pakollinen jos kyseessä muu kuin apteekki</w:t>
            </w:r>
          </w:p>
        </w:tc>
        <w:tc>
          <w:tcPr>
            <w:tcW w:w="992" w:type="dxa"/>
            <w:shd w:val="clear" w:color="auto" w:fill="BFBFBF"/>
          </w:tcPr>
          <w:p w14:paraId="0ECD9874" w14:textId="77777777" w:rsidR="0038791E" w:rsidRPr="007D429C" w:rsidRDefault="0038791E" w:rsidP="005B3953"/>
        </w:tc>
        <w:tc>
          <w:tcPr>
            <w:tcW w:w="3402" w:type="dxa"/>
            <w:shd w:val="clear" w:color="auto" w:fill="BFBFBF"/>
          </w:tcPr>
          <w:p w14:paraId="26FAE8EE" w14:textId="46C1AB18" w:rsidR="008A4BD0" w:rsidRPr="007D429C" w:rsidRDefault="00A87444" w:rsidP="005B3953">
            <w:r w:rsidRPr="007D429C">
              <w:t>Palvelunantajan tiedot</w:t>
            </w:r>
          </w:p>
          <w:p w14:paraId="0C138438" w14:textId="1892BA69" w:rsidR="00634513" w:rsidRPr="007D429C" w:rsidRDefault="00634513" w:rsidP="005B3953">
            <w:r w:rsidRPr="007D429C">
              <w:t>Palvelunantajan tiedot ovat pakollisia terveydenhuollon laatimissa asiakirjoissa.</w:t>
            </w:r>
            <w:r w:rsidR="00947AF6" w:rsidRPr="007D429C">
              <w:t xml:space="preserve"> Yksityisen terveydenhuollon liittymismallit on kuvattu tarkemmin omassa määrittelyssään.</w:t>
            </w:r>
          </w:p>
        </w:tc>
      </w:tr>
      <w:tr w:rsidR="00A87444" w14:paraId="4BAEFDD9" w14:textId="77777777" w:rsidTr="00DF3E41">
        <w:trPr>
          <w:cantSplit/>
        </w:trPr>
        <w:tc>
          <w:tcPr>
            <w:tcW w:w="2726" w:type="dxa"/>
          </w:tcPr>
          <w:p w14:paraId="74B521BE" w14:textId="77777777" w:rsidR="00A87444" w:rsidRPr="00FC0DE7" w:rsidRDefault="00A87444" w:rsidP="00F95980">
            <w:r>
              <w:t xml:space="preserve">    id</w:t>
            </w:r>
          </w:p>
        </w:tc>
        <w:tc>
          <w:tcPr>
            <w:tcW w:w="1522" w:type="dxa"/>
          </w:tcPr>
          <w:p w14:paraId="5BB6221E" w14:textId="566A1E74" w:rsidR="00A87444" w:rsidRDefault="006D7726" w:rsidP="00F95980">
            <w:r>
              <w:t>P</w:t>
            </w:r>
          </w:p>
        </w:tc>
        <w:tc>
          <w:tcPr>
            <w:tcW w:w="992" w:type="dxa"/>
          </w:tcPr>
          <w:p w14:paraId="2EE621C7" w14:textId="77777777" w:rsidR="0038791E" w:rsidDel="006D7726" w:rsidRDefault="0038791E" w:rsidP="004533A3"/>
        </w:tc>
        <w:tc>
          <w:tcPr>
            <w:tcW w:w="3402" w:type="dxa"/>
          </w:tcPr>
          <w:p w14:paraId="1A172887" w14:textId="401F2F64" w:rsidR="00A87444" w:rsidRDefault="006D7726" w:rsidP="004533A3">
            <w:r>
              <w:t xml:space="preserve">Palvelunantajan </w:t>
            </w:r>
            <w:r w:rsidR="00A87444">
              <w:t>id</w:t>
            </w:r>
          </w:p>
          <w:p w14:paraId="6EC97F1C" w14:textId="77777777" w:rsidR="009B52DA" w:rsidRDefault="009B52DA" w:rsidP="004533A3">
            <w:proofErr w:type="spellStart"/>
            <w:r>
              <w:t>Oid</w:t>
            </w:r>
            <w:proofErr w:type="spellEnd"/>
            <w:r>
              <w:t xml:space="preserve"> sijoitetaan kokonaisuudessaan </w:t>
            </w:r>
            <w:proofErr w:type="spellStart"/>
            <w:r>
              <w:t>root</w:t>
            </w:r>
            <w:proofErr w:type="spellEnd"/>
            <w:r>
              <w:t>-elementtiin.</w:t>
            </w:r>
          </w:p>
        </w:tc>
      </w:tr>
      <w:tr w:rsidR="00A87444" w14:paraId="2BF98398" w14:textId="77777777" w:rsidTr="00DF3E41">
        <w:trPr>
          <w:cantSplit/>
        </w:trPr>
        <w:tc>
          <w:tcPr>
            <w:tcW w:w="2726" w:type="dxa"/>
          </w:tcPr>
          <w:p w14:paraId="3E181F14" w14:textId="77777777" w:rsidR="00A87444" w:rsidRDefault="00A87444" w:rsidP="00F95980">
            <w:r>
              <w:t xml:space="preserve">    </w:t>
            </w:r>
            <w:proofErr w:type="spellStart"/>
            <w:r>
              <w:t>name</w:t>
            </w:r>
            <w:proofErr w:type="spellEnd"/>
          </w:p>
          <w:p w14:paraId="7B91477F" w14:textId="77777777" w:rsidR="00A87444" w:rsidRDefault="00A87444" w:rsidP="00F95980"/>
        </w:tc>
        <w:tc>
          <w:tcPr>
            <w:tcW w:w="1522" w:type="dxa"/>
          </w:tcPr>
          <w:p w14:paraId="5E962EDB" w14:textId="0769F4B6" w:rsidR="00A87444" w:rsidRDefault="0038791E" w:rsidP="00F95980">
            <w:r>
              <w:t>P</w:t>
            </w:r>
          </w:p>
        </w:tc>
        <w:tc>
          <w:tcPr>
            <w:tcW w:w="992" w:type="dxa"/>
          </w:tcPr>
          <w:p w14:paraId="55DF139B" w14:textId="77777777" w:rsidR="0038791E" w:rsidRDefault="0038791E" w:rsidP="00F95980"/>
        </w:tc>
        <w:tc>
          <w:tcPr>
            <w:tcW w:w="3402" w:type="dxa"/>
          </w:tcPr>
          <w:p w14:paraId="0B8D9587" w14:textId="22168AFF" w:rsidR="00A87444" w:rsidRDefault="00A87444" w:rsidP="00F95980">
            <w:r>
              <w:t>Organisaation nimi</w:t>
            </w:r>
          </w:p>
        </w:tc>
      </w:tr>
      <w:tr w:rsidR="00A87444" w14:paraId="091BE5FF" w14:textId="77777777" w:rsidTr="00DF3E41">
        <w:trPr>
          <w:cantSplit/>
        </w:trPr>
        <w:tc>
          <w:tcPr>
            <w:tcW w:w="2726" w:type="dxa"/>
            <w:tcBorders>
              <w:bottom w:val="single" w:sz="4" w:space="0" w:color="auto"/>
            </w:tcBorders>
          </w:tcPr>
          <w:p w14:paraId="05B59CFB" w14:textId="77777777" w:rsidR="00A87444" w:rsidRDefault="00A87444" w:rsidP="00F95980">
            <w:r>
              <w:t xml:space="preserve">    </w:t>
            </w:r>
            <w:proofErr w:type="spellStart"/>
            <w:r>
              <w:t>telecom</w:t>
            </w:r>
            <w:proofErr w:type="spellEnd"/>
          </w:p>
          <w:p w14:paraId="65C01138" w14:textId="77777777" w:rsidR="00A078BD" w:rsidRDefault="00A078BD" w:rsidP="00F95980">
            <w:r>
              <w:t xml:space="preserve">    (etuliite tel:)</w:t>
            </w:r>
          </w:p>
        </w:tc>
        <w:tc>
          <w:tcPr>
            <w:tcW w:w="1522" w:type="dxa"/>
            <w:tcBorders>
              <w:bottom w:val="single" w:sz="4" w:space="0" w:color="auto"/>
            </w:tcBorders>
          </w:tcPr>
          <w:p w14:paraId="31A1A892" w14:textId="1E2C4812" w:rsidR="00A87444" w:rsidRDefault="0038791E" w:rsidP="00F95980">
            <w:r>
              <w:t>EP, pakollinen jos organisaatiotiedot SOTE-organisaatiorekisteristä tai Apteekkirekisteristä</w:t>
            </w:r>
          </w:p>
        </w:tc>
        <w:tc>
          <w:tcPr>
            <w:tcW w:w="992" w:type="dxa"/>
            <w:tcBorders>
              <w:bottom w:val="single" w:sz="4" w:space="0" w:color="auto"/>
            </w:tcBorders>
          </w:tcPr>
          <w:p w14:paraId="5A40FE46" w14:textId="77777777" w:rsidR="0038791E" w:rsidRDefault="0038791E" w:rsidP="00F95980"/>
        </w:tc>
        <w:tc>
          <w:tcPr>
            <w:tcW w:w="3402" w:type="dxa"/>
            <w:tcBorders>
              <w:bottom w:val="single" w:sz="4" w:space="0" w:color="auto"/>
            </w:tcBorders>
          </w:tcPr>
          <w:p w14:paraId="0EEDFD43" w14:textId="66B57471" w:rsidR="00A87444" w:rsidRDefault="00A87444" w:rsidP="00F95980">
            <w:r>
              <w:t>Organisaation puhelinnumero</w:t>
            </w:r>
          </w:p>
        </w:tc>
      </w:tr>
      <w:tr w:rsidR="00A078BD" w14:paraId="77860D8A" w14:textId="77777777" w:rsidTr="00DF3E41">
        <w:trPr>
          <w:cantSplit/>
        </w:trPr>
        <w:tc>
          <w:tcPr>
            <w:tcW w:w="2726" w:type="dxa"/>
            <w:tcBorders>
              <w:bottom w:val="single" w:sz="4" w:space="0" w:color="auto"/>
            </w:tcBorders>
          </w:tcPr>
          <w:p w14:paraId="28907E47" w14:textId="77777777" w:rsidR="00A078BD" w:rsidRDefault="00A078BD" w:rsidP="00A078BD">
            <w:r>
              <w:t xml:space="preserve">    </w:t>
            </w:r>
            <w:proofErr w:type="spellStart"/>
            <w:r>
              <w:t>telecom</w:t>
            </w:r>
            <w:proofErr w:type="spellEnd"/>
            <w:r>
              <w:t xml:space="preserve"> </w:t>
            </w:r>
          </w:p>
          <w:p w14:paraId="7497BF16" w14:textId="77777777" w:rsidR="00A078BD" w:rsidRDefault="00A078BD" w:rsidP="00A078BD">
            <w:r>
              <w:t xml:space="preserve">    (etuliite mailto:)</w:t>
            </w:r>
          </w:p>
        </w:tc>
        <w:tc>
          <w:tcPr>
            <w:tcW w:w="1522" w:type="dxa"/>
            <w:tcBorders>
              <w:bottom w:val="single" w:sz="4" w:space="0" w:color="auto"/>
            </w:tcBorders>
          </w:tcPr>
          <w:p w14:paraId="7D13FCE2" w14:textId="77777777" w:rsidR="00A078BD" w:rsidRDefault="00A078BD" w:rsidP="00F95980"/>
        </w:tc>
        <w:tc>
          <w:tcPr>
            <w:tcW w:w="992" w:type="dxa"/>
            <w:tcBorders>
              <w:bottom w:val="single" w:sz="4" w:space="0" w:color="auto"/>
            </w:tcBorders>
          </w:tcPr>
          <w:p w14:paraId="5EE89E72" w14:textId="77777777" w:rsidR="0038791E" w:rsidRDefault="0038791E" w:rsidP="00F95980"/>
        </w:tc>
        <w:tc>
          <w:tcPr>
            <w:tcW w:w="3402" w:type="dxa"/>
            <w:tcBorders>
              <w:bottom w:val="single" w:sz="4" w:space="0" w:color="auto"/>
            </w:tcBorders>
          </w:tcPr>
          <w:p w14:paraId="30DD6FC3" w14:textId="3F98AB18" w:rsidR="00A078BD" w:rsidRDefault="00A078BD" w:rsidP="00F95980">
            <w:r>
              <w:t>Organisaation sähköpostisosoite</w:t>
            </w:r>
          </w:p>
        </w:tc>
      </w:tr>
      <w:tr w:rsidR="00A87444" w14:paraId="2FD5E4C4" w14:textId="77777777" w:rsidTr="00DF3E41">
        <w:trPr>
          <w:cantSplit/>
        </w:trPr>
        <w:tc>
          <w:tcPr>
            <w:tcW w:w="2726" w:type="dxa"/>
            <w:shd w:val="clear" w:color="auto" w:fill="BFBFBF"/>
          </w:tcPr>
          <w:p w14:paraId="3FC7CC77" w14:textId="3F698503" w:rsidR="00A87444" w:rsidRDefault="00A87444" w:rsidP="00F95980">
            <w:r>
              <w:rPr>
                <w:b/>
              </w:rPr>
              <w:t xml:space="preserve">    </w:t>
            </w:r>
            <w:proofErr w:type="spellStart"/>
            <w:r w:rsidRPr="00E027DF">
              <w:rPr>
                <w:b/>
              </w:rPr>
              <w:t>addr</w:t>
            </w:r>
            <w:proofErr w:type="spellEnd"/>
          </w:p>
        </w:tc>
        <w:tc>
          <w:tcPr>
            <w:tcW w:w="1522" w:type="dxa"/>
            <w:shd w:val="clear" w:color="auto" w:fill="BFBFBF"/>
          </w:tcPr>
          <w:p w14:paraId="5EA5F18C" w14:textId="542E902F" w:rsidR="00A87444" w:rsidRDefault="0038791E" w:rsidP="00F95980">
            <w:r>
              <w:t>EP, pakollinen jos organisaatiotiedot SOTE-organisaatiorekisteristä tai Apteekkirekisteristä</w:t>
            </w:r>
          </w:p>
        </w:tc>
        <w:tc>
          <w:tcPr>
            <w:tcW w:w="992" w:type="dxa"/>
            <w:shd w:val="clear" w:color="auto" w:fill="BFBFBF"/>
          </w:tcPr>
          <w:p w14:paraId="043460EA" w14:textId="77777777" w:rsidR="0038791E" w:rsidRDefault="0038791E" w:rsidP="00F95980"/>
        </w:tc>
        <w:tc>
          <w:tcPr>
            <w:tcW w:w="3402" w:type="dxa"/>
            <w:shd w:val="clear" w:color="auto" w:fill="BFBFBF"/>
          </w:tcPr>
          <w:p w14:paraId="50978970" w14:textId="4692AE45" w:rsidR="00A87444" w:rsidRDefault="00A87444" w:rsidP="00F95980">
            <w:r>
              <w:t>Organisaation osoitetiedot</w:t>
            </w:r>
          </w:p>
        </w:tc>
      </w:tr>
      <w:tr w:rsidR="00A87444" w14:paraId="4652BE71" w14:textId="77777777" w:rsidTr="00DF3E41">
        <w:trPr>
          <w:cantSplit/>
        </w:trPr>
        <w:tc>
          <w:tcPr>
            <w:tcW w:w="2726" w:type="dxa"/>
          </w:tcPr>
          <w:p w14:paraId="45544084" w14:textId="77777777" w:rsidR="00A87444" w:rsidRDefault="00A87444" w:rsidP="00F95980">
            <w:r>
              <w:rPr>
                <w:lang w:val="en-US"/>
              </w:rPr>
              <w:lastRenderedPageBreak/>
              <w:t xml:space="preserve">      </w:t>
            </w:r>
            <w:proofErr w:type="spellStart"/>
            <w:r w:rsidRPr="00352870">
              <w:rPr>
                <w:lang w:val="en-US"/>
              </w:rPr>
              <w:t>streetAddressLine</w:t>
            </w:r>
            <w:proofErr w:type="spellEnd"/>
          </w:p>
        </w:tc>
        <w:tc>
          <w:tcPr>
            <w:tcW w:w="1522" w:type="dxa"/>
          </w:tcPr>
          <w:p w14:paraId="55AC025A" w14:textId="7D9211CB" w:rsidR="00A87444" w:rsidRDefault="00184C32" w:rsidP="00F95980">
            <w:r>
              <w:t xml:space="preserve">EP, pakollinen jos </w:t>
            </w:r>
            <w:r w:rsidR="0038791E">
              <w:t>löytyy rekisteristä</w:t>
            </w:r>
          </w:p>
        </w:tc>
        <w:tc>
          <w:tcPr>
            <w:tcW w:w="992" w:type="dxa"/>
          </w:tcPr>
          <w:p w14:paraId="23405C96" w14:textId="77777777" w:rsidR="0038791E" w:rsidRDefault="0038791E" w:rsidP="00F95980"/>
        </w:tc>
        <w:tc>
          <w:tcPr>
            <w:tcW w:w="3402" w:type="dxa"/>
          </w:tcPr>
          <w:p w14:paraId="2402B124" w14:textId="04F76DEA" w:rsidR="00A87444" w:rsidRDefault="00A87444" w:rsidP="00F95980">
            <w:r>
              <w:t>Organisaation katuosoite</w:t>
            </w:r>
          </w:p>
        </w:tc>
      </w:tr>
      <w:tr w:rsidR="00A87444" w14:paraId="1574735B" w14:textId="77777777" w:rsidTr="00DF3E41">
        <w:trPr>
          <w:cantSplit/>
        </w:trPr>
        <w:tc>
          <w:tcPr>
            <w:tcW w:w="2726" w:type="dxa"/>
          </w:tcPr>
          <w:p w14:paraId="504162AE" w14:textId="77777777" w:rsidR="00A87444" w:rsidRPr="00352870" w:rsidRDefault="00A87444" w:rsidP="00F95980">
            <w:pPr>
              <w:rPr>
                <w:lang w:val="en-US"/>
              </w:rPr>
            </w:pPr>
            <w:r>
              <w:rPr>
                <w:lang w:val="en-US"/>
              </w:rPr>
              <w:t xml:space="preserve">      </w:t>
            </w:r>
            <w:proofErr w:type="spellStart"/>
            <w:r w:rsidRPr="00352870">
              <w:rPr>
                <w:lang w:val="en-US"/>
              </w:rPr>
              <w:t>postalCode</w:t>
            </w:r>
            <w:proofErr w:type="spellEnd"/>
          </w:p>
        </w:tc>
        <w:tc>
          <w:tcPr>
            <w:tcW w:w="1522" w:type="dxa"/>
          </w:tcPr>
          <w:p w14:paraId="2431BBEC" w14:textId="0A3D86C8" w:rsidR="00A87444" w:rsidRDefault="00184C32" w:rsidP="00F95980">
            <w:r>
              <w:t xml:space="preserve">EP, pakollinen jos </w:t>
            </w:r>
            <w:r w:rsidR="0038791E">
              <w:t>löytyy rekisteristä</w:t>
            </w:r>
          </w:p>
        </w:tc>
        <w:tc>
          <w:tcPr>
            <w:tcW w:w="992" w:type="dxa"/>
          </w:tcPr>
          <w:p w14:paraId="0B764C61" w14:textId="77777777" w:rsidR="0038791E" w:rsidRDefault="0038791E" w:rsidP="00F95980"/>
        </w:tc>
        <w:tc>
          <w:tcPr>
            <w:tcW w:w="3402" w:type="dxa"/>
          </w:tcPr>
          <w:p w14:paraId="7BB9E224" w14:textId="05182CAB" w:rsidR="00A87444" w:rsidRDefault="00A87444" w:rsidP="00F95980">
            <w:r>
              <w:t>Organisaation postinumero</w:t>
            </w:r>
          </w:p>
        </w:tc>
      </w:tr>
      <w:tr w:rsidR="00A87444" w14:paraId="5D64293B" w14:textId="77777777" w:rsidTr="00DF3E41">
        <w:trPr>
          <w:cantSplit/>
        </w:trPr>
        <w:tc>
          <w:tcPr>
            <w:tcW w:w="2726" w:type="dxa"/>
          </w:tcPr>
          <w:p w14:paraId="63A46C65" w14:textId="77777777" w:rsidR="00A87444" w:rsidRPr="00352870" w:rsidRDefault="00A87444" w:rsidP="00F95980">
            <w:pPr>
              <w:rPr>
                <w:lang w:val="en-US"/>
              </w:rPr>
            </w:pPr>
            <w:r>
              <w:t xml:space="preserve">      </w:t>
            </w:r>
            <w:r w:rsidRPr="007E15E9">
              <w:t>c</w:t>
            </w:r>
            <w:r>
              <w:t>ity</w:t>
            </w:r>
          </w:p>
        </w:tc>
        <w:tc>
          <w:tcPr>
            <w:tcW w:w="1522" w:type="dxa"/>
          </w:tcPr>
          <w:p w14:paraId="0D77C553" w14:textId="40FD2903" w:rsidR="00A87444" w:rsidRDefault="00184C32" w:rsidP="00F95980">
            <w:r>
              <w:t xml:space="preserve">EP, pakollinen jos </w:t>
            </w:r>
            <w:r w:rsidR="0038791E">
              <w:t>löytyy rekisteristä</w:t>
            </w:r>
          </w:p>
        </w:tc>
        <w:tc>
          <w:tcPr>
            <w:tcW w:w="992" w:type="dxa"/>
          </w:tcPr>
          <w:p w14:paraId="108DACBF" w14:textId="77777777" w:rsidR="0038791E" w:rsidRDefault="0038791E" w:rsidP="00F95980"/>
        </w:tc>
        <w:tc>
          <w:tcPr>
            <w:tcW w:w="3402" w:type="dxa"/>
          </w:tcPr>
          <w:p w14:paraId="7DA8B39B" w14:textId="36F5D8DF" w:rsidR="00A87444" w:rsidRDefault="00A87444" w:rsidP="00F95980">
            <w:r>
              <w:t>Organisaation postitoimipaikka</w:t>
            </w:r>
          </w:p>
        </w:tc>
      </w:tr>
    </w:tbl>
    <w:p w14:paraId="6CD6D303" w14:textId="77777777" w:rsidR="008A4BD0" w:rsidRPr="009B02B1" w:rsidRDefault="008A4BD0" w:rsidP="009B02B1"/>
    <w:p w14:paraId="54734A4D" w14:textId="77777777" w:rsidR="00522FC1" w:rsidRDefault="00522FC1">
      <w:r>
        <w:t>Lääkemääräyksen</w:t>
      </w:r>
      <w:r w:rsidR="009B02B1">
        <w:t xml:space="preserve"> määräyspäivä</w:t>
      </w:r>
      <w:r>
        <w:t xml:space="preserve"> tai toimituksen </w:t>
      </w:r>
      <w:r w:rsidR="009B02B1">
        <w:t>toimituspäivä</w:t>
      </w:r>
      <w:r>
        <w:t xml:space="preserve"> </w:t>
      </w:r>
      <w:r w:rsidR="009B02B1">
        <w:t>ilmoitetaan</w:t>
      </w:r>
      <w:r>
        <w:t xml:space="preserve"> elementissä </w:t>
      </w:r>
      <w:proofErr w:type="spellStart"/>
      <w:r>
        <w:t>componentOf.encompassingEncounter</w:t>
      </w:r>
      <w:proofErr w:type="spellEnd"/>
      <w:r>
        <w:t xml:space="preserve"> sisällä </w:t>
      </w:r>
      <w:proofErr w:type="spellStart"/>
      <w:r>
        <w:t>effectiveTime</w:t>
      </w:r>
      <w:proofErr w:type="spellEnd"/>
      <w:r>
        <w:t>-elementissä.</w:t>
      </w:r>
      <w:r w:rsidR="00CF0105">
        <w:t xml:space="preserve"> </w:t>
      </w:r>
      <w:proofErr w:type="spellStart"/>
      <w:r w:rsidR="00CF0105">
        <w:t>encompassingEncounter</w:t>
      </w:r>
      <w:proofErr w:type="spellEnd"/>
      <w:r w:rsidR="00CF0105">
        <w:t xml:space="preserve"> elementin sisällä oleva id elementti sisältää palvelutapahtumatunnuksen, niissä tapauksissa joissa se on olemassa (jos </w:t>
      </w:r>
      <w:r w:rsidR="0064643C">
        <w:t xml:space="preserve">lääkemääräys </w:t>
      </w:r>
      <w:r w:rsidR="00CF0105">
        <w:t xml:space="preserve">on kirjoitettu palvelutapahtuman yhteydessä). </w:t>
      </w:r>
      <w:r>
        <w:t xml:space="preserve"> </w:t>
      </w:r>
      <w:proofErr w:type="spellStart"/>
      <w:r>
        <w:t>location</w:t>
      </w:r>
      <w:proofErr w:type="spellEnd"/>
      <w:r>
        <w:t xml:space="preserve">-elementissä tuodaan lääkemääräyksen laatimispaikan tai toimituksen tekopaikan tiedot. </w:t>
      </w:r>
    </w:p>
    <w:p w14:paraId="1A57EFB4" w14:textId="77777777" w:rsidR="00522FC1" w:rsidRDefault="00522FC1"/>
    <w:p w14:paraId="2EE318A0" w14:textId="77777777" w:rsidR="00943093" w:rsidRDefault="00943093" w:rsidP="00943093">
      <w:pPr>
        <w:autoSpaceDE w:val="0"/>
        <w:autoSpaceDN w:val="0"/>
        <w:adjustRightInd w:val="0"/>
        <w:rPr>
          <w:rFonts w:ascii="Arial" w:hAnsi="Arial" w:cs="Arial"/>
          <w:color w:val="000000"/>
          <w:sz w:val="20"/>
          <w:szCs w:val="20"/>
          <w:highlight w:val="white"/>
        </w:rPr>
      </w:pP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Lääkemääräyksen tapahtumahetki ja laatimispaikka</w:t>
      </w:r>
      <w:r>
        <w:rPr>
          <w:rFonts w:ascii="Arial" w:hAnsi="Arial" w:cs="Arial"/>
          <w:color w:val="0000FF"/>
          <w:sz w:val="20"/>
          <w:szCs w:val="20"/>
          <w:highlight w:val="white"/>
        </w:rPr>
        <w:t>--&gt;</w:t>
      </w:r>
    </w:p>
    <w:p w14:paraId="29DF885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componentOf</w:t>
      </w:r>
      <w:proofErr w:type="spellEnd"/>
      <w:r>
        <w:rPr>
          <w:rFonts w:ascii="Arial" w:hAnsi="Arial" w:cs="Arial"/>
          <w:color w:val="0000FF"/>
          <w:sz w:val="20"/>
          <w:szCs w:val="20"/>
          <w:highlight w:val="white"/>
        </w:rPr>
        <w:t>&gt;</w:t>
      </w:r>
    </w:p>
    <w:p w14:paraId="6CA31846"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encompassingEncounter</w:t>
      </w:r>
      <w:proofErr w:type="spellEnd"/>
      <w:r>
        <w:rPr>
          <w:rFonts w:ascii="Arial" w:hAnsi="Arial" w:cs="Arial"/>
          <w:color w:val="0000FF"/>
          <w:sz w:val="20"/>
          <w:szCs w:val="20"/>
          <w:highlight w:val="white"/>
        </w:rPr>
        <w:t>&gt;</w:t>
      </w:r>
    </w:p>
    <w:p w14:paraId="7D08864C"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Palvelutapahtumatunnus </w:t>
      </w:r>
      <w:r>
        <w:rPr>
          <w:rFonts w:ascii="Arial" w:hAnsi="Arial" w:cs="Arial"/>
          <w:color w:val="0000FF"/>
          <w:sz w:val="20"/>
          <w:szCs w:val="20"/>
          <w:highlight w:val="white"/>
        </w:rPr>
        <w:t>--&gt;</w:t>
      </w:r>
    </w:p>
    <w:p w14:paraId="34720923"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root</w:t>
      </w:r>
      <w:proofErr w:type="spellEnd"/>
      <w:r>
        <w:rPr>
          <w:rFonts w:ascii="Arial" w:hAnsi="Arial" w:cs="Arial"/>
          <w:color w:val="0000FF"/>
          <w:sz w:val="20"/>
          <w:szCs w:val="20"/>
          <w:highlight w:val="white"/>
        </w:rPr>
        <w:t>="</w:t>
      </w:r>
      <w:r>
        <w:rPr>
          <w:rFonts w:ascii="Arial" w:hAnsi="Arial" w:cs="Arial"/>
          <w:color w:val="000000"/>
          <w:sz w:val="20"/>
          <w:szCs w:val="20"/>
          <w:highlight w:val="white"/>
        </w:rPr>
        <w:t>1.2.246.10.1536552.14.2009.145</w:t>
      </w:r>
      <w:r>
        <w:rPr>
          <w:rFonts w:ascii="Arial" w:hAnsi="Arial" w:cs="Arial"/>
          <w:color w:val="0000FF"/>
          <w:sz w:val="20"/>
          <w:szCs w:val="20"/>
          <w:highlight w:val="white"/>
        </w:rPr>
        <w:t>"/&gt;</w:t>
      </w:r>
    </w:p>
    <w:p w14:paraId="734DDDB4" w14:textId="4B1B3992" w:rsidR="00943093" w:rsidRDefault="00943093" w:rsidP="00AF5A87">
      <w:pPr>
        <w:autoSpaceDE w:val="0"/>
        <w:autoSpaceDN w:val="0"/>
        <w:adjustRightInd w:val="0"/>
        <w:ind w:left="568" w:hanging="568"/>
        <w:rPr>
          <w:rFonts w:ascii="Arial" w:hAnsi="Arial" w:cs="Arial"/>
          <w:color w:val="000000"/>
          <w:sz w:val="20"/>
          <w:szCs w:val="20"/>
          <w:highlight w:val="white"/>
        </w:rPr>
      </w:pPr>
      <w:r>
        <w:rPr>
          <w:rFonts w:ascii="Arial" w:hAnsi="Arial" w:cs="Arial"/>
          <w:color w:val="000000"/>
          <w:sz w:val="20"/>
          <w:szCs w:val="20"/>
          <w:highlight w:val="white"/>
        </w:rPr>
        <w:tab/>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Lääkemääräyksen tapahtumahetki (=määräyspäivä) aika kuvataan sekunnin tarkkuudella </w:t>
      </w:r>
      <w:r>
        <w:rPr>
          <w:rFonts w:ascii="Arial" w:hAnsi="Arial" w:cs="Arial"/>
          <w:color w:val="0000FF"/>
          <w:sz w:val="20"/>
          <w:szCs w:val="20"/>
          <w:highlight w:val="white"/>
        </w:rPr>
        <w:t>--&gt;</w:t>
      </w:r>
    </w:p>
    <w:p w14:paraId="2930D04F" w14:textId="77777777" w:rsidR="00943093" w:rsidRPr="0022276C"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sidRPr="0022276C">
        <w:rPr>
          <w:rFonts w:ascii="Arial" w:hAnsi="Arial" w:cs="Arial"/>
          <w:color w:val="0000FF"/>
          <w:sz w:val="20"/>
          <w:szCs w:val="20"/>
          <w:highlight w:val="white"/>
          <w:lang w:val="en-US"/>
        </w:rPr>
        <w:t>&lt;</w:t>
      </w:r>
      <w:proofErr w:type="spellStart"/>
      <w:r w:rsidRPr="0022276C">
        <w:rPr>
          <w:rFonts w:ascii="Arial" w:hAnsi="Arial" w:cs="Arial"/>
          <w:color w:val="800000"/>
          <w:sz w:val="20"/>
          <w:szCs w:val="20"/>
          <w:highlight w:val="white"/>
          <w:lang w:val="en-US"/>
        </w:rPr>
        <w:t>effectiveTime</w:t>
      </w:r>
      <w:proofErr w:type="spellEnd"/>
      <w:r w:rsidRPr="0022276C">
        <w:rPr>
          <w:rFonts w:ascii="Arial" w:hAnsi="Arial" w:cs="Arial"/>
          <w:color w:val="FF0000"/>
          <w:sz w:val="20"/>
          <w:szCs w:val="20"/>
          <w:highlight w:val="white"/>
          <w:lang w:val="en-US"/>
        </w:rPr>
        <w:t xml:space="preserve"> value</w:t>
      </w:r>
      <w:r w:rsidRPr="0022276C">
        <w:rPr>
          <w:rFonts w:ascii="Arial" w:hAnsi="Arial" w:cs="Arial"/>
          <w:color w:val="0000FF"/>
          <w:sz w:val="20"/>
          <w:szCs w:val="20"/>
          <w:highlight w:val="white"/>
          <w:lang w:val="en-US"/>
        </w:rPr>
        <w:t>="</w:t>
      </w:r>
      <w:r w:rsidRPr="0022276C">
        <w:rPr>
          <w:rFonts w:ascii="Arial" w:hAnsi="Arial" w:cs="Arial"/>
          <w:color w:val="000000"/>
          <w:sz w:val="20"/>
          <w:szCs w:val="20"/>
          <w:highlight w:val="white"/>
          <w:lang w:val="en-US"/>
        </w:rPr>
        <w:t>20090424092357</w:t>
      </w:r>
      <w:r w:rsidRPr="0022276C">
        <w:rPr>
          <w:rFonts w:ascii="Arial" w:hAnsi="Arial" w:cs="Arial"/>
          <w:color w:val="0000FF"/>
          <w:sz w:val="20"/>
          <w:szCs w:val="20"/>
          <w:highlight w:val="white"/>
          <w:lang w:val="en-US"/>
        </w:rPr>
        <w:t>"/&gt;</w:t>
      </w:r>
    </w:p>
    <w:p w14:paraId="332B69B4" w14:textId="77777777" w:rsidR="00943093" w:rsidRPr="0022276C" w:rsidRDefault="00943093" w:rsidP="00943093">
      <w:pPr>
        <w:autoSpaceDE w:val="0"/>
        <w:autoSpaceDN w:val="0"/>
        <w:adjustRightInd w:val="0"/>
        <w:rPr>
          <w:rFonts w:ascii="Arial" w:hAnsi="Arial" w:cs="Arial"/>
          <w:color w:val="000000"/>
          <w:sz w:val="20"/>
          <w:szCs w:val="20"/>
          <w:highlight w:val="white"/>
          <w:lang w:val="en-US"/>
        </w:rPr>
      </w:pPr>
      <w:r w:rsidRPr="0022276C">
        <w:rPr>
          <w:rFonts w:ascii="Arial" w:hAnsi="Arial" w:cs="Arial"/>
          <w:color w:val="000000"/>
          <w:sz w:val="20"/>
          <w:szCs w:val="20"/>
          <w:highlight w:val="white"/>
          <w:lang w:val="en-US"/>
        </w:rPr>
        <w:tab/>
      </w:r>
      <w:r w:rsidRPr="0022276C">
        <w:rPr>
          <w:rFonts w:ascii="Arial" w:hAnsi="Arial" w:cs="Arial"/>
          <w:color w:val="000000"/>
          <w:sz w:val="20"/>
          <w:szCs w:val="20"/>
          <w:highlight w:val="white"/>
          <w:lang w:val="en-US"/>
        </w:rPr>
        <w:tab/>
      </w:r>
      <w:proofErr w:type="gramStart"/>
      <w:r w:rsidRPr="0022276C">
        <w:rPr>
          <w:rFonts w:ascii="Arial" w:hAnsi="Arial" w:cs="Arial"/>
          <w:color w:val="0000FF"/>
          <w:sz w:val="20"/>
          <w:szCs w:val="20"/>
          <w:highlight w:val="white"/>
          <w:lang w:val="en-US"/>
        </w:rPr>
        <w:t>&lt;!--</w:t>
      </w:r>
      <w:proofErr w:type="gramEnd"/>
      <w:r w:rsidRPr="0022276C">
        <w:rPr>
          <w:rFonts w:ascii="Arial" w:hAnsi="Arial" w:cs="Arial"/>
          <w:color w:val="808080"/>
          <w:sz w:val="20"/>
          <w:szCs w:val="20"/>
          <w:highlight w:val="white"/>
          <w:lang w:val="en-US"/>
        </w:rPr>
        <w:t xml:space="preserve"> </w:t>
      </w:r>
      <w:proofErr w:type="spellStart"/>
      <w:r w:rsidRPr="0022276C">
        <w:rPr>
          <w:rFonts w:ascii="Arial" w:hAnsi="Arial" w:cs="Arial"/>
          <w:color w:val="808080"/>
          <w:sz w:val="20"/>
          <w:szCs w:val="20"/>
          <w:highlight w:val="white"/>
          <w:lang w:val="en-US"/>
        </w:rPr>
        <w:t>Laatimispaikka</w:t>
      </w:r>
      <w:proofErr w:type="spellEnd"/>
      <w:r w:rsidRPr="0022276C">
        <w:rPr>
          <w:rFonts w:ascii="Arial" w:hAnsi="Arial" w:cs="Arial"/>
          <w:color w:val="808080"/>
          <w:sz w:val="20"/>
          <w:szCs w:val="20"/>
          <w:highlight w:val="white"/>
          <w:lang w:val="en-US"/>
        </w:rPr>
        <w:t xml:space="preserve"> </w:t>
      </w:r>
      <w:r w:rsidRPr="0022276C">
        <w:rPr>
          <w:rFonts w:ascii="Arial" w:hAnsi="Arial" w:cs="Arial"/>
          <w:color w:val="0000FF"/>
          <w:sz w:val="20"/>
          <w:szCs w:val="20"/>
          <w:highlight w:val="white"/>
          <w:lang w:val="en-US"/>
        </w:rPr>
        <w:t>--&gt;</w:t>
      </w:r>
    </w:p>
    <w:p w14:paraId="30643FC0" w14:textId="77777777" w:rsidR="00943093" w:rsidRPr="0022276C" w:rsidRDefault="00943093" w:rsidP="00943093">
      <w:pPr>
        <w:autoSpaceDE w:val="0"/>
        <w:autoSpaceDN w:val="0"/>
        <w:adjustRightInd w:val="0"/>
        <w:rPr>
          <w:rFonts w:ascii="Arial" w:hAnsi="Arial" w:cs="Arial"/>
          <w:color w:val="000000"/>
          <w:sz w:val="20"/>
          <w:szCs w:val="20"/>
          <w:highlight w:val="white"/>
          <w:lang w:val="en-US"/>
        </w:rPr>
      </w:pPr>
      <w:r w:rsidRPr="0022276C">
        <w:rPr>
          <w:rFonts w:ascii="Arial" w:hAnsi="Arial" w:cs="Arial"/>
          <w:color w:val="000000"/>
          <w:sz w:val="20"/>
          <w:szCs w:val="20"/>
          <w:highlight w:val="white"/>
          <w:lang w:val="en-US"/>
        </w:rPr>
        <w:tab/>
      </w:r>
      <w:r w:rsidRPr="0022276C">
        <w:rPr>
          <w:rFonts w:ascii="Arial" w:hAnsi="Arial" w:cs="Arial"/>
          <w:color w:val="000000"/>
          <w:sz w:val="20"/>
          <w:szCs w:val="20"/>
          <w:highlight w:val="white"/>
          <w:lang w:val="en-US"/>
        </w:rPr>
        <w:tab/>
      </w:r>
      <w:r w:rsidRPr="0022276C">
        <w:rPr>
          <w:rFonts w:ascii="Arial" w:hAnsi="Arial" w:cs="Arial"/>
          <w:color w:val="0000FF"/>
          <w:sz w:val="20"/>
          <w:szCs w:val="20"/>
          <w:highlight w:val="white"/>
          <w:lang w:val="en-US"/>
        </w:rPr>
        <w:t>&lt;</w:t>
      </w:r>
      <w:proofErr w:type="gramStart"/>
      <w:r w:rsidRPr="0022276C">
        <w:rPr>
          <w:rFonts w:ascii="Arial" w:hAnsi="Arial" w:cs="Arial"/>
          <w:color w:val="800000"/>
          <w:sz w:val="20"/>
          <w:szCs w:val="20"/>
          <w:highlight w:val="white"/>
          <w:lang w:val="en-US"/>
        </w:rPr>
        <w:t>location</w:t>
      </w:r>
      <w:proofErr w:type="gramEnd"/>
      <w:r w:rsidRPr="0022276C">
        <w:rPr>
          <w:rFonts w:ascii="Arial" w:hAnsi="Arial" w:cs="Arial"/>
          <w:color w:val="0000FF"/>
          <w:sz w:val="20"/>
          <w:szCs w:val="20"/>
          <w:highlight w:val="white"/>
          <w:lang w:val="en-US"/>
        </w:rPr>
        <w:t>&gt;</w:t>
      </w:r>
    </w:p>
    <w:p w14:paraId="2D47408C" w14:textId="77777777" w:rsidR="00943093" w:rsidRPr="0022276C" w:rsidRDefault="00943093" w:rsidP="00943093">
      <w:pPr>
        <w:autoSpaceDE w:val="0"/>
        <w:autoSpaceDN w:val="0"/>
        <w:adjustRightInd w:val="0"/>
        <w:rPr>
          <w:rFonts w:ascii="Arial" w:hAnsi="Arial" w:cs="Arial"/>
          <w:color w:val="000000"/>
          <w:sz w:val="20"/>
          <w:szCs w:val="20"/>
          <w:highlight w:val="white"/>
          <w:lang w:val="en-US"/>
        </w:rPr>
      </w:pPr>
      <w:r w:rsidRPr="0022276C">
        <w:rPr>
          <w:rFonts w:ascii="Arial" w:hAnsi="Arial" w:cs="Arial"/>
          <w:color w:val="000000"/>
          <w:sz w:val="20"/>
          <w:szCs w:val="20"/>
          <w:highlight w:val="white"/>
          <w:lang w:val="en-US"/>
        </w:rPr>
        <w:tab/>
      </w:r>
      <w:r w:rsidRPr="0022276C">
        <w:rPr>
          <w:rFonts w:ascii="Arial" w:hAnsi="Arial" w:cs="Arial"/>
          <w:color w:val="000000"/>
          <w:sz w:val="20"/>
          <w:szCs w:val="20"/>
          <w:highlight w:val="white"/>
          <w:lang w:val="en-US"/>
        </w:rPr>
        <w:tab/>
      </w:r>
      <w:r w:rsidRPr="0022276C">
        <w:rPr>
          <w:rFonts w:ascii="Arial" w:hAnsi="Arial" w:cs="Arial"/>
          <w:color w:val="000000"/>
          <w:sz w:val="20"/>
          <w:szCs w:val="20"/>
          <w:highlight w:val="white"/>
          <w:lang w:val="en-US"/>
        </w:rPr>
        <w:tab/>
      </w:r>
      <w:r w:rsidRPr="0022276C">
        <w:rPr>
          <w:rFonts w:ascii="Arial" w:hAnsi="Arial" w:cs="Arial"/>
          <w:color w:val="0000FF"/>
          <w:sz w:val="20"/>
          <w:szCs w:val="20"/>
          <w:highlight w:val="white"/>
          <w:lang w:val="en-US"/>
        </w:rPr>
        <w:t>&lt;</w:t>
      </w:r>
      <w:proofErr w:type="spellStart"/>
      <w:proofErr w:type="gramStart"/>
      <w:r w:rsidRPr="0022276C">
        <w:rPr>
          <w:rFonts w:ascii="Arial" w:hAnsi="Arial" w:cs="Arial"/>
          <w:color w:val="800000"/>
          <w:sz w:val="20"/>
          <w:szCs w:val="20"/>
          <w:highlight w:val="white"/>
          <w:lang w:val="en-US"/>
        </w:rPr>
        <w:t>healthCareFacility</w:t>
      </w:r>
      <w:proofErr w:type="spellEnd"/>
      <w:proofErr w:type="gramEnd"/>
      <w:r w:rsidRPr="0022276C">
        <w:rPr>
          <w:rFonts w:ascii="Arial" w:hAnsi="Arial" w:cs="Arial"/>
          <w:color w:val="0000FF"/>
          <w:sz w:val="20"/>
          <w:szCs w:val="20"/>
          <w:highlight w:val="white"/>
          <w:lang w:val="en-US"/>
        </w:rPr>
        <w:t>&gt;</w:t>
      </w:r>
    </w:p>
    <w:p w14:paraId="75F86200" w14:textId="77777777" w:rsidR="00943093" w:rsidRDefault="00943093" w:rsidP="00943093">
      <w:pPr>
        <w:autoSpaceDE w:val="0"/>
        <w:autoSpaceDN w:val="0"/>
        <w:adjustRightInd w:val="0"/>
        <w:rPr>
          <w:rFonts w:ascii="Arial" w:hAnsi="Arial" w:cs="Arial"/>
          <w:color w:val="000000"/>
          <w:sz w:val="20"/>
          <w:szCs w:val="20"/>
          <w:highlight w:val="white"/>
        </w:rPr>
      </w:pPr>
      <w:r w:rsidRPr="0022276C">
        <w:rPr>
          <w:rFonts w:ascii="Arial" w:hAnsi="Arial" w:cs="Arial"/>
          <w:color w:val="000000"/>
          <w:sz w:val="20"/>
          <w:szCs w:val="20"/>
          <w:highlight w:val="white"/>
          <w:lang w:val="en-US"/>
        </w:rPr>
        <w:tab/>
      </w:r>
      <w:r w:rsidRPr="0022276C">
        <w:rPr>
          <w:rFonts w:ascii="Arial" w:hAnsi="Arial" w:cs="Arial"/>
          <w:color w:val="000000"/>
          <w:sz w:val="20"/>
          <w:szCs w:val="20"/>
          <w:highlight w:val="white"/>
          <w:lang w:val="en-US"/>
        </w:rPr>
        <w:tab/>
      </w:r>
      <w:r w:rsidRPr="0022276C">
        <w:rPr>
          <w:rFonts w:ascii="Arial" w:hAnsi="Arial" w:cs="Arial"/>
          <w:color w:val="000000"/>
          <w:sz w:val="20"/>
          <w:szCs w:val="20"/>
          <w:highlight w:val="white"/>
          <w:lang w:val="en-US"/>
        </w:rPr>
        <w:tab/>
      </w:r>
      <w:r w:rsidRPr="0022276C">
        <w:rPr>
          <w:rFonts w:ascii="Arial" w:hAnsi="Arial" w:cs="Arial"/>
          <w:color w:val="000000"/>
          <w:sz w:val="20"/>
          <w:szCs w:val="20"/>
          <w:highlight w:val="white"/>
          <w:lang w:val="en-US"/>
        </w:rPr>
        <w:tab/>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PALVELUYKSIKKÖ = TOIMIPISTE</w:t>
      </w:r>
      <w:r w:rsidR="00413596">
        <w:rPr>
          <w:rFonts w:ascii="Arial" w:hAnsi="Arial" w:cs="Arial"/>
          <w:color w:val="808080"/>
          <w:sz w:val="20"/>
          <w:szCs w:val="20"/>
          <w:highlight w:val="white"/>
        </w:rPr>
        <w:t xml:space="preserve"> (VUOKRANANTAJA)</w:t>
      </w:r>
      <w:r>
        <w:rPr>
          <w:rFonts w:ascii="Arial" w:hAnsi="Arial" w:cs="Arial"/>
          <w:color w:val="808080"/>
          <w:sz w:val="20"/>
          <w:szCs w:val="20"/>
          <w:highlight w:val="white"/>
        </w:rPr>
        <w:t xml:space="preserve"> </w:t>
      </w:r>
      <w:r>
        <w:rPr>
          <w:rFonts w:ascii="Arial" w:hAnsi="Arial" w:cs="Arial"/>
          <w:color w:val="0000FF"/>
          <w:sz w:val="20"/>
          <w:szCs w:val="20"/>
          <w:highlight w:val="white"/>
        </w:rPr>
        <w:t>--&gt;</w:t>
      </w:r>
    </w:p>
    <w:p w14:paraId="020B3471"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root</w:t>
      </w:r>
      <w:proofErr w:type="spellEnd"/>
      <w:r>
        <w:rPr>
          <w:rFonts w:ascii="Arial" w:hAnsi="Arial" w:cs="Arial"/>
          <w:color w:val="0000FF"/>
          <w:sz w:val="20"/>
          <w:szCs w:val="20"/>
          <w:highlight w:val="white"/>
        </w:rPr>
        <w:t>="</w:t>
      </w:r>
      <w:r>
        <w:rPr>
          <w:rFonts w:ascii="Arial" w:hAnsi="Arial" w:cs="Arial"/>
          <w:color w:val="000000"/>
          <w:sz w:val="20"/>
          <w:szCs w:val="20"/>
          <w:highlight w:val="white"/>
        </w:rPr>
        <w:t>1.2.246.10.1536552.10.1</w:t>
      </w:r>
      <w:r>
        <w:rPr>
          <w:rFonts w:ascii="Arial" w:hAnsi="Arial" w:cs="Arial"/>
          <w:color w:val="0000FF"/>
          <w:sz w:val="20"/>
          <w:szCs w:val="20"/>
          <w:highlight w:val="white"/>
        </w:rPr>
        <w:t>"/&gt;</w:t>
      </w:r>
    </w:p>
    <w:p w14:paraId="242CD44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location</w:t>
      </w:r>
      <w:proofErr w:type="spellEnd"/>
      <w:r>
        <w:rPr>
          <w:rFonts w:ascii="Arial" w:hAnsi="Arial" w:cs="Arial"/>
          <w:color w:val="0000FF"/>
          <w:sz w:val="20"/>
          <w:szCs w:val="20"/>
          <w:highlight w:val="white"/>
        </w:rPr>
        <w:t>&gt;</w:t>
      </w:r>
    </w:p>
    <w:p w14:paraId="29E6EC0B"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Kosken Korva ja Nenä Oy</w:t>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p>
    <w:p w14:paraId="3B0D56AB"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addr</w:t>
      </w:r>
      <w:proofErr w:type="spellEnd"/>
      <w:proofErr w:type="gramEnd"/>
      <w:r w:rsidRPr="00943093">
        <w:rPr>
          <w:rFonts w:ascii="Arial" w:hAnsi="Arial" w:cs="Arial"/>
          <w:color w:val="0000FF"/>
          <w:sz w:val="20"/>
          <w:szCs w:val="20"/>
          <w:highlight w:val="white"/>
          <w:lang w:val="en-US"/>
        </w:rPr>
        <w:t>&gt;</w:t>
      </w:r>
    </w:p>
    <w:p w14:paraId="5C3D9F7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roofErr w:type="spellStart"/>
      <w:proofErr w:type="gramEnd"/>
      <w:r w:rsidRPr="00943093">
        <w:rPr>
          <w:rFonts w:ascii="Arial" w:hAnsi="Arial" w:cs="Arial"/>
          <w:color w:val="000000"/>
          <w:sz w:val="20"/>
          <w:szCs w:val="20"/>
          <w:highlight w:val="white"/>
          <w:lang w:val="en-US"/>
        </w:rPr>
        <w:t>Insinöörinkatu</w:t>
      </w:r>
      <w:proofErr w:type="spellEnd"/>
      <w:r w:rsidRPr="00943093">
        <w:rPr>
          <w:rFonts w:ascii="Arial" w:hAnsi="Arial" w:cs="Arial"/>
          <w:color w:val="000000"/>
          <w:sz w:val="20"/>
          <w:szCs w:val="20"/>
          <w:highlight w:val="white"/>
          <w:lang w:val="en-US"/>
        </w:rPr>
        <w:t xml:space="preserve"> 30</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
    <w:p w14:paraId="0BE7316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33720</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
    <w:p w14:paraId="160F3032"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gramStart"/>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B1E98AE" w14:textId="77777777" w:rsidR="00943093" w:rsidRPr="000578B9"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0578B9">
        <w:rPr>
          <w:rFonts w:ascii="Arial" w:hAnsi="Arial" w:cs="Arial"/>
          <w:color w:val="0000FF"/>
          <w:sz w:val="20"/>
          <w:szCs w:val="20"/>
          <w:highlight w:val="white"/>
        </w:rPr>
        <w:t>&lt;/</w:t>
      </w:r>
      <w:proofErr w:type="spellStart"/>
      <w:r w:rsidRPr="000578B9">
        <w:rPr>
          <w:rFonts w:ascii="Arial" w:hAnsi="Arial" w:cs="Arial"/>
          <w:color w:val="800000"/>
          <w:sz w:val="20"/>
          <w:szCs w:val="20"/>
          <w:highlight w:val="white"/>
        </w:rPr>
        <w:t>addr</w:t>
      </w:r>
      <w:proofErr w:type="spellEnd"/>
      <w:r w:rsidRPr="000578B9">
        <w:rPr>
          <w:rFonts w:ascii="Arial" w:hAnsi="Arial" w:cs="Arial"/>
          <w:color w:val="0000FF"/>
          <w:sz w:val="20"/>
          <w:szCs w:val="20"/>
          <w:highlight w:val="white"/>
        </w:rPr>
        <w:t>&gt;</w:t>
      </w:r>
    </w:p>
    <w:p w14:paraId="53C46A15" w14:textId="77777777" w:rsidR="00943093" w:rsidRPr="000578B9" w:rsidRDefault="00943093" w:rsidP="00943093">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0578B9">
        <w:rPr>
          <w:rFonts w:ascii="Arial" w:hAnsi="Arial" w:cs="Arial"/>
          <w:color w:val="0000FF"/>
          <w:sz w:val="20"/>
          <w:szCs w:val="20"/>
          <w:highlight w:val="white"/>
        </w:rPr>
        <w:t>&lt;/</w:t>
      </w:r>
      <w:proofErr w:type="spellStart"/>
      <w:r w:rsidRPr="000578B9">
        <w:rPr>
          <w:rFonts w:ascii="Arial" w:hAnsi="Arial" w:cs="Arial"/>
          <w:color w:val="800000"/>
          <w:sz w:val="20"/>
          <w:szCs w:val="20"/>
          <w:highlight w:val="white"/>
        </w:rPr>
        <w:t>location</w:t>
      </w:r>
      <w:proofErr w:type="spellEnd"/>
      <w:r w:rsidRPr="000578B9">
        <w:rPr>
          <w:rFonts w:ascii="Arial" w:hAnsi="Arial" w:cs="Arial"/>
          <w:color w:val="0000FF"/>
          <w:sz w:val="20"/>
          <w:szCs w:val="20"/>
          <w:highlight w:val="white"/>
        </w:rPr>
        <w:t>&gt;</w:t>
      </w:r>
    </w:p>
    <w:p w14:paraId="29753E98" w14:textId="77777777" w:rsidR="00943093" w:rsidRDefault="00943093" w:rsidP="00943093">
      <w:pPr>
        <w:autoSpaceDE w:val="0"/>
        <w:autoSpaceDN w:val="0"/>
        <w:adjustRightInd w:val="0"/>
        <w:rPr>
          <w:rFonts w:ascii="Arial" w:hAnsi="Arial" w:cs="Arial"/>
          <w:color w:val="000000"/>
          <w:sz w:val="20"/>
          <w:szCs w:val="20"/>
          <w:highlight w:val="white"/>
        </w:rPr>
      </w:pP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sidRPr="000578B9">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serviceProviderOrganization</w:t>
      </w:r>
      <w:proofErr w:type="spellEnd"/>
      <w:r>
        <w:rPr>
          <w:rFonts w:ascii="Arial" w:hAnsi="Arial" w:cs="Arial"/>
          <w:color w:val="0000FF"/>
          <w:sz w:val="20"/>
          <w:szCs w:val="20"/>
          <w:highlight w:val="white"/>
        </w:rPr>
        <w:t>&gt;</w:t>
      </w:r>
    </w:p>
    <w:p w14:paraId="564D813D" w14:textId="6E7C7BF0" w:rsidR="00943093" w:rsidRDefault="00943093" w:rsidP="00AF5A87">
      <w:pPr>
        <w:autoSpaceDE w:val="0"/>
        <w:autoSpaceDN w:val="0"/>
        <w:adjustRightInd w:val="0"/>
        <w:ind w:left="1420" w:hanging="1420"/>
        <w:rPr>
          <w:rFonts w:ascii="Arial" w:hAnsi="Arial" w:cs="Arial"/>
          <w:color w:val="000000"/>
          <w:sz w:val="20"/>
          <w:szCs w:val="20"/>
          <w:highlight w:val="white"/>
        </w:rPr>
      </w:pPr>
      <w:r>
        <w:rPr>
          <w:rFonts w:ascii="Arial" w:hAnsi="Arial" w:cs="Arial"/>
          <w:color w:val="000000"/>
          <w:sz w:val="20"/>
          <w:szCs w:val="20"/>
          <w:highlight w:val="white"/>
        </w:rPr>
        <w:tab/>
      </w:r>
      <w:proofErr w:type="gramStart"/>
      <w:r>
        <w:rPr>
          <w:rFonts w:ascii="Arial" w:hAnsi="Arial" w:cs="Arial"/>
          <w:color w:val="0000FF"/>
          <w:sz w:val="20"/>
          <w:szCs w:val="20"/>
          <w:highlight w:val="white"/>
        </w:rPr>
        <w:t>&lt;!--</w:t>
      </w:r>
      <w:proofErr w:type="gramEnd"/>
      <w:r>
        <w:rPr>
          <w:rFonts w:ascii="Arial" w:hAnsi="Arial" w:cs="Arial"/>
          <w:color w:val="808080"/>
          <w:sz w:val="20"/>
          <w:szCs w:val="20"/>
          <w:highlight w:val="white"/>
        </w:rPr>
        <w:t xml:space="preserve"> PALVELUNANTAJA = TOIMINTAYKSIKKÖ = PALVELUNTUOTTAJA,  (VUOKRANANTAJA)</w:t>
      </w:r>
      <w:r>
        <w:rPr>
          <w:rFonts w:ascii="Arial" w:hAnsi="Arial" w:cs="Arial"/>
          <w:color w:val="0000FF"/>
          <w:sz w:val="20"/>
          <w:szCs w:val="20"/>
          <w:highlight w:val="white"/>
        </w:rPr>
        <w:t>--&gt;</w:t>
      </w:r>
    </w:p>
    <w:p w14:paraId="1A156DF0"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r>
        <w:rPr>
          <w:rFonts w:ascii="Arial" w:hAnsi="Arial" w:cs="Arial"/>
          <w:color w:val="800000"/>
          <w:sz w:val="20"/>
          <w:szCs w:val="20"/>
          <w:highlight w:val="white"/>
        </w:rPr>
        <w:t>id</w:t>
      </w:r>
      <w:r>
        <w:rPr>
          <w:rFonts w:ascii="Arial" w:hAnsi="Arial" w:cs="Arial"/>
          <w:color w:val="FF0000"/>
          <w:sz w:val="20"/>
          <w:szCs w:val="20"/>
          <w:highlight w:val="white"/>
        </w:rPr>
        <w:t xml:space="preserve"> </w:t>
      </w:r>
      <w:proofErr w:type="spellStart"/>
      <w:r>
        <w:rPr>
          <w:rFonts w:ascii="Arial" w:hAnsi="Arial" w:cs="Arial"/>
          <w:color w:val="FF0000"/>
          <w:sz w:val="20"/>
          <w:szCs w:val="20"/>
          <w:highlight w:val="white"/>
        </w:rPr>
        <w:t>root</w:t>
      </w:r>
      <w:proofErr w:type="spellEnd"/>
      <w:r>
        <w:rPr>
          <w:rFonts w:ascii="Arial" w:hAnsi="Arial" w:cs="Arial"/>
          <w:color w:val="0000FF"/>
          <w:sz w:val="20"/>
          <w:szCs w:val="20"/>
          <w:highlight w:val="white"/>
        </w:rPr>
        <w:t>="</w:t>
      </w:r>
      <w:r>
        <w:rPr>
          <w:rFonts w:ascii="Arial" w:hAnsi="Arial" w:cs="Arial"/>
          <w:color w:val="000000"/>
          <w:sz w:val="20"/>
          <w:szCs w:val="20"/>
          <w:highlight w:val="white"/>
        </w:rPr>
        <w:t>1.2.246.10.1536552.10.0</w:t>
      </w:r>
      <w:r>
        <w:rPr>
          <w:rFonts w:ascii="Arial" w:hAnsi="Arial" w:cs="Arial"/>
          <w:color w:val="0000FF"/>
          <w:sz w:val="20"/>
          <w:szCs w:val="20"/>
          <w:highlight w:val="white"/>
        </w:rPr>
        <w:t>"/&gt;</w:t>
      </w:r>
    </w:p>
    <w:p w14:paraId="661CD424"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r>
        <w:rPr>
          <w:rFonts w:ascii="Arial" w:hAnsi="Arial" w:cs="Arial"/>
          <w:color w:val="000000"/>
          <w:sz w:val="20"/>
          <w:szCs w:val="20"/>
          <w:highlight w:val="white"/>
        </w:rPr>
        <w:t>Tampereen Lääkärikeskus Oy</w:t>
      </w:r>
      <w:r>
        <w:rPr>
          <w:rFonts w:ascii="Arial" w:hAnsi="Arial" w:cs="Arial"/>
          <w:color w:val="0000FF"/>
          <w:sz w:val="20"/>
          <w:szCs w:val="20"/>
          <w:highlight w:val="white"/>
        </w:rPr>
        <w:t>&lt;/</w:t>
      </w:r>
      <w:proofErr w:type="spellStart"/>
      <w:r>
        <w:rPr>
          <w:rFonts w:ascii="Arial" w:hAnsi="Arial" w:cs="Arial"/>
          <w:color w:val="800000"/>
          <w:sz w:val="20"/>
          <w:szCs w:val="20"/>
          <w:highlight w:val="white"/>
        </w:rPr>
        <w:t>name</w:t>
      </w:r>
      <w:proofErr w:type="spellEnd"/>
      <w:r>
        <w:rPr>
          <w:rFonts w:ascii="Arial" w:hAnsi="Arial" w:cs="Arial"/>
          <w:color w:val="0000FF"/>
          <w:sz w:val="20"/>
          <w:szCs w:val="20"/>
          <w:highlight w:val="white"/>
        </w:rPr>
        <w:t>&gt;</w:t>
      </w:r>
    </w:p>
    <w:p w14:paraId="0E54CC2D"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00"/>
          <w:sz w:val="20"/>
          <w:szCs w:val="20"/>
          <w:highlight w:val="white"/>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addr</w:t>
      </w:r>
      <w:proofErr w:type="spellEnd"/>
      <w:proofErr w:type="gramEnd"/>
      <w:r w:rsidRPr="00943093">
        <w:rPr>
          <w:rFonts w:ascii="Arial" w:hAnsi="Arial" w:cs="Arial"/>
          <w:color w:val="0000FF"/>
          <w:sz w:val="20"/>
          <w:szCs w:val="20"/>
          <w:highlight w:val="white"/>
          <w:lang w:val="en-US"/>
        </w:rPr>
        <w:t>&gt;</w:t>
      </w:r>
    </w:p>
    <w:p w14:paraId="675BD99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roofErr w:type="spellStart"/>
      <w:proofErr w:type="gramEnd"/>
      <w:r w:rsidRPr="00943093">
        <w:rPr>
          <w:rFonts w:ascii="Arial" w:hAnsi="Arial" w:cs="Arial"/>
          <w:color w:val="000000"/>
          <w:sz w:val="20"/>
          <w:szCs w:val="20"/>
          <w:highlight w:val="white"/>
          <w:lang w:val="en-US"/>
        </w:rPr>
        <w:t>Hatanpäänvaltatie</w:t>
      </w:r>
      <w:proofErr w:type="spellEnd"/>
      <w:r w:rsidRPr="00943093">
        <w:rPr>
          <w:rFonts w:ascii="Arial" w:hAnsi="Arial" w:cs="Arial"/>
          <w:color w:val="000000"/>
          <w:sz w:val="20"/>
          <w:szCs w:val="20"/>
          <w:highlight w:val="white"/>
          <w:lang w:val="en-US"/>
        </w:rPr>
        <w:t xml:space="preserve"> 1 </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streetAddressLine</w:t>
      </w:r>
      <w:proofErr w:type="spellEnd"/>
      <w:r w:rsidRPr="00943093">
        <w:rPr>
          <w:rFonts w:ascii="Arial" w:hAnsi="Arial" w:cs="Arial"/>
          <w:color w:val="0000FF"/>
          <w:sz w:val="20"/>
          <w:szCs w:val="20"/>
          <w:highlight w:val="white"/>
          <w:lang w:val="en-US"/>
        </w:rPr>
        <w:t>&gt;</w:t>
      </w:r>
    </w:p>
    <w:p w14:paraId="0D6203DA"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proofErr w:type="gram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33600</w:t>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postalCode</w:t>
      </w:r>
      <w:proofErr w:type="spellEnd"/>
      <w:r w:rsidRPr="00943093">
        <w:rPr>
          <w:rFonts w:ascii="Arial" w:hAnsi="Arial" w:cs="Arial"/>
          <w:color w:val="0000FF"/>
          <w:sz w:val="20"/>
          <w:szCs w:val="20"/>
          <w:highlight w:val="white"/>
          <w:lang w:val="en-US"/>
        </w:rPr>
        <w:t>&gt;</w:t>
      </w:r>
    </w:p>
    <w:p w14:paraId="285173B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gramStart"/>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roofErr w:type="gramEnd"/>
      <w:r w:rsidRPr="00943093">
        <w:rPr>
          <w:rFonts w:ascii="Arial" w:hAnsi="Arial" w:cs="Arial"/>
          <w:color w:val="000000"/>
          <w:sz w:val="20"/>
          <w:szCs w:val="20"/>
          <w:highlight w:val="white"/>
          <w:lang w:val="en-US"/>
        </w:rPr>
        <w:t>Tampere</w:t>
      </w:r>
      <w:r w:rsidRPr="00943093">
        <w:rPr>
          <w:rFonts w:ascii="Arial" w:hAnsi="Arial" w:cs="Arial"/>
          <w:color w:val="0000FF"/>
          <w:sz w:val="20"/>
          <w:szCs w:val="20"/>
          <w:highlight w:val="white"/>
          <w:lang w:val="en-US"/>
        </w:rPr>
        <w:t>&lt;/</w:t>
      </w:r>
      <w:r w:rsidRPr="00943093">
        <w:rPr>
          <w:rFonts w:ascii="Arial" w:hAnsi="Arial" w:cs="Arial"/>
          <w:color w:val="800000"/>
          <w:sz w:val="20"/>
          <w:szCs w:val="20"/>
          <w:highlight w:val="white"/>
          <w:lang w:val="en-US"/>
        </w:rPr>
        <w:t>city</w:t>
      </w:r>
      <w:r w:rsidRPr="00943093">
        <w:rPr>
          <w:rFonts w:ascii="Arial" w:hAnsi="Arial" w:cs="Arial"/>
          <w:color w:val="0000FF"/>
          <w:sz w:val="20"/>
          <w:szCs w:val="20"/>
          <w:highlight w:val="white"/>
          <w:lang w:val="en-US"/>
        </w:rPr>
        <w:t>&gt;</w:t>
      </w:r>
    </w:p>
    <w:p w14:paraId="021BA4D3"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addr</w:t>
      </w:r>
      <w:proofErr w:type="spellEnd"/>
      <w:r w:rsidRPr="00943093">
        <w:rPr>
          <w:rFonts w:ascii="Arial" w:hAnsi="Arial" w:cs="Arial"/>
          <w:color w:val="0000FF"/>
          <w:sz w:val="20"/>
          <w:szCs w:val="20"/>
          <w:highlight w:val="white"/>
          <w:lang w:val="en-US"/>
        </w:rPr>
        <w:t>&gt;</w:t>
      </w:r>
    </w:p>
    <w:p w14:paraId="2429E33F" w14:textId="77777777" w:rsidR="00943093" w:rsidRPr="00943093" w:rsidRDefault="00943093" w:rsidP="00943093">
      <w:pPr>
        <w:autoSpaceDE w:val="0"/>
        <w:autoSpaceDN w:val="0"/>
        <w:adjustRightInd w:val="0"/>
        <w:rPr>
          <w:rFonts w:ascii="Arial" w:hAnsi="Arial" w:cs="Arial"/>
          <w:color w:val="000000"/>
          <w:sz w:val="20"/>
          <w:szCs w:val="20"/>
          <w:highlight w:val="white"/>
          <w:lang w:val="en-US"/>
        </w:rPr>
      </w:pP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sidRPr="00943093">
        <w:rPr>
          <w:rFonts w:ascii="Arial" w:hAnsi="Arial" w:cs="Arial"/>
          <w:color w:val="0000FF"/>
          <w:sz w:val="20"/>
          <w:szCs w:val="20"/>
          <w:highlight w:val="white"/>
          <w:lang w:val="en-US"/>
        </w:rPr>
        <w:t>&lt;/</w:t>
      </w:r>
      <w:proofErr w:type="spellStart"/>
      <w:r w:rsidRPr="00943093">
        <w:rPr>
          <w:rFonts w:ascii="Arial" w:hAnsi="Arial" w:cs="Arial"/>
          <w:color w:val="800000"/>
          <w:sz w:val="20"/>
          <w:szCs w:val="20"/>
          <w:highlight w:val="white"/>
          <w:lang w:val="en-US"/>
        </w:rPr>
        <w:t>serviceProviderOrganization</w:t>
      </w:r>
      <w:proofErr w:type="spellEnd"/>
      <w:r w:rsidRPr="00943093">
        <w:rPr>
          <w:rFonts w:ascii="Arial" w:hAnsi="Arial" w:cs="Arial"/>
          <w:color w:val="0000FF"/>
          <w:sz w:val="20"/>
          <w:szCs w:val="20"/>
          <w:highlight w:val="white"/>
          <w:lang w:val="en-US"/>
        </w:rPr>
        <w:t>&gt;</w:t>
      </w:r>
    </w:p>
    <w:p w14:paraId="114549A7" w14:textId="77777777" w:rsidR="00943093" w:rsidRDefault="00943093" w:rsidP="00943093">
      <w:pPr>
        <w:autoSpaceDE w:val="0"/>
        <w:autoSpaceDN w:val="0"/>
        <w:adjustRightInd w:val="0"/>
        <w:rPr>
          <w:rFonts w:ascii="Arial" w:hAnsi="Arial" w:cs="Arial"/>
          <w:color w:val="000000"/>
          <w:sz w:val="20"/>
          <w:szCs w:val="20"/>
          <w:highlight w:val="white"/>
        </w:rPr>
      </w:pPr>
      <w:r w:rsidRPr="00943093">
        <w:rPr>
          <w:rFonts w:ascii="Arial" w:hAnsi="Arial" w:cs="Arial"/>
          <w:color w:val="000000"/>
          <w:sz w:val="20"/>
          <w:szCs w:val="20"/>
          <w:highlight w:val="white"/>
          <w:lang w:val="en-US"/>
        </w:rPr>
        <w:lastRenderedPageBreak/>
        <w:tab/>
      </w:r>
      <w:r w:rsidRPr="00943093">
        <w:rPr>
          <w:rFonts w:ascii="Arial" w:hAnsi="Arial" w:cs="Arial"/>
          <w:color w:val="000000"/>
          <w:sz w:val="20"/>
          <w:szCs w:val="20"/>
          <w:highlight w:val="white"/>
          <w:lang w:val="en-US"/>
        </w:rPr>
        <w:tab/>
      </w:r>
      <w:r w:rsidRPr="00943093">
        <w:rPr>
          <w:rFonts w:ascii="Arial" w:hAnsi="Arial" w:cs="Arial"/>
          <w:color w:val="000000"/>
          <w:sz w:val="20"/>
          <w:szCs w:val="20"/>
          <w:highlight w:val="white"/>
          <w:lang w:val="en-US"/>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healthCareFacility</w:t>
      </w:r>
      <w:proofErr w:type="spellEnd"/>
      <w:r>
        <w:rPr>
          <w:rFonts w:ascii="Arial" w:hAnsi="Arial" w:cs="Arial"/>
          <w:color w:val="0000FF"/>
          <w:sz w:val="20"/>
          <w:szCs w:val="20"/>
          <w:highlight w:val="white"/>
        </w:rPr>
        <w:t>&gt;</w:t>
      </w:r>
    </w:p>
    <w:p w14:paraId="0AAF3A87"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location</w:t>
      </w:r>
      <w:proofErr w:type="spellEnd"/>
      <w:r>
        <w:rPr>
          <w:rFonts w:ascii="Arial" w:hAnsi="Arial" w:cs="Arial"/>
          <w:color w:val="0000FF"/>
          <w:sz w:val="20"/>
          <w:szCs w:val="20"/>
          <w:highlight w:val="white"/>
        </w:rPr>
        <w:t>&gt;</w:t>
      </w:r>
    </w:p>
    <w:p w14:paraId="541D33F9"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00"/>
          <w:sz w:val="20"/>
          <w:szCs w:val="20"/>
          <w:highlight w:val="white"/>
        </w:rPr>
        <w:tab/>
      </w:r>
      <w:r>
        <w:rPr>
          <w:rFonts w:ascii="Arial" w:hAnsi="Arial" w:cs="Arial"/>
          <w:color w:val="0000FF"/>
          <w:sz w:val="20"/>
          <w:szCs w:val="20"/>
          <w:highlight w:val="white"/>
        </w:rPr>
        <w:t>&lt;/</w:t>
      </w:r>
      <w:proofErr w:type="spellStart"/>
      <w:r>
        <w:rPr>
          <w:rFonts w:ascii="Arial" w:hAnsi="Arial" w:cs="Arial"/>
          <w:color w:val="800000"/>
          <w:sz w:val="20"/>
          <w:szCs w:val="20"/>
          <w:highlight w:val="white"/>
        </w:rPr>
        <w:t>encompassingEncounter</w:t>
      </w:r>
      <w:proofErr w:type="spellEnd"/>
      <w:r>
        <w:rPr>
          <w:rFonts w:ascii="Arial" w:hAnsi="Arial" w:cs="Arial"/>
          <w:color w:val="0000FF"/>
          <w:sz w:val="20"/>
          <w:szCs w:val="20"/>
          <w:highlight w:val="white"/>
        </w:rPr>
        <w:t>&gt;</w:t>
      </w:r>
    </w:p>
    <w:p w14:paraId="5A3FCF62" w14:textId="77777777" w:rsidR="00943093" w:rsidRDefault="00943093" w:rsidP="00943093">
      <w:pPr>
        <w:autoSpaceDE w:val="0"/>
        <w:autoSpaceDN w:val="0"/>
        <w:adjustRightInd w:val="0"/>
        <w:rPr>
          <w:rFonts w:ascii="Arial" w:hAnsi="Arial" w:cs="Arial"/>
          <w:color w:val="000000"/>
          <w:sz w:val="20"/>
          <w:szCs w:val="20"/>
          <w:highlight w:val="white"/>
        </w:rPr>
      </w:pPr>
      <w:r>
        <w:rPr>
          <w:rFonts w:ascii="Arial" w:hAnsi="Arial" w:cs="Arial"/>
          <w:color w:val="0000FF"/>
          <w:sz w:val="20"/>
          <w:szCs w:val="20"/>
          <w:highlight w:val="white"/>
        </w:rPr>
        <w:t>&lt;/</w:t>
      </w:r>
      <w:proofErr w:type="spellStart"/>
      <w:r>
        <w:rPr>
          <w:rFonts w:ascii="Arial" w:hAnsi="Arial" w:cs="Arial"/>
          <w:color w:val="800000"/>
          <w:sz w:val="20"/>
          <w:szCs w:val="20"/>
          <w:highlight w:val="white"/>
        </w:rPr>
        <w:t>componentOf</w:t>
      </w:r>
      <w:proofErr w:type="spellEnd"/>
      <w:r>
        <w:rPr>
          <w:rFonts w:ascii="Arial" w:hAnsi="Arial" w:cs="Arial"/>
          <w:color w:val="0000FF"/>
          <w:sz w:val="20"/>
          <w:szCs w:val="20"/>
          <w:highlight w:val="white"/>
        </w:rPr>
        <w:t>&gt;</w:t>
      </w:r>
    </w:p>
    <w:p w14:paraId="06FDE768" w14:textId="77777777" w:rsidR="00522FC1" w:rsidRDefault="00522FC1"/>
    <w:p w14:paraId="4332CC7D" w14:textId="77777777" w:rsidR="00522FC1" w:rsidRDefault="00415D5D">
      <w:r>
        <w:t>T</w:t>
      </w:r>
      <w:r w:rsidR="005B5F72">
        <w:t>erveydenhuollon palveluyksikö</w:t>
      </w:r>
      <w:r>
        <w:t>n</w:t>
      </w:r>
      <w:r w:rsidR="00522FC1">
        <w:t xml:space="preserve">, jossa lääkemääräys on kirjoitettu, tunniste eli OID on annettava healthCareFacility.id –elementissä. </w:t>
      </w:r>
      <w:r w:rsidR="005B5F72">
        <w:t xml:space="preserve">Terveydenhuollon </w:t>
      </w:r>
      <w:r w:rsidR="00900F0A">
        <w:t>toimintayksikkö</w:t>
      </w:r>
      <w:r w:rsidR="005B5F72">
        <w:t xml:space="preserve"> -tieto</w:t>
      </w:r>
      <w:r w:rsidR="00900F0A">
        <w:t xml:space="preserve"> (palvelunantaja)</w:t>
      </w:r>
      <w:r w:rsidR="005B5F72">
        <w:t xml:space="preserve"> annetaan healthCareFacility.</w:t>
      </w:r>
      <w:r w:rsidR="005B5F72" w:rsidRPr="005B5F72">
        <w:t>serviceProviderOrganization</w:t>
      </w:r>
      <w:r w:rsidR="005B5F72">
        <w:t xml:space="preserve">.id -elementissä. Vuokranantaja/vuokralainen tapauksessa </w:t>
      </w:r>
      <w:r w:rsidR="008C4203">
        <w:t>elementteihin</w:t>
      </w:r>
      <w:r w:rsidR="005B5F72">
        <w:t xml:space="preserve"> annetaan vuokranantajan (isäntäorganisaation) </w:t>
      </w:r>
      <w:r w:rsidR="008C4203">
        <w:t>t</w:t>
      </w:r>
      <w:r w:rsidR="005B5F72">
        <w:t xml:space="preserve">iedot. </w:t>
      </w:r>
      <w:r w:rsidR="00522FC1">
        <w:t>Tunniste tarvitaan, jotta mahdollinen uusimispyyntö voidaan lähettää oikeaan toimipaikkaan.</w:t>
      </w:r>
      <w:r w:rsidR="0046700D">
        <w:t xml:space="preserve"> Eri liittymismalleja on tarkemmin kuvattu </w:t>
      </w:r>
      <w:hyperlink r:id="rId16" w:tgtFrame="_blank" w:history="1">
        <w:r w:rsidR="0046700D" w:rsidRPr="00D54C95">
          <w:rPr>
            <w:rStyle w:val="Hyperlinkki"/>
          </w:rPr>
          <w:t>Yksityisen terveydenhuollon organisaatiotiedot HL7-sanomissa ja -asiakirjoissa</w:t>
        </w:r>
      </w:hyperlink>
      <w:r w:rsidR="0046700D" w:rsidRPr="00D54C95">
        <w:t xml:space="preserve"> (xls)</w:t>
      </w:r>
      <w:r w:rsidR="0046700D">
        <w:t xml:space="preserve"> määrittelyssä.</w:t>
      </w:r>
    </w:p>
    <w:p w14:paraId="42BF462A" w14:textId="77777777" w:rsidR="0057391B" w:rsidRDefault="0057391B"/>
    <w:p w14:paraId="2A33E869" w14:textId="77777777" w:rsidR="00C9480D" w:rsidRPr="00D35AC1" w:rsidRDefault="00097247" w:rsidP="00C9480D">
      <w:r>
        <w:t>Lääkemääräyksen määräyspäivää, -paikkaa ja palvelutapahtuman tunnusta ei saa muuttaa lääkemääräyksen korjauksessa tai mitätöinnissä.</w:t>
      </w:r>
      <w:r w:rsidR="00C9480D">
        <w:t xml:space="preserve"> Mikäli alkuperäisestä lääkemääräyksestä puuttuu </w:t>
      </w:r>
      <w:proofErr w:type="spellStart"/>
      <w:proofErr w:type="gramStart"/>
      <w:r w:rsidR="00C9480D">
        <w:t>component.of</w:t>
      </w:r>
      <w:proofErr w:type="spellEnd"/>
      <w:proofErr w:type="gramEnd"/>
      <w:r w:rsidR="00C9480D">
        <w:t xml:space="preserve"> -rakenteen tietoja, jotka ovat uusimman määrityksen mukaan pakollisia, tietoja ei tuoda lääkemääräyksen korjauksessa tai mitätöinnissä. </w:t>
      </w:r>
    </w:p>
    <w:p w14:paraId="5D49ABBB" w14:textId="77777777" w:rsidR="004B7CE9" w:rsidRDefault="004B7CE9" w:rsidP="00097247"/>
    <w:p w14:paraId="1D21EE22" w14:textId="77777777" w:rsidR="004B7CE9" w:rsidRDefault="004B7CE9" w:rsidP="00097247">
      <w:r>
        <w:t xml:space="preserve">Muissa asiakirjoissa kuin lääkemääräyksissä ja toimituksissa sekä näiden korjauksissa ja mitätöinneissä tuodaan </w:t>
      </w:r>
      <w:proofErr w:type="spellStart"/>
      <w:proofErr w:type="gramStart"/>
      <w:r>
        <w:t>component.of</w:t>
      </w:r>
      <w:proofErr w:type="spellEnd"/>
      <w:proofErr w:type="gramEnd"/>
      <w:r>
        <w:t xml:space="preserve"> rakenteessa toimenpiteen tekohetki ja tekijäorganisaatio.</w:t>
      </w:r>
    </w:p>
    <w:p w14:paraId="1228D6D0" w14:textId="77777777" w:rsidR="00522FC1" w:rsidRDefault="00522FC1"/>
    <w:p w14:paraId="2547C29A" w14:textId="77777777" w:rsidR="003502FC" w:rsidRDefault="003502FC">
      <w:r>
        <w:t xml:space="preserve">Tehtäessä lääkemääräyksen uusimispyyntöä Omakannassa, </w:t>
      </w:r>
      <w:proofErr w:type="spellStart"/>
      <w:r>
        <w:t>componentOf</w:t>
      </w:r>
      <w:proofErr w:type="spellEnd"/>
      <w:r>
        <w:t>-raken</w:t>
      </w:r>
      <w:r w:rsidR="007A30A5">
        <w:t>teessa uusimispyynnön tekijäksi tallennetaan Omakanta.</w:t>
      </w:r>
    </w:p>
    <w:p w14:paraId="76BB7097" w14:textId="77777777" w:rsidR="003502FC" w:rsidRPr="00AF5A87" w:rsidRDefault="003502FC" w:rsidP="00943093">
      <w:pPr>
        <w:spacing w:before="100" w:beforeAutospacing="1" w:after="100" w:afterAutospacing="1"/>
        <w:ind w:left="1080"/>
        <w:rPr>
          <w:rFonts w:ascii="Arial" w:hAnsi="Arial" w:cs="Arial"/>
          <w:sz w:val="20"/>
          <w:szCs w:val="20"/>
          <w:lang w:val="en-US"/>
        </w:rPr>
      </w:pPr>
      <w:r w:rsidRPr="00041EDF">
        <w:rPr>
          <w:rFonts w:ascii="Arial" w:hAnsi="Arial" w:cs="Arial"/>
          <w:color w:val="0000FF"/>
          <w:sz w:val="20"/>
          <w:szCs w:val="20"/>
          <w:highlight w:val="white"/>
          <w:lang w:val="en-GB"/>
        </w:rPr>
        <w:t>&lt;</w:t>
      </w:r>
      <w:proofErr w:type="spellStart"/>
      <w:proofErr w:type="gramStart"/>
      <w:r w:rsidRPr="00041EDF">
        <w:rPr>
          <w:rFonts w:ascii="Arial" w:hAnsi="Arial" w:cs="Arial"/>
          <w:color w:val="800000"/>
          <w:sz w:val="20"/>
          <w:szCs w:val="20"/>
          <w:highlight w:val="white"/>
          <w:lang w:val="en-GB"/>
        </w:rPr>
        <w:t>componentOf</w:t>
      </w:r>
      <w:proofErr w:type="spellEnd"/>
      <w:proofErr w:type="gramEnd"/>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proofErr w:type="spellStart"/>
      <w:r w:rsidRPr="00041EDF">
        <w:rPr>
          <w:rFonts w:ascii="Arial" w:hAnsi="Arial" w:cs="Arial"/>
          <w:color w:val="800000"/>
          <w:sz w:val="20"/>
          <w:szCs w:val="20"/>
          <w:highlight w:val="white"/>
          <w:lang w:val="en-GB"/>
        </w:rPr>
        <w:t>encompassingEncounter</w:t>
      </w:r>
      <w:proofErr w:type="spellEnd"/>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proofErr w:type="spellStart"/>
      <w:r w:rsidRPr="00041EDF">
        <w:rPr>
          <w:rFonts w:ascii="Arial" w:hAnsi="Arial" w:cs="Arial"/>
          <w:color w:val="800000"/>
          <w:sz w:val="20"/>
          <w:szCs w:val="20"/>
          <w:highlight w:val="white"/>
          <w:lang w:val="en-GB"/>
        </w:rPr>
        <w:t>effectiveTime</w:t>
      </w:r>
      <w:proofErr w:type="spellEnd"/>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value</w:t>
      </w:r>
      <w:r w:rsidRPr="00AF5A87">
        <w:rPr>
          <w:rFonts w:ascii="Arial" w:hAnsi="Arial" w:cs="Arial"/>
          <w:sz w:val="20"/>
          <w:szCs w:val="20"/>
          <w:lang w:val="en-US"/>
        </w:rPr>
        <w:t>="20130326094012"</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AF5A87">
        <w:rPr>
          <w:rFonts w:ascii="Arial" w:hAnsi="Arial" w:cs="Arial"/>
          <w:color w:val="A6A6A6"/>
          <w:sz w:val="20"/>
          <w:szCs w:val="20"/>
          <w:lang w:val="en-US"/>
        </w:rPr>
        <w:t xml:space="preserve">!-- </w:t>
      </w:r>
      <w:proofErr w:type="spellStart"/>
      <w:r w:rsidRPr="00AF5A87">
        <w:rPr>
          <w:rFonts w:ascii="Arial" w:hAnsi="Arial" w:cs="Arial"/>
          <w:color w:val="A6A6A6"/>
          <w:sz w:val="20"/>
          <w:szCs w:val="20"/>
          <w:lang w:val="en-US"/>
        </w:rPr>
        <w:t>Uusimispyynnön</w:t>
      </w:r>
      <w:proofErr w:type="spellEnd"/>
      <w:r w:rsidRPr="00AF5A87">
        <w:rPr>
          <w:rFonts w:ascii="Arial" w:hAnsi="Arial" w:cs="Arial"/>
          <w:color w:val="A6A6A6"/>
          <w:sz w:val="20"/>
          <w:szCs w:val="20"/>
          <w:lang w:val="en-US"/>
        </w:rPr>
        <w:t xml:space="preserve"> </w:t>
      </w:r>
      <w:proofErr w:type="spellStart"/>
      <w:r w:rsidRPr="00AF5A87">
        <w:rPr>
          <w:rFonts w:ascii="Arial" w:hAnsi="Arial" w:cs="Arial"/>
          <w:color w:val="A6A6A6"/>
          <w:sz w:val="20"/>
          <w:szCs w:val="20"/>
          <w:lang w:val="en-US"/>
        </w:rPr>
        <w:t>tekijä</w:t>
      </w:r>
      <w:proofErr w:type="spellEnd"/>
      <w:r w:rsidRPr="00AF5A87">
        <w:rPr>
          <w:rFonts w:ascii="Arial" w:hAnsi="Arial" w:cs="Arial"/>
          <w:color w:val="A6A6A6"/>
          <w:sz w:val="20"/>
          <w:szCs w:val="20"/>
          <w:lang w:val="en-US"/>
        </w:rPr>
        <w:t xml:space="preserve"> --</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proofErr w:type="spellStart"/>
      <w:r w:rsidRPr="00041EDF">
        <w:rPr>
          <w:rFonts w:ascii="Arial" w:hAnsi="Arial" w:cs="Arial"/>
          <w:color w:val="800000"/>
          <w:sz w:val="20"/>
          <w:szCs w:val="20"/>
          <w:highlight w:val="white"/>
          <w:lang w:val="en-GB"/>
        </w:rPr>
        <w:t>healthCareFacility</w:t>
      </w:r>
      <w:proofErr w:type="spellEnd"/>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id</w:t>
      </w:r>
      <w:r w:rsidRPr="00AF5A87">
        <w:rPr>
          <w:rFonts w:ascii="Arial" w:hAnsi="Arial" w:cs="Arial"/>
          <w:sz w:val="20"/>
          <w:szCs w:val="20"/>
          <w:lang w:val="en-US"/>
        </w:rPr>
        <w:t xml:space="preserve"> </w:t>
      </w:r>
      <w:r w:rsidRPr="00041EDF">
        <w:rPr>
          <w:rFonts w:ascii="Arial" w:hAnsi="Arial" w:cs="Arial"/>
          <w:color w:val="FF0000"/>
          <w:sz w:val="20"/>
          <w:szCs w:val="20"/>
          <w:highlight w:val="white"/>
          <w:lang w:val="en-GB"/>
        </w:rPr>
        <w:t>root</w:t>
      </w:r>
      <w:r w:rsidRPr="00AF5A87">
        <w:rPr>
          <w:rFonts w:ascii="Arial" w:hAnsi="Arial" w:cs="Arial"/>
          <w:sz w:val="20"/>
          <w:szCs w:val="20"/>
          <w:lang w:val="en-US"/>
        </w:rPr>
        <w:t>="1.2.246.556.10.0"</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t xml:space="preserve">                        </w:t>
      </w:r>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proofErr w:type="spellStart"/>
      <w:r w:rsidRPr="00AF5A87">
        <w:rPr>
          <w:rFonts w:ascii="Arial" w:hAnsi="Arial" w:cs="Arial"/>
          <w:sz w:val="20"/>
          <w:szCs w:val="20"/>
          <w:lang w:val="en-US"/>
        </w:rPr>
        <w:t>Omakanta</w:t>
      </w:r>
      <w:proofErr w:type="spellEnd"/>
      <w:r w:rsidRPr="00041EDF">
        <w:rPr>
          <w:rFonts w:ascii="Arial" w:hAnsi="Arial" w:cs="Arial"/>
          <w:color w:val="0000FF"/>
          <w:sz w:val="20"/>
          <w:szCs w:val="20"/>
          <w:highlight w:val="white"/>
          <w:lang w:val="en-GB"/>
        </w:rPr>
        <w:t>&lt;/</w:t>
      </w:r>
      <w:r w:rsidRPr="00041EDF">
        <w:rPr>
          <w:rFonts w:ascii="Arial" w:hAnsi="Arial" w:cs="Arial"/>
          <w:color w:val="800000"/>
          <w:sz w:val="20"/>
          <w:szCs w:val="20"/>
          <w:highlight w:val="white"/>
          <w:lang w:val="en-GB"/>
        </w:rPr>
        <w:t>name</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proofErr w:type="spellStart"/>
      <w:r w:rsidRPr="00041EDF">
        <w:rPr>
          <w:rFonts w:ascii="Arial" w:hAnsi="Arial" w:cs="Arial"/>
          <w:color w:val="800000"/>
          <w:sz w:val="20"/>
          <w:szCs w:val="20"/>
          <w:highlight w:val="white"/>
          <w:lang w:val="en-GB"/>
        </w:rPr>
        <w:t>healthCareFacility</w:t>
      </w:r>
      <w:proofErr w:type="spellEnd"/>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r w:rsidRPr="00041EDF">
        <w:rPr>
          <w:rFonts w:ascii="Arial" w:hAnsi="Arial" w:cs="Arial"/>
          <w:color w:val="800000"/>
          <w:sz w:val="20"/>
          <w:szCs w:val="20"/>
          <w:highlight w:val="white"/>
          <w:lang w:val="en-GB"/>
        </w:rPr>
        <w:t>location</w:t>
      </w:r>
      <w:r w:rsidRPr="00041EDF">
        <w:rPr>
          <w:rFonts w:ascii="Arial" w:hAnsi="Arial" w:cs="Arial"/>
          <w:color w:val="0000FF"/>
          <w:sz w:val="20"/>
          <w:szCs w:val="20"/>
          <w:highlight w:val="white"/>
          <w:lang w:val="en-GB"/>
        </w:rPr>
        <w:t>&gt;</w:t>
      </w:r>
      <w:r w:rsidRPr="00AF5A87">
        <w:rPr>
          <w:rFonts w:ascii="Arial" w:hAnsi="Arial" w:cs="Arial"/>
          <w:sz w:val="20"/>
          <w:szCs w:val="20"/>
          <w:lang w:val="en-US"/>
        </w:rPr>
        <w:br/>
      </w:r>
      <w:r w:rsidRPr="00041EDF">
        <w:rPr>
          <w:rFonts w:ascii="Arial" w:hAnsi="Arial" w:cs="Arial"/>
          <w:color w:val="0000FF"/>
          <w:sz w:val="20"/>
          <w:szCs w:val="20"/>
          <w:highlight w:val="white"/>
          <w:lang w:val="en-GB"/>
        </w:rPr>
        <w:t>     &lt;/</w:t>
      </w:r>
      <w:proofErr w:type="spellStart"/>
      <w:r w:rsidRPr="00041EDF">
        <w:rPr>
          <w:rFonts w:ascii="Arial" w:hAnsi="Arial" w:cs="Arial"/>
          <w:color w:val="800000"/>
          <w:sz w:val="20"/>
          <w:szCs w:val="20"/>
          <w:highlight w:val="white"/>
          <w:lang w:val="en-GB"/>
        </w:rPr>
        <w:t>encompassingEncounter</w:t>
      </w:r>
      <w:proofErr w:type="spellEnd"/>
      <w:r w:rsidRPr="00041EDF">
        <w:rPr>
          <w:rFonts w:ascii="Arial" w:hAnsi="Arial" w:cs="Arial"/>
          <w:color w:val="0000FF"/>
          <w:sz w:val="20"/>
          <w:szCs w:val="20"/>
          <w:highlight w:val="white"/>
          <w:lang w:val="en-GB"/>
        </w:rPr>
        <w:t>&gt;</w:t>
      </w:r>
    </w:p>
    <w:p w14:paraId="1F7C115A" w14:textId="77777777" w:rsidR="003502FC" w:rsidRPr="00943093" w:rsidRDefault="003502FC">
      <w:pPr>
        <w:rPr>
          <w:lang w:val="en-US"/>
        </w:rPr>
      </w:pPr>
    </w:p>
    <w:p w14:paraId="4E362E3D" w14:textId="77777777" w:rsidR="00522FC1" w:rsidRDefault="00522FC1">
      <w:pPr>
        <w:pStyle w:val="Otsikko2"/>
      </w:pPr>
      <w:bookmarkStart w:id="61" w:name="_Ref151790481"/>
      <w:bookmarkStart w:id="62" w:name="_Toc169580456"/>
      <w:bookmarkStart w:id="63" w:name="_Toc155024589"/>
      <w:bookmarkStart w:id="64" w:name="_Toc36296562"/>
      <w:bookmarkStart w:id="65" w:name="_Toc155024591"/>
      <w:r>
        <w:t>hl7</w:t>
      </w:r>
      <w:proofErr w:type="gramStart"/>
      <w:r>
        <w:t>fi:signatureCollection</w:t>
      </w:r>
      <w:proofErr w:type="gramEnd"/>
      <w:r>
        <w:t xml:space="preserve"> </w:t>
      </w:r>
      <w:r w:rsidR="002521B1">
        <w:t>–</w:t>
      </w:r>
      <w:r>
        <w:t xml:space="preserve"> Allekirjoitukset</w:t>
      </w:r>
      <w:bookmarkEnd w:id="61"/>
      <w:bookmarkEnd w:id="62"/>
      <w:bookmarkEnd w:id="63"/>
      <w:bookmarkEnd w:id="64"/>
    </w:p>
    <w:p w14:paraId="0004E7AC" w14:textId="77777777" w:rsidR="002521B1" w:rsidRPr="002521B1" w:rsidRDefault="002521B1" w:rsidP="00966CA1">
      <w:pPr>
        <w:keepNext/>
      </w:pPr>
    </w:p>
    <w:p w14:paraId="51D2F619" w14:textId="77777777" w:rsidR="00E26193" w:rsidRDefault="00E7078B" w:rsidP="00ED1D74">
      <w:pPr>
        <w:rPr>
          <w:highlight w:val="white"/>
        </w:rPr>
      </w:pPr>
      <w:r w:rsidRPr="00966CA1">
        <w:rPr>
          <w:highlight w:val="white"/>
        </w:rPr>
        <w:t xml:space="preserve">CDA R2 -asiakirjojen sähköisen allekirjoituksen määritys </w:t>
      </w:r>
      <w:r w:rsidRPr="00E7078B">
        <w:rPr>
          <w:highlight w:val="white"/>
        </w:rPr>
        <w:t>ja soveltamisop</w:t>
      </w:r>
      <w:r w:rsidR="00915FB7">
        <w:rPr>
          <w:highlight w:val="white"/>
        </w:rPr>
        <w:t>as -dokumentissa</w:t>
      </w:r>
      <w:r>
        <w:rPr>
          <w:highlight w:val="white"/>
        </w:rPr>
        <w:t xml:space="preserve"> (</w:t>
      </w:r>
      <w:hyperlink r:id="rId17" w:history="1">
        <w:r w:rsidRPr="00E7078B">
          <w:rPr>
            <w:rStyle w:val="Hyperlinkki"/>
          </w:rPr>
          <w:t>http://www.kanta.fi/fi/web/ammattilaisille/arkkitehtuuri</w:t>
        </w:r>
      </w:hyperlink>
      <w:r>
        <w:rPr>
          <w:highlight w:val="white"/>
        </w:rPr>
        <w:t xml:space="preserve">) </w:t>
      </w:r>
      <w:r w:rsidR="00ED1D74">
        <w:rPr>
          <w:highlight w:val="white"/>
        </w:rPr>
        <w:t xml:space="preserve">on kuvattu </w:t>
      </w:r>
      <w:r w:rsidR="005927BC">
        <w:rPr>
          <w:highlight w:val="white"/>
        </w:rPr>
        <w:t>hl7fi:</w:t>
      </w:r>
      <w:r w:rsidR="00ED1D74">
        <w:rPr>
          <w:highlight w:val="white"/>
        </w:rPr>
        <w:t>signatureCollection</w:t>
      </w:r>
      <w:r w:rsidR="0075380B">
        <w:rPr>
          <w:highlight w:val="white"/>
        </w:rPr>
        <w:t>-</w:t>
      </w:r>
      <w:r w:rsidR="00ED1D74">
        <w:rPr>
          <w:highlight w:val="white"/>
        </w:rPr>
        <w:t xml:space="preserve">rakenteen käyttö. </w:t>
      </w:r>
      <w:r w:rsidR="00ED1D74" w:rsidRPr="00ED1D74">
        <w:rPr>
          <w:highlight w:val="white"/>
        </w:rPr>
        <w:t xml:space="preserve"> </w:t>
      </w:r>
    </w:p>
    <w:p w14:paraId="2256D290" w14:textId="77777777" w:rsidR="00925C43" w:rsidRPr="00ED1D74" w:rsidRDefault="00925C43" w:rsidP="00ED1D74">
      <w:pPr>
        <w:rPr>
          <w:highlight w:val="white"/>
        </w:rPr>
      </w:pPr>
    </w:p>
    <w:p w14:paraId="0766CCF2" w14:textId="77777777" w:rsidR="00522FC1" w:rsidRDefault="00522FC1" w:rsidP="00C24157">
      <w:pPr>
        <w:pStyle w:val="Otsikko2"/>
        <w:ind w:left="578" w:hanging="578"/>
      </w:pPr>
      <w:bookmarkStart w:id="66" w:name="_Toc189036930"/>
      <w:bookmarkStart w:id="67" w:name="_Toc189036932"/>
      <w:bookmarkStart w:id="68" w:name="_Toc169572931"/>
      <w:bookmarkStart w:id="69" w:name="_Toc169580459"/>
      <w:bookmarkStart w:id="70" w:name="_Ref151790548"/>
      <w:bookmarkStart w:id="71" w:name="_Toc155024592"/>
      <w:bookmarkStart w:id="72" w:name="_Toc36296563"/>
      <w:bookmarkEnd w:id="65"/>
      <w:bookmarkEnd w:id="66"/>
      <w:bookmarkEnd w:id="67"/>
      <w:bookmarkEnd w:id="68"/>
      <w:bookmarkEnd w:id="69"/>
      <w:r>
        <w:lastRenderedPageBreak/>
        <w:t>hl7</w:t>
      </w:r>
      <w:proofErr w:type="gramStart"/>
      <w:r>
        <w:t>fi:sender</w:t>
      </w:r>
      <w:proofErr w:type="gramEnd"/>
      <w:r>
        <w:t xml:space="preserve"> </w:t>
      </w:r>
      <w:r w:rsidR="00E26193">
        <w:t>–</w:t>
      </w:r>
      <w:r>
        <w:t xml:space="preserve"> lähettäjä</w:t>
      </w:r>
      <w:bookmarkEnd w:id="70"/>
      <w:bookmarkEnd w:id="71"/>
      <w:bookmarkEnd w:id="72"/>
    </w:p>
    <w:p w14:paraId="019093F1" w14:textId="77777777" w:rsidR="00E26193" w:rsidRPr="00E26193" w:rsidRDefault="00E26193" w:rsidP="00C24157">
      <w:pPr>
        <w:keepNext/>
      </w:pPr>
    </w:p>
    <w:p w14:paraId="67998369" w14:textId="77777777" w:rsidR="00522FC1" w:rsidRDefault="00522FC1">
      <w:r>
        <w:t>Asiakirjan reseptikeskukseen lähettäneen järjestelmän osapuolitunniste.</w:t>
      </w:r>
    </w:p>
    <w:p w14:paraId="61B83A55" w14:textId="77777777" w:rsidR="00522FC1" w:rsidRDefault="00522FC1"/>
    <w:p w14:paraId="00AEE038" w14:textId="77777777" w:rsidR="00C71138" w:rsidRDefault="00C71138">
      <w:r>
        <w:t xml:space="preserve">Tämä tieto on ilmaistu myös siirrossa käytettävässä V3 </w:t>
      </w:r>
      <w:proofErr w:type="spellStart"/>
      <w:r>
        <w:t>medical</w:t>
      </w:r>
      <w:proofErr w:type="spellEnd"/>
      <w:r>
        <w:t xml:space="preserve"> </w:t>
      </w:r>
      <w:proofErr w:type="spellStart"/>
      <w:r>
        <w:t>records</w:t>
      </w:r>
      <w:proofErr w:type="spellEnd"/>
      <w:r>
        <w:t xml:space="preserve"> </w:t>
      </w:r>
      <w:r w:rsidR="0092164D">
        <w:t>-</w:t>
      </w:r>
      <w:r>
        <w:t>viestissä.</w:t>
      </w:r>
    </w:p>
    <w:p w14:paraId="6EB3BA1F" w14:textId="77777777" w:rsidR="00522FC1" w:rsidRDefault="00522FC1"/>
    <w:p w14:paraId="4D162F88" w14:textId="77777777" w:rsidR="00522FC1" w:rsidRDefault="00522FC1">
      <w:pPr>
        <w:pStyle w:val="Otsikko2"/>
      </w:pPr>
      <w:bookmarkStart w:id="73" w:name="INFORMATIONRECIPIENT"/>
      <w:bookmarkStart w:id="74" w:name="_Toc36296564"/>
      <w:proofErr w:type="spellStart"/>
      <w:r>
        <w:t>InformationRecipient</w:t>
      </w:r>
      <w:bookmarkEnd w:id="73"/>
      <w:proofErr w:type="spellEnd"/>
      <w:r>
        <w:t xml:space="preserve"> – uusintapyynnön vastaanottaja</w:t>
      </w:r>
      <w:bookmarkEnd w:id="74"/>
    </w:p>
    <w:p w14:paraId="65EBD9DA" w14:textId="77777777" w:rsidR="00522FC1" w:rsidRDefault="00522FC1"/>
    <w:p w14:paraId="00DF5C90" w14:textId="77777777" w:rsidR="00522FC1" w:rsidRDefault="00522FC1">
      <w:r>
        <w:t>Tätä elementtiä käytetään uusintapyynnöissä. Uusintapyyntö lähetetään yleensä alkuperäisen reseptin kirjoittajalle, mutta se voidaan lähettää myös muuhun organisaatioon. Tämä elementti on käytössä kummassakin tapauksessa. Organisaation tunnisteen (OID) lisäksi ilmoitetaan organisaation nimi.</w:t>
      </w:r>
    </w:p>
    <w:p w14:paraId="310FC4E1" w14:textId="77777777" w:rsidR="00522FC1" w:rsidRDefault="00522FC1"/>
    <w:p w14:paraId="1C01F6E5"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FF"/>
          <w:sz w:val="20"/>
          <w:szCs w:val="20"/>
          <w:lang w:val="en-US"/>
        </w:rPr>
        <w:t>&lt;</w:t>
      </w:r>
      <w:proofErr w:type="spellStart"/>
      <w:proofErr w:type="gramStart"/>
      <w:r w:rsidRPr="00AF5A87">
        <w:rPr>
          <w:rFonts w:ascii="Arial" w:hAnsi="Arial" w:cs="Arial"/>
          <w:color w:val="800000"/>
          <w:sz w:val="20"/>
          <w:szCs w:val="20"/>
          <w:lang w:val="en-US"/>
        </w:rPr>
        <w:t>informationRecipient</w:t>
      </w:r>
      <w:proofErr w:type="spellEnd"/>
      <w:proofErr w:type="gramEnd"/>
      <w:r w:rsidRPr="00AF5A87">
        <w:rPr>
          <w:rFonts w:ascii="Arial" w:hAnsi="Arial" w:cs="Arial"/>
          <w:color w:val="0000FF"/>
          <w:sz w:val="20"/>
          <w:szCs w:val="20"/>
          <w:lang w:val="en-US"/>
        </w:rPr>
        <w:t>&gt;</w:t>
      </w:r>
    </w:p>
    <w:p w14:paraId="6B492779"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FF"/>
          <w:sz w:val="20"/>
          <w:szCs w:val="20"/>
          <w:lang w:val="en-US"/>
        </w:rPr>
        <w:t>&lt;</w:t>
      </w:r>
      <w:proofErr w:type="spellStart"/>
      <w:proofErr w:type="gramStart"/>
      <w:r w:rsidRPr="00AF5A87">
        <w:rPr>
          <w:rFonts w:ascii="Arial" w:hAnsi="Arial" w:cs="Arial"/>
          <w:color w:val="800000"/>
          <w:sz w:val="20"/>
          <w:szCs w:val="20"/>
          <w:lang w:val="en-US"/>
        </w:rPr>
        <w:t>intendedRecipient</w:t>
      </w:r>
      <w:proofErr w:type="spellEnd"/>
      <w:proofErr w:type="gramEnd"/>
      <w:r w:rsidRPr="00AF5A87">
        <w:rPr>
          <w:rFonts w:ascii="Arial" w:hAnsi="Arial" w:cs="Arial"/>
          <w:color w:val="0000FF"/>
          <w:sz w:val="20"/>
          <w:szCs w:val="20"/>
          <w:lang w:val="en-US"/>
        </w:rPr>
        <w:t>&gt;</w:t>
      </w:r>
    </w:p>
    <w:p w14:paraId="2DEE0077"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FF"/>
          <w:sz w:val="20"/>
          <w:szCs w:val="20"/>
          <w:lang w:val="en-US"/>
        </w:rPr>
        <w:t>&lt;</w:t>
      </w:r>
      <w:proofErr w:type="spellStart"/>
      <w:proofErr w:type="gramStart"/>
      <w:r w:rsidRPr="00AF5A87">
        <w:rPr>
          <w:rFonts w:ascii="Arial" w:hAnsi="Arial" w:cs="Arial"/>
          <w:color w:val="800000"/>
          <w:sz w:val="20"/>
          <w:szCs w:val="20"/>
          <w:lang w:val="en-US"/>
        </w:rPr>
        <w:t>receivedOrganization</w:t>
      </w:r>
      <w:proofErr w:type="spellEnd"/>
      <w:proofErr w:type="gramEnd"/>
      <w:r w:rsidRPr="00AF5A87">
        <w:rPr>
          <w:rFonts w:ascii="Arial" w:hAnsi="Arial" w:cs="Arial"/>
          <w:color w:val="0000FF"/>
          <w:sz w:val="20"/>
          <w:szCs w:val="20"/>
          <w:lang w:val="en-US"/>
        </w:rPr>
        <w:t>&gt;</w:t>
      </w:r>
    </w:p>
    <w:p w14:paraId="49ED04DD" w14:textId="77777777" w:rsidR="00522FC1" w:rsidRPr="00AF5A87"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proofErr w:type="gramStart"/>
      <w:r w:rsidRPr="00AF5A87">
        <w:rPr>
          <w:rFonts w:ascii="Arial" w:hAnsi="Arial" w:cs="Arial"/>
          <w:color w:val="0000FF"/>
          <w:sz w:val="20"/>
          <w:szCs w:val="20"/>
          <w:lang w:val="en-US"/>
        </w:rPr>
        <w:t>&lt;!--</w:t>
      </w:r>
      <w:proofErr w:type="gramEnd"/>
      <w:r w:rsidRPr="00AF5A87">
        <w:rPr>
          <w:rFonts w:ascii="Arial" w:hAnsi="Arial" w:cs="Arial"/>
          <w:color w:val="808080"/>
          <w:sz w:val="20"/>
          <w:szCs w:val="20"/>
          <w:lang w:val="en-US"/>
        </w:rPr>
        <w:t xml:space="preserve"> </w:t>
      </w:r>
      <w:proofErr w:type="spellStart"/>
      <w:r w:rsidRPr="00AF5A87">
        <w:rPr>
          <w:rFonts w:ascii="Arial" w:hAnsi="Arial" w:cs="Arial"/>
          <w:color w:val="808080"/>
          <w:sz w:val="20"/>
          <w:szCs w:val="20"/>
          <w:lang w:val="en-US"/>
        </w:rPr>
        <w:t>Organisaation</w:t>
      </w:r>
      <w:proofErr w:type="spellEnd"/>
      <w:r w:rsidRPr="00AF5A87">
        <w:rPr>
          <w:rFonts w:ascii="Arial" w:hAnsi="Arial" w:cs="Arial"/>
          <w:color w:val="808080"/>
          <w:sz w:val="20"/>
          <w:szCs w:val="20"/>
          <w:lang w:val="en-US"/>
        </w:rPr>
        <w:t xml:space="preserve"> OID </w:t>
      </w:r>
      <w:r w:rsidRPr="00AF5A87">
        <w:rPr>
          <w:rFonts w:ascii="Arial" w:hAnsi="Arial" w:cs="Arial"/>
          <w:color w:val="0000FF"/>
          <w:sz w:val="20"/>
          <w:szCs w:val="20"/>
          <w:lang w:val="en-US"/>
        </w:rPr>
        <w:t>--&gt;</w:t>
      </w:r>
    </w:p>
    <w:p w14:paraId="5BB607C8" w14:textId="77777777" w:rsidR="00522FC1" w:rsidRPr="00E5128F" w:rsidRDefault="00522FC1">
      <w:pPr>
        <w:autoSpaceDE w:val="0"/>
        <w:autoSpaceDN w:val="0"/>
        <w:adjustRightInd w:val="0"/>
        <w:rPr>
          <w:rFonts w:ascii="Arial" w:hAnsi="Arial" w:cs="Arial"/>
          <w:color w:val="000000"/>
          <w:sz w:val="20"/>
          <w:szCs w:val="20"/>
          <w:lang w:val="en-US"/>
        </w:rPr>
      </w:pP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AF5A87">
        <w:rPr>
          <w:rFonts w:ascii="Arial" w:hAnsi="Arial" w:cs="Arial"/>
          <w:color w:val="000000"/>
          <w:sz w:val="20"/>
          <w:szCs w:val="20"/>
          <w:lang w:val="en-US"/>
        </w:rPr>
        <w:tab/>
      </w:r>
      <w:r w:rsidRPr="00E5128F">
        <w:rPr>
          <w:rFonts w:ascii="Arial" w:hAnsi="Arial" w:cs="Arial"/>
          <w:color w:val="0000FF"/>
          <w:sz w:val="20"/>
          <w:szCs w:val="20"/>
          <w:lang w:val="en-US"/>
        </w:rPr>
        <w:t>&lt;</w:t>
      </w:r>
      <w:proofErr w:type="gramStart"/>
      <w:r w:rsidRPr="00E5128F">
        <w:rPr>
          <w:rFonts w:ascii="Arial" w:hAnsi="Arial" w:cs="Arial"/>
          <w:color w:val="800000"/>
          <w:sz w:val="20"/>
          <w:szCs w:val="20"/>
          <w:lang w:val="en-US"/>
        </w:rPr>
        <w:t>id</w:t>
      </w:r>
      <w:proofErr w:type="gramEnd"/>
      <w:r w:rsidRPr="00E5128F">
        <w:rPr>
          <w:rFonts w:ascii="Arial" w:hAnsi="Arial" w:cs="Arial"/>
          <w:color w:val="FF0000"/>
          <w:sz w:val="20"/>
          <w:szCs w:val="20"/>
          <w:lang w:val="en-US"/>
        </w:rPr>
        <w:t xml:space="preserve"> root</w:t>
      </w:r>
      <w:r w:rsidRPr="00E5128F">
        <w:rPr>
          <w:rFonts w:ascii="Arial" w:hAnsi="Arial" w:cs="Arial"/>
          <w:color w:val="0000FF"/>
          <w:sz w:val="20"/>
          <w:szCs w:val="20"/>
          <w:lang w:val="en-US"/>
        </w:rPr>
        <w:t>="</w:t>
      </w:r>
      <w:r w:rsidRPr="00E5128F">
        <w:rPr>
          <w:rFonts w:ascii="Arial" w:hAnsi="Arial" w:cs="Arial"/>
          <w:color w:val="000000"/>
          <w:sz w:val="20"/>
          <w:szCs w:val="20"/>
          <w:lang w:val="en-US"/>
        </w:rPr>
        <w:t>1.2.246.10.98765432.10</w:t>
      </w:r>
      <w:r w:rsidRPr="00E5128F">
        <w:rPr>
          <w:rFonts w:ascii="Arial" w:hAnsi="Arial" w:cs="Arial"/>
          <w:color w:val="0000FF"/>
          <w:sz w:val="20"/>
          <w:szCs w:val="20"/>
          <w:lang w:val="en-US"/>
        </w:rPr>
        <w:t>.</w:t>
      </w:r>
      <w:r w:rsidRPr="00E5128F">
        <w:rPr>
          <w:rFonts w:ascii="Arial" w:hAnsi="Arial" w:cs="Arial"/>
          <w:color w:val="000000"/>
          <w:sz w:val="20"/>
          <w:szCs w:val="20"/>
          <w:lang w:val="en-US"/>
        </w:rPr>
        <w:t>2002.1</w:t>
      </w:r>
      <w:r w:rsidRPr="00E5128F">
        <w:rPr>
          <w:rFonts w:ascii="Arial" w:hAnsi="Arial" w:cs="Arial"/>
          <w:color w:val="0000FF"/>
          <w:sz w:val="20"/>
          <w:szCs w:val="20"/>
          <w:lang w:val="en-US"/>
        </w:rPr>
        <w:t>"/&gt;</w:t>
      </w:r>
    </w:p>
    <w:p w14:paraId="340F6F43" w14:textId="77777777" w:rsidR="00522FC1" w:rsidRPr="00E5128F" w:rsidRDefault="00522FC1">
      <w:pPr>
        <w:autoSpaceDE w:val="0"/>
        <w:autoSpaceDN w:val="0"/>
        <w:adjustRightInd w:val="0"/>
        <w:rPr>
          <w:rFonts w:ascii="Arial" w:hAnsi="Arial" w:cs="Arial"/>
          <w:color w:val="000000"/>
          <w:sz w:val="20"/>
          <w:szCs w:val="20"/>
          <w:lang w:val="en-US"/>
        </w:rPr>
      </w:pPr>
      <w:r w:rsidRPr="00E5128F">
        <w:rPr>
          <w:rFonts w:ascii="Arial" w:hAnsi="Arial" w:cs="Arial"/>
          <w:color w:val="000000"/>
          <w:sz w:val="20"/>
          <w:szCs w:val="20"/>
          <w:lang w:val="en-US"/>
        </w:rPr>
        <w:tab/>
      </w:r>
      <w:r w:rsidRPr="00E5128F">
        <w:rPr>
          <w:rFonts w:ascii="Arial" w:hAnsi="Arial" w:cs="Arial"/>
          <w:color w:val="000000"/>
          <w:sz w:val="20"/>
          <w:szCs w:val="20"/>
          <w:lang w:val="en-US"/>
        </w:rPr>
        <w:tab/>
      </w:r>
      <w:r w:rsidRPr="00E5128F">
        <w:rPr>
          <w:rFonts w:ascii="Arial" w:hAnsi="Arial" w:cs="Arial"/>
          <w:color w:val="000000"/>
          <w:sz w:val="20"/>
          <w:szCs w:val="20"/>
          <w:lang w:val="en-US"/>
        </w:rPr>
        <w:tab/>
      </w:r>
      <w:proofErr w:type="gramStart"/>
      <w:r w:rsidRPr="00E5128F">
        <w:rPr>
          <w:rFonts w:ascii="Arial" w:hAnsi="Arial" w:cs="Arial"/>
          <w:color w:val="0000FF"/>
          <w:sz w:val="20"/>
          <w:szCs w:val="20"/>
          <w:lang w:val="en-US"/>
        </w:rPr>
        <w:t>&lt;!--</w:t>
      </w:r>
      <w:proofErr w:type="gramEnd"/>
      <w:r w:rsidRPr="00E5128F">
        <w:rPr>
          <w:rFonts w:ascii="Arial" w:hAnsi="Arial" w:cs="Arial"/>
          <w:color w:val="808080"/>
          <w:sz w:val="20"/>
          <w:szCs w:val="20"/>
          <w:lang w:val="en-US"/>
        </w:rPr>
        <w:t xml:space="preserve"> </w:t>
      </w:r>
      <w:proofErr w:type="spellStart"/>
      <w:r w:rsidRPr="00E5128F">
        <w:rPr>
          <w:rFonts w:ascii="Arial" w:hAnsi="Arial" w:cs="Arial"/>
          <w:color w:val="808080"/>
          <w:sz w:val="20"/>
          <w:szCs w:val="20"/>
          <w:lang w:val="en-US"/>
        </w:rPr>
        <w:t>Organisaation</w:t>
      </w:r>
      <w:proofErr w:type="spellEnd"/>
      <w:r w:rsidRPr="00E5128F">
        <w:rPr>
          <w:rFonts w:ascii="Arial" w:hAnsi="Arial" w:cs="Arial"/>
          <w:color w:val="808080"/>
          <w:sz w:val="20"/>
          <w:szCs w:val="20"/>
          <w:lang w:val="en-US"/>
        </w:rPr>
        <w:t xml:space="preserve"> </w:t>
      </w:r>
      <w:proofErr w:type="spellStart"/>
      <w:r w:rsidRPr="00E5128F">
        <w:rPr>
          <w:rFonts w:ascii="Arial" w:hAnsi="Arial" w:cs="Arial"/>
          <w:color w:val="808080"/>
          <w:sz w:val="20"/>
          <w:szCs w:val="20"/>
          <w:lang w:val="en-US"/>
        </w:rPr>
        <w:t>nimi</w:t>
      </w:r>
      <w:proofErr w:type="spellEnd"/>
      <w:r w:rsidRPr="00E5128F">
        <w:rPr>
          <w:rFonts w:ascii="Arial" w:hAnsi="Arial" w:cs="Arial"/>
          <w:color w:val="808080"/>
          <w:sz w:val="20"/>
          <w:szCs w:val="20"/>
          <w:lang w:val="en-US"/>
        </w:rPr>
        <w:t xml:space="preserve"> </w:t>
      </w:r>
      <w:r w:rsidRPr="00E5128F">
        <w:rPr>
          <w:rFonts w:ascii="Arial" w:hAnsi="Arial" w:cs="Arial"/>
          <w:color w:val="0000FF"/>
          <w:sz w:val="20"/>
          <w:szCs w:val="20"/>
          <w:lang w:val="en-US"/>
        </w:rPr>
        <w:t>--&gt;</w:t>
      </w:r>
    </w:p>
    <w:p w14:paraId="190AD2F6" w14:textId="77777777" w:rsidR="00522FC1" w:rsidRPr="002F4675" w:rsidRDefault="00522FC1">
      <w:pPr>
        <w:autoSpaceDE w:val="0"/>
        <w:autoSpaceDN w:val="0"/>
        <w:adjustRightInd w:val="0"/>
        <w:rPr>
          <w:rFonts w:ascii="Arial" w:hAnsi="Arial" w:cs="Arial"/>
          <w:color w:val="000000"/>
          <w:sz w:val="20"/>
          <w:szCs w:val="20"/>
          <w:lang w:val="en-US"/>
        </w:rPr>
      </w:pPr>
      <w:r w:rsidRPr="00E5128F">
        <w:rPr>
          <w:rFonts w:ascii="Arial" w:hAnsi="Arial" w:cs="Arial"/>
          <w:color w:val="000000"/>
          <w:sz w:val="20"/>
          <w:szCs w:val="20"/>
          <w:lang w:val="en-US"/>
        </w:rPr>
        <w:tab/>
      </w:r>
      <w:r w:rsidRPr="00E5128F">
        <w:rPr>
          <w:rFonts w:ascii="Arial" w:hAnsi="Arial" w:cs="Arial"/>
          <w:color w:val="000000"/>
          <w:sz w:val="20"/>
          <w:szCs w:val="20"/>
          <w:lang w:val="en-US"/>
        </w:rPr>
        <w:tab/>
      </w:r>
      <w:r w:rsidRPr="00E5128F">
        <w:rPr>
          <w:rFonts w:ascii="Arial" w:hAnsi="Arial" w:cs="Arial"/>
          <w:color w:val="000000"/>
          <w:sz w:val="20"/>
          <w:szCs w:val="20"/>
          <w:lang w:val="en-US"/>
        </w:rPr>
        <w:tab/>
      </w:r>
      <w:r w:rsidRPr="002F4675">
        <w:rPr>
          <w:rFonts w:ascii="Arial" w:hAnsi="Arial" w:cs="Arial"/>
          <w:color w:val="0000FF"/>
          <w:sz w:val="20"/>
          <w:szCs w:val="20"/>
          <w:lang w:val="en-US"/>
        </w:rPr>
        <w:t>&lt;</w:t>
      </w:r>
      <w:proofErr w:type="gramStart"/>
      <w:r w:rsidRPr="002F4675">
        <w:rPr>
          <w:rFonts w:ascii="Arial" w:hAnsi="Arial" w:cs="Arial"/>
          <w:color w:val="800000"/>
          <w:sz w:val="20"/>
          <w:szCs w:val="20"/>
          <w:lang w:val="en-US"/>
        </w:rPr>
        <w:t>name</w:t>
      </w:r>
      <w:r w:rsidRPr="002F4675">
        <w:rPr>
          <w:rFonts w:ascii="Arial" w:hAnsi="Arial" w:cs="Arial"/>
          <w:color w:val="0000FF"/>
          <w:sz w:val="20"/>
          <w:szCs w:val="20"/>
          <w:lang w:val="en-US"/>
        </w:rPr>
        <w:t>&gt;</w:t>
      </w:r>
      <w:proofErr w:type="spellStart"/>
      <w:proofErr w:type="gramEnd"/>
      <w:r w:rsidR="00750AC6" w:rsidRPr="002F4675">
        <w:rPr>
          <w:rFonts w:ascii="Arial" w:hAnsi="Arial" w:cs="Arial"/>
          <w:color w:val="000000"/>
          <w:sz w:val="20"/>
          <w:szCs w:val="20"/>
          <w:lang w:val="en-US"/>
        </w:rPr>
        <w:t>T</w:t>
      </w:r>
      <w:r w:rsidRPr="002F4675">
        <w:rPr>
          <w:rFonts w:ascii="Arial" w:hAnsi="Arial" w:cs="Arial"/>
          <w:color w:val="000000"/>
          <w:sz w:val="20"/>
          <w:szCs w:val="20"/>
          <w:lang w:val="en-US"/>
        </w:rPr>
        <w:t>imon</w:t>
      </w:r>
      <w:proofErr w:type="spellEnd"/>
      <w:r w:rsidRPr="002F4675">
        <w:rPr>
          <w:rFonts w:ascii="Arial" w:hAnsi="Arial" w:cs="Arial"/>
          <w:color w:val="000000"/>
          <w:sz w:val="20"/>
          <w:szCs w:val="20"/>
          <w:lang w:val="en-US"/>
        </w:rPr>
        <w:t xml:space="preserve"> </w:t>
      </w:r>
      <w:proofErr w:type="spellStart"/>
      <w:r w:rsidR="00750AC6" w:rsidRPr="002F4675">
        <w:rPr>
          <w:rFonts w:ascii="Arial" w:hAnsi="Arial" w:cs="Arial"/>
          <w:color w:val="000000"/>
          <w:sz w:val="20"/>
          <w:szCs w:val="20"/>
          <w:lang w:val="en-US"/>
        </w:rPr>
        <w:t>terveysasema</w:t>
      </w:r>
      <w:proofErr w:type="spellEnd"/>
      <w:r w:rsidRPr="002F4675">
        <w:rPr>
          <w:rFonts w:ascii="Arial" w:hAnsi="Arial" w:cs="Arial"/>
          <w:color w:val="0000FF"/>
          <w:sz w:val="20"/>
          <w:szCs w:val="20"/>
          <w:lang w:val="en-US"/>
        </w:rPr>
        <w:t>&lt;/</w:t>
      </w:r>
      <w:r w:rsidRPr="002F4675">
        <w:rPr>
          <w:rFonts w:ascii="Arial" w:hAnsi="Arial" w:cs="Arial"/>
          <w:color w:val="800000"/>
          <w:sz w:val="20"/>
          <w:szCs w:val="20"/>
          <w:lang w:val="en-US"/>
        </w:rPr>
        <w:t>name</w:t>
      </w:r>
      <w:r w:rsidRPr="002F4675">
        <w:rPr>
          <w:rFonts w:ascii="Arial" w:hAnsi="Arial" w:cs="Arial"/>
          <w:color w:val="0000FF"/>
          <w:sz w:val="20"/>
          <w:szCs w:val="20"/>
          <w:lang w:val="en-US"/>
        </w:rPr>
        <w:t>&gt;</w:t>
      </w:r>
    </w:p>
    <w:p w14:paraId="4927EB37" w14:textId="77777777" w:rsidR="00522FC1" w:rsidRPr="00AF5A87" w:rsidRDefault="00522FC1">
      <w:pPr>
        <w:autoSpaceDE w:val="0"/>
        <w:autoSpaceDN w:val="0"/>
        <w:adjustRightInd w:val="0"/>
        <w:rPr>
          <w:rFonts w:ascii="Arial" w:hAnsi="Arial" w:cs="Arial"/>
          <w:color w:val="000000"/>
          <w:sz w:val="20"/>
          <w:szCs w:val="20"/>
          <w:lang w:val="en-US"/>
        </w:rPr>
      </w:pPr>
      <w:r w:rsidRPr="002F4675">
        <w:rPr>
          <w:rFonts w:ascii="Arial" w:hAnsi="Arial" w:cs="Arial"/>
          <w:color w:val="000000"/>
          <w:sz w:val="20"/>
          <w:szCs w:val="20"/>
          <w:lang w:val="en-US"/>
        </w:rPr>
        <w:tab/>
      </w:r>
      <w:r w:rsidRPr="002F4675">
        <w:rPr>
          <w:rFonts w:ascii="Arial" w:hAnsi="Arial" w:cs="Arial"/>
          <w:color w:val="000000"/>
          <w:sz w:val="20"/>
          <w:szCs w:val="20"/>
          <w:lang w:val="en-US"/>
        </w:rPr>
        <w:tab/>
      </w:r>
      <w:r w:rsidRPr="00AF5A87">
        <w:rPr>
          <w:rFonts w:ascii="Arial" w:hAnsi="Arial" w:cs="Arial"/>
          <w:color w:val="0000FF"/>
          <w:sz w:val="20"/>
          <w:szCs w:val="20"/>
          <w:lang w:val="en-US"/>
        </w:rPr>
        <w:t>&lt;/</w:t>
      </w:r>
      <w:proofErr w:type="spellStart"/>
      <w:r w:rsidRPr="00AF5A87">
        <w:rPr>
          <w:rFonts w:ascii="Arial" w:hAnsi="Arial" w:cs="Arial"/>
          <w:color w:val="800000"/>
          <w:sz w:val="20"/>
          <w:szCs w:val="20"/>
          <w:lang w:val="en-US"/>
        </w:rPr>
        <w:t>receivedOrganization</w:t>
      </w:r>
      <w:proofErr w:type="spellEnd"/>
      <w:r w:rsidRPr="00AF5A87">
        <w:rPr>
          <w:rFonts w:ascii="Arial" w:hAnsi="Arial" w:cs="Arial"/>
          <w:color w:val="0000FF"/>
          <w:sz w:val="20"/>
          <w:szCs w:val="20"/>
          <w:lang w:val="en-US"/>
        </w:rPr>
        <w:t>&gt;</w:t>
      </w:r>
    </w:p>
    <w:p w14:paraId="6BDB47C8" w14:textId="77777777" w:rsidR="00522FC1" w:rsidRPr="00AF5A87" w:rsidRDefault="00522FC1">
      <w:pPr>
        <w:autoSpaceDE w:val="0"/>
        <w:autoSpaceDN w:val="0"/>
        <w:adjustRightInd w:val="0"/>
        <w:rPr>
          <w:rFonts w:ascii="Arial" w:hAnsi="Arial" w:cs="Arial"/>
          <w:color w:val="000000"/>
          <w:sz w:val="20"/>
          <w:szCs w:val="20"/>
        </w:rPr>
      </w:pPr>
      <w:r w:rsidRPr="00AF5A87">
        <w:rPr>
          <w:rFonts w:ascii="Arial" w:hAnsi="Arial" w:cs="Arial"/>
          <w:color w:val="000000"/>
          <w:sz w:val="20"/>
          <w:szCs w:val="20"/>
          <w:lang w:val="en-US"/>
        </w:rPr>
        <w:tab/>
      </w:r>
      <w:r w:rsidRPr="00AF5A87">
        <w:rPr>
          <w:rFonts w:ascii="Arial" w:hAnsi="Arial" w:cs="Arial"/>
          <w:color w:val="0000FF"/>
          <w:sz w:val="20"/>
          <w:szCs w:val="20"/>
        </w:rPr>
        <w:t>&lt;/</w:t>
      </w:r>
      <w:proofErr w:type="spellStart"/>
      <w:r w:rsidRPr="00AF5A87">
        <w:rPr>
          <w:rFonts w:ascii="Arial" w:hAnsi="Arial" w:cs="Arial"/>
          <w:color w:val="800000"/>
          <w:sz w:val="20"/>
          <w:szCs w:val="20"/>
        </w:rPr>
        <w:t>intendedRecipient</w:t>
      </w:r>
      <w:proofErr w:type="spellEnd"/>
      <w:r w:rsidRPr="00AF5A87">
        <w:rPr>
          <w:rFonts w:ascii="Arial" w:hAnsi="Arial" w:cs="Arial"/>
          <w:color w:val="0000FF"/>
          <w:sz w:val="20"/>
          <w:szCs w:val="20"/>
        </w:rPr>
        <w:t>&gt;</w:t>
      </w:r>
    </w:p>
    <w:p w14:paraId="2DD4ECF2" w14:textId="77777777" w:rsidR="00522FC1" w:rsidRPr="00AF5A87" w:rsidRDefault="00522FC1">
      <w:pPr>
        <w:autoSpaceDE w:val="0"/>
        <w:autoSpaceDN w:val="0"/>
        <w:adjustRightInd w:val="0"/>
        <w:rPr>
          <w:rStyle w:val="XML10ptBlue"/>
          <w:rFonts w:ascii="Arial" w:hAnsi="Arial" w:cs="Arial"/>
          <w:szCs w:val="20"/>
          <w:highlight w:val="white"/>
          <w:lang w:val="en-US"/>
        </w:rPr>
      </w:pPr>
      <w:r w:rsidRPr="00AF5A87">
        <w:rPr>
          <w:rFonts w:ascii="Arial" w:hAnsi="Arial" w:cs="Arial"/>
          <w:color w:val="0000FF"/>
          <w:sz w:val="20"/>
          <w:szCs w:val="20"/>
        </w:rPr>
        <w:t>&lt;/</w:t>
      </w:r>
      <w:proofErr w:type="spellStart"/>
      <w:r w:rsidRPr="00AF5A87">
        <w:rPr>
          <w:rFonts w:ascii="Arial" w:hAnsi="Arial" w:cs="Arial"/>
          <w:color w:val="800000"/>
          <w:sz w:val="20"/>
          <w:szCs w:val="20"/>
        </w:rPr>
        <w:t>informationRecipient</w:t>
      </w:r>
      <w:proofErr w:type="spellEnd"/>
      <w:r w:rsidRPr="00AF5A87">
        <w:rPr>
          <w:rFonts w:ascii="Arial" w:hAnsi="Arial" w:cs="Arial"/>
          <w:color w:val="0000FF"/>
          <w:sz w:val="20"/>
          <w:szCs w:val="20"/>
        </w:rPr>
        <w:t>&gt;</w:t>
      </w:r>
    </w:p>
    <w:p w14:paraId="36A27BF3" w14:textId="77777777" w:rsidR="00522FC1" w:rsidRDefault="00522FC1">
      <w:pPr>
        <w:pStyle w:val="Otsikko1"/>
      </w:pPr>
      <w:bookmarkStart w:id="75" w:name="_Toc36296565"/>
      <w:r>
        <w:t>Yleisiä periaatteita</w:t>
      </w:r>
      <w:bookmarkEnd w:id="75"/>
    </w:p>
    <w:p w14:paraId="174C67C8" w14:textId="77777777" w:rsidR="00E441E6" w:rsidRPr="00E441E6" w:rsidRDefault="00E441E6" w:rsidP="00E441E6"/>
    <w:p w14:paraId="3105BEA3" w14:textId="77777777" w:rsidR="00522FC1" w:rsidRDefault="00522FC1">
      <w:pPr>
        <w:pStyle w:val="Otsikko2"/>
      </w:pPr>
      <w:bookmarkStart w:id="76" w:name="_Toc36296566"/>
      <w:r>
        <w:t>Ajan esittäminen</w:t>
      </w:r>
      <w:bookmarkEnd w:id="76"/>
    </w:p>
    <w:p w14:paraId="2359FD58" w14:textId="77777777" w:rsidR="00E441E6" w:rsidRPr="00E441E6" w:rsidRDefault="00E441E6" w:rsidP="00E441E6"/>
    <w:p w14:paraId="46A0C2CA" w14:textId="77777777" w:rsidR="00522FC1" w:rsidRDefault="00522FC1">
      <w:r>
        <w:t>Aika, joka syntyy tietokoneella, tallennetaan dokumenttiin sekunnin tarkkuudella. Näyttömuodossa aika näytetään näyttökohteen tai muiden ohjeiden edellyttämällä tarkkuudella.</w:t>
      </w:r>
    </w:p>
    <w:p w14:paraId="401E9DEF" w14:textId="77777777" w:rsidR="00E441E6" w:rsidRDefault="00E441E6"/>
    <w:p w14:paraId="6756F1EE" w14:textId="77777777" w:rsidR="00522FC1" w:rsidRDefault="00522FC1">
      <w:r>
        <w:t xml:space="preserve">Aika, jonka käyttäjä syöttää, tallennetaan ydintieto- tai sovelluskohtaisten määrittelyjen </w:t>
      </w:r>
      <w:proofErr w:type="spellStart"/>
      <w:r>
        <w:t>määrämällä</w:t>
      </w:r>
      <w:proofErr w:type="spellEnd"/>
      <w:r>
        <w:t xml:space="preserve"> tarkkuudella. Näyttömuodossa tieto näytetään tallennustarkkuudella, kuitenkin ohjeistuksen mukaisuudella.</w:t>
      </w:r>
    </w:p>
    <w:p w14:paraId="3B8F0DC0" w14:textId="77777777" w:rsidR="00522FC1" w:rsidRDefault="00522FC1">
      <w:r>
        <w:t xml:space="preserve">Tämä koskee sekä </w:t>
      </w:r>
      <w:proofErr w:type="spellStart"/>
      <w:r>
        <w:t>headeria</w:t>
      </w:r>
      <w:proofErr w:type="spellEnd"/>
      <w:r>
        <w:t xml:space="preserve"> että </w:t>
      </w:r>
      <w:proofErr w:type="spellStart"/>
      <w:r>
        <w:t>bodyä</w:t>
      </w:r>
      <w:proofErr w:type="spellEnd"/>
      <w:r>
        <w:t>.</w:t>
      </w:r>
    </w:p>
    <w:p w14:paraId="05FAA12F" w14:textId="77777777" w:rsidR="00522FC1" w:rsidRDefault="00522FC1"/>
    <w:p w14:paraId="7AB4D7E0" w14:textId="77777777" w:rsidR="00522FC1" w:rsidRDefault="00522FC1">
      <w:pPr>
        <w:pStyle w:val="Otsikko1"/>
      </w:pPr>
      <w:bookmarkStart w:id="77" w:name="_Toc169572936"/>
      <w:bookmarkStart w:id="78" w:name="_Toc169580464"/>
      <w:bookmarkStart w:id="79" w:name="_Ref151824887"/>
      <w:bookmarkStart w:id="80" w:name="_Toc155024593"/>
      <w:bookmarkStart w:id="81" w:name="_Toc36296567"/>
      <w:bookmarkEnd w:id="77"/>
      <w:bookmarkEnd w:id="78"/>
      <w:r>
        <w:t>Lääkemääräysten ja toimitusten linkitys</w:t>
      </w:r>
      <w:bookmarkEnd w:id="79"/>
      <w:bookmarkEnd w:id="80"/>
      <w:bookmarkEnd w:id="81"/>
    </w:p>
    <w:p w14:paraId="22994F4E" w14:textId="77777777" w:rsidR="00E441E6" w:rsidRPr="00E441E6" w:rsidRDefault="00E441E6" w:rsidP="00E441E6">
      <w:pPr>
        <w:keepNext/>
      </w:pPr>
    </w:p>
    <w:p w14:paraId="29ABC63D" w14:textId="77777777" w:rsidR="00522FC1" w:rsidRDefault="00522FC1">
      <w:r>
        <w:t xml:space="preserve">Lääkemääräykset ja toimitukset linkitetään toisiinsa sekä allekirjoitettavassa </w:t>
      </w:r>
      <w:proofErr w:type="spellStart"/>
      <w:r>
        <w:t>body</w:t>
      </w:r>
      <w:proofErr w:type="spellEnd"/>
      <w:r>
        <w:t xml:space="preserve">-osassa että </w:t>
      </w:r>
      <w:proofErr w:type="spellStart"/>
      <w:r>
        <w:t>headerissa</w:t>
      </w:r>
      <w:proofErr w:type="spellEnd"/>
      <w:r>
        <w:t xml:space="preserve">. Tällä varmistetaan toisaalta tietojen muuttumattomuus ja helppo saatavuus. </w:t>
      </w:r>
    </w:p>
    <w:p w14:paraId="28F70031" w14:textId="77777777" w:rsidR="00522FC1" w:rsidRDefault="00522FC1"/>
    <w:p w14:paraId="536E53C1" w14:textId="77777777" w:rsidR="00522FC1" w:rsidRDefault="00522FC1">
      <w:proofErr w:type="spellStart"/>
      <w:r>
        <w:t>Bodyssä</w:t>
      </w:r>
      <w:proofErr w:type="spellEnd"/>
      <w:r>
        <w:t xml:space="preserve"> oleva linkki itseensä mahdollistaa dokumentin tunnisteen (id) allekirjoittamisen. Ilman tätä linkkiä dokumentin tunnistetta ei allekirjoiteta, </w:t>
      </w:r>
      <w:r w:rsidR="00712F89">
        <w:t>k</w:t>
      </w:r>
      <w:r>
        <w:t xml:space="preserve">oska se sijaitsee vain </w:t>
      </w:r>
      <w:proofErr w:type="spellStart"/>
      <w:r>
        <w:t>headerissa</w:t>
      </w:r>
      <w:proofErr w:type="spellEnd"/>
      <w:r w:rsidR="00996F70">
        <w:t>,</w:t>
      </w:r>
      <w:r>
        <w:t xml:space="preserve"> jota ei allekirjoiteta.</w:t>
      </w:r>
    </w:p>
    <w:p w14:paraId="695D1E46" w14:textId="77777777" w:rsidR="00522FC1" w:rsidRDefault="00522FC1"/>
    <w:p w14:paraId="759B4CDF" w14:textId="77777777" w:rsidR="00522FC1" w:rsidRDefault="00522FC1">
      <w:proofErr w:type="spellStart"/>
      <w:r>
        <w:lastRenderedPageBreak/>
        <w:t>Bodyssä</w:t>
      </w:r>
      <w:proofErr w:type="spellEnd"/>
      <w:r>
        <w:t xml:space="preserve"> linkit ovat </w:t>
      </w:r>
      <w:proofErr w:type="spellStart"/>
      <w:proofErr w:type="gramStart"/>
      <w:r>
        <w:t>substanceAdministration.entryRelationship.supply</w:t>
      </w:r>
      <w:proofErr w:type="spellEnd"/>
      <w:proofErr w:type="gramEnd"/>
      <w:r>
        <w:t xml:space="preserve">-elementin alla </w:t>
      </w:r>
      <w:proofErr w:type="spellStart"/>
      <w:r>
        <w:t>reference.externalDocument</w:t>
      </w:r>
      <w:proofErr w:type="spellEnd"/>
      <w:r>
        <w:t xml:space="preserve"> –elementteinä, mikäli asiakirja on allekirjoitettu.</w:t>
      </w:r>
    </w:p>
    <w:p w14:paraId="7733CCFC" w14:textId="77777777" w:rsidR="00522FC1" w:rsidRDefault="00522FC1">
      <w:proofErr w:type="spellStart"/>
      <w:r>
        <w:t>Headerissa</w:t>
      </w:r>
      <w:proofErr w:type="spellEnd"/>
      <w:r>
        <w:t xml:space="preserve"> </w:t>
      </w:r>
      <w:proofErr w:type="spellStart"/>
      <w:r>
        <w:t>setId</w:t>
      </w:r>
      <w:proofErr w:type="spellEnd"/>
      <w:r>
        <w:t xml:space="preserve"> osoittaa aina alkuperäisen dokumentin </w:t>
      </w:r>
      <w:proofErr w:type="spellStart"/>
      <w:r>
        <w:t>OID:hen</w:t>
      </w:r>
      <w:proofErr w:type="spellEnd"/>
      <w:r>
        <w:t xml:space="preserve">. Muut tarvittavat viittaukset esitetään toistuvilla </w:t>
      </w:r>
      <w:proofErr w:type="spellStart"/>
      <w:r>
        <w:t>relatedDocument.parentDocument</w:t>
      </w:r>
      <w:proofErr w:type="spellEnd"/>
      <w:r>
        <w:t>-elementeillä.</w:t>
      </w:r>
    </w:p>
    <w:p w14:paraId="3CAC885B" w14:textId="77777777" w:rsidR="00522FC1" w:rsidRDefault="00522FC1"/>
    <w:p w14:paraId="540B8C0A" w14:textId="77777777" w:rsidR="00522FC1" w:rsidRDefault="00436D02">
      <w:pPr>
        <w:jc w:val="center"/>
      </w:pPr>
      <w:r w:rsidRPr="0062416D">
        <w:rPr>
          <w:noProof/>
        </w:rPr>
        <w:drawing>
          <wp:inline distT="0" distB="0" distL="0" distR="0" wp14:anchorId="5D1DB8E0" wp14:editId="07777777">
            <wp:extent cx="2209800" cy="1828800"/>
            <wp:effectExtent l="0" t="0" r="0" b="0"/>
            <wp:docPr id="2" name="Kuva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2209800" cy="1828800"/>
                    </a:xfrm>
                    <a:prstGeom prst="rect">
                      <a:avLst/>
                    </a:prstGeom>
                    <a:noFill/>
                    <a:ln>
                      <a:noFill/>
                    </a:ln>
                  </pic:spPr>
                </pic:pic>
              </a:graphicData>
            </a:graphic>
          </wp:inline>
        </w:drawing>
      </w:r>
    </w:p>
    <w:p w14:paraId="775DD1E0" w14:textId="77777777" w:rsidR="00522FC1" w:rsidRDefault="00522FC1">
      <w:pPr>
        <w:jc w:val="center"/>
        <w:rPr>
          <w:i/>
        </w:rPr>
      </w:pPr>
      <w:r>
        <w:rPr>
          <w:i/>
        </w:rPr>
        <w:t>Kuva: Alkuperäinen lääkemääräys ja sen linkit</w:t>
      </w:r>
    </w:p>
    <w:p w14:paraId="1C429192" w14:textId="77777777" w:rsidR="00522FC1" w:rsidRDefault="00522FC1"/>
    <w:p w14:paraId="611911EE" w14:textId="77777777" w:rsidR="00522FC1" w:rsidRDefault="00522FC1">
      <w:r>
        <w:t xml:space="preserve">Alkuperäisessä lääkemääräyksessä ei siis ole viittauksia minnekään eikä siten </w:t>
      </w:r>
      <w:proofErr w:type="spellStart"/>
      <w:r>
        <w:t>relatedDocument.parentDocument</w:t>
      </w:r>
      <w:proofErr w:type="spellEnd"/>
      <w:r>
        <w:t>-elementtiä.</w:t>
      </w:r>
    </w:p>
    <w:p w14:paraId="190D6619" w14:textId="77777777" w:rsidR="00522FC1" w:rsidRDefault="00522FC1"/>
    <w:p w14:paraId="5AB979B2" w14:textId="6BBA99CE" w:rsidR="00522FC1" w:rsidRDefault="00436D02">
      <w:pPr>
        <w:keepNext/>
        <w:jc w:val="center"/>
      </w:pPr>
      <w:del w:id="82" w:author="Halttunen Ulla" w:date="2022-02-01T09:42:00Z">
        <w:r w:rsidRPr="0062416D" w:rsidDel="00882A83">
          <w:rPr>
            <w:noProof/>
          </w:rPr>
          <w:lastRenderedPageBreak/>
          <w:drawing>
            <wp:inline distT="0" distB="0" distL="0" distR="0" wp14:anchorId="3432E9E0" wp14:editId="0AD96E64">
              <wp:extent cx="5019675" cy="2562225"/>
              <wp:effectExtent l="0" t="0" r="0" b="0"/>
              <wp:docPr id="3" name="Kuva 4" descr="Korja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4" descr="Korjaus"/>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019675" cy="2562225"/>
                      </a:xfrm>
                      <a:prstGeom prst="rect">
                        <a:avLst/>
                      </a:prstGeom>
                      <a:noFill/>
                      <a:ln>
                        <a:noFill/>
                      </a:ln>
                    </pic:spPr>
                  </pic:pic>
                </a:graphicData>
              </a:graphic>
            </wp:inline>
          </w:drawing>
        </w:r>
      </w:del>
      <w:ins w:id="83" w:author="Halttunen Ulla" w:date="2022-02-01T09:42:00Z">
        <w:r w:rsidR="00882A83">
          <w:rPr>
            <w:noProof/>
          </w:rPr>
          <w:drawing>
            <wp:inline distT="0" distB="0" distL="0" distR="0" wp14:anchorId="70AB5278" wp14:editId="30667E85">
              <wp:extent cx="4920122" cy="3134491"/>
              <wp:effectExtent l="0" t="0" r="0" b="8890"/>
              <wp:docPr id="9" name="Kuv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oinen_kuva_1.png"/>
                      <pic:cNvPicPr/>
                    </pic:nvPicPr>
                    <pic:blipFill>
                      <a:blip r:embed="rId20">
                        <a:extLst>
                          <a:ext uri="{28A0092B-C50C-407E-A947-70E740481C1C}">
                            <a14:useLocalDpi xmlns:a14="http://schemas.microsoft.com/office/drawing/2010/main" val="0"/>
                          </a:ext>
                        </a:extLst>
                      </a:blip>
                      <a:stretch>
                        <a:fillRect/>
                      </a:stretch>
                    </pic:blipFill>
                    <pic:spPr>
                      <a:xfrm>
                        <a:off x="0" y="0"/>
                        <a:ext cx="4963911" cy="3162388"/>
                      </a:xfrm>
                      <a:prstGeom prst="rect">
                        <a:avLst/>
                      </a:prstGeom>
                    </pic:spPr>
                  </pic:pic>
                </a:graphicData>
              </a:graphic>
            </wp:inline>
          </w:drawing>
        </w:r>
      </w:ins>
    </w:p>
    <w:p w14:paraId="20482DC6" w14:textId="77777777" w:rsidR="00522FC1" w:rsidRDefault="00522FC1">
      <w:pPr>
        <w:jc w:val="center"/>
        <w:rPr>
          <w:i/>
        </w:rPr>
      </w:pPr>
      <w:r>
        <w:rPr>
          <w:i/>
        </w:rPr>
        <w:t>Kuva: Korjattu lääkemääräys ja sen linkit</w:t>
      </w:r>
    </w:p>
    <w:p w14:paraId="3617E2CE" w14:textId="77777777" w:rsidR="00522FC1" w:rsidRDefault="00522FC1"/>
    <w:p w14:paraId="761CEE50" w14:textId="77777777" w:rsidR="00522FC1" w:rsidRDefault="00522FC1"/>
    <w:p w14:paraId="6E47634C" w14:textId="36FC90EA" w:rsidR="00522FC1" w:rsidRDefault="00436D02">
      <w:pPr>
        <w:jc w:val="center"/>
      </w:pPr>
      <w:del w:id="84" w:author="Halttunen Ulla" w:date="2022-02-01T09:48:00Z">
        <w:r w:rsidRPr="0062416D" w:rsidDel="008814B6">
          <w:rPr>
            <w:noProof/>
          </w:rPr>
          <w:lastRenderedPageBreak/>
          <w:drawing>
            <wp:inline distT="0" distB="0" distL="0" distR="0" wp14:anchorId="6E5BF9FB" wp14:editId="1E903B74">
              <wp:extent cx="5286375" cy="2190750"/>
              <wp:effectExtent l="0" t="0" r="0" b="0"/>
              <wp:docPr id="4" name="Kuva 5" descr="Korjaus ja toimit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5" descr="Korjaus ja toimitus"/>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5286375" cy="2190750"/>
                      </a:xfrm>
                      <a:prstGeom prst="rect">
                        <a:avLst/>
                      </a:prstGeom>
                      <a:noFill/>
                      <a:ln>
                        <a:noFill/>
                      </a:ln>
                    </pic:spPr>
                  </pic:pic>
                </a:graphicData>
              </a:graphic>
            </wp:inline>
          </w:drawing>
        </w:r>
      </w:del>
      <w:ins w:id="85" w:author="Halttunen Ulla" w:date="2022-02-01T09:48:00Z">
        <w:r w:rsidR="008814B6">
          <w:rPr>
            <w:noProof/>
          </w:rPr>
          <w:drawing>
            <wp:inline distT="0" distB="0" distL="0" distR="0" wp14:anchorId="12502319" wp14:editId="70BCAA3E">
              <wp:extent cx="5319302" cy="2239706"/>
              <wp:effectExtent l="0" t="0" r="0" b="8255"/>
              <wp:docPr id="15" name="Kuva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nimetön_uusin_3.png"/>
                      <pic:cNvPicPr/>
                    </pic:nvPicPr>
                    <pic:blipFill>
                      <a:blip r:embed="rId22">
                        <a:extLst>
                          <a:ext uri="{28A0092B-C50C-407E-A947-70E740481C1C}">
                            <a14:useLocalDpi xmlns:a14="http://schemas.microsoft.com/office/drawing/2010/main" val="0"/>
                          </a:ext>
                        </a:extLst>
                      </a:blip>
                      <a:stretch>
                        <a:fillRect/>
                      </a:stretch>
                    </pic:blipFill>
                    <pic:spPr>
                      <a:xfrm>
                        <a:off x="0" y="0"/>
                        <a:ext cx="5350142" cy="2252691"/>
                      </a:xfrm>
                      <a:prstGeom prst="rect">
                        <a:avLst/>
                      </a:prstGeom>
                    </pic:spPr>
                  </pic:pic>
                </a:graphicData>
              </a:graphic>
            </wp:inline>
          </w:drawing>
        </w:r>
      </w:ins>
    </w:p>
    <w:p w14:paraId="36FDB95A" w14:textId="77777777" w:rsidR="008814B6" w:rsidRDefault="008814B6">
      <w:pPr>
        <w:jc w:val="center"/>
      </w:pPr>
    </w:p>
    <w:p w14:paraId="3868A8B9" w14:textId="77777777" w:rsidR="00522FC1" w:rsidRDefault="00522FC1">
      <w:pPr>
        <w:jc w:val="center"/>
        <w:rPr>
          <w:i/>
        </w:rPr>
      </w:pPr>
      <w:r>
        <w:rPr>
          <w:i/>
        </w:rPr>
        <w:t>Kuva: Korjatun lääkemääräyksen toimitus ja sen linkit</w:t>
      </w:r>
    </w:p>
    <w:p w14:paraId="7BBE3BA0" w14:textId="77777777" w:rsidR="00522FC1" w:rsidRDefault="00522FC1"/>
    <w:p w14:paraId="33E34D63" w14:textId="77777777" w:rsidR="00522FC1" w:rsidRDefault="00436D02">
      <w:r w:rsidRPr="009173FB">
        <w:rPr>
          <w:rFonts w:ascii="Arial" w:hAnsi="Arial" w:cs="Arial"/>
          <w:noProof/>
          <w:color w:val="000000"/>
          <w:sz w:val="14"/>
          <w:szCs w:val="14"/>
        </w:rPr>
        <w:lastRenderedPageBreak/>
        <w:drawing>
          <wp:inline distT="0" distB="0" distL="0" distR="0" wp14:anchorId="4A0C6444" wp14:editId="07777777">
            <wp:extent cx="5267325" cy="3562350"/>
            <wp:effectExtent l="0" t="0" r="0" b="0"/>
            <wp:docPr id="5" name="Kuva 6" descr="Uusinta hyväksy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6" descr="Uusinta hyväksyminen"/>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5267325" cy="3562350"/>
                    </a:xfrm>
                    <a:prstGeom prst="rect">
                      <a:avLst/>
                    </a:prstGeom>
                    <a:noFill/>
                    <a:ln>
                      <a:noFill/>
                    </a:ln>
                  </pic:spPr>
                </pic:pic>
              </a:graphicData>
            </a:graphic>
          </wp:inline>
        </w:drawing>
      </w:r>
    </w:p>
    <w:p w14:paraId="59964953" w14:textId="77777777" w:rsidR="00522FC1" w:rsidRDefault="00522FC1">
      <w:pPr>
        <w:jc w:val="center"/>
        <w:rPr>
          <w:i/>
        </w:rPr>
      </w:pPr>
      <w:r>
        <w:rPr>
          <w:i/>
        </w:rPr>
        <w:t>Kuva: Lääkemääräyksen uusiminen ja muodostuneet lääkemääräykset</w:t>
      </w:r>
    </w:p>
    <w:p w14:paraId="278FD8BF" w14:textId="77777777" w:rsidR="00A243F0" w:rsidRDefault="00A243F0">
      <w:pPr>
        <w:jc w:val="center"/>
        <w:rPr>
          <w:i/>
        </w:rPr>
      </w:pPr>
    </w:p>
    <w:p w14:paraId="6C701D12" w14:textId="77777777" w:rsidR="00A243F0" w:rsidRDefault="00A243F0">
      <w:pPr>
        <w:jc w:val="center"/>
        <w:rPr>
          <w:i/>
        </w:rPr>
      </w:pPr>
    </w:p>
    <w:p w14:paraId="3FE58157" w14:textId="77777777" w:rsidR="00A243F0" w:rsidRDefault="00A243F0">
      <w:pPr>
        <w:jc w:val="center"/>
        <w:rPr>
          <w:i/>
        </w:rPr>
      </w:pPr>
    </w:p>
    <w:p w14:paraId="2E951C30" w14:textId="77777777" w:rsidR="00522FC1" w:rsidRDefault="00436D02">
      <w:r w:rsidRPr="0062416D">
        <w:rPr>
          <w:noProof/>
        </w:rPr>
        <w:drawing>
          <wp:inline distT="0" distB="0" distL="0" distR="0" wp14:anchorId="65BF3D99" wp14:editId="07777777">
            <wp:extent cx="5267325" cy="3429000"/>
            <wp:effectExtent l="0" t="0" r="0" b="0"/>
            <wp:docPr id="6" name="Kuva 7" descr="Uusinta hylkäämin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7" descr="Uusinta hylkääminen"/>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267325" cy="3429000"/>
                    </a:xfrm>
                    <a:prstGeom prst="rect">
                      <a:avLst/>
                    </a:prstGeom>
                    <a:noFill/>
                    <a:ln>
                      <a:noFill/>
                    </a:ln>
                  </pic:spPr>
                </pic:pic>
              </a:graphicData>
            </a:graphic>
          </wp:inline>
        </w:drawing>
      </w:r>
    </w:p>
    <w:p w14:paraId="2A5CCC1A" w14:textId="77777777" w:rsidR="00AD1D69" w:rsidRDefault="00AD1D69"/>
    <w:p w14:paraId="7AE4BB60" w14:textId="77777777" w:rsidR="0009415D" w:rsidRDefault="0009415D" w:rsidP="0009415D">
      <w:pPr>
        <w:jc w:val="center"/>
        <w:rPr>
          <w:i/>
        </w:rPr>
      </w:pPr>
      <w:r>
        <w:rPr>
          <w:i/>
        </w:rPr>
        <w:t>Kuva: Lääkemääräyksen uusimisen hylkääminen</w:t>
      </w:r>
    </w:p>
    <w:p w14:paraId="365AED00" w14:textId="77777777" w:rsidR="0009415D" w:rsidRDefault="0009415D" w:rsidP="0009415D">
      <w:pPr>
        <w:jc w:val="center"/>
        <w:rPr>
          <w:i/>
        </w:rPr>
      </w:pPr>
    </w:p>
    <w:p w14:paraId="69A10D32" w14:textId="77777777" w:rsidR="00522FC1" w:rsidRDefault="00522FC1">
      <w:r>
        <w:lastRenderedPageBreak/>
        <w:t>Korjattaessa toimitusta viittaukset ovat sekä lääkemääräykseen että korjattuun toimitukseen:</w:t>
      </w:r>
    </w:p>
    <w:p w14:paraId="725630A7" w14:textId="77777777" w:rsidR="007C761B" w:rsidRDefault="007C761B"/>
    <w:p w14:paraId="42522748"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relatedDocument</w:t>
      </w:r>
      <w:proofErr w:type="spellEnd"/>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typeCode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APND</w:t>
      </w:r>
      <w:r w:rsidRPr="00AF5A87">
        <w:rPr>
          <w:rStyle w:val="XML10ptBlue"/>
          <w:rFonts w:ascii="Arial" w:hAnsi="Arial" w:cs="Arial"/>
          <w:szCs w:val="20"/>
          <w:highlight w:val="white"/>
        </w:rPr>
        <w:t>"&gt;</w:t>
      </w:r>
    </w:p>
    <w:p w14:paraId="5A7FACB5"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parentDocument</w:t>
      </w:r>
      <w:proofErr w:type="spellEnd"/>
      <w:r w:rsidRPr="00AF5A87">
        <w:rPr>
          <w:rStyle w:val="XML10ptBlue"/>
          <w:rFonts w:ascii="Arial" w:hAnsi="Arial" w:cs="Arial"/>
          <w:szCs w:val="20"/>
          <w:highlight w:val="white"/>
        </w:rPr>
        <w:t>&gt;</w:t>
      </w:r>
    </w:p>
    <w:p w14:paraId="608FE696"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Viitattu dokumentti eli lääkemääräys, joka toimitetaan </w:t>
      </w:r>
      <w:r w:rsidRPr="00AF5A87">
        <w:rPr>
          <w:rStyle w:val="XML10ptBlue"/>
          <w:rFonts w:ascii="Arial" w:hAnsi="Arial" w:cs="Arial"/>
          <w:szCs w:val="20"/>
          <w:highlight w:val="white"/>
        </w:rPr>
        <w:t>--&gt;</w:t>
      </w:r>
    </w:p>
    <w:p w14:paraId="661ABAE8"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r w:rsidRPr="00AF5A87">
        <w:rPr>
          <w:rStyle w:val="XML10ptDarkRed"/>
          <w:rFonts w:ascii="Arial" w:hAnsi="Arial" w:cs="Arial"/>
          <w:szCs w:val="20"/>
          <w:highlight w:val="white"/>
        </w:rPr>
        <w:t>id</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root</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1.2.246.10.98765432.93</w:t>
      </w:r>
      <w:r w:rsidR="00AF2FF6" w:rsidRPr="00AF5A87">
        <w:rPr>
          <w:rStyle w:val="XML10ptBlue"/>
          <w:rFonts w:ascii="Arial" w:hAnsi="Arial" w:cs="Arial"/>
          <w:szCs w:val="20"/>
          <w:highlight w:val="white"/>
        </w:rPr>
        <w:t>.</w:t>
      </w:r>
      <w:r w:rsidRPr="00AF5A87">
        <w:rPr>
          <w:rStyle w:val="XML10ptBlack"/>
          <w:rFonts w:ascii="Arial" w:hAnsi="Arial" w:cs="Arial"/>
          <w:szCs w:val="20"/>
          <w:highlight w:val="white"/>
        </w:rPr>
        <w:t>2006.2</w:t>
      </w:r>
      <w:r w:rsidRPr="00AF5A87">
        <w:rPr>
          <w:rStyle w:val="XML10ptBlue"/>
          <w:rFonts w:ascii="Arial" w:hAnsi="Arial" w:cs="Arial"/>
          <w:szCs w:val="20"/>
          <w:highlight w:val="white"/>
        </w:rPr>
        <w:t>"/&gt;</w:t>
      </w:r>
    </w:p>
    <w:p w14:paraId="3CDBA246"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Viitatun dokumentin tyyppi </w:t>
      </w:r>
      <w:r w:rsidRPr="00AF5A87">
        <w:rPr>
          <w:rStyle w:val="XML10ptBlue"/>
          <w:rFonts w:ascii="Arial" w:hAnsi="Arial" w:cs="Arial"/>
          <w:szCs w:val="20"/>
          <w:highlight w:val="white"/>
        </w:rPr>
        <w:t>--&gt;</w:t>
      </w:r>
    </w:p>
    <w:p w14:paraId="5C5E4A9A" w14:textId="77777777" w:rsidR="00522FC1" w:rsidRPr="000578B9"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0578B9">
        <w:rPr>
          <w:rStyle w:val="XML10ptBlue"/>
          <w:rFonts w:ascii="Arial" w:hAnsi="Arial" w:cs="Arial"/>
          <w:szCs w:val="20"/>
          <w:highlight w:val="white"/>
        </w:rPr>
        <w:t>&lt;</w:t>
      </w:r>
      <w:proofErr w:type="spellStart"/>
      <w:r w:rsidRPr="000578B9">
        <w:rPr>
          <w:rStyle w:val="XML10ptDarkRed"/>
          <w:rFonts w:ascii="Arial" w:hAnsi="Arial" w:cs="Arial"/>
          <w:szCs w:val="20"/>
          <w:highlight w:val="white"/>
        </w:rPr>
        <w:t>code</w:t>
      </w:r>
      <w:proofErr w:type="spellEnd"/>
      <w:r w:rsidRPr="000578B9">
        <w:rPr>
          <w:rStyle w:val="XML10ptRed"/>
          <w:rFonts w:ascii="Arial" w:hAnsi="Arial" w:cs="Arial"/>
          <w:szCs w:val="20"/>
          <w:highlight w:val="white"/>
        </w:rPr>
        <w:t xml:space="preserve"> </w:t>
      </w:r>
      <w:proofErr w:type="spellStart"/>
      <w:r w:rsidRPr="000578B9">
        <w:rPr>
          <w:rStyle w:val="XML10ptRed"/>
          <w:rFonts w:ascii="Arial" w:hAnsi="Arial" w:cs="Arial"/>
          <w:szCs w:val="20"/>
          <w:highlight w:val="white"/>
        </w:rPr>
        <w:t>code</w:t>
      </w:r>
      <w:proofErr w:type="spellEnd"/>
      <w:r w:rsidRPr="000578B9">
        <w:rPr>
          <w:rStyle w:val="XML10ptBlue"/>
          <w:rFonts w:ascii="Arial" w:hAnsi="Arial" w:cs="Arial"/>
          <w:szCs w:val="20"/>
          <w:highlight w:val="white"/>
        </w:rPr>
        <w:t>="</w:t>
      </w:r>
      <w:r w:rsidRPr="000578B9">
        <w:rPr>
          <w:rStyle w:val="XML10ptBlack"/>
          <w:rFonts w:ascii="Arial" w:hAnsi="Arial" w:cs="Arial"/>
          <w:szCs w:val="20"/>
          <w:highlight w:val="white"/>
        </w:rPr>
        <w:t>1</w:t>
      </w:r>
      <w:r w:rsidRPr="000578B9">
        <w:rPr>
          <w:rStyle w:val="XML10ptBlue"/>
          <w:rFonts w:ascii="Arial" w:hAnsi="Arial" w:cs="Arial"/>
          <w:szCs w:val="20"/>
          <w:highlight w:val="white"/>
        </w:rPr>
        <w:t>"</w:t>
      </w:r>
      <w:r w:rsidRPr="000578B9">
        <w:rPr>
          <w:rStyle w:val="XML10ptRed"/>
          <w:rFonts w:ascii="Arial" w:hAnsi="Arial" w:cs="Arial"/>
          <w:szCs w:val="20"/>
          <w:highlight w:val="white"/>
        </w:rPr>
        <w:t xml:space="preserve"> </w:t>
      </w:r>
      <w:proofErr w:type="spellStart"/>
      <w:r w:rsidRPr="000578B9">
        <w:rPr>
          <w:rStyle w:val="XML10ptRed"/>
          <w:rFonts w:ascii="Arial" w:hAnsi="Arial" w:cs="Arial"/>
          <w:szCs w:val="20"/>
          <w:highlight w:val="white"/>
        </w:rPr>
        <w:t>codeSystem</w:t>
      </w:r>
      <w:proofErr w:type="spellEnd"/>
      <w:r w:rsidRPr="000578B9">
        <w:rPr>
          <w:rStyle w:val="XML10ptBlue"/>
          <w:rFonts w:ascii="Arial" w:hAnsi="Arial" w:cs="Arial"/>
          <w:szCs w:val="20"/>
          <w:highlight w:val="white"/>
        </w:rPr>
        <w:t>="</w:t>
      </w:r>
      <w:r w:rsidRPr="000578B9">
        <w:rPr>
          <w:rStyle w:val="XML10ptBlack"/>
          <w:rFonts w:ascii="Arial" w:hAnsi="Arial" w:cs="Arial"/>
          <w:szCs w:val="20"/>
          <w:highlight w:val="white"/>
        </w:rPr>
        <w:t>1.2.246.537.5.40105.2006</w:t>
      </w:r>
      <w:r w:rsidRPr="000578B9">
        <w:rPr>
          <w:rStyle w:val="XML10ptBlue"/>
          <w:rFonts w:ascii="Arial" w:hAnsi="Arial" w:cs="Arial"/>
          <w:szCs w:val="20"/>
          <w:highlight w:val="white"/>
        </w:rPr>
        <w:t>"</w:t>
      </w:r>
      <w:r w:rsidRPr="000578B9">
        <w:rPr>
          <w:rStyle w:val="XML10ptBlue"/>
          <w:rFonts w:ascii="Arial" w:hAnsi="Arial" w:cs="Arial"/>
          <w:szCs w:val="20"/>
          <w:highlight w:val="white"/>
        </w:rPr>
        <w:br/>
        <w:t xml:space="preserve">                     </w:t>
      </w:r>
      <w:r w:rsidRPr="000578B9">
        <w:rPr>
          <w:rStyle w:val="XML10ptRed"/>
          <w:rFonts w:ascii="Arial" w:hAnsi="Arial" w:cs="Arial"/>
          <w:szCs w:val="20"/>
          <w:highlight w:val="white"/>
        </w:rPr>
        <w:t xml:space="preserve"> </w:t>
      </w:r>
      <w:proofErr w:type="spellStart"/>
      <w:r w:rsidRPr="000578B9">
        <w:rPr>
          <w:rStyle w:val="XML10ptRed"/>
          <w:rFonts w:ascii="Arial" w:hAnsi="Arial" w:cs="Arial"/>
          <w:szCs w:val="20"/>
          <w:highlight w:val="white"/>
        </w:rPr>
        <w:t>codeSystemName</w:t>
      </w:r>
      <w:proofErr w:type="spellEnd"/>
      <w:r w:rsidRPr="000578B9">
        <w:rPr>
          <w:rStyle w:val="XML10ptBlue"/>
          <w:rFonts w:ascii="Arial" w:hAnsi="Arial" w:cs="Arial"/>
          <w:szCs w:val="20"/>
          <w:highlight w:val="white"/>
        </w:rPr>
        <w:t>="</w:t>
      </w:r>
      <w:r w:rsidRPr="000578B9">
        <w:rPr>
          <w:rStyle w:val="XML10ptBlack"/>
          <w:rFonts w:ascii="Arial" w:hAnsi="Arial" w:cs="Arial"/>
          <w:szCs w:val="20"/>
          <w:highlight w:val="white"/>
        </w:rPr>
        <w:t>Reseptisanoman tyyppi</w:t>
      </w:r>
      <w:r w:rsidRPr="000578B9">
        <w:rPr>
          <w:rStyle w:val="XML10ptBlue"/>
          <w:rFonts w:ascii="Arial" w:hAnsi="Arial" w:cs="Arial"/>
          <w:szCs w:val="20"/>
          <w:highlight w:val="white"/>
        </w:rPr>
        <w:t>"</w:t>
      </w:r>
      <w:r w:rsidRPr="000578B9">
        <w:rPr>
          <w:rStyle w:val="XML10ptRed"/>
          <w:rFonts w:ascii="Arial" w:hAnsi="Arial" w:cs="Arial"/>
          <w:szCs w:val="20"/>
          <w:highlight w:val="white"/>
        </w:rPr>
        <w:t xml:space="preserve"> </w:t>
      </w:r>
      <w:r w:rsidRPr="000578B9">
        <w:rPr>
          <w:rStyle w:val="XML10ptRed"/>
          <w:rFonts w:ascii="Arial" w:hAnsi="Arial" w:cs="Arial"/>
          <w:szCs w:val="20"/>
          <w:highlight w:val="white"/>
        </w:rPr>
        <w:br/>
        <w:t xml:space="preserve">                      </w:t>
      </w:r>
      <w:proofErr w:type="spellStart"/>
      <w:r w:rsidRPr="000578B9">
        <w:rPr>
          <w:rStyle w:val="XML10ptRed"/>
          <w:rFonts w:ascii="Arial" w:hAnsi="Arial" w:cs="Arial"/>
          <w:szCs w:val="20"/>
          <w:highlight w:val="white"/>
        </w:rPr>
        <w:t>displayName</w:t>
      </w:r>
      <w:proofErr w:type="spellEnd"/>
      <w:r w:rsidRPr="000578B9">
        <w:rPr>
          <w:rStyle w:val="XML10ptBlue"/>
          <w:rFonts w:ascii="Arial" w:hAnsi="Arial" w:cs="Arial"/>
          <w:szCs w:val="20"/>
          <w:highlight w:val="white"/>
        </w:rPr>
        <w:t>="</w:t>
      </w:r>
      <w:r w:rsidRPr="000578B9">
        <w:rPr>
          <w:rStyle w:val="XML10ptBlack"/>
          <w:rFonts w:ascii="Arial" w:hAnsi="Arial" w:cs="Arial"/>
          <w:szCs w:val="20"/>
          <w:highlight w:val="white"/>
        </w:rPr>
        <w:t>Lääkemääräys</w:t>
      </w:r>
      <w:r w:rsidRPr="000578B9">
        <w:rPr>
          <w:rStyle w:val="XML10ptBlue"/>
          <w:rFonts w:ascii="Arial" w:hAnsi="Arial" w:cs="Arial"/>
          <w:szCs w:val="20"/>
          <w:highlight w:val="white"/>
        </w:rPr>
        <w:t>"/&gt;</w:t>
      </w:r>
    </w:p>
    <w:p w14:paraId="751C5F2C" w14:textId="77777777" w:rsidR="00522FC1" w:rsidRPr="00E5128F" w:rsidRDefault="00522FC1">
      <w:pPr>
        <w:autoSpaceDE w:val="0"/>
        <w:autoSpaceDN w:val="0"/>
        <w:adjustRightInd w:val="0"/>
        <w:rPr>
          <w:rStyle w:val="XML10ptBlack"/>
          <w:rFonts w:ascii="Arial" w:hAnsi="Arial" w:cs="Arial"/>
          <w:szCs w:val="20"/>
          <w:highlight w:val="white"/>
          <w:lang w:val="sv-SE"/>
        </w:rPr>
      </w:pPr>
      <w:r w:rsidRPr="000578B9">
        <w:rPr>
          <w:rStyle w:val="XML10ptBlack"/>
          <w:rFonts w:ascii="Arial" w:hAnsi="Arial" w:cs="Arial"/>
          <w:szCs w:val="20"/>
          <w:highlight w:val="white"/>
        </w:rPr>
        <w:tab/>
      </w:r>
      <w:r w:rsidRPr="000578B9">
        <w:rPr>
          <w:rStyle w:val="XML10ptBlack"/>
          <w:rFonts w:ascii="Arial" w:hAnsi="Arial" w:cs="Arial"/>
          <w:szCs w:val="20"/>
          <w:highlight w:val="white"/>
        </w:rPr>
        <w:tab/>
      </w:r>
      <w:r w:rsidRPr="00E5128F">
        <w:rPr>
          <w:rStyle w:val="XML10ptBlue"/>
          <w:rFonts w:ascii="Arial" w:hAnsi="Arial" w:cs="Arial"/>
          <w:szCs w:val="20"/>
          <w:highlight w:val="white"/>
          <w:lang w:val="sv-SE"/>
        </w:rPr>
        <w:t>&lt;!--</w:t>
      </w:r>
      <w:r w:rsidRPr="00E5128F">
        <w:rPr>
          <w:rStyle w:val="XML10ptGray-50"/>
          <w:rFonts w:ascii="Arial" w:hAnsi="Arial" w:cs="Arial"/>
          <w:szCs w:val="20"/>
          <w:highlight w:val="white"/>
          <w:lang w:val="sv-SE"/>
        </w:rPr>
        <w:t xml:space="preserve"> </w:t>
      </w:r>
      <w:proofErr w:type="spellStart"/>
      <w:r w:rsidRPr="00E5128F">
        <w:rPr>
          <w:rStyle w:val="XML10ptGray-50"/>
          <w:rFonts w:ascii="Arial" w:hAnsi="Arial" w:cs="Arial"/>
          <w:szCs w:val="20"/>
          <w:highlight w:val="white"/>
          <w:lang w:val="sv-SE"/>
        </w:rPr>
        <w:t>Viitatun</w:t>
      </w:r>
      <w:proofErr w:type="spellEnd"/>
      <w:r w:rsidRPr="00E5128F">
        <w:rPr>
          <w:rStyle w:val="XML10ptGray-50"/>
          <w:rFonts w:ascii="Arial" w:hAnsi="Arial" w:cs="Arial"/>
          <w:szCs w:val="20"/>
          <w:highlight w:val="white"/>
          <w:lang w:val="sv-SE"/>
        </w:rPr>
        <w:t xml:space="preserve"> </w:t>
      </w:r>
      <w:proofErr w:type="spellStart"/>
      <w:r w:rsidRPr="00E5128F">
        <w:rPr>
          <w:rStyle w:val="XML10ptGray-50"/>
          <w:rFonts w:ascii="Arial" w:hAnsi="Arial" w:cs="Arial"/>
          <w:szCs w:val="20"/>
          <w:highlight w:val="white"/>
          <w:lang w:val="sv-SE"/>
        </w:rPr>
        <w:t>dokumentin</w:t>
      </w:r>
      <w:proofErr w:type="spellEnd"/>
      <w:r w:rsidRPr="00E5128F">
        <w:rPr>
          <w:rStyle w:val="XML10ptGray-50"/>
          <w:rFonts w:ascii="Arial" w:hAnsi="Arial" w:cs="Arial"/>
          <w:szCs w:val="20"/>
          <w:highlight w:val="white"/>
          <w:lang w:val="sv-SE"/>
        </w:rPr>
        <w:t xml:space="preserve"> </w:t>
      </w:r>
      <w:proofErr w:type="spellStart"/>
      <w:r w:rsidRPr="00E5128F">
        <w:rPr>
          <w:rStyle w:val="XML10ptGray-50"/>
          <w:rFonts w:ascii="Arial" w:hAnsi="Arial" w:cs="Arial"/>
          <w:szCs w:val="20"/>
          <w:highlight w:val="white"/>
          <w:lang w:val="sv-SE"/>
        </w:rPr>
        <w:t>setId</w:t>
      </w:r>
      <w:proofErr w:type="spellEnd"/>
      <w:r w:rsidRPr="00E5128F">
        <w:rPr>
          <w:rStyle w:val="XML10ptGray-50"/>
          <w:rFonts w:ascii="Arial" w:hAnsi="Arial" w:cs="Arial"/>
          <w:szCs w:val="20"/>
          <w:highlight w:val="white"/>
          <w:lang w:val="sv-SE"/>
        </w:rPr>
        <w:t xml:space="preserve"> </w:t>
      </w:r>
      <w:r w:rsidRPr="00E5128F">
        <w:rPr>
          <w:rStyle w:val="XML10ptBlue"/>
          <w:rFonts w:ascii="Arial" w:hAnsi="Arial" w:cs="Arial"/>
          <w:szCs w:val="20"/>
          <w:highlight w:val="white"/>
          <w:lang w:val="sv-SE"/>
        </w:rPr>
        <w:t>--&gt;</w:t>
      </w:r>
    </w:p>
    <w:p w14:paraId="0EBD8EE8" w14:textId="77777777" w:rsidR="00522FC1" w:rsidRPr="00E5128F" w:rsidRDefault="00522FC1">
      <w:pPr>
        <w:autoSpaceDE w:val="0"/>
        <w:autoSpaceDN w:val="0"/>
        <w:adjustRightInd w:val="0"/>
        <w:rPr>
          <w:rStyle w:val="XML10ptBlack"/>
          <w:rFonts w:ascii="Arial" w:hAnsi="Arial" w:cs="Arial"/>
          <w:szCs w:val="20"/>
          <w:highlight w:val="white"/>
          <w:lang w:val="sv-SE"/>
        </w:rPr>
      </w:pPr>
      <w:r w:rsidRPr="00E5128F">
        <w:rPr>
          <w:rStyle w:val="XML10ptBlack"/>
          <w:rFonts w:ascii="Arial" w:hAnsi="Arial" w:cs="Arial"/>
          <w:szCs w:val="20"/>
          <w:highlight w:val="white"/>
          <w:lang w:val="sv-SE"/>
        </w:rPr>
        <w:tab/>
      </w:r>
      <w:r w:rsidRPr="00E5128F">
        <w:rPr>
          <w:rStyle w:val="XML10ptBlack"/>
          <w:rFonts w:ascii="Arial" w:hAnsi="Arial" w:cs="Arial"/>
          <w:szCs w:val="20"/>
          <w:highlight w:val="white"/>
          <w:lang w:val="sv-SE"/>
        </w:rPr>
        <w:tab/>
      </w:r>
      <w:r w:rsidRPr="00E5128F">
        <w:rPr>
          <w:rStyle w:val="XML10ptBlue"/>
          <w:rFonts w:ascii="Arial" w:hAnsi="Arial" w:cs="Arial"/>
          <w:szCs w:val="20"/>
          <w:highlight w:val="white"/>
          <w:lang w:val="sv-SE"/>
        </w:rPr>
        <w:t>&lt;</w:t>
      </w:r>
      <w:proofErr w:type="spellStart"/>
      <w:r w:rsidRPr="00E5128F">
        <w:rPr>
          <w:rStyle w:val="XML10ptDarkRed"/>
          <w:rFonts w:ascii="Arial" w:hAnsi="Arial" w:cs="Arial"/>
          <w:szCs w:val="20"/>
          <w:highlight w:val="white"/>
          <w:lang w:val="sv-SE"/>
        </w:rPr>
        <w:t>setId</w:t>
      </w:r>
      <w:proofErr w:type="spellEnd"/>
      <w:r w:rsidRPr="00E5128F">
        <w:rPr>
          <w:rStyle w:val="XML10ptRed"/>
          <w:rFonts w:ascii="Arial" w:hAnsi="Arial" w:cs="Arial"/>
          <w:szCs w:val="20"/>
          <w:highlight w:val="white"/>
          <w:lang w:val="sv-SE"/>
        </w:rPr>
        <w:t xml:space="preserve"> </w:t>
      </w:r>
      <w:proofErr w:type="spellStart"/>
      <w:r w:rsidRPr="00E5128F">
        <w:rPr>
          <w:rStyle w:val="XML10ptRed"/>
          <w:rFonts w:ascii="Arial" w:hAnsi="Arial" w:cs="Arial"/>
          <w:szCs w:val="20"/>
          <w:highlight w:val="white"/>
          <w:lang w:val="sv-SE"/>
        </w:rPr>
        <w:t>root</w:t>
      </w:r>
      <w:proofErr w:type="spellEnd"/>
      <w:r w:rsidRPr="00E5128F">
        <w:rPr>
          <w:rStyle w:val="XML10ptBlue"/>
          <w:rFonts w:ascii="Arial" w:hAnsi="Arial" w:cs="Arial"/>
          <w:szCs w:val="20"/>
          <w:highlight w:val="white"/>
          <w:lang w:val="sv-SE"/>
        </w:rPr>
        <w:t>="</w:t>
      </w:r>
      <w:r w:rsidRPr="00E5128F">
        <w:rPr>
          <w:rStyle w:val="XML10ptBlack"/>
          <w:rFonts w:ascii="Arial" w:hAnsi="Arial" w:cs="Arial"/>
          <w:szCs w:val="20"/>
          <w:highlight w:val="white"/>
          <w:lang w:val="sv-SE"/>
        </w:rPr>
        <w:t>1.2.246.10.98765432.93</w:t>
      </w:r>
      <w:r w:rsidR="00AF2FF6" w:rsidRPr="00E5128F">
        <w:rPr>
          <w:rStyle w:val="XML10ptBlue"/>
          <w:rFonts w:ascii="Arial" w:hAnsi="Arial" w:cs="Arial"/>
          <w:szCs w:val="20"/>
          <w:highlight w:val="white"/>
          <w:lang w:val="sv-SE"/>
        </w:rPr>
        <w:t>.</w:t>
      </w:r>
      <w:r w:rsidRPr="00E5128F">
        <w:rPr>
          <w:rStyle w:val="XML10ptBlack"/>
          <w:rFonts w:ascii="Arial" w:hAnsi="Arial" w:cs="Arial"/>
          <w:szCs w:val="20"/>
          <w:highlight w:val="white"/>
          <w:lang w:val="sv-SE"/>
        </w:rPr>
        <w:t>2006.1</w:t>
      </w:r>
      <w:r w:rsidRPr="00E5128F">
        <w:rPr>
          <w:rStyle w:val="XML10ptBlue"/>
          <w:rFonts w:ascii="Arial" w:hAnsi="Arial" w:cs="Arial"/>
          <w:szCs w:val="20"/>
          <w:highlight w:val="white"/>
          <w:lang w:val="sv-SE"/>
        </w:rPr>
        <w:t>"/&gt;</w:t>
      </w:r>
    </w:p>
    <w:p w14:paraId="36771B11" w14:textId="77777777" w:rsidR="00522FC1" w:rsidRPr="00E5128F" w:rsidRDefault="00522FC1">
      <w:pPr>
        <w:autoSpaceDE w:val="0"/>
        <w:autoSpaceDN w:val="0"/>
        <w:adjustRightInd w:val="0"/>
        <w:rPr>
          <w:rStyle w:val="XML10ptBlack"/>
          <w:rFonts w:ascii="Arial" w:hAnsi="Arial" w:cs="Arial"/>
          <w:szCs w:val="20"/>
          <w:highlight w:val="white"/>
          <w:lang w:val="en-US"/>
        </w:rPr>
      </w:pPr>
      <w:r w:rsidRPr="00E5128F">
        <w:rPr>
          <w:rStyle w:val="XML10ptBlack"/>
          <w:rFonts w:ascii="Arial" w:hAnsi="Arial" w:cs="Arial"/>
          <w:szCs w:val="20"/>
          <w:highlight w:val="white"/>
          <w:lang w:val="sv-SE"/>
        </w:rPr>
        <w:tab/>
      </w:r>
      <w:r w:rsidRPr="00E5128F">
        <w:rPr>
          <w:rStyle w:val="XML10ptBlue"/>
          <w:rFonts w:ascii="Arial" w:hAnsi="Arial" w:cs="Arial"/>
          <w:szCs w:val="20"/>
          <w:highlight w:val="white"/>
          <w:lang w:val="en-US"/>
        </w:rPr>
        <w:t>&lt;/</w:t>
      </w:r>
      <w:proofErr w:type="spellStart"/>
      <w:r w:rsidRPr="00E5128F">
        <w:rPr>
          <w:rStyle w:val="XML10ptDarkRed"/>
          <w:rFonts w:ascii="Arial" w:hAnsi="Arial" w:cs="Arial"/>
          <w:szCs w:val="20"/>
          <w:highlight w:val="white"/>
          <w:lang w:val="en-US"/>
        </w:rPr>
        <w:t>parentDocument</w:t>
      </w:r>
      <w:proofErr w:type="spellEnd"/>
      <w:r w:rsidRPr="00E5128F">
        <w:rPr>
          <w:rStyle w:val="XML10ptBlue"/>
          <w:rFonts w:ascii="Arial" w:hAnsi="Arial" w:cs="Arial"/>
          <w:szCs w:val="20"/>
          <w:highlight w:val="white"/>
          <w:lang w:val="en-US"/>
        </w:rPr>
        <w:t>&gt;</w:t>
      </w:r>
    </w:p>
    <w:p w14:paraId="1A5FEA61" w14:textId="77777777" w:rsidR="00522FC1" w:rsidRPr="00E5128F" w:rsidRDefault="00522FC1">
      <w:pPr>
        <w:autoSpaceDE w:val="0"/>
        <w:autoSpaceDN w:val="0"/>
        <w:adjustRightInd w:val="0"/>
        <w:rPr>
          <w:rStyle w:val="XML10ptBlack"/>
          <w:rFonts w:ascii="Arial" w:hAnsi="Arial" w:cs="Arial"/>
          <w:szCs w:val="20"/>
          <w:highlight w:val="white"/>
          <w:lang w:val="en-US"/>
        </w:rPr>
      </w:pPr>
      <w:r w:rsidRPr="00E5128F">
        <w:rPr>
          <w:rStyle w:val="XML10ptBlue"/>
          <w:rFonts w:ascii="Arial" w:hAnsi="Arial" w:cs="Arial"/>
          <w:szCs w:val="20"/>
          <w:highlight w:val="white"/>
          <w:lang w:val="en-US"/>
        </w:rPr>
        <w:t>&lt;/</w:t>
      </w:r>
      <w:proofErr w:type="spellStart"/>
      <w:r w:rsidRPr="00E5128F">
        <w:rPr>
          <w:rStyle w:val="XML10ptDarkRed"/>
          <w:rFonts w:ascii="Arial" w:hAnsi="Arial" w:cs="Arial"/>
          <w:szCs w:val="20"/>
          <w:highlight w:val="white"/>
          <w:lang w:val="en-US"/>
        </w:rPr>
        <w:t>relatedDocument</w:t>
      </w:r>
      <w:proofErr w:type="spellEnd"/>
      <w:r w:rsidRPr="00E5128F">
        <w:rPr>
          <w:rStyle w:val="XML10ptBlue"/>
          <w:rFonts w:ascii="Arial" w:hAnsi="Arial" w:cs="Arial"/>
          <w:szCs w:val="20"/>
          <w:highlight w:val="white"/>
          <w:lang w:val="en-US"/>
        </w:rPr>
        <w:t>&gt;</w:t>
      </w:r>
    </w:p>
    <w:p w14:paraId="363355D9" w14:textId="77777777" w:rsidR="00522FC1" w:rsidRPr="00E5128F" w:rsidRDefault="00522FC1">
      <w:pPr>
        <w:autoSpaceDE w:val="0"/>
        <w:autoSpaceDN w:val="0"/>
        <w:adjustRightInd w:val="0"/>
        <w:rPr>
          <w:rStyle w:val="XML10ptBlack"/>
          <w:rFonts w:ascii="Arial" w:hAnsi="Arial" w:cs="Arial"/>
          <w:szCs w:val="20"/>
          <w:highlight w:val="white"/>
          <w:lang w:val="en-US"/>
        </w:rPr>
      </w:pPr>
      <w:r w:rsidRPr="00E5128F">
        <w:rPr>
          <w:rStyle w:val="XML10ptBlue"/>
          <w:rFonts w:ascii="Arial" w:hAnsi="Arial" w:cs="Arial"/>
          <w:szCs w:val="20"/>
          <w:highlight w:val="white"/>
          <w:lang w:val="en-US"/>
        </w:rPr>
        <w:t>&lt;</w:t>
      </w:r>
      <w:proofErr w:type="spellStart"/>
      <w:r w:rsidRPr="00E5128F">
        <w:rPr>
          <w:rStyle w:val="XML10ptDarkRed"/>
          <w:rFonts w:ascii="Arial" w:hAnsi="Arial" w:cs="Arial"/>
          <w:szCs w:val="20"/>
          <w:highlight w:val="white"/>
          <w:lang w:val="en-US"/>
        </w:rPr>
        <w:t>relatedDocument</w:t>
      </w:r>
      <w:proofErr w:type="spellEnd"/>
      <w:r w:rsidRPr="00E5128F">
        <w:rPr>
          <w:rStyle w:val="XML10ptRed"/>
          <w:rFonts w:ascii="Arial" w:hAnsi="Arial" w:cs="Arial"/>
          <w:szCs w:val="20"/>
          <w:highlight w:val="white"/>
          <w:lang w:val="en-US"/>
        </w:rPr>
        <w:t xml:space="preserve"> </w:t>
      </w:r>
      <w:proofErr w:type="spellStart"/>
      <w:r w:rsidRPr="00E5128F">
        <w:rPr>
          <w:rStyle w:val="XML10ptRed"/>
          <w:rFonts w:ascii="Arial" w:hAnsi="Arial" w:cs="Arial"/>
          <w:szCs w:val="20"/>
          <w:highlight w:val="white"/>
          <w:lang w:val="en-US"/>
        </w:rPr>
        <w:t>typeCode</w:t>
      </w:r>
      <w:proofErr w:type="spellEnd"/>
      <w:r w:rsidRPr="00E5128F">
        <w:rPr>
          <w:rStyle w:val="XML10ptBlue"/>
          <w:rFonts w:ascii="Arial" w:hAnsi="Arial" w:cs="Arial"/>
          <w:szCs w:val="20"/>
          <w:highlight w:val="white"/>
          <w:lang w:val="en-US"/>
        </w:rPr>
        <w:t>="</w:t>
      </w:r>
      <w:r w:rsidRPr="00E5128F">
        <w:rPr>
          <w:rStyle w:val="XML10ptBlack"/>
          <w:rFonts w:ascii="Arial" w:hAnsi="Arial" w:cs="Arial"/>
          <w:szCs w:val="20"/>
          <w:highlight w:val="white"/>
          <w:lang w:val="en-US"/>
        </w:rPr>
        <w:t>RPLC</w:t>
      </w:r>
      <w:r w:rsidRPr="00E5128F">
        <w:rPr>
          <w:rStyle w:val="XML10ptBlue"/>
          <w:rFonts w:ascii="Arial" w:hAnsi="Arial" w:cs="Arial"/>
          <w:szCs w:val="20"/>
          <w:highlight w:val="white"/>
          <w:lang w:val="en-US"/>
        </w:rPr>
        <w:t>"&gt;</w:t>
      </w:r>
    </w:p>
    <w:p w14:paraId="17F8588A" w14:textId="77777777" w:rsidR="00522FC1" w:rsidRPr="00AF5A87" w:rsidRDefault="00522FC1">
      <w:pPr>
        <w:autoSpaceDE w:val="0"/>
        <w:autoSpaceDN w:val="0"/>
        <w:adjustRightInd w:val="0"/>
        <w:rPr>
          <w:rStyle w:val="XML10ptBlack"/>
          <w:rFonts w:ascii="Arial" w:hAnsi="Arial" w:cs="Arial"/>
          <w:szCs w:val="20"/>
          <w:highlight w:val="white"/>
        </w:rPr>
      </w:pPr>
      <w:r w:rsidRPr="00E5128F">
        <w:rPr>
          <w:rStyle w:val="XML10ptBlack"/>
          <w:rFonts w:ascii="Arial" w:hAnsi="Arial" w:cs="Arial"/>
          <w:szCs w:val="20"/>
          <w:highlight w:val="white"/>
          <w:lang w:val="en-US"/>
        </w:rPr>
        <w:tab/>
      </w: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parentDocument</w:t>
      </w:r>
      <w:proofErr w:type="spellEnd"/>
      <w:r w:rsidRPr="00AF5A87">
        <w:rPr>
          <w:rStyle w:val="XML10ptBlue"/>
          <w:rFonts w:ascii="Arial" w:hAnsi="Arial" w:cs="Arial"/>
          <w:szCs w:val="20"/>
          <w:highlight w:val="white"/>
        </w:rPr>
        <w:t>&gt;</w:t>
      </w:r>
    </w:p>
    <w:p w14:paraId="48A083A5"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Viitattu dokumentti eli korjattu toimitus </w:t>
      </w:r>
      <w:r w:rsidRPr="00AF5A87">
        <w:rPr>
          <w:rStyle w:val="XML10ptBlue"/>
          <w:rFonts w:ascii="Arial" w:hAnsi="Arial" w:cs="Arial"/>
          <w:szCs w:val="20"/>
          <w:highlight w:val="white"/>
        </w:rPr>
        <w:t>--&gt;</w:t>
      </w:r>
    </w:p>
    <w:p w14:paraId="126DD8EA"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r w:rsidRPr="00AF5A87">
        <w:rPr>
          <w:rStyle w:val="XML10ptDarkRed"/>
          <w:rFonts w:ascii="Arial" w:hAnsi="Arial" w:cs="Arial"/>
          <w:szCs w:val="20"/>
          <w:highlight w:val="white"/>
        </w:rPr>
        <w:t>id</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root</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1.2.246.10.2323232.93</w:t>
      </w:r>
      <w:r w:rsidR="00AF2FF6" w:rsidRPr="00AF5A87">
        <w:rPr>
          <w:rStyle w:val="XML10ptBlue"/>
          <w:rFonts w:ascii="Arial" w:hAnsi="Arial" w:cs="Arial"/>
          <w:szCs w:val="20"/>
          <w:highlight w:val="white"/>
        </w:rPr>
        <w:t>.</w:t>
      </w:r>
      <w:r w:rsidRPr="00AF5A87">
        <w:rPr>
          <w:rStyle w:val="XML10ptBlack"/>
          <w:rFonts w:ascii="Arial" w:hAnsi="Arial" w:cs="Arial"/>
          <w:szCs w:val="20"/>
          <w:highlight w:val="white"/>
        </w:rPr>
        <w:t>2006.33</w:t>
      </w:r>
      <w:r w:rsidRPr="00AF5A87">
        <w:rPr>
          <w:rStyle w:val="XML10ptBlue"/>
          <w:rFonts w:ascii="Arial" w:hAnsi="Arial" w:cs="Arial"/>
          <w:szCs w:val="20"/>
          <w:highlight w:val="white"/>
        </w:rPr>
        <w:t>"/&gt;</w:t>
      </w:r>
    </w:p>
    <w:p w14:paraId="1FD67029"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proofErr w:type="gramStart"/>
      <w:r w:rsidRPr="00AF5A87">
        <w:rPr>
          <w:rStyle w:val="XML10ptBlue"/>
          <w:rFonts w:ascii="Arial" w:hAnsi="Arial" w:cs="Arial"/>
          <w:szCs w:val="20"/>
          <w:highlight w:val="white"/>
        </w:rPr>
        <w:t>&lt;!--</w:t>
      </w:r>
      <w:proofErr w:type="gramEnd"/>
      <w:r w:rsidRPr="00AF5A87">
        <w:rPr>
          <w:rStyle w:val="XML10ptGray-50"/>
          <w:rFonts w:ascii="Arial" w:hAnsi="Arial" w:cs="Arial"/>
          <w:szCs w:val="20"/>
          <w:highlight w:val="white"/>
        </w:rPr>
        <w:t xml:space="preserve"> Viitatun dokumentin tyyppi </w:t>
      </w:r>
      <w:r w:rsidRPr="00AF5A87">
        <w:rPr>
          <w:rStyle w:val="XML10ptBlue"/>
          <w:rFonts w:ascii="Arial" w:hAnsi="Arial" w:cs="Arial"/>
          <w:szCs w:val="20"/>
          <w:highlight w:val="white"/>
        </w:rPr>
        <w:t>--&gt;</w:t>
      </w:r>
    </w:p>
    <w:p w14:paraId="313F0F20" w14:textId="77777777" w:rsidR="00522FC1" w:rsidRPr="00AF5A87" w:rsidRDefault="00522FC1">
      <w:pPr>
        <w:autoSpaceDE w:val="0"/>
        <w:autoSpaceDN w:val="0"/>
        <w:adjustRightInd w:val="0"/>
        <w:rPr>
          <w:rStyle w:val="XML10ptBlack"/>
          <w:rFonts w:ascii="Arial" w:hAnsi="Arial" w:cs="Arial"/>
          <w:szCs w:val="20"/>
          <w:highlight w:val="whit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rPr>
        <w:t>&lt;</w:t>
      </w:r>
      <w:proofErr w:type="spellStart"/>
      <w:r w:rsidRPr="00AF5A87">
        <w:rPr>
          <w:rStyle w:val="XML10ptDarkRed"/>
          <w:rFonts w:ascii="Arial" w:hAnsi="Arial" w:cs="Arial"/>
          <w:szCs w:val="20"/>
          <w:highlight w:val="white"/>
        </w:rPr>
        <w:t>code</w:t>
      </w:r>
      <w:proofErr w:type="spellEnd"/>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10</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proofErr w:type="spellStart"/>
      <w:r w:rsidRPr="00AF5A87">
        <w:rPr>
          <w:rStyle w:val="XML10ptRed"/>
          <w:rFonts w:ascii="Arial" w:hAnsi="Arial" w:cs="Arial"/>
          <w:szCs w:val="20"/>
          <w:highlight w:val="white"/>
        </w:rPr>
        <w:t>codeSystem</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1.2.246.537.5.40105.2006</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Red"/>
          <w:rFonts w:ascii="Arial" w:hAnsi="Arial" w:cs="Arial"/>
          <w:szCs w:val="20"/>
          <w:highlight w:val="white"/>
        </w:rPr>
        <w:br/>
        <w:t xml:space="preserve">                      </w:t>
      </w:r>
      <w:proofErr w:type="spellStart"/>
      <w:r w:rsidRPr="00AF5A87">
        <w:rPr>
          <w:rStyle w:val="XML10ptRed"/>
          <w:rFonts w:ascii="Arial" w:hAnsi="Arial" w:cs="Arial"/>
          <w:szCs w:val="20"/>
          <w:highlight w:val="white"/>
        </w:rPr>
        <w:t>codeSystemName</w:t>
      </w:r>
      <w:proofErr w:type="spellEnd"/>
      <w:r w:rsidRPr="00AF5A87">
        <w:rPr>
          <w:rStyle w:val="XML10ptBlue"/>
          <w:rFonts w:ascii="Arial" w:hAnsi="Arial" w:cs="Arial"/>
          <w:szCs w:val="20"/>
          <w:highlight w:val="white"/>
        </w:rPr>
        <w:t>="</w:t>
      </w:r>
      <w:r w:rsidRPr="00AF5A87">
        <w:rPr>
          <w:rStyle w:val="XML10ptBlack"/>
          <w:rFonts w:ascii="Arial" w:hAnsi="Arial" w:cs="Arial"/>
          <w:szCs w:val="20"/>
          <w:highlight w:val="white"/>
        </w:rPr>
        <w:t>Reseptisanoman tyyppi</w:t>
      </w:r>
      <w:r w:rsidRPr="00AF5A87">
        <w:rPr>
          <w:rStyle w:val="XML10ptBlue"/>
          <w:rFonts w:ascii="Arial" w:hAnsi="Arial" w:cs="Arial"/>
          <w:szCs w:val="20"/>
          <w:highlight w:val="white"/>
        </w:rPr>
        <w:t>"</w:t>
      </w:r>
      <w:r w:rsidRPr="00AF5A87">
        <w:rPr>
          <w:rStyle w:val="XML10ptRed"/>
          <w:rFonts w:ascii="Arial" w:hAnsi="Arial" w:cs="Arial"/>
          <w:szCs w:val="20"/>
          <w:highlight w:val="white"/>
        </w:rPr>
        <w:t xml:space="preserve"> </w:t>
      </w:r>
      <w:r w:rsidRPr="00AF5A87">
        <w:rPr>
          <w:rStyle w:val="XML10ptRed"/>
          <w:rFonts w:ascii="Arial" w:hAnsi="Arial" w:cs="Arial"/>
          <w:szCs w:val="20"/>
          <w:highlight w:val="white"/>
        </w:rPr>
        <w:br/>
        <w:t xml:space="preserve">                      </w:t>
      </w:r>
      <w:proofErr w:type="spellStart"/>
      <w:r w:rsidRPr="00AF5A87">
        <w:rPr>
          <w:rStyle w:val="XML10ptRed"/>
          <w:rFonts w:ascii="Arial" w:hAnsi="Arial" w:cs="Arial"/>
          <w:szCs w:val="20"/>
          <w:highlight w:val="white"/>
        </w:rPr>
        <w:t>displayName</w:t>
      </w:r>
      <w:proofErr w:type="spellEnd"/>
      <w:r w:rsidRPr="00AF5A87">
        <w:rPr>
          <w:rStyle w:val="XML10ptBlue"/>
          <w:rFonts w:ascii="Arial" w:hAnsi="Arial" w:cs="Arial"/>
          <w:szCs w:val="20"/>
          <w:highlight w:val="white"/>
        </w:rPr>
        <w:t>="</w:t>
      </w:r>
      <w:r w:rsidR="007C761B" w:rsidRPr="00AF5A87">
        <w:rPr>
          <w:rStyle w:val="XML10ptBlack"/>
          <w:rFonts w:ascii="Arial" w:hAnsi="Arial" w:cs="Arial"/>
          <w:szCs w:val="20"/>
          <w:highlight w:val="white"/>
        </w:rPr>
        <w:t>Lääkemääräyksen t</w:t>
      </w:r>
      <w:r w:rsidRPr="00AF5A87">
        <w:rPr>
          <w:rStyle w:val="XML10ptBlack"/>
          <w:rFonts w:ascii="Arial" w:hAnsi="Arial" w:cs="Arial"/>
          <w:szCs w:val="20"/>
          <w:highlight w:val="white"/>
        </w:rPr>
        <w:t>oimitus</w:t>
      </w:r>
      <w:r w:rsidRPr="00AF5A87">
        <w:rPr>
          <w:rStyle w:val="XML10ptBlue"/>
          <w:rFonts w:ascii="Arial" w:hAnsi="Arial" w:cs="Arial"/>
          <w:szCs w:val="20"/>
          <w:highlight w:val="white"/>
        </w:rPr>
        <w:t>"/&gt;</w:t>
      </w:r>
    </w:p>
    <w:p w14:paraId="45721F6F" w14:textId="77777777" w:rsidR="00522FC1" w:rsidRPr="00AF5A87"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rPr>
        <w:tab/>
      </w:r>
      <w:r w:rsidRPr="00AF5A87">
        <w:rPr>
          <w:rStyle w:val="XML10ptBlack"/>
          <w:rFonts w:ascii="Arial" w:hAnsi="Arial" w:cs="Arial"/>
          <w:szCs w:val="20"/>
          <w:highlight w:val="white"/>
        </w:rPr>
        <w:tab/>
      </w:r>
      <w:r w:rsidRPr="00AF5A87">
        <w:rPr>
          <w:rStyle w:val="XML10ptBlue"/>
          <w:rFonts w:ascii="Arial" w:hAnsi="Arial" w:cs="Arial"/>
          <w:szCs w:val="20"/>
          <w:highlight w:val="white"/>
          <w:lang w:val="sv-SE"/>
        </w:rPr>
        <w:t>&lt;!--</w:t>
      </w:r>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Viitatun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dokumentin</w:t>
      </w:r>
      <w:proofErr w:type="spellEnd"/>
      <w:r w:rsidRPr="00AF5A87">
        <w:rPr>
          <w:rStyle w:val="XML10ptGray-50"/>
          <w:rFonts w:ascii="Arial" w:hAnsi="Arial" w:cs="Arial"/>
          <w:szCs w:val="20"/>
          <w:highlight w:val="white"/>
          <w:lang w:val="sv-SE"/>
        </w:rPr>
        <w:t xml:space="preserve"> </w:t>
      </w:r>
      <w:proofErr w:type="spellStart"/>
      <w:r w:rsidRPr="00AF5A87">
        <w:rPr>
          <w:rStyle w:val="XML10ptGray-50"/>
          <w:rFonts w:ascii="Arial" w:hAnsi="Arial" w:cs="Arial"/>
          <w:szCs w:val="20"/>
          <w:highlight w:val="white"/>
          <w:lang w:val="sv-SE"/>
        </w:rPr>
        <w:t>setId</w:t>
      </w:r>
      <w:proofErr w:type="spellEnd"/>
      <w:r w:rsidRPr="00AF5A87">
        <w:rPr>
          <w:rStyle w:val="XML10ptGray-50"/>
          <w:rFonts w:ascii="Arial" w:hAnsi="Arial" w:cs="Arial"/>
          <w:szCs w:val="20"/>
          <w:highlight w:val="white"/>
          <w:lang w:val="sv-SE"/>
        </w:rPr>
        <w:t xml:space="preserve"> </w:t>
      </w:r>
      <w:r w:rsidRPr="00AF5A87">
        <w:rPr>
          <w:rStyle w:val="XML10ptBlue"/>
          <w:rFonts w:ascii="Arial" w:hAnsi="Arial" w:cs="Arial"/>
          <w:szCs w:val="20"/>
          <w:highlight w:val="white"/>
          <w:lang w:val="sv-SE"/>
        </w:rPr>
        <w:t>--&gt;</w:t>
      </w:r>
    </w:p>
    <w:p w14:paraId="17B33DE2" w14:textId="77777777" w:rsidR="00522FC1" w:rsidRPr="004022B3" w:rsidRDefault="00522FC1">
      <w:pPr>
        <w:autoSpaceDE w:val="0"/>
        <w:autoSpaceDN w:val="0"/>
        <w:adjustRightInd w:val="0"/>
        <w:rPr>
          <w:rStyle w:val="XML10ptBlack"/>
          <w:rFonts w:ascii="Arial" w:hAnsi="Arial" w:cs="Arial"/>
          <w:szCs w:val="20"/>
          <w:highlight w:val="white"/>
          <w:lang w:val="sv-SE"/>
        </w:rPr>
      </w:pPr>
      <w:r w:rsidRPr="00AF5A87">
        <w:rPr>
          <w:rStyle w:val="XML10ptBlack"/>
          <w:rFonts w:ascii="Arial" w:hAnsi="Arial" w:cs="Arial"/>
          <w:szCs w:val="20"/>
          <w:highlight w:val="white"/>
          <w:lang w:val="sv-SE"/>
        </w:rPr>
        <w:tab/>
      </w:r>
      <w:r w:rsidRPr="00AF5A87">
        <w:rPr>
          <w:rStyle w:val="XML10ptBlack"/>
          <w:rFonts w:ascii="Arial" w:hAnsi="Arial" w:cs="Arial"/>
          <w:szCs w:val="20"/>
          <w:highlight w:val="white"/>
          <w:lang w:val="sv-SE"/>
        </w:rPr>
        <w:tab/>
      </w:r>
      <w:r w:rsidRPr="004022B3">
        <w:rPr>
          <w:rStyle w:val="XML10ptBlue"/>
          <w:rFonts w:ascii="Arial" w:hAnsi="Arial" w:cs="Arial"/>
          <w:szCs w:val="20"/>
          <w:highlight w:val="white"/>
          <w:lang w:val="sv-SE"/>
        </w:rPr>
        <w:t>&lt;</w:t>
      </w:r>
      <w:proofErr w:type="spellStart"/>
      <w:r w:rsidRPr="004022B3">
        <w:rPr>
          <w:rStyle w:val="XML10ptDarkRed"/>
          <w:rFonts w:ascii="Arial" w:hAnsi="Arial" w:cs="Arial"/>
          <w:szCs w:val="20"/>
          <w:highlight w:val="white"/>
          <w:lang w:val="sv-SE"/>
        </w:rPr>
        <w:t>setId</w:t>
      </w:r>
      <w:proofErr w:type="spellEnd"/>
      <w:r w:rsidRPr="004022B3">
        <w:rPr>
          <w:rStyle w:val="XML10ptRed"/>
          <w:rFonts w:ascii="Arial" w:hAnsi="Arial" w:cs="Arial"/>
          <w:szCs w:val="20"/>
          <w:highlight w:val="white"/>
          <w:lang w:val="sv-SE"/>
        </w:rPr>
        <w:t xml:space="preserve"> </w:t>
      </w:r>
      <w:proofErr w:type="spellStart"/>
      <w:r w:rsidRPr="004022B3">
        <w:rPr>
          <w:rStyle w:val="XML10ptRed"/>
          <w:rFonts w:ascii="Arial" w:hAnsi="Arial" w:cs="Arial"/>
          <w:szCs w:val="20"/>
          <w:highlight w:val="white"/>
          <w:lang w:val="sv-SE"/>
        </w:rPr>
        <w:t>root</w:t>
      </w:r>
      <w:proofErr w:type="spellEnd"/>
      <w:r w:rsidRPr="004022B3">
        <w:rPr>
          <w:rStyle w:val="XML10ptBlue"/>
          <w:rFonts w:ascii="Arial" w:hAnsi="Arial" w:cs="Arial"/>
          <w:szCs w:val="20"/>
          <w:highlight w:val="white"/>
          <w:lang w:val="sv-SE"/>
        </w:rPr>
        <w:t>="</w:t>
      </w:r>
      <w:r w:rsidRPr="004022B3">
        <w:rPr>
          <w:rStyle w:val="XML10ptBlack"/>
          <w:rFonts w:ascii="Arial" w:hAnsi="Arial" w:cs="Arial"/>
          <w:szCs w:val="20"/>
          <w:highlight w:val="white"/>
          <w:lang w:val="sv-SE"/>
        </w:rPr>
        <w:t>1.2.246.10.2323232.93</w:t>
      </w:r>
      <w:r w:rsidR="00AF2FF6" w:rsidRPr="004022B3">
        <w:rPr>
          <w:rStyle w:val="XML10ptBlue"/>
          <w:rFonts w:ascii="Arial" w:hAnsi="Arial" w:cs="Arial"/>
          <w:szCs w:val="20"/>
          <w:highlight w:val="white"/>
          <w:lang w:val="sv-SE"/>
        </w:rPr>
        <w:t>.</w:t>
      </w:r>
      <w:r w:rsidRPr="004022B3">
        <w:rPr>
          <w:rStyle w:val="XML10ptBlack"/>
          <w:rFonts w:ascii="Arial" w:hAnsi="Arial" w:cs="Arial"/>
          <w:szCs w:val="20"/>
          <w:highlight w:val="white"/>
          <w:lang w:val="sv-SE"/>
        </w:rPr>
        <w:t>2006.33</w:t>
      </w:r>
      <w:r w:rsidRPr="004022B3">
        <w:rPr>
          <w:rStyle w:val="XML10ptBlue"/>
          <w:rFonts w:ascii="Arial" w:hAnsi="Arial" w:cs="Arial"/>
          <w:szCs w:val="20"/>
          <w:highlight w:val="white"/>
          <w:lang w:val="sv-SE"/>
        </w:rPr>
        <w:t>"/&gt;</w:t>
      </w:r>
    </w:p>
    <w:p w14:paraId="0C58DDE5" w14:textId="77777777" w:rsidR="00522FC1" w:rsidRPr="000578B9" w:rsidRDefault="00522FC1">
      <w:pPr>
        <w:autoSpaceDE w:val="0"/>
        <w:autoSpaceDN w:val="0"/>
        <w:adjustRightInd w:val="0"/>
        <w:rPr>
          <w:rStyle w:val="XML10ptBlack"/>
          <w:rFonts w:ascii="Arial" w:hAnsi="Arial" w:cs="Arial"/>
          <w:szCs w:val="20"/>
          <w:highlight w:val="white"/>
        </w:rPr>
      </w:pPr>
      <w:r w:rsidRPr="004022B3">
        <w:rPr>
          <w:rStyle w:val="XML10ptBlack"/>
          <w:rFonts w:ascii="Arial" w:hAnsi="Arial" w:cs="Arial"/>
          <w:szCs w:val="20"/>
          <w:highlight w:val="white"/>
          <w:lang w:val="sv-SE"/>
        </w:rPr>
        <w:tab/>
      </w:r>
      <w:r w:rsidRPr="000578B9">
        <w:rPr>
          <w:rStyle w:val="XML10ptBlue"/>
          <w:rFonts w:ascii="Arial" w:hAnsi="Arial" w:cs="Arial"/>
          <w:szCs w:val="20"/>
          <w:highlight w:val="white"/>
        </w:rPr>
        <w:t>&lt;/</w:t>
      </w:r>
      <w:proofErr w:type="spellStart"/>
      <w:r w:rsidRPr="000578B9">
        <w:rPr>
          <w:rStyle w:val="XML10ptDarkRed"/>
          <w:rFonts w:ascii="Arial" w:hAnsi="Arial" w:cs="Arial"/>
          <w:szCs w:val="20"/>
          <w:highlight w:val="white"/>
        </w:rPr>
        <w:t>parentDocument</w:t>
      </w:r>
      <w:proofErr w:type="spellEnd"/>
      <w:r w:rsidRPr="000578B9">
        <w:rPr>
          <w:rStyle w:val="XML10ptBlue"/>
          <w:rFonts w:ascii="Arial" w:hAnsi="Arial" w:cs="Arial"/>
          <w:szCs w:val="20"/>
          <w:highlight w:val="white"/>
        </w:rPr>
        <w:t>&gt;</w:t>
      </w:r>
    </w:p>
    <w:p w14:paraId="6A30A694" w14:textId="77777777" w:rsidR="00522FC1" w:rsidRPr="000578B9" w:rsidRDefault="00522FC1">
      <w:pPr>
        <w:rPr>
          <w:rStyle w:val="XML10ptBlue"/>
          <w:rFonts w:ascii="Arial" w:hAnsi="Arial" w:cs="Arial"/>
          <w:szCs w:val="20"/>
        </w:rPr>
      </w:pPr>
      <w:r w:rsidRPr="000578B9">
        <w:rPr>
          <w:rStyle w:val="XML10ptBlue"/>
          <w:rFonts w:ascii="Arial" w:hAnsi="Arial" w:cs="Arial"/>
          <w:szCs w:val="20"/>
          <w:highlight w:val="white"/>
        </w:rPr>
        <w:t>&lt;/</w:t>
      </w:r>
      <w:proofErr w:type="spellStart"/>
      <w:r w:rsidRPr="000578B9">
        <w:rPr>
          <w:rStyle w:val="XML10ptDarkRed"/>
          <w:rFonts w:ascii="Arial" w:hAnsi="Arial" w:cs="Arial"/>
          <w:szCs w:val="20"/>
          <w:highlight w:val="white"/>
        </w:rPr>
        <w:t>relatedDocument</w:t>
      </w:r>
      <w:proofErr w:type="spellEnd"/>
      <w:r w:rsidRPr="000578B9">
        <w:rPr>
          <w:rStyle w:val="XML10ptBlue"/>
          <w:rFonts w:ascii="Arial" w:hAnsi="Arial" w:cs="Arial"/>
          <w:szCs w:val="20"/>
          <w:highlight w:val="white"/>
        </w:rPr>
        <w:t>&gt;</w:t>
      </w:r>
    </w:p>
    <w:p w14:paraId="2DED8A9C" w14:textId="77777777" w:rsidR="00522FC1" w:rsidRPr="000578B9" w:rsidRDefault="00522FC1"/>
    <w:p w14:paraId="7513B2CD" w14:textId="77777777" w:rsidR="00522FC1" w:rsidRDefault="00522FC1">
      <w:r>
        <w:t xml:space="preserve">Seuraavilla sivuilla olevassa taulukossa on kuvattu dokumenttityyppikohtaisesti </w:t>
      </w:r>
      <w:proofErr w:type="spellStart"/>
      <w:r>
        <w:t>headerin</w:t>
      </w:r>
      <w:proofErr w:type="spellEnd"/>
      <w:r>
        <w:t xml:space="preserve"> elementtien ja </w:t>
      </w:r>
      <w:proofErr w:type="spellStart"/>
      <w:r>
        <w:t>relatedDocument</w:t>
      </w:r>
      <w:proofErr w:type="spellEnd"/>
      <w:r>
        <w:t xml:space="preserve">-elementtien käyttö ja sisältö. Taulukossa on lisäksi esimerkkeinä id, version ja </w:t>
      </w:r>
      <w:proofErr w:type="spellStart"/>
      <w:r>
        <w:t>setId</w:t>
      </w:r>
      <w:proofErr w:type="spellEnd"/>
      <w:r>
        <w:t xml:space="preserve"> –</w:t>
      </w:r>
      <w:proofErr w:type="spellStart"/>
      <w:r>
        <w:t>header</w:t>
      </w:r>
      <w:proofErr w:type="spellEnd"/>
      <w:r>
        <w:t xml:space="preserve">-elementtien sisältö ja </w:t>
      </w:r>
      <w:proofErr w:type="spellStart"/>
      <w:r>
        <w:t>relatedDocument</w:t>
      </w:r>
      <w:proofErr w:type="spellEnd"/>
      <w:r>
        <w:t>-elementtien sisältö eri tilanteissa.</w:t>
      </w:r>
    </w:p>
    <w:p w14:paraId="0961EF7D" w14:textId="6769B83F" w:rsidR="00522FC1" w:rsidRDefault="00522FC1"/>
    <w:p w14:paraId="3EEBFC5D" w14:textId="08F03452" w:rsidR="006F7FCC" w:rsidRDefault="006F7FCC" w:rsidP="006F7FCC">
      <w:r>
        <w:t xml:space="preserve">Määrittelyiden versiointikäytännöt ovat siirretty omaan dokumenttiinsa, joka löytyy voimassa olevasta määrittelypaketista osoitteessa: </w:t>
      </w:r>
      <w:hyperlink r:id="rId25" w:history="1">
        <w:r w:rsidRPr="00F0603D">
          <w:rPr>
            <w:rStyle w:val="Hyperlinkki"/>
          </w:rPr>
          <w:t>https://www.kanta.fi/jarjestelmakehittajat/resepti</w:t>
        </w:r>
      </w:hyperlink>
      <w:r>
        <w:t xml:space="preserve">. </w:t>
      </w:r>
    </w:p>
    <w:p w14:paraId="5DCE24BF" w14:textId="76C0436F" w:rsidR="006F7FCC" w:rsidRDefault="006F7FCC"/>
    <w:p w14:paraId="0FC6D4F3" w14:textId="77777777" w:rsidR="00522FC1" w:rsidRDefault="00522FC1">
      <w:pPr>
        <w:sectPr w:rsidR="00522FC1">
          <w:headerReference w:type="default" r:id="rId26"/>
          <w:footerReference w:type="default" r:id="rId27"/>
          <w:headerReference w:type="first" r:id="rId28"/>
          <w:footerReference w:type="first" r:id="rId29"/>
          <w:pgSz w:w="11906" w:h="16838"/>
          <w:pgMar w:top="1440" w:right="1797" w:bottom="1440" w:left="1797" w:header="709" w:footer="709" w:gutter="0"/>
          <w:cols w:space="720"/>
          <w:titlePg/>
          <w:docGrid w:linePitch="360"/>
        </w:sectPr>
      </w:pPr>
    </w:p>
    <w:p w14:paraId="4E0B7420" w14:textId="77777777" w:rsidR="00522FC1" w:rsidRDefault="00522FC1"/>
    <w:tbl>
      <w:tblPr>
        <w:tblpPr w:leftFromText="141" w:rightFromText="141" w:vertAnchor="text" w:tblpY="1"/>
        <w:tblOverlap w:val="never"/>
        <w:tblW w:w="13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261"/>
        <w:gridCol w:w="709"/>
        <w:gridCol w:w="1984"/>
        <w:gridCol w:w="2835"/>
        <w:gridCol w:w="2693"/>
        <w:gridCol w:w="2977"/>
      </w:tblGrid>
      <w:tr w:rsidR="00522FC1" w14:paraId="0AC3AFEA" w14:textId="77777777" w:rsidTr="00351FFB">
        <w:trPr>
          <w:tblHeader/>
        </w:trPr>
        <w:tc>
          <w:tcPr>
            <w:tcW w:w="2261" w:type="dxa"/>
            <w:shd w:val="clear" w:color="auto" w:fill="E6E6E6"/>
          </w:tcPr>
          <w:p w14:paraId="7CC70703" w14:textId="77777777" w:rsidR="00522FC1" w:rsidRDefault="00522FC1" w:rsidP="00351FFB">
            <w:pPr>
              <w:rPr>
                <w:b/>
                <w:sz w:val="20"/>
                <w:szCs w:val="20"/>
              </w:rPr>
            </w:pPr>
            <w:r>
              <w:rPr>
                <w:b/>
                <w:sz w:val="20"/>
                <w:szCs w:val="20"/>
              </w:rPr>
              <w:t>Dokumenttityyppi ja interaktio</w:t>
            </w:r>
          </w:p>
        </w:tc>
        <w:tc>
          <w:tcPr>
            <w:tcW w:w="709" w:type="dxa"/>
            <w:shd w:val="clear" w:color="auto" w:fill="E6E6E6"/>
          </w:tcPr>
          <w:p w14:paraId="25766FDA" w14:textId="77777777" w:rsidR="00522FC1" w:rsidRDefault="00522FC1" w:rsidP="00351FFB">
            <w:pPr>
              <w:rPr>
                <w:b/>
                <w:sz w:val="20"/>
                <w:szCs w:val="20"/>
              </w:rPr>
            </w:pPr>
            <w:r>
              <w:rPr>
                <w:b/>
                <w:sz w:val="20"/>
                <w:szCs w:val="20"/>
              </w:rPr>
              <w:t>Alle-kirjoitus,</w:t>
            </w:r>
          </w:p>
          <w:p w14:paraId="775E7B46" w14:textId="77777777" w:rsidR="00522FC1" w:rsidRDefault="00522FC1" w:rsidP="00351FFB">
            <w:pPr>
              <w:rPr>
                <w:b/>
                <w:sz w:val="20"/>
                <w:szCs w:val="20"/>
              </w:rPr>
            </w:pPr>
            <w:r>
              <w:rPr>
                <w:b/>
                <w:sz w:val="20"/>
                <w:szCs w:val="20"/>
              </w:rPr>
              <w:t>K=</w:t>
            </w:r>
          </w:p>
          <w:p w14:paraId="4D0105C6" w14:textId="77777777" w:rsidR="00522FC1" w:rsidRDefault="00522FC1" w:rsidP="00351FFB">
            <w:pPr>
              <w:rPr>
                <w:b/>
                <w:sz w:val="20"/>
                <w:szCs w:val="20"/>
              </w:rPr>
            </w:pPr>
            <w:r>
              <w:rPr>
                <w:b/>
                <w:sz w:val="20"/>
                <w:szCs w:val="20"/>
              </w:rPr>
              <w:t>kyllä</w:t>
            </w:r>
          </w:p>
        </w:tc>
        <w:tc>
          <w:tcPr>
            <w:tcW w:w="1984" w:type="dxa"/>
            <w:shd w:val="clear" w:color="auto" w:fill="E6E6E6"/>
          </w:tcPr>
          <w:p w14:paraId="215DD631" w14:textId="77777777" w:rsidR="00522FC1" w:rsidRDefault="00522FC1" w:rsidP="00351FFB">
            <w:pPr>
              <w:rPr>
                <w:b/>
                <w:sz w:val="20"/>
                <w:szCs w:val="20"/>
              </w:rPr>
            </w:pPr>
            <w:proofErr w:type="spellStart"/>
            <w:r>
              <w:rPr>
                <w:b/>
                <w:sz w:val="20"/>
                <w:szCs w:val="20"/>
              </w:rPr>
              <w:t>RelatedDocument</w:t>
            </w:r>
            <w:proofErr w:type="spellEnd"/>
            <w:r>
              <w:rPr>
                <w:b/>
                <w:sz w:val="20"/>
                <w:szCs w:val="20"/>
              </w:rPr>
              <w:t xml:space="preserve"> käyttötarkoitus</w:t>
            </w:r>
          </w:p>
        </w:tc>
        <w:tc>
          <w:tcPr>
            <w:tcW w:w="2835" w:type="dxa"/>
            <w:shd w:val="clear" w:color="auto" w:fill="E6E6E6"/>
          </w:tcPr>
          <w:p w14:paraId="2ABE24EE" w14:textId="77777777" w:rsidR="00522FC1" w:rsidRDefault="00522FC1" w:rsidP="00351FFB">
            <w:pPr>
              <w:rPr>
                <w:b/>
                <w:sz w:val="20"/>
                <w:szCs w:val="20"/>
              </w:rPr>
            </w:pPr>
            <w:r>
              <w:rPr>
                <w:b/>
                <w:sz w:val="20"/>
                <w:szCs w:val="20"/>
              </w:rPr>
              <w:t xml:space="preserve">Versio ja </w:t>
            </w:r>
            <w:proofErr w:type="spellStart"/>
            <w:r>
              <w:rPr>
                <w:b/>
                <w:sz w:val="20"/>
                <w:szCs w:val="20"/>
              </w:rPr>
              <w:t>setId</w:t>
            </w:r>
            <w:proofErr w:type="spellEnd"/>
            <w:r>
              <w:rPr>
                <w:b/>
                <w:sz w:val="20"/>
                <w:szCs w:val="20"/>
              </w:rPr>
              <w:t xml:space="preserve"> </w:t>
            </w:r>
            <w:proofErr w:type="spellStart"/>
            <w:r>
              <w:rPr>
                <w:b/>
                <w:sz w:val="20"/>
                <w:szCs w:val="20"/>
              </w:rPr>
              <w:t>headerissa</w:t>
            </w:r>
            <w:proofErr w:type="spellEnd"/>
          </w:p>
        </w:tc>
        <w:tc>
          <w:tcPr>
            <w:tcW w:w="2693" w:type="dxa"/>
            <w:shd w:val="clear" w:color="auto" w:fill="E6E6E6"/>
          </w:tcPr>
          <w:p w14:paraId="2F6C58E6" w14:textId="77777777" w:rsidR="00522FC1" w:rsidRDefault="00522FC1" w:rsidP="00351FFB">
            <w:pPr>
              <w:rPr>
                <w:b/>
                <w:sz w:val="20"/>
                <w:szCs w:val="20"/>
              </w:rPr>
            </w:pPr>
            <w:r>
              <w:rPr>
                <w:b/>
                <w:sz w:val="20"/>
                <w:szCs w:val="20"/>
              </w:rPr>
              <w:t xml:space="preserve">Esimerkki: </w:t>
            </w:r>
            <w:proofErr w:type="spellStart"/>
            <w:r>
              <w:rPr>
                <w:b/>
                <w:sz w:val="20"/>
                <w:szCs w:val="20"/>
              </w:rPr>
              <w:t>header</w:t>
            </w:r>
            <w:proofErr w:type="spellEnd"/>
          </w:p>
        </w:tc>
        <w:tc>
          <w:tcPr>
            <w:tcW w:w="2977" w:type="dxa"/>
            <w:shd w:val="clear" w:color="auto" w:fill="E6E6E6"/>
          </w:tcPr>
          <w:p w14:paraId="6863490A" w14:textId="77777777" w:rsidR="00522FC1" w:rsidRDefault="00522FC1" w:rsidP="00351FFB">
            <w:pPr>
              <w:pStyle w:val="CommentSubject1"/>
              <w:rPr>
                <w:bCs w:val="0"/>
              </w:rPr>
            </w:pPr>
            <w:r>
              <w:rPr>
                <w:bCs w:val="0"/>
              </w:rPr>
              <w:t xml:space="preserve">Esimerkki: </w:t>
            </w:r>
            <w:proofErr w:type="spellStart"/>
            <w:r>
              <w:rPr>
                <w:bCs w:val="0"/>
              </w:rPr>
              <w:t>relatedDocument</w:t>
            </w:r>
            <w:proofErr w:type="spellEnd"/>
          </w:p>
        </w:tc>
      </w:tr>
      <w:tr w:rsidR="00522FC1" w14:paraId="71E0C297" w14:textId="77777777" w:rsidTr="00351FFB">
        <w:tc>
          <w:tcPr>
            <w:tcW w:w="2261" w:type="dxa"/>
          </w:tcPr>
          <w:p w14:paraId="45C88110" w14:textId="77777777" w:rsidR="00522FC1" w:rsidRDefault="00522FC1" w:rsidP="00351FFB">
            <w:pPr>
              <w:rPr>
                <w:sz w:val="20"/>
                <w:szCs w:val="20"/>
              </w:rPr>
            </w:pPr>
            <w:r>
              <w:rPr>
                <w:sz w:val="20"/>
                <w:szCs w:val="20"/>
              </w:rPr>
              <w:t>1 – Lääkemääräys</w:t>
            </w:r>
          </w:p>
          <w:p w14:paraId="5587FC37" w14:textId="77777777" w:rsidR="00522FC1" w:rsidRDefault="00522FC1" w:rsidP="00351FFB">
            <w:pPr>
              <w:rPr>
                <w:sz w:val="20"/>
                <w:szCs w:val="20"/>
              </w:rPr>
            </w:pPr>
            <w:r>
              <w:rPr>
                <w:sz w:val="20"/>
                <w:szCs w:val="20"/>
              </w:rPr>
              <w:t>RCMR_IN000002</w:t>
            </w:r>
            <w:r w:rsidR="0064643C">
              <w:rPr>
                <w:sz w:val="20"/>
                <w:szCs w:val="20"/>
              </w:rPr>
              <w:t>FI01</w:t>
            </w:r>
          </w:p>
        </w:tc>
        <w:tc>
          <w:tcPr>
            <w:tcW w:w="709" w:type="dxa"/>
          </w:tcPr>
          <w:p w14:paraId="10023368" w14:textId="77777777" w:rsidR="00522FC1" w:rsidRDefault="00522FC1" w:rsidP="00351FFB">
            <w:pPr>
              <w:rPr>
                <w:sz w:val="20"/>
                <w:szCs w:val="20"/>
              </w:rPr>
            </w:pPr>
            <w:r>
              <w:rPr>
                <w:sz w:val="20"/>
                <w:szCs w:val="20"/>
              </w:rPr>
              <w:t>K</w:t>
            </w:r>
          </w:p>
        </w:tc>
        <w:tc>
          <w:tcPr>
            <w:tcW w:w="1984" w:type="dxa"/>
          </w:tcPr>
          <w:p w14:paraId="316BC106" w14:textId="77777777" w:rsidR="00522FC1" w:rsidRDefault="00522FC1" w:rsidP="00351FFB">
            <w:pPr>
              <w:rPr>
                <w:sz w:val="20"/>
                <w:szCs w:val="20"/>
              </w:rPr>
            </w:pPr>
          </w:p>
        </w:tc>
        <w:tc>
          <w:tcPr>
            <w:tcW w:w="2835" w:type="dxa"/>
          </w:tcPr>
          <w:p w14:paraId="11FDAF61" w14:textId="77777777" w:rsidR="00522FC1" w:rsidRDefault="00522FC1" w:rsidP="00351FFB">
            <w:pPr>
              <w:rPr>
                <w:sz w:val="20"/>
                <w:szCs w:val="20"/>
              </w:rPr>
            </w:pPr>
            <w:r>
              <w:rPr>
                <w:sz w:val="20"/>
                <w:szCs w:val="20"/>
              </w:rPr>
              <w:t>Versionumero on 1.</w:t>
            </w:r>
          </w:p>
          <w:p w14:paraId="434C498C" w14:textId="77777777" w:rsidR="00522FC1" w:rsidRDefault="00522FC1" w:rsidP="00351FFB">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6D00ACB8" w14:textId="77777777" w:rsidR="00522FC1" w:rsidRDefault="00522FC1" w:rsidP="00351FFB">
            <w:pPr>
              <w:rPr>
                <w:sz w:val="16"/>
                <w:szCs w:val="16"/>
              </w:rPr>
            </w:pPr>
            <w:r>
              <w:rPr>
                <w:sz w:val="16"/>
                <w:szCs w:val="16"/>
              </w:rPr>
              <w:t>id=1.2.246.10.98765432.93.2006.1</w:t>
            </w:r>
          </w:p>
          <w:p w14:paraId="7D6C3251" w14:textId="77777777" w:rsidR="00522FC1" w:rsidRDefault="00522FC1" w:rsidP="00351FFB">
            <w:pPr>
              <w:rPr>
                <w:sz w:val="16"/>
                <w:szCs w:val="16"/>
              </w:rPr>
            </w:pPr>
            <w:r>
              <w:rPr>
                <w:sz w:val="16"/>
                <w:szCs w:val="16"/>
              </w:rPr>
              <w:t>version=1</w:t>
            </w:r>
          </w:p>
          <w:p w14:paraId="2FAC79E3" w14:textId="77777777" w:rsidR="00522FC1" w:rsidRDefault="00522FC1" w:rsidP="00351FFB">
            <w:pPr>
              <w:rPr>
                <w:sz w:val="16"/>
                <w:szCs w:val="16"/>
              </w:rPr>
            </w:pPr>
            <w:proofErr w:type="spellStart"/>
            <w:r>
              <w:rPr>
                <w:sz w:val="16"/>
                <w:szCs w:val="16"/>
              </w:rPr>
              <w:t>setId</w:t>
            </w:r>
            <w:proofErr w:type="spellEnd"/>
            <w:r>
              <w:rPr>
                <w:sz w:val="16"/>
                <w:szCs w:val="16"/>
              </w:rPr>
              <w:t>=1.2.246.10.98765432.93.2006.1</w:t>
            </w:r>
          </w:p>
        </w:tc>
        <w:tc>
          <w:tcPr>
            <w:tcW w:w="2977" w:type="dxa"/>
          </w:tcPr>
          <w:p w14:paraId="2362F37A" w14:textId="77777777" w:rsidR="00522FC1" w:rsidRDefault="00522FC1" w:rsidP="00351FFB">
            <w:pPr>
              <w:rPr>
                <w:sz w:val="16"/>
                <w:szCs w:val="16"/>
              </w:rPr>
            </w:pPr>
          </w:p>
        </w:tc>
      </w:tr>
      <w:tr w:rsidR="00522FC1" w14:paraId="0F978035" w14:textId="77777777" w:rsidTr="00351FFB">
        <w:tc>
          <w:tcPr>
            <w:tcW w:w="2261" w:type="dxa"/>
          </w:tcPr>
          <w:p w14:paraId="23CF996D" w14:textId="77777777" w:rsidR="00522FC1" w:rsidRDefault="00522FC1" w:rsidP="00351FFB">
            <w:pPr>
              <w:rPr>
                <w:sz w:val="20"/>
                <w:szCs w:val="20"/>
              </w:rPr>
            </w:pPr>
            <w:r>
              <w:rPr>
                <w:sz w:val="20"/>
                <w:szCs w:val="20"/>
              </w:rPr>
              <w:t>1 - Lääkemääräys (uusimisen perusteella)</w:t>
            </w:r>
          </w:p>
          <w:p w14:paraId="2D77A86D" w14:textId="77777777" w:rsidR="0064643C" w:rsidRPr="00066593" w:rsidRDefault="0064643C" w:rsidP="00351FFB">
            <w:pPr>
              <w:rPr>
                <w:sz w:val="20"/>
                <w:szCs w:val="20"/>
              </w:rPr>
            </w:pPr>
            <w:r w:rsidRPr="0064643C">
              <w:rPr>
                <w:sz w:val="20"/>
                <w:szCs w:val="20"/>
                <w:lang w:val="en-US"/>
              </w:rPr>
              <w:t>RCMR_IN000002FI01</w:t>
            </w:r>
          </w:p>
          <w:p w14:paraId="0EBEAC07" w14:textId="77777777" w:rsidR="0064643C" w:rsidRPr="0064643C" w:rsidRDefault="0064643C" w:rsidP="00351FFB">
            <w:pPr>
              <w:rPr>
                <w:sz w:val="20"/>
                <w:szCs w:val="20"/>
                <w:lang w:val="en-US"/>
              </w:rPr>
            </w:pPr>
            <w:r w:rsidRPr="0064643C">
              <w:rPr>
                <w:sz w:val="20"/>
                <w:szCs w:val="20"/>
                <w:lang w:val="en-US"/>
              </w:rPr>
              <w:t>Original Document with Content</w:t>
            </w:r>
          </w:p>
          <w:p w14:paraId="34802E79" w14:textId="77777777" w:rsidR="0064643C" w:rsidRPr="0064643C" w:rsidRDefault="0064643C" w:rsidP="00351FFB">
            <w:pPr>
              <w:rPr>
                <w:sz w:val="20"/>
                <w:szCs w:val="20"/>
                <w:lang w:val="en-US"/>
              </w:rPr>
            </w:pPr>
          </w:p>
          <w:p w14:paraId="64EAACAA" w14:textId="77777777" w:rsidR="00522FC1" w:rsidRPr="0064643C" w:rsidRDefault="00522FC1" w:rsidP="00351FFB">
            <w:pPr>
              <w:rPr>
                <w:sz w:val="20"/>
                <w:szCs w:val="20"/>
                <w:lang w:val="en-US"/>
              </w:rPr>
            </w:pPr>
          </w:p>
        </w:tc>
        <w:tc>
          <w:tcPr>
            <w:tcW w:w="709" w:type="dxa"/>
          </w:tcPr>
          <w:p w14:paraId="63317D7E" w14:textId="77777777" w:rsidR="00522FC1" w:rsidRDefault="00522FC1" w:rsidP="00351FFB">
            <w:pPr>
              <w:rPr>
                <w:sz w:val="20"/>
                <w:szCs w:val="20"/>
              </w:rPr>
            </w:pPr>
            <w:r>
              <w:rPr>
                <w:sz w:val="20"/>
                <w:szCs w:val="20"/>
              </w:rPr>
              <w:t>K</w:t>
            </w:r>
          </w:p>
        </w:tc>
        <w:tc>
          <w:tcPr>
            <w:tcW w:w="1984" w:type="dxa"/>
          </w:tcPr>
          <w:p w14:paraId="2A020F1B" w14:textId="77777777" w:rsidR="00522FC1" w:rsidRDefault="00522FC1" w:rsidP="00351FFB">
            <w:pPr>
              <w:rPr>
                <w:sz w:val="20"/>
                <w:szCs w:val="20"/>
              </w:rPr>
            </w:pPr>
            <w:r>
              <w:rPr>
                <w:sz w:val="20"/>
                <w:szCs w:val="20"/>
              </w:rPr>
              <w:t>Linkki uusimispyyntöön, jonka perusteella lääkemääräys on syntynyt (</w:t>
            </w:r>
            <w:proofErr w:type="spellStart"/>
            <w:r>
              <w:rPr>
                <w:sz w:val="20"/>
                <w:szCs w:val="20"/>
              </w:rPr>
              <w:t>typeCode</w:t>
            </w:r>
            <w:proofErr w:type="spellEnd"/>
            <w:r>
              <w:rPr>
                <w:sz w:val="20"/>
                <w:szCs w:val="20"/>
              </w:rPr>
              <w:t>=APND)</w:t>
            </w:r>
          </w:p>
        </w:tc>
        <w:tc>
          <w:tcPr>
            <w:tcW w:w="2835" w:type="dxa"/>
          </w:tcPr>
          <w:p w14:paraId="7F70669D" w14:textId="77777777" w:rsidR="00522FC1" w:rsidRDefault="00522FC1" w:rsidP="00351FFB">
            <w:pPr>
              <w:rPr>
                <w:sz w:val="20"/>
                <w:szCs w:val="20"/>
              </w:rPr>
            </w:pPr>
            <w:r>
              <w:rPr>
                <w:sz w:val="20"/>
                <w:szCs w:val="20"/>
              </w:rPr>
              <w:t>Versionumero on 1.</w:t>
            </w:r>
          </w:p>
          <w:p w14:paraId="4468A60B" w14:textId="77777777" w:rsidR="00522FC1" w:rsidRDefault="00522FC1" w:rsidP="00351FFB">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4D3E747A" w14:textId="77777777" w:rsidR="00522FC1" w:rsidRDefault="00522FC1" w:rsidP="00351FFB">
            <w:pPr>
              <w:rPr>
                <w:sz w:val="16"/>
                <w:szCs w:val="16"/>
              </w:rPr>
            </w:pPr>
            <w:r>
              <w:rPr>
                <w:sz w:val="16"/>
                <w:szCs w:val="16"/>
              </w:rPr>
              <w:t>id=1.2.246.10.98765432.93.2006.4</w:t>
            </w:r>
          </w:p>
          <w:p w14:paraId="511DBD38" w14:textId="77777777" w:rsidR="00522FC1" w:rsidRDefault="00522FC1" w:rsidP="00351FFB">
            <w:pPr>
              <w:rPr>
                <w:sz w:val="16"/>
                <w:szCs w:val="16"/>
              </w:rPr>
            </w:pPr>
            <w:r>
              <w:rPr>
                <w:sz w:val="16"/>
                <w:szCs w:val="16"/>
              </w:rPr>
              <w:t>version=1</w:t>
            </w:r>
          </w:p>
          <w:p w14:paraId="50C911A3" w14:textId="77777777" w:rsidR="00522FC1" w:rsidRDefault="00522FC1" w:rsidP="00351FFB">
            <w:pPr>
              <w:rPr>
                <w:sz w:val="16"/>
                <w:szCs w:val="16"/>
              </w:rPr>
            </w:pPr>
            <w:proofErr w:type="spellStart"/>
            <w:r>
              <w:rPr>
                <w:sz w:val="16"/>
                <w:szCs w:val="16"/>
              </w:rPr>
              <w:t>setId</w:t>
            </w:r>
            <w:proofErr w:type="spellEnd"/>
            <w:r>
              <w:rPr>
                <w:sz w:val="16"/>
                <w:szCs w:val="16"/>
              </w:rPr>
              <w:t>=1.2.246.10.98765432.93.2006.4</w:t>
            </w:r>
          </w:p>
        </w:tc>
        <w:tc>
          <w:tcPr>
            <w:tcW w:w="2977" w:type="dxa"/>
          </w:tcPr>
          <w:p w14:paraId="180F46C8"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3217F25C" w14:textId="77777777" w:rsidR="00522FC1" w:rsidRDefault="00522FC1" w:rsidP="00351FFB">
            <w:pPr>
              <w:rPr>
                <w:sz w:val="16"/>
                <w:szCs w:val="16"/>
                <w:lang w:val="en-US"/>
              </w:rPr>
            </w:pPr>
            <w:r>
              <w:rPr>
                <w:sz w:val="16"/>
                <w:szCs w:val="16"/>
                <w:lang w:val="en-US"/>
              </w:rPr>
              <w:t>id=1.2.246.10.98765432.93.2006.23</w:t>
            </w:r>
          </w:p>
          <w:p w14:paraId="5F974396" w14:textId="77777777" w:rsidR="00522FC1" w:rsidRDefault="00522FC1" w:rsidP="00351FFB">
            <w:pPr>
              <w:rPr>
                <w:sz w:val="16"/>
                <w:szCs w:val="16"/>
                <w:lang w:val="en-US"/>
              </w:rPr>
            </w:pPr>
            <w:r>
              <w:rPr>
                <w:sz w:val="16"/>
                <w:szCs w:val="16"/>
                <w:lang w:val="en-US"/>
              </w:rPr>
              <w:t>code=8</w:t>
            </w:r>
          </w:p>
          <w:p w14:paraId="4FA5EF52" w14:textId="77777777" w:rsidR="00522FC1" w:rsidRDefault="00522FC1" w:rsidP="00351FFB">
            <w:pPr>
              <w:autoSpaceDE w:val="0"/>
              <w:autoSpaceDN w:val="0"/>
              <w:adjustRightInd w:val="0"/>
              <w:rPr>
                <w:color w:val="0000FF"/>
                <w:sz w:val="16"/>
                <w:szCs w:val="16"/>
                <w:highlight w:val="white"/>
                <w:lang w:eastAsia="en-US"/>
              </w:rPr>
            </w:pPr>
            <w:proofErr w:type="spellStart"/>
            <w:r>
              <w:rPr>
                <w:sz w:val="16"/>
                <w:szCs w:val="16"/>
              </w:rPr>
              <w:t>setId</w:t>
            </w:r>
            <w:proofErr w:type="spellEnd"/>
            <w:r>
              <w:rPr>
                <w:sz w:val="16"/>
                <w:szCs w:val="16"/>
              </w:rPr>
              <w:t>=1.2.246.10.98765432.93.2006.23</w:t>
            </w:r>
          </w:p>
          <w:p w14:paraId="175F13A1" w14:textId="77777777" w:rsidR="00522FC1" w:rsidRDefault="00522FC1" w:rsidP="00351FFB">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6976154A" w14:textId="77777777" w:rsidTr="00351FFB">
        <w:tc>
          <w:tcPr>
            <w:tcW w:w="2261" w:type="dxa"/>
          </w:tcPr>
          <w:p w14:paraId="7902142F" w14:textId="77777777" w:rsidR="00522FC1" w:rsidRPr="00FC7E77" w:rsidRDefault="00522FC1" w:rsidP="00351FFB">
            <w:pPr>
              <w:rPr>
                <w:sz w:val="20"/>
                <w:szCs w:val="20"/>
              </w:rPr>
            </w:pPr>
            <w:r w:rsidRPr="00FC7E77">
              <w:rPr>
                <w:sz w:val="20"/>
                <w:szCs w:val="20"/>
              </w:rPr>
              <w:t xml:space="preserve">2 – Lääkemääräyksen mitätöinti </w:t>
            </w:r>
            <w:r w:rsidR="00561103" w:rsidRPr="00FC7E77">
              <w:rPr>
                <w:sz w:val="20"/>
                <w:szCs w:val="20"/>
              </w:rPr>
              <w:t>(myös uusimisen perusteella tehdyillä lääkemääräyksillä)</w:t>
            </w:r>
          </w:p>
          <w:p w14:paraId="0B7530EB" w14:textId="77777777" w:rsidR="0064643C" w:rsidRPr="0087784E" w:rsidRDefault="0064643C" w:rsidP="00351FFB">
            <w:pPr>
              <w:rPr>
                <w:sz w:val="20"/>
                <w:szCs w:val="20"/>
                <w:lang w:val="en-US"/>
              </w:rPr>
            </w:pPr>
            <w:r w:rsidRPr="0087784E">
              <w:rPr>
                <w:sz w:val="20"/>
                <w:szCs w:val="20"/>
                <w:lang w:val="en-US"/>
              </w:rPr>
              <w:t>RCMR_IN000123FI01</w:t>
            </w:r>
          </w:p>
          <w:p w14:paraId="688BFFA3" w14:textId="77777777" w:rsidR="0064643C" w:rsidRPr="0087784E" w:rsidRDefault="0064643C" w:rsidP="00351FFB">
            <w:pPr>
              <w:rPr>
                <w:sz w:val="20"/>
                <w:szCs w:val="20"/>
                <w:lang w:val="en-US"/>
              </w:rPr>
            </w:pPr>
            <w:r w:rsidRPr="0087784E">
              <w:rPr>
                <w:sz w:val="20"/>
                <w:szCs w:val="20"/>
                <w:lang w:val="en-US"/>
              </w:rPr>
              <w:t>Prescription Document Repudiation From Originator</w:t>
            </w:r>
          </w:p>
          <w:p w14:paraId="603D3A9A" w14:textId="77777777" w:rsidR="00522FC1" w:rsidRPr="0064643C" w:rsidRDefault="00522FC1" w:rsidP="00351FFB">
            <w:pPr>
              <w:rPr>
                <w:sz w:val="20"/>
                <w:szCs w:val="20"/>
                <w:lang w:val="en-US"/>
              </w:rPr>
            </w:pPr>
          </w:p>
        </w:tc>
        <w:tc>
          <w:tcPr>
            <w:tcW w:w="709" w:type="dxa"/>
          </w:tcPr>
          <w:p w14:paraId="208D1652" w14:textId="77777777" w:rsidR="00522FC1" w:rsidRDefault="00522FC1" w:rsidP="00351FFB">
            <w:pPr>
              <w:rPr>
                <w:sz w:val="20"/>
                <w:szCs w:val="20"/>
              </w:rPr>
            </w:pPr>
            <w:r>
              <w:rPr>
                <w:sz w:val="20"/>
                <w:szCs w:val="20"/>
              </w:rPr>
              <w:t>K</w:t>
            </w:r>
          </w:p>
        </w:tc>
        <w:tc>
          <w:tcPr>
            <w:tcW w:w="1984" w:type="dxa"/>
          </w:tcPr>
          <w:p w14:paraId="5A0DEF18" w14:textId="77777777" w:rsidR="00522FC1" w:rsidRDefault="00522FC1" w:rsidP="00351FFB">
            <w:pPr>
              <w:rPr>
                <w:sz w:val="20"/>
                <w:szCs w:val="20"/>
              </w:rPr>
            </w:pPr>
            <w:bookmarkStart w:id="90" w:name="OLE_LINK1"/>
            <w:r>
              <w:rPr>
                <w:sz w:val="20"/>
                <w:szCs w:val="20"/>
              </w:rPr>
              <w:t>Alkuperäinen lääkemääräys (</w:t>
            </w:r>
            <w:proofErr w:type="spellStart"/>
            <w:r>
              <w:rPr>
                <w:sz w:val="20"/>
                <w:szCs w:val="20"/>
              </w:rPr>
              <w:t>typeCode</w:t>
            </w:r>
            <w:proofErr w:type="spellEnd"/>
            <w:r>
              <w:rPr>
                <w:sz w:val="20"/>
                <w:szCs w:val="20"/>
              </w:rPr>
              <w:t>=RPLC)</w:t>
            </w:r>
            <w:bookmarkEnd w:id="90"/>
          </w:p>
        </w:tc>
        <w:tc>
          <w:tcPr>
            <w:tcW w:w="2835" w:type="dxa"/>
          </w:tcPr>
          <w:p w14:paraId="5BB712E8" w14:textId="77777777" w:rsidR="00522FC1" w:rsidRDefault="00522FC1" w:rsidP="00351FFB">
            <w:pPr>
              <w:rPr>
                <w:sz w:val="20"/>
                <w:szCs w:val="20"/>
              </w:rPr>
            </w:pPr>
            <w:r>
              <w:rPr>
                <w:sz w:val="20"/>
                <w:szCs w:val="20"/>
              </w:rPr>
              <w:t>Versionumero kasvaa yhdellä.</w:t>
            </w:r>
          </w:p>
          <w:p w14:paraId="356FEC07" w14:textId="77777777" w:rsidR="00522FC1" w:rsidRDefault="00522FC1" w:rsidP="00351FFB">
            <w:pPr>
              <w:rPr>
                <w:sz w:val="20"/>
                <w:szCs w:val="20"/>
              </w:rPr>
            </w:pPr>
            <w:proofErr w:type="spellStart"/>
            <w:r>
              <w:rPr>
                <w:sz w:val="20"/>
                <w:szCs w:val="20"/>
              </w:rPr>
              <w:t>SetId</w:t>
            </w:r>
            <w:proofErr w:type="spellEnd"/>
            <w:r>
              <w:rPr>
                <w:sz w:val="20"/>
                <w:szCs w:val="20"/>
              </w:rPr>
              <w:t xml:space="preserve"> on sama kuin mitätöitävässä lääkemääräyksessä.</w:t>
            </w:r>
          </w:p>
        </w:tc>
        <w:tc>
          <w:tcPr>
            <w:tcW w:w="2693" w:type="dxa"/>
          </w:tcPr>
          <w:p w14:paraId="66477CDB" w14:textId="77777777" w:rsidR="00522FC1" w:rsidRDefault="00522FC1" w:rsidP="00351FFB">
            <w:pPr>
              <w:rPr>
                <w:sz w:val="16"/>
                <w:szCs w:val="16"/>
              </w:rPr>
            </w:pPr>
            <w:r>
              <w:rPr>
                <w:sz w:val="16"/>
                <w:szCs w:val="16"/>
              </w:rPr>
              <w:t>id=1.2.246.10.98765432.93.2006.3</w:t>
            </w:r>
          </w:p>
          <w:p w14:paraId="7A5B2E83" w14:textId="77777777" w:rsidR="00522FC1" w:rsidRDefault="00522FC1" w:rsidP="00351FFB">
            <w:pPr>
              <w:rPr>
                <w:sz w:val="16"/>
                <w:szCs w:val="16"/>
              </w:rPr>
            </w:pPr>
            <w:r>
              <w:rPr>
                <w:sz w:val="16"/>
                <w:szCs w:val="16"/>
              </w:rPr>
              <w:t>version=3</w:t>
            </w:r>
          </w:p>
          <w:p w14:paraId="26E45D08" w14:textId="77777777" w:rsidR="00522FC1" w:rsidRDefault="00522FC1" w:rsidP="00351FFB">
            <w:pPr>
              <w:rPr>
                <w:sz w:val="16"/>
                <w:szCs w:val="16"/>
              </w:rPr>
            </w:pPr>
            <w:proofErr w:type="spellStart"/>
            <w:r>
              <w:rPr>
                <w:sz w:val="16"/>
                <w:szCs w:val="16"/>
              </w:rPr>
              <w:t>setId</w:t>
            </w:r>
            <w:proofErr w:type="spellEnd"/>
            <w:r>
              <w:rPr>
                <w:sz w:val="16"/>
                <w:szCs w:val="16"/>
              </w:rPr>
              <w:t>=1.2.246.10.98765432.93.2006.1</w:t>
            </w:r>
          </w:p>
        </w:tc>
        <w:tc>
          <w:tcPr>
            <w:tcW w:w="2977" w:type="dxa"/>
          </w:tcPr>
          <w:p w14:paraId="40ECDDE3"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7A7807B" w14:textId="77777777" w:rsidR="00522FC1" w:rsidRDefault="00522FC1" w:rsidP="00351FFB">
            <w:pPr>
              <w:rPr>
                <w:sz w:val="16"/>
                <w:szCs w:val="16"/>
                <w:lang w:val="en-US"/>
              </w:rPr>
            </w:pPr>
            <w:r>
              <w:rPr>
                <w:sz w:val="16"/>
                <w:szCs w:val="16"/>
                <w:lang w:val="en-US"/>
              </w:rPr>
              <w:t>id=1.2.246.10.98765432.93.2006.2</w:t>
            </w:r>
          </w:p>
          <w:p w14:paraId="59B57599" w14:textId="77777777" w:rsidR="00522FC1" w:rsidRDefault="00522FC1" w:rsidP="00351FFB">
            <w:pPr>
              <w:rPr>
                <w:sz w:val="16"/>
                <w:szCs w:val="16"/>
                <w:lang w:val="en-US"/>
              </w:rPr>
            </w:pPr>
            <w:r>
              <w:rPr>
                <w:sz w:val="16"/>
                <w:szCs w:val="16"/>
                <w:lang w:val="en-US"/>
              </w:rPr>
              <w:t>code=</w:t>
            </w:r>
            <w:r w:rsidR="00B36130">
              <w:rPr>
                <w:sz w:val="16"/>
                <w:szCs w:val="16"/>
                <w:lang w:val="en-US"/>
              </w:rPr>
              <w:t>3</w:t>
            </w:r>
          </w:p>
          <w:p w14:paraId="6C63E178" w14:textId="77777777" w:rsidR="00522FC1" w:rsidRDefault="00522FC1" w:rsidP="00351FFB">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3E73F3EB" w14:textId="77777777" w:rsidR="00522FC1" w:rsidRDefault="00522FC1" w:rsidP="00351FFB">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66F4167C" w14:textId="77777777" w:rsidTr="00351FFB">
        <w:tc>
          <w:tcPr>
            <w:tcW w:w="2261" w:type="dxa"/>
          </w:tcPr>
          <w:p w14:paraId="4F4F5E96" w14:textId="77777777" w:rsidR="00522FC1" w:rsidRPr="00FC7E77" w:rsidRDefault="001250A1" w:rsidP="00351FFB">
            <w:pPr>
              <w:rPr>
                <w:sz w:val="20"/>
                <w:szCs w:val="20"/>
              </w:rPr>
            </w:pPr>
            <w:r w:rsidRPr="00FC7E77">
              <w:rPr>
                <w:sz w:val="20"/>
                <w:szCs w:val="20"/>
              </w:rPr>
              <w:t>3 - Lääkemääräyksen korjaus</w:t>
            </w:r>
            <w:r w:rsidR="00561103" w:rsidRPr="00FC7E77">
              <w:rPr>
                <w:sz w:val="20"/>
                <w:szCs w:val="20"/>
              </w:rPr>
              <w:t xml:space="preserve"> (myös uusimisen perusteella tehdyillä lääkemääräyksillä)</w:t>
            </w:r>
          </w:p>
          <w:p w14:paraId="16B7C3D3" w14:textId="77777777" w:rsidR="00012CD9" w:rsidRPr="0087784E" w:rsidRDefault="00012CD9" w:rsidP="00351FFB">
            <w:pPr>
              <w:rPr>
                <w:sz w:val="20"/>
                <w:szCs w:val="20"/>
                <w:lang w:val="en-US"/>
              </w:rPr>
            </w:pPr>
            <w:r w:rsidRPr="0087784E">
              <w:rPr>
                <w:sz w:val="20"/>
                <w:szCs w:val="20"/>
                <w:lang w:val="en-US"/>
              </w:rPr>
              <w:t>RCMR_IN000016FI01</w:t>
            </w:r>
          </w:p>
          <w:p w14:paraId="42DE4CCD" w14:textId="77777777" w:rsidR="00012CD9" w:rsidRDefault="00012CD9" w:rsidP="00351FFB">
            <w:pPr>
              <w:rPr>
                <w:sz w:val="20"/>
                <w:szCs w:val="20"/>
                <w:lang w:val="en-US"/>
              </w:rPr>
            </w:pPr>
            <w:r w:rsidRPr="0087784E">
              <w:rPr>
                <w:sz w:val="20"/>
                <w:szCs w:val="20"/>
                <w:lang w:val="en-US"/>
              </w:rPr>
              <w:t>Document Replacement with Content</w:t>
            </w:r>
          </w:p>
          <w:p w14:paraId="6816591B" w14:textId="77777777" w:rsidR="00522FC1" w:rsidRPr="0005050A" w:rsidRDefault="00522FC1" w:rsidP="00351FFB">
            <w:pPr>
              <w:rPr>
                <w:sz w:val="20"/>
                <w:szCs w:val="20"/>
                <w:lang w:val="en-GB"/>
              </w:rPr>
            </w:pPr>
          </w:p>
        </w:tc>
        <w:tc>
          <w:tcPr>
            <w:tcW w:w="709" w:type="dxa"/>
          </w:tcPr>
          <w:p w14:paraId="3E2C58B2" w14:textId="77777777" w:rsidR="00522FC1" w:rsidRDefault="00522FC1" w:rsidP="00351FFB">
            <w:pPr>
              <w:rPr>
                <w:sz w:val="20"/>
                <w:szCs w:val="20"/>
              </w:rPr>
            </w:pPr>
            <w:r>
              <w:rPr>
                <w:sz w:val="20"/>
                <w:szCs w:val="20"/>
              </w:rPr>
              <w:t>K</w:t>
            </w:r>
          </w:p>
        </w:tc>
        <w:tc>
          <w:tcPr>
            <w:tcW w:w="1984" w:type="dxa"/>
          </w:tcPr>
          <w:p w14:paraId="00BC15D3" w14:textId="77777777" w:rsidR="00522FC1" w:rsidRDefault="00522FC1" w:rsidP="00351FFB">
            <w:pPr>
              <w:rPr>
                <w:sz w:val="20"/>
                <w:szCs w:val="20"/>
              </w:rPr>
            </w:pPr>
            <w:r>
              <w:rPr>
                <w:sz w:val="20"/>
                <w:szCs w:val="20"/>
              </w:rPr>
              <w:t>Alkuperäinen lääkemääräys (</w:t>
            </w:r>
            <w:proofErr w:type="spellStart"/>
            <w:r>
              <w:rPr>
                <w:sz w:val="20"/>
                <w:szCs w:val="20"/>
              </w:rPr>
              <w:t>typeCode</w:t>
            </w:r>
            <w:proofErr w:type="spellEnd"/>
            <w:r>
              <w:rPr>
                <w:sz w:val="20"/>
                <w:szCs w:val="20"/>
              </w:rPr>
              <w:t>=RPLC)</w:t>
            </w:r>
          </w:p>
        </w:tc>
        <w:tc>
          <w:tcPr>
            <w:tcW w:w="2835" w:type="dxa"/>
          </w:tcPr>
          <w:p w14:paraId="2FFBF248" w14:textId="77777777" w:rsidR="00522FC1" w:rsidRDefault="00522FC1" w:rsidP="00351FFB">
            <w:pPr>
              <w:rPr>
                <w:sz w:val="20"/>
                <w:szCs w:val="20"/>
              </w:rPr>
            </w:pPr>
            <w:r>
              <w:rPr>
                <w:sz w:val="20"/>
                <w:szCs w:val="20"/>
              </w:rPr>
              <w:t>Versionumero kasvaa yhdellä.</w:t>
            </w:r>
          </w:p>
          <w:p w14:paraId="23FAA2FF" w14:textId="77777777" w:rsidR="00522FC1" w:rsidRDefault="00522FC1" w:rsidP="00351FFB">
            <w:pPr>
              <w:rPr>
                <w:sz w:val="20"/>
                <w:szCs w:val="20"/>
              </w:rPr>
            </w:pPr>
            <w:proofErr w:type="spellStart"/>
            <w:r>
              <w:rPr>
                <w:sz w:val="20"/>
                <w:szCs w:val="20"/>
              </w:rPr>
              <w:t>SetId</w:t>
            </w:r>
            <w:proofErr w:type="spellEnd"/>
            <w:r>
              <w:rPr>
                <w:sz w:val="20"/>
                <w:szCs w:val="20"/>
              </w:rPr>
              <w:t xml:space="preserve"> on sama kuin korjattavassa lääkemääräyksessä.</w:t>
            </w:r>
          </w:p>
        </w:tc>
        <w:tc>
          <w:tcPr>
            <w:tcW w:w="2693" w:type="dxa"/>
          </w:tcPr>
          <w:p w14:paraId="24A24E1D" w14:textId="77777777" w:rsidR="00522FC1" w:rsidRDefault="00522FC1" w:rsidP="00351FFB">
            <w:pPr>
              <w:rPr>
                <w:sz w:val="16"/>
                <w:szCs w:val="16"/>
              </w:rPr>
            </w:pPr>
            <w:r>
              <w:rPr>
                <w:sz w:val="16"/>
                <w:szCs w:val="16"/>
              </w:rPr>
              <w:t>id=1.2.246.10.98765432.93.2006.2</w:t>
            </w:r>
          </w:p>
          <w:p w14:paraId="74AAC3D7" w14:textId="77777777" w:rsidR="00522FC1" w:rsidRDefault="00522FC1" w:rsidP="00351FFB">
            <w:pPr>
              <w:rPr>
                <w:sz w:val="16"/>
                <w:szCs w:val="16"/>
              </w:rPr>
            </w:pPr>
            <w:r>
              <w:rPr>
                <w:sz w:val="16"/>
                <w:szCs w:val="16"/>
              </w:rPr>
              <w:t>version=2</w:t>
            </w:r>
          </w:p>
          <w:p w14:paraId="04BEEA94" w14:textId="77777777" w:rsidR="00522FC1" w:rsidRDefault="00522FC1" w:rsidP="00351FFB">
            <w:pPr>
              <w:rPr>
                <w:sz w:val="16"/>
                <w:szCs w:val="16"/>
              </w:rPr>
            </w:pPr>
            <w:proofErr w:type="spellStart"/>
            <w:r>
              <w:rPr>
                <w:sz w:val="16"/>
                <w:szCs w:val="16"/>
              </w:rPr>
              <w:t>setId</w:t>
            </w:r>
            <w:proofErr w:type="spellEnd"/>
            <w:r>
              <w:rPr>
                <w:sz w:val="16"/>
                <w:szCs w:val="16"/>
              </w:rPr>
              <w:t>=1.2.246.10.98765432.93.2006.1</w:t>
            </w:r>
          </w:p>
        </w:tc>
        <w:tc>
          <w:tcPr>
            <w:tcW w:w="2977" w:type="dxa"/>
          </w:tcPr>
          <w:p w14:paraId="77F2EC9F"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7F53CEA9" w14:textId="77777777" w:rsidR="00522FC1" w:rsidRDefault="00522FC1" w:rsidP="00351FFB">
            <w:pPr>
              <w:rPr>
                <w:sz w:val="16"/>
                <w:szCs w:val="16"/>
                <w:lang w:val="en-US"/>
              </w:rPr>
            </w:pPr>
            <w:r>
              <w:rPr>
                <w:sz w:val="16"/>
                <w:szCs w:val="16"/>
                <w:lang w:val="en-US"/>
              </w:rPr>
              <w:t>id=1.2.246.10.98765432.93.2006.1</w:t>
            </w:r>
          </w:p>
          <w:p w14:paraId="32666BCA" w14:textId="77777777" w:rsidR="00522FC1" w:rsidRDefault="00522FC1" w:rsidP="00351FFB">
            <w:pPr>
              <w:rPr>
                <w:sz w:val="16"/>
                <w:szCs w:val="16"/>
                <w:lang w:val="en-US"/>
              </w:rPr>
            </w:pPr>
            <w:r>
              <w:rPr>
                <w:sz w:val="16"/>
                <w:szCs w:val="16"/>
                <w:lang w:val="en-US"/>
              </w:rPr>
              <w:t>code=1</w:t>
            </w:r>
          </w:p>
          <w:p w14:paraId="73A65A39" w14:textId="77777777" w:rsidR="00522FC1" w:rsidRDefault="00522FC1" w:rsidP="00351FFB">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55A19917" w14:textId="77777777" w:rsidR="00522FC1" w:rsidRDefault="00522FC1" w:rsidP="00351FFB">
            <w:pPr>
              <w:rPr>
                <w:sz w:val="16"/>
                <w:szCs w:val="16"/>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13F61D07" w14:textId="77777777" w:rsidTr="00351FFB">
        <w:tc>
          <w:tcPr>
            <w:tcW w:w="2261" w:type="dxa"/>
          </w:tcPr>
          <w:p w14:paraId="36AA65B3" w14:textId="77777777" w:rsidR="00522FC1" w:rsidRPr="00012CD9" w:rsidRDefault="00522FC1" w:rsidP="00351FFB">
            <w:pPr>
              <w:rPr>
                <w:sz w:val="20"/>
                <w:szCs w:val="20"/>
                <w:lang w:val="en-US"/>
              </w:rPr>
            </w:pPr>
            <w:r w:rsidRPr="00012CD9">
              <w:rPr>
                <w:sz w:val="20"/>
                <w:szCs w:val="20"/>
                <w:lang w:val="en-US"/>
              </w:rPr>
              <w:t xml:space="preserve">4 – </w:t>
            </w:r>
            <w:proofErr w:type="spellStart"/>
            <w:r w:rsidRPr="00012CD9">
              <w:rPr>
                <w:sz w:val="20"/>
                <w:szCs w:val="20"/>
                <w:lang w:val="en-US"/>
              </w:rPr>
              <w:t>Lukitus</w:t>
            </w:r>
            <w:proofErr w:type="spellEnd"/>
          </w:p>
          <w:p w14:paraId="17EDC28F" w14:textId="77777777" w:rsidR="00522FC1" w:rsidRPr="00012CD9" w:rsidRDefault="00012CD9" w:rsidP="00351FFB">
            <w:pPr>
              <w:rPr>
                <w:sz w:val="20"/>
                <w:szCs w:val="20"/>
                <w:lang w:val="en-US"/>
              </w:rPr>
            </w:pPr>
            <w:r>
              <w:rPr>
                <w:sz w:val="20"/>
                <w:szCs w:val="20"/>
                <w:lang w:val="en-US"/>
              </w:rPr>
              <w:lastRenderedPageBreak/>
              <w:t>RCMR_IN000008FI01</w:t>
            </w:r>
            <w:r w:rsidRPr="00321274">
              <w:rPr>
                <w:sz w:val="20"/>
                <w:szCs w:val="20"/>
                <w:lang w:val="en-US"/>
              </w:rPr>
              <w:t>Document Addendum with Content</w:t>
            </w:r>
            <w:r w:rsidRPr="00012CD9" w:rsidDel="00012CD9">
              <w:rPr>
                <w:sz w:val="20"/>
                <w:szCs w:val="20"/>
                <w:lang w:val="en-US"/>
              </w:rPr>
              <w:t xml:space="preserve"> </w:t>
            </w:r>
          </w:p>
        </w:tc>
        <w:tc>
          <w:tcPr>
            <w:tcW w:w="709" w:type="dxa"/>
          </w:tcPr>
          <w:p w14:paraId="270B8091" w14:textId="77777777" w:rsidR="00522FC1" w:rsidRPr="00012CD9" w:rsidRDefault="00522FC1" w:rsidP="00351FFB">
            <w:pPr>
              <w:rPr>
                <w:sz w:val="20"/>
                <w:szCs w:val="20"/>
                <w:lang w:val="en-US"/>
              </w:rPr>
            </w:pPr>
          </w:p>
        </w:tc>
        <w:tc>
          <w:tcPr>
            <w:tcW w:w="1984" w:type="dxa"/>
          </w:tcPr>
          <w:p w14:paraId="43925ED2" w14:textId="77777777" w:rsidR="00522FC1" w:rsidRDefault="00522FC1" w:rsidP="00351FFB">
            <w:pPr>
              <w:rPr>
                <w:sz w:val="20"/>
                <w:szCs w:val="20"/>
              </w:rPr>
            </w:pPr>
            <w:r>
              <w:rPr>
                <w:sz w:val="20"/>
                <w:szCs w:val="20"/>
              </w:rPr>
              <w:t>Lääkemääräys, jota lukitus koskee (</w:t>
            </w:r>
            <w:proofErr w:type="spellStart"/>
            <w:r>
              <w:rPr>
                <w:sz w:val="20"/>
                <w:szCs w:val="20"/>
              </w:rPr>
              <w:t>typeCode</w:t>
            </w:r>
            <w:proofErr w:type="spellEnd"/>
            <w:r>
              <w:rPr>
                <w:sz w:val="20"/>
                <w:szCs w:val="20"/>
              </w:rPr>
              <w:t>=APND)</w:t>
            </w:r>
          </w:p>
        </w:tc>
        <w:tc>
          <w:tcPr>
            <w:tcW w:w="2835" w:type="dxa"/>
          </w:tcPr>
          <w:p w14:paraId="0CEA921B" w14:textId="77777777" w:rsidR="00522FC1" w:rsidRDefault="00522FC1" w:rsidP="00351FFB">
            <w:pPr>
              <w:rPr>
                <w:sz w:val="20"/>
                <w:szCs w:val="20"/>
              </w:rPr>
            </w:pPr>
            <w:r>
              <w:rPr>
                <w:sz w:val="20"/>
                <w:szCs w:val="20"/>
              </w:rPr>
              <w:t>Versionumero on 1.</w:t>
            </w:r>
          </w:p>
          <w:p w14:paraId="34B0BCEE" w14:textId="77777777" w:rsidR="00522FC1" w:rsidRDefault="00522FC1" w:rsidP="00351FFB">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58C91B90" w14:textId="77777777" w:rsidR="00522FC1" w:rsidRDefault="00522FC1" w:rsidP="00351FFB">
            <w:pPr>
              <w:rPr>
                <w:sz w:val="16"/>
                <w:szCs w:val="16"/>
              </w:rPr>
            </w:pPr>
            <w:r>
              <w:rPr>
                <w:sz w:val="16"/>
                <w:szCs w:val="16"/>
              </w:rPr>
              <w:t>id=1.2.246.10.98765432.93.2006.6</w:t>
            </w:r>
          </w:p>
          <w:p w14:paraId="2F7AC0A3" w14:textId="77777777" w:rsidR="00522FC1" w:rsidRDefault="00522FC1" w:rsidP="00351FFB">
            <w:pPr>
              <w:rPr>
                <w:sz w:val="16"/>
                <w:szCs w:val="16"/>
              </w:rPr>
            </w:pPr>
            <w:r>
              <w:rPr>
                <w:sz w:val="16"/>
                <w:szCs w:val="16"/>
              </w:rPr>
              <w:t>version=1</w:t>
            </w:r>
          </w:p>
          <w:p w14:paraId="7CEA00A2" w14:textId="77777777" w:rsidR="00522FC1" w:rsidRDefault="00522FC1" w:rsidP="00351FFB">
            <w:pPr>
              <w:rPr>
                <w:sz w:val="16"/>
                <w:szCs w:val="16"/>
              </w:rPr>
            </w:pPr>
            <w:proofErr w:type="spellStart"/>
            <w:r>
              <w:rPr>
                <w:sz w:val="16"/>
                <w:szCs w:val="16"/>
              </w:rPr>
              <w:t>setId</w:t>
            </w:r>
            <w:proofErr w:type="spellEnd"/>
            <w:r>
              <w:rPr>
                <w:sz w:val="16"/>
                <w:szCs w:val="16"/>
              </w:rPr>
              <w:t>=1.2.246.10.98765432.93.2006.6</w:t>
            </w:r>
          </w:p>
        </w:tc>
        <w:tc>
          <w:tcPr>
            <w:tcW w:w="2977" w:type="dxa"/>
          </w:tcPr>
          <w:p w14:paraId="2FA6E097"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88C0995" w14:textId="77777777" w:rsidR="00522FC1" w:rsidRDefault="00522FC1" w:rsidP="00351FFB">
            <w:pPr>
              <w:rPr>
                <w:sz w:val="16"/>
                <w:szCs w:val="16"/>
                <w:lang w:val="en-US"/>
              </w:rPr>
            </w:pPr>
            <w:r>
              <w:rPr>
                <w:sz w:val="16"/>
                <w:szCs w:val="16"/>
                <w:lang w:val="en-US"/>
              </w:rPr>
              <w:t>id=1.2.246.10.98765432.93.2006.2</w:t>
            </w:r>
          </w:p>
          <w:p w14:paraId="037BC828" w14:textId="77777777" w:rsidR="00522FC1" w:rsidRDefault="00522FC1" w:rsidP="00351FFB">
            <w:pPr>
              <w:rPr>
                <w:sz w:val="16"/>
                <w:szCs w:val="16"/>
                <w:lang w:val="en-US"/>
              </w:rPr>
            </w:pPr>
            <w:r>
              <w:rPr>
                <w:sz w:val="16"/>
                <w:szCs w:val="16"/>
                <w:lang w:val="en-US"/>
              </w:rPr>
              <w:t>code=1</w:t>
            </w:r>
          </w:p>
          <w:p w14:paraId="5596F3FE" w14:textId="77777777" w:rsidR="00522FC1" w:rsidRDefault="00522FC1" w:rsidP="00351FFB">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7768479E" w14:textId="77777777" w:rsidR="00522FC1" w:rsidRDefault="00522FC1" w:rsidP="00351FFB">
            <w:pPr>
              <w:rPr>
                <w:sz w:val="16"/>
                <w:szCs w:val="16"/>
              </w:rPr>
            </w:pPr>
            <w:r>
              <w:rPr>
                <w:color w:val="0000FF"/>
                <w:sz w:val="16"/>
                <w:szCs w:val="16"/>
                <w:highlight w:val="white"/>
                <w:lang w:val="en-US" w:eastAsia="en-US"/>
              </w:rPr>
              <w:lastRenderedPageBreak/>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6465302A" w14:textId="77777777" w:rsidTr="00351FFB">
        <w:tc>
          <w:tcPr>
            <w:tcW w:w="2261" w:type="dxa"/>
          </w:tcPr>
          <w:p w14:paraId="599B52DC" w14:textId="77777777" w:rsidR="00522FC1" w:rsidRPr="00012CD9" w:rsidRDefault="00522FC1" w:rsidP="00351FFB">
            <w:pPr>
              <w:rPr>
                <w:sz w:val="20"/>
                <w:szCs w:val="20"/>
                <w:lang w:val="en-US"/>
              </w:rPr>
            </w:pPr>
            <w:r w:rsidRPr="00012CD9">
              <w:rPr>
                <w:sz w:val="20"/>
                <w:szCs w:val="20"/>
                <w:lang w:val="en-US"/>
              </w:rPr>
              <w:lastRenderedPageBreak/>
              <w:t xml:space="preserve">5 - </w:t>
            </w:r>
            <w:proofErr w:type="spellStart"/>
            <w:r w:rsidRPr="00012CD9">
              <w:rPr>
                <w:sz w:val="20"/>
                <w:szCs w:val="20"/>
                <w:lang w:val="en-US"/>
              </w:rPr>
              <w:t>Lukituksen</w:t>
            </w:r>
            <w:proofErr w:type="spellEnd"/>
            <w:r w:rsidRPr="00012CD9">
              <w:rPr>
                <w:sz w:val="20"/>
                <w:szCs w:val="20"/>
                <w:lang w:val="en-US"/>
              </w:rPr>
              <w:t xml:space="preserve"> </w:t>
            </w:r>
            <w:proofErr w:type="spellStart"/>
            <w:r w:rsidRPr="00012CD9">
              <w:rPr>
                <w:sz w:val="20"/>
                <w:szCs w:val="20"/>
                <w:lang w:val="en-US"/>
              </w:rPr>
              <w:t>purku</w:t>
            </w:r>
            <w:proofErr w:type="spellEnd"/>
          </w:p>
          <w:p w14:paraId="4B23DBDF" w14:textId="77777777" w:rsidR="00012CD9" w:rsidRPr="004E20ED" w:rsidRDefault="00012CD9" w:rsidP="00351FFB">
            <w:pPr>
              <w:rPr>
                <w:sz w:val="20"/>
                <w:szCs w:val="20"/>
                <w:lang w:val="en-US"/>
              </w:rPr>
            </w:pPr>
            <w:r>
              <w:rPr>
                <w:sz w:val="20"/>
                <w:szCs w:val="20"/>
                <w:lang w:val="en-US"/>
              </w:rPr>
              <w:t>RCMR_IN000616FI01</w:t>
            </w:r>
            <w:r w:rsidRPr="004E20ED">
              <w:rPr>
                <w:sz w:val="20"/>
                <w:szCs w:val="20"/>
                <w:lang w:val="en-US"/>
              </w:rPr>
              <w:t>Prescription Lock Cancellation</w:t>
            </w:r>
          </w:p>
          <w:p w14:paraId="1047E500" w14:textId="77777777" w:rsidR="00522FC1" w:rsidRPr="00012CD9" w:rsidRDefault="00522FC1" w:rsidP="00351FFB">
            <w:pPr>
              <w:rPr>
                <w:sz w:val="20"/>
                <w:szCs w:val="20"/>
                <w:lang w:val="en-US"/>
              </w:rPr>
            </w:pPr>
          </w:p>
        </w:tc>
        <w:tc>
          <w:tcPr>
            <w:tcW w:w="709" w:type="dxa"/>
          </w:tcPr>
          <w:p w14:paraId="38EE2B7F" w14:textId="77777777" w:rsidR="00522FC1" w:rsidRPr="00012CD9" w:rsidRDefault="00522FC1" w:rsidP="00351FFB">
            <w:pPr>
              <w:rPr>
                <w:sz w:val="20"/>
                <w:szCs w:val="20"/>
                <w:lang w:val="en-US"/>
              </w:rPr>
            </w:pPr>
          </w:p>
        </w:tc>
        <w:tc>
          <w:tcPr>
            <w:tcW w:w="1984" w:type="dxa"/>
          </w:tcPr>
          <w:p w14:paraId="5480C6D3" w14:textId="77777777" w:rsidR="00522FC1" w:rsidRDefault="00522FC1" w:rsidP="00351FFB">
            <w:pPr>
              <w:rPr>
                <w:sz w:val="20"/>
                <w:szCs w:val="20"/>
              </w:rPr>
            </w:pPr>
            <w:r>
              <w:rPr>
                <w:sz w:val="20"/>
                <w:szCs w:val="20"/>
              </w:rPr>
              <w:t>Lääkemääräys, jota lukitus koskee (</w:t>
            </w:r>
            <w:proofErr w:type="spellStart"/>
            <w:r>
              <w:rPr>
                <w:sz w:val="20"/>
                <w:szCs w:val="20"/>
              </w:rPr>
              <w:t>typeCode</w:t>
            </w:r>
            <w:proofErr w:type="spellEnd"/>
            <w:r>
              <w:rPr>
                <w:sz w:val="20"/>
                <w:szCs w:val="20"/>
              </w:rPr>
              <w:t>=APND)</w:t>
            </w:r>
          </w:p>
          <w:p w14:paraId="015FBC2F" w14:textId="77777777" w:rsidR="00522FC1" w:rsidRDefault="00522FC1" w:rsidP="00351FFB">
            <w:pPr>
              <w:rPr>
                <w:sz w:val="20"/>
                <w:szCs w:val="20"/>
              </w:rPr>
            </w:pPr>
            <w:r>
              <w:rPr>
                <w:sz w:val="20"/>
                <w:szCs w:val="20"/>
              </w:rPr>
              <w:t>Purettava lukitussanoma (</w:t>
            </w:r>
            <w:proofErr w:type="spellStart"/>
            <w:r>
              <w:rPr>
                <w:sz w:val="20"/>
                <w:szCs w:val="20"/>
              </w:rPr>
              <w:t>typecCode</w:t>
            </w:r>
            <w:proofErr w:type="spellEnd"/>
            <w:r>
              <w:rPr>
                <w:sz w:val="20"/>
                <w:szCs w:val="20"/>
              </w:rPr>
              <w:t>=RPLC)</w:t>
            </w:r>
          </w:p>
        </w:tc>
        <w:tc>
          <w:tcPr>
            <w:tcW w:w="2835" w:type="dxa"/>
          </w:tcPr>
          <w:p w14:paraId="3AD5BB7D" w14:textId="77777777" w:rsidR="00522FC1" w:rsidRDefault="00522FC1" w:rsidP="00351FFB">
            <w:pPr>
              <w:rPr>
                <w:sz w:val="20"/>
                <w:szCs w:val="20"/>
              </w:rPr>
            </w:pPr>
            <w:r>
              <w:rPr>
                <w:sz w:val="20"/>
                <w:szCs w:val="20"/>
              </w:rPr>
              <w:t>Versionumero kasvaa yhdellä.</w:t>
            </w:r>
          </w:p>
          <w:p w14:paraId="0AB91B18" w14:textId="77777777" w:rsidR="00522FC1" w:rsidRDefault="00522FC1" w:rsidP="00351FFB">
            <w:pPr>
              <w:rPr>
                <w:sz w:val="20"/>
                <w:szCs w:val="20"/>
              </w:rPr>
            </w:pPr>
            <w:proofErr w:type="spellStart"/>
            <w:r>
              <w:rPr>
                <w:sz w:val="20"/>
                <w:szCs w:val="20"/>
              </w:rPr>
              <w:t>SetId</w:t>
            </w:r>
            <w:proofErr w:type="spellEnd"/>
            <w:r>
              <w:rPr>
                <w:sz w:val="20"/>
                <w:szCs w:val="20"/>
              </w:rPr>
              <w:t xml:space="preserve"> on sama kuin purettavassa lukitussa</w:t>
            </w:r>
            <w:r w:rsidR="005C5155">
              <w:rPr>
                <w:sz w:val="20"/>
                <w:szCs w:val="20"/>
              </w:rPr>
              <w:t>no</w:t>
            </w:r>
            <w:r>
              <w:rPr>
                <w:sz w:val="20"/>
                <w:szCs w:val="20"/>
              </w:rPr>
              <w:t>m</w:t>
            </w:r>
            <w:r w:rsidR="005C5155">
              <w:rPr>
                <w:sz w:val="20"/>
                <w:szCs w:val="20"/>
              </w:rPr>
              <w:t>a</w:t>
            </w:r>
            <w:r>
              <w:rPr>
                <w:sz w:val="20"/>
                <w:szCs w:val="20"/>
              </w:rPr>
              <w:t>ssa.</w:t>
            </w:r>
          </w:p>
        </w:tc>
        <w:tc>
          <w:tcPr>
            <w:tcW w:w="2693" w:type="dxa"/>
          </w:tcPr>
          <w:p w14:paraId="38900D5B" w14:textId="77777777" w:rsidR="00522FC1" w:rsidRDefault="00522FC1" w:rsidP="00351FFB">
            <w:pPr>
              <w:rPr>
                <w:sz w:val="16"/>
                <w:szCs w:val="16"/>
              </w:rPr>
            </w:pPr>
            <w:r>
              <w:rPr>
                <w:sz w:val="16"/>
                <w:szCs w:val="16"/>
              </w:rPr>
              <w:t>id=1.2.246.10.98765432.93.2006.7</w:t>
            </w:r>
          </w:p>
          <w:p w14:paraId="3C42979B" w14:textId="77777777" w:rsidR="00522FC1" w:rsidRDefault="00522FC1" w:rsidP="00351FFB">
            <w:pPr>
              <w:rPr>
                <w:sz w:val="16"/>
                <w:szCs w:val="16"/>
              </w:rPr>
            </w:pPr>
            <w:r>
              <w:rPr>
                <w:sz w:val="16"/>
                <w:szCs w:val="16"/>
              </w:rPr>
              <w:t>version=2</w:t>
            </w:r>
          </w:p>
          <w:p w14:paraId="7BEAC834" w14:textId="77777777" w:rsidR="00522FC1" w:rsidRDefault="00522FC1" w:rsidP="00351FFB">
            <w:pPr>
              <w:rPr>
                <w:sz w:val="16"/>
                <w:szCs w:val="16"/>
              </w:rPr>
            </w:pPr>
            <w:proofErr w:type="spellStart"/>
            <w:r>
              <w:rPr>
                <w:sz w:val="16"/>
                <w:szCs w:val="16"/>
              </w:rPr>
              <w:t>setId</w:t>
            </w:r>
            <w:proofErr w:type="spellEnd"/>
            <w:r>
              <w:rPr>
                <w:sz w:val="16"/>
                <w:szCs w:val="16"/>
              </w:rPr>
              <w:t>=1.2.246.10.98765432.93.2006.6</w:t>
            </w:r>
          </w:p>
        </w:tc>
        <w:tc>
          <w:tcPr>
            <w:tcW w:w="2977" w:type="dxa"/>
          </w:tcPr>
          <w:p w14:paraId="65632B40"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6F82854" w14:textId="77777777" w:rsidR="00522FC1" w:rsidRDefault="00522FC1" w:rsidP="00351FFB">
            <w:pPr>
              <w:rPr>
                <w:sz w:val="16"/>
                <w:szCs w:val="16"/>
                <w:lang w:val="en-US"/>
              </w:rPr>
            </w:pPr>
            <w:r>
              <w:rPr>
                <w:sz w:val="16"/>
                <w:szCs w:val="16"/>
                <w:lang w:val="en-US"/>
              </w:rPr>
              <w:t>id=1.2.246.10.98765432.93.2006.2</w:t>
            </w:r>
          </w:p>
          <w:p w14:paraId="3D7CFF67" w14:textId="77777777" w:rsidR="00522FC1" w:rsidRDefault="00522FC1" w:rsidP="00351FFB">
            <w:pPr>
              <w:rPr>
                <w:sz w:val="16"/>
                <w:szCs w:val="16"/>
                <w:lang w:val="en-US"/>
              </w:rPr>
            </w:pPr>
            <w:r>
              <w:rPr>
                <w:sz w:val="16"/>
                <w:szCs w:val="16"/>
                <w:lang w:val="en-US"/>
              </w:rPr>
              <w:t>code=1</w:t>
            </w:r>
          </w:p>
          <w:p w14:paraId="66F3AE31" w14:textId="77777777" w:rsidR="00522FC1" w:rsidRDefault="00522FC1" w:rsidP="00351FFB">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47F4C2B9"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333E02CE"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6B4B44CB" w14:textId="77777777" w:rsidR="00522FC1" w:rsidRDefault="00522FC1" w:rsidP="00351FFB">
            <w:pPr>
              <w:rPr>
                <w:sz w:val="16"/>
                <w:szCs w:val="16"/>
              </w:rPr>
            </w:pPr>
            <w:r>
              <w:rPr>
                <w:sz w:val="16"/>
                <w:szCs w:val="16"/>
              </w:rPr>
              <w:t>id=1.2.246.10.98765432.93.2006.6</w:t>
            </w:r>
          </w:p>
          <w:p w14:paraId="63B16374" w14:textId="77777777" w:rsidR="00522FC1" w:rsidRDefault="00522FC1" w:rsidP="00351FFB">
            <w:pPr>
              <w:rPr>
                <w:sz w:val="16"/>
                <w:szCs w:val="16"/>
              </w:rPr>
            </w:pPr>
            <w:proofErr w:type="spellStart"/>
            <w:r>
              <w:rPr>
                <w:sz w:val="16"/>
                <w:szCs w:val="16"/>
              </w:rPr>
              <w:t>code</w:t>
            </w:r>
            <w:proofErr w:type="spellEnd"/>
            <w:r>
              <w:rPr>
                <w:sz w:val="16"/>
                <w:szCs w:val="16"/>
              </w:rPr>
              <w:t>=4</w:t>
            </w:r>
          </w:p>
          <w:p w14:paraId="230B0FE6" w14:textId="77777777" w:rsidR="00522FC1" w:rsidRDefault="00522FC1" w:rsidP="00351FFB">
            <w:pPr>
              <w:autoSpaceDE w:val="0"/>
              <w:autoSpaceDN w:val="0"/>
              <w:adjustRightInd w:val="0"/>
              <w:rPr>
                <w:sz w:val="16"/>
                <w:szCs w:val="16"/>
              </w:rPr>
            </w:pPr>
            <w:proofErr w:type="spellStart"/>
            <w:r>
              <w:rPr>
                <w:sz w:val="16"/>
                <w:szCs w:val="16"/>
              </w:rPr>
              <w:t>setId</w:t>
            </w:r>
            <w:proofErr w:type="spellEnd"/>
            <w:r>
              <w:rPr>
                <w:sz w:val="16"/>
                <w:szCs w:val="16"/>
              </w:rPr>
              <w:t>=1.2.246.10.98765432.93.2006.6</w:t>
            </w:r>
          </w:p>
          <w:p w14:paraId="54761EE9" w14:textId="77777777" w:rsidR="00522FC1" w:rsidRDefault="00522FC1" w:rsidP="00351FFB">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1768735A" w14:textId="77777777" w:rsidTr="00351FFB">
        <w:tc>
          <w:tcPr>
            <w:tcW w:w="2261" w:type="dxa"/>
          </w:tcPr>
          <w:p w14:paraId="2361B7AA" w14:textId="77777777" w:rsidR="00522FC1" w:rsidRPr="0005050A" w:rsidRDefault="001250A1" w:rsidP="00351FFB">
            <w:pPr>
              <w:keepLines/>
              <w:rPr>
                <w:sz w:val="20"/>
                <w:szCs w:val="20"/>
                <w:lang w:val="en-GB"/>
              </w:rPr>
            </w:pPr>
            <w:r w:rsidRPr="001250A1">
              <w:rPr>
                <w:sz w:val="20"/>
                <w:szCs w:val="20"/>
                <w:lang w:val="en-GB"/>
              </w:rPr>
              <w:t xml:space="preserve">6 – </w:t>
            </w:r>
            <w:proofErr w:type="spellStart"/>
            <w:r w:rsidRPr="001250A1">
              <w:rPr>
                <w:sz w:val="20"/>
                <w:szCs w:val="20"/>
                <w:lang w:val="en-GB"/>
              </w:rPr>
              <w:t>Varaus</w:t>
            </w:r>
            <w:proofErr w:type="spellEnd"/>
          </w:p>
          <w:p w14:paraId="4264CC7B" w14:textId="77777777" w:rsidR="00012CD9" w:rsidRDefault="00012CD9" w:rsidP="00351FFB">
            <w:pPr>
              <w:keepLines/>
              <w:rPr>
                <w:sz w:val="20"/>
                <w:szCs w:val="20"/>
                <w:lang w:val="en-US"/>
              </w:rPr>
            </w:pPr>
            <w:r>
              <w:rPr>
                <w:sz w:val="20"/>
                <w:szCs w:val="20"/>
                <w:lang w:val="en-US"/>
              </w:rPr>
              <w:t>RCMR_IN000108FI01</w:t>
            </w:r>
          </w:p>
          <w:p w14:paraId="620706E4" w14:textId="77777777" w:rsidR="00012CD9" w:rsidRDefault="00012CD9" w:rsidP="00351FFB">
            <w:pPr>
              <w:keepLines/>
              <w:rPr>
                <w:sz w:val="20"/>
                <w:szCs w:val="20"/>
                <w:lang w:val="en-US"/>
              </w:rPr>
            </w:pPr>
            <w:r w:rsidRPr="00674840">
              <w:rPr>
                <w:sz w:val="20"/>
                <w:szCs w:val="20"/>
                <w:lang w:val="en-US"/>
              </w:rPr>
              <w:t>Prescription Hold Request</w:t>
            </w:r>
          </w:p>
          <w:p w14:paraId="6A15313C" w14:textId="77777777" w:rsidR="00522FC1" w:rsidRPr="0005050A" w:rsidRDefault="00522FC1" w:rsidP="00351FFB">
            <w:pPr>
              <w:keepLines/>
              <w:rPr>
                <w:sz w:val="20"/>
                <w:szCs w:val="20"/>
                <w:lang w:val="en-GB"/>
              </w:rPr>
            </w:pPr>
          </w:p>
        </w:tc>
        <w:tc>
          <w:tcPr>
            <w:tcW w:w="709" w:type="dxa"/>
          </w:tcPr>
          <w:p w14:paraId="389B9878" w14:textId="77777777" w:rsidR="00522FC1" w:rsidRPr="0005050A" w:rsidRDefault="00522FC1" w:rsidP="00351FFB">
            <w:pPr>
              <w:keepLines/>
              <w:rPr>
                <w:sz w:val="20"/>
                <w:szCs w:val="20"/>
                <w:lang w:val="en-GB"/>
              </w:rPr>
            </w:pPr>
          </w:p>
        </w:tc>
        <w:tc>
          <w:tcPr>
            <w:tcW w:w="1984" w:type="dxa"/>
          </w:tcPr>
          <w:p w14:paraId="4142580F" w14:textId="77777777" w:rsidR="00522FC1" w:rsidRDefault="00522FC1" w:rsidP="00351FFB">
            <w:pPr>
              <w:keepLines/>
              <w:rPr>
                <w:sz w:val="20"/>
                <w:szCs w:val="20"/>
              </w:rPr>
            </w:pPr>
            <w:r>
              <w:rPr>
                <w:sz w:val="20"/>
                <w:szCs w:val="20"/>
              </w:rPr>
              <w:t>Lääkemääräys, jota varaus koskee (</w:t>
            </w:r>
            <w:proofErr w:type="spellStart"/>
            <w:r>
              <w:rPr>
                <w:sz w:val="20"/>
                <w:szCs w:val="20"/>
              </w:rPr>
              <w:t>typeCode</w:t>
            </w:r>
            <w:proofErr w:type="spellEnd"/>
            <w:r>
              <w:rPr>
                <w:sz w:val="20"/>
                <w:szCs w:val="20"/>
              </w:rPr>
              <w:t>=APND)</w:t>
            </w:r>
          </w:p>
        </w:tc>
        <w:tc>
          <w:tcPr>
            <w:tcW w:w="2835" w:type="dxa"/>
          </w:tcPr>
          <w:p w14:paraId="5115353B" w14:textId="77777777" w:rsidR="00522FC1" w:rsidRDefault="00522FC1" w:rsidP="00351FFB">
            <w:pPr>
              <w:rPr>
                <w:sz w:val="20"/>
                <w:szCs w:val="20"/>
              </w:rPr>
            </w:pPr>
            <w:r>
              <w:rPr>
                <w:sz w:val="20"/>
                <w:szCs w:val="20"/>
              </w:rPr>
              <w:t>Versionumero on 1.</w:t>
            </w:r>
          </w:p>
          <w:p w14:paraId="576FE8B2" w14:textId="77777777" w:rsidR="00522FC1" w:rsidRDefault="00522FC1" w:rsidP="00351FFB">
            <w:pPr>
              <w:keepLines/>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207EDAD7" w14:textId="77777777" w:rsidR="00522FC1" w:rsidRDefault="00522FC1" w:rsidP="00351FFB">
            <w:pPr>
              <w:keepLines/>
              <w:rPr>
                <w:sz w:val="16"/>
                <w:szCs w:val="16"/>
              </w:rPr>
            </w:pPr>
            <w:r>
              <w:rPr>
                <w:sz w:val="16"/>
                <w:szCs w:val="16"/>
              </w:rPr>
              <w:t>id=1.2.246.10.98765432.93.2006.8</w:t>
            </w:r>
          </w:p>
          <w:p w14:paraId="4F0B5A1E" w14:textId="77777777" w:rsidR="00522FC1" w:rsidRDefault="00522FC1" w:rsidP="00351FFB">
            <w:pPr>
              <w:keepLines/>
              <w:rPr>
                <w:sz w:val="16"/>
                <w:szCs w:val="16"/>
              </w:rPr>
            </w:pPr>
            <w:r>
              <w:rPr>
                <w:sz w:val="16"/>
                <w:szCs w:val="16"/>
              </w:rPr>
              <w:t>version=1</w:t>
            </w:r>
          </w:p>
          <w:p w14:paraId="7D427C38" w14:textId="77777777" w:rsidR="00522FC1" w:rsidRDefault="00522FC1" w:rsidP="00351FFB">
            <w:pPr>
              <w:keepLines/>
              <w:rPr>
                <w:sz w:val="16"/>
                <w:szCs w:val="16"/>
              </w:rPr>
            </w:pPr>
            <w:proofErr w:type="spellStart"/>
            <w:r>
              <w:rPr>
                <w:sz w:val="16"/>
                <w:szCs w:val="16"/>
              </w:rPr>
              <w:t>setId</w:t>
            </w:r>
            <w:proofErr w:type="spellEnd"/>
            <w:r>
              <w:rPr>
                <w:sz w:val="16"/>
                <w:szCs w:val="16"/>
              </w:rPr>
              <w:t>=1.2.246.10.98765432.93.2006.8</w:t>
            </w:r>
          </w:p>
        </w:tc>
        <w:tc>
          <w:tcPr>
            <w:tcW w:w="2977" w:type="dxa"/>
          </w:tcPr>
          <w:p w14:paraId="2059BA69" w14:textId="77777777" w:rsidR="00522FC1" w:rsidRDefault="00522FC1" w:rsidP="00351FFB">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1E5799C3" w14:textId="77777777" w:rsidR="00522FC1" w:rsidRDefault="00522FC1" w:rsidP="00351FFB">
            <w:pPr>
              <w:keepNext/>
              <w:keepLines/>
              <w:rPr>
                <w:sz w:val="16"/>
                <w:szCs w:val="16"/>
                <w:lang w:val="en-US"/>
              </w:rPr>
            </w:pPr>
            <w:r>
              <w:rPr>
                <w:sz w:val="16"/>
                <w:szCs w:val="16"/>
                <w:lang w:val="en-US"/>
              </w:rPr>
              <w:t>id=1.2.246.10.98765432.93.2006.2</w:t>
            </w:r>
          </w:p>
          <w:p w14:paraId="342FF2CA" w14:textId="77777777" w:rsidR="00522FC1" w:rsidRDefault="00522FC1" w:rsidP="00351FFB">
            <w:pPr>
              <w:keepNext/>
              <w:keepLines/>
              <w:rPr>
                <w:sz w:val="16"/>
                <w:szCs w:val="16"/>
                <w:lang w:val="en-US"/>
              </w:rPr>
            </w:pPr>
            <w:r>
              <w:rPr>
                <w:sz w:val="16"/>
                <w:szCs w:val="16"/>
                <w:lang w:val="en-US"/>
              </w:rPr>
              <w:t>code=1</w:t>
            </w:r>
          </w:p>
          <w:p w14:paraId="221E86CA" w14:textId="77777777" w:rsidR="00522FC1" w:rsidRDefault="00522FC1" w:rsidP="00351FFB">
            <w:pPr>
              <w:keepNext/>
              <w:keepLines/>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3AB82EBA" w14:textId="77777777" w:rsidR="00522FC1" w:rsidRDefault="00522FC1" w:rsidP="00351FFB">
            <w:pPr>
              <w:keepLines/>
              <w:rPr>
                <w:sz w:val="16"/>
                <w:szCs w:val="16"/>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rsidRPr="00066593" w14:paraId="0120D244" w14:textId="77777777" w:rsidTr="00351FFB">
        <w:tc>
          <w:tcPr>
            <w:tcW w:w="2261" w:type="dxa"/>
          </w:tcPr>
          <w:p w14:paraId="129660D8" w14:textId="77777777" w:rsidR="00522FC1" w:rsidRPr="0005050A" w:rsidRDefault="001250A1" w:rsidP="00351FFB">
            <w:pPr>
              <w:rPr>
                <w:sz w:val="20"/>
                <w:szCs w:val="20"/>
                <w:lang w:val="en-GB"/>
              </w:rPr>
            </w:pPr>
            <w:r w:rsidRPr="001250A1">
              <w:rPr>
                <w:sz w:val="20"/>
                <w:szCs w:val="20"/>
                <w:lang w:val="en-GB"/>
              </w:rPr>
              <w:t xml:space="preserve">7 - </w:t>
            </w:r>
            <w:proofErr w:type="spellStart"/>
            <w:r w:rsidRPr="001250A1">
              <w:rPr>
                <w:sz w:val="20"/>
                <w:szCs w:val="20"/>
                <w:lang w:val="en-GB"/>
              </w:rPr>
              <w:t>Varauksen</w:t>
            </w:r>
            <w:proofErr w:type="spellEnd"/>
            <w:r w:rsidRPr="001250A1">
              <w:rPr>
                <w:sz w:val="20"/>
                <w:szCs w:val="20"/>
                <w:lang w:val="en-GB"/>
              </w:rPr>
              <w:t xml:space="preserve"> </w:t>
            </w:r>
            <w:proofErr w:type="spellStart"/>
            <w:r w:rsidRPr="001250A1">
              <w:rPr>
                <w:sz w:val="20"/>
                <w:szCs w:val="20"/>
                <w:lang w:val="en-GB"/>
              </w:rPr>
              <w:t>purku</w:t>
            </w:r>
            <w:proofErr w:type="spellEnd"/>
          </w:p>
          <w:p w14:paraId="7BD4AA35" w14:textId="77777777" w:rsidR="00012CD9" w:rsidRDefault="00012CD9" w:rsidP="00351FFB">
            <w:pPr>
              <w:rPr>
                <w:sz w:val="20"/>
                <w:szCs w:val="20"/>
                <w:lang w:val="en-US"/>
              </w:rPr>
            </w:pPr>
            <w:r>
              <w:rPr>
                <w:sz w:val="20"/>
                <w:szCs w:val="20"/>
                <w:lang w:val="en-US"/>
              </w:rPr>
              <w:t>RCMR_IN000416FI01</w:t>
            </w:r>
          </w:p>
          <w:p w14:paraId="0D34A777" w14:textId="77777777" w:rsidR="00012CD9" w:rsidRDefault="00012CD9" w:rsidP="00351FFB">
            <w:pPr>
              <w:rPr>
                <w:sz w:val="20"/>
                <w:szCs w:val="20"/>
                <w:lang w:val="en-US"/>
              </w:rPr>
            </w:pPr>
            <w:r w:rsidRPr="0027383D">
              <w:rPr>
                <w:sz w:val="20"/>
                <w:szCs w:val="20"/>
                <w:lang w:val="en-US"/>
              </w:rPr>
              <w:t>Prescription Hold Cancel</w:t>
            </w:r>
          </w:p>
          <w:p w14:paraId="6E7B7335" w14:textId="77777777" w:rsidR="00522FC1" w:rsidRPr="0005050A" w:rsidRDefault="00522FC1" w:rsidP="00351FFB">
            <w:pPr>
              <w:rPr>
                <w:sz w:val="20"/>
                <w:szCs w:val="20"/>
                <w:lang w:val="en-GB"/>
              </w:rPr>
            </w:pPr>
          </w:p>
        </w:tc>
        <w:tc>
          <w:tcPr>
            <w:tcW w:w="709" w:type="dxa"/>
          </w:tcPr>
          <w:p w14:paraId="074FC737" w14:textId="77777777" w:rsidR="00522FC1" w:rsidRPr="0005050A" w:rsidRDefault="00522FC1" w:rsidP="00351FFB">
            <w:pPr>
              <w:rPr>
                <w:sz w:val="20"/>
                <w:szCs w:val="20"/>
                <w:lang w:val="en-GB"/>
              </w:rPr>
            </w:pPr>
          </w:p>
        </w:tc>
        <w:tc>
          <w:tcPr>
            <w:tcW w:w="1984" w:type="dxa"/>
          </w:tcPr>
          <w:p w14:paraId="10FFC9E6" w14:textId="77777777" w:rsidR="00522FC1" w:rsidRDefault="00522FC1" w:rsidP="00351FFB">
            <w:pPr>
              <w:rPr>
                <w:sz w:val="20"/>
                <w:szCs w:val="20"/>
              </w:rPr>
            </w:pPr>
            <w:r>
              <w:rPr>
                <w:sz w:val="20"/>
                <w:szCs w:val="20"/>
              </w:rPr>
              <w:t>Lääkemääräys, jota varaus koskee (</w:t>
            </w:r>
            <w:proofErr w:type="spellStart"/>
            <w:r>
              <w:rPr>
                <w:sz w:val="20"/>
                <w:szCs w:val="20"/>
              </w:rPr>
              <w:t>typeCode</w:t>
            </w:r>
            <w:proofErr w:type="spellEnd"/>
            <w:r>
              <w:rPr>
                <w:sz w:val="20"/>
                <w:szCs w:val="20"/>
              </w:rPr>
              <w:t>=APND)</w:t>
            </w:r>
          </w:p>
          <w:p w14:paraId="4F4D91AD" w14:textId="77777777" w:rsidR="00522FC1" w:rsidRDefault="00522FC1" w:rsidP="00351FFB">
            <w:pPr>
              <w:rPr>
                <w:sz w:val="20"/>
                <w:szCs w:val="20"/>
              </w:rPr>
            </w:pPr>
            <w:r>
              <w:rPr>
                <w:sz w:val="20"/>
                <w:szCs w:val="20"/>
              </w:rPr>
              <w:t>Purettava varaussanoma (</w:t>
            </w:r>
            <w:proofErr w:type="spellStart"/>
            <w:r>
              <w:rPr>
                <w:sz w:val="20"/>
                <w:szCs w:val="20"/>
              </w:rPr>
              <w:t>typecCode</w:t>
            </w:r>
            <w:proofErr w:type="spellEnd"/>
            <w:r>
              <w:rPr>
                <w:sz w:val="20"/>
                <w:szCs w:val="20"/>
              </w:rPr>
              <w:t>=RPLC)</w:t>
            </w:r>
          </w:p>
        </w:tc>
        <w:tc>
          <w:tcPr>
            <w:tcW w:w="2835" w:type="dxa"/>
          </w:tcPr>
          <w:p w14:paraId="01D0F33C" w14:textId="77777777" w:rsidR="00522FC1" w:rsidRDefault="00522FC1" w:rsidP="00351FFB">
            <w:pPr>
              <w:rPr>
                <w:sz w:val="20"/>
                <w:szCs w:val="20"/>
              </w:rPr>
            </w:pPr>
            <w:r>
              <w:rPr>
                <w:sz w:val="20"/>
                <w:szCs w:val="20"/>
              </w:rPr>
              <w:t>Versionumero kasvaa yhdellä.</w:t>
            </w:r>
          </w:p>
          <w:p w14:paraId="71FDC13B" w14:textId="77777777" w:rsidR="00522FC1" w:rsidRDefault="00522FC1" w:rsidP="00351FFB">
            <w:pPr>
              <w:rPr>
                <w:sz w:val="20"/>
                <w:szCs w:val="20"/>
              </w:rPr>
            </w:pPr>
            <w:proofErr w:type="spellStart"/>
            <w:r>
              <w:rPr>
                <w:sz w:val="20"/>
                <w:szCs w:val="20"/>
              </w:rPr>
              <w:t>SetId</w:t>
            </w:r>
            <w:proofErr w:type="spellEnd"/>
            <w:r>
              <w:rPr>
                <w:sz w:val="20"/>
                <w:szCs w:val="20"/>
              </w:rPr>
              <w:t xml:space="preserve"> on sama kuin purettavassa varauksessa.</w:t>
            </w:r>
          </w:p>
        </w:tc>
        <w:tc>
          <w:tcPr>
            <w:tcW w:w="2693" w:type="dxa"/>
          </w:tcPr>
          <w:p w14:paraId="15F65271" w14:textId="77777777" w:rsidR="00522FC1" w:rsidRDefault="00522FC1" w:rsidP="00351FFB">
            <w:pPr>
              <w:rPr>
                <w:sz w:val="16"/>
                <w:szCs w:val="16"/>
              </w:rPr>
            </w:pPr>
            <w:r>
              <w:rPr>
                <w:sz w:val="16"/>
                <w:szCs w:val="16"/>
              </w:rPr>
              <w:t>id=1.2.246.10.98765432.93.2006.9</w:t>
            </w:r>
          </w:p>
          <w:p w14:paraId="67B21DDD" w14:textId="77777777" w:rsidR="00522FC1" w:rsidRDefault="00522FC1" w:rsidP="00351FFB">
            <w:pPr>
              <w:rPr>
                <w:sz w:val="16"/>
                <w:szCs w:val="16"/>
              </w:rPr>
            </w:pPr>
            <w:r>
              <w:rPr>
                <w:sz w:val="16"/>
                <w:szCs w:val="16"/>
              </w:rPr>
              <w:t>version=2</w:t>
            </w:r>
          </w:p>
          <w:p w14:paraId="254E06C7" w14:textId="77777777" w:rsidR="00522FC1" w:rsidRDefault="00522FC1" w:rsidP="00351FFB">
            <w:pPr>
              <w:rPr>
                <w:sz w:val="16"/>
                <w:szCs w:val="16"/>
              </w:rPr>
            </w:pPr>
            <w:proofErr w:type="spellStart"/>
            <w:r>
              <w:rPr>
                <w:sz w:val="16"/>
                <w:szCs w:val="16"/>
              </w:rPr>
              <w:t>setId</w:t>
            </w:r>
            <w:proofErr w:type="spellEnd"/>
            <w:r>
              <w:rPr>
                <w:sz w:val="16"/>
                <w:szCs w:val="16"/>
              </w:rPr>
              <w:t>=1.2.246.10.98765432.93.2006.8</w:t>
            </w:r>
          </w:p>
        </w:tc>
        <w:tc>
          <w:tcPr>
            <w:tcW w:w="2977" w:type="dxa"/>
          </w:tcPr>
          <w:p w14:paraId="1830835C"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1E59089" w14:textId="77777777" w:rsidR="00522FC1" w:rsidRDefault="00522FC1" w:rsidP="00351FFB">
            <w:pPr>
              <w:rPr>
                <w:sz w:val="16"/>
                <w:szCs w:val="16"/>
                <w:lang w:val="en-US"/>
              </w:rPr>
            </w:pPr>
            <w:r>
              <w:rPr>
                <w:sz w:val="16"/>
                <w:szCs w:val="16"/>
                <w:lang w:val="en-US"/>
              </w:rPr>
              <w:t>id=1.2.246.10.98765432.93.2006.2</w:t>
            </w:r>
          </w:p>
          <w:p w14:paraId="545D37B8" w14:textId="77777777" w:rsidR="00522FC1" w:rsidRDefault="00522FC1" w:rsidP="00351FFB">
            <w:pPr>
              <w:rPr>
                <w:sz w:val="16"/>
                <w:szCs w:val="16"/>
                <w:lang w:val="en-US"/>
              </w:rPr>
            </w:pPr>
            <w:r>
              <w:rPr>
                <w:sz w:val="16"/>
                <w:szCs w:val="16"/>
                <w:lang w:val="en-US"/>
              </w:rPr>
              <w:t>code=1</w:t>
            </w:r>
          </w:p>
          <w:p w14:paraId="0FEF1141" w14:textId="77777777" w:rsidR="00522FC1" w:rsidRDefault="00522FC1" w:rsidP="00351FFB">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4232DF82"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27C22435"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4DE31884" w14:textId="77777777" w:rsidR="00522FC1" w:rsidRPr="00066593" w:rsidRDefault="00522FC1" w:rsidP="00351FFB">
            <w:pPr>
              <w:rPr>
                <w:sz w:val="16"/>
                <w:szCs w:val="16"/>
                <w:lang w:val="en-US"/>
              </w:rPr>
            </w:pPr>
            <w:r w:rsidRPr="00066593">
              <w:rPr>
                <w:sz w:val="16"/>
                <w:szCs w:val="16"/>
                <w:lang w:val="en-US"/>
              </w:rPr>
              <w:t>id=1.2.246.10.98765432.93.2006.8</w:t>
            </w:r>
          </w:p>
          <w:p w14:paraId="56E7249A" w14:textId="77777777" w:rsidR="00522FC1" w:rsidRPr="00066593" w:rsidRDefault="00522FC1" w:rsidP="00351FFB">
            <w:pPr>
              <w:rPr>
                <w:sz w:val="16"/>
                <w:szCs w:val="16"/>
                <w:lang w:val="en-US"/>
              </w:rPr>
            </w:pPr>
            <w:r w:rsidRPr="00066593">
              <w:rPr>
                <w:sz w:val="16"/>
                <w:szCs w:val="16"/>
                <w:lang w:val="en-US"/>
              </w:rPr>
              <w:t>code=6</w:t>
            </w:r>
          </w:p>
          <w:p w14:paraId="6A6B9596" w14:textId="77777777" w:rsidR="00522FC1" w:rsidRPr="00066593" w:rsidRDefault="00522FC1" w:rsidP="00351FFB">
            <w:pPr>
              <w:rPr>
                <w:sz w:val="16"/>
                <w:szCs w:val="16"/>
                <w:lang w:val="en-US"/>
              </w:rPr>
            </w:pPr>
            <w:proofErr w:type="spellStart"/>
            <w:r w:rsidRPr="00066593">
              <w:rPr>
                <w:sz w:val="16"/>
                <w:szCs w:val="16"/>
                <w:lang w:val="en-US"/>
              </w:rPr>
              <w:t>setId</w:t>
            </w:r>
            <w:proofErr w:type="spellEnd"/>
            <w:r w:rsidRPr="00066593">
              <w:rPr>
                <w:sz w:val="16"/>
                <w:szCs w:val="16"/>
                <w:lang w:val="en-US"/>
              </w:rPr>
              <w:t>=1.2.246.10.98765432.93.2006.8</w:t>
            </w:r>
          </w:p>
          <w:p w14:paraId="48C423B6" w14:textId="77777777" w:rsidR="00522FC1" w:rsidRDefault="00522FC1" w:rsidP="00351FFB">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7993636D" w14:textId="77777777" w:rsidTr="00351FFB">
        <w:tc>
          <w:tcPr>
            <w:tcW w:w="2261" w:type="dxa"/>
          </w:tcPr>
          <w:p w14:paraId="39A3E5DC" w14:textId="77777777" w:rsidR="00522FC1" w:rsidRPr="00012CD9" w:rsidRDefault="00522FC1" w:rsidP="00351FFB">
            <w:pPr>
              <w:rPr>
                <w:sz w:val="20"/>
                <w:szCs w:val="20"/>
                <w:lang w:val="en-US"/>
              </w:rPr>
            </w:pPr>
            <w:r w:rsidRPr="00012CD9">
              <w:rPr>
                <w:sz w:val="20"/>
                <w:szCs w:val="20"/>
                <w:lang w:val="en-US"/>
              </w:rPr>
              <w:t xml:space="preserve">8 – </w:t>
            </w:r>
            <w:proofErr w:type="spellStart"/>
            <w:r w:rsidRPr="00012CD9">
              <w:rPr>
                <w:sz w:val="20"/>
                <w:szCs w:val="20"/>
                <w:lang w:val="en-US"/>
              </w:rPr>
              <w:t>Uusimispyyntö</w:t>
            </w:r>
            <w:proofErr w:type="spellEnd"/>
          </w:p>
          <w:p w14:paraId="612024A8" w14:textId="77777777" w:rsidR="00012CD9" w:rsidRDefault="00012CD9" w:rsidP="00351FFB">
            <w:pPr>
              <w:rPr>
                <w:sz w:val="20"/>
                <w:szCs w:val="20"/>
                <w:lang w:val="en-US"/>
              </w:rPr>
            </w:pPr>
            <w:r>
              <w:rPr>
                <w:sz w:val="20"/>
                <w:szCs w:val="20"/>
                <w:lang w:val="en-US"/>
              </w:rPr>
              <w:t>RCMR_IN000302FI01</w:t>
            </w:r>
          </w:p>
          <w:p w14:paraId="1BC3BCC4" w14:textId="77777777" w:rsidR="00012CD9" w:rsidRPr="004E20ED" w:rsidRDefault="00012CD9" w:rsidP="00351FFB">
            <w:pPr>
              <w:rPr>
                <w:sz w:val="20"/>
                <w:szCs w:val="20"/>
                <w:lang w:val="en-US"/>
              </w:rPr>
            </w:pPr>
            <w:r w:rsidRPr="004E20ED">
              <w:rPr>
                <w:sz w:val="20"/>
                <w:szCs w:val="20"/>
                <w:lang w:val="en-US"/>
              </w:rPr>
              <w:t>Rx Renewal Request and Relay</w:t>
            </w:r>
          </w:p>
          <w:p w14:paraId="2CDF6E16" w14:textId="77777777" w:rsidR="00522FC1" w:rsidRPr="00012CD9" w:rsidRDefault="00522FC1" w:rsidP="00351FFB">
            <w:pPr>
              <w:rPr>
                <w:sz w:val="20"/>
                <w:szCs w:val="20"/>
                <w:lang w:val="en-US"/>
              </w:rPr>
            </w:pPr>
          </w:p>
        </w:tc>
        <w:tc>
          <w:tcPr>
            <w:tcW w:w="709" w:type="dxa"/>
          </w:tcPr>
          <w:p w14:paraId="6820AF07" w14:textId="77777777" w:rsidR="00522FC1" w:rsidRPr="00012CD9" w:rsidRDefault="00522FC1" w:rsidP="00351FFB">
            <w:pPr>
              <w:rPr>
                <w:sz w:val="20"/>
                <w:szCs w:val="20"/>
                <w:lang w:val="en-US"/>
              </w:rPr>
            </w:pPr>
          </w:p>
        </w:tc>
        <w:tc>
          <w:tcPr>
            <w:tcW w:w="1984" w:type="dxa"/>
          </w:tcPr>
          <w:p w14:paraId="369E6DEB" w14:textId="77777777" w:rsidR="00522FC1" w:rsidRDefault="00522FC1" w:rsidP="00351FFB">
            <w:pPr>
              <w:rPr>
                <w:sz w:val="20"/>
                <w:szCs w:val="20"/>
              </w:rPr>
            </w:pPr>
            <w:r>
              <w:rPr>
                <w:sz w:val="20"/>
                <w:szCs w:val="20"/>
              </w:rPr>
              <w:t>Lääkemääräys, johon uusimispyyntö kohdistuu (</w:t>
            </w:r>
            <w:proofErr w:type="spellStart"/>
            <w:r>
              <w:rPr>
                <w:sz w:val="20"/>
                <w:szCs w:val="20"/>
              </w:rPr>
              <w:t>typeCode</w:t>
            </w:r>
            <w:proofErr w:type="spellEnd"/>
            <w:r>
              <w:rPr>
                <w:sz w:val="20"/>
                <w:szCs w:val="20"/>
              </w:rPr>
              <w:t>=APND)</w:t>
            </w:r>
          </w:p>
        </w:tc>
        <w:tc>
          <w:tcPr>
            <w:tcW w:w="2835" w:type="dxa"/>
          </w:tcPr>
          <w:p w14:paraId="1F2565A4" w14:textId="77777777" w:rsidR="00522FC1" w:rsidRDefault="00522FC1" w:rsidP="00351FFB">
            <w:pPr>
              <w:rPr>
                <w:sz w:val="20"/>
                <w:szCs w:val="20"/>
              </w:rPr>
            </w:pPr>
            <w:r>
              <w:rPr>
                <w:sz w:val="20"/>
                <w:szCs w:val="20"/>
              </w:rPr>
              <w:t>Versionumero on 1.</w:t>
            </w:r>
          </w:p>
          <w:p w14:paraId="32C3BB67" w14:textId="77777777" w:rsidR="00522FC1" w:rsidRDefault="00522FC1" w:rsidP="00351FFB">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25D63BEF" w14:textId="77777777" w:rsidR="00522FC1" w:rsidRDefault="00522FC1" w:rsidP="00351FFB">
            <w:pPr>
              <w:rPr>
                <w:sz w:val="16"/>
                <w:szCs w:val="16"/>
              </w:rPr>
            </w:pPr>
            <w:r>
              <w:rPr>
                <w:sz w:val="16"/>
                <w:szCs w:val="16"/>
              </w:rPr>
              <w:t>id=1.2.246.10.2323232.93.2006.23</w:t>
            </w:r>
          </w:p>
          <w:p w14:paraId="7885D413" w14:textId="77777777" w:rsidR="00522FC1" w:rsidRDefault="00522FC1" w:rsidP="00351FFB">
            <w:pPr>
              <w:rPr>
                <w:sz w:val="16"/>
                <w:szCs w:val="16"/>
              </w:rPr>
            </w:pPr>
            <w:r>
              <w:rPr>
                <w:sz w:val="16"/>
                <w:szCs w:val="16"/>
              </w:rPr>
              <w:t>version=1</w:t>
            </w:r>
          </w:p>
          <w:p w14:paraId="6A2A7287" w14:textId="77777777" w:rsidR="00522FC1" w:rsidRDefault="00522FC1" w:rsidP="00351FFB">
            <w:pPr>
              <w:rPr>
                <w:sz w:val="16"/>
                <w:szCs w:val="16"/>
              </w:rPr>
            </w:pPr>
            <w:proofErr w:type="spellStart"/>
            <w:r>
              <w:rPr>
                <w:sz w:val="16"/>
                <w:szCs w:val="16"/>
              </w:rPr>
              <w:t>setId</w:t>
            </w:r>
            <w:proofErr w:type="spellEnd"/>
            <w:r>
              <w:rPr>
                <w:sz w:val="16"/>
                <w:szCs w:val="16"/>
              </w:rPr>
              <w:t>=1.2.246.10.2323232.93.2006.23</w:t>
            </w:r>
          </w:p>
        </w:tc>
        <w:tc>
          <w:tcPr>
            <w:tcW w:w="2977" w:type="dxa"/>
          </w:tcPr>
          <w:p w14:paraId="511B029C"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3665B0" w14:textId="77777777" w:rsidR="00522FC1" w:rsidRDefault="00522FC1" w:rsidP="00351FFB">
            <w:pPr>
              <w:rPr>
                <w:sz w:val="16"/>
                <w:szCs w:val="16"/>
                <w:lang w:val="en-US"/>
              </w:rPr>
            </w:pPr>
            <w:r>
              <w:rPr>
                <w:sz w:val="16"/>
                <w:szCs w:val="16"/>
                <w:lang w:val="en-US"/>
              </w:rPr>
              <w:t>id=1.2.246.10.98765432.93.2006.2</w:t>
            </w:r>
          </w:p>
          <w:p w14:paraId="47417772" w14:textId="77777777" w:rsidR="00522FC1" w:rsidRDefault="00522FC1" w:rsidP="00351FFB">
            <w:pPr>
              <w:rPr>
                <w:sz w:val="16"/>
                <w:szCs w:val="16"/>
                <w:lang w:val="en-US"/>
              </w:rPr>
            </w:pPr>
            <w:r>
              <w:rPr>
                <w:sz w:val="16"/>
                <w:szCs w:val="16"/>
                <w:lang w:val="en-US"/>
              </w:rPr>
              <w:t>code=1</w:t>
            </w:r>
          </w:p>
          <w:p w14:paraId="28ED0024" w14:textId="77777777" w:rsidR="00522FC1" w:rsidRDefault="00522FC1" w:rsidP="00351FFB">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1C11F073"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31650295" w14:textId="77777777" w:rsidTr="00351FFB">
        <w:tc>
          <w:tcPr>
            <w:tcW w:w="2261" w:type="dxa"/>
          </w:tcPr>
          <w:p w14:paraId="12B97537" w14:textId="77777777" w:rsidR="00522FC1" w:rsidRPr="001F3C8F" w:rsidRDefault="00522FC1" w:rsidP="00351FFB">
            <w:pPr>
              <w:rPr>
                <w:sz w:val="20"/>
                <w:szCs w:val="20"/>
              </w:rPr>
            </w:pPr>
            <w:r w:rsidRPr="001F3C8F">
              <w:rPr>
                <w:sz w:val="20"/>
                <w:szCs w:val="20"/>
              </w:rPr>
              <w:t>9 - Uusimispyynnön vastaus</w:t>
            </w:r>
            <w:r w:rsidR="001F3C8F" w:rsidRPr="001F3C8F">
              <w:rPr>
                <w:sz w:val="20"/>
                <w:szCs w:val="20"/>
              </w:rPr>
              <w:t xml:space="preserve"> (ei lähetetä, kun uusimispyyntö hyväksytään)</w:t>
            </w:r>
          </w:p>
          <w:p w14:paraId="68443E00" w14:textId="77777777" w:rsidR="00012CD9" w:rsidRDefault="00012CD9" w:rsidP="00351FFB">
            <w:pPr>
              <w:rPr>
                <w:sz w:val="20"/>
                <w:szCs w:val="20"/>
                <w:lang w:val="en-US"/>
              </w:rPr>
            </w:pPr>
            <w:r w:rsidRPr="004E20ED">
              <w:rPr>
                <w:sz w:val="20"/>
                <w:szCs w:val="20"/>
                <w:lang w:val="en-US"/>
              </w:rPr>
              <w:t>RCMR_IN000316FI01</w:t>
            </w:r>
          </w:p>
          <w:p w14:paraId="469DD73C" w14:textId="77777777" w:rsidR="00012CD9" w:rsidRPr="004E20ED" w:rsidRDefault="00012CD9" w:rsidP="00351FFB">
            <w:pPr>
              <w:rPr>
                <w:sz w:val="20"/>
                <w:szCs w:val="20"/>
                <w:lang w:val="en-US"/>
              </w:rPr>
            </w:pPr>
            <w:r w:rsidRPr="004E20ED">
              <w:rPr>
                <w:sz w:val="20"/>
                <w:szCs w:val="20"/>
                <w:lang w:val="en-US"/>
              </w:rPr>
              <w:t>Prescription Renewal Request Response</w:t>
            </w:r>
          </w:p>
          <w:p w14:paraId="2B4C059E" w14:textId="77777777" w:rsidR="00522FC1" w:rsidRPr="00012CD9" w:rsidRDefault="00522FC1" w:rsidP="00351FFB">
            <w:pPr>
              <w:rPr>
                <w:sz w:val="20"/>
                <w:szCs w:val="20"/>
                <w:lang w:val="en-US"/>
              </w:rPr>
            </w:pPr>
          </w:p>
        </w:tc>
        <w:tc>
          <w:tcPr>
            <w:tcW w:w="709" w:type="dxa"/>
          </w:tcPr>
          <w:p w14:paraId="6963175D" w14:textId="77777777" w:rsidR="00522FC1" w:rsidRPr="00012CD9" w:rsidRDefault="00522FC1" w:rsidP="00351FFB">
            <w:pPr>
              <w:rPr>
                <w:sz w:val="20"/>
                <w:szCs w:val="20"/>
                <w:lang w:val="en-US"/>
              </w:rPr>
            </w:pPr>
          </w:p>
        </w:tc>
        <w:tc>
          <w:tcPr>
            <w:tcW w:w="1984" w:type="dxa"/>
          </w:tcPr>
          <w:p w14:paraId="3221E1EB" w14:textId="77777777" w:rsidR="00522FC1" w:rsidRDefault="00522FC1" w:rsidP="00351FFB">
            <w:pPr>
              <w:rPr>
                <w:sz w:val="20"/>
                <w:szCs w:val="20"/>
              </w:rPr>
            </w:pPr>
            <w:r>
              <w:rPr>
                <w:sz w:val="20"/>
                <w:szCs w:val="20"/>
              </w:rPr>
              <w:t>Vastattu uusimispyyntö (</w:t>
            </w:r>
            <w:proofErr w:type="spellStart"/>
            <w:r>
              <w:rPr>
                <w:sz w:val="20"/>
                <w:szCs w:val="20"/>
              </w:rPr>
              <w:t>typeCode</w:t>
            </w:r>
            <w:proofErr w:type="spellEnd"/>
            <w:r>
              <w:rPr>
                <w:sz w:val="20"/>
                <w:szCs w:val="20"/>
              </w:rPr>
              <w:t>=</w:t>
            </w:r>
            <w:r w:rsidR="006E7360">
              <w:rPr>
                <w:sz w:val="20"/>
                <w:szCs w:val="20"/>
              </w:rPr>
              <w:t>RPLC</w:t>
            </w:r>
            <w:r>
              <w:rPr>
                <w:sz w:val="20"/>
                <w:szCs w:val="20"/>
              </w:rPr>
              <w:t>)</w:t>
            </w:r>
          </w:p>
          <w:p w14:paraId="084E577B" w14:textId="77777777" w:rsidR="00522FC1" w:rsidRDefault="00AD1D69" w:rsidP="00351FFB">
            <w:pPr>
              <w:rPr>
                <w:sz w:val="20"/>
                <w:szCs w:val="20"/>
              </w:rPr>
            </w:pPr>
            <w:r>
              <w:rPr>
                <w:sz w:val="20"/>
                <w:szCs w:val="20"/>
              </w:rPr>
              <w:t>Lääkemääräys, johon uusimispyyntö kohdistuu (</w:t>
            </w:r>
            <w:proofErr w:type="spellStart"/>
            <w:r>
              <w:rPr>
                <w:sz w:val="20"/>
                <w:szCs w:val="20"/>
              </w:rPr>
              <w:t>typeCode</w:t>
            </w:r>
            <w:proofErr w:type="spellEnd"/>
            <w:r>
              <w:rPr>
                <w:sz w:val="20"/>
                <w:szCs w:val="20"/>
              </w:rPr>
              <w:t>=APND)</w:t>
            </w:r>
          </w:p>
        </w:tc>
        <w:tc>
          <w:tcPr>
            <w:tcW w:w="2835" w:type="dxa"/>
          </w:tcPr>
          <w:p w14:paraId="5D25C994" w14:textId="77777777" w:rsidR="00522FC1" w:rsidRDefault="00522FC1" w:rsidP="00351FFB">
            <w:pPr>
              <w:rPr>
                <w:sz w:val="20"/>
                <w:szCs w:val="20"/>
              </w:rPr>
            </w:pPr>
            <w:r>
              <w:rPr>
                <w:sz w:val="20"/>
                <w:szCs w:val="20"/>
              </w:rPr>
              <w:t>Versionumero kasvaa yhdellä.</w:t>
            </w:r>
          </w:p>
          <w:p w14:paraId="28E54480" w14:textId="77777777" w:rsidR="00522FC1" w:rsidRDefault="00522FC1" w:rsidP="00351FFB">
            <w:pPr>
              <w:rPr>
                <w:sz w:val="20"/>
                <w:szCs w:val="20"/>
              </w:rPr>
            </w:pPr>
            <w:proofErr w:type="spellStart"/>
            <w:r>
              <w:rPr>
                <w:sz w:val="20"/>
                <w:szCs w:val="20"/>
              </w:rPr>
              <w:t>SetId</w:t>
            </w:r>
            <w:proofErr w:type="spellEnd"/>
            <w:r>
              <w:rPr>
                <w:sz w:val="20"/>
                <w:szCs w:val="20"/>
              </w:rPr>
              <w:t xml:space="preserve"> on sama kuin uusimispyynnössä.</w:t>
            </w:r>
          </w:p>
          <w:p w14:paraId="106AA928" w14:textId="77777777" w:rsidR="00522FC1" w:rsidRDefault="00522FC1" w:rsidP="00351FFB">
            <w:pPr>
              <w:rPr>
                <w:sz w:val="20"/>
                <w:szCs w:val="20"/>
              </w:rPr>
            </w:pPr>
            <w:r>
              <w:rPr>
                <w:b/>
                <w:sz w:val="20"/>
                <w:szCs w:val="20"/>
              </w:rPr>
              <w:t>HUOM!</w:t>
            </w:r>
            <w:r>
              <w:rPr>
                <w:sz w:val="20"/>
                <w:szCs w:val="20"/>
              </w:rPr>
              <w:t xml:space="preserve"> Uusi lääkemääräys muodostuu kuten interaktiotyyppi ”1 – Lääkemääräys (uusimisen perusteella)”. </w:t>
            </w:r>
          </w:p>
        </w:tc>
        <w:tc>
          <w:tcPr>
            <w:tcW w:w="2693" w:type="dxa"/>
          </w:tcPr>
          <w:p w14:paraId="5C24BA40" w14:textId="77777777" w:rsidR="00522FC1" w:rsidRDefault="00522FC1" w:rsidP="00351FFB">
            <w:pPr>
              <w:rPr>
                <w:sz w:val="16"/>
                <w:szCs w:val="16"/>
              </w:rPr>
            </w:pPr>
            <w:r>
              <w:rPr>
                <w:sz w:val="16"/>
                <w:szCs w:val="16"/>
              </w:rPr>
              <w:t>id=1.2.246.10.23232323.93.2006.24</w:t>
            </w:r>
          </w:p>
          <w:p w14:paraId="0C6DCE95" w14:textId="77777777" w:rsidR="00522FC1" w:rsidRDefault="00522FC1" w:rsidP="00351FFB">
            <w:pPr>
              <w:rPr>
                <w:sz w:val="16"/>
                <w:szCs w:val="16"/>
              </w:rPr>
            </w:pPr>
            <w:r>
              <w:rPr>
                <w:sz w:val="16"/>
                <w:szCs w:val="16"/>
              </w:rPr>
              <w:t>version=2</w:t>
            </w:r>
          </w:p>
          <w:p w14:paraId="543B6E45" w14:textId="77777777" w:rsidR="00522FC1" w:rsidRDefault="00522FC1" w:rsidP="00351FFB">
            <w:pPr>
              <w:rPr>
                <w:sz w:val="16"/>
                <w:szCs w:val="16"/>
              </w:rPr>
            </w:pPr>
            <w:proofErr w:type="spellStart"/>
            <w:r>
              <w:rPr>
                <w:sz w:val="16"/>
                <w:szCs w:val="16"/>
              </w:rPr>
              <w:t>setId</w:t>
            </w:r>
            <w:proofErr w:type="spellEnd"/>
            <w:r>
              <w:rPr>
                <w:sz w:val="16"/>
                <w:szCs w:val="16"/>
              </w:rPr>
              <w:t>=1.2.246.10.2323232.93.2006.23</w:t>
            </w:r>
          </w:p>
        </w:tc>
        <w:tc>
          <w:tcPr>
            <w:tcW w:w="2977" w:type="dxa"/>
          </w:tcPr>
          <w:p w14:paraId="63D10A1F" w14:textId="77777777" w:rsidR="00271093" w:rsidRPr="001C46CF" w:rsidRDefault="00271093" w:rsidP="00351FFB">
            <w:pPr>
              <w:autoSpaceDE w:val="0"/>
              <w:autoSpaceDN w:val="0"/>
              <w:adjustRightInd w:val="0"/>
              <w:rPr>
                <w:color w:val="000000"/>
                <w:sz w:val="16"/>
                <w:szCs w:val="16"/>
                <w:highlight w:val="white"/>
                <w:lang w:val="en-US" w:eastAsia="en-US"/>
              </w:rPr>
            </w:pPr>
            <w:r w:rsidRPr="001C46CF">
              <w:rPr>
                <w:color w:val="0000FF"/>
                <w:sz w:val="16"/>
                <w:szCs w:val="16"/>
                <w:highlight w:val="white"/>
                <w:lang w:val="en-US" w:eastAsia="en-US"/>
              </w:rPr>
              <w:t>&lt;</w:t>
            </w:r>
            <w:proofErr w:type="spellStart"/>
            <w:r w:rsidRPr="001C46CF">
              <w:rPr>
                <w:color w:val="800000"/>
                <w:sz w:val="16"/>
                <w:szCs w:val="16"/>
                <w:highlight w:val="white"/>
                <w:lang w:val="en-US" w:eastAsia="en-US"/>
              </w:rPr>
              <w:t>relatedDoc</w:t>
            </w:r>
            <w:proofErr w:type="spellEnd"/>
            <w:r w:rsidRPr="001C46CF">
              <w:rPr>
                <w:color w:val="800000"/>
                <w:sz w:val="16"/>
                <w:szCs w:val="16"/>
                <w:highlight w:val="white"/>
                <w:lang w:val="en-US" w:eastAsia="en-US"/>
              </w:rPr>
              <w:t xml:space="preserve"> </w:t>
            </w:r>
            <w:proofErr w:type="spellStart"/>
            <w:r w:rsidRPr="001C46CF">
              <w:rPr>
                <w:color w:val="FF0000"/>
                <w:sz w:val="16"/>
                <w:szCs w:val="16"/>
                <w:highlight w:val="white"/>
                <w:lang w:val="en-US" w:eastAsia="en-US"/>
              </w:rPr>
              <w:t>typeCode</w:t>
            </w:r>
            <w:proofErr w:type="spellEnd"/>
            <w:r w:rsidRPr="001C46CF">
              <w:rPr>
                <w:color w:val="0000FF"/>
                <w:sz w:val="16"/>
                <w:szCs w:val="16"/>
                <w:highlight w:val="white"/>
                <w:lang w:val="en-US" w:eastAsia="en-US"/>
              </w:rPr>
              <w:t>="</w:t>
            </w:r>
            <w:r w:rsidRPr="001C46CF">
              <w:rPr>
                <w:color w:val="000000"/>
                <w:sz w:val="16"/>
                <w:szCs w:val="16"/>
                <w:highlight w:val="white"/>
                <w:lang w:val="en-US" w:eastAsia="en-US"/>
              </w:rPr>
              <w:t>APND</w:t>
            </w:r>
            <w:r w:rsidRPr="001C46CF">
              <w:rPr>
                <w:color w:val="0000FF"/>
                <w:sz w:val="16"/>
                <w:szCs w:val="16"/>
                <w:highlight w:val="white"/>
                <w:lang w:val="en-US" w:eastAsia="en-US"/>
              </w:rPr>
              <w:t>"&gt;</w:t>
            </w:r>
          </w:p>
          <w:p w14:paraId="16B53CAD" w14:textId="77777777" w:rsidR="00271093" w:rsidRDefault="00271093" w:rsidP="00351FFB">
            <w:pPr>
              <w:rPr>
                <w:sz w:val="16"/>
                <w:szCs w:val="16"/>
                <w:lang w:val="en-US"/>
              </w:rPr>
            </w:pPr>
            <w:r>
              <w:rPr>
                <w:sz w:val="16"/>
                <w:szCs w:val="16"/>
                <w:lang w:val="en-US"/>
              </w:rPr>
              <w:t>id=1.2.246.10.98765432.93.2006.</w:t>
            </w:r>
            <w:r w:rsidR="00AD1D69">
              <w:rPr>
                <w:sz w:val="16"/>
                <w:szCs w:val="16"/>
                <w:lang w:val="en-US"/>
              </w:rPr>
              <w:t>2</w:t>
            </w:r>
          </w:p>
          <w:p w14:paraId="49D23D21" w14:textId="77777777" w:rsidR="00271093" w:rsidRDefault="00271093" w:rsidP="00351FFB">
            <w:pPr>
              <w:rPr>
                <w:sz w:val="16"/>
                <w:szCs w:val="16"/>
                <w:lang w:val="en-US"/>
              </w:rPr>
            </w:pPr>
            <w:r>
              <w:rPr>
                <w:sz w:val="16"/>
                <w:szCs w:val="16"/>
                <w:lang w:val="en-US"/>
              </w:rPr>
              <w:t>code=1</w:t>
            </w:r>
          </w:p>
          <w:p w14:paraId="024146C8" w14:textId="77777777" w:rsidR="00271093" w:rsidRDefault="00271093" w:rsidP="00351FFB">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w:t>
            </w:r>
            <w:r w:rsidR="00AD1D69">
              <w:rPr>
                <w:sz w:val="16"/>
                <w:szCs w:val="16"/>
                <w:lang w:val="en-US"/>
              </w:rPr>
              <w:t>1</w:t>
            </w:r>
          </w:p>
          <w:p w14:paraId="5390C19A" w14:textId="77777777" w:rsidR="00271093" w:rsidRDefault="00271093" w:rsidP="00351FFB">
            <w:pPr>
              <w:autoSpaceDE w:val="0"/>
              <w:autoSpaceDN w:val="0"/>
              <w:adjustRightInd w:val="0"/>
              <w:rPr>
                <w:color w:val="0000FF"/>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0D5B4E8D"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sidR="006E7360">
              <w:rPr>
                <w:color w:val="000000"/>
                <w:sz w:val="16"/>
                <w:szCs w:val="16"/>
                <w:highlight w:val="white"/>
                <w:lang w:val="en-US" w:eastAsia="en-US"/>
              </w:rPr>
              <w:t>RPLC</w:t>
            </w:r>
            <w:r>
              <w:rPr>
                <w:color w:val="0000FF"/>
                <w:sz w:val="16"/>
                <w:szCs w:val="16"/>
                <w:highlight w:val="white"/>
                <w:lang w:val="en-US" w:eastAsia="en-US"/>
              </w:rPr>
              <w:t>"&gt;</w:t>
            </w:r>
          </w:p>
          <w:p w14:paraId="6B8C0A72" w14:textId="77777777" w:rsidR="00522FC1" w:rsidRDefault="00522FC1" w:rsidP="00351FFB">
            <w:pPr>
              <w:rPr>
                <w:sz w:val="16"/>
                <w:szCs w:val="16"/>
                <w:lang w:val="en-US"/>
              </w:rPr>
            </w:pPr>
            <w:r>
              <w:rPr>
                <w:sz w:val="16"/>
                <w:szCs w:val="16"/>
                <w:lang w:val="en-US"/>
              </w:rPr>
              <w:t>id=1.2.246.10.2323232.93.2006.23</w:t>
            </w:r>
          </w:p>
          <w:p w14:paraId="64205BCF" w14:textId="77777777" w:rsidR="00522FC1" w:rsidRDefault="00522FC1" w:rsidP="00351FFB">
            <w:pPr>
              <w:rPr>
                <w:sz w:val="16"/>
                <w:szCs w:val="16"/>
                <w:lang w:val="en-US"/>
              </w:rPr>
            </w:pPr>
            <w:r>
              <w:rPr>
                <w:sz w:val="16"/>
                <w:szCs w:val="16"/>
                <w:lang w:val="en-US"/>
              </w:rPr>
              <w:t>code=8</w:t>
            </w:r>
          </w:p>
          <w:p w14:paraId="672CE2A5" w14:textId="77777777" w:rsidR="00522FC1" w:rsidRDefault="00522FC1" w:rsidP="00351FFB">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=1.2.246.10.2323232.93.2006.23</w:t>
            </w:r>
          </w:p>
          <w:p w14:paraId="4B328550" w14:textId="77777777" w:rsidR="00522FC1" w:rsidRDefault="00522FC1" w:rsidP="00351FFB">
            <w:pPr>
              <w:rPr>
                <w:color w:val="0000FF"/>
                <w:sz w:val="16"/>
                <w:szCs w:val="16"/>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52D85B97" w14:textId="77777777" w:rsidR="00522FC1" w:rsidRDefault="00522FC1" w:rsidP="00351FFB">
            <w:pPr>
              <w:autoSpaceDE w:val="0"/>
              <w:autoSpaceDN w:val="0"/>
              <w:adjustRightInd w:val="0"/>
              <w:rPr>
                <w:color w:val="000000"/>
                <w:sz w:val="16"/>
                <w:szCs w:val="16"/>
                <w:highlight w:val="white"/>
                <w:lang w:val="en-US" w:eastAsia="en-US"/>
              </w:rPr>
            </w:pPr>
          </w:p>
        </w:tc>
      </w:tr>
      <w:tr w:rsidR="00522FC1" w14:paraId="63329709" w14:textId="77777777" w:rsidTr="00351FFB">
        <w:tc>
          <w:tcPr>
            <w:tcW w:w="2261" w:type="dxa"/>
          </w:tcPr>
          <w:p w14:paraId="41DBE1EE" w14:textId="77777777" w:rsidR="00522FC1" w:rsidRDefault="00522FC1" w:rsidP="00351FFB">
            <w:pPr>
              <w:rPr>
                <w:sz w:val="20"/>
                <w:szCs w:val="20"/>
                <w:lang w:val="en-US"/>
              </w:rPr>
            </w:pPr>
            <w:r>
              <w:rPr>
                <w:sz w:val="20"/>
                <w:szCs w:val="20"/>
                <w:lang w:val="en-US"/>
              </w:rPr>
              <w:lastRenderedPageBreak/>
              <w:t xml:space="preserve">10 – </w:t>
            </w:r>
            <w:proofErr w:type="spellStart"/>
            <w:r>
              <w:rPr>
                <w:sz w:val="20"/>
                <w:szCs w:val="20"/>
                <w:lang w:val="en-US"/>
              </w:rPr>
              <w:t>Toimitus</w:t>
            </w:r>
            <w:proofErr w:type="spellEnd"/>
          </w:p>
          <w:p w14:paraId="2CC832B3" w14:textId="77777777" w:rsidR="00012CD9" w:rsidRDefault="00012CD9" w:rsidP="00351FFB">
            <w:pPr>
              <w:rPr>
                <w:sz w:val="20"/>
                <w:szCs w:val="20"/>
                <w:lang w:val="en-US"/>
              </w:rPr>
            </w:pPr>
            <w:r w:rsidRPr="005951DF">
              <w:rPr>
                <w:sz w:val="20"/>
                <w:szCs w:val="20"/>
                <w:lang w:val="en-US"/>
              </w:rPr>
              <w:t>RCMR_IN000202FI01</w:t>
            </w:r>
          </w:p>
          <w:p w14:paraId="2E0610D4" w14:textId="77777777" w:rsidR="00012CD9" w:rsidRPr="005951DF" w:rsidRDefault="00012CD9" w:rsidP="00351FFB">
            <w:pPr>
              <w:rPr>
                <w:sz w:val="20"/>
                <w:szCs w:val="20"/>
                <w:lang w:val="en-US"/>
              </w:rPr>
            </w:pPr>
            <w:r w:rsidRPr="005951DF">
              <w:rPr>
                <w:sz w:val="20"/>
                <w:szCs w:val="20"/>
                <w:lang w:val="en-US"/>
              </w:rPr>
              <w:t>Original Dispense Document with Content</w:t>
            </w:r>
          </w:p>
          <w:p w14:paraId="20CA8DED" w14:textId="77777777" w:rsidR="00522FC1" w:rsidRDefault="00522FC1" w:rsidP="00351FFB">
            <w:pPr>
              <w:rPr>
                <w:sz w:val="20"/>
                <w:szCs w:val="20"/>
                <w:lang w:val="en-US"/>
              </w:rPr>
            </w:pPr>
          </w:p>
        </w:tc>
        <w:tc>
          <w:tcPr>
            <w:tcW w:w="709" w:type="dxa"/>
          </w:tcPr>
          <w:p w14:paraId="2D26D208" w14:textId="77777777" w:rsidR="00522FC1" w:rsidRDefault="00522FC1" w:rsidP="00351FFB">
            <w:pPr>
              <w:rPr>
                <w:sz w:val="20"/>
                <w:szCs w:val="20"/>
                <w:lang w:val="en-US"/>
              </w:rPr>
            </w:pPr>
            <w:r>
              <w:rPr>
                <w:sz w:val="20"/>
                <w:szCs w:val="20"/>
                <w:lang w:val="en-US"/>
              </w:rPr>
              <w:t>K</w:t>
            </w:r>
          </w:p>
        </w:tc>
        <w:tc>
          <w:tcPr>
            <w:tcW w:w="1984" w:type="dxa"/>
          </w:tcPr>
          <w:p w14:paraId="48AD99CE" w14:textId="77777777" w:rsidR="00522FC1" w:rsidRDefault="00522FC1" w:rsidP="00351FFB">
            <w:pPr>
              <w:rPr>
                <w:sz w:val="20"/>
                <w:szCs w:val="20"/>
              </w:rPr>
            </w:pPr>
            <w:r>
              <w:rPr>
                <w:sz w:val="20"/>
                <w:szCs w:val="20"/>
              </w:rPr>
              <w:t>Lääkemääräys, johon toimitus kohdistuu (</w:t>
            </w:r>
            <w:proofErr w:type="spellStart"/>
            <w:r>
              <w:rPr>
                <w:sz w:val="20"/>
                <w:szCs w:val="20"/>
              </w:rPr>
              <w:t>typeCode</w:t>
            </w:r>
            <w:proofErr w:type="spellEnd"/>
            <w:r>
              <w:rPr>
                <w:sz w:val="20"/>
                <w:szCs w:val="20"/>
              </w:rPr>
              <w:t>=APND)</w:t>
            </w:r>
          </w:p>
        </w:tc>
        <w:tc>
          <w:tcPr>
            <w:tcW w:w="2835" w:type="dxa"/>
          </w:tcPr>
          <w:p w14:paraId="1945DF5E" w14:textId="77777777" w:rsidR="00522FC1" w:rsidRDefault="00522FC1" w:rsidP="00351FFB">
            <w:pPr>
              <w:rPr>
                <w:sz w:val="20"/>
                <w:szCs w:val="20"/>
              </w:rPr>
            </w:pPr>
            <w:r>
              <w:rPr>
                <w:sz w:val="20"/>
                <w:szCs w:val="20"/>
              </w:rPr>
              <w:t>Versionumero on 1.</w:t>
            </w:r>
          </w:p>
          <w:p w14:paraId="0BB033C2" w14:textId="77777777" w:rsidR="00522FC1" w:rsidRDefault="00522FC1" w:rsidP="00351FFB">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1C7E15EF" w14:textId="77777777" w:rsidR="00522FC1" w:rsidRDefault="00522FC1" w:rsidP="00351FFB">
            <w:pPr>
              <w:rPr>
                <w:sz w:val="16"/>
                <w:szCs w:val="16"/>
              </w:rPr>
            </w:pPr>
            <w:r>
              <w:rPr>
                <w:sz w:val="16"/>
                <w:szCs w:val="16"/>
              </w:rPr>
              <w:t>id=1.2.246.10.2323232.93.2006.25</w:t>
            </w:r>
          </w:p>
          <w:p w14:paraId="442DAF63" w14:textId="77777777" w:rsidR="00522FC1" w:rsidRDefault="00522FC1" w:rsidP="00351FFB">
            <w:pPr>
              <w:rPr>
                <w:sz w:val="16"/>
                <w:szCs w:val="16"/>
              </w:rPr>
            </w:pPr>
            <w:r>
              <w:rPr>
                <w:sz w:val="16"/>
                <w:szCs w:val="16"/>
              </w:rPr>
              <w:t>version=1</w:t>
            </w:r>
          </w:p>
          <w:p w14:paraId="02275796" w14:textId="77777777" w:rsidR="00522FC1" w:rsidRDefault="00522FC1" w:rsidP="00351FFB">
            <w:pPr>
              <w:rPr>
                <w:sz w:val="16"/>
                <w:szCs w:val="16"/>
              </w:rPr>
            </w:pPr>
            <w:proofErr w:type="spellStart"/>
            <w:r>
              <w:rPr>
                <w:sz w:val="16"/>
                <w:szCs w:val="16"/>
              </w:rPr>
              <w:t>setId</w:t>
            </w:r>
            <w:proofErr w:type="spellEnd"/>
            <w:r>
              <w:rPr>
                <w:sz w:val="16"/>
                <w:szCs w:val="16"/>
              </w:rPr>
              <w:t>=1.2.246.10.98765432.93.2006.25</w:t>
            </w:r>
          </w:p>
        </w:tc>
        <w:tc>
          <w:tcPr>
            <w:tcW w:w="2977" w:type="dxa"/>
          </w:tcPr>
          <w:p w14:paraId="02264C7A"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E475DCF" w14:textId="77777777" w:rsidR="00522FC1" w:rsidRDefault="00522FC1" w:rsidP="00351FFB">
            <w:pPr>
              <w:rPr>
                <w:sz w:val="16"/>
                <w:szCs w:val="16"/>
                <w:lang w:val="en-US"/>
              </w:rPr>
            </w:pPr>
            <w:r>
              <w:rPr>
                <w:sz w:val="16"/>
                <w:szCs w:val="16"/>
                <w:lang w:val="en-US"/>
              </w:rPr>
              <w:t>id=1.2.246.10.98765432.93.2006.2</w:t>
            </w:r>
          </w:p>
          <w:p w14:paraId="5040CE7E" w14:textId="77777777" w:rsidR="00522FC1" w:rsidRDefault="00522FC1" w:rsidP="00351FFB">
            <w:pPr>
              <w:rPr>
                <w:sz w:val="16"/>
                <w:szCs w:val="16"/>
                <w:lang w:val="en-US"/>
              </w:rPr>
            </w:pPr>
            <w:r>
              <w:rPr>
                <w:sz w:val="16"/>
                <w:szCs w:val="16"/>
                <w:lang w:val="en-US"/>
              </w:rPr>
              <w:t>code=1</w:t>
            </w:r>
          </w:p>
          <w:p w14:paraId="2EFE42BD" w14:textId="77777777" w:rsidR="00522FC1" w:rsidRDefault="00522FC1" w:rsidP="00351FFB">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13756549" w14:textId="77777777" w:rsidR="00522FC1" w:rsidRDefault="00522FC1" w:rsidP="00351FFB">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4FB9A481" w14:textId="77777777" w:rsidTr="00351FFB">
        <w:tc>
          <w:tcPr>
            <w:tcW w:w="2261" w:type="dxa"/>
          </w:tcPr>
          <w:p w14:paraId="3F3B6A87" w14:textId="77777777" w:rsidR="00522FC1" w:rsidRPr="0005050A" w:rsidRDefault="001250A1" w:rsidP="00351FFB">
            <w:pPr>
              <w:rPr>
                <w:sz w:val="20"/>
                <w:szCs w:val="20"/>
                <w:lang w:val="en-GB"/>
              </w:rPr>
            </w:pPr>
            <w:r w:rsidRPr="001250A1">
              <w:rPr>
                <w:sz w:val="20"/>
                <w:szCs w:val="20"/>
                <w:lang w:val="en-GB"/>
              </w:rPr>
              <w:t xml:space="preserve">11 - </w:t>
            </w:r>
            <w:proofErr w:type="spellStart"/>
            <w:r w:rsidRPr="001250A1">
              <w:rPr>
                <w:sz w:val="20"/>
                <w:szCs w:val="20"/>
                <w:lang w:val="en-GB"/>
              </w:rPr>
              <w:t>Toimituksen</w:t>
            </w:r>
            <w:proofErr w:type="spellEnd"/>
            <w:r w:rsidRPr="001250A1">
              <w:rPr>
                <w:sz w:val="20"/>
                <w:szCs w:val="20"/>
                <w:lang w:val="en-GB"/>
              </w:rPr>
              <w:t xml:space="preserve"> </w:t>
            </w:r>
            <w:proofErr w:type="spellStart"/>
            <w:r w:rsidRPr="001250A1">
              <w:rPr>
                <w:sz w:val="20"/>
                <w:szCs w:val="20"/>
                <w:lang w:val="en-GB"/>
              </w:rPr>
              <w:t>mitätöinti</w:t>
            </w:r>
            <w:proofErr w:type="spellEnd"/>
          </w:p>
          <w:p w14:paraId="2633C4C3" w14:textId="77777777" w:rsidR="00012CD9" w:rsidRDefault="00012CD9" w:rsidP="00351FFB">
            <w:pPr>
              <w:rPr>
                <w:sz w:val="20"/>
                <w:szCs w:val="20"/>
                <w:lang w:val="en-US"/>
              </w:rPr>
            </w:pPr>
            <w:r>
              <w:rPr>
                <w:sz w:val="20"/>
                <w:szCs w:val="20"/>
                <w:lang w:val="en-US"/>
              </w:rPr>
              <w:t>RCMR_IN000223FI01</w:t>
            </w:r>
          </w:p>
          <w:p w14:paraId="4300AB63" w14:textId="77777777" w:rsidR="00522FC1" w:rsidRPr="00012CD9" w:rsidRDefault="00012CD9" w:rsidP="00351FFB">
            <w:pPr>
              <w:rPr>
                <w:sz w:val="20"/>
                <w:szCs w:val="20"/>
                <w:lang w:val="en-US"/>
              </w:rPr>
            </w:pPr>
            <w:r w:rsidRPr="005951DF">
              <w:rPr>
                <w:sz w:val="20"/>
                <w:szCs w:val="20"/>
                <w:lang w:val="en-US"/>
              </w:rPr>
              <w:t>Dispense Document Repudiation with Content</w:t>
            </w:r>
          </w:p>
        </w:tc>
        <w:tc>
          <w:tcPr>
            <w:tcW w:w="709" w:type="dxa"/>
          </w:tcPr>
          <w:p w14:paraId="2655ECD2" w14:textId="77777777" w:rsidR="00522FC1" w:rsidRDefault="00522FC1" w:rsidP="00351FFB">
            <w:pPr>
              <w:rPr>
                <w:sz w:val="20"/>
                <w:szCs w:val="20"/>
              </w:rPr>
            </w:pPr>
            <w:r>
              <w:rPr>
                <w:sz w:val="20"/>
                <w:szCs w:val="20"/>
              </w:rPr>
              <w:t>K</w:t>
            </w:r>
          </w:p>
        </w:tc>
        <w:tc>
          <w:tcPr>
            <w:tcW w:w="1984" w:type="dxa"/>
          </w:tcPr>
          <w:p w14:paraId="519ACDA9" w14:textId="77777777" w:rsidR="00522FC1" w:rsidRDefault="00522FC1" w:rsidP="00351FFB">
            <w:pPr>
              <w:rPr>
                <w:sz w:val="20"/>
                <w:szCs w:val="20"/>
              </w:rPr>
            </w:pPr>
            <w:r>
              <w:rPr>
                <w:sz w:val="20"/>
                <w:szCs w:val="20"/>
              </w:rPr>
              <w:t>Lääkemääräys, johon toimitus kohdistuu (</w:t>
            </w:r>
            <w:proofErr w:type="spellStart"/>
            <w:r>
              <w:rPr>
                <w:sz w:val="20"/>
                <w:szCs w:val="20"/>
              </w:rPr>
              <w:t>typeCode</w:t>
            </w:r>
            <w:proofErr w:type="spellEnd"/>
            <w:r>
              <w:rPr>
                <w:sz w:val="20"/>
                <w:szCs w:val="20"/>
              </w:rPr>
              <w:t>=APND)</w:t>
            </w:r>
          </w:p>
          <w:p w14:paraId="14B4C9F4" w14:textId="77777777" w:rsidR="00522FC1" w:rsidRDefault="00522FC1" w:rsidP="00351FFB">
            <w:pPr>
              <w:rPr>
                <w:sz w:val="20"/>
                <w:szCs w:val="20"/>
              </w:rPr>
            </w:pPr>
            <w:r>
              <w:rPr>
                <w:sz w:val="20"/>
                <w:szCs w:val="20"/>
              </w:rPr>
              <w:t>Toimitussanoma (</w:t>
            </w:r>
            <w:proofErr w:type="spellStart"/>
            <w:r>
              <w:rPr>
                <w:sz w:val="20"/>
                <w:szCs w:val="20"/>
              </w:rPr>
              <w:t>typeCode</w:t>
            </w:r>
            <w:proofErr w:type="spellEnd"/>
            <w:r>
              <w:rPr>
                <w:sz w:val="20"/>
                <w:szCs w:val="20"/>
              </w:rPr>
              <w:t>=RPLC)</w:t>
            </w:r>
          </w:p>
        </w:tc>
        <w:tc>
          <w:tcPr>
            <w:tcW w:w="2835" w:type="dxa"/>
          </w:tcPr>
          <w:p w14:paraId="537535DA" w14:textId="77777777" w:rsidR="00522FC1" w:rsidRDefault="00522FC1" w:rsidP="00351FFB">
            <w:pPr>
              <w:rPr>
                <w:sz w:val="20"/>
                <w:szCs w:val="20"/>
              </w:rPr>
            </w:pPr>
            <w:r>
              <w:rPr>
                <w:sz w:val="20"/>
                <w:szCs w:val="20"/>
              </w:rPr>
              <w:t>Versionumero kasvaa yhdellä.</w:t>
            </w:r>
          </w:p>
          <w:p w14:paraId="0748C57B" w14:textId="77777777" w:rsidR="00522FC1" w:rsidRDefault="00522FC1" w:rsidP="00351FFB">
            <w:pPr>
              <w:rPr>
                <w:sz w:val="20"/>
                <w:szCs w:val="20"/>
              </w:rPr>
            </w:pPr>
            <w:proofErr w:type="spellStart"/>
            <w:r>
              <w:rPr>
                <w:sz w:val="20"/>
                <w:szCs w:val="20"/>
              </w:rPr>
              <w:t>SetId</w:t>
            </w:r>
            <w:proofErr w:type="spellEnd"/>
            <w:r>
              <w:rPr>
                <w:sz w:val="20"/>
                <w:szCs w:val="20"/>
              </w:rPr>
              <w:t xml:space="preserve"> on sama kuin mitätöitävässä toimituksessa.</w:t>
            </w:r>
          </w:p>
        </w:tc>
        <w:tc>
          <w:tcPr>
            <w:tcW w:w="2693" w:type="dxa"/>
          </w:tcPr>
          <w:p w14:paraId="24F51EE8" w14:textId="77777777" w:rsidR="00522FC1" w:rsidRDefault="00522FC1" w:rsidP="00351FFB">
            <w:pPr>
              <w:rPr>
                <w:sz w:val="16"/>
                <w:szCs w:val="16"/>
              </w:rPr>
            </w:pPr>
            <w:r>
              <w:rPr>
                <w:sz w:val="16"/>
                <w:szCs w:val="16"/>
              </w:rPr>
              <w:t>id=1.2.246.10.2323232.93.2006.27</w:t>
            </w:r>
          </w:p>
          <w:p w14:paraId="73B0B5D7" w14:textId="77777777" w:rsidR="00522FC1" w:rsidRDefault="00522FC1" w:rsidP="00351FFB">
            <w:pPr>
              <w:rPr>
                <w:sz w:val="16"/>
                <w:szCs w:val="16"/>
              </w:rPr>
            </w:pPr>
            <w:r>
              <w:rPr>
                <w:sz w:val="16"/>
                <w:szCs w:val="16"/>
              </w:rPr>
              <w:t>version=3</w:t>
            </w:r>
          </w:p>
          <w:p w14:paraId="1B91B197" w14:textId="77777777" w:rsidR="00522FC1" w:rsidRDefault="00522FC1" w:rsidP="00351FFB">
            <w:pPr>
              <w:rPr>
                <w:sz w:val="16"/>
                <w:szCs w:val="16"/>
              </w:rPr>
            </w:pPr>
            <w:proofErr w:type="spellStart"/>
            <w:r>
              <w:rPr>
                <w:sz w:val="16"/>
                <w:szCs w:val="16"/>
              </w:rPr>
              <w:t>setId</w:t>
            </w:r>
            <w:proofErr w:type="spellEnd"/>
            <w:r>
              <w:rPr>
                <w:sz w:val="16"/>
                <w:szCs w:val="16"/>
              </w:rPr>
              <w:t>=1.2.246.10.98765432.93.2006.25</w:t>
            </w:r>
          </w:p>
        </w:tc>
        <w:tc>
          <w:tcPr>
            <w:tcW w:w="2977" w:type="dxa"/>
          </w:tcPr>
          <w:p w14:paraId="3085E600" w14:textId="77777777" w:rsidR="00522FC1" w:rsidRDefault="00522FC1" w:rsidP="00351FFB">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4D44A6C5" w14:textId="77777777" w:rsidR="00522FC1" w:rsidRDefault="00522FC1" w:rsidP="00351FFB">
            <w:pPr>
              <w:keepNext/>
              <w:rPr>
                <w:sz w:val="16"/>
                <w:szCs w:val="16"/>
                <w:lang w:val="en-US"/>
              </w:rPr>
            </w:pPr>
            <w:r>
              <w:rPr>
                <w:sz w:val="16"/>
                <w:szCs w:val="16"/>
                <w:lang w:val="en-US"/>
              </w:rPr>
              <w:t>id=1.2.246.10.98765432.93.2006.2</w:t>
            </w:r>
          </w:p>
          <w:p w14:paraId="2B8C9291" w14:textId="77777777" w:rsidR="00522FC1" w:rsidRDefault="00522FC1" w:rsidP="00351FFB">
            <w:pPr>
              <w:keepNext/>
              <w:rPr>
                <w:sz w:val="16"/>
                <w:szCs w:val="16"/>
                <w:lang w:val="en-US"/>
              </w:rPr>
            </w:pPr>
            <w:r>
              <w:rPr>
                <w:sz w:val="16"/>
                <w:szCs w:val="16"/>
                <w:lang w:val="en-US"/>
              </w:rPr>
              <w:t>code=1</w:t>
            </w:r>
          </w:p>
          <w:p w14:paraId="1D11B8B0" w14:textId="77777777" w:rsidR="00522FC1" w:rsidRDefault="00522FC1" w:rsidP="00351FFB">
            <w:pPr>
              <w:keepNext/>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73C57BA4" w14:textId="77777777" w:rsidR="00522FC1" w:rsidRDefault="00522FC1" w:rsidP="00351FFB">
            <w:pPr>
              <w:keepNext/>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48196E94" w14:textId="77777777" w:rsidR="00522FC1" w:rsidRPr="00FD1472" w:rsidRDefault="00522FC1" w:rsidP="00351FFB">
            <w:pPr>
              <w:keepNext/>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r w:rsidRPr="00FD1472">
              <w:rPr>
                <w:sz w:val="16"/>
                <w:szCs w:val="16"/>
                <w:lang w:val="en-US"/>
              </w:rPr>
              <w:t>id=1.2.246.10.2323232.93.2006.25</w:t>
            </w:r>
          </w:p>
          <w:p w14:paraId="2787356F" w14:textId="77777777" w:rsidR="00522FC1" w:rsidRPr="00FD1472" w:rsidRDefault="00522FC1" w:rsidP="00351FFB">
            <w:pPr>
              <w:keepNext/>
              <w:rPr>
                <w:sz w:val="16"/>
                <w:szCs w:val="16"/>
                <w:lang w:val="en-US"/>
              </w:rPr>
            </w:pPr>
            <w:r w:rsidRPr="00FD1472">
              <w:rPr>
                <w:sz w:val="16"/>
                <w:szCs w:val="16"/>
                <w:lang w:val="en-US"/>
              </w:rPr>
              <w:t>code=10</w:t>
            </w:r>
          </w:p>
          <w:p w14:paraId="0559AF38" w14:textId="77777777" w:rsidR="00522FC1" w:rsidRPr="00FD1472" w:rsidRDefault="00522FC1" w:rsidP="00351FFB">
            <w:pPr>
              <w:keepNext/>
              <w:rPr>
                <w:sz w:val="16"/>
                <w:szCs w:val="16"/>
                <w:lang w:val="en-US"/>
              </w:rPr>
            </w:pPr>
            <w:proofErr w:type="spellStart"/>
            <w:r w:rsidRPr="00FD1472">
              <w:rPr>
                <w:sz w:val="16"/>
                <w:szCs w:val="16"/>
                <w:lang w:val="en-US"/>
              </w:rPr>
              <w:t>setId</w:t>
            </w:r>
            <w:proofErr w:type="spellEnd"/>
            <w:r w:rsidRPr="00FD1472">
              <w:rPr>
                <w:sz w:val="16"/>
                <w:szCs w:val="16"/>
                <w:lang w:val="en-US"/>
              </w:rPr>
              <w:t>=1.2.246.10.98765432.93.2006.25</w:t>
            </w:r>
          </w:p>
          <w:p w14:paraId="5A4846A6" w14:textId="77777777" w:rsidR="00522FC1" w:rsidRDefault="00522FC1" w:rsidP="00351FFB">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14:paraId="3C5B3BA7" w14:textId="77777777" w:rsidTr="00351FFB">
        <w:tc>
          <w:tcPr>
            <w:tcW w:w="2261" w:type="dxa"/>
          </w:tcPr>
          <w:p w14:paraId="7BBE7277" w14:textId="77777777" w:rsidR="00522FC1" w:rsidRPr="00012CD9" w:rsidRDefault="00522FC1" w:rsidP="00351FFB">
            <w:pPr>
              <w:rPr>
                <w:sz w:val="20"/>
                <w:szCs w:val="20"/>
                <w:lang w:val="en-US"/>
              </w:rPr>
            </w:pPr>
            <w:r w:rsidRPr="00012CD9">
              <w:rPr>
                <w:sz w:val="20"/>
                <w:szCs w:val="20"/>
                <w:lang w:val="en-US"/>
              </w:rPr>
              <w:t xml:space="preserve">12 - </w:t>
            </w:r>
            <w:proofErr w:type="spellStart"/>
            <w:r w:rsidRPr="00012CD9">
              <w:rPr>
                <w:sz w:val="20"/>
                <w:szCs w:val="20"/>
                <w:lang w:val="en-US"/>
              </w:rPr>
              <w:t>Toimituksen</w:t>
            </w:r>
            <w:proofErr w:type="spellEnd"/>
            <w:r w:rsidRPr="00012CD9">
              <w:rPr>
                <w:sz w:val="20"/>
                <w:szCs w:val="20"/>
                <w:lang w:val="en-US"/>
              </w:rPr>
              <w:t xml:space="preserve"> </w:t>
            </w:r>
            <w:proofErr w:type="spellStart"/>
            <w:r w:rsidRPr="00012CD9">
              <w:rPr>
                <w:sz w:val="20"/>
                <w:szCs w:val="20"/>
                <w:lang w:val="en-US"/>
              </w:rPr>
              <w:t>korjaus</w:t>
            </w:r>
            <w:proofErr w:type="spellEnd"/>
          </w:p>
          <w:p w14:paraId="47BD0F59" w14:textId="77777777" w:rsidR="00012CD9" w:rsidRPr="005951DF" w:rsidRDefault="00012CD9" w:rsidP="00351FFB">
            <w:pPr>
              <w:rPr>
                <w:sz w:val="20"/>
                <w:szCs w:val="20"/>
                <w:lang w:val="en-US"/>
              </w:rPr>
            </w:pPr>
            <w:r w:rsidRPr="005951DF">
              <w:rPr>
                <w:sz w:val="20"/>
                <w:szCs w:val="20"/>
                <w:lang w:val="en-US"/>
              </w:rPr>
              <w:t>RCMR_IN000216FI01</w:t>
            </w:r>
          </w:p>
          <w:p w14:paraId="42DEDAE2" w14:textId="77777777" w:rsidR="00012CD9" w:rsidRPr="005951DF" w:rsidRDefault="00012CD9" w:rsidP="00351FFB">
            <w:pPr>
              <w:rPr>
                <w:sz w:val="20"/>
                <w:szCs w:val="20"/>
                <w:lang w:val="en-US"/>
              </w:rPr>
            </w:pPr>
            <w:r w:rsidRPr="005951DF">
              <w:rPr>
                <w:sz w:val="20"/>
                <w:szCs w:val="20"/>
                <w:lang w:val="en-US"/>
              </w:rPr>
              <w:t>Dispense Document Replacement with Content</w:t>
            </w:r>
          </w:p>
          <w:p w14:paraId="00BD9AD3" w14:textId="77777777" w:rsidR="00522FC1" w:rsidRPr="00012CD9" w:rsidRDefault="00522FC1" w:rsidP="00351FFB">
            <w:pPr>
              <w:rPr>
                <w:sz w:val="20"/>
                <w:szCs w:val="20"/>
                <w:lang w:val="en-US"/>
              </w:rPr>
            </w:pPr>
          </w:p>
        </w:tc>
        <w:tc>
          <w:tcPr>
            <w:tcW w:w="709" w:type="dxa"/>
          </w:tcPr>
          <w:p w14:paraId="37BD5856" w14:textId="77777777" w:rsidR="00522FC1" w:rsidRDefault="00522FC1" w:rsidP="00351FFB">
            <w:pPr>
              <w:rPr>
                <w:sz w:val="20"/>
                <w:szCs w:val="20"/>
              </w:rPr>
            </w:pPr>
            <w:r>
              <w:rPr>
                <w:sz w:val="20"/>
                <w:szCs w:val="20"/>
              </w:rPr>
              <w:t>K</w:t>
            </w:r>
          </w:p>
        </w:tc>
        <w:tc>
          <w:tcPr>
            <w:tcW w:w="1984" w:type="dxa"/>
          </w:tcPr>
          <w:p w14:paraId="1FA35ABC" w14:textId="77777777" w:rsidR="00522FC1" w:rsidRDefault="00522FC1" w:rsidP="00351FFB">
            <w:pPr>
              <w:rPr>
                <w:sz w:val="20"/>
                <w:szCs w:val="20"/>
              </w:rPr>
            </w:pPr>
            <w:r>
              <w:rPr>
                <w:sz w:val="20"/>
                <w:szCs w:val="20"/>
              </w:rPr>
              <w:t>Lääkemääräys, johon toimitus kohdistuu (</w:t>
            </w:r>
            <w:proofErr w:type="spellStart"/>
            <w:r>
              <w:rPr>
                <w:sz w:val="20"/>
                <w:szCs w:val="20"/>
              </w:rPr>
              <w:t>typeCode</w:t>
            </w:r>
            <w:proofErr w:type="spellEnd"/>
            <w:r>
              <w:rPr>
                <w:sz w:val="20"/>
                <w:szCs w:val="20"/>
              </w:rPr>
              <w:t>=APND)</w:t>
            </w:r>
          </w:p>
          <w:p w14:paraId="148DE517" w14:textId="77777777" w:rsidR="00522FC1" w:rsidRDefault="00522FC1" w:rsidP="00351FFB">
            <w:pPr>
              <w:rPr>
                <w:sz w:val="20"/>
                <w:szCs w:val="20"/>
              </w:rPr>
            </w:pPr>
            <w:r>
              <w:rPr>
                <w:sz w:val="20"/>
                <w:szCs w:val="20"/>
              </w:rPr>
              <w:t>Toimitussanoma (</w:t>
            </w:r>
            <w:proofErr w:type="spellStart"/>
            <w:r>
              <w:rPr>
                <w:sz w:val="20"/>
                <w:szCs w:val="20"/>
              </w:rPr>
              <w:t>typeCode</w:t>
            </w:r>
            <w:proofErr w:type="spellEnd"/>
            <w:r>
              <w:rPr>
                <w:sz w:val="20"/>
                <w:szCs w:val="20"/>
              </w:rPr>
              <w:t>=RPLC)</w:t>
            </w:r>
          </w:p>
        </w:tc>
        <w:tc>
          <w:tcPr>
            <w:tcW w:w="2835" w:type="dxa"/>
          </w:tcPr>
          <w:p w14:paraId="47ABF0A7" w14:textId="77777777" w:rsidR="00522FC1" w:rsidRDefault="00522FC1" w:rsidP="00351FFB">
            <w:pPr>
              <w:rPr>
                <w:sz w:val="20"/>
                <w:szCs w:val="20"/>
              </w:rPr>
            </w:pPr>
            <w:r>
              <w:rPr>
                <w:sz w:val="20"/>
                <w:szCs w:val="20"/>
              </w:rPr>
              <w:t>Versionumero kasvaa yhdellä.</w:t>
            </w:r>
          </w:p>
          <w:p w14:paraId="33F9E8F8" w14:textId="77777777" w:rsidR="00522FC1" w:rsidRDefault="00522FC1" w:rsidP="00351FFB">
            <w:pPr>
              <w:rPr>
                <w:sz w:val="20"/>
                <w:szCs w:val="20"/>
              </w:rPr>
            </w:pPr>
            <w:proofErr w:type="spellStart"/>
            <w:r>
              <w:rPr>
                <w:sz w:val="20"/>
                <w:szCs w:val="20"/>
              </w:rPr>
              <w:t>SetId</w:t>
            </w:r>
            <w:proofErr w:type="spellEnd"/>
            <w:r>
              <w:rPr>
                <w:sz w:val="20"/>
                <w:szCs w:val="20"/>
              </w:rPr>
              <w:t xml:space="preserve"> on sama kuin korjattavassa toimituksessa.</w:t>
            </w:r>
          </w:p>
        </w:tc>
        <w:tc>
          <w:tcPr>
            <w:tcW w:w="2693" w:type="dxa"/>
          </w:tcPr>
          <w:p w14:paraId="034FF31C" w14:textId="77777777" w:rsidR="00522FC1" w:rsidRDefault="00522FC1" w:rsidP="00351FFB">
            <w:pPr>
              <w:rPr>
                <w:sz w:val="16"/>
                <w:szCs w:val="16"/>
              </w:rPr>
            </w:pPr>
            <w:r>
              <w:rPr>
                <w:sz w:val="16"/>
                <w:szCs w:val="16"/>
              </w:rPr>
              <w:t>id=1.2.246.10.2323232.93.2006.26</w:t>
            </w:r>
          </w:p>
          <w:p w14:paraId="5E5D0BCF" w14:textId="77777777" w:rsidR="00522FC1" w:rsidRDefault="00522FC1" w:rsidP="00351FFB">
            <w:pPr>
              <w:rPr>
                <w:sz w:val="16"/>
                <w:szCs w:val="16"/>
              </w:rPr>
            </w:pPr>
            <w:r>
              <w:rPr>
                <w:sz w:val="16"/>
                <w:szCs w:val="16"/>
              </w:rPr>
              <w:t>version=2</w:t>
            </w:r>
          </w:p>
          <w:p w14:paraId="5816A529" w14:textId="77777777" w:rsidR="00522FC1" w:rsidRDefault="00522FC1" w:rsidP="00351FFB">
            <w:pPr>
              <w:rPr>
                <w:sz w:val="16"/>
                <w:szCs w:val="16"/>
              </w:rPr>
            </w:pPr>
            <w:proofErr w:type="spellStart"/>
            <w:r>
              <w:rPr>
                <w:sz w:val="16"/>
                <w:szCs w:val="16"/>
              </w:rPr>
              <w:t>setId</w:t>
            </w:r>
            <w:proofErr w:type="spellEnd"/>
            <w:r>
              <w:rPr>
                <w:sz w:val="16"/>
                <w:szCs w:val="16"/>
              </w:rPr>
              <w:t>=1.2.246.10.98765432.93.2006.25</w:t>
            </w:r>
          </w:p>
        </w:tc>
        <w:tc>
          <w:tcPr>
            <w:tcW w:w="2977" w:type="dxa"/>
          </w:tcPr>
          <w:p w14:paraId="1466B74E"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7F1781E" w14:textId="77777777" w:rsidR="00522FC1" w:rsidRDefault="00522FC1" w:rsidP="00351FFB">
            <w:pPr>
              <w:rPr>
                <w:sz w:val="16"/>
                <w:szCs w:val="16"/>
                <w:lang w:val="en-US"/>
              </w:rPr>
            </w:pPr>
            <w:r>
              <w:rPr>
                <w:sz w:val="16"/>
                <w:szCs w:val="16"/>
                <w:lang w:val="en-US"/>
              </w:rPr>
              <w:t>id=1.2.246.10.98765432.93.2006.2</w:t>
            </w:r>
          </w:p>
          <w:p w14:paraId="24FEC08D" w14:textId="77777777" w:rsidR="00522FC1" w:rsidRDefault="00522FC1" w:rsidP="00351FFB">
            <w:pPr>
              <w:rPr>
                <w:sz w:val="16"/>
                <w:szCs w:val="16"/>
                <w:lang w:val="en-US"/>
              </w:rPr>
            </w:pPr>
            <w:r>
              <w:rPr>
                <w:sz w:val="16"/>
                <w:szCs w:val="16"/>
                <w:lang w:val="en-US"/>
              </w:rPr>
              <w:t>code=1</w:t>
            </w:r>
          </w:p>
          <w:p w14:paraId="0FD7B034" w14:textId="77777777" w:rsidR="00522FC1" w:rsidRDefault="00522FC1" w:rsidP="00351FFB">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3CDCAA37"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70411444"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181368BF" w14:textId="77777777" w:rsidR="00522FC1" w:rsidRDefault="00522FC1" w:rsidP="00351FFB">
            <w:pPr>
              <w:rPr>
                <w:sz w:val="16"/>
                <w:szCs w:val="16"/>
              </w:rPr>
            </w:pPr>
            <w:r>
              <w:rPr>
                <w:sz w:val="16"/>
                <w:szCs w:val="16"/>
              </w:rPr>
              <w:t>id=1.2.246.10.2323232.93.2006.25</w:t>
            </w:r>
          </w:p>
          <w:p w14:paraId="5A90DAF9" w14:textId="77777777" w:rsidR="00522FC1" w:rsidRDefault="00522FC1" w:rsidP="00351FFB">
            <w:pPr>
              <w:rPr>
                <w:sz w:val="16"/>
                <w:szCs w:val="16"/>
              </w:rPr>
            </w:pPr>
            <w:proofErr w:type="spellStart"/>
            <w:r>
              <w:rPr>
                <w:sz w:val="16"/>
                <w:szCs w:val="16"/>
              </w:rPr>
              <w:t>code</w:t>
            </w:r>
            <w:proofErr w:type="spellEnd"/>
            <w:r>
              <w:rPr>
                <w:sz w:val="16"/>
                <w:szCs w:val="16"/>
              </w:rPr>
              <w:t>=10</w:t>
            </w:r>
          </w:p>
          <w:p w14:paraId="1981C872" w14:textId="77777777" w:rsidR="00522FC1" w:rsidRDefault="00522FC1" w:rsidP="00351FFB">
            <w:pPr>
              <w:rPr>
                <w:sz w:val="16"/>
                <w:szCs w:val="16"/>
              </w:rPr>
            </w:pPr>
            <w:proofErr w:type="spellStart"/>
            <w:r>
              <w:rPr>
                <w:sz w:val="16"/>
                <w:szCs w:val="16"/>
              </w:rPr>
              <w:t>setId</w:t>
            </w:r>
            <w:proofErr w:type="spellEnd"/>
            <w:r>
              <w:rPr>
                <w:sz w:val="16"/>
                <w:szCs w:val="16"/>
              </w:rPr>
              <w:t>=1.2.246.10.98765432.93.2006.25</w:t>
            </w:r>
          </w:p>
          <w:p w14:paraId="0831B320" w14:textId="77777777" w:rsidR="00522FC1" w:rsidRDefault="00522FC1" w:rsidP="00351FFB">
            <w:pPr>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54FCE3F6" w14:textId="77777777" w:rsidTr="00351FFB">
        <w:tc>
          <w:tcPr>
            <w:tcW w:w="2261" w:type="dxa"/>
          </w:tcPr>
          <w:p w14:paraId="7DB42DC6" w14:textId="77777777" w:rsidR="00522FC1" w:rsidRPr="0005050A" w:rsidRDefault="001250A1" w:rsidP="00351FFB">
            <w:pPr>
              <w:keepLines/>
              <w:rPr>
                <w:sz w:val="20"/>
                <w:szCs w:val="20"/>
                <w:lang w:val="en-GB"/>
              </w:rPr>
            </w:pPr>
            <w:r w:rsidRPr="001250A1">
              <w:rPr>
                <w:sz w:val="20"/>
                <w:szCs w:val="20"/>
                <w:lang w:val="en-GB"/>
              </w:rPr>
              <w:t xml:space="preserve">16 – </w:t>
            </w:r>
            <w:proofErr w:type="spellStart"/>
            <w:r w:rsidRPr="001250A1">
              <w:rPr>
                <w:sz w:val="20"/>
                <w:szCs w:val="20"/>
                <w:lang w:val="en-GB"/>
              </w:rPr>
              <w:t>Annosjakelu</w:t>
            </w:r>
            <w:proofErr w:type="spellEnd"/>
          </w:p>
          <w:p w14:paraId="5B2A4DC1" w14:textId="77777777" w:rsidR="00012CD9" w:rsidRDefault="00012CD9" w:rsidP="00351FFB">
            <w:pPr>
              <w:keepLines/>
              <w:rPr>
                <w:sz w:val="20"/>
                <w:szCs w:val="20"/>
                <w:lang w:val="en-US"/>
              </w:rPr>
            </w:pPr>
            <w:r>
              <w:rPr>
                <w:sz w:val="20"/>
                <w:szCs w:val="20"/>
                <w:lang w:val="en-US"/>
              </w:rPr>
              <w:t>RCMR_IN000208FI01</w:t>
            </w:r>
          </w:p>
          <w:p w14:paraId="4F396F29" w14:textId="77777777" w:rsidR="00012CD9" w:rsidRDefault="00012CD9" w:rsidP="00351FFB">
            <w:pPr>
              <w:keepLines/>
              <w:rPr>
                <w:sz w:val="20"/>
                <w:szCs w:val="20"/>
                <w:lang w:val="en-US"/>
              </w:rPr>
            </w:pPr>
            <w:r w:rsidRPr="001E2B81">
              <w:rPr>
                <w:sz w:val="20"/>
                <w:szCs w:val="20"/>
                <w:lang w:val="en-US"/>
              </w:rPr>
              <w:t>Prescription Portioned Fulfillment Delivery Request</w:t>
            </w:r>
          </w:p>
          <w:p w14:paraId="18A11CD2" w14:textId="77777777" w:rsidR="00522FC1" w:rsidRPr="00012CD9" w:rsidRDefault="00522FC1" w:rsidP="00351FFB">
            <w:pPr>
              <w:keepLines/>
              <w:rPr>
                <w:sz w:val="20"/>
                <w:szCs w:val="20"/>
                <w:lang w:val="en-US"/>
              </w:rPr>
            </w:pPr>
          </w:p>
        </w:tc>
        <w:tc>
          <w:tcPr>
            <w:tcW w:w="709" w:type="dxa"/>
          </w:tcPr>
          <w:p w14:paraId="65159EE5" w14:textId="77777777" w:rsidR="00522FC1" w:rsidRPr="00012CD9" w:rsidRDefault="00522FC1" w:rsidP="00351FFB">
            <w:pPr>
              <w:keepLines/>
              <w:rPr>
                <w:sz w:val="20"/>
                <w:szCs w:val="20"/>
                <w:lang w:val="en-US"/>
              </w:rPr>
            </w:pPr>
          </w:p>
        </w:tc>
        <w:tc>
          <w:tcPr>
            <w:tcW w:w="1984" w:type="dxa"/>
          </w:tcPr>
          <w:p w14:paraId="0E60D0D5" w14:textId="77777777" w:rsidR="00522FC1" w:rsidRDefault="00522FC1" w:rsidP="00351FFB">
            <w:pPr>
              <w:keepLines/>
              <w:rPr>
                <w:sz w:val="20"/>
                <w:szCs w:val="20"/>
              </w:rPr>
            </w:pPr>
            <w:r>
              <w:rPr>
                <w:sz w:val="20"/>
                <w:szCs w:val="20"/>
              </w:rPr>
              <w:t>Lääkemääräys, jota annosjakelu koskee (</w:t>
            </w:r>
            <w:proofErr w:type="spellStart"/>
            <w:r>
              <w:rPr>
                <w:sz w:val="20"/>
                <w:szCs w:val="20"/>
              </w:rPr>
              <w:t>typeCode</w:t>
            </w:r>
            <w:proofErr w:type="spellEnd"/>
            <w:r>
              <w:rPr>
                <w:sz w:val="20"/>
                <w:szCs w:val="20"/>
              </w:rPr>
              <w:t>=APND)</w:t>
            </w:r>
          </w:p>
        </w:tc>
        <w:tc>
          <w:tcPr>
            <w:tcW w:w="2835" w:type="dxa"/>
          </w:tcPr>
          <w:p w14:paraId="062DEF3B" w14:textId="77777777" w:rsidR="00522FC1" w:rsidRDefault="00522FC1" w:rsidP="00351FFB">
            <w:pPr>
              <w:rPr>
                <w:sz w:val="20"/>
                <w:szCs w:val="20"/>
              </w:rPr>
            </w:pPr>
            <w:r>
              <w:rPr>
                <w:sz w:val="20"/>
                <w:szCs w:val="20"/>
              </w:rPr>
              <w:t>Versionumero on 1.</w:t>
            </w:r>
          </w:p>
          <w:p w14:paraId="28B9990F" w14:textId="77777777" w:rsidR="00522FC1" w:rsidRDefault="00522FC1" w:rsidP="00351FFB">
            <w:pPr>
              <w:keepLines/>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29A49385" w14:textId="77777777" w:rsidR="00522FC1" w:rsidRDefault="00522FC1" w:rsidP="00351FFB">
            <w:pPr>
              <w:keepLines/>
              <w:rPr>
                <w:sz w:val="16"/>
                <w:szCs w:val="16"/>
                <w:lang w:val="sv-SE"/>
              </w:rPr>
            </w:pPr>
            <w:r>
              <w:rPr>
                <w:sz w:val="16"/>
                <w:szCs w:val="16"/>
                <w:lang w:val="sv-SE"/>
              </w:rPr>
              <w:t>id=1.2.246.10.98765432.93.2006.8</w:t>
            </w:r>
          </w:p>
          <w:p w14:paraId="392D1EA2" w14:textId="77777777" w:rsidR="00522FC1" w:rsidRDefault="00522FC1" w:rsidP="00351FFB">
            <w:pPr>
              <w:keepLines/>
              <w:rPr>
                <w:sz w:val="16"/>
                <w:szCs w:val="16"/>
                <w:lang w:val="sv-SE"/>
              </w:rPr>
            </w:pPr>
            <w:r>
              <w:rPr>
                <w:sz w:val="16"/>
                <w:szCs w:val="16"/>
                <w:lang w:val="sv-SE"/>
              </w:rPr>
              <w:t>version=1</w:t>
            </w:r>
          </w:p>
          <w:p w14:paraId="135E68DA" w14:textId="77777777" w:rsidR="00522FC1" w:rsidRDefault="00522FC1" w:rsidP="00351FFB">
            <w:pPr>
              <w:keepLines/>
              <w:rPr>
                <w:sz w:val="16"/>
                <w:szCs w:val="16"/>
                <w:lang w:val="sv-SE"/>
              </w:rPr>
            </w:pPr>
            <w:proofErr w:type="spellStart"/>
            <w:r>
              <w:rPr>
                <w:sz w:val="16"/>
                <w:szCs w:val="16"/>
                <w:lang w:val="sv-SE"/>
              </w:rPr>
              <w:t>setId</w:t>
            </w:r>
            <w:proofErr w:type="spellEnd"/>
            <w:r>
              <w:rPr>
                <w:sz w:val="16"/>
                <w:szCs w:val="16"/>
                <w:lang w:val="sv-SE"/>
              </w:rPr>
              <w:t>=1.2.246.10.98765432.93.2006.8</w:t>
            </w:r>
          </w:p>
        </w:tc>
        <w:tc>
          <w:tcPr>
            <w:tcW w:w="2977" w:type="dxa"/>
          </w:tcPr>
          <w:p w14:paraId="437CF80F" w14:textId="77777777" w:rsidR="00522FC1" w:rsidRDefault="00522FC1" w:rsidP="00351FFB">
            <w:pPr>
              <w:keepNext/>
              <w:keepLines/>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5E76B569" w14:textId="77777777" w:rsidR="00522FC1" w:rsidRDefault="00522FC1" w:rsidP="00351FFB">
            <w:pPr>
              <w:keepNext/>
              <w:keepLines/>
              <w:rPr>
                <w:sz w:val="16"/>
                <w:szCs w:val="16"/>
                <w:lang w:val="en-US"/>
              </w:rPr>
            </w:pPr>
            <w:r>
              <w:rPr>
                <w:sz w:val="16"/>
                <w:szCs w:val="16"/>
                <w:lang w:val="en-US"/>
              </w:rPr>
              <w:t>id=1.2.246.10.98765432.93.2006.2</w:t>
            </w:r>
          </w:p>
          <w:p w14:paraId="0021D081" w14:textId="77777777" w:rsidR="00522FC1" w:rsidRDefault="00522FC1" w:rsidP="00351FFB">
            <w:pPr>
              <w:keepNext/>
              <w:keepLines/>
              <w:rPr>
                <w:sz w:val="16"/>
                <w:szCs w:val="16"/>
                <w:lang w:val="en-US"/>
              </w:rPr>
            </w:pPr>
            <w:r>
              <w:rPr>
                <w:sz w:val="16"/>
                <w:szCs w:val="16"/>
                <w:lang w:val="en-US"/>
              </w:rPr>
              <w:t>code=1</w:t>
            </w:r>
          </w:p>
          <w:p w14:paraId="259851FF" w14:textId="77777777" w:rsidR="00522FC1" w:rsidRDefault="00522FC1" w:rsidP="00351FFB">
            <w:pPr>
              <w:keepNext/>
              <w:keepLines/>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19DD7553" w14:textId="77777777" w:rsidR="00522FC1" w:rsidRDefault="00522FC1" w:rsidP="00351FFB">
            <w:pPr>
              <w:keepLines/>
              <w:rPr>
                <w:sz w:val="16"/>
                <w:szCs w:val="16"/>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r w:rsidR="00522FC1" w14:paraId="75116F37" w14:textId="77777777" w:rsidTr="00351FFB">
        <w:tc>
          <w:tcPr>
            <w:tcW w:w="2261" w:type="dxa"/>
          </w:tcPr>
          <w:p w14:paraId="3EE750C3" w14:textId="77777777" w:rsidR="00522FC1" w:rsidRPr="0005050A" w:rsidRDefault="001250A1" w:rsidP="00351FFB">
            <w:pPr>
              <w:rPr>
                <w:sz w:val="20"/>
                <w:szCs w:val="20"/>
                <w:lang w:val="en-GB"/>
              </w:rPr>
            </w:pPr>
            <w:r w:rsidRPr="001250A1">
              <w:rPr>
                <w:sz w:val="20"/>
                <w:szCs w:val="20"/>
                <w:lang w:val="en-GB"/>
              </w:rPr>
              <w:t xml:space="preserve">17 - </w:t>
            </w:r>
            <w:proofErr w:type="spellStart"/>
            <w:r w:rsidRPr="001250A1">
              <w:rPr>
                <w:sz w:val="20"/>
                <w:szCs w:val="20"/>
                <w:lang w:val="en-GB"/>
              </w:rPr>
              <w:t>Annosjakelun</w:t>
            </w:r>
            <w:proofErr w:type="spellEnd"/>
            <w:r w:rsidRPr="001250A1">
              <w:rPr>
                <w:sz w:val="20"/>
                <w:szCs w:val="20"/>
                <w:lang w:val="en-GB"/>
              </w:rPr>
              <w:t xml:space="preserve"> </w:t>
            </w:r>
            <w:proofErr w:type="spellStart"/>
            <w:r w:rsidRPr="001250A1">
              <w:rPr>
                <w:sz w:val="20"/>
                <w:szCs w:val="20"/>
                <w:lang w:val="en-GB"/>
              </w:rPr>
              <w:t>purku</w:t>
            </w:r>
            <w:proofErr w:type="spellEnd"/>
          </w:p>
          <w:p w14:paraId="3F9CD4D3" w14:textId="77777777" w:rsidR="00012CD9" w:rsidRDefault="00012CD9" w:rsidP="00351FFB">
            <w:pPr>
              <w:rPr>
                <w:sz w:val="20"/>
                <w:szCs w:val="20"/>
                <w:lang w:val="en-US"/>
              </w:rPr>
            </w:pPr>
            <w:r w:rsidRPr="004E20ED">
              <w:rPr>
                <w:sz w:val="20"/>
                <w:szCs w:val="20"/>
                <w:lang w:val="en-US"/>
              </w:rPr>
              <w:t>RCMR_IN000716FI01</w:t>
            </w:r>
          </w:p>
          <w:p w14:paraId="70FB35EF" w14:textId="77777777" w:rsidR="00012CD9" w:rsidRDefault="00012CD9" w:rsidP="00351FFB">
            <w:pPr>
              <w:rPr>
                <w:sz w:val="20"/>
                <w:szCs w:val="20"/>
                <w:lang w:val="en-US"/>
              </w:rPr>
            </w:pPr>
            <w:r w:rsidRPr="004E20ED">
              <w:rPr>
                <w:sz w:val="20"/>
                <w:szCs w:val="20"/>
                <w:lang w:val="en-US"/>
              </w:rPr>
              <w:t>Prescription Portioned Fulfillment Delivery Cancellation</w:t>
            </w:r>
          </w:p>
          <w:p w14:paraId="7060C2BB" w14:textId="77777777" w:rsidR="00522FC1" w:rsidRPr="00012CD9" w:rsidRDefault="00522FC1" w:rsidP="00351FFB">
            <w:pPr>
              <w:rPr>
                <w:sz w:val="20"/>
                <w:szCs w:val="20"/>
                <w:lang w:val="en-US"/>
              </w:rPr>
            </w:pPr>
          </w:p>
        </w:tc>
        <w:tc>
          <w:tcPr>
            <w:tcW w:w="709" w:type="dxa"/>
          </w:tcPr>
          <w:p w14:paraId="3D34A5C7" w14:textId="77777777" w:rsidR="00522FC1" w:rsidRPr="00012CD9" w:rsidRDefault="00522FC1" w:rsidP="00351FFB">
            <w:pPr>
              <w:rPr>
                <w:sz w:val="20"/>
                <w:szCs w:val="20"/>
                <w:lang w:val="en-US"/>
              </w:rPr>
            </w:pPr>
          </w:p>
        </w:tc>
        <w:tc>
          <w:tcPr>
            <w:tcW w:w="1984" w:type="dxa"/>
          </w:tcPr>
          <w:p w14:paraId="586F40D6" w14:textId="77777777" w:rsidR="00522FC1" w:rsidRDefault="00522FC1" w:rsidP="00351FFB">
            <w:pPr>
              <w:rPr>
                <w:sz w:val="20"/>
                <w:szCs w:val="20"/>
              </w:rPr>
            </w:pPr>
            <w:r>
              <w:rPr>
                <w:sz w:val="20"/>
                <w:szCs w:val="20"/>
              </w:rPr>
              <w:t>Lääkemääräys, jota annosjakelun purku koskee (</w:t>
            </w:r>
            <w:proofErr w:type="spellStart"/>
            <w:r>
              <w:rPr>
                <w:sz w:val="20"/>
                <w:szCs w:val="20"/>
              </w:rPr>
              <w:t>typeCode</w:t>
            </w:r>
            <w:proofErr w:type="spellEnd"/>
            <w:r>
              <w:rPr>
                <w:sz w:val="20"/>
                <w:szCs w:val="20"/>
              </w:rPr>
              <w:t>=APND)</w:t>
            </w:r>
          </w:p>
          <w:p w14:paraId="38DDEF77" w14:textId="77777777" w:rsidR="00522FC1" w:rsidRDefault="00522FC1" w:rsidP="00351FFB">
            <w:pPr>
              <w:rPr>
                <w:sz w:val="20"/>
                <w:szCs w:val="20"/>
              </w:rPr>
            </w:pPr>
            <w:r>
              <w:rPr>
                <w:sz w:val="20"/>
                <w:szCs w:val="20"/>
              </w:rPr>
              <w:t>Purettava annosjakelusanoma (</w:t>
            </w:r>
            <w:proofErr w:type="spellStart"/>
            <w:r>
              <w:rPr>
                <w:sz w:val="20"/>
                <w:szCs w:val="20"/>
              </w:rPr>
              <w:t>typecCode</w:t>
            </w:r>
            <w:proofErr w:type="spellEnd"/>
            <w:r>
              <w:rPr>
                <w:sz w:val="20"/>
                <w:szCs w:val="20"/>
              </w:rPr>
              <w:t>=RPLC)</w:t>
            </w:r>
          </w:p>
        </w:tc>
        <w:tc>
          <w:tcPr>
            <w:tcW w:w="2835" w:type="dxa"/>
          </w:tcPr>
          <w:p w14:paraId="039B1A73" w14:textId="77777777" w:rsidR="00522FC1" w:rsidRDefault="00522FC1" w:rsidP="00351FFB">
            <w:pPr>
              <w:rPr>
                <w:sz w:val="20"/>
                <w:szCs w:val="20"/>
              </w:rPr>
            </w:pPr>
            <w:r>
              <w:rPr>
                <w:sz w:val="20"/>
                <w:szCs w:val="20"/>
              </w:rPr>
              <w:t>Versionumero kasvaa yhdellä.</w:t>
            </w:r>
          </w:p>
          <w:p w14:paraId="7812F822" w14:textId="77777777" w:rsidR="00522FC1" w:rsidRDefault="00522FC1" w:rsidP="00351FFB">
            <w:pPr>
              <w:rPr>
                <w:sz w:val="20"/>
                <w:szCs w:val="20"/>
              </w:rPr>
            </w:pPr>
            <w:proofErr w:type="spellStart"/>
            <w:r>
              <w:rPr>
                <w:sz w:val="20"/>
                <w:szCs w:val="20"/>
              </w:rPr>
              <w:t>SetId</w:t>
            </w:r>
            <w:proofErr w:type="spellEnd"/>
            <w:r>
              <w:rPr>
                <w:sz w:val="20"/>
                <w:szCs w:val="20"/>
              </w:rPr>
              <w:t xml:space="preserve"> on sama kuin purettavassa annosjakelusanomassa.</w:t>
            </w:r>
          </w:p>
        </w:tc>
        <w:tc>
          <w:tcPr>
            <w:tcW w:w="2693" w:type="dxa"/>
          </w:tcPr>
          <w:p w14:paraId="63EDCB70" w14:textId="77777777" w:rsidR="00522FC1" w:rsidRDefault="00522FC1" w:rsidP="00351FFB">
            <w:pPr>
              <w:rPr>
                <w:sz w:val="16"/>
                <w:szCs w:val="16"/>
                <w:lang w:val="sv-SE"/>
              </w:rPr>
            </w:pPr>
            <w:r>
              <w:rPr>
                <w:sz w:val="16"/>
                <w:szCs w:val="16"/>
                <w:lang w:val="sv-SE"/>
              </w:rPr>
              <w:t>id=1.2.246.10.98765432.93.2006.9</w:t>
            </w:r>
          </w:p>
          <w:p w14:paraId="0B3CC45D" w14:textId="77777777" w:rsidR="00522FC1" w:rsidRDefault="00522FC1" w:rsidP="00351FFB">
            <w:pPr>
              <w:rPr>
                <w:sz w:val="16"/>
                <w:szCs w:val="16"/>
                <w:lang w:val="sv-SE"/>
              </w:rPr>
            </w:pPr>
            <w:r>
              <w:rPr>
                <w:sz w:val="16"/>
                <w:szCs w:val="16"/>
                <w:lang w:val="sv-SE"/>
              </w:rPr>
              <w:t>version=2</w:t>
            </w:r>
          </w:p>
          <w:p w14:paraId="3746212A" w14:textId="77777777" w:rsidR="00522FC1" w:rsidRDefault="00522FC1" w:rsidP="00351FFB">
            <w:pPr>
              <w:rPr>
                <w:sz w:val="16"/>
                <w:szCs w:val="16"/>
                <w:lang w:val="sv-SE"/>
              </w:rPr>
            </w:pPr>
            <w:proofErr w:type="spellStart"/>
            <w:r>
              <w:rPr>
                <w:sz w:val="16"/>
                <w:szCs w:val="16"/>
                <w:lang w:val="sv-SE"/>
              </w:rPr>
              <w:t>setId</w:t>
            </w:r>
            <w:proofErr w:type="spellEnd"/>
            <w:r>
              <w:rPr>
                <w:sz w:val="16"/>
                <w:szCs w:val="16"/>
                <w:lang w:val="sv-SE"/>
              </w:rPr>
              <w:t>=1.2.246.10.98765432.93.2006.8</w:t>
            </w:r>
          </w:p>
        </w:tc>
        <w:tc>
          <w:tcPr>
            <w:tcW w:w="2977" w:type="dxa"/>
          </w:tcPr>
          <w:p w14:paraId="6D464678"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7FB76BAC" w14:textId="77777777" w:rsidR="00522FC1" w:rsidRDefault="00522FC1" w:rsidP="00351FFB">
            <w:pPr>
              <w:rPr>
                <w:sz w:val="16"/>
                <w:szCs w:val="16"/>
                <w:lang w:val="en-US"/>
              </w:rPr>
            </w:pPr>
            <w:r>
              <w:rPr>
                <w:sz w:val="16"/>
                <w:szCs w:val="16"/>
                <w:lang w:val="en-US"/>
              </w:rPr>
              <w:t>id=1.2.246.10.98765432.93.2006.2</w:t>
            </w:r>
          </w:p>
          <w:p w14:paraId="22D97335" w14:textId="77777777" w:rsidR="00522FC1" w:rsidRDefault="00522FC1" w:rsidP="00351FFB">
            <w:pPr>
              <w:rPr>
                <w:sz w:val="16"/>
                <w:szCs w:val="16"/>
                <w:lang w:val="en-US"/>
              </w:rPr>
            </w:pPr>
            <w:r>
              <w:rPr>
                <w:sz w:val="16"/>
                <w:szCs w:val="16"/>
                <w:lang w:val="en-US"/>
              </w:rPr>
              <w:t>code=1</w:t>
            </w:r>
          </w:p>
          <w:p w14:paraId="738CBF57" w14:textId="77777777" w:rsidR="00522FC1" w:rsidRDefault="00522FC1" w:rsidP="00351FFB">
            <w:pPr>
              <w:autoSpaceDE w:val="0"/>
              <w:autoSpaceDN w:val="0"/>
              <w:adjustRightInd w:val="0"/>
              <w:rPr>
                <w:sz w:val="16"/>
                <w:szCs w:val="16"/>
                <w:lang w:val="en-US"/>
              </w:rPr>
            </w:pPr>
            <w:proofErr w:type="spellStart"/>
            <w:r>
              <w:rPr>
                <w:sz w:val="16"/>
                <w:szCs w:val="16"/>
                <w:lang w:val="en-US"/>
              </w:rPr>
              <w:t>setId</w:t>
            </w:r>
            <w:proofErr w:type="spellEnd"/>
            <w:r>
              <w:rPr>
                <w:sz w:val="16"/>
                <w:szCs w:val="16"/>
                <w:lang w:val="en-US"/>
              </w:rPr>
              <w:t>=1.2.246.10.98765432.93.2006.1</w:t>
            </w:r>
          </w:p>
          <w:p w14:paraId="72C02B62"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p w14:paraId="452AAD1B" w14:textId="77777777" w:rsidR="00522FC1" w:rsidRDefault="00522FC1"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RPLC</w:t>
            </w:r>
            <w:r>
              <w:rPr>
                <w:color w:val="0000FF"/>
                <w:sz w:val="16"/>
                <w:szCs w:val="16"/>
                <w:highlight w:val="white"/>
                <w:lang w:val="en-US" w:eastAsia="en-US"/>
              </w:rPr>
              <w:t>"&gt;</w:t>
            </w:r>
          </w:p>
          <w:p w14:paraId="25934D11" w14:textId="77777777" w:rsidR="00522FC1" w:rsidRDefault="00522FC1" w:rsidP="00351FFB">
            <w:pPr>
              <w:rPr>
                <w:sz w:val="16"/>
                <w:szCs w:val="16"/>
                <w:lang w:val="en-US"/>
              </w:rPr>
            </w:pPr>
            <w:r>
              <w:rPr>
                <w:sz w:val="16"/>
                <w:szCs w:val="16"/>
                <w:lang w:val="en-US"/>
              </w:rPr>
              <w:t>id=1.2.246.10.98765432.93.2006.8</w:t>
            </w:r>
          </w:p>
          <w:p w14:paraId="6883E92C" w14:textId="77777777" w:rsidR="00522FC1" w:rsidRDefault="00522FC1" w:rsidP="00351FFB">
            <w:pPr>
              <w:rPr>
                <w:sz w:val="16"/>
                <w:szCs w:val="16"/>
                <w:lang w:val="en-US"/>
              </w:rPr>
            </w:pPr>
            <w:r>
              <w:rPr>
                <w:sz w:val="16"/>
                <w:szCs w:val="16"/>
                <w:lang w:val="en-US"/>
              </w:rPr>
              <w:t>code=16</w:t>
            </w:r>
          </w:p>
          <w:p w14:paraId="07023DEA" w14:textId="77777777" w:rsidR="00522FC1" w:rsidRDefault="00522FC1" w:rsidP="00351FFB">
            <w:pPr>
              <w:rPr>
                <w:sz w:val="16"/>
                <w:szCs w:val="16"/>
                <w:lang w:val="en-US"/>
              </w:rPr>
            </w:pPr>
            <w:proofErr w:type="spellStart"/>
            <w:r>
              <w:rPr>
                <w:sz w:val="16"/>
                <w:szCs w:val="16"/>
                <w:lang w:val="en-US"/>
              </w:rPr>
              <w:t>setId</w:t>
            </w:r>
            <w:proofErr w:type="spellEnd"/>
            <w:r>
              <w:rPr>
                <w:sz w:val="16"/>
                <w:szCs w:val="16"/>
                <w:lang w:val="en-US"/>
              </w:rPr>
              <w:t>=1.2.246.10.98765432.93.2006.8</w:t>
            </w:r>
          </w:p>
          <w:p w14:paraId="2F784631" w14:textId="77777777" w:rsidR="00522FC1" w:rsidRDefault="00522FC1" w:rsidP="00351FFB">
            <w:pPr>
              <w:rPr>
                <w:sz w:val="16"/>
                <w:szCs w:val="16"/>
                <w:lang w:val="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0000FF"/>
                <w:sz w:val="16"/>
                <w:szCs w:val="16"/>
                <w:highlight w:val="white"/>
                <w:lang w:val="en-US" w:eastAsia="en-US"/>
              </w:rPr>
              <w:t>&gt;</w:t>
            </w:r>
          </w:p>
        </w:tc>
      </w:tr>
      <w:tr w:rsidR="00522FC1" w:rsidRPr="00012CD9" w14:paraId="394B1FD2" w14:textId="77777777" w:rsidTr="00351FFB">
        <w:tc>
          <w:tcPr>
            <w:tcW w:w="2261" w:type="dxa"/>
          </w:tcPr>
          <w:p w14:paraId="2DCBF9BD" w14:textId="77777777" w:rsidR="00522FC1" w:rsidRDefault="00012CD9" w:rsidP="00351FFB">
            <w:pPr>
              <w:rPr>
                <w:sz w:val="20"/>
                <w:szCs w:val="20"/>
                <w:lang w:val="en-US"/>
              </w:rPr>
            </w:pPr>
            <w:r>
              <w:rPr>
                <w:sz w:val="20"/>
                <w:szCs w:val="20"/>
                <w:lang w:val="en-US"/>
              </w:rPr>
              <w:t xml:space="preserve">18 - </w:t>
            </w:r>
            <w:proofErr w:type="spellStart"/>
            <w:r>
              <w:rPr>
                <w:sz w:val="20"/>
                <w:szCs w:val="20"/>
                <w:lang w:val="en-US"/>
              </w:rPr>
              <w:t>Toimitusvarauksen</w:t>
            </w:r>
            <w:proofErr w:type="spellEnd"/>
            <w:r>
              <w:rPr>
                <w:sz w:val="20"/>
                <w:szCs w:val="20"/>
                <w:lang w:val="en-US"/>
              </w:rPr>
              <w:t xml:space="preserve"> </w:t>
            </w:r>
            <w:proofErr w:type="spellStart"/>
            <w:r>
              <w:rPr>
                <w:sz w:val="20"/>
                <w:szCs w:val="20"/>
                <w:lang w:val="en-US"/>
              </w:rPr>
              <w:t>purku</w:t>
            </w:r>
            <w:proofErr w:type="spellEnd"/>
          </w:p>
          <w:p w14:paraId="5A965A0C" w14:textId="77777777" w:rsidR="00D257D2" w:rsidRPr="006D2308" w:rsidRDefault="006D2308" w:rsidP="00351FFB">
            <w:pPr>
              <w:rPr>
                <w:sz w:val="20"/>
                <w:szCs w:val="20"/>
                <w:lang w:val="en-US"/>
              </w:rPr>
            </w:pPr>
            <w:bookmarkStart w:id="91" w:name="_Ref189450047"/>
            <w:bookmarkStart w:id="92" w:name="_Toc189974689"/>
            <w:r w:rsidRPr="006D2308">
              <w:rPr>
                <w:sz w:val="20"/>
                <w:szCs w:val="20"/>
                <w:lang w:val="en-US"/>
              </w:rPr>
              <w:lastRenderedPageBreak/>
              <w:t>Prescription Fulfillment Reservation Cancel (RCMR_IN000516FI01)</w:t>
            </w:r>
            <w:bookmarkEnd w:id="91"/>
            <w:bookmarkEnd w:id="92"/>
          </w:p>
        </w:tc>
        <w:tc>
          <w:tcPr>
            <w:tcW w:w="709" w:type="dxa"/>
          </w:tcPr>
          <w:p w14:paraId="34B8784A" w14:textId="77777777" w:rsidR="00522FC1" w:rsidRPr="006D2308" w:rsidRDefault="00522FC1" w:rsidP="00351FFB">
            <w:pPr>
              <w:rPr>
                <w:sz w:val="20"/>
                <w:szCs w:val="20"/>
                <w:lang w:val="en-US"/>
              </w:rPr>
            </w:pPr>
          </w:p>
        </w:tc>
        <w:tc>
          <w:tcPr>
            <w:tcW w:w="1984" w:type="dxa"/>
          </w:tcPr>
          <w:p w14:paraId="1EE98687" w14:textId="77777777" w:rsidR="00522FC1" w:rsidRDefault="00012CD9" w:rsidP="00351FFB">
            <w:pPr>
              <w:rPr>
                <w:sz w:val="20"/>
                <w:szCs w:val="20"/>
              </w:rPr>
            </w:pPr>
            <w:r>
              <w:rPr>
                <w:sz w:val="20"/>
                <w:szCs w:val="20"/>
              </w:rPr>
              <w:t xml:space="preserve">Kyselyn yhteydessä tehdyn toimitusvarauksen </w:t>
            </w:r>
            <w:r>
              <w:rPr>
                <w:sz w:val="20"/>
                <w:szCs w:val="20"/>
              </w:rPr>
              <w:lastRenderedPageBreak/>
              <w:t>purku, lääkemääräys (</w:t>
            </w:r>
            <w:proofErr w:type="spellStart"/>
            <w:r>
              <w:rPr>
                <w:sz w:val="20"/>
                <w:szCs w:val="20"/>
              </w:rPr>
              <w:t>typeCode</w:t>
            </w:r>
            <w:proofErr w:type="spellEnd"/>
            <w:r>
              <w:rPr>
                <w:sz w:val="20"/>
                <w:szCs w:val="20"/>
              </w:rPr>
              <w:t>=APND)</w:t>
            </w:r>
          </w:p>
        </w:tc>
        <w:tc>
          <w:tcPr>
            <w:tcW w:w="2835" w:type="dxa"/>
          </w:tcPr>
          <w:p w14:paraId="01084E74" w14:textId="77777777" w:rsidR="00012CD9" w:rsidRDefault="00012CD9" w:rsidP="00351FFB">
            <w:pPr>
              <w:rPr>
                <w:sz w:val="20"/>
                <w:szCs w:val="20"/>
              </w:rPr>
            </w:pPr>
            <w:r>
              <w:rPr>
                <w:sz w:val="20"/>
                <w:szCs w:val="20"/>
              </w:rPr>
              <w:lastRenderedPageBreak/>
              <w:t>Versionumero on 1.</w:t>
            </w:r>
          </w:p>
          <w:p w14:paraId="6474800E" w14:textId="77777777" w:rsidR="00522FC1" w:rsidRDefault="00012CD9" w:rsidP="00351FFB">
            <w:pPr>
              <w:rPr>
                <w:sz w:val="20"/>
                <w:szCs w:val="20"/>
              </w:rPr>
            </w:pPr>
            <w:proofErr w:type="spellStart"/>
            <w:r>
              <w:rPr>
                <w:sz w:val="20"/>
                <w:szCs w:val="20"/>
              </w:rPr>
              <w:t>SetId</w:t>
            </w:r>
            <w:proofErr w:type="spellEnd"/>
            <w:r>
              <w:rPr>
                <w:sz w:val="20"/>
                <w:szCs w:val="20"/>
              </w:rPr>
              <w:t xml:space="preserve"> on uusi eli sama kuin id.</w:t>
            </w:r>
          </w:p>
        </w:tc>
        <w:tc>
          <w:tcPr>
            <w:tcW w:w="2693" w:type="dxa"/>
          </w:tcPr>
          <w:p w14:paraId="46880B23" w14:textId="77777777" w:rsidR="006E7360" w:rsidRDefault="006E7360" w:rsidP="00351FFB">
            <w:pPr>
              <w:rPr>
                <w:sz w:val="16"/>
                <w:szCs w:val="16"/>
                <w:lang w:val="sv-SE"/>
              </w:rPr>
            </w:pPr>
            <w:r>
              <w:rPr>
                <w:sz w:val="16"/>
                <w:szCs w:val="16"/>
                <w:lang w:val="sv-SE"/>
              </w:rPr>
              <w:t>id=1.2.246.10.98765432.93.2006.77</w:t>
            </w:r>
          </w:p>
          <w:p w14:paraId="0FB5DFB3" w14:textId="77777777" w:rsidR="006E7360" w:rsidRDefault="006E7360" w:rsidP="00351FFB">
            <w:pPr>
              <w:rPr>
                <w:sz w:val="16"/>
                <w:szCs w:val="16"/>
                <w:lang w:val="sv-SE"/>
              </w:rPr>
            </w:pPr>
            <w:r>
              <w:rPr>
                <w:sz w:val="16"/>
                <w:szCs w:val="16"/>
                <w:lang w:val="sv-SE"/>
              </w:rPr>
              <w:t>version=1</w:t>
            </w:r>
          </w:p>
          <w:p w14:paraId="17445838" w14:textId="77777777" w:rsidR="00522FC1" w:rsidRDefault="006E7360" w:rsidP="00351FFB">
            <w:pPr>
              <w:rPr>
                <w:sz w:val="16"/>
                <w:szCs w:val="16"/>
              </w:rPr>
            </w:pPr>
            <w:proofErr w:type="spellStart"/>
            <w:r>
              <w:rPr>
                <w:sz w:val="16"/>
                <w:szCs w:val="16"/>
                <w:lang w:val="sv-SE"/>
              </w:rPr>
              <w:t>setId</w:t>
            </w:r>
            <w:proofErr w:type="spellEnd"/>
            <w:r>
              <w:rPr>
                <w:sz w:val="16"/>
                <w:szCs w:val="16"/>
                <w:lang w:val="sv-SE"/>
              </w:rPr>
              <w:t>=1.2.246.10.98765432.93.2006.77</w:t>
            </w:r>
          </w:p>
        </w:tc>
        <w:tc>
          <w:tcPr>
            <w:tcW w:w="2977" w:type="dxa"/>
          </w:tcPr>
          <w:p w14:paraId="56639EF1" w14:textId="77777777" w:rsidR="006E7360" w:rsidRDefault="006E7360" w:rsidP="00351FFB">
            <w:pPr>
              <w:autoSpaceDE w:val="0"/>
              <w:autoSpaceDN w:val="0"/>
              <w:adjustRightInd w:val="0"/>
              <w:rPr>
                <w:color w:val="000000"/>
                <w:sz w:val="16"/>
                <w:szCs w:val="16"/>
                <w:highlight w:val="white"/>
                <w:lang w:val="en-US" w:eastAsia="en-US"/>
              </w:rPr>
            </w:pPr>
            <w:r>
              <w:rPr>
                <w:color w:val="0000FF"/>
                <w:sz w:val="16"/>
                <w:szCs w:val="16"/>
                <w:highlight w:val="white"/>
                <w:lang w:val="en-US" w:eastAsia="en-US"/>
              </w:rPr>
              <w:t>&lt;</w:t>
            </w:r>
            <w:proofErr w:type="spellStart"/>
            <w:r>
              <w:rPr>
                <w:color w:val="800000"/>
                <w:sz w:val="16"/>
                <w:szCs w:val="16"/>
                <w:highlight w:val="white"/>
                <w:lang w:val="en-US" w:eastAsia="en-US"/>
              </w:rPr>
              <w:t>relatedDoc</w:t>
            </w:r>
            <w:proofErr w:type="spellEnd"/>
            <w:r>
              <w:rPr>
                <w:color w:val="800000"/>
                <w:sz w:val="16"/>
                <w:szCs w:val="16"/>
                <w:highlight w:val="white"/>
                <w:lang w:val="en-US" w:eastAsia="en-US"/>
              </w:rPr>
              <w:t xml:space="preserve"> </w:t>
            </w:r>
            <w:proofErr w:type="spellStart"/>
            <w:r>
              <w:rPr>
                <w:color w:val="FF0000"/>
                <w:sz w:val="16"/>
                <w:szCs w:val="16"/>
                <w:highlight w:val="white"/>
                <w:lang w:val="en-US" w:eastAsia="en-US"/>
              </w:rPr>
              <w:t>typeCode</w:t>
            </w:r>
            <w:proofErr w:type="spellEnd"/>
            <w:r>
              <w:rPr>
                <w:color w:val="0000FF"/>
                <w:sz w:val="16"/>
                <w:szCs w:val="16"/>
                <w:highlight w:val="white"/>
                <w:lang w:val="en-US" w:eastAsia="en-US"/>
              </w:rPr>
              <w:t>="</w:t>
            </w:r>
            <w:r>
              <w:rPr>
                <w:color w:val="000000"/>
                <w:sz w:val="16"/>
                <w:szCs w:val="16"/>
                <w:highlight w:val="white"/>
                <w:lang w:val="en-US" w:eastAsia="en-US"/>
              </w:rPr>
              <w:t>APND</w:t>
            </w:r>
            <w:r>
              <w:rPr>
                <w:color w:val="0000FF"/>
                <w:sz w:val="16"/>
                <w:szCs w:val="16"/>
                <w:highlight w:val="white"/>
                <w:lang w:val="en-US" w:eastAsia="en-US"/>
              </w:rPr>
              <w:t>"&gt;</w:t>
            </w:r>
          </w:p>
          <w:p w14:paraId="2301F987" w14:textId="77777777" w:rsidR="006E7360" w:rsidRDefault="006E7360" w:rsidP="00351FFB">
            <w:pPr>
              <w:rPr>
                <w:sz w:val="16"/>
                <w:szCs w:val="16"/>
                <w:lang w:val="en-US"/>
              </w:rPr>
            </w:pPr>
            <w:r>
              <w:rPr>
                <w:sz w:val="16"/>
                <w:szCs w:val="16"/>
                <w:lang w:val="en-US"/>
              </w:rPr>
              <w:t>id=1.2.246.10.98765432.93.2006.2</w:t>
            </w:r>
          </w:p>
          <w:p w14:paraId="1BA98A36" w14:textId="77777777" w:rsidR="006E7360" w:rsidRDefault="006E7360" w:rsidP="00351FFB">
            <w:pPr>
              <w:rPr>
                <w:sz w:val="16"/>
                <w:szCs w:val="16"/>
                <w:lang w:val="en-US"/>
              </w:rPr>
            </w:pPr>
            <w:r>
              <w:rPr>
                <w:sz w:val="16"/>
                <w:szCs w:val="16"/>
                <w:lang w:val="en-US"/>
              </w:rPr>
              <w:t>code=1</w:t>
            </w:r>
          </w:p>
          <w:p w14:paraId="59E4F39E" w14:textId="77777777" w:rsidR="006E7360" w:rsidRDefault="006E7360" w:rsidP="00351FFB">
            <w:pPr>
              <w:autoSpaceDE w:val="0"/>
              <w:autoSpaceDN w:val="0"/>
              <w:adjustRightInd w:val="0"/>
              <w:rPr>
                <w:sz w:val="16"/>
                <w:szCs w:val="16"/>
              </w:rPr>
            </w:pPr>
            <w:proofErr w:type="spellStart"/>
            <w:r>
              <w:rPr>
                <w:sz w:val="16"/>
                <w:szCs w:val="16"/>
              </w:rPr>
              <w:t>setId</w:t>
            </w:r>
            <w:proofErr w:type="spellEnd"/>
            <w:r>
              <w:rPr>
                <w:sz w:val="16"/>
                <w:szCs w:val="16"/>
              </w:rPr>
              <w:t>=1.2.246.10.98765432.93.2006.1</w:t>
            </w:r>
          </w:p>
          <w:p w14:paraId="17367D30" w14:textId="77777777" w:rsidR="00522FC1" w:rsidRPr="00012CD9" w:rsidRDefault="006E7360" w:rsidP="00351FFB">
            <w:pPr>
              <w:autoSpaceDE w:val="0"/>
              <w:autoSpaceDN w:val="0"/>
              <w:adjustRightInd w:val="0"/>
              <w:rPr>
                <w:color w:val="0000FF"/>
                <w:sz w:val="16"/>
                <w:szCs w:val="16"/>
                <w:highlight w:val="white"/>
                <w:lang w:eastAsia="en-US"/>
              </w:rPr>
            </w:pPr>
            <w:r>
              <w:rPr>
                <w:color w:val="0000FF"/>
                <w:sz w:val="16"/>
                <w:szCs w:val="16"/>
                <w:highlight w:val="white"/>
                <w:lang w:eastAsia="en-US"/>
              </w:rPr>
              <w:t>&lt;/</w:t>
            </w:r>
            <w:proofErr w:type="spellStart"/>
            <w:r>
              <w:rPr>
                <w:color w:val="800000"/>
                <w:sz w:val="16"/>
                <w:szCs w:val="16"/>
                <w:highlight w:val="white"/>
                <w:lang w:eastAsia="en-US"/>
              </w:rPr>
              <w:t>relatedDoc</w:t>
            </w:r>
            <w:proofErr w:type="spellEnd"/>
            <w:r>
              <w:rPr>
                <w:color w:val="0000FF"/>
                <w:sz w:val="16"/>
                <w:szCs w:val="16"/>
                <w:highlight w:val="white"/>
                <w:lang w:eastAsia="en-US"/>
              </w:rPr>
              <w:t>&gt;</w:t>
            </w:r>
          </w:p>
        </w:tc>
      </w:tr>
    </w:tbl>
    <w:p w14:paraId="649C213A" w14:textId="0A8C9456" w:rsidR="00D243CE" w:rsidRDefault="00351FFB">
      <w:r>
        <w:br w:type="textWrapping" w:clear="all"/>
      </w:r>
    </w:p>
    <w:p w14:paraId="407F87FF" w14:textId="77777777" w:rsidR="00CF5A62" w:rsidRDefault="00CF5A62"/>
    <w:p w14:paraId="7C708398" w14:textId="03E33FE4" w:rsidR="00CF3C41" w:rsidRPr="009A5B78" w:rsidRDefault="00CF3C41" w:rsidP="00C24157"/>
    <w:sectPr w:rsidR="00CF3C41" w:rsidRPr="009A5B78" w:rsidSect="007C2A7C">
      <w:headerReference w:type="default" r:id="rId30"/>
      <w:footerReference w:type="default" r:id="rId31"/>
      <w:headerReference w:type="first" r:id="rId32"/>
      <w:footerReference w:type="first" r:id="rId33"/>
      <w:pgSz w:w="16838" w:h="11906" w:orient="landscape" w:code="9"/>
      <w:pgMar w:top="1134" w:right="567" w:bottom="851" w:left="1134" w:header="567" w:footer="28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00B63C" w14:textId="77777777" w:rsidR="00B5618C" w:rsidRDefault="00B5618C">
      <w:r>
        <w:separator/>
      </w:r>
    </w:p>
  </w:endnote>
  <w:endnote w:type="continuationSeparator" w:id="0">
    <w:p w14:paraId="42FCAA9F" w14:textId="77777777" w:rsidR="00B5618C" w:rsidRDefault="00B5618C">
      <w:r>
        <w:continuationSeparator/>
      </w:r>
    </w:p>
  </w:endnote>
  <w:endnote w:type="continuationNotice" w:id="1">
    <w:p w14:paraId="607B5EF4" w14:textId="77777777" w:rsidR="00B5618C" w:rsidRDefault="00B5618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etaNormalLF-Roman">
    <w:panose1 w:val="00000000000000000000"/>
    <w:charset w:val="00"/>
    <w:family w:val="modern"/>
    <w:notTrueType/>
    <w:pitch w:val="variable"/>
    <w:sig w:usb0="00000003" w:usb1="00000000" w:usb2="00000000" w:usb3="00000000" w:csb0="00000001" w:csb1="00000000"/>
  </w:font>
  <w:font w:name="MetaBoldLF-Caps">
    <w:panose1 w:val="00000000000000000000"/>
    <w:charset w:val="00"/>
    <w:family w:val="modern"/>
    <w:notTrueType/>
    <w:pitch w:val="variable"/>
    <w:sig w:usb0="00000003" w:usb1="00000000" w:usb2="00000000" w:usb3="00000000" w:csb0="00000001" w:csb1="00000000"/>
  </w:font>
  <w:font w:name="MetaBoldLF-Roman">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A85B16" w14:textId="77777777" w:rsidR="00B5618C" w:rsidRDefault="00B5618C">
    <w:pPr>
      <w:pStyle w:val="Alatunniste"/>
      <w:rPr>
        <w:sz w:val="18"/>
        <w:szCs w:val="18"/>
        <w:lang w:val="en-US"/>
      </w:rPr>
    </w:pPr>
    <w:r>
      <w:rPr>
        <w:sz w:val="18"/>
        <w:szCs w:val="18"/>
        <w:lang w:val="en-US"/>
      </w:rPr>
      <w:t xml:space="preserve">____________________________________________________________________________________________   </w:t>
    </w:r>
  </w:p>
  <w:p w14:paraId="6B84E043" w14:textId="7271CC79" w:rsidR="00B5618C" w:rsidRPr="00F117F8" w:rsidRDefault="00542CB8" w:rsidP="00114BE4">
    <w:pPr>
      <w:pStyle w:val="Alatunniste"/>
      <w:tabs>
        <w:tab w:val="clear" w:pos="8306"/>
        <w:tab w:val="right" w:pos="8080"/>
        <w:tab w:val="right" w:pos="9639"/>
      </w:tabs>
      <w:rPr>
        <w:sz w:val="18"/>
        <w:szCs w:val="18"/>
        <w:lang w:val="en-US"/>
      </w:rPr>
    </w:pPr>
    <w:r>
      <w:rPr>
        <w:sz w:val="18"/>
        <w:szCs w:val="18"/>
      </w:rPr>
      <w:tab/>
    </w:r>
    <w:r>
      <w:rPr>
        <w:sz w:val="18"/>
        <w:szCs w:val="18"/>
      </w:rPr>
      <w:tab/>
    </w:r>
    <w:r w:rsidR="00B5618C">
      <w:rPr>
        <w:sz w:val="18"/>
        <w:szCs w:val="18"/>
        <w:lang w:val="en-US"/>
      </w:rPr>
      <w:t>URN</w:t>
    </w:r>
    <w:proofErr w:type="gramStart"/>
    <w:r w:rsidR="00B5618C">
      <w:rPr>
        <w:sz w:val="18"/>
        <w:szCs w:val="18"/>
        <w:lang w:val="en-US"/>
      </w:rPr>
      <w:t>:OID</w:t>
    </w:r>
    <w:proofErr w:type="gramEnd"/>
    <w:r w:rsidR="00B5618C">
      <w:rPr>
        <w:sz w:val="18"/>
        <w:szCs w:val="18"/>
        <w:lang w:val="en-US"/>
      </w:rPr>
      <w:t>:</w:t>
    </w:r>
    <w:r w:rsidR="00B5618C" w:rsidRPr="00F117F8">
      <w:rPr>
        <w:lang w:val="en-US"/>
      </w:rPr>
      <w:t xml:space="preserve"> </w:t>
    </w:r>
    <w:r w:rsidR="00B5618C" w:rsidRPr="00F117F8">
      <w:rPr>
        <w:sz w:val="18"/>
        <w:szCs w:val="18"/>
        <w:lang w:val="en-US"/>
      </w:rPr>
      <w:t>1.2.246.777.11.2020.2</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6C6BC3" w14:textId="77777777" w:rsidR="00B5618C" w:rsidRDefault="00B5618C">
    <w:pPr>
      <w:pStyle w:val="Alatunniste"/>
      <w:rPr>
        <w:sz w:val="18"/>
        <w:szCs w:val="18"/>
        <w:lang w:val="en-US"/>
      </w:rPr>
    </w:pPr>
    <w:r>
      <w:rPr>
        <w:sz w:val="18"/>
        <w:szCs w:val="18"/>
        <w:lang w:val="en-US"/>
      </w:rPr>
      <w:t xml:space="preserve">____________________________________________________________________________________________   </w:t>
    </w:r>
  </w:p>
  <w:p w14:paraId="10C84B93" w14:textId="456FBD51" w:rsidR="00B5618C" w:rsidRPr="00CC2055" w:rsidRDefault="00B5618C" w:rsidP="00523D82">
    <w:pPr>
      <w:pStyle w:val="Alatunniste"/>
      <w:tabs>
        <w:tab w:val="clear" w:pos="4153"/>
        <w:tab w:val="clear" w:pos="8306"/>
        <w:tab w:val="right" w:pos="7655"/>
        <w:tab w:val="right" w:pos="9639"/>
      </w:tabs>
      <w:rPr>
        <w:sz w:val="18"/>
        <w:szCs w:val="18"/>
        <w:lang w:val="en-US"/>
      </w:rPr>
    </w:pPr>
    <w:r>
      <w:rPr>
        <w:sz w:val="18"/>
        <w:szCs w:val="18"/>
        <w:lang w:val="en-US"/>
      </w:rPr>
      <w:tab/>
      <w:t>URN</w:t>
    </w:r>
    <w:proofErr w:type="gramStart"/>
    <w:r>
      <w:rPr>
        <w:sz w:val="18"/>
        <w:szCs w:val="18"/>
        <w:lang w:val="en-US"/>
      </w:rPr>
      <w:t>:OID</w:t>
    </w:r>
    <w:proofErr w:type="gramEnd"/>
    <w:r>
      <w:rPr>
        <w:sz w:val="18"/>
        <w:szCs w:val="18"/>
        <w:lang w:val="en-US"/>
      </w:rPr>
      <w:t>:</w:t>
    </w:r>
    <w:r w:rsidRPr="00CC2055">
      <w:rPr>
        <w:lang w:val="en-US"/>
      </w:rPr>
      <w:t xml:space="preserve"> </w:t>
    </w:r>
    <w:r w:rsidRPr="00CC2055">
      <w:rPr>
        <w:sz w:val="18"/>
        <w:szCs w:val="18"/>
        <w:lang w:val="en-US"/>
      </w:rPr>
      <w:t>1.2.246.777.11.2020.2</w:t>
    </w:r>
  </w:p>
  <w:p w14:paraId="498391B3" w14:textId="77777777" w:rsidR="00B5618C" w:rsidRDefault="00B5618C">
    <w:pPr>
      <w:pStyle w:val="Alatunnist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3C7397" w14:textId="77777777" w:rsidR="00B5618C" w:rsidRDefault="00B5618C" w:rsidP="00CF5A62">
    <w:pPr>
      <w:pStyle w:val="Alatunniste"/>
      <w:rPr>
        <w:sz w:val="18"/>
        <w:szCs w:val="18"/>
        <w:lang w:val="en-US"/>
      </w:rPr>
    </w:pPr>
  </w:p>
  <w:p w14:paraId="52796D85" w14:textId="1222D803" w:rsidR="00B5618C" w:rsidRDefault="00B5618C" w:rsidP="007D4A93">
    <w:pPr>
      <w:pStyle w:val="Alatunniste"/>
      <w:rPr>
        <w:sz w:val="18"/>
        <w:szCs w:val="18"/>
        <w:lang w:val="en-US"/>
      </w:rPr>
    </w:pPr>
    <w:r>
      <w:rPr>
        <w:sz w:val="18"/>
        <w:szCs w:val="18"/>
        <w:lang w:val="en-US"/>
      </w:rPr>
      <w:t xml:space="preserve">____________________________________________________________________________________________   </w:t>
    </w:r>
  </w:p>
  <w:p w14:paraId="031A11D7" w14:textId="77777777" w:rsidR="00B5618C" w:rsidRPr="00CF5A62" w:rsidRDefault="00B5618C" w:rsidP="00CF5A62">
    <w:pPr>
      <w:pStyle w:val="Alatunniste"/>
      <w:rPr>
        <w:lang w:val="en-US"/>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7B4873" w14:textId="77777777" w:rsidR="00B5618C" w:rsidRDefault="00B5618C" w:rsidP="005F1D25">
    <w:pPr>
      <w:pStyle w:val="Alatunniste"/>
      <w:rPr>
        <w:sz w:val="18"/>
        <w:szCs w:val="18"/>
        <w:lang w:val="en-US"/>
      </w:rPr>
    </w:pPr>
  </w:p>
  <w:p w14:paraId="4303DFE2" w14:textId="77777777" w:rsidR="00B5618C" w:rsidRDefault="00B5618C" w:rsidP="00DD4EA3">
    <w:pPr>
      <w:pStyle w:val="Alatunniste"/>
      <w:rPr>
        <w:sz w:val="18"/>
        <w:szCs w:val="18"/>
        <w:lang w:val="en-US"/>
      </w:rPr>
    </w:pPr>
    <w:r>
      <w:rPr>
        <w:sz w:val="18"/>
        <w:szCs w:val="18"/>
        <w:lang w:val="en-US"/>
      </w:rPr>
      <w:t xml:space="preserve">_________________________________________________________________________________________________________   </w:t>
    </w:r>
  </w:p>
  <w:p w14:paraId="45B5640F" w14:textId="77777777" w:rsidR="00B5618C" w:rsidRPr="005F1D25" w:rsidRDefault="00B5618C" w:rsidP="00DD4EA3">
    <w:pPr>
      <w:pStyle w:val="Alatunniste"/>
      <w:tabs>
        <w:tab w:val="clear" w:pos="4153"/>
      </w:tabs>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77D6EBB" w14:textId="77777777" w:rsidR="00B5618C" w:rsidRDefault="00B5618C">
      <w:r>
        <w:separator/>
      </w:r>
    </w:p>
  </w:footnote>
  <w:footnote w:type="continuationSeparator" w:id="0">
    <w:p w14:paraId="6744E4CF" w14:textId="77777777" w:rsidR="00B5618C" w:rsidRDefault="00B5618C">
      <w:r>
        <w:continuationSeparator/>
      </w:r>
    </w:p>
  </w:footnote>
  <w:footnote w:type="continuationNotice" w:id="1">
    <w:p w14:paraId="0B5825BE" w14:textId="77777777" w:rsidR="00B5618C" w:rsidRDefault="00B5618C"/>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CellMar>
        <w:left w:w="107" w:type="dxa"/>
        <w:right w:w="107" w:type="dxa"/>
      </w:tblCellMar>
      <w:tblLook w:val="0000" w:firstRow="0" w:lastRow="0" w:firstColumn="0" w:lastColumn="0" w:noHBand="0" w:noVBand="0"/>
    </w:tblPr>
    <w:tblGrid>
      <w:gridCol w:w="1384"/>
      <w:gridCol w:w="1947"/>
      <w:gridCol w:w="3824"/>
      <w:gridCol w:w="1050"/>
    </w:tblGrid>
    <w:tr w:rsidR="00B5618C" w14:paraId="621C7F69" w14:textId="77777777">
      <w:trPr>
        <w:cantSplit/>
      </w:trPr>
      <w:tc>
        <w:tcPr>
          <w:tcW w:w="0" w:type="auto"/>
          <w:vMerge w:val="restart"/>
        </w:tcPr>
        <w:p w14:paraId="4C521F7C" w14:textId="77777777" w:rsidR="00B5618C" w:rsidRDefault="00B5618C">
          <w:pPr>
            <w:pStyle w:val="Yltunniste"/>
            <w:rPr>
              <w:i/>
              <w:iCs/>
              <w:sz w:val="36"/>
              <w:szCs w:val="36"/>
            </w:rPr>
          </w:pPr>
          <w:r w:rsidRPr="009173FB">
            <w:rPr>
              <w:i/>
              <w:noProof/>
              <w:sz w:val="52"/>
            </w:rPr>
            <w:drawing>
              <wp:inline distT="0" distB="0" distL="0" distR="0" wp14:anchorId="7AE4BB60" wp14:editId="07777777">
                <wp:extent cx="742950" cy="657225"/>
                <wp:effectExtent l="0" t="0" r="0" b="0"/>
                <wp:docPr id="7" name="Kuva 8"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8"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67C00BFD" w14:textId="77777777" w:rsidR="00B5618C" w:rsidRDefault="00B5618C">
          <w:pPr>
            <w:pStyle w:val="Yltunniste"/>
          </w:pPr>
        </w:p>
      </w:tc>
      <w:tc>
        <w:tcPr>
          <w:tcW w:w="3922" w:type="dxa"/>
        </w:tcPr>
        <w:p w14:paraId="00FF100C" w14:textId="77777777" w:rsidR="00B5618C" w:rsidRDefault="00B5618C" w:rsidP="00900F0A">
          <w:pPr>
            <w:pStyle w:val="Yltunniste"/>
            <w:jc w:val="center"/>
            <w:rPr>
              <w:lang w:val="en-US"/>
            </w:rPr>
          </w:pPr>
          <w:proofErr w:type="spellStart"/>
          <w:r>
            <w:rPr>
              <w:lang w:val="en-US"/>
            </w:rPr>
            <w:t>Versio</w:t>
          </w:r>
          <w:proofErr w:type="spellEnd"/>
          <w:r>
            <w:rPr>
              <w:lang w:val="en-US"/>
            </w:rPr>
            <w:t xml:space="preserve"> </w:t>
          </w:r>
          <w:r w:rsidR="00497E89">
            <w:fldChar w:fldCharType="begin"/>
          </w:r>
          <w:r w:rsidR="00497E89">
            <w:instrText xml:space="preserve"> DOCPROPERTY  VersioNro  \* MERGEFORMAT </w:instrText>
          </w:r>
          <w:r w:rsidR="00497E89">
            <w:fldChar w:fldCharType="separate"/>
          </w:r>
          <w:r>
            <w:t>4.00</w:t>
          </w:r>
          <w:r w:rsidR="00497E89">
            <w:fldChar w:fldCharType="end"/>
          </w:r>
        </w:p>
      </w:tc>
      <w:tc>
        <w:tcPr>
          <w:tcW w:w="1080" w:type="dxa"/>
        </w:tcPr>
        <w:p w14:paraId="4D9D8296" w14:textId="08029577" w:rsidR="00B5618C" w:rsidRDefault="00B5618C">
          <w:pPr>
            <w:pStyle w:val="Yltunniste"/>
            <w:jc w:val="right"/>
          </w:pPr>
          <w:r>
            <w:rPr>
              <w:rStyle w:val="Sivunumero"/>
            </w:rPr>
            <w:fldChar w:fldCharType="begin"/>
          </w:r>
          <w:r>
            <w:rPr>
              <w:rStyle w:val="Sivunumero"/>
            </w:rPr>
            <w:instrText xml:space="preserve"> PAGE </w:instrText>
          </w:r>
          <w:r>
            <w:rPr>
              <w:rStyle w:val="Sivunumero"/>
            </w:rPr>
            <w:fldChar w:fldCharType="separate"/>
          </w:r>
          <w:r w:rsidR="00497E89">
            <w:rPr>
              <w:rStyle w:val="Sivunumero"/>
              <w:noProof/>
            </w:rPr>
            <w:t>22</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497E89">
            <w:rPr>
              <w:rStyle w:val="Sivunumero"/>
              <w:noProof/>
            </w:rPr>
            <w:t>37</w:t>
          </w:r>
          <w:r>
            <w:rPr>
              <w:rStyle w:val="Sivunumero"/>
            </w:rPr>
            <w:fldChar w:fldCharType="end"/>
          </w:r>
          <w:r>
            <w:rPr>
              <w:rStyle w:val="Sivunumero"/>
            </w:rPr>
            <w:t>)</w:t>
          </w:r>
        </w:p>
      </w:tc>
    </w:tr>
    <w:tr w:rsidR="00B5618C" w14:paraId="2BE23D47" w14:textId="77777777">
      <w:trPr>
        <w:cantSplit/>
      </w:trPr>
      <w:tc>
        <w:tcPr>
          <w:tcW w:w="0" w:type="auto"/>
          <w:vMerge/>
        </w:tcPr>
        <w:p w14:paraId="31D9F8D0" w14:textId="77777777" w:rsidR="00B5618C" w:rsidRDefault="00B5618C">
          <w:pPr>
            <w:pStyle w:val="Yltunniste"/>
          </w:pPr>
        </w:p>
      </w:tc>
      <w:tc>
        <w:tcPr>
          <w:tcW w:w="0" w:type="auto"/>
        </w:tcPr>
        <w:p w14:paraId="2BD6069E" w14:textId="77777777" w:rsidR="00B5618C" w:rsidRDefault="00B5618C">
          <w:pPr>
            <w:pStyle w:val="Yltunniste"/>
          </w:pPr>
          <w:r>
            <w:t>Lääkemääräyksen</w:t>
          </w:r>
        </w:p>
        <w:p w14:paraId="3FA5D46D" w14:textId="77777777" w:rsidR="00B5618C" w:rsidRDefault="00B5618C">
          <w:pPr>
            <w:pStyle w:val="Yltunniste"/>
          </w:pPr>
          <w:r>
            <w:t xml:space="preserve">CDA R2 </w:t>
          </w:r>
          <w:proofErr w:type="spellStart"/>
          <w:r>
            <w:t>Header</w:t>
          </w:r>
          <w:proofErr w:type="spellEnd"/>
        </w:p>
        <w:p w14:paraId="6A17951B" w14:textId="77777777" w:rsidR="00B5618C" w:rsidRDefault="00B5618C">
          <w:pPr>
            <w:pStyle w:val="Yltunniste"/>
          </w:pPr>
        </w:p>
      </w:tc>
      <w:tc>
        <w:tcPr>
          <w:tcW w:w="3922" w:type="dxa"/>
        </w:tcPr>
        <w:p w14:paraId="48C96839" w14:textId="77777777" w:rsidR="00B5618C" w:rsidRDefault="00B5618C">
          <w:pPr>
            <w:pStyle w:val="Yltunniste"/>
            <w:jc w:val="center"/>
          </w:pPr>
        </w:p>
        <w:p w14:paraId="4F59A18F" w14:textId="507437CE" w:rsidR="00B5618C" w:rsidRDefault="00A43E12" w:rsidP="00661848">
          <w:pPr>
            <w:pStyle w:val="Yltunniste"/>
            <w:jc w:val="center"/>
          </w:pPr>
          <w:del w:id="86" w:author="Pettersson Mirkka" w:date="2022-02-07T14:43:00Z">
            <w:r w:rsidDel="00497E89">
              <w:delText>12</w:delText>
            </w:r>
            <w:r w:rsidR="00783547" w:rsidDel="00497E89">
              <w:delText>.5.2021</w:delText>
            </w:r>
          </w:del>
          <w:ins w:id="87" w:author="Pettersson Mirkka" w:date="2022-02-07T14:43:00Z">
            <w:r w:rsidR="00497E89">
              <w:t>7.2.2022</w:t>
            </w:r>
          </w:ins>
        </w:p>
      </w:tc>
      <w:tc>
        <w:tcPr>
          <w:tcW w:w="1080" w:type="dxa"/>
        </w:tcPr>
        <w:p w14:paraId="13A9DF76" w14:textId="77777777" w:rsidR="00B5618C" w:rsidRDefault="00B5618C">
          <w:pPr>
            <w:pStyle w:val="Yltunniste"/>
          </w:pPr>
        </w:p>
      </w:tc>
    </w:tr>
    <w:tr w:rsidR="00B5618C" w14:paraId="52BC8FA7" w14:textId="77777777">
      <w:trPr>
        <w:cantSplit/>
        <w:trHeight w:hRule="exact" w:val="284"/>
      </w:trPr>
      <w:tc>
        <w:tcPr>
          <w:tcW w:w="0" w:type="auto"/>
        </w:tcPr>
        <w:p w14:paraId="064C190F" w14:textId="77777777" w:rsidR="00B5618C" w:rsidRDefault="00B5618C">
          <w:pPr>
            <w:pStyle w:val="Yltunniste"/>
            <w:rPr>
              <w:i/>
              <w:sz w:val="44"/>
              <w:szCs w:val="44"/>
            </w:rPr>
          </w:pPr>
          <w:r>
            <w:rPr>
              <w:i/>
              <w:sz w:val="44"/>
              <w:szCs w:val="44"/>
            </w:rPr>
            <w:t xml:space="preserve"> </w:t>
          </w:r>
        </w:p>
      </w:tc>
      <w:tc>
        <w:tcPr>
          <w:tcW w:w="0" w:type="auto"/>
        </w:tcPr>
        <w:p w14:paraId="7B7652B9" w14:textId="77777777" w:rsidR="00B5618C" w:rsidRDefault="00B5618C">
          <w:pPr>
            <w:pStyle w:val="Yltunniste"/>
          </w:pPr>
        </w:p>
      </w:tc>
      <w:tc>
        <w:tcPr>
          <w:tcW w:w="3922" w:type="dxa"/>
        </w:tcPr>
        <w:p w14:paraId="0778D6FB" w14:textId="77777777" w:rsidR="00B5618C" w:rsidRDefault="00B5618C">
          <w:pPr>
            <w:pStyle w:val="Yltunniste"/>
            <w:jc w:val="center"/>
            <w:rPr>
              <w:b/>
              <w:color w:val="FF0000"/>
              <w:sz w:val="16"/>
            </w:rPr>
          </w:pPr>
        </w:p>
      </w:tc>
      <w:tc>
        <w:tcPr>
          <w:tcW w:w="1080" w:type="dxa"/>
        </w:tcPr>
        <w:p w14:paraId="2844585A" w14:textId="77777777" w:rsidR="00B5618C" w:rsidRDefault="00B5618C">
          <w:pPr>
            <w:pStyle w:val="Yltunniste"/>
          </w:pPr>
        </w:p>
      </w:tc>
    </w:tr>
  </w:tbl>
  <w:p w14:paraId="7433783B" w14:textId="77777777" w:rsidR="00B5618C" w:rsidRDefault="00B5618C">
    <w:pPr>
      <w:pStyle w:val="Yltunnis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CDD0578" w14:textId="59778AD7" w:rsidR="00B5618C" w:rsidRDefault="00B5618C" w:rsidP="00E411B1">
    <w:pPr>
      <w:pStyle w:val="Yltunniste"/>
      <w:tabs>
        <w:tab w:val="clear" w:pos="4153"/>
        <w:tab w:val="left" w:pos="4253"/>
      </w:tabs>
      <w:rPr>
        <w:rStyle w:val="Sivunumero"/>
      </w:rPr>
    </w:pPr>
    <w:r>
      <w:t xml:space="preserve">Lääkemääräyksen CDA R2 </w:t>
    </w:r>
    <w:proofErr w:type="spellStart"/>
    <w:r>
      <w:t>Header</w:t>
    </w:r>
    <w:proofErr w:type="spellEnd"/>
    <w:r w:rsidRPr="00E411B1">
      <w:t xml:space="preserve"> </w:t>
    </w:r>
    <w:r>
      <w:tab/>
    </w:r>
    <w:r w:rsidRPr="00E411B1">
      <w:t xml:space="preserve">Versio </w:t>
    </w:r>
    <w:r w:rsidR="00497E89">
      <w:fldChar w:fldCharType="begin"/>
    </w:r>
    <w:r w:rsidR="00497E89">
      <w:instrText xml:space="preserve"> DOCPROPERTY  VersioNro  \* MERGEFORMAT </w:instrText>
    </w:r>
    <w:r w:rsidR="00497E89">
      <w:fldChar w:fldCharType="separate"/>
    </w:r>
    <w:r>
      <w:t>4.00</w:t>
    </w:r>
    <w:r w:rsidR="00497E89">
      <w:fldChar w:fldCharType="end"/>
    </w:r>
    <w:r>
      <w:tab/>
    </w:r>
    <w:r>
      <w:rPr>
        <w:rStyle w:val="Sivunumero"/>
      </w:rPr>
      <w:fldChar w:fldCharType="begin"/>
    </w:r>
    <w:r>
      <w:rPr>
        <w:rStyle w:val="Sivunumero"/>
      </w:rPr>
      <w:instrText xml:space="preserve"> PAGE </w:instrText>
    </w:r>
    <w:r>
      <w:rPr>
        <w:rStyle w:val="Sivunumero"/>
      </w:rPr>
      <w:fldChar w:fldCharType="separate"/>
    </w:r>
    <w:r w:rsidR="00497E89">
      <w:rPr>
        <w:rStyle w:val="Sivunumero"/>
        <w:noProof/>
      </w:rPr>
      <w:t>1</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497E89">
      <w:rPr>
        <w:rStyle w:val="Sivunumero"/>
        <w:noProof/>
      </w:rPr>
      <w:t>37</w:t>
    </w:r>
    <w:r>
      <w:rPr>
        <w:rStyle w:val="Sivunumero"/>
      </w:rPr>
      <w:fldChar w:fldCharType="end"/>
    </w:r>
    <w:r>
      <w:rPr>
        <w:rStyle w:val="Sivunumero"/>
      </w:rPr>
      <w:t>)</w:t>
    </w:r>
  </w:p>
  <w:p w14:paraId="415310E4" w14:textId="77777777" w:rsidR="00B5618C" w:rsidRDefault="00B5618C" w:rsidP="00E411B1">
    <w:pPr>
      <w:pStyle w:val="Yltunniste"/>
      <w:tabs>
        <w:tab w:val="clear" w:pos="4153"/>
        <w:tab w:val="left" w:pos="4253"/>
      </w:tabs>
      <w:rPr>
        <w:rStyle w:val="Sivunumero"/>
      </w:rPr>
    </w:pPr>
  </w:p>
  <w:p w14:paraId="3204870A" w14:textId="023020FF" w:rsidR="00B5618C" w:rsidRDefault="00B5618C" w:rsidP="00E411B1">
    <w:pPr>
      <w:pStyle w:val="Yltunniste"/>
      <w:tabs>
        <w:tab w:val="clear" w:pos="4153"/>
        <w:tab w:val="left" w:pos="4253"/>
      </w:tabs>
    </w:pPr>
    <w:r>
      <w:tab/>
    </w:r>
    <w:del w:id="88" w:author="Pettersson Mirkka" w:date="2022-02-07T14:42:00Z">
      <w:r w:rsidR="00A43E12" w:rsidDel="004831EF">
        <w:delText>12</w:delText>
      </w:r>
      <w:r w:rsidR="00783547" w:rsidDel="004831EF">
        <w:delText>.5.2021</w:delText>
      </w:r>
    </w:del>
    <w:ins w:id="89" w:author="Pettersson Mirkka" w:date="2022-02-07T14:42:00Z">
      <w:r w:rsidR="004831EF">
        <w:t>7.2.2022</w:t>
      </w:r>
    </w:ins>
  </w:p>
  <w:p w14:paraId="3E16D02A" w14:textId="77777777" w:rsidR="00B5618C" w:rsidRDefault="00B5618C">
    <w:pPr>
      <w:pStyle w:val="Yltunnist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DD86429" w14:textId="62F1055A" w:rsidR="00B5618C" w:rsidRDefault="00B5618C" w:rsidP="00C9480D">
    <w:pPr>
      <w:pStyle w:val="Yltunniste"/>
      <w:tabs>
        <w:tab w:val="clear" w:pos="4153"/>
        <w:tab w:val="left" w:pos="4253"/>
      </w:tabs>
      <w:rPr>
        <w:rStyle w:val="Sivunumero"/>
      </w:rPr>
    </w:pPr>
    <w:r>
      <w:t xml:space="preserve">Lääkemääräyksen CDA R2 </w:t>
    </w:r>
    <w:proofErr w:type="spellStart"/>
    <w:r>
      <w:t>Header</w:t>
    </w:r>
    <w:proofErr w:type="spellEnd"/>
    <w:r w:rsidRPr="00E411B1">
      <w:t xml:space="preserve"> </w:t>
    </w:r>
    <w:r>
      <w:tab/>
    </w:r>
    <w:r w:rsidRPr="00E411B1">
      <w:t xml:space="preserve">Versio </w:t>
    </w:r>
    <w:r w:rsidR="00497E89">
      <w:fldChar w:fldCharType="begin"/>
    </w:r>
    <w:r w:rsidR="00497E89">
      <w:instrText xml:space="preserve"> DOCPROPERTY  VersioNro  \* MERGEFORMAT </w:instrText>
    </w:r>
    <w:r w:rsidR="00497E89">
      <w:fldChar w:fldCharType="separate"/>
    </w:r>
    <w:r>
      <w:t>4.00</w:t>
    </w:r>
    <w:r w:rsidR="00497E89">
      <w:fldChar w:fldCharType="end"/>
    </w:r>
    <w:r>
      <w:tab/>
    </w:r>
    <w:r>
      <w:rPr>
        <w:rStyle w:val="Sivunumero"/>
      </w:rPr>
      <w:fldChar w:fldCharType="begin"/>
    </w:r>
    <w:r>
      <w:rPr>
        <w:rStyle w:val="Sivunumero"/>
      </w:rPr>
      <w:instrText xml:space="preserve"> PAGE </w:instrText>
    </w:r>
    <w:r>
      <w:rPr>
        <w:rStyle w:val="Sivunumero"/>
      </w:rPr>
      <w:fldChar w:fldCharType="separate"/>
    </w:r>
    <w:r w:rsidR="00497E89">
      <w:rPr>
        <w:rStyle w:val="Sivunumero"/>
        <w:noProof/>
      </w:rPr>
      <w:t>35</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497E89">
      <w:rPr>
        <w:rStyle w:val="Sivunumero"/>
        <w:noProof/>
      </w:rPr>
      <w:t>37</w:t>
    </w:r>
    <w:r>
      <w:rPr>
        <w:rStyle w:val="Sivunumero"/>
      </w:rPr>
      <w:fldChar w:fldCharType="end"/>
    </w:r>
    <w:r>
      <w:rPr>
        <w:rStyle w:val="Sivunumero"/>
      </w:rPr>
      <w:t>)</w:t>
    </w:r>
  </w:p>
  <w:p w14:paraId="3D9559CB" w14:textId="77777777" w:rsidR="00B5618C" w:rsidRDefault="00B5618C" w:rsidP="00E411B1">
    <w:pPr>
      <w:pStyle w:val="Yltunniste"/>
      <w:tabs>
        <w:tab w:val="clear" w:pos="4153"/>
        <w:tab w:val="left" w:pos="4253"/>
      </w:tabs>
      <w:rPr>
        <w:rStyle w:val="Sivunumero"/>
      </w:rPr>
    </w:pPr>
  </w:p>
  <w:p w14:paraId="7F8F34EF" w14:textId="376B6E9E" w:rsidR="00B5618C" w:rsidRDefault="00B5618C" w:rsidP="00E411B1">
    <w:pPr>
      <w:pStyle w:val="Yltunniste"/>
      <w:tabs>
        <w:tab w:val="clear" w:pos="4153"/>
        <w:tab w:val="left" w:pos="4253"/>
      </w:tabs>
    </w:pPr>
    <w:r>
      <w:tab/>
      <w:t>3.7.2020</w:t>
    </w:r>
  </w:p>
  <w:p w14:paraId="7138793E" w14:textId="77777777" w:rsidR="00B5618C" w:rsidRPr="00CF5A62" w:rsidRDefault="00B5618C" w:rsidP="00CF5A62">
    <w:pPr>
      <w:pStyle w:val="Yltunniste"/>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107" w:type="dxa"/>
      <w:tblCellMar>
        <w:left w:w="107" w:type="dxa"/>
        <w:right w:w="107" w:type="dxa"/>
      </w:tblCellMar>
      <w:tblLook w:val="0000" w:firstRow="0" w:lastRow="0" w:firstColumn="0" w:lastColumn="0" w:noHBand="0" w:noVBand="0"/>
    </w:tblPr>
    <w:tblGrid>
      <w:gridCol w:w="1384"/>
      <w:gridCol w:w="1947"/>
      <w:gridCol w:w="9502"/>
      <w:gridCol w:w="1080"/>
    </w:tblGrid>
    <w:tr w:rsidR="00B5618C" w14:paraId="5FBBB796" w14:textId="77777777" w:rsidTr="0052317C">
      <w:trPr>
        <w:cantSplit/>
      </w:trPr>
      <w:tc>
        <w:tcPr>
          <w:tcW w:w="0" w:type="auto"/>
          <w:vMerge w:val="restart"/>
        </w:tcPr>
        <w:p w14:paraId="0CC03920" w14:textId="77777777" w:rsidR="00B5618C" w:rsidRDefault="00B5618C" w:rsidP="0052317C">
          <w:pPr>
            <w:pStyle w:val="Yltunniste"/>
            <w:rPr>
              <w:i/>
              <w:iCs/>
              <w:sz w:val="36"/>
              <w:szCs w:val="36"/>
            </w:rPr>
          </w:pPr>
          <w:r w:rsidRPr="009173FB">
            <w:rPr>
              <w:i/>
              <w:noProof/>
              <w:sz w:val="52"/>
            </w:rPr>
            <w:drawing>
              <wp:inline distT="0" distB="0" distL="0" distR="0" wp14:anchorId="2A5CCC1A" wp14:editId="07777777">
                <wp:extent cx="742950" cy="657225"/>
                <wp:effectExtent l="0" t="0" r="0" b="0"/>
                <wp:docPr id="8" name="Kuva 10" descr="hl7u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uva 10" descr="hl7us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42950" cy="657225"/>
                        </a:xfrm>
                        <a:prstGeom prst="rect">
                          <a:avLst/>
                        </a:prstGeom>
                        <a:noFill/>
                        <a:ln>
                          <a:noFill/>
                        </a:ln>
                      </pic:spPr>
                    </pic:pic>
                  </a:graphicData>
                </a:graphic>
              </wp:inline>
            </w:drawing>
          </w:r>
        </w:p>
      </w:tc>
      <w:tc>
        <w:tcPr>
          <w:tcW w:w="0" w:type="auto"/>
        </w:tcPr>
        <w:p w14:paraId="70E1E574" w14:textId="77777777" w:rsidR="00B5618C" w:rsidRDefault="00B5618C" w:rsidP="0052317C">
          <w:pPr>
            <w:pStyle w:val="Yltunniste"/>
          </w:pPr>
        </w:p>
      </w:tc>
      <w:tc>
        <w:tcPr>
          <w:tcW w:w="9502" w:type="dxa"/>
        </w:tcPr>
        <w:p w14:paraId="68C6A422" w14:textId="0904F493" w:rsidR="00B5618C" w:rsidRDefault="00B5618C" w:rsidP="00FC7E77">
          <w:pPr>
            <w:pStyle w:val="Yltunniste"/>
            <w:jc w:val="center"/>
            <w:rPr>
              <w:lang w:val="en-US"/>
            </w:rPr>
          </w:pPr>
          <w:proofErr w:type="spellStart"/>
          <w:r>
            <w:rPr>
              <w:lang w:val="en-US"/>
            </w:rPr>
            <w:t>Versio</w:t>
          </w:r>
          <w:proofErr w:type="spellEnd"/>
          <w:r>
            <w:rPr>
              <w:lang w:val="en-US"/>
            </w:rPr>
            <w:t xml:space="preserve"> 4.00</w:t>
          </w:r>
        </w:p>
      </w:tc>
      <w:tc>
        <w:tcPr>
          <w:tcW w:w="1080" w:type="dxa"/>
        </w:tcPr>
        <w:p w14:paraId="2B1BD482" w14:textId="07E57804" w:rsidR="00B5618C" w:rsidRDefault="00B5618C" w:rsidP="0052317C">
          <w:pPr>
            <w:pStyle w:val="Yltunniste"/>
            <w:jc w:val="right"/>
          </w:pPr>
          <w:r>
            <w:rPr>
              <w:rStyle w:val="Sivunumero"/>
            </w:rPr>
            <w:fldChar w:fldCharType="begin"/>
          </w:r>
          <w:r>
            <w:rPr>
              <w:rStyle w:val="Sivunumero"/>
            </w:rPr>
            <w:instrText xml:space="preserve"> PAGE  </w:instrText>
          </w:r>
          <w:r>
            <w:rPr>
              <w:rStyle w:val="Sivunumero"/>
            </w:rPr>
            <w:fldChar w:fldCharType="separate"/>
          </w:r>
          <w:r w:rsidR="00497E89">
            <w:rPr>
              <w:rStyle w:val="Sivunumero"/>
              <w:noProof/>
            </w:rPr>
            <w:t>34</w:t>
          </w:r>
          <w:r>
            <w:rPr>
              <w:rStyle w:val="Sivunumero"/>
            </w:rPr>
            <w:fldChar w:fldCharType="end"/>
          </w:r>
          <w:r>
            <w:rPr>
              <w:rStyle w:val="Sivunumero"/>
            </w:rPr>
            <w:t xml:space="preserve"> (</w:t>
          </w:r>
          <w:r>
            <w:rPr>
              <w:rStyle w:val="Sivunumero"/>
            </w:rPr>
            <w:fldChar w:fldCharType="begin"/>
          </w:r>
          <w:r>
            <w:rPr>
              <w:rStyle w:val="Sivunumero"/>
            </w:rPr>
            <w:instrText xml:space="preserve"> NUMPAGES  \* LOWER </w:instrText>
          </w:r>
          <w:r>
            <w:rPr>
              <w:rStyle w:val="Sivunumero"/>
            </w:rPr>
            <w:fldChar w:fldCharType="separate"/>
          </w:r>
          <w:r w:rsidR="00497E89">
            <w:rPr>
              <w:rStyle w:val="Sivunumero"/>
              <w:noProof/>
            </w:rPr>
            <w:t>37</w:t>
          </w:r>
          <w:r>
            <w:rPr>
              <w:rStyle w:val="Sivunumero"/>
            </w:rPr>
            <w:fldChar w:fldCharType="end"/>
          </w:r>
          <w:r>
            <w:rPr>
              <w:rStyle w:val="Sivunumero"/>
            </w:rPr>
            <w:t>)</w:t>
          </w:r>
        </w:p>
      </w:tc>
    </w:tr>
    <w:tr w:rsidR="00B5618C" w14:paraId="374940BC" w14:textId="77777777" w:rsidTr="0052317C">
      <w:trPr>
        <w:cantSplit/>
      </w:trPr>
      <w:tc>
        <w:tcPr>
          <w:tcW w:w="0" w:type="auto"/>
          <w:vMerge/>
        </w:tcPr>
        <w:p w14:paraId="0418E236" w14:textId="77777777" w:rsidR="00B5618C" w:rsidRDefault="00B5618C" w:rsidP="0052317C">
          <w:pPr>
            <w:pStyle w:val="Yltunniste"/>
          </w:pPr>
        </w:p>
      </w:tc>
      <w:tc>
        <w:tcPr>
          <w:tcW w:w="0" w:type="auto"/>
        </w:tcPr>
        <w:p w14:paraId="69BFA243" w14:textId="77777777" w:rsidR="00B5618C" w:rsidRDefault="00B5618C" w:rsidP="0052317C">
          <w:pPr>
            <w:pStyle w:val="Yltunniste"/>
          </w:pPr>
          <w:r>
            <w:t>Lääkemääräyksen</w:t>
          </w:r>
        </w:p>
        <w:p w14:paraId="25281369" w14:textId="77777777" w:rsidR="00B5618C" w:rsidRDefault="00B5618C" w:rsidP="0052317C">
          <w:pPr>
            <w:pStyle w:val="Yltunniste"/>
          </w:pPr>
          <w:r>
            <w:t xml:space="preserve">CDA R2 </w:t>
          </w:r>
          <w:proofErr w:type="spellStart"/>
          <w:r>
            <w:t>Header</w:t>
          </w:r>
          <w:proofErr w:type="spellEnd"/>
        </w:p>
        <w:p w14:paraId="1C94D357" w14:textId="77777777" w:rsidR="00B5618C" w:rsidRDefault="00B5618C" w:rsidP="0052317C">
          <w:pPr>
            <w:pStyle w:val="Yltunniste"/>
          </w:pPr>
        </w:p>
      </w:tc>
      <w:tc>
        <w:tcPr>
          <w:tcW w:w="9502" w:type="dxa"/>
        </w:tcPr>
        <w:p w14:paraId="3C471E1C" w14:textId="77777777" w:rsidR="00B5618C" w:rsidRDefault="00B5618C" w:rsidP="0052317C">
          <w:pPr>
            <w:pStyle w:val="Yltunniste"/>
            <w:jc w:val="center"/>
          </w:pPr>
        </w:p>
        <w:p w14:paraId="549F715D" w14:textId="71949994" w:rsidR="00B5618C" w:rsidRDefault="00B5618C" w:rsidP="00351FFB">
          <w:pPr>
            <w:pStyle w:val="Yltunniste"/>
            <w:tabs>
              <w:tab w:val="left" w:pos="1320"/>
              <w:tab w:val="center" w:pos="4644"/>
              <w:tab w:val="left" w:pos="7440"/>
            </w:tabs>
          </w:pPr>
          <w:r>
            <w:tab/>
          </w:r>
          <w:r>
            <w:tab/>
          </w:r>
          <w:r>
            <w:tab/>
            <w:t>3.7.2020</w:t>
          </w:r>
        </w:p>
      </w:tc>
      <w:tc>
        <w:tcPr>
          <w:tcW w:w="1080" w:type="dxa"/>
        </w:tcPr>
        <w:p w14:paraId="708A725C" w14:textId="77777777" w:rsidR="00B5618C" w:rsidRDefault="00B5618C" w:rsidP="0052317C">
          <w:pPr>
            <w:pStyle w:val="Yltunniste"/>
          </w:pPr>
        </w:p>
      </w:tc>
    </w:tr>
    <w:tr w:rsidR="00B5618C" w14:paraId="59B4B54B" w14:textId="77777777" w:rsidTr="0052317C">
      <w:trPr>
        <w:cantSplit/>
        <w:trHeight w:hRule="exact" w:val="284"/>
      </w:trPr>
      <w:tc>
        <w:tcPr>
          <w:tcW w:w="0" w:type="auto"/>
        </w:tcPr>
        <w:p w14:paraId="49C31CF0" w14:textId="77777777" w:rsidR="00B5618C" w:rsidRDefault="00B5618C" w:rsidP="0052317C">
          <w:pPr>
            <w:pStyle w:val="Yltunniste"/>
            <w:rPr>
              <w:i/>
              <w:sz w:val="44"/>
              <w:szCs w:val="44"/>
            </w:rPr>
          </w:pPr>
          <w:r>
            <w:rPr>
              <w:i/>
              <w:sz w:val="44"/>
              <w:szCs w:val="44"/>
            </w:rPr>
            <w:t xml:space="preserve"> </w:t>
          </w:r>
        </w:p>
      </w:tc>
      <w:tc>
        <w:tcPr>
          <w:tcW w:w="0" w:type="auto"/>
        </w:tcPr>
        <w:p w14:paraId="3BCF0BAA" w14:textId="77777777" w:rsidR="00B5618C" w:rsidRDefault="00B5618C" w:rsidP="0052317C">
          <w:pPr>
            <w:pStyle w:val="Yltunniste"/>
          </w:pPr>
        </w:p>
      </w:tc>
      <w:tc>
        <w:tcPr>
          <w:tcW w:w="9502" w:type="dxa"/>
        </w:tcPr>
        <w:p w14:paraId="68EB3368" w14:textId="77777777" w:rsidR="00B5618C" w:rsidRDefault="00B5618C" w:rsidP="0052317C">
          <w:pPr>
            <w:pStyle w:val="Yltunniste"/>
            <w:jc w:val="center"/>
            <w:rPr>
              <w:b/>
              <w:color w:val="FF0000"/>
              <w:sz w:val="16"/>
            </w:rPr>
          </w:pPr>
        </w:p>
      </w:tc>
      <w:tc>
        <w:tcPr>
          <w:tcW w:w="1080" w:type="dxa"/>
        </w:tcPr>
        <w:p w14:paraId="513B2375" w14:textId="77777777" w:rsidR="00B5618C" w:rsidRDefault="00B5618C" w:rsidP="0052317C">
          <w:pPr>
            <w:pStyle w:val="Yltunniste"/>
          </w:pPr>
        </w:p>
      </w:tc>
    </w:tr>
  </w:tbl>
  <w:p w14:paraId="49319763" w14:textId="77777777" w:rsidR="00B5618C" w:rsidRPr="005F1D25" w:rsidRDefault="00B5618C" w:rsidP="005F1D25">
    <w:pPr>
      <w:pStyle w:val="Yltunniste"/>
      <w:rPr>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FFFFFFF"/>
    <w:lvl w:ilvl="0">
      <w:start w:val="1"/>
      <w:numFmt w:val="decimal"/>
      <w:lvlText w:val="%1."/>
      <w:legacy w:legacy="1" w:legacySpace="144" w:legacyIndent="0"/>
      <w:lvlJc w:val="left"/>
      <w:pPr>
        <w:ind w:left="0" w:firstLine="0"/>
      </w:pPr>
    </w:lvl>
    <w:lvl w:ilvl="1">
      <w:start w:val="1"/>
      <w:numFmt w:val="decimal"/>
      <w:lvlText w:val="%1.%2"/>
      <w:legacy w:legacy="1" w:legacySpace="144" w:legacyIndent="0"/>
      <w:lvlJc w:val="left"/>
      <w:pPr>
        <w:ind w:left="0" w:firstLine="0"/>
      </w:pPr>
    </w:lvl>
    <w:lvl w:ilvl="2">
      <w:start w:val="1"/>
      <w:numFmt w:val="decimal"/>
      <w:lvlText w:val="%1.%2.%3"/>
      <w:legacy w:legacy="1" w:legacySpace="144" w:legacyIndent="0"/>
      <w:lvlJc w:val="left"/>
      <w:pPr>
        <w:ind w:left="0" w:firstLine="0"/>
      </w:pPr>
    </w:lvl>
    <w:lvl w:ilvl="3">
      <w:start w:val="1"/>
      <w:numFmt w:val="decimal"/>
      <w:lvlText w:val="%1.%2.%3.%4"/>
      <w:legacy w:legacy="1" w:legacySpace="144" w:legacyIndent="0"/>
      <w:lvlJc w:val="left"/>
      <w:pPr>
        <w:ind w:left="0" w:firstLine="0"/>
      </w:pPr>
    </w:lvl>
    <w:lvl w:ilvl="4">
      <w:start w:val="1"/>
      <w:numFmt w:val="decimal"/>
      <w:lvlText w:val="%1.%2.%3.%4.%5"/>
      <w:legacy w:legacy="1" w:legacySpace="144" w:legacyIndent="0"/>
      <w:lvlJc w:val="left"/>
      <w:pPr>
        <w:ind w:left="0" w:firstLine="0"/>
      </w:pPr>
    </w:lvl>
    <w:lvl w:ilvl="5">
      <w:start w:val="1"/>
      <w:numFmt w:val="decimal"/>
      <w:lvlText w:val="%1.%2.%3.%4.%5.%6"/>
      <w:legacy w:legacy="1" w:legacySpace="144" w:legacyIndent="0"/>
      <w:lvlJc w:val="left"/>
      <w:pPr>
        <w:ind w:left="0" w:firstLine="0"/>
      </w:pPr>
    </w:lvl>
    <w:lvl w:ilvl="6">
      <w:start w:val="1"/>
      <w:numFmt w:val="decimal"/>
      <w:lvlText w:val="%1.%2.%3.%4.%5.%6.%7"/>
      <w:legacy w:legacy="1" w:legacySpace="144" w:legacyIndent="0"/>
      <w:lvlJc w:val="left"/>
      <w:pPr>
        <w:ind w:left="0" w:firstLine="0"/>
      </w:pPr>
    </w:lvl>
    <w:lvl w:ilvl="7">
      <w:start w:val="1"/>
      <w:numFmt w:val="decimal"/>
      <w:lvlText w:val="%1.%2.%3.%4.%5.%6.%7.%8"/>
      <w:legacy w:legacy="1" w:legacySpace="144" w:legacyIndent="0"/>
      <w:lvlJc w:val="left"/>
      <w:pPr>
        <w:ind w:left="0" w:firstLine="0"/>
      </w:pPr>
    </w:lvl>
    <w:lvl w:ilvl="8">
      <w:start w:val="1"/>
      <w:numFmt w:val="decimal"/>
      <w:lvlText w:val="%1.%2.%3.%4.%5.%6.%7.%8.%9"/>
      <w:legacy w:legacy="1" w:legacySpace="144" w:legacyIndent="0"/>
      <w:lvlJc w:val="left"/>
      <w:pPr>
        <w:ind w:left="0" w:firstLine="0"/>
      </w:pPr>
    </w:lvl>
  </w:abstractNum>
  <w:abstractNum w:abstractNumId="1" w15:restartNumberingAfterBreak="0">
    <w:nsid w:val="063B3C01"/>
    <w:multiLevelType w:val="hybridMultilevel"/>
    <w:tmpl w:val="0EE830DE"/>
    <w:lvl w:ilvl="0" w:tplc="96FCCF52">
      <w:start w:val="2"/>
      <w:numFmt w:val="bullet"/>
      <w:lvlText w:val="-"/>
      <w:lvlJc w:val="left"/>
      <w:pPr>
        <w:ind w:left="360" w:hanging="360"/>
      </w:pPr>
      <w:rPr>
        <w:rFonts w:ascii="Times New Roman" w:eastAsia="Times New Roman" w:hAnsi="Times New Roman" w:cs="Times New Roman" w:hint="default"/>
      </w:rPr>
    </w:lvl>
    <w:lvl w:ilvl="1" w:tplc="040B0003" w:tentative="1">
      <w:start w:val="1"/>
      <w:numFmt w:val="bullet"/>
      <w:lvlText w:val="o"/>
      <w:lvlJc w:val="left"/>
      <w:pPr>
        <w:ind w:left="1080" w:hanging="360"/>
      </w:pPr>
      <w:rPr>
        <w:rFonts w:ascii="Courier New" w:hAnsi="Courier New" w:cs="Courier New" w:hint="default"/>
      </w:rPr>
    </w:lvl>
    <w:lvl w:ilvl="2" w:tplc="040B0005" w:tentative="1">
      <w:start w:val="1"/>
      <w:numFmt w:val="bullet"/>
      <w:lvlText w:val=""/>
      <w:lvlJc w:val="left"/>
      <w:pPr>
        <w:ind w:left="1800" w:hanging="360"/>
      </w:pPr>
      <w:rPr>
        <w:rFonts w:ascii="Wingdings" w:hAnsi="Wingdings" w:hint="default"/>
      </w:rPr>
    </w:lvl>
    <w:lvl w:ilvl="3" w:tplc="040B0001" w:tentative="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2" w15:restartNumberingAfterBreak="0">
    <w:nsid w:val="154C3FB6"/>
    <w:multiLevelType w:val="hybridMultilevel"/>
    <w:tmpl w:val="D5B049FC"/>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2D97D9A"/>
    <w:multiLevelType w:val="multilevel"/>
    <w:tmpl w:val="408E052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ind w:left="2160" w:hanging="360"/>
      </w:pPr>
      <w:rPr>
        <w:rFonts w:ascii="Times New Roman" w:eastAsia="Times New Roman" w:hAnsi="Times New Roman" w:cs="Times New Roman" w:hint="default"/>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B584CB8"/>
    <w:multiLevelType w:val="hybridMultilevel"/>
    <w:tmpl w:val="CC7A0D58"/>
    <w:lvl w:ilvl="0" w:tplc="040B0001">
      <w:start w:val="1"/>
      <w:numFmt w:val="bullet"/>
      <w:lvlText w:val=""/>
      <w:lvlJc w:val="left"/>
      <w:pPr>
        <w:tabs>
          <w:tab w:val="num" w:pos="720"/>
        </w:tabs>
        <w:ind w:left="720" w:hanging="360"/>
      </w:pPr>
      <w:rPr>
        <w:rFonts w:ascii="Symbol" w:hAnsi="Symbol" w:hint="default"/>
      </w:rPr>
    </w:lvl>
    <w:lvl w:ilvl="1" w:tplc="040B0003" w:tentative="1">
      <w:start w:val="1"/>
      <w:numFmt w:val="bullet"/>
      <w:lvlText w:val="o"/>
      <w:lvlJc w:val="left"/>
      <w:pPr>
        <w:tabs>
          <w:tab w:val="num" w:pos="1440"/>
        </w:tabs>
        <w:ind w:left="1440" w:hanging="360"/>
      </w:pPr>
      <w:rPr>
        <w:rFonts w:ascii="Courier New" w:hAnsi="Courier New" w:cs="Courier New" w:hint="default"/>
      </w:rPr>
    </w:lvl>
    <w:lvl w:ilvl="2" w:tplc="040B0005" w:tentative="1">
      <w:start w:val="1"/>
      <w:numFmt w:val="bullet"/>
      <w:lvlText w:val=""/>
      <w:lvlJc w:val="left"/>
      <w:pPr>
        <w:tabs>
          <w:tab w:val="num" w:pos="2160"/>
        </w:tabs>
        <w:ind w:left="2160" w:hanging="360"/>
      </w:pPr>
      <w:rPr>
        <w:rFonts w:ascii="Wingdings" w:hAnsi="Wingdings" w:hint="default"/>
      </w:rPr>
    </w:lvl>
    <w:lvl w:ilvl="3" w:tplc="040B0001" w:tentative="1">
      <w:start w:val="1"/>
      <w:numFmt w:val="bullet"/>
      <w:lvlText w:val=""/>
      <w:lvlJc w:val="left"/>
      <w:pPr>
        <w:tabs>
          <w:tab w:val="num" w:pos="2880"/>
        </w:tabs>
        <w:ind w:left="2880" w:hanging="360"/>
      </w:pPr>
      <w:rPr>
        <w:rFonts w:ascii="Symbol" w:hAnsi="Symbol" w:hint="default"/>
      </w:rPr>
    </w:lvl>
    <w:lvl w:ilvl="4" w:tplc="040B0003" w:tentative="1">
      <w:start w:val="1"/>
      <w:numFmt w:val="bullet"/>
      <w:lvlText w:val="o"/>
      <w:lvlJc w:val="left"/>
      <w:pPr>
        <w:tabs>
          <w:tab w:val="num" w:pos="3600"/>
        </w:tabs>
        <w:ind w:left="3600" w:hanging="360"/>
      </w:pPr>
      <w:rPr>
        <w:rFonts w:ascii="Courier New" w:hAnsi="Courier New" w:cs="Courier New" w:hint="default"/>
      </w:rPr>
    </w:lvl>
    <w:lvl w:ilvl="5" w:tplc="040B0005" w:tentative="1">
      <w:start w:val="1"/>
      <w:numFmt w:val="bullet"/>
      <w:lvlText w:val=""/>
      <w:lvlJc w:val="left"/>
      <w:pPr>
        <w:tabs>
          <w:tab w:val="num" w:pos="4320"/>
        </w:tabs>
        <w:ind w:left="4320" w:hanging="360"/>
      </w:pPr>
      <w:rPr>
        <w:rFonts w:ascii="Wingdings" w:hAnsi="Wingdings" w:hint="default"/>
      </w:rPr>
    </w:lvl>
    <w:lvl w:ilvl="6" w:tplc="040B0001" w:tentative="1">
      <w:start w:val="1"/>
      <w:numFmt w:val="bullet"/>
      <w:lvlText w:val=""/>
      <w:lvlJc w:val="left"/>
      <w:pPr>
        <w:tabs>
          <w:tab w:val="num" w:pos="5040"/>
        </w:tabs>
        <w:ind w:left="5040" w:hanging="360"/>
      </w:pPr>
      <w:rPr>
        <w:rFonts w:ascii="Symbol" w:hAnsi="Symbol" w:hint="default"/>
      </w:rPr>
    </w:lvl>
    <w:lvl w:ilvl="7" w:tplc="040B0003" w:tentative="1">
      <w:start w:val="1"/>
      <w:numFmt w:val="bullet"/>
      <w:lvlText w:val="o"/>
      <w:lvlJc w:val="left"/>
      <w:pPr>
        <w:tabs>
          <w:tab w:val="num" w:pos="5760"/>
        </w:tabs>
        <w:ind w:left="5760" w:hanging="360"/>
      </w:pPr>
      <w:rPr>
        <w:rFonts w:ascii="Courier New" w:hAnsi="Courier New" w:cs="Courier New" w:hint="default"/>
      </w:rPr>
    </w:lvl>
    <w:lvl w:ilvl="8" w:tplc="040B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1324FD5"/>
    <w:multiLevelType w:val="hybridMultilevel"/>
    <w:tmpl w:val="38FC6FEC"/>
    <w:lvl w:ilvl="0" w:tplc="D91CA2DC">
      <w:start w:val="22"/>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6" w15:restartNumberingAfterBreak="0">
    <w:nsid w:val="5BD40CD0"/>
    <w:multiLevelType w:val="multilevel"/>
    <w:tmpl w:val="7BA871DA"/>
    <w:lvl w:ilvl="0">
      <w:start w:val="1"/>
      <w:numFmt w:val="decimal"/>
      <w:pStyle w:val="Otsikko1"/>
      <w:lvlText w:val="%1"/>
      <w:lvlJc w:val="left"/>
      <w:pPr>
        <w:tabs>
          <w:tab w:val="num" w:pos="432"/>
        </w:tabs>
        <w:ind w:left="432" w:hanging="432"/>
      </w:pPr>
      <w:rPr>
        <w:rFonts w:hint="default"/>
      </w:rPr>
    </w:lvl>
    <w:lvl w:ilvl="1">
      <w:start w:val="1"/>
      <w:numFmt w:val="decimal"/>
      <w:pStyle w:val="Otsikko2"/>
      <w:lvlText w:val="%1.%2"/>
      <w:lvlJc w:val="left"/>
      <w:pPr>
        <w:tabs>
          <w:tab w:val="num" w:pos="576"/>
        </w:tabs>
        <w:ind w:left="576" w:hanging="576"/>
      </w:pPr>
      <w:rPr>
        <w:rFonts w:hint="default"/>
      </w:rPr>
    </w:lvl>
    <w:lvl w:ilvl="2">
      <w:start w:val="1"/>
      <w:numFmt w:val="decimal"/>
      <w:pStyle w:val="Otsikko3"/>
      <w:lvlText w:val="%1.%2.%3"/>
      <w:lvlJc w:val="left"/>
      <w:pPr>
        <w:tabs>
          <w:tab w:val="num" w:pos="680"/>
        </w:tabs>
        <w:ind w:left="0" w:firstLine="0"/>
      </w:pPr>
      <w:rPr>
        <w:rFonts w:hint="default"/>
      </w:rPr>
    </w:lvl>
    <w:lvl w:ilvl="3">
      <w:start w:val="1"/>
      <w:numFmt w:val="decimal"/>
      <w:pStyle w:val="Otsikko4"/>
      <w:lvlText w:val="%1.%2.%3.%4"/>
      <w:lvlJc w:val="left"/>
      <w:pPr>
        <w:tabs>
          <w:tab w:val="num" w:pos="864"/>
        </w:tabs>
        <w:ind w:left="864" w:hanging="864"/>
      </w:pPr>
      <w:rPr>
        <w:rFonts w:hint="default"/>
      </w:rPr>
    </w:lvl>
    <w:lvl w:ilvl="4">
      <w:start w:val="1"/>
      <w:numFmt w:val="decimal"/>
      <w:pStyle w:val="Otsikko5"/>
      <w:lvlText w:val="%1.%2.%3.%4.%5"/>
      <w:lvlJc w:val="left"/>
      <w:pPr>
        <w:tabs>
          <w:tab w:val="num" w:pos="1008"/>
        </w:tabs>
        <w:ind w:left="1008" w:hanging="1008"/>
      </w:pPr>
      <w:rPr>
        <w:rFonts w:hint="default"/>
      </w:rPr>
    </w:lvl>
    <w:lvl w:ilvl="5">
      <w:start w:val="1"/>
      <w:numFmt w:val="decimal"/>
      <w:pStyle w:val="Otsikko6"/>
      <w:lvlText w:val="%1.%2.%3.%4.%5.%6"/>
      <w:lvlJc w:val="left"/>
      <w:pPr>
        <w:tabs>
          <w:tab w:val="num" w:pos="1152"/>
        </w:tabs>
        <w:ind w:left="1152" w:hanging="1152"/>
      </w:pPr>
      <w:rPr>
        <w:rFonts w:hint="default"/>
      </w:rPr>
    </w:lvl>
    <w:lvl w:ilvl="6">
      <w:start w:val="1"/>
      <w:numFmt w:val="decimal"/>
      <w:pStyle w:val="Otsikko7"/>
      <w:lvlText w:val="%1.%2.%3.%4.%5.%6.%7"/>
      <w:lvlJc w:val="left"/>
      <w:pPr>
        <w:tabs>
          <w:tab w:val="num" w:pos="1296"/>
        </w:tabs>
        <w:ind w:left="1296" w:hanging="1296"/>
      </w:pPr>
      <w:rPr>
        <w:rFonts w:hint="default"/>
      </w:rPr>
    </w:lvl>
    <w:lvl w:ilvl="7">
      <w:start w:val="1"/>
      <w:numFmt w:val="decimal"/>
      <w:pStyle w:val="Otsikko8"/>
      <w:lvlText w:val="%1.%2.%3.%4.%5.%6.%7.%8"/>
      <w:lvlJc w:val="left"/>
      <w:pPr>
        <w:tabs>
          <w:tab w:val="num" w:pos="1440"/>
        </w:tabs>
        <w:ind w:left="1440" w:hanging="1440"/>
      </w:pPr>
      <w:rPr>
        <w:rFonts w:hint="default"/>
      </w:rPr>
    </w:lvl>
    <w:lvl w:ilvl="8">
      <w:start w:val="1"/>
      <w:numFmt w:val="decimal"/>
      <w:pStyle w:val="Otsikko9"/>
      <w:lvlText w:val="%1.%2.%3.%4.%5.%6.%7.%8.%9"/>
      <w:lvlJc w:val="left"/>
      <w:pPr>
        <w:tabs>
          <w:tab w:val="num" w:pos="1584"/>
        </w:tabs>
        <w:ind w:left="1584" w:hanging="1584"/>
      </w:pPr>
      <w:rPr>
        <w:rFonts w:hint="default"/>
      </w:rPr>
    </w:lvl>
  </w:abstractNum>
  <w:abstractNum w:abstractNumId="7" w15:restartNumberingAfterBreak="0">
    <w:nsid w:val="5DC76C5B"/>
    <w:multiLevelType w:val="hybridMultilevel"/>
    <w:tmpl w:val="0574B45A"/>
    <w:lvl w:ilvl="0" w:tplc="F8520054">
      <w:start w:val="1"/>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8" w15:restartNumberingAfterBreak="0">
    <w:nsid w:val="5EEC51F4"/>
    <w:multiLevelType w:val="hybridMultilevel"/>
    <w:tmpl w:val="F2CC1664"/>
    <w:lvl w:ilvl="0" w:tplc="FBE0685C">
      <w:start w:val="24"/>
      <w:numFmt w:val="bullet"/>
      <w:lvlText w:val="-"/>
      <w:lvlJc w:val="left"/>
      <w:pPr>
        <w:ind w:left="720" w:hanging="360"/>
      </w:pPr>
      <w:rPr>
        <w:rFonts w:ascii="Times New Roman" w:eastAsia="Times New Roman" w:hAnsi="Times New Roman" w:cs="Times New Roman"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9" w15:restartNumberingAfterBreak="0">
    <w:nsid w:val="78D6016F"/>
    <w:multiLevelType w:val="hybridMultilevel"/>
    <w:tmpl w:val="40D82080"/>
    <w:lvl w:ilvl="0" w:tplc="040B0001">
      <w:start w:val="1"/>
      <w:numFmt w:val="bullet"/>
      <w:lvlText w:val=""/>
      <w:lvlJc w:val="left"/>
      <w:pPr>
        <w:ind w:left="720" w:hanging="360"/>
      </w:pPr>
      <w:rPr>
        <w:rFonts w:ascii="Symbol" w:hAnsi="Symbol" w:hint="default"/>
      </w:rPr>
    </w:lvl>
    <w:lvl w:ilvl="1" w:tplc="040B0003" w:tentative="1">
      <w:start w:val="1"/>
      <w:numFmt w:val="bullet"/>
      <w:lvlText w:val="o"/>
      <w:lvlJc w:val="left"/>
      <w:pPr>
        <w:ind w:left="1440" w:hanging="360"/>
      </w:pPr>
      <w:rPr>
        <w:rFonts w:ascii="Courier New" w:hAnsi="Courier New" w:cs="Courier New" w:hint="default"/>
      </w:rPr>
    </w:lvl>
    <w:lvl w:ilvl="2" w:tplc="040B0005" w:tentative="1">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num w:numId="1">
    <w:abstractNumId w:val="6"/>
  </w:num>
  <w:num w:numId="2">
    <w:abstractNumId w:val="9"/>
  </w:num>
  <w:num w:numId="3">
    <w:abstractNumId w:val="2"/>
  </w:num>
  <w:num w:numId="4">
    <w:abstractNumId w:val="4"/>
  </w:num>
  <w:num w:numId="5">
    <w:abstractNumId w:val="3"/>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5"/>
  </w:num>
  <w:num w:numId="9">
    <w:abstractNumId w:val="7"/>
  </w:num>
  <w:num w:numId="10">
    <w:abstractNumId w:val="8"/>
  </w:num>
  <w:num w:numId="11">
    <w:abstractNumId w:val="1"/>
  </w:num>
  <w:numIdMacAtCleanup w:val="5"/>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Pettersson Mirkka">
    <w15:presenceInfo w15:providerId="AD" w15:userId="S-1-5-21-3121845505-432103665-3658532612-78553"/>
  </w15:person>
  <w15:person w15:author="Halttunen Ulla">
    <w15:presenceInfo w15:providerId="AD" w15:userId="S-1-5-21-3121845505-432103665-3658532612-7874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oNotTrackFormatting/>
  <w:defaultTabStop w:val="284"/>
  <w:hyphenationZone w:val="425"/>
  <w:drawingGridHorizontalSpacing w:val="120"/>
  <w:displayHorizontalDrawingGridEvery w:val="2"/>
  <w:noPunctuationKerning/>
  <w:characterSpacingControl w:val="doNotCompress"/>
  <w:hdrShapeDefaults>
    <o:shapedefaults v:ext="edit" spidmax="51201" fill="f" fillcolor="white" strokecolor="#3cc">
      <v:fill color="white" on="f"/>
      <v:stroke color="#3cc" weight="2.25pt" endcap="round"/>
    </o:shapedefaults>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74BF"/>
    <w:rsid w:val="00001B45"/>
    <w:rsid w:val="000021B6"/>
    <w:rsid w:val="0000777D"/>
    <w:rsid w:val="00012CD9"/>
    <w:rsid w:val="00014A93"/>
    <w:rsid w:val="00017125"/>
    <w:rsid w:val="00021116"/>
    <w:rsid w:val="00022580"/>
    <w:rsid w:val="00022982"/>
    <w:rsid w:val="0002654B"/>
    <w:rsid w:val="00027358"/>
    <w:rsid w:val="00027EF8"/>
    <w:rsid w:val="00030B85"/>
    <w:rsid w:val="000311C0"/>
    <w:rsid w:val="00033B0D"/>
    <w:rsid w:val="00033F5B"/>
    <w:rsid w:val="0004162D"/>
    <w:rsid w:val="00041EDF"/>
    <w:rsid w:val="00046298"/>
    <w:rsid w:val="00046A8D"/>
    <w:rsid w:val="000471FB"/>
    <w:rsid w:val="00047C37"/>
    <w:rsid w:val="0005050A"/>
    <w:rsid w:val="00054C69"/>
    <w:rsid w:val="00056F4F"/>
    <w:rsid w:val="000578B9"/>
    <w:rsid w:val="00060318"/>
    <w:rsid w:val="00060CEF"/>
    <w:rsid w:val="00060EC1"/>
    <w:rsid w:val="00062009"/>
    <w:rsid w:val="00062488"/>
    <w:rsid w:val="00065BB0"/>
    <w:rsid w:val="00066593"/>
    <w:rsid w:val="000674BF"/>
    <w:rsid w:val="00067685"/>
    <w:rsid w:val="00070F20"/>
    <w:rsid w:val="00072A26"/>
    <w:rsid w:val="0007617F"/>
    <w:rsid w:val="00076B61"/>
    <w:rsid w:val="0008043A"/>
    <w:rsid w:val="00080E96"/>
    <w:rsid w:val="00082675"/>
    <w:rsid w:val="00082727"/>
    <w:rsid w:val="00086782"/>
    <w:rsid w:val="00087414"/>
    <w:rsid w:val="00094063"/>
    <w:rsid w:val="0009415D"/>
    <w:rsid w:val="00094D0E"/>
    <w:rsid w:val="00095276"/>
    <w:rsid w:val="000954B2"/>
    <w:rsid w:val="000965B2"/>
    <w:rsid w:val="00097247"/>
    <w:rsid w:val="0009756D"/>
    <w:rsid w:val="000A3409"/>
    <w:rsid w:val="000A38B2"/>
    <w:rsid w:val="000A3C68"/>
    <w:rsid w:val="000A3FB3"/>
    <w:rsid w:val="000A5007"/>
    <w:rsid w:val="000A5B09"/>
    <w:rsid w:val="000A799C"/>
    <w:rsid w:val="000B1320"/>
    <w:rsid w:val="000B250E"/>
    <w:rsid w:val="000B29CE"/>
    <w:rsid w:val="000B56C1"/>
    <w:rsid w:val="000C3A69"/>
    <w:rsid w:val="000C4208"/>
    <w:rsid w:val="000C5552"/>
    <w:rsid w:val="000C602E"/>
    <w:rsid w:val="000C68D5"/>
    <w:rsid w:val="000D0E0A"/>
    <w:rsid w:val="000D2C53"/>
    <w:rsid w:val="000E0536"/>
    <w:rsid w:val="000E0BA5"/>
    <w:rsid w:val="000E1071"/>
    <w:rsid w:val="000E1481"/>
    <w:rsid w:val="000E1791"/>
    <w:rsid w:val="000E224C"/>
    <w:rsid w:val="000E4FB5"/>
    <w:rsid w:val="000F4FD7"/>
    <w:rsid w:val="00100499"/>
    <w:rsid w:val="00103354"/>
    <w:rsid w:val="001036F6"/>
    <w:rsid w:val="00110458"/>
    <w:rsid w:val="00113C2A"/>
    <w:rsid w:val="00114BE4"/>
    <w:rsid w:val="00115D9C"/>
    <w:rsid w:val="00117D54"/>
    <w:rsid w:val="00120820"/>
    <w:rsid w:val="001250A1"/>
    <w:rsid w:val="0012629F"/>
    <w:rsid w:val="0012794D"/>
    <w:rsid w:val="00133E5B"/>
    <w:rsid w:val="001361FE"/>
    <w:rsid w:val="00136F71"/>
    <w:rsid w:val="00137517"/>
    <w:rsid w:val="00141168"/>
    <w:rsid w:val="0014133F"/>
    <w:rsid w:val="0014571A"/>
    <w:rsid w:val="001457B5"/>
    <w:rsid w:val="001479EE"/>
    <w:rsid w:val="00150310"/>
    <w:rsid w:val="00151994"/>
    <w:rsid w:val="00153936"/>
    <w:rsid w:val="001600C4"/>
    <w:rsid w:val="00160EFD"/>
    <w:rsid w:val="001621D9"/>
    <w:rsid w:val="001635F3"/>
    <w:rsid w:val="00163A97"/>
    <w:rsid w:val="001645E7"/>
    <w:rsid w:val="00167220"/>
    <w:rsid w:val="00174996"/>
    <w:rsid w:val="00176247"/>
    <w:rsid w:val="0017780B"/>
    <w:rsid w:val="001802E1"/>
    <w:rsid w:val="00181AB1"/>
    <w:rsid w:val="00184C32"/>
    <w:rsid w:val="001875A0"/>
    <w:rsid w:val="001A2C2D"/>
    <w:rsid w:val="001A3CDF"/>
    <w:rsid w:val="001A3D3C"/>
    <w:rsid w:val="001A413D"/>
    <w:rsid w:val="001B10E8"/>
    <w:rsid w:val="001B6B55"/>
    <w:rsid w:val="001C0C4C"/>
    <w:rsid w:val="001C1F5E"/>
    <w:rsid w:val="001C46CF"/>
    <w:rsid w:val="001C6F21"/>
    <w:rsid w:val="001D022C"/>
    <w:rsid w:val="001D259B"/>
    <w:rsid w:val="001E1B6E"/>
    <w:rsid w:val="001E2150"/>
    <w:rsid w:val="001E4046"/>
    <w:rsid w:val="001E5EE9"/>
    <w:rsid w:val="001E6A57"/>
    <w:rsid w:val="001F1F41"/>
    <w:rsid w:val="001F1F55"/>
    <w:rsid w:val="001F3C8F"/>
    <w:rsid w:val="001F3DE5"/>
    <w:rsid w:val="001F3DF2"/>
    <w:rsid w:val="001F7050"/>
    <w:rsid w:val="00205109"/>
    <w:rsid w:val="00205EB7"/>
    <w:rsid w:val="002063CE"/>
    <w:rsid w:val="002103AD"/>
    <w:rsid w:val="00214B1C"/>
    <w:rsid w:val="00220911"/>
    <w:rsid w:val="00220FB1"/>
    <w:rsid w:val="00221736"/>
    <w:rsid w:val="002222BD"/>
    <w:rsid w:val="0022276C"/>
    <w:rsid w:val="00231454"/>
    <w:rsid w:val="0023252B"/>
    <w:rsid w:val="00232E6B"/>
    <w:rsid w:val="00236E95"/>
    <w:rsid w:val="00236F73"/>
    <w:rsid w:val="002379AF"/>
    <w:rsid w:val="002430CF"/>
    <w:rsid w:val="00246A52"/>
    <w:rsid w:val="002521B1"/>
    <w:rsid w:val="00252A74"/>
    <w:rsid w:val="00257945"/>
    <w:rsid w:val="0026412D"/>
    <w:rsid w:val="002641EB"/>
    <w:rsid w:val="00267027"/>
    <w:rsid w:val="00271093"/>
    <w:rsid w:val="0027114E"/>
    <w:rsid w:val="00272A32"/>
    <w:rsid w:val="002741F7"/>
    <w:rsid w:val="00274CA6"/>
    <w:rsid w:val="00276266"/>
    <w:rsid w:val="002867FF"/>
    <w:rsid w:val="00292ABC"/>
    <w:rsid w:val="00292FBA"/>
    <w:rsid w:val="002932E3"/>
    <w:rsid w:val="00294FCE"/>
    <w:rsid w:val="002A14E5"/>
    <w:rsid w:val="002A24F0"/>
    <w:rsid w:val="002A43FB"/>
    <w:rsid w:val="002A5F53"/>
    <w:rsid w:val="002A7860"/>
    <w:rsid w:val="002A7B46"/>
    <w:rsid w:val="002B0EC1"/>
    <w:rsid w:val="002B17CB"/>
    <w:rsid w:val="002B1C73"/>
    <w:rsid w:val="002B5CD0"/>
    <w:rsid w:val="002B7402"/>
    <w:rsid w:val="002C096B"/>
    <w:rsid w:val="002C1BBD"/>
    <w:rsid w:val="002C36FE"/>
    <w:rsid w:val="002C56EE"/>
    <w:rsid w:val="002C7AB1"/>
    <w:rsid w:val="002C7E83"/>
    <w:rsid w:val="002D193D"/>
    <w:rsid w:val="002D31B0"/>
    <w:rsid w:val="002D409F"/>
    <w:rsid w:val="002D4553"/>
    <w:rsid w:val="002D6555"/>
    <w:rsid w:val="002D764B"/>
    <w:rsid w:val="002E7D6E"/>
    <w:rsid w:val="002F0D43"/>
    <w:rsid w:val="002F250D"/>
    <w:rsid w:val="002F393C"/>
    <w:rsid w:val="002F4675"/>
    <w:rsid w:val="002F4CB2"/>
    <w:rsid w:val="002F4E86"/>
    <w:rsid w:val="003000BC"/>
    <w:rsid w:val="00301CD2"/>
    <w:rsid w:val="00303812"/>
    <w:rsid w:val="00304C90"/>
    <w:rsid w:val="00305D05"/>
    <w:rsid w:val="00311535"/>
    <w:rsid w:val="00312663"/>
    <w:rsid w:val="00312850"/>
    <w:rsid w:val="003227B6"/>
    <w:rsid w:val="00322B6D"/>
    <w:rsid w:val="0032422F"/>
    <w:rsid w:val="003242BA"/>
    <w:rsid w:val="00332DD2"/>
    <w:rsid w:val="00333330"/>
    <w:rsid w:val="003341D9"/>
    <w:rsid w:val="0034092F"/>
    <w:rsid w:val="003412AF"/>
    <w:rsid w:val="00341789"/>
    <w:rsid w:val="00342C03"/>
    <w:rsid w:val="003502FC"/>
    <w:rsid w:val="00351E6E"/>
    <w:rsid w:val="00351FFB"/>
    <w:rsid w:val="00352199"/>
    <w:rsid w:val="00352748"/>
    <w:rsid w:val="00352870"/>
    <w:rsid w:val="00353C15"/>
    <w:rsid w:val="003605D0"/>
    <w:rsid w:val="0036178F"/>
    <w:rsid w:val="003636A4"/>
    <w:rsid w:val="00366966"/>
    <w:rsid w:val="00367939"/>
    <w:rsid w:val="00367C22"/>
    <w:rsid w:val="00371B42"/>
    <w:rsid w:val="00373356"/>
    <w:rsid w:val="00373D12"/>
    <w:rsid w:val="0037459E"/>
    <w:rsid w:val="003754AE"/>
    <w:rsid w:val="00376985"/>
    <w:rsid w:val="00382596"/>
    <w:rsid w:val="003860AA"/>
    <w:rsid w:val="00386237"/>
    <w:rsid w:val="003863B7"/>
    <w:rsid w:val="0038791E"/>
    <w:rsid w:val="0039064F"/>
    <w:rsid w:val="003916A3"/>
    <w:rsid w:val="0039689F"/>
    <w:rsid w:val="003A4DDC"/>
    <w:rsid w:val="003A521D"/>
    <w:rsid w:val="003B2159"/>
    <w:rsid w:val="003B297D"/>
    <w:rsid w:val="003B7188"/>
    <w:rsid w:val="003B730B"/>
    <w:rsid w:val="003C0C0A"/>
    <w:rsid w:val="003C0F49"/>
    <w:rsid w:val="003C6F33"/>
    <w:rsid w:val="003D1290"/>
    <w:rsid w:val="003D2CBE"/>
    <w:rsid w:val="003D5FC1"/>
    <w:rsid w:val="003D662D"/>
    <w:rsid w:val="003E516E"/>
    <w:rsid w:val="003E65B6"/>
    <w:rsid w:val="003F39B7"/>
    <w:rsid w:val="003F4F3F"/>
    <w:rsid w:val="003F73F5"/>
    <w:rsid w:val="004022B3"/>
    <w:rsid w:val="00403675"/>
    <w:rsid w:val="00405115"/>
    <w:rsid w:val="004078F6"/>
    <w:rsid w:val="00412655"/>
    <w:rsid w:val="00413596"/>
    <w:rsid w:val="00415D5D"/>
    <w:rsid w:val="00416A61"/>
    <w:rsid w:val="00416C77"/>
    <w:rsid w:val="00421921"/>
    <w:rsid w:val="0042219A"/>
    <w:rsid w:val="00423441"/>
    <w:rsid w:val="00427B5D"/>
    <w:rsid w:val="00433122"/>
    <w:rsid w:val="00436D02"/>
    <w:rsid w:val="00444CF2"/>
    <w:rsid w:val="00446A1F"/>
    <w:rsid w:val="00446A7E"/>
    <w:rsid w:val="00447094"/>
    <w:rsid w:val="004477CF"/>
    <w:rsid w:val="00450A70"/>
    <w:rsid w:val="00451111"/>
    <w:rsid w:val="004533A3"/>
    <w:rsid w:val="004539CA"/>
    <w:rsid w:val="00454403"/>
    <w:rsid w:val="00463F6B"/>
    <w:rsid w:val="00465861"/>
    <w:rsid w:val="004659A9"/>
    <w:rsid w:val="0046700D"/>
    <w:rsid w:val="004727BE"/>
    <w:rsid w:val="00473A3D"/>
    <w:rsid w:val="00473B79"/>
    <w:rsid w:val="00473F70"/>
    <w:rsid w:val="00477888"/>
    <w:rsid w:val="00480ED0"/>
    <w:rsid w:val="00481A83"/>
    <w:rsid w:val="004831EF"/>
    <w:rsid w:val="00483C6D"/>
    <w:rsid w:val="00485433"/>
    <w:rsid w:val="00487FEF"/>
    <w:rsid w:val="004910A4"/>
    <w:rsid w:val="00495222"/>
    <w:rsid w:val="00497E89"/>
    <w:rsid w:val="004A1713"/>
    <w:rsid w:val="004A5757"/>
    <w:rsid w:val="004A5D9D"/>
    <w:rsid w:val="004A6599"/>
    <w:rsid w:val="004A6B23"/>
    <w:rsid w:val="004B0C7B"/>
    <w:rsid w:val="004B0FC6"/>
    <w:rsid w:val="004B1CB2"/>
    <w:rsid w:val="004B5900"/>
    <w:rsid w:val="004B7CE9"/>
    <w:rsid w:val="004C17FD"/>
    <w:rsid w:val="004D13DB"/>
    <w:rsid w:val="004D5133"/>
    <w:rsid w:val="004D63A5"/>
    <w:rsid w:val="004D7ECA"/>
    <w:rsid w:val="004E02D2"/>
    <w:rsid w:val="004E08AA"/>
    <w:rsid w:val="004E5D80"/>
    <w:rsid w:val="004E7D23"/>
    <w:rsid w:val="004F0FCB"/>
    <w:rsid w:val="004F58F8"/>
    <w:rsid w:val="004F721A"/>
    <w:rsid w:val="00502DF4"/>
    <w:rsid w:val="0050399A"/>
    <w:rsid w:val="00503EB9"/>
    <w:rsid w:val="005068B5"/>
    <w:rsid w:val="00510980"/>
    <w:rsid w:val="005114DC"/>
    <w:rsid w:val="00514ED9"/>
    <w:rsid w:val="00515EBB"/>
    <w:rsid w:val="00520493"/>
    <w:rsid w:val="00522FC1"/>
    <w:rsid w:val="0052317C"/>
    <w:rsid w:val="00523D82"/>
    <w:rsid w:val="005256B6"/>
    <w:rsid w:val="0053192E"/>
    <w:rsid w:val="005321C4"/>
    <w:rsid w:val="0053701B"/>
    <w:rsid w:val="00541AB9"/>
    <w:rsid w:val="00542547"/>
    <w:rsid w:val="00542CB8"/>
    <w:rsid w:val="005430AF"/>
    <w:rsid w:val="005439CA"/>
    <w:rsid w:val="00545581"/>
    <w:rsid w:val="00545634"/>
    <w:rsid w:val="0054653F"/>
    <w:rsid w:val="005472E2"/>
    <w:rsid w:val="00553AAE"/>
    <w:rsid w:val="0055465A"/>
    <w:rsid w:val="00555A1F"/>
    <w:rsid w:val="005572C6"/>
    <w:rsid w:val="00561103"/>
    <w:rsid w:val="00561681"/>
    <w:rsid w:val="00564C3F"/>
    <w:rsid w:val="005716A9"/>
    <w:rsid w:val="0057391B"/>
    <w:rsid w:val="005753D6"/>
    <w:rsid w:val="00576253"/>
    <w:rsid w:val="00577775"/>
    <w:rsid w:val="00582C9C"/>
    <w:rsid w:val="0058423E"/>
    <w:rsid w:val="00584637"/>
    <w:rsid w:val="00584D16"/>
    <w:rsid w:val="00587D76"/>
    <w:rsid w:val="0059259E"/>
    <w:rsid w:val="005927BC"/>
    <w:rsid w:val="00593884"/>
    <w:rsid w:val="005939D1"/>
    <w:rsid w:val="00594351"/>
    <w:rsid w:val="00597943"/>
    <w:rsid w:val="005A1C6B"/>
    <w:rsid w:val="005A5642"/>
    <w:rsid w:val="005A6C08"/>
    <w:rsid w:val="005B1F1D"/>
    <w:rsid w:val="005B2301"/>
    <w:rsid w:val="005B23E4"/>
    <w:rsid w:val="005B2FEC"/>
    <w:rsid w:val="005B3953"/>
    <w:rsid w:val="005B43F1"/>
    <w:rsid w:val="005B5F72"/>
    <w:rsid w:val="005B65DC"/>
    <w:rsid w:val="005C159C"/>
    <w:rsid w:val="005C22C5"/>
    <w:rsid w:val="005C4859"/>
    <w:rsid w:val="005C5155"/>
    <w:rsid w:val="005C5169"/>
    <w:rsid w:val="005C5644"/>
    <w:rsid w:val="005C6180"/>
    <w:rsid w:val="005C6B33"/>
    <w:rsid w:val="005D06A2"/>
    <w:rsid w:val="005E0E11"/>
    <w:rsid w:val="005E74D1"/>
    <w:rsid w:val="005F08D9"/>
    <w:rsid w:val="005F1ADD"/>
    <w:rsid w:val="005F1D25"/>
    <w:rsid w:val="005F379C"/>
    <w:rsid w:val="005F7382"/>
    <w:rsid w:val="005F7D70"/>
    <w:rsid w:val="00600A86"/>
    <w:rsid w:val="00613EE0"/>
    <w:rsid w:val="00621A28"/>
    <w:rsid w:val="00621E6A"/>
    <w:rsid w:val="006261AE"/>
    <w:rsid w:val="00630D8D"/>
    <w:rsid w:val="0063162A"/>
    <w:rsid w:val="00633436"/>
    <w:rsid w:val="00634513"/>
    <w:rsid w:val="006412C4"/>
    <w:rsid w:val="00642DF8"/>
    <w:rsid w:val="006438DE"/>
    <w:rsid w:val="00646272"/>
    <w:rsid w:val="0064643C"/>
    <w:rsid w:val="006465F3"/>
    <w:rsid w:val="00650E96"/>
    <w:rsid w:val="00652D51"/>
    <w:rsid w:val="006564DF"/>
    <w:rsid w:val="00656588"/>
    <w:rsid w:val="006572EA"/>
    <w:rsid w:val="006616FB"/>
    <w:rsid w:val="00661848"/>
    <w:rsid w:val="006634EC"/>
    <w:rsid w:val="006668CF"/>
    <w:rsid w:val="00675936"/>
    <w:rsid w:val="006833D3"/>
    <w:rsid w:val="00684FF3"/>
    <w:rsid w:val="0068624D"/>
    <w:rsid w:val="0069284D"/>
    <w:rsid w:val="00694255"/>
    <w:rsid w:val="0069592E"/>
    <w:rsid w:val="006965F2"/>
    <w:rsid w:val="006A6873"/>
    <w:rsid w:val="006A7790"/>
    <w:rsid w:val="006B1250"/>
    <w:rsid w:val="006B1F22"/>
    <w:rsid w:val="006B429D"/>
    <w:rsid w:val="006B484F"/>
    <w:rsid w:val="006B4C34"/>
    <w:rsid w:val="006C63A0"/>
    <w:rsid w:val="006D0F9F"/>
    <w:rsid w:val="006D2308"/>
    <w:rsid w:val="006D6115"/>
    <w:rsid w:val="006D7726"/>
    <w:rsid w:val="006E09E7"/>
    <w:rsid w:val="006E7360"/>
    <w:rsid w:val="006F0A2D"/>
    <w:rsid w:val="006F131A"/>
    <w:rsid w:val="006F5D6C"/>
    <w:rsid w:val="006F7FCC"/>
    <w:rsid w:val="0070068C"/>
    <w:rsid w:val="00703D62"/>
    <w:rsid w:val="00705CF7"/>
    <w:rsid w:val="00706095"/>
    <w:rsid w:val="00711E2D"/>
    <w:rsid w:val="00712F89"/>
    <w:rsid w:val="00715A0F"/>
    <w:rsid w:val="0071615B"/>
    <w:rsid w:val="0072242A"/>
    <w:rsid w:val="007237C5"/>
    <w:rsid w:val="00723AF1"/>
    <w:rsid w:val="0073089C"/>
    <w:rsid w:val="007321C1"/>
    <w:rsid w:val="00734A07"/>
    <w:rsid w:val="00735769"/>
    <w:rsid w:val="00736A66"/>
    <w:rsid w:val="00737DF5"/>
    <w:rsid w:val="00741C28"/>
    <w:rsid w:val="0074256F"/>
    <w:rsid w:val="00746D1D"/>
    <w:rsid w:val="007477A4"/>
    <w:rsid w:val="007508FF"/>
    <w:rsid w:val="00750AC6"/>
    <w:rsid w:val="00751B47"/>
    <w:rsid w:val="007524BA"/>
    <w:rsid w:val="00752FD0"/>
    <w:rsid w:val="0075380B"/>
    <w:rsid w:val="0075575D"/>
    <w:rsid w:val="00755DFF"/>
    <w:rsid w:val="007569F5"/>
    <w:rsid w:val="00756F06"/>
    <w:rsid w:val="0076106E"/>
    <w:rsid w:val="007632CA"/>
    <w:rsid w:val="007645F7"/>
    <w:rsid w:val="007669C4"/>
    <w:rsid w:val="00780B8D"/>
    <w:rsid w:val="00781997"/>
    <w:rsid w:val="00783021"/>
    <w:rsid w:val="00783547"/>
    <w:rsid w:val="00783CDF"/>
    <w:rsid w:val="00783E34"/>
    <w:rsid w:val="00784A15"/>
    <w:rsid w:val="00784F57"/>
    <w:rsid w:val="007851E3"/>
    <w:rsid w:val="00790B16"/>
    <w:rsid w:val="00792A64"/>
    <w:rsid w:val="0079454E"/>
    <w:rsid w:val="007978E8"/>
    <w:rsid w:val="007A0287"/>
    <w:rsid w:val="007A0B6F"/>
    <w:rsid w:val="007A0D5F"/>
    <w:rsid w:val="007A2476"/>
    <w:rsid w:val="007A30A5"/>
    <w:rsid w:val="007A52D7"/>
    <w:rsid w:val="007A6E2D"/>
    <w:rsid w:val="007A7589"/>
    <w:rsid w:val="007B027A"/>
    <w:rsid w:val="007B2C4F"/>
    <w:rsid w:val="007B4597"/>
    <w:rsid w:val="007B598B"/>
    <w:rsid w:val="007C1548"/>
    <w:rsid w:val="007C2A7C"/>
    <w:rsid w:val="007C44E6"/>
    <w:rsid w:val="007C55B2"/>
    <w:rsid w:val="007C578B"/>
    <w:rsid w:val="007C6E26"/>
    <w:rsid w:val="007C761B"/>
    <w:rsid w:val="007D18FA"/>
    <w:rsid w:val="007D3ADD"/>
    <w:rsid w:val="007D3F81"/>
    <w:rsid w:val="007D429C"/>
    <w:rsid w:val="007D4A93"/>
    <w:rsid w:val="007D5173"/>
    <w:rsid w:val="007D526F"/>
    <w:rsid w:val="007E05D5"/>
    <w:rsid w:val="007E15E9"/>
    <w:rsid w:val="007E69E7"/>
    <w:rsid w:val="007E7BD2"/>
    <w:rsid w:val="007F2001"/>
    <w:rsid w:val="007F25CD"/>
    <w:rsid w:val="007F7935"/>
    <w:rsid w:val="00805D94"/>
    <w:rsid w:val="008060A6"/>
    <w:rsid w:val="00811DFF"/>
    <w:rsid w:val="00815E2A"/>
    <w:rsid w:val="008168D6"/>
    <w:rsid w:val="00821C3F"/>
    <w:rsid w:val="008247A8"/>
    <w:rsid w:val="0083109D"/>
    <w:rsid w:val="00833D7C"/>
    <w:rsid w:val="00835894"/>
    <w:rsid w:val="008410FB"/>
    <w:rsid w:val="008430B5"/>
    <w:rsid w:val="0084678C"/>
    <w:rsid w:val="00847817"/>
    <w:rsid w:val="0085102A"/>
    <w:rsid w:val="00857891"/>
    <w:rsid w:val="00862597"/>
    <w:rsid w:val="00865CC5"/>
    <w:rsid w:val="00872311"/>
    <w:rsid w:val="00876D42"/>
    <w:rsid w:val="008777E4"/>
    <w:rsid w:val="00880A92"/>
    <w:rsid w:val="008814B6"/>
    <w:rsid w:val="00882A83"/>
    <w:rsid w:val="00884536"/>
    <w:rsid w:val="00887126"/>
    <w:rsid w:val="00891448"/>
    <w:rsid w:val="00894E7F"/>
    <w:rsid w:val="008A1E74"/>
    <w:rsid w:val="008A4BD0"/>
    <w:rsid w:val="008A7F3F"/>
    <w:rsid w:val="008B1FB2"/>
    <w:rsid w:val="008B2122"/>
    <w:rsid w:val="008B39B3"/>
    <w:rsid w:val="008B6419"/>
    <w:rsid w:val="008B6A4D"/>
    <w:rsid w:val="008C38E6"/>
    <w:rsid w:val="008C4203"/>
    <w:rsid w:val="008C42D9"/>
    <w:rsid w:val="008C500E"/>
    <w:rsid w:val="008C707C"/>
    <w:rsid w:val="008D03DA"/>
    <w:rsid w:val="008D379F"/>
    <w:rsid w:val="008D4734"/>
    <w:rsid w:val="008D5D81"/>
    <w:rsid w:val="008D71DB"/>
    <w:rsid w:val="008D774A"/>
    <w:rsid w:val="008E0FC6"/>
    <w:rsid w:val="008E1F2C"/>
    <w:rsid w:val="008E29F9"/>
    <w:rsid w:val="008E4AAA"/>
    <w:rsid w:val="008F3858"/>
    <w:rsid w:val="008F5A2F"/>
    <w:rsid w:val="008F5BE9"/>
    <w:rsid w:val="008F7B28"/>
    <w:rsid w:val="008F7B55"/>
    <w:rsid w:val="00900A21"/>
    <w:rsid w:val="00900F0A"/>
    <w:rsid w:val="00901C18"/>
    <w:rsid w:val="00901EEC"/>
    <w:rsid w:val="00905238"/>
    <w:rsid w:val="00905C06"/>
    <w:rsid w:val="00907EB2"/>
    <w:rsid w:val="00907FF8"/>
    <w:rsid w:val="00911169"/>
    <w:rsid w:val="00914C19"/>
    <w:rsid w:val="00915FB7"/>
    <w:rsid w:val="009173FB"/>
    <w:rsid w:val="00920724"/>
    <w:rsid w:val="00920D5F"/>
    <w:rsid w:val="009214EE"/>
    <w:rsid w:val="0092164D"/>
    <w:rsid w:val="00921A92"/>
    <w:rsid w:val="00925C43"/>
    <w:rsid w:val="00926A03"/>
    <w:rsid w:val="00927036"/>
    <w:rsid w:val="009304CE"/>
    <w:rsid w:val="00933469"/>
    <w:rsid w:val="00937952"/>
    <w:rsid w:val="00941C5A"/>
    <w:rsid w:val="00943093"/>
    <w:rsid w:val="00943A04"/>
    <w:rsid w:val="00947AF6"/>
    <w:rsid w:val="00947B31"/>
    <w:rsid w:val="009508FB"/>
    <w:rsid w:val="00950DE7"/>
    <w:rsid w:val="00950E72"/>
    <w:rsid w:val="00953BFB"/>
    <w:rsid w:val="009541D8"/>
    <w:rsid w:val="0095659D"/>
    <w:rsid w:val="009565B9"/>
    <w:rsid w:val="00957E87"/>
    <w:rsid w:val="009645AD"/>
    <w:rsid w:val="00966CA1"/>
    <w:rsid w:val="00967BB9"/>
    <w:rsid w:val="00971649"/>
    <w:rsid w:val="00974B8F"/>
    <w:rsid w:val="00974F75"/>
    <w:rsid w:val="00975593"/>
    <w:rsid w:val="009802CC"/>
    <w:rsid w:val="009816A0"/>
    <w:rsid w:val="00983703"/>
    <w:rsid w:val="00986D07"/>
    <w:rsid w:val="00993762"/>
    <w:rsid w:val="00994A54"/>
    <w:rsid w:val="00994B39"/>
    <w:rsid w:val="00995C0F"/>
    <w:rsid w:val="00996F70"/>
    <w:rsid w:val="00997119"/>
    <w:rsid w:val="009A2812"/>
    <w:rsid w:val="009A4BFF"/>
    <w:rsid w:val="009A5B78"/>
    <w:rsid w:val="009B02B1"/>
    <w:rsid w:val="009B3FB4"/>
    <w:rsid w:val="009B52DA"/>
    <w:rsid w:val="009B63CB"/>
    <w:rsid w:val="009C02FF"/>
    <w:rsid w:val="009C35C3"/>
    <w:rsid w:val="009C47FF"/>
    <w:rsid w:val="009C5819"/>
    <w:rsid w:val="009C72D4"/>
    <w:rsid w:val="009D0A3E"/>
    <w:rsid w:val="009D210B"/>
    <w:rsid w:val="009D276B"/>
    <w:rsid w:val="009D2C37"/>
    <w:rsid w:val="009D33C1"/>
    <w:rsid w:val="009E0498"/>
    <w:rsid w:val="009E115A"/>
    <w:rsid w:val="009E23B5"/>
    <w:rsid w:val="009E252E"/>
    <w:rsid w:val="009E2B1B"/>
    <w:rsid w:val="009E2E64"/>
    <w:rsid w:val="009E51DC"/>
    <w:rsid w:val="009E52E8"/>
    <w:rsid w:val="009E61A5"/>
    <w:rsid w:val="009F1862"/>
    <w:rsid w:val="009F2C44"/>
    <w:rsid w:val="009F3AD4"/>
    <w:rsid w:val="009F4C5F"/>
    <w:rsid w:val="009F60E9"/>
    <w:rsid w:val="009F67B0"/>
    <w:rsid w:val="009F6CBA"/>
    <w:rsid w:val="009F7FAC"/>
    <w:rsid w:val="00A001B4"/>
    <w:rsid w:val="00A03226"/>
    <w:rsid w:val="00A078BD"/>
    <w:rsid w:val="00A10D26"/>
    <w:rsid w:val="00A144CC"/>
    <w:rsid w:val="00A1478F"/>
    <w:rsid w:val="00A201CD"/>
    <w:rsid w:val="00A2070A"/>
    <w:rsid w:val="00A2396F"/>
    <w:rsid w:val="00A243F0"/>
    <w:rsid w:val="00A30808"/>
    <w:rsid w:val="00A32F08"/>
    <w:rsid w:val="00A36D26"/>
    <w:rsid w:val="00A42244"/>
    <w:rsid w:val="00A43E12"/>
    <w:rsid w:val="00A44013"/>
    <w:rsid w:val="00A440EB"/>
    <w:rsid w:val="00A4522D"/>
    <w:rsid w:val="00A45CBF"/>
    <w:rsid w:val="00A46109"/>
    <w:rsid w:val="00A515E9"/>
    <w:rsid w:val="00A51F52"/>
    <w:rsid w:val="00A54A26"/>
    <w:rsid w:val="00A578FB"/>
    <w:rsid w:val="00A60C48"/>
    <w:rsid w:val="00A60D18"/>
    <w:rsid w:val="00A67682"/>
    <w:rsid w:val="00A71B90"/>
    <w:rsid w:val="00A73C2E"/>
    <w:rsid w:val="00A7556B"/>
    <w:rsid w:val="00A80523"/>
    <w:rsid w:val="00A857AB"/>
    <w:rsid w:val="00A87444"/>
    <w:rsid w:val="00A906FC"/>
    <w:rsid w:val="00A90ED4"/>
    <w:rsid w:val="00A930BF"/>
    <w:rsid w:val="00A93E35"/>
    <w:rsid w:val="00A95DC7"/>
    <w:rsid w:val="00AA0BEB"/>
    <w:rsid w:val="00AA0C34"/>
    <w:rsid w:val="00AA0FC3"/>
    <w:rsid w:val="00AA279D"/>
    <w:rsid w:val="00AA65DE"/>
    <w:rsid w:val="00AB088F"/>
    <w:rsid w:val="00AB2E68"/>
    <w:rsid w:val="00AB5EE1"/>
    <w:rsid w:val="00AB7FBB"/>
    <w:rsid w:val="00AC154F"/>
    <w:rsid w:val="00AC2CA8"/>
    <w:rsid w:val="00AC484F"/>
    <w:rsid w:val="00AC71F5"/>
    <w:rsid w:val="00AD12D8"/>
    <w:rsid w:val="00AD1D69"/>
    <w:rsid w:val="00AD26E5"/>
    <w:rsid w:val="00AD3422"/>
    <w:rsid w:val="00AD3633"/>
    <w:rsid w:val="00AD3B24"/>
    <w:rsid w:val="00AD3B90"/>
    <w:rsid w:val="00AD4108"/>
    <w:rsid w:val="00AD50B6"/>
    <w:rsid w:val="00AD5905"/>
    <w:rsid w:val="00AD628C"/>
    <w:rsid w:val="00AD6D3B"/>
    <w:rsid w:val="00AD75D0"/>
    <w:rsid w:val="00AE2E0B"/>
    <w:rsid w:val="00AF1B12"/>
    <w:rsid w:val="00AF2FF6"/>
    <w:rsid w:val="00AF3381"/>
    <w:rsid w:val="00AF5A87"/>
    <w:rsid w:val="00AF72C8"/>
    <w:rsid w:val="00AF7BFF"/>
    <w:rsid w:val="00B01619"/>
    <w:rsid w:val="00B0681D"/>
    <w:rsid w:val="00B06A0D"/>
    <w:rsid w:val="00B10CDC"/>
    <w:rsid w:val="00B1534B"/>
    <w:rsid w:val="00B20022"/>
    <w:rsid w:val="00B227CB"/>
    <w:rsid w:val="00B22E12"/>
    <w:rsid w:val="00B2393C"/>
    <w:rsid w:val="00B24DC1"/>
    <w:rsid w:val="00B24E06"/>
    <w:rsid w:val="00B27713"/>
    <w:rsid w:val="00B30627"/>
    <w:rsid w:val="00B321CD"/>
    <w:rsid w:val="00B351A1"/>
    <w:rsid w:val="00B36130"/>
    <w:rsid w:val="00B375D7"/>
    <w:rsid w:val="00B412EC"/>
    <w:rsid w:val="00B42D59"/>
    <w:rsid w:val="00B4341B"/>
    <w:rsid w:val="00B469D0"/>
    <w:rsid w:val="00B519F7"/>
    <w:rsid w:val="00B53A7B"/>
    <w:rsid w:val="00B5618C"/>
    <w:rsid w:val="00B6056E"/>
    <w:rsid w:val="00B60A14"/>
    <w:rsid w:val="00B71508"/>
    <w:rsid w:val="00B76D1D"/>
    <w:rsid w:val="00B81937"/>
    <w:rsid w:val="00B85DEF"/>
    <w:rsid w:val="00B9394F"/>
    <w:rsid w:val="00BA301A"/>
    <w:rsid w:val="00BA486D"/>
    <w:rsid w:val="00BA7E54"/>
    <w:rsid w:val="00BB00F9"/>
    <w:rsid w:val="00BB01A3"/>
    <w:rsid w:val="00BB1C91"/>
    <w:rsid w:val="00BC1F16"/>
    <w:rsid w:val="00BC39F7"/>
    <w:rsid w:val="00BC4C4D"/>
    <w:rsid w:val="00BC59D9"/>
    <w:rsid w:val="00BD0BC2"/>
    <w:rsid w:val="00BD15C1"/>
    <w:rsid w:val="00BD4E13"/>
    <w:rsid w:val="00BE218D"/>
    <w:rsid w:val="00BE52CE"/>
    <w:rsid w:val="00BE5328"/>
    <w:rsid w:val="00BE6A74"/>
    <w:rsid w:val="00BF5128"/>
    <w:rsid w:val="00C01AC9"/>
    <w:rsid w:val="00C02DE7"/>
    <w:rsid w:val="00C07218"/>
    <w:rsid w:val="00C07489"/>
    <w:rsid w:val="00C1086D"/>
    <w:rsid w:val="00C1149A"/>
    <w:rsid w:val="00C124FF"/>
    <w:rsid w:val="00C13EA2"/>
    <w:rsid w:val="00C157F8"/>
    <w:rsid w:val="00C15B51"/>
    <w:rsid w:val="00C15F30"/>
    <w:rsid w:val="00C16C6E"/>
    <w:rsid w:val="00C20DBB"/>
    <w:rsid w:val="00C24157"/>
    <w:rsid w:val="00C30374"/>
    <w:rsid w:val="00C306EC"/>
    <w:rsid w:val="00C31B48"/>
    <w:rsid w:val="00C32163"/>
    <w:rsid w:val="00C337FB"/>
    <w:rsid w:val="00C33D05"/>
    <w:rsid w:val="00C33E66"/>
    <w:rsid w:val="00C404A1"/>
    <w:rsid w:val="00C4089E"/>
    <w:rsid w:val="00C4178D"/>
    <w:rsid w:val="00C426EC"/>
    <w:rsid w:val="00C46118"/>
    <w:rsid w:val="00C4611F"/>
    <w:rsid w:val="00C5162F"/>
    <w:rsid w:val="00C521F9"/>
    <w:rsid w:val="00C5771C"/>
    <w:rsid w:val="00C578E6"/>
    <w:rsid w:val="00C60CA7"/>
    <w:rsid w:val="00C6476E"/>
    <w:rsid w:val="00C66221"/>
    <w:rsid w:val="00C66433"/>
    <w:rsid w:val="00C66C9B"/>
    <w:rsid w:val="00C71138"/>
    <w:rsid w:val="00C778EA"/>
    <w:rsid w:val="00C7796C"/>
    <w:rsid w:val="00C800A0"/>
    <w:rsid w:val="00C8284F"/>
    <w:rsid w:val="00C83282"/>
    <w:rsid w:val="00C8339E"/>
    <w:rsid w:val="00C8344F"/>
    <w:rsid w:val="00C856F0"/>
    <w:rsid w:val="00C86C08"/>
    <w:rsid w:val="00C904FC"/>
    <w:rsid w:val="00C9480D"/>
    <w:rsid w:val="00C9518A"/>
    <w:rsid w:val="00C957B3"/>
    <w:rsid w:val="00C96CB1"/>
    <w:rsid w:val="00CA030A"/>
    <w:rsid w:val="00CA30C8"/>
    <w:rsid w:val="00CA628E"/>
    <w:rsid w:val="00CA7E23"/>
    <w:rsid w:val="00CC0C80"/>
    <w:rsid w:val="00CC1647"/>
    <w:rsid w:val="00CC2055"/>
    <w:rsid w:val="00CC4BDB"/>
    <w:rsid w:val="00CC6AD1"/>
    <w:rsid w:val="00CD39DB"/>
    <w:rsid w:val="00CE06B4"/>
    <w:rsid w:val="00CE3C60"/>
    <w:rsid w:val="00CE6014"/>
    <w:rsid w:val="00CE6BD0"/>
    <w:rsid w:val="00CE7EE7"/>
    <w:rsid w:val="00CF0105"/>
    <w:rsid w:val="00CF07D4"/>
    <w:rsid w:val="00CF2A4C"/>
    <w:rsid w:val="00CF2E46"/>
    <w:rsid w:val="00CF3C41"/>
    <w:rsid w:val="00CF5A62"/>
    <w:rsid w:val="00CF6CD3"/>
    <w:rsid w:val="00CF78AA"/>
    <w:rsid w:val="00D0490C"/>
    <w:rsid w:val="00D07071"/>
    <w:rsid w:val="00D07280"/>
    <w:rsid w:val="00D1129F"/>
    <w:rsid w:val="00D14E7D"/>
    <w:rsid w:val="00D21542"/>
    <w:rsid w:val="00D2305C"/>
    <w:rsid w:val="00D243CE"/>
    <w:rsid w:val="00D257D2"/>
    <w:rsid w:val="00D279BA"/>
    <w:rsid w:val="00D27DBC"/>
    <w:rsid w:val="00D30D4E"/>
    <w:rsid w:val="00D35AC1"/>
    <w:rsid w:val="00D40D04"/>
    <w:rsid w:val="00D45D54"/>
    <w:rsid w:val="00D50F5B"/>
    <w:rsid w:val="00D52BDD"/>
    <w:rsid w:val="00D54C95"/>
    <w:rsid w:val="00D6006D"/>
    <w:rsid w:val="00D61D4A"/>
    <w:rsid w:val="00D63BAD"/>
    <w:rsid w:val="00D7291E"/>
    <w:rsid w:val="00D72E00"/>
    <w:rsid w:val="00D73DD9"/>
    <w:rsid w:val="00D75F78"/>
    <w:rsid w:val="00D7651C"/>
    <w:rsid w:val="00D808E5"/>
    <w:rsid w:val="00D829B7"/>
    <w:rsid w:val="00D83B12"/>
    <w:rsid w:val="00D83E51"/>
    <w:rsid w:val="00D858B7"/>
    <w:rsid w:val="00D867DA"/>
    <w:rsid w:val="00D87938"/>
    <w:rsid w:val="00D9247E"/>
    <w:rsid w:val="00D92AAA"/>
    <w:rsid w:val="00D97F7A"/>
    <w:rsid w:val="00DA00E9"/>
    <w:rsid w:val="00DA34BB"/>
    <w:rsid w:val="00DA3C44"/>
    <w:rsid w:val="00DA5E99"/>
    <w:rsid w:val="00DA709D"/>
    <w:rsid w:val="00DA7625"/>
    <w:rsid w:val="00DB3085"/>
    <w:rsid w:val="00DB4345"/>
    <w:rsid w:val="00DB4A51"/>
    <w:rsid w:val="00DB603C"/>
    <w:rsid w:val="00DC39A7"/>
    <w:rsid w:val="00DC4220"/>
    <w:rsid w:val="00DC42BD"/>
    <w:rsid w:val="00DC5423"/>
    <w:rsid w:val="00DD04D8"/>
    <w:rsid w:val="00DD415D"/>
    <w:rsid w:val="00DD4456"/>
    <w:rsid w:val="00DD4EA3"/>
    <w:rsid w:val="00DE13A7"/>
    <w:rsid w:val="00DE2F45"/>
    <w:rsid w:val="00DF3E41"/>
    <w:rsid w:val="00DF6019"/>
    <w:rsid w:val="00E00D96"/>
    <w:rsid w:val="00E027DF"/>
    <w:rsid w:val="00E050F2"/>
    <w:rsid w:val="00E054A4"/>
    <w:rsid w:val="00E05BE2"/>
    <w:rsid w:val="00E15E79"/>
    <w:rsid w:val="00E17FD6"/>
    <w:rsid w:val="00E21E37"/>
    <w:rsid w:val="00E22A40"/>
    <w:rsid w:val="00E23199"/>
    <w:rsid w:val="00E25C5E"/>
    <w:rsid w:val="00E26193"/>
    <w:rsid w:val="00E370EE"/>
    <w:rsid w:val="00E40D83"/>
    <w:rsid w:val="00E411B1"/>
    <w:rsid w:val="00E4296D"/>
    <w:rsid w:val="00E435E0"/>
    <w:rsid w:val="00E441E6"/>
    <w:rsid w:val="00E45BD6"/>
    <w:rsid w:val="00E47432"/>
    <w:rsid w:val="00E5128F"/>
    <w:rsid w:val="00E55758"/>
    <w:rsid w:val="00E607DF"/>
    <w:rsid w:val="00E60C7C"/>
    <w:rsid w:val="00E614C9"/>
    <w:rsid w:val="00E61925"/>
    <w:rsid w:val="00E61BFD"/>
    <w:rsid w:val="00E6555E"/>
    <w:rsid w:val="00E6635E"/>
    <w:rsid w:val="00E67222"/>
    <w:rsid w:val="00E70438"/>
    <w:rsid w:val="00E704EB"/>
    <w:rsid w:val="00E7078B"/>
    <w:rsid w:val="00E718F9"/>
    <w:rsid w:val="00E758C2"/>
    <w:rsid w:val="00E759E1"/>
    <w:rsid w:val="00E804A1"/>
    <w:rsid w:val="00E82079"/>
    <w:rsid w:val="00E83186"/>
    <w:rsid w:val="00E84FD9"/>
    <w:rsid w:val="00E85274"/>
    <w:rsid w:val="00E86CBF"/>
    <w:rsid w:val="00E9136E"/>
    <w:rsid w:val="00E91774"/>
    <w:rsid w:val="00E9244F"/>
    <w:rsid w:val="00E92B00"/>
    <w:rsid w:val="00E93C32"/>
    <w:rsid w:val="00E9506C"/>
    <w:rsid w:val="00EA08A0"/>
    <w:rsid w:val="00EA43B0"/>
    <w:rsid w:val="00EA4B05"/>
    <w:rsid w:val="00EA6912"/>
    <w:rsid w:val="00EB2FE3"/>
    <w:rsid w:val="00EB5A67"/>
    <w:rsid w:val="00EB5E2B"/>
    <w:rsid w:val="00EB66B3"/>
    <w:rsid w:val="00EB7182"/>
    <w:rsid w:val="00EC0B78"/>
    <w:rsid w:val="00EC168B"/>
    <w:rsid w:val="00EC1B03"/>
    <w:rsid w:val="00EC1CCA"/>
    <w:rsid w:val="00EC5D57"/>
    <w:rsid w:val="00ED0777"/>
    <w:rsid w:val="00ED1381"/>
    <w:rsid w:val="00ED1D74"/>
    <w:rsid w:val="00ED5830"/>
    <w:rsid w:val="00ED763A"/>
    <w:rsid w:val="00ED7A6F"/>
    <w:rsid w:val="00EE2151"/>
    <w:rsid w:val="00EE6AAF"/>
    <w:rsid w:val="00EE7A8C"/>
    <w:rsid w:val="00EF0C28"/>
    <w:rsid w:val="00EF350B"/>
    <w:rsid w:val="00EF3D8C"/>
    <w:rsid w:val="00EF58F2"/>
    <w:rsid w:val="00F00B23"/>
    <w:rsid w:val="00F038B3"/>
    <w:rsid w:val="00F04271"/>
    <w:rsid w:val="00F071F6"/>
    <w:rsid w:val="00F07F33"/>
    <w:rsid w:val="00F117F8"/>
    <w:rsid w:val="00F13E46"/>
    <w:rsid w:val="00F14907"/>
    <w:rsid w:val="00F2046D"/>
    <w:rsid w:val="00F2072E"/>
    <w:rsid w:val="00F213B1"/>
    <w:rsid w:val="00F22EED"/>
    <w:rsid w:val="00F253AD"/>
    <w:rsid w:val="00F26A5C"/>
    <w:rsid w:val="00F31C43"/>
    <w:rsid w:val="00F337DC"/>
    <w:rsid w:val="00F351FA"/>
    <w:rsid w:val="00F35CFC"/>
    <w:rsid w:val="00F408F9"/>
    <w:rsid w:val="00F4414A"/>
    <w:rsid w:val="00F557A4"/>
    <w:rsid w:val="00F60C53"/>
    <w:rsid w:val="00F631BF"/>
    <w:rsid w:val="00F66659"/>
    <w:rsid w:val="00F70221"/>
    <w:rsid w:val="00F71C78"/>
    <w:rsid w:val="00F72C7A"/>
    <w:rsid w:val="00F744FD"/>
    <w:rsid w:val="00F76AA2"/>
    <w:rsid w:val="00F83BE9"/>
    <w:rsid w:val="00F864A4"/>
    <w:rsid w:val="00F9059F"/>
    <w:rsid w:val="00F9074F"/>
    <w:rsid w:val="00F9360B"/>
    <w:rsid w:val="00F93E5F"/>
    <w:rsid w:val="00F95169"/>
    <w:rsid w:val="00F95980"/>
    <w:rsid w:val="00F95BBA"/>
    <w:rsid w:val="00F97529"/>
    <w:rsid w:val="00FA01C1"/>
    <w:rsid w:val="00FA0E9C"/>
    <w:rsid w:val="00FA126A"/>
    <w:rsid w:val="00FA3179"/>
    <w:rsid w:val="00FA4CC8"/>
    <w:rsid w:val="00FB01CE"/>
    <w:rsid w:val="00FB5558"/>
    <w:rsid w:val="00FC0DE7"/>
    <w:rsid w:val="00FC0E4B"/>
    <w:rsid w:val="00FC115B"/>
    <w:rsid w:val="00FC1B74"/>
    <w:rsid w:val="00FC23FB"/>
    <w:rsid w:val="00FC44FA"/>
    <w:rsid w:val="00FC69B0"/>
    <w:rsid w:val="00FC6CB8"/>
    <w:rsid w:val="00FC7E77"/>
    <w:rsid w:val="00FD1472"/>
    <w:rsid w:val="00FD169F"/>
    <w:rsid w:val="00FD4748"/>
    <w:rsid w:val="00FD711C"/>
    <w:rsid w:val="00FE03FD"/>
    <w:rsid w:val="00FE2FEE"/>
    <w:rsid w:val="00FE6426"/>
    <w:rsid w:val="00FF28D9"/>
    <w:rsid w:val="00FF29B9"/>
    <w:rsid w:val="00FF4767"/>
    <w:rsid w:val="00FF53CE"/>
    <w:rsid w:val="00FF7700"/>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01" fill="f" fillcolor="white" strokecolor="#3cc">
      <v:fill color="white" on="f"/>
      <v:stroke color="#3cc" weight="2.25pt" endcap="round"/>
    </o:shapedefaults>
    <o:shapelayout v:ext="edit">
      <o:idmap v:ext="edit" data="1"/>
    </o:shapelayout>
  </w:shapeDefaults>
  <w:decimalSymbol w:val=","/>
  <w:listSeparator w:val=";"/>
  <w14:docId w14:val="3CE77FA0"/>
  <w15:chartTrackingRefBased/>
  <w15:docId w15:val="{CD3139A8-448B-44E3-A4A2-32D77995B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i-FI" w:eastAsia="fi-FI" w:bidi="ar-SA"/>
      </w:rPr>
    </w:rPrDefault>
    <w:pPrDefault/>
  </w:docDefaults>
  <w:latentStyles w:defLockedState="0" w:defUIPriority="0" w:defSemiHidden="0" w:defUnhideWhenUsed="0" w:defQFormat="0" w:count="371">
    <w:lsdException w:name="Normal" w:qFormat="1"/>
    <w:lsdException w:name="heading 1" w:uiPriority="99" w:qFormat="1"/>
    <w:lsdException w:name="heading 2" w:uiPriority="99" w:qFormat="1"/>
    <w:lsdException w:name="heading 3" w:uiPriority="99" w:qFormat="1"/>
    <w:lsdException w:name="heading 4" w:uiPriority="99" w:qFormat="1"/>
    <w:lsdException w:name="heading 5" w:uiPriority="99" w:qFormat="1"/>
    <w:lsdException w:name="heading 6" w:uiPriority="99" w:qFormat="1"/>
    <w:lsdException w:name="heading 7" w:uiPriority="99" w:qFormat="1"/>
    <w:lsdException w:name="heading 8" w:uiPriority="99" w:qFormat="1"/>
    <w:lsdException w:name="heading 9" w:uiPriority="99" w:qFormat="1"/>
    <w:lsdException w:name="toc 1" w:uiPriority="39"/>
    <w:lsdException w:name="toc 2" w:uiPriority="39"/>
    <w:lsdException w:name="toc 3" w:uiPriority="39"/>
    <w:lsdException w:name="caption" w:semiHidden="1" w:unhideWhenUsed="1" w:qFormat="1"/>
    <w:lsdException w:name="Title" w:qFormat="1"/>
    <w:lsdException w:name="Default Paragraph Font" w:uiPriority="1"/>
    <w:lsdException w:name="Subtitle" w:qFormat="1"/>
    <w:lsdException w:name="Hyperlink" w:uiPriority="99"/>
    <w:lsdException w:name="Strong" w:qFormat="1"/>
    <w:lsdException w:name="Emphasis" w:qFormat="1"/>
    <w:lsdException w:name="HTML Definition" w:semiHidden="1" w:unhideWhenUsed="1"/>
    <w:lsdException w:name="HTML Preformatted" w:uiPriority="99"/>
    <w:lsdException w:name="HTML Typewriter" w:uiPriority="99"/>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i">
    <w:name w:val="Normal"/>
    <w:qFormat/>
    <w:rsid w:val="001250A1"/>
    <w:rPr>
      <w:sz w:val="24"/>
      <w:szCs w:val="24"/>
    </w:rPr>
  </w:style>
  <w:style w:type="paragraph" w:styleId="Otsikko1">
    <w:name w:val="heading 1"/>
    <w:aliases w:val="Otsikko_eka 1."/>
    <w:basedOn w:val="Normaali"/>
    <w:next w:val="Normaali"/>
    <w:uiPriority w:val="99"/>
    <w:qFormat/>
    <w:rsid w:val="001250A1"/>
    <w:pPr>
      <w:keepNext/>
      <w:numPr>
        <w:numId w:val="1"/>
      </w:numPr>
      <w:spacing w:before="240"/>
      <w:outlineLvl w:val="0"/>
    </w:pPr>
    <w:rPr>
      <w:b/>
      <w:iCs/>
    </w:rPr>
  </w:style>
  <w:style w:type="paragraph" w:styleId="Otsikko2">
    <w:name w:val="heading 2"/>
    <w:aliases w:val="Otsikko_toka 1.1"/>
    <w:basedOn w:val="Normaali"/>
    <w:next w:val="Normaali"/>
    <w:uiPriority w:val="99"/>
    <w:qFormat/>
    <w:rsid w:val="001250A1"/>
    <w:pPr>
      <w:keepNext/>
      <w:numPr>
        <w:ilvl w:val="1"/>
        <w:numId w:val="1"/>
      </w:numPr>
      <w:spacing w:before="120"/>
      <w:outlineLvl w:val="1"/>
    </w:pPr>
    <w:rPr>
      <w:b/>
      <w:bCs/>
    </w:rPr>
  </w:style>
  <w:style w:type="paragraph" w:styleId="Otsikko3">
    <w:name w:val="heading 3"/>
    <w:aliases w:val="Otsikko_kolmas 1.1.1"/>
    <w:basedOn w:val="Otsikko2"/>
    <w:next w:val="Normaali"/>
    <w:autoRedefine/>
    <w:uiPriority w:val="99"/>
    <w:qFormat/>
    <w:rsid w:val="001250A1"/>
    <w:pPr>
      <w:numPr>
        <w:ilvl w:val="2"/>
      </w:numPr>
      <w:outlineLvl w:val="2"/>
    </w:pPr>
    <w:rPr>
      <w:szCs w:val="20"/>
    </w:rPr>
  </w:style>
  <w:style w:type="paragraph" w:styleId="Otsikko4">
    <w:name w:val="heading 4"/>
    <w:aliases w:val="Otsikko_neljas 1.1.1.1"/>
    <w:basedOn w:val="Normaali"/>
    <w:next w:val="Normaali"/>
    <w:uiPriority w:val="99"/>
    <w:qFormat/>
    <w:rsid w:val="001250A1"/>
    <w:pPr>
      <w:keepNext/>
      <w:numPr>
        <w:ilvl w:val="3"/>
        <w:numId w:val="1"/>
      </w:numPr>
      <w:outlineLvl w:val="3"/>
    </w:pPr>
    <w:rPr>
      <w:i/>
      <w:iCs/>
      <w:u w:val="single"/>
    </w:rPr>
  </w:style>
  <w:style w:type="paragraph" w:styleId="Otsikko5">
    <w:name w:val="heading 5"/>
    <w:basedOn w:val="Normaali"/>
    <w:next w:val="Normaali"/>
    <w:uiPriority w:val="99"/>
    <w:qFormat/>
    <w:rsid w:val="001250A1"/>
    <w:pPr>
      <w:numPr>
        <w:ilvl w:val="4"/>
        <w:numId w:val="1"/>
      </w:numPr>
      <w:spacing w:before="240" w:after="60"/>
      <w:outlineLvl w:val="4"/>
    </w:pPr>
    <w:rPr>
      <w:b/>
      <w:bCs/>
      <w:i/>
      <w:iCs/>
      <w:sz w:val="26"/>
      <w:szCs w:val="26"/>
    </w:rPr>
  </w:style>
  <w:style w:type="paragraph" w:styleId="Otsikko6">
    <w:name w:val="heading 6"/>
    <w:basedOn w:val="Normaali"/>
    <w:next w:val="Normaali"/>
    <w:uiPriority w:val="99"/>
    <w:qFormat/>
    <w:rsid w:val="001250A1"/>
    <w:pPr>
      <w:keepNext/>
      <w:numPr>
        <w:ilvl w:val="5"/>
        <w:numId w:val="1"/>
      </w:numPr>
      <w:outlineLvl w:val="5"/>
    </w:pPr>
    <w:rPr>
      <w:sz w:val="16"/>
      <w:szCs w:val="16"/>
      <w:lang w:eastAsia="en-US"/>
    </w:rPr>
  </w:style>
  <w:style w:type="paragraph" w:styleId="Otsikko7">
    <w:name w:val="heading 7"/>
    <w:basedOn w:val="Normaali"/>
    <w:next w:val="Normaali"/>
    <w:uiPriority w:val="99"/>
    <w:qFormat/>
    <w:rsid w:val="001250A1"/>
    <w:pPr>
      <w:keepNext/>
      <w:numPr>
        <w:ilvl w:val="6"/>
        <w:numId w:val="1"/>
      </w:numPr>
      <w:outlineLvl w:val="6"/>
    </w:pPr>
    <w:rPr>
      <w:b/>
      <w:bCs/>
      <w:sz w:val="20"/>
      <w:szCs w:val="20"/>
      <w:lang w:eastAsia="en-US"/>
    </w:rPr>
  </w:style>
  <w:style w:type="paragraph" w:styleId="Otsikko8">
    <w:name w:val="heading 8"/>
    <w:basedOn w:val="Normaali"/>
    <w:next w:val="Normaali"/>
    <w:uiPriority w:val="99"/>
    <w:qFormat/>
    <w:rsid w:val="001250A1"/>
    <w:pPr>
      <w:numPr>
        <w:ilvl w:val="7"/>
        <w:numId w:val="1"/>
      </w:numPr>
      <w:spacing w:before="240" w:after="60"/>
      <w:outlineLvl w:val="7"/>
    </w:pPr>
    <w:rPr>
      <w:i/>
      <w:iCs/>
    </w:rPr>
  </w:style>
  <w:style w:type="paragraph" w:styleId="Otsikko9">
    <w:name w:val="heading 9"/>
    <w:basedOn w:val="Normaali"/>
    <w:next w:val="Normaali"/>
    <w:uiPriority w:val="99"/>
    <w:qFormat/>
    <w:rsid w:val="001250A1"/>
    <w:pPr>
      <w:numPr>
        <w:ilvl w:val="8"/>
        <w:numId w:val="1"/>
      </w:numPr>
      <w:spacing w:before="240" w:after="60"/>
      <w:outlineLvl w:val="8"/>
    </w:pPr>
    <w:rPr>
      <w:rFonts w:ascii="Arial" w:hAnsi="Arial" w:cs="Arial"/>
      <w:sz w:val="22"/>
      <w:szCs w:val="22"/>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basedOn w:val="Normaali"/>
    <w:rsid w:val="001250A1"/>
    <w:pPr>
      <w:tabs>
        <w:tab w:val="left" w:pos="300"/>
        <w:tab w:val="left" w:pos="600"/>
        <w:tab w:val="left" w:pos="900"/>
        <w:tab w:val="left" w:pos="1200"/>
        <w:tab w:val="left" w:pos="1500"/>
        <w:tab w:val="left" w:pos="1800"/>
        <w:tab w:val="left" w:pos="2100"/>
        <w:tab w:val="left" w:pos="2400"/>
        <w:tab w:val="left" w:pos="2700"/>
        <w:tab w:val="left" w:pos="3000"/>
        <w:tab w:val="left" w:pos="3300"/>
        <w:tab w:val="left" w:pos="3600"/>
        <w:tab w:val="left" w:pos="3900"/>
        <w:tab w:val="left" w:pos="4200"/>
        <w:tab w:val="left" w:pos="4500"/>
        <w:tab w:val="left" w:pos="4800"/>
        <w:tab w:val="left" w:pos="5100"/>
        <w:tab w:val="left" w:pos="5400"/>
        <w:tab w:val="left" w:pos="5700"/>
        <w:tab w:val="left" w:pos="6000"/>
      </w:tabs>
      <w:autoSpaceDE w:val="0"/>
      <w:autoSpaceDN w:val="0"/>
      <w:adjustRightInd w:val="0"/>
    </w:pPr>
    <w:rPr>
      <w:color w:val="000000"/>
      <w:szCs w:val="32"/>
    </w:rPr>
  </w:style>
  <w:style w:type="paragraph" w:styleId="Otsikko">
    <w:name w:val="Title"/>
    <w:basedOn w:val="Normaali"/>
    <w:qFormat/>
    <w:rsid w:val="001250A1"/>
    <w:pPr>
      <w:spacing w:before="240" w:after="60"/>
      <w:jc w:val="center"/>
      <w:outlineLvl w:val="0"/>
    </w:pPr>
    <w:rPr>
      <w:rFonts w:ascii="Arial" w:hAnsi="Arial" w:cs="Arial"/>
      <w:b/>
      <w:bCs/>
      <w:kern w:val="28"/>
      <w:sz w:val="32"/>
      <w:szCs w:val="32"/>
      <w:lang w:eastAsia="en-US"/>
    </w:rPr>
  </w:style>
  <w:style w:type="paragraph" w:styleId="Alaotsikko">
    <w:name w:val="Subtitle"/>
    <w:basedOn w:val="Normaali"/>
    <w:qFormat/>
    <w:rsid w:val="001250A1"/>
    <w:rPr>
      <w:rFonts w:ascii="Arial" w:hAnsi="Arial" w:cs="Arial"/>
      <w:b/>
      <w:bCs/>
      <w:sz w:val="32"/>
      <w:szCs w:val="32"/>
      <w:lang w:eastAsia="en-US"/>
    </w:rPr>
  </w:style>
  <w:style w:type="character" w:styleId="Hyperlinkki">
    <w:name w:val="Hyperlink"/>
    <w:uiPriority w:val="99"/>
    <w:rsid w:val="001250A1"/>
    <w:rPr>
      <w:color w:val="0000FF"/>
      <w:u w:val="single"/>
    </w:rPr>
  </w:style>
  <w:style w:type="paragraph" w:styleId="Sisluet1">
    <w:name w:val="toc 1"/>
    <w:basedOn w:val="Normaali"/>
    <w:next w:val="Normaali"/>
    <w:autoRedefine/>
    <w:uiPriority w:val="39"/>
    <w:rsid w:val="001250A1"/>
    <w:rPr>
      <w:sz w:val="20"/>
      <w:szCs w:val="20"/>
      <w:lang w:eastAsia="en-US"/>
    </w:rPr>
  </w:style>
  <w:style w:type="paragraph" w:styleId="Sisluet2">
    <w:name w:val="toc 2"/>
    <w:basedOn w:val="Normaali"/>
    <w:next w:val="Normaali"/>
    <w:autoRedefine/>
    <w:uiPriority w:val="39"/>
    <w:rsid w:val="001250A1"/>
    <w:pPr>
      <w:ind w:left="200"/>
    </w:pPr>
    <w:rPr>
      <w:sz w:val="20"/>
      <w:szCs w:val="20"/>
      <w:lang w:eastAsia="en-US"/>
    </w:rPr>
  </w:style>
  <w:style w:type="paragraph" w:styleId="Sisluet3">
    <w:name w:val="toc 3"/>
    <w:basedOn w:val="Normaali"/>
    <w:next w:val="Normaali"/>
    <w:autoRedefine/>
    <w:uiPriority w:val="39"/>
    <w:rsid w:val="001250A1"/>
    <w:pPr>
      <w:tabs>
        <w:tab w:val="left" w:pos="1440"/>
        <w:tab w:val="right" w:leader="dot" w:pos="8302"/>
      </w:tabs>
      <w:ind w:left="480"/>
    </w:pPr>
    <w:rPr>
      <w:noProof/>
      <w:sz w:val="18"/>
    </w:rPr>
  </w:style>
  <w:style w:type="paragraph" w:styleId="Leipteksti2">
    <w:name w:val="Body Text 2"/>
    <w:basedOn w:val="Normaali"/>
    <w:rsid w:val="001250A1"/>
    <w:rPr>
      <w:b/>
      <w:bCs/>
      <w:u w:val="single"/>
    </w:rPr>
  </w:style>
  <w:style w:type="paragraph" w:styleId="Yltunniste">
    <w:name w:val="header"/>
    <w:basedOn w:val="Normaali"/>
    <w:rsid w:val="001250A1"/>
    <w:pPr>
      <w:tabs>
        <w:tab w:val="center" w:pos="4153"/>
        <w:tab w:val="right" w:pos="8306"/>
      </w:tabs>
    </w:pPr>
  </w:style>
  <w:style w:type="paragraph" w:styleId="Alatunniste">
    <w:name w:val="footer"/>
    <w:basedOn w:val="Normaali"/>
    <w:rsid w:val="001250A1"/>
    <w:pPr>
      <w:tabs>
        <w:tab w:val="center" w:pos="4153"/>
        <w:tab w:val="right" w:pos="8306"/>
      </w:tabs>
    </w:pPr>
  </w:style>
  <w:style w:type="character" w:styleId="Sivunumero">
    <w:name w:val="page number"/>
    <w:basedOn w:val="Kappaleenoletusfontti"/>
    <w:rsid w:val="001250A1"/>
  </w:style>
  <w:style w:type="paragraph" w:styleId="Seliteteksti">
    <w:name w:val="Balloon Text"/>
    <w:basedOn w:val="Normaali"/>
    <w:semiHidden/>
    <w:rsid w:val="001250A1"/>
    <w:rPr>
      <w:rFonts w:ascii="Tahoma" w:hAnsi="Tahoma" w:cs="Tahoma"/>
      <w:sz w:val="16"/>
      <w:szCs w:val="16"/>
    </w:rPr>
  </w:style>
  <w:style w:type="paragraph" w:customStyle="1" w:styleId="BalloonText1">
    <w:name w:val="Balloon Text1"/>
    <w:basedOn w:val="Normaali"/>
    <w:semiHidden/>
    <w:rsid w:val="001250A1"/>
    <w:rPr>
      <w:rFonts w:ascii="Tahoma" w:hAnsi="Tahoma" w:cs="Tahoma"/>
      <w:sz w:val="16"/>
      <w:szCs w:val="16"/>
    </w:rPr>
  </w:style>
  <w:style w:type="paragraph" w:styleId="Asiakirjanrakenneruutu">
    <w:name w:val="Document Map"/>
    <w:basedOn w:val="Normaali"/>
    <w:semiHidden/>
    <w:rsid w:val="001250A1"/>
    <w:pPr>
      <w:shd w:val="clear" w:color="auto" w:fill="000080"/>
    </w:pPr>
    <w:rPr>
      <w:rFonts w:ascii="Tahoma" w:hAnsi="Tahoma" w:cs="Tahoma"/>
      <w:sz w:val="20"/>
      <w:szCs w:val="20"/>
    </w:rPr>
  </w:style>
  <w:style w:type="character" w:styleId="Kommentinviite">
    <w:name w:val="annotation reference"/>
    <w:rsid w:val="001250A1"/>
    <w:rPr>
      <w:sz w:val="16"/>
      <w:szCs w:val="16"/>
    </w:rPr>
  </w:style>
  <w:style w:type="paragraph" w:styleId="Kommentinteksti">
    <w:name w:val="annotation text"/>
    <w:basedOn w:val="Normaali"/>
    <w:link w:val="KommentintekstiChar"/>
    <w:semiHidden/>
    <w:rsid w:val="001250A1"/>
    <w:rPr>
      <w:sz w:val="20"/>
      <w:szCs w:val="20"/>
    </w:rPr>
  </w:style>
  <w:style w:type="paragraph" w:customStyle="1" w:styleId="CommentSubject1">
    <w:name w:val="Comment Subject1"/>
    <w:basedOn w:val="Kommentinteksti"/>
    <w:next w:val="Kommentinteksti"/>
    <w:semiHidden/>
    <w:rsid w:val="001250A1"/>
    <w:rPr>
      <w:b/>
      <w:bCs/>
    </w:rPr>
  </w:style>
  <w:style w:type="paragraph" w:customStyle="1" w:styleId="LuetteloIndent">
    <w:name w:val="LuetteloIndent"/>
    <w:basedOn w:val="Normaali"/>
    <w:rsid w:val="001250A1"/>
    <w:pPr>
      <w:tabs>
        <w:tab w:val="left" w:pos="1980"/>
      </w:tabs>
      <w:ind w:left="1980" w:hanging="1080"/>
    </w:pPr>
  </w:style>
  <w:style w:type="character" w:customStyle="1" w:styleId="XML10ptBlack">
    <w:name w:val="XML 10 pt Black"/>
    <w:rsid w:val="001250A1"/>
    <w:rPr>
      <w:rFonts w:ascii="Times New Roman" w:hAnsi="Times New Roman"/>
      <w:color w:val="000000"/>
      <w:sz w:val="20"/>
    </w:rPr>
  </w:style>
  <w:style w:type="character" w:customStyle="1" w:styleId="XML10ptBlue">
    <w:name w:val="XML 10 pt Blue"/>
    <w:rsid w:val="001250A1"/>
    <w:rPr>
      <w:rFonts w:ascii="Times New Roman" w:hAnsi="Times New Roman"/>
      <w:color w:val="0000FF"/>
      <w:sz w:val="20"/>
    </w:rPr>
  </w:style>
  <w:style w:type="character" w:customStyle="1" w:styleId="XML10ptDarkRed">
    <w:name w:val="XML 10 pt Dark Red"/>
    <w:rsid w:val="001250A1"/>
    <w:rPr>
      <w:rFonts w:ascii="Times New Roman" w:hAnsi="Times New Roman"/>
      <w:color w:val="800000"/>
      <w:sz w:val="20"/>
    </w:rPr>
  </w:style>
  <w:style w:type="character" w:customStyle="1" w:styleId="XML10ptGray-50">
    <w:name w:val="XML 10 pt Gray-50%"/>
    <w:rsid w:val="001250A1"/>
    <w:rPr>
      <w:rFonts w:ascii="Times New Roman" w:hAnsi="Times New Roman"/>
      <w:color w:val="808080"/>
      <w:sz w:val="20"/>
    </w:rPr>
  </w:style>
  <w:style w:type="character" w:customStyle="1" w:styleId="XML10ptRed">
    <w:name w:val="XML 10 pt Red"/>
    <w:rsid w:val="001250A1"/>
    <w:rPr>
      <w:rFonts w:ascii="Times New Roman" w:hAnsi="Times New Roman"/>
      <w:color w:val="FF0000"/>
      <w:sz w:val="20"/>
    </w:rPr>
  </w:style>
  <w:style w:type="character" w:styleId="AvattuHyperlinkki">
    <w:name w:val="FollowedHyperlink"/>
    <w:rsid w:val="001250A1"/>
    <w:rPr>
      <w:color w:val="800080"/>
      <w:u w:val="single"/>
    </w:rPr>
  </w:style>
  <w:style w:type="table" w:styleId="TaulukkoRuudukko">
    <w:name w:val="Table Grid"/>
    <w:basedOn w:val="Normaalitaulukko"/>
    <w:rsid w:val="00FD1472"/>
    <w:pPr>
      <w:widowControl w:val="0"/>
      <w:ind w:right="227"/>
    </w:pPr>
    <w:rPr>
      <w:rFonts w:ascii="MetaNormalLF-Roman" w:hAnsi="MetaNormalLF-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tslause">
    <w:name w:val="Päätöslause"/>
    <w:next w:val="Normaali"/>
    <w:semiHidden/>
    <w:rsid w:val="00FD1472"/>
    <w:pPr>
      <w:widowControl w:val="0"/>
      <w:spacing w:before="220" w:after="220"/>
      <w:ind w:right="1021"/>
    </w:pPr>
    <w:rPr>
      <w:rFonts w:ascii="Arial" w:hAnsi="Arial"/>
      <w:b/>
      <w:sz w:val="22"/>
    </w:rPr>
  </w:style>
  <w:style w:type="paragraph" w:customStyle="1" w:styleId="AlatunnisteMetaBoldCaps">
    <w:name w:val="Alatunniste MetaBoldCaps"/>
    <w:basedOn w:val="Alatunniste"/>
    <w:autoRedefine/>
    <w:rsid w:val="00FD1472"/>
    <w:pPr>
      <w:widowControl w:val="0"/>
      <w:tabs>
        <w:tab w:val="clear" w:pos="4153"/>
        <w:tab w:val="clear" w:pos="8306"/>
        <w:tab w:val="left" w:pos="2608"/>
        <w:tab w:val="left" w:pos="6521"/>
        <w:tab w:val="left" w:pos="7825"/>
      </w:tabs>
      <w:spacing w:line="240" w:lineRule="exact"/>
      <w:ind w:right="227"/>
    </w:pPr>
    <w:rPr>
      <w:rFonts w:ascii="MetaBoldLF-Caps" w:hAnsi="MetaBoldLF-Caps"/>
      <w:noProof/>
      <w:color w:val="000000"/>
      <w:sz w:val="18"/>
      <w:szCs w:val="18"/>
    </w:rPr>
  </w:style>
  <w:style w:type="paragraph" w:customStyle="1" w:styleId="YltunnisteMetaBoldCaps11p">
    <w:name w:val="Ylätunniste MetaBoldCaps 11p"/>
    <w:basedOn w:val="Yltunniste"/>
    <w:rsid w:val="00FD1472"/>
    <w:pPr>
      <w:widowControl w:val="0"/>
      <w:tabs>
        <w:tab w:val="clear" w:pos="4153"/>
        <w:tab w:val="clear" w:pos="8306"/>
      </w:tabs>
      <w:ind w:right="227"/>
    </w:pPr>
    <w:rPr>
      <w:rFonts w:ascii="MetaBoldLF-Caps" w:hAnsi="MetaBoldLF-Caps"/>
      <w:noProof/>
      <w:szCs w:val="20"/>
      <w:lang w:val="en-GB"/>
    </w:rPr>
  </w:style>
  <w:style w:type="paragraph" w:customStyle="1" w:styleId="Yltunniste2lih">
    <w:name w:val="Ylätunniste2 lih"/>
    <w:basedOn w:val="Yltunniste"/>
    <w:rsid w:val="00FD1472"/>
    <w:pPr>
      <w:widowControl w:val="0"/>
      <w:tabs>
        <w:tab w:val="clear" w:pos="4153"/>
        <w:tab w:val="clear" w:pos="8306"/>
      </w:tabs>
      <w:ind w:right="227"/>
    </w:pPr>
    <w:rPr>
      <w:rFonts w:ascii="MetaBoldLF-Roman" w:hAnsi="MetaBoldLF-Roman"/>
      <w:noProof/>
      <w:sz w:val="22"/>
      <w:szCs w:val="20"/>
    </w:rPr>
  </w:style>
  <w:style w:type="paragraph" w:customStyle="1" w:styleId="Yltunniste1012pt">
    <w:name w:val="Ylätunniste 10/12pt"/>
    <w:basedOn w:val="Yltunniste"/>
    <w:rsid w:val="00FD1472"/>
    <w:pPr>
      <w:widowControl w:val="0"/>
      <w:tabs>
        <w:tab w:val="clear" w:pos="4153"/>
        <w:tab w:val="clear" w:pos="8306"/>
      </w:tabs>
      <w:ind w:right="227"/>
    </w:pPr>
    <w:rPr>
      <w:rFonts w:ascii="MetaNormalLF-Roman" w:hAnsi="MetaNormalLF-Roman"/>
      <w:noProof/>
      <w:sz w:val="20"/>
      <w:szCs w:val="20"/>
    </w:rPr>
  </w:style>
  <w:style w:type="paragraph" w:styleId="Kommentinotsikko">
    <w:name w:val="annotation subject"/>
    <w:basedOn w:val="Kommentinteksti"/>
    <w:next w:val="Kommentinteksti"/>
    <w:link w:val="KommentinotsikkoChar"/>
    <w:rsid w:val="0085102A"/>
    <w:rPr>
      <w:b/>
      <w:bCs/>
    </w:rPr>
  </w:style>
  <w:style w:type="character" w:customStyle="1" w:styleId="KommentintekstiChar">
    <w:name w:val="Kommentin teksti Char"/>
    <w:basedOn w:val="Kappaleenoletusfontti"/>
    <w:link w:val="Kommentinteksti"/>
    <w:semiHidden/>
    <w:rsid w:val="0085102A"/>
  </w:style>
  <w:style w:type="character" w:customStyle="1" w:styleId="KommentinotsikkoChar">
    <w:name w:val="Kommentin otsikko Char"/>
    <w:basedOn w:val="KommentintekstiChar"/>
    <w:link w:val="Kommentinotsikko"/>
    <w:rsid w:val="0085102A"/>
  </w:style>
  <w:style w:type="paragraph" w:styleId="HTML-esimuotoiltu">
    <w:name w:val="HTML Preformatted"/>
    <w:basedOn w:val="Normaali"/>
    <w:link w:val="HTML-esimuotoiltuChar"/>
    <w:uiPriority w:val="99"/>
    <w:unhideWhenUsed/>
    <w:rsid w:val="009E049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480"/>
    </w:pPr>
    <w:rPr>
      <w:rFonts w:ascii="Courier New" w:hAnsi="Courier New" w:cs="Courier New"/>
      <w:sz w:val="20"/>
      <w:szCs w:val="20"/>
    </w:rPr>
  </w:style>
  <w:style w:type="character" w:customStyle="1" w:styleId="HTML-esimuotoiltuChar">
    <w:name w:val="HTML-esimuotoiltu Char"/>
    <w:link w:val="HTML-esimuotoiltu"/>
    <w:uiPriority w:val="99"/>
    <w:rsid w:val="009E0498"/>
    <w:rPr>
      <w:rFonts w:ascii="Courier New" w:hAnsi="Courier New" w:cs="Courier New"/>
    </w:rPr>
  </w:style>
  <w:style w:type="character" w:styleId="HTML-kirjoituskone">
    <w:name w:val="HTML Typewriter"/>
    <w:uiPriority w:val="99"/>
    <w:unhideWhenUsed/>
    <w:rsid w:val="0032422F"/>
    <w:rPr>
      <w:rFonts w:ascii="Courier New" w:eastAsia="Calibri" w:hAnsi="Courier New" w:cs="Courier New" w:hint="default"/>
      <w:sz w:val="20"/>
      <w:szCs w:val="20"/>
    </w:rPr>
  </w:style>
  <w:style w:type="paragraph" w:customStyle="1" w:styleId="Muutos1">
    <w:name w:val="Muutos1"/>
    <w:hidden/>
    <w:uiPriority w:val="99"/>
    <w:semiHidden/>
    <w:rsid w:val="00887126"/>
    <w:rPr>
      <w:sz w:val="24"/>
      <w:szCs w:val="24"/>
    </w:rPr>
  </w:style>
  <w:style w:type="character" w:customStyle="1" w:styleId="VakiosisennysChar">
    <w:name w:val="Vakiosisennys Char"/>
    <w:link w:val="Vakiosisennys"/>
    <w:locked/>
    <w:rsid w:val="00FC23FB"/>
    <w:rPr>
      <w:rFonts w:ascii="Arial" w:hAnsi="Arial" w:cs="Arial"/>
      <w:lang w:val="fi-FI" w:eastAsia="en-US" w:bidi="ar-SA"/>
    </w:rPr>
  </w:style>
  <w:style w:type="paragraph" w:styleId="Vakiosisennys">
    <w:name w:val="Normal Indent"/>
    <w:basedOn w:val="Normaali"/>
    <w:link w:val="VakiosisennysChar"/>
    <w:rsid w:val="00FC23FB"/>
    <w:pPr>
      <w:spacing w:before="120"/>
      <w:ind w:left="1134"/>
    </w:pPr>
    <w:rPr>
      <w:rFonts w:ascii="Arial" w:hAnsi="Arial" w:cs="Arial"/>
      <w:sz w:val="20"/>
      <w:szCs w:val="20"/>
      <w:lang w:eastAsia="en-US"/>
    </w:rPr>
  </w:style>
  <w:style w:type="character" w:customStyle="1" w:styleId="XMLDarkRed">
    <w:name w:val="XML Dark Red"/>
    <w:rsid w:val="00FC23FB"/>
    <w:rPr>
      <w:rFonts w:ascii="Arial" w:hAnsi="Arial"/>
      <w:color w:val="800000"/>
      <w:sz w:val="24"/>
    </w:rPr>
  </w:style>
  <w:style w:type="character" w:customStyle="1" w:styleId="CharChar2">
    <w:name w:val="Char Char2"/>
    <w:basedOn w:val="Kappaleenoletusfontti"/>
    <w:semiHidden/>
    <w:rsid w:val="00DD415D"/>
  </w:style>
  <w:style w:type="paragraph" w:styleId="Luettelokappale">
    <w:name w:val="List Paragraph"/>
    <w:basedOn w:val="Normaali"/>
    <w:uiPriority w:val="34"/>
    <w:qFormat/>
    <w:rsid w:val="009A5B78"/>
    <w:pPr>
      <w:spacing w:after="200" w:line="276" w:lineRule="auto"/>
      <w:ind w:left="720"/>
      <w:contextualSpacing/>
    </w:pPr>
    <w:rPr>
      <w:rFonts w:ascii="Calibri" w:eastAsia="Calibri" w:hAnsi="Calibri"/>
      <w:sz w:val="22"/>
      <w:szCs w:val="22"/>
      <w:lang w:eastAsia="en-US"/>
    </w:rPr>
  </w:style>
  <w:style w:type="paragraph" w:customStyle="1" w:styleId="Kansi">
    <w:name w:val="Kansi"/>
    <w:basedOn w:val="Normaali"/>
    <w:rsid w:val="00E7078B"/>
    <w:pPr>
      <w:jc w:val="center"/>
    </w:pPr>
    <w:rPr>
      <w:rFonts w:ascii="Arial" w:hAnsi="Arial" w:cs="Arial"/>
      <w:b/>
      <w:bCs/>
      <w:sz w:val="32"/>
      <w:szCs w:val="36"/>
    </w:rPr>
  </w:style>
  <w:style w:type="character" w:customStyle="1" w:styleId="UnresolvedMention1">
    <w:name w:val="Unresolved Mention1"/>
    <w:basedOn w:val="Kappaleenoletusfontti"/>
    <w:uiPriority w:val="99"/>
    <w:semiHidden/>
    <w:unhideWhenUsed/>
    <w:rsid w:val="002F4C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8473570">
      <w:bodyDiv w:val="1"/>
      <w:marLeft w:val="0"/>
      <w:marRight w:val="0"/>
      <w:marTop w:val="0"/>
      <w:marBottom w:val="0"/>
      <w:divBdr>
        <w:top w:val="none" w:sz="0" w:space="0" w:color="auto"/>
        <w:left w:val="none" w:sz="0" w:space="0" w:color="auto"/>
        <w:bottom w:val="none" w:sz="0" w:space="0" w:color="auto"/>
        <w:right w:val="none" w:sz="0" w:space="0" w:color="auto"/>
      </w:divBdr>
    </w:div>
    <w:div w:id="579487109">
      <w:bodyDiv w:val="1"/>
      <w:marLeft w:val="0"/>
      <w:marRight w:val="0"/>
      <w:marTop w:val="0"/>
      <w:marBottom w:val="0"/>
      <w:divBdr>
        <w:top w:val="none" w:sz="0" w:space="0" w:color="auto"/>
        <w:left w:val="none" w:sz="0" w:space="0" w:color="auto"/>
        <w:bottom w:val="none" w:sz="0" w:space="0" w:color="auto"/>
        <w:right w:val="none" w:sz="0" w:space="0" w:color="auto"/>
      </w:divBdr>
    </w:div>
    <w:div w:id="903761055">
      <w:bodyDiv w:val="1"/>
      <w:marLeft w:val="0"/>
      <w:marRight w:val="0"/>
      <w:marTop w:val="0"/>
      <w:marBottom w:val="0"/>
      <w:divBdr>
        <w:top w:val="none" w:sz="0" w:space="0" w:color="auto"/>
        <w:left w:val="none" w:sz="0" w:space="0" w:color="auto"/>
        <w:bottom w:val="none" w:sz="0" w:space="0" w:color="auto"/>
        <w:right w:val="none" w:sz="0" w:space="0" w:color="auto"/>
      </w:divBdr>
    </w:div>
    <w:div w:id="1158035045">
      <w:bodyDiv w:val="1"/>
      <w:marLeft w:val="0"/>
      <w:marRight w:val="0"/>
      <w:marTop w:val="0"/>
      <w:marBottom w:val="0"/>
      <w:divBdr>
        <w:top w:val="none" w:sz="0" w:space="0" w:color="auto"/>
        <w:left w:val="none" w:sz="0" w:space="0" w:color="auto"/>
        <w:bottom w:val="none" w:sz="0" w:space="0" w:color="auto"/>
        <w:right w:val="none" w:sz="0" w:space="0" w:color="auto"/>
      </w:divBdr>
    </w:div>
    <w:div w:id="1267232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image" Target="cid:image001.png@01D5059E.78D6C390" TargetMode="External"/><Relationship Id="rId18" Type="http://schemas.openxmlformats.org/officeDocument/2006/relationships/image" Target="media/image2.wmf"/><Relationship Id="rId26"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image" Target="media/image5.png"/><Relationship Id="rId34"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www.kanta.fi/fi/web/ammattilaisille/arkkitehtuuri" TargetMode="External"/><Relationship Id="rId25" Type="http://schemas.openxmlformats.org/officeDocument/2006/relationships/hyperlink" Target="https://www.kanta.fi/jarjestelmakehittajat/resepti" TargetMode="External"/><Relationship Id="rId33"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yperlink" Target="http://www.kanta.fi/documents/12105/3448591/Yksityisen+th_n+organisaatiotiedot+HL7-sanomissa+ja+-asiakirjoissa/7f0b2d27-ae1a-43b5-b988-72e387f6db4e" TargetMode="External"/><Relationship Id="rId20" Type="http://schemas.openxmlformats.org/officeDocument/2006/relationships/image" Target="media/image4.png"/><Relationship Id="rId29"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image" Target="media/image8.png"/><Relationship Id="rId32" Type="http://schemas.openxmlformats.org/officeDocument/2006/relationships/header" Target="header4.xml"/><Relationship Id="rId5" Type="http://schemas.openxmlformats.org/officeDocument/2006/relationships/customXml" Target="../customXml/item5.xml"/><Relationship Id="rId15" Type="http://schemas.openxmlformats.org/officeDocument/2006/relationships/hyperlink" Target="http://www.kanta.fi/documents/12105/3448591/Yksityisen+th_n+organisaatiotiedot+HL7-sanomissa+ja+-asiakirjoissa/7f0b2d27-ae1a-43b5-b988-72e387f6db4e" TargetMode="External"/><Relationship Id="rId23" Type="http://schemas.openxmlformats.org/officeDocument/2006/relationships/image" Target="media/image7.png"/><Relationship Id="rId28" Type="http://schemas.openxmlformats.org/officeDocument/2006/relationships/header" Target="header2.xml"/><Relationship Id="rId36"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3.png"/><Relationship Id="rId31"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thl.fi/fi/web/tiedonhallinta-sosiaali-ja-terveysalalla/tiedon-ja-vaatimusten-yhdenmukaistaminen/koodistopalvelu/tekniset-ohjeet/oid-yksilointitunnukset" TargetMode="External"/><Relationship Id="rId22" Type="http://schemas.openxmlformats.org/officeDocument/2006/relationships/image" Target="media/image6.png"/><Relationship Id="rId27" Type="http://schemas.openxmlformats.org/officeDocument/2006/relationships/footer" Target="footer1.xml"/><Relationship Id="rId30" Type="http://schemas.openxmlformats.org/officeDocument/2006/relationships/header" Target="header3.xml"/><Relationship Id="rId35" Type="http://schemas.microsoft.com/office/2011/relationships/people" Target="people.xml"/><Relationship Id="rId8" Type="http://schemas.openxmlformats.org/officeDocument/2006/relationships/settings" Target="settings.xml"/></Relationships>
</file>

<file path=word/_rels/header1.xml.rels><?xml version="1.0" encoding="UTF-8" standalone="yes"?>
<Relationships xmlns="http://schemas.openxmlformats.org/package/2006/relationships"><Relationship Id="rId1" Type="http://schemas.openxmlformats.org/officeDocument/2006/relationships/image" Target="media/image9.jpeg"/></Relationships>
</file>

<file path=word/_rels/header4.xml.rels><?xml version="1.0" encoding="UTF-8" standalone="yes"?>
<Relationships xmlns="http://schemas.openxmlformats.org/package/2006/relationships"><Relationship Id="rId1" Type="http://schemas.openxmlformats.org/officeDocument/2006/relationships/image" Target="media/image9.jpeg"/></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Kela pitkä peruspohja (projektityötilat)" ma:contentTypeID="0x010100B5B0C7C8E89E4B24A1DD48391A5B64DF00112FE0083EA64F2EB8D4961C8BE8602F002DF000B45F04491AAD572C387F6B60E000874B79C67C40C046B9B0AE8346C0E00B" ma:contentTypeVersion="88" ma:contentTypeDescription="Luo uusi asiakirja." ma:contentTypeScope="" ma:versionID="82531840a17ee12350b5ad70f038ee04">
  <xsd:schema xmlns:xsd="http://www.w3.org/2001/XMLSchema" xmlns:xs="http://www.w3.org/2001/XMLSchema" xmlns:p="http://schemas.microsoft.com/office/2006/metadata/properties" xmlns:ns2="28d5f0a3-ab75-4f37-b21c-c5486e890318" targetNamespace="http://schemas.microsoft.com/office/2006/metadata/properties" ma:root="true" ma:fieldsID="3cabebfd111765ec7cf5f6064b5ad2e5"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fd47d47e4be742deac3201e55e050d93" minOccurs="0"/>
                <xsd:element ref="ns2:l284e851add84855ab4a13e805c1c02b" minOccurs="0"/>
                <xsd:element ref="ns2:jd32bd60a3ed49c984e203f2c1797fd7"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34c1b17e-bb43-467a-b37c-ed8d2d1e4b3a}" ma:internalName="TaxCatchAll" ma:showField="CatchAllData"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34c1b17e-bb43-467a-b37c-ed8d2d1e4b3a}" ma:internalName="TaxCatchAllLabel" ma:readOnly="true" ma:showField="CatchAllDataLabel" ma:web="ea3a7315-aa6f-4d0c-b233-acc5ba9879b5">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default="-1;#Projektidokumentaatio|46a885a8-d012-4ce3-9e3d-2c376f037c4d"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default="-1;#Reseptin projektit|1f5e150b-8072-4a30-94fe-9ed25dfc087d"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fd47d47e4be742deac3201e55e050d93" ma:index="25" nillable="true" ma:taxonomy="true" ma:internalName="fd47d47e4be742deac3201e55e050d93" ma:taxonomyFieldName="KelaPihlaLuokitus" ma:displayName="Pihla-luokitus" ma:readOnly="false" ma:fieldId="{fd47d47e-4be7-42de-ac32-01e55e050d93}" ma:sspId="4c5c86b2-34ba-4440-84a3-2847672c608a" ma:termSetId="b818fb3b-daf1-48ac-866b-77d2cf8991ff"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d32bd60a3ed49c984e203f2c1797fd7" ma:index="29" nillable="true" ma:taxonomy="true" ma:internalName="jd32bd60a3ed49c984e203f2c1797fd7" ma:taxonomyFieldName="KelaNavigaatiotermi" ma:displayName="Navigaatiotermi" ma:readOnly="false" ma:default="-1;#Reseptin projektit|3761bfbb-ba12-44ff-a4f6-bc560e2f79f9"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j875f3fda00345e6808e9e260f685289" ma:index="31" nillable="true" ma:taxonomy="true" ma:internalName="j875f3fda00345e6808e9e260f685289" ma:taxonomyFieldName="KelaOmaLuokitus" ma:displayName="Oma luokitus" ma:fieldId="{3875f3fd-a003-45e6-808e-9e260f685289}" ma:sspId="4c5c86b2-34ba-4440-84a3-2847672c608a" ma:termSetId="eedd6479-ec3f-4f2d-be92-fcda9e23058c" ma:anchorId="00000000-0000-0000-0000-000000000000" ma:open="true" ma:isKeyword="false">
      <xsd:complexType>
        <xsd:sequence>
          <xsd:element ref="pc:Terms" minOccurs="0" maxOccurs="1"/>
        </xsd:sequence>
      </xsd:complexType>
    </xsd:element>
    <xsd:element name="KelaPaivamaara" ma:index="33" nillable="true" ma:displayName="Päivämäärä" ma:description="" ma:format="DateOnly" ma:internalName="KelaPaivamaara" ma:readOnly="false">
      <xsd:simpleType>
        <xsd:restriction base="dms:DateTime"/>
      </xsd:simpleType>
    </xsd:element>
    <xsd:element name="Vanhentunut" ma:index="34"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TermInfo xmlns="http://schemas.microsoft.com/office/infopath/2007/PartnerControls">
          <TermName xmlns="http://schemas.microsoft.com/office/infopath/2007/PartnerControls">Reseptin määrittelyt_HL7</TermName>
          <TermId xmlns="http://schemas.microsoft.com/office/infopath/2007/PartnerControls">1bae9729-4396-4b7c-81eb-cb3f06c9c8f6</TermId>
        </TermInfo>
      </Terms>
    </l284e851add84855ab4a13e805c1c02b>
    <je38d6a6b76c4a24843bec5179df8dbe xmlns="28d5f0a3-ab75-4f37-b21c-c5486e890318">
      <Terms xmlns="http://schemas.microsoft.com/office/infopath/2007/PartnerControls"/>
    </je38d6a6b76c4a24843bec5179df8dbe>
    <KelaPaivamaara xmlns="28d5f0a3-ab75-4f37-b21c-c5486e890318" xsi:nil="true"/>
    <hfc18b29aed44339bbdc39df31ab0fbf xmlns="28d5f0a3-ab75-4f37-b21c-c5486e890318">
      <Terms xmlns="http://schemas.microsoft.com/office/infopath/2007/PartnerControls">
        <TermInfo xmlns="http://schemas.microsoft.com/office/infopath/2007/PartnerControls">
          <TermName xmlns="http://schemas.microsoft.com/office/infopath/2007/PartnerControls">Projektidokumentaatio</TermName>
          <TermId xmlns="http://schemas.microsoft.com/office/infopath/2007/PartnerControls">46a885a8-d012-4ce3-9e3d-2c376f037c4d</TermId>
        </TermInfo>
      </Terms>
    </hfc18b29aed44339bbdc39df31ab0fbf>
    <KelaKuvaus xmlns="28d5f0a3-ab75-4f37-b21c-c5486e890318" xsi:nil="true"/>
    <fd47d47e4be742deac3201e55e050d93 xmlns="28d5f0a3-ab75-4f37-b21c-c5486e890318">
      <Terms xmlns="http://schemas.microsoft.com/office/infopath/2007/PartnerControls"/>
    </fd47d47e4be742deac3201e55e050d93>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1f5e150b-8072-4a30-94fe-9ed25dfc087d</TermId>
        </TermInfo>
      </Terms>
    </j0be05872c2d4232bfb1a6c120cbdd2c>
    <Vanhentunut xmlns="28d5f0a3-ab75-4f37-b21c-c5486e890318">false</Vanhentunut>
    <f721df5e45f944579809e2a3903aa817 xmlns="28d5f0a3-ab75-4f37-b21c-c5486e890318">
      <Terms xmlns="http://schemas.microsoft.com/office/infopath/2007/PartnerControl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TermInfo xmlns="http://schemas.microsoft.com/office/infopath/2007/PartnerControls">
          <TermName xmlns="http://schemas.microsoft.com/office/infopath/2007/PartnerControls">Reseptin projektit</TermName>
          <TermId xmlns="http://schemas.microsoft.com/office/infopath/2007/PartnerControls">3761bfbb-ba12-44ff-a4f6-bc560e2f79f9</TermId>
        </TermInfo>
      </Terms>
    </jd32bd60a3ed49c984e203f2c1797fd7>
    <bcefd7c481cb48f4861306052502dba8 xmlns="28d5f0a3-ab75-4f37-b21c-c5486e890318">
      <Terms xmlns="http://schemas.microsoft.com/office/infopath/2007/PartnerControls"/>
    </bcefd7c481cb48f4861306052502dba8>
    <j875f3fda00345e6808e9e260f685289 xmlns="28d5f0a3-ab75-4f37-b21c-c5486e890318">
      <Terms xmlns="http://schemas.microsoft.com/office/infopath/2007/PartnerControls"/>
    </j875f3fda00345e6808e9e260f685289>
    <TaxCatchAll xmlns="28d5f0a3-ab75-4f37-b21c-c5486e890318">
      <Value>6</Value>
      <Value>5</Value>
      <Value>395</Value>
      <Value>16</Value>
      <Value>15</Value>
    </TaxCatchAll>
  </documentManagement>
</p:properties>
</file>

<file path=customXml/item3.xml><?xml version="1.0" encoding="utf-8"?>
<?mso-contentType ?>
<SharedContentType xmlns="Microsoft.SharePoint.Taxonomy.ContentTypeSync" SourceId="4c5c86b2-34ba-4440-84a3-2847672c608a" ContentTypeId="0x010100B5B0C7C8E89E4B24A1DD48391A5B64DF00112FE0083EA64F2EB8D4961C8BE8602F002DF000B45F04491AAD572C387F6B60E0" PreviousValue="fals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729CCF-893C-454B-BE5B-1DE3F488C3B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CC0BCAC-8F88-4804-A161-0AADD6609FC0}">
  <ds:schemaRefs>
    <ds:schemaRef ds:uri="http://www.w3.org/XML/1998/namespace"/>
    <ds:schemaRef ds:uri="http://schemas.microsoft.com/office/infopath/2007/PartnerControls"/>
    <ds:schemaRef ds:uri="http://schemas.openxmlformats.org/package/2006/metadata/core-properties"/>
    <ds:schemaRef ds:uri="http://purl.org/dc/dcmitype/"/>
    <ds:schemaRef ds:uri="http://purl.org/dc/elements/1.1/"/>
    <ds:schemaRef ds:uri="http://schemas.microsoft.com/office/2006/documentManagement/types"/>
    <ds:schemaRef ds:uri="28d5f0a3-ab75-4f37-b21c-c5486e890318"/>
    <ds:schemaRef ds:uri="http://purl.org/dc/terms/"/>
    <ds:schemaRef ds:uri="http://schemas.microsoft.com/office/2006/metadata/properties"/>
  </ds:schemaRefs>
</ds:datastoreItem>
</file>

<file path=customXml/itemProps3.xml><?xml version="1.0" encoding="utf-8"?>
<ds:datastoreItem xmlns:ds="http://schemas.openxmlformats.org/officeDocument/2006/customXml" ds:itemID="{D70B3F50-1BE7-4C3F-BAE2-5C2221CE4FE1}">
  <ds:schemaRefs>
    <ds:schemaRef ds:uri="Microsoft.SharePoint.Taxonomy.ContentTypeSync"/>
  </ds:schemaRefs>
</ds:datastoreItem>
</file>

<file path=customXml/itemProps4.xml><?xml version="1.0" encoding="utf-8"?>
<ds:datastoreItem xmlns:ds="http://schemas.openxmlformats.org/officeDocument/2006/customXml" ds:itemID="{F5636E3C-AFBC-4364-9238-3E15B80CCFE1}">
  <ds:schemaRefs>
    <ds:schemaRef ds:uri="http://schemas.microsoft.com/sharepoint/v3/contenttype/forms"/>
  </ds:schemaRefs>
</ds:datastoreItem>
</file>

<file path=customXml/itemProps5.xml><?xml version="1.0" encoding="utf-8"?>
<ds:datastoreItem xmlns:ds="http://schemas.openxmlformats.org/officeDocument/2006/customXml" ds:itemID="{84465A62-7919-476C-8565-B1F1ACF6DE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37</Pages>
  <Words>4651</Words>
  <Characters>48003</Characters>
  <Application>Microsoft Office Word</Application>
  <DocSecurity>0</DocSecurity>
  <Lines>400</Lines>
  <Paragraphs>105</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Lääkemääräyksen CDA R2 Header</vt:lpstr>
      <vt:lpstr>Lääkemääräyksen CDA R2 Header</vt:lpstr>
    </vt:vector>
  </TitlesOfParts>
  <Company>Kela</Company>
  <LinksUpToDate>false</LinksUpToDate>
  <CharactersWithSpaces>52549</CharactersWithSpaces>
  <SharedDoc>false</SharedDoc>
  <HLinks>
    <vt:vector size="150" baseType="variant">
      <vt:variant>
        <vt:i4>1966164</vt:i4>
      </vt:variant>
      <vt:variant>
        <vt:i4>191</vt:i4>
      </vt:variant>
      <vt:variant>
        <vt:i4>0</vt:i4>
      </vt:variant>
      <vt:variant>
        <vt:i4>5</vt:i4>
      </vt:variant>
      <vt:variant>
        <vt:lpwstr>http://www.kanta.fi/fi/web/ammattilaisille/arkkitehtuuri</vt:lpwstr>
      </vt:variant>
      <vt:variant>
        <vt:lpwstr/>
      </vt:variant>
      <vt:variant>
        <vt:i4>1179771</vt:i4>
      </vt:variant>
      <vt:variant>
        <vt:i4>188</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1179771</vt:i4>
      </vt:variant>
      <vt:variant>
        <vt:i4>182</vt:i4>
      </vt:variant>
      <vt:variant>
        <vt:i4>0</vt:i4>
      </vt:variant>
      <vt:variant>
        <vt:i4>5</vt:i4>
      </vt:variant>
      <vt:variant>
        <vt:lpwstr>http://www.kanta.fi/documents/12105/3448591/Yksityisen+th_n+organisaatiotiedot+HL7-sanomissa+ja+-asiakirjoissa/7f0b2d27-ae1a-43b5-b988-72e387f6db4e</vt:lpwstr>
      </vt:variant>
      <vt:variant>
        <vt:lpwstr/>
      </vt:variant>
      <vt:variant>
        <vt:i4>8061029</vt:i4>
      </vt:variant>
      <vt:variant>
        <vt:i4>179</vt:i4>
      </vt:variant>
      <vt:variant>
        <vt:i4>0</vt:i4>
      </vt:variant>
      <vt:variant>
        <vt:i4>5</vt:i4>
      </vt:variant>
      <vt:variant>
        <vt:lpwstr>https://www.thl.fi/fi/web/tiedonhallinta-sosiaali-ja-terveysalalla/tiedon-ja-vaatimusten-yhdenmukaistaminen/koodistopalvelu/tekniset-ohjeet/oid-yksilointitunnukset</vt:lpwstr>
      </vt:variant>
      <vt:variant>
        <vt:lpwstr/>
      </vt:variant>
      <vt:variant>
        <vt:i4>917531</vt:i4>
      </vt:variant>
      <vt:variant>
        <vt:i4>164</vt:i4>
      </vt:variant>
      <vt:variant>
        <vt:i4>0</vt:i4>
      </vt:variant>
      <vt:variant>
        <vt:i4>5</vt:i4>
      </vt:variant>
      <vt:variant>
        <vt:lpwstr/>
      </vt:variant>
      <vt:variant>
        <vt:lpwstr>AUTHORIZATION</vt:lpwstr>
      </vt:variant>
      <vt:variant>
        <vt:i4>1376308</vt:i4>
      </vt:variant>
      <vt:variant>
        <vt:i4>127</vt:i4>
      </vt:variant>
      <vt:variant>
        <vt:i4>0</vt:i4>
      </vt:variant>
      <vt:variant>
        <vt:i4>5</vt:i4>
      </vt:variant>
      <vt:variant>
        <vt:lpwstr/>
      </vt:variant>
      <vt:variant>
        <vt:lpwstr>_Toc31030575</vt:lpwstr>
      </vt:variant>
      <vt:variant>
        <vt:i4>1310772</vt:i4>
      </vt:variant>
      <vt:variant>
        <vt:i4>121</vt:i4>
      </vt:variant>
      <vt:variant>
        <vt:i4>0</vt:i4>
      </vt:variant>
      <vt:variant>
        <vt:i4>5</vt:i4>
      </vt:variant>
      <vt:variant>
        <vt:lpwstr/>
      </vt:variant>
      <vt:variant>
        <vt:lpwstr>_Toc31030574</vt:lpwstr>
      </vt:variant>
      <vt:variant>
        <vt:i4>1245236</vt:i4>
      </vt:variant>
      <vt:variant>
        <vt:i4>115</vt:i4>
      </vt:variant>
      <vt:variant>
        <vt:i4>0</vt:i4>
      </vt:variant>
      <vt:variant>
        <vt:i4>5</vt:i4>
      </vt:variant>
      <vt:variant>
        <vt:lpwstr/>
      </vt:variant>
      <vt:variant>
        <vt:lpwstr>_Toc31030573</vt:lpwstr>
      </vt:variant>
      <vt:variant>
        <vt:i4>1179700</vt:i4>
      </vt:variant>
      <vt:variant>
        <vt:i4>109</vt:i4>
      </vt:variant>
      <vt:variant>
        <vt:i4>0</vt:i4>
      </vt:variant>
      <vt:variant>
        <vt:i4>5</vt:i4>
      </vt:variant>
      <vt:variant>
        <vt:lpwstr/>
      </vt:variant>
      <vt:variant>
        <vt:lpwstr>_Toc31030572</vt:lpwstr>
      </vt:variant>
      <vt:variant>
        <vt:i4>1114164</vt:i4>
      </vt:variant>
      <vt:variant>
        <vt:i4>103</vt:i4>
      </vt:variant>
      <vt:variant>
        <vt:i4>0</vt:i4>
      </vt:variant>
      <vt:variant>
        <vt:i4>5</vt:i4>
      </vt:variant>
      <vt:variant>
        <vt:lpwstr/>
      </vt:variant>
      <vt:variant>
        <vt:lpwstr>_Toc31030571</vt:lpwstr>
      </vt:variant>
      <vt:variant>
        <vt:i4>1048628</vt:i4>
      </vt:variant>
      <vt:variant>
        <vt:i4>97</vt:i4>
      </vt:variant>
      <vt:variant>
        <vt:i4>0</vt:i4>
      </vt:variant>
      <vt:variant>
        <vt:i4>5</vt:i4>
      </vt:variant>
      <vt:variant>
        <vt:lpwstr/>
      </vt:variant>
      <vt:variant>
        <vt:lpwstr>_Toc31030570</vt:lpwstr>
      </vt:variant>
      <vt:variant>
        <vt:i4>1638453</vt:i4>
      </vt:variant>
      <vt:variant>
        <vt:i4>91</vt:i4>
      </vt:variant>
      <vt:variant>
        <vt:i4>0</vt:i4>
      </vt:variant>
      <vt:variant>
        <vt:i4>5</vt:i4>
      </vt:variant>
      <vt:variant>
        <vt:lpwstr/>
      </vt:variant>
      <vt:variant>
        <vt:lpwstr>_Toc31030569</vt:lpwstr>
      </vt:variant>
      <vt:variant>
        <vt:i4>1572917</vt:i4>
      </vt:variant>
      <vt:variant>
        <vt:i4>85</vt:i4>
      </vt:variant>
      <vt:variant>
        <vt:i4>0</vt:i4>
      </vt:variant>
      <vt:variant>
        <vt:i4>5</vt:i4>
      </vt:variant>
      <vt:variant>
        <vt:lpwstr/>
      </vt:variant>
      <vt:variant>
        <vt:lpwstr>_Toc31030568</vt:lpwstr>
      </vt:variant>
      <vt:variant>
        <vt:i4>1507381</vt:i4>
      </vt:variant>
      <vt:variant>
        <vt:i4>79</vt:i4>
      </vt:variant>
      <vt:variant>
        <vt:i4>0</vt:i4>
      </vt:variant>
      <vt:variant>
        <vt:i4>5</vt:i4>
      </vt:variant>
      <vt:variant>
        <vt:lpwstr/>
      </vt:variant>
      <vt:variant>
        <vt:lpwstr>_Toc31030567</vt:lpwstr>
      </vt:variant>
      <vt:variant>
        <vt:i4>1441845</vt:i4>
      </vt:variant>
      <vt:variant>
        <vt:i4>73</vt:i4>
      </vt:variant>
      <vt:variant>
        <vt:i4>0</vt:i4>
      </vt:variant>
      <vt:variant>
        <vt:i4>5</vt:i4>
      </vt:variant>
      <vt:variant>
        <vt:lpwstr/>
      </vt:variant>
      <vt:variant>
        <vt:lpwstr>_Toc31030566</vt:lpwstr>
      </vt:variant>
      <vt:variant>
        <vt:i4>1376309</vt:i4>
      </vt:variant>
      <vt:variant>
        <vt:i4>67</vt:i4>
      </vt:variant>
      <vt:variant>
        <vt:i4>0</vt:i4>
      </vt:variant>
      <vt:variant>
        <vt:i4>5</vt:i4>
      </vt:variant>
      <vt:variant>
        <vt:lpwstr/>
      </vt:variant>
      <vt:variant>
        <vt:lpwstr>_Toc31030565</vt:lpwstr>
      </vt:variant>
      <vt:variant>
        <vt:i4>1245237</vt:i4>
      </vt:variant>
      <vt:variant>
        <vt:i4>61</vt:i4>
      </vt:variant>
      <vt:variant>
        <vt:i4>0</vt:i4>
      </vt:variant>
      <vt:variant>
        <vt:i4>5</vt:i4>
      </vt:variant>
      <vt:variant>
        <vt:lpwstr/>
      </vt:variant>
      <vt:variant>
        <vt:lpwstr>_Toc31030563</vt:lpwstr>
      </vt:variant>
      <vt:variant>
        <vt:i4>1179701</vt:i4>
      </vt:variant>
      <vt:variant>
        <vt:i4>55</vt:i4>
      </vt:variant>
      <vt:variant>
        <vt:i4>0</vt:i4>
      </vt:variant>
      <vt:variant>
        <vt:i4>5</vt:i4>
      </vt:variant>
      <vt:variant>
        <vt:lpwstr/>
      </vt:variant>
      <vt:variant>
        <vt:lpwstr>_Toc31030562</vt:lpwstr>
      </vt:variant>
      <vt:variant>
        <vt:i4>1114165</vt:i4>
      </vt:variant>
      <vt:variant>
        <vt:i4>49</vt:i4>
      </vt:variant>
      <vt:variant>
        <vt:i4>0</vt:i4>
      </vt:variant>
      <vt:variant>
        <vt:i4>5</vt:i4>
      </vt:variant>
      <vt:variant>
        <vt:lpwstr/>
      </vt:variant>
      <vt:variant>
        <vt:lpwstr>_Toc31030561</vt:lpwstr>
      </vt:variant>
      <vt:variant>
        <vt:i4>1048629</vt:i4>
      </vt:variant>
      <vt:variant>
        <vt:i4>43</vt:i4>
      </vt:variant>
      <vt:variant>
        <vt:i4>0</vt:i4>
      </vt:variant>
      <vt:variant>
        <vt:i4>5</vt:i4>
      </vt:variant>
      <vt:variant>
        <vt:lpwstr/>
      </vt:variant>
      <vt:variant>
        <vt:lpwstr>_Toc31030560</vt:lpwstr>
      </vt:variant>
      <vt:variant>
        <vt:i4>1638454</vt:i4>
      </vt:variant>
      <vt:variant>
        <vt:i4>37</vt:i4>
      </vt:variant>
      <vt:variant>
        <vt:i4>0</vt:i4>
      </vt:variant>
      <vt:variant>
        <vt:i4>5</vt:i4>
      </vt:variant>
      <vt:variant>
        <vt:lpwstr/>
      </vt:variant>
      <vt:variant>
        <vt:lpwstr>_Toc31030559</vt:lpwstr>
      </vt:variant>
      <vt:variant>
        <vt:i4>1572918</vt:i4>
      </vt:variant>
      <vt:variant>
        <vt:i4>31</vt:i4>
      </vt:variant>
      <vt:variant>
        <vt:i4>0</vt:i4>
      </vt:variant>
      <vt:variant>
        <vt:i4>5</vt:i4>
      </vt:variant>
      <vt:variant>
        <vt:lpwstr/>
      </vt:variant>
      <vt:variant>
        <vt:lpwstr>_Toc31030558</vt:lpwstr>
      </vt:variant>
      <vt:variant>
        <vt:i4>1507382</vt:i4>
      </vt:variant>
      <vt:variant>
        <vt:i4>25</vt:i4>
      </vt:variant>
      <vt:variant>
        <vt:i4>0</vt:i4>
      </vt:variant>
      <vt:variant>
        <vt:i4>5</vt:i4>
      </vt:variant>
      <vt:variant>
        <vt:lpwstr/>
      </vt:variant>
      <vt:variant>
        <vt:lpwstr>_Toc31030557</vt:lpwstr>
      </vt:variant>
      <vt:variant>
        <vt:i4>1441846</vt:i4>
      </vt:variant>
      <vt:variant>
        <vt:i4>19</vt:i4>
      </vt:variant>
      <vt:variant>
        <vt:i4>0</vt:i4>
      </vt:variant>
      <vt:variant>
        <vt:i4>5</vt:i4>
      </vt:variant>
      <vt:variant>
        <vt:lpwstr/>
      </vt:variant>
      <vt:variant>
        <vt:lpwstr>_Toc31030556</vt:lpwstr>
      </vt:variant>
      <vt:variant>
        <vt:i4>1376310</vt:i4>
      </vt:variant>
      <vt:variant>
        <vt:i4>13</vt:i4>
      </vt:variant>
      <vt:variant>
        <vt:i4>0</vt:i4>
      </vt:variant>
      <vt:variant>
        <vt:i4>5</vt:i4>
      </vt:variant>
      <vt:variant>
        <vt:lpwstr/>
      </vt:variant>
      <vt:variant>
        <vt:lpwstr>_Toc31030555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Lääkemääräyksen CDA R2 Header</dc:title>
  <dc:subject>Määrittely</dc:subject>
  <dc:creator>Kela</dc:creator>
  <cp:keywords/>
  <cp:lastModifiedBy>Pettersson Mirkka</cp:lastModifiedBy>
  <cp:revision>24</cp:revision>
  <cp:lastPrinted>2010-03-15T13:13:00Z</cp:lastPrinted>
  <dcterms:created xsi:type="dcterms:W3CDTF">2020-12-16T13:07:00Z</dcterms:created>
  <dcterms:modified xsi:type="dcterms:W3CDTF">2022-02-07T12:44:00Z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ID">
    <vt:lpwstr>1.2.246.777.11.2020.X</vt:lpwstr>
  </property>
  <property fmtid="{D5CDD505-2E9C-101B-9397-08002B2CF9AE}" pid="3" name="VersioPvm">
    <vt:lpwstr>X.X.2020</vt:lpwstr>
  </property>
  <property fmtid="{D5CDD505-2E9C-101B-9397-08002B2CF9AE}" pid="4" name="VersioNro">
    <vt:lpwstr>4.00</vt:lpwstr>
  </property>
  <property fmtid="{D5CDD505-2E9C-101B-9397-08002B2CF9AE}" pid="5" name="Paketti">
    <vt:lpwstr>4.00</vt:lpwstr>
  </property>
  <property fmtid="{D5CDD505-2E9C-101B-9397-08002B2CF9AE}" pid="6" name="ContentTypeId">
    <vt:lpwstr>0x010100B5B0C7C8E89E4B24A1DD48391A5B64DF00112FE0083EA64F2EB8D4961C8BE8602F002DF000B45F04491AAD572C387F6B60E000874B79C67C40C046B9B0AE8346C0E00B</vt:lpwstr>
  </property>
  <property fmtid="{D5CDD505-2E9C-101B-9397-08002B2CF9AE}" pid="7" name="TaxKeyword">
    <vt:lpwstr/>
  </property>
  <property fmtid="{D5CDD505-2E9C-101B-9397-08002B2CF9AE}" pid="8" name="KelaOmaLuokitus">
    <vt:lpwstr/>
  </property>
  <property fmtid="{D5CDD505-2E9C-101B-9397-08002B2CF9AE}" pid="9" name="KelaNavigaatiotermi">
    <vt:lpwstr>6;#Reseptin projektit|3761bfbb-ba12-44ff-a4f6-bc560e2f79f9</vt:lpwstr>
  </property>
  <property fmtid="{D5CDD505-2E9C-101B-9397-08002B2CF9AE}" pid="10" name="KelaProjekti">
    <vt:lpwstr>5;#Reseptin projektit|1f5e150b-8072-4a30-94fe-9ed25dfc087d</vt:lpwstr>
  </property>
  <property fmtid="{D5CDD505-2E9C-101B-9397-08002B2CF9AE}" pid="11" name="KelaPihlaLuokitus">
    <vt:lpwstr/>
  </property>
  <property fmtid="{D5CDD505-2E9C-101B-9397-08002B2CF9AE}" pid="12" name="KelaOrganisaatio">
    <vt:lpwstr/>
  </property>
  <property fmtid="{D5CDD505-2E9C-101B-9397-08002B2CF9AE}" pid="13" name="KelaNostaIntranettiin">
    <vt:lpwstr>15;#Ei|4da38706-6322-4438-8e0a-a80ce46c1d74</vt:lpwstr>
  </property>
  <property fmtid="{D5CDD505-2E9C-101B-9397-08002B2CF9AE}" pid="14" name="KelaTyoryhma">
    <vt:lpwstr/>
  </property>
  <property fmtid="{D5CDD505-2E9C-101B-9397-08002B2CF9AE}" pid="15" name="KelaSinettiLuokka">
    <vt:lpwstr>16;#Projektidokumentaatio|46a885a8-d012-4ce3-9e3d-2c376f037c4d</vt:lpwstr>
  </property>
  <property fmtid="{D5CDD505-2E9C-101B-9397-08002B2CF9AE}" pid="16" name="KelaDokumenttiluokka">
    <vt:lpwstr>395;#Reseptin määrittelyt_HL7|1bae9729-4396-4b7c-81eb-cb3f06c9c8f6</vt:lpwstr>
  </property>
  <property fmtid="{D5CDD505-2E9C-101B-9397-08002B2CF9AE}" pid="17" name="KelaAsiasanat">
    <vt:lpwstr/>
  </property>
</Properties>
</file>