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991A" w14:textId="77777777" w:rsidR="00522FC1" w:rsidRDefault="00522FC1">
      <w:pPr>
        <w:rPr>
          <w:lang w:val="en-GB"/>
        </w:rPr>
      </w:pPr>
    </w:p>
    <w:p w14:paraId="4C05EDF9" w14:textId="77777777" w:rsidR="00AA0FC3" w:rsidRDefault="00AA0FC3">
      <w:pPr>
        <w:rPr>
          <w:lang w:val="en-GB"/>
        </w:rPr>
      </w:pPr>
    </w:p>
    <w:p w14:paraId="507A3BAD" w14:textId="77777777" w:rsidR="00AA0FC3" w:rsidRDefault="00AA0FC3">
      <w:pPr>
        <w:rPr>
          <w:lang w:val="en-GB"/>
        </w:rPr>
      </w:pPr>
    </w:p>
    <w:p w14:paraId="0E78A904" w14:textId="77777777" w:rsidR="00522FC1" w:rsidRDefault="00522FC1">
      <w:pPr>
        <w:rPr>
          <w:lang w:val="en-GB"/>
        </w:rPr>
      </w:pPr>
    </w:p>
    <w:p w14:paraId="076EFFCB" w14:textId="77777777" w:rsidR="00522FC1" w:rsidRDefault="00522FC1">
      <w:pPr>
        <w:rPr>
          <w:lang w:val="en-GB"/>
        </w:rPr>
      </w:pPr>
    </w:p>
    <w:p w14:paraId="3BD21006" w14:textId="77777777" w:rsidR="00522FC1" w:rsidRDefault="00522FC1">
      <w:pPr>
        <w:rPr>
          <w:lang w:val="en-GB"/>
        </w:rPr>
      </w:pPr>
    </w:p>
    <w:p w14:paraId="4020240D" w14:textId="55C777E3" w:rsidR="00522FC1" w:rsidRDefault="00436D02">
      <w:r>
        <w:rPr>
          <w:noProof/>
        </w:rPr>
        <w:drawing>
          <wp:anchor distT="0" distB="0" distL="114300" distR="114300" simplePos="0" relativeHeight="251658240" behindDoc="0" locked="0" layoutInCell="1" allowOverlap="1" wp14:anchorId="4177A2C4" wp14:editId="49C64164">
            <wp:simplePos x="1143000" y="2200275"/>
            <wp:positionH relativeFrom="column">
              <wp:align>left</wp:align>
            </wp:positionH>
            <wp:positionV relativeFrom="paragraph">
              <wp:align>top</wp:align>
            </wp:positionV>
            <wp:extent cx="1228725" cy="304800"/>
            <wp:effectExtent l="0" t="0" r="9525" b="0"/>
            <wp:wrapSquare wrapText="bothSides"/>
            <wp:docPr id="1" name="Kuva 1" descr="cid:image001.png@01D5059E.78D6C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5059E.78D6C39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1B12">
        <w:br w:type="textWrapping" w:clear="all"/>
      </w:r>
    </w:p>
    <w:p w14:paraId="675329EA" w14:textId="77777777" w:rsidR="00522FC1" w:rsidRDefault="00522FC1"/>
    <w:p w14:paraId="58999AAF" w14:textId="77777777" w:rsidR="00522FC1" w:rsidRDefault="00522FC1"/>
    <w:p w14:paraId="0A43E4DF" w14:textId="77777777" w:rsidR="00522FC1" w:rsidRDefault="00522FC1"/>
    <w:p w14:paraId="00E283F6" w14:textId="77777777" w:rsidR="00522FC1" w:rsidRDefault="00522FC1"/>
    <w:p w14:paraId="380DC818" w14:textId="77777777" w:rsidR="00522FC1" w:rsidRDefault="00522FC1">
      <w:pPr>
        <w:jc w:val="center"/>
      </w:pPr>
    </w:p>
    <w:p w14:paraId="0B6BDD3E" w14:textId="77777777" w:rsidR="00522FC1" w:rsidRDefault="00522FC1">
      <w:pPr>
        <w:jc w:val="center"/>
      </w:pPr>
    </w:p>
    <w:p w14:paraId="23262B1D" w14:textId="77777777" w:rsidR="00522FC1" w:rsidRDefault="00522FC1">
      <w:pPr>
        <w:jc w:val="center"/>
      </w:pPr>
    </w:p>
    <w:p w14:paraId="539A1587" w14:textId="77777777" w:rsidR="00522FC1" w:rsidRDefault="00522FC1">
      <w:pPr>
        <w:jc w:val="center"/>
      </w:pPr>
    </w:p>
    <w:p w14:paraId="05A12C4D" w14:textId="77777777" w:rsidR="00522FC1" w:rsidRDefault="00522FC1">
      <w:pPr>
        <w:jc w:val="center"/>
      </w:pPr>
    </w:p>
    <w:p w14:paraId="6BF6546D" w14:textId="77777777" w:rsidR="00522FC1" w:rsidRDefault="00522FC1">
      <w:pPr>
        <w:jc w:val="center"/>
      </w:pPr>
    </w:p>
    <w:p w14:paraId="4D4040F1" w14:textId="77777777" w:rsidR="00522FC1" w:rsidRDefault="00522FC1">
      <w:pPr>
        <w:jc w:val="center"/>
      </w:pPr>
    </w:p>
    <w:p w14:paraId="726D324D" w14:textId="77777777" w:rsidR="00522FC1" w:rsidRDefault="00522FC1">
      <w:pPr>
        <w:jc w:val="center"/>
      </w:pPr>
    </w:p>
    <w:p w14:paraId="35C44379" w14:textId="77777777" w:rsidR="00522FC1" w:rsidRDefault="00522FC1">
      <w:pPr>
        <w:jc w:val="center"/>
      </w:pPr>
    </w:p>
    <w:p w14:paraId="785AA0AA" w14:textId="77777777" w:rsidR="00522FC1" w:rsidRDefault="00522FC1">
      <w:pPr>
        <w:jc w:val="center"/>
      </w:pPr>
    </w:p>
    <w:p w14:paraId="673D7484" w14:textId="77777777" w:rsidR="00522FC1" w:rsidRDefault="00522FC1">
      <w:pPr>
        <w:jc w:val="center"/>
      </w:pPr>
    </w:p>
    <w:p w14:paraId="0CC16E03" w14:textId="77777777" w:rsidR="00522FC1" w:rsidRDefault="00522FC1">
      <w:pPr>
        <w:jc w:val="center"/>
      </w:pPr>
    </w:p>
    <w:p w14:paraId="526D4425" w14:textId="77777777" w:rsidR="00522FC1" w:rsidRDefault="00522FC1">
      <w:pPr>
        <w:jc w:val="center"/>
      </w:pPr>
    </w:p>
    <w:p w14:paraId="1CF1363E" w14:textId="77777777" w:rsidR="00522FC1" w:rsidRDefault="00522FC1">
      <w:pPr>
        <w:jc w:val="center"/>
      </w:pPr>
    </w:p>
    <w:p w14:paraId="78CA6E21" w14:textId="77777777" w:rsidR="00522FC1" w:rsidRPr="00D07071" w:rsidRDefault="00522FC1" w:rsidP="57E5B44D">
      <w:pPr>
        <w:jc w:val="center"/>
        <w:rPr>
          <w:rFonts w:ascii="Arial" w:hAnsi="Arial" w:cs="Arial"/>
          <w:sz w:val="40"/>
          <w:szCs w:val="40"/>
        </w:rPr>
      </w:pPr>
      <w:r w:rsidRPr="57E5B44D">
        <w:rPr>
          <w:rFonts w:ascii="Arial" w:hAnsi="Arial" w:cs="Arial"/>
          <w:b/>
          <w:bCs/>
          <w:sz w:val="40"/>
          <w:szCs w:val="40"/>
        </w:rPr>
        <w:t xml:space="preserve">Lääkemääräyksen CDA R2 </w:t>
      </w:r>
      <w:proofErr w:type="spellStart"/>
      <w:r w:rsidRPr="57E5B44D">
        <w:rPr>
          <w:rFonts w:ascii="Arial" w:hAnsi="Arial" w:cs="Arial"/>
          <w:b/>
          <w:bCs/>
          <w:sz w:val="40"/>
          <w:szCs w:val="40"/>
        </w:rPr>
        <w:t>Header</w:t>
      </w:r>
      <w:proofErr w:type="spellEnd"/>
    </w:p>
    <w:p w14:paraId="517F22E0" w14:textId="77777777" w:rsidR="00522FC1" w:rsidRPr="00D07071" w:rsidRDefault="00522FC1">
      <w:pPr>
        <w:jc w:val="center"/>
      </w:pPr>
    </w:p>
    <w:p w14:paraId="14D4A9FD" w14:textId="77777777" w:rsidR="00522FC1" w:rsidRPr="00D07071" w:rsidRDefault="00522FC1">
      <w:pPr>
        <w:jc w:val="center"/>
      </w:pPr>
    </w:p>
    <w:p w14:paraId="47DC79C2" w14:textId="77777777" w:rsidR="00522FC1" w:rsidRPr="00D07071" w:rsidRDefault="00522FC1">
      <w:pPr>
        <w:jc w:val="center"/>
      </w:pPr>
    </w:p>
    <w:p w14:paraId="72E18E86" w14:textId="77777777" w:rsidR="00522FC1" w:rsidRPr="00D07071" w:rsidRDefault="00522FC1">
      <w:pPr>
        <w:jc w:val="center"/>
      </w:pPr>
    </w:p>
    <w:p w14:paraId="474C137A" w14:textId="77777777" w:rsidR="00522FC1" w:rsidRPr="00D07071" w:rsidRDefault="00522FC1">
      <w:pPr>
        <w:jc w:val="center"/>
      </w:pPr>
    </w:p>
    <w:p w14:paraId="684458FD" w14:textId="77777777" w:rsidR="00522FC1" w:rsidRPr="00D07071" w:rsidRDefault="00522FC1">
      <w:pPr>
        <w:jc w:val="center"/>
      </w:pPr>
    </w:p>
    <w:p w14:paraId="2E0E4E7D" w14:textId="77777777" w:rsidR="00522FC1" w:rsidRPr="00D07071" w:rsidRDefault="00522FC1">
      <w:pPr>
        <w:jc w:val="center"/>
      </w:pPr>
    </w:p>
    <w:p w14:paraId="4FC6BA52" w14:textId="77777777" w:rsidR="00522FC1" w:rsidRPr="00D07071" w:rsidRDefault="00522FC1">
      <w:pPr>
        <w:jc w:val="center"/>
      </w:pPr>
    </w:p>
    <w:p w14:paraId="77A45D00" w14:textId="77363BB7" w:rsidR="00522FC1" w:rsidRDefault="00522FC1">
      <w:pPr>
        <w:jc w:val="center"/>
      </w:pPr>
      <w:r w:rsidRPr="00D07071">
        <w:t xml:space="preserve">V </w:t>
      </w:r>
      <w:r w:rsidR="001B6B55">
        <w:fldChar w:fldCharType="begin"/>
      </w:r>
      <w:r w:rsidR="001B6B55" w:rsidRPr="00D07071">
        <w:instrText xml:space="preserve"> DOCPROPERTY  VersioNro  \* MERGEFORMAT </w:instrText>
      </w:r>
      <w:r w:rsidR="001B6B55">
        <w:fldChar w:fldCharType="separate"/>
      </w:r>
      <w:r w:rsidR="00591171">
        <w:t>5.00</w:t>
      </w:r>
      <w:r w:rsidR="001B6B55">
        <w:fldChar w:fldCharType="end"/>
      </w:r>
    </w:p>
    <w:p w14:paraId="0D76E53D" w14:textId="3E7967D6" w:rsidR="00522FC1" w:rsidRPr="00AC7AAB" w:rsidRDefault="00AC7AAB">
      <w:pPr>
        <w:jc w:val="center"/>
        <w:rPr>
          <w:lang w:val="en-US"/>
        </w:rPr>
      </w:pPr>
      <w:ins w:id="0" w:author="Pettersson Mirkka" w:date="2023-10-05T13:07:00Z">
        <w:r w:rsidRPr="00AC7AAB">
          <w:rPr>
            <w:lang w:val="en-US"/>
          </w:rPr>
          <w:t>12</w:t>
        </w:r>
        <w:r>
          <w:rPr>
            <w:lang w:val="en-US"/>
          </w:rPr>
          <w:t>.10.2023</w:t>
        </w:r>
      </w:ins>
    </w:p>
    <w:p w14:paraId="198CFAA9" w14:textId="77777777" w:rsidR="00522FC1" w:rsidRPr="00AC7AAB" w:rsidRDefault="00522FC1">
      <w:pPr>
        <w:jc w:val="center"/>
        <w:rPr>
          <w:lang w:val="en-US"/>
        </w:rPr>
      </w:pPr>
    </w:p>
    <w:p w14:paraId="12CED1A3" w14:textId="77777777" w:rsidR="007047A4" w:rsidRPr="00AC7AAB" w:rsidRDefault="00522FC1">
      <w:pPr>
        <w:jc w:val="center"/>
        <w:rPr>
          <w:ins w:id="1" w:author="Pettersson Mirkka" w:date="2023-10-05T11:16:00Z"/>
          <w:lang w:val="en-US"/>
        </w:rPr>
      </w:pPr>
      <w:r w:rsidRPr="00AC7AAB">
        <w:rPr>
          <w:sz w:val="32"/>
          <w:szCs w:val="32"/>
          <w:lang w:val="en-US"/>
        </w:rPr>
        <w:t xml:space="preserve">OID: </w:t>
      </w:r>
      <w:r w:rsidR="004D2A22" w:rsidRPr="57E5B44D">
        <w:fldChar w:fldCharType="begin"/>
      </w:r>
      <w:r w:rsidR="004D2A22" w:rsidRPr="00AC7AAB">
        <w:rPr>
          <w:sz w:val="32"/>
          <w:szCs w:val="32"/>
          <w:lang w:val="en-US"/>
        </w:rPr>
        <w:instrText xml:space="preserve"> DOCPROPERTY  OID  \* MERGEFORMAT </w:instrText>
      </w:r>
      <w:r w:rsidR="004D2A22" w:rsidRPr="57E5B44D">
        <w:rPr>
          <w:sz w:val="32"/>
          <w:szCs w:val="32"/>
          <w:lang w:val="en-US"/>
        </w:rPr>
        <w:fldChar w:fldCharType="separate"/>
      </w:r>
      <w:r w:rsidR="0059163E" w:rsidRPr="00AC7AAB">
        <w:rPr>
          <w:sz w:val="32"/>
          <w:szCs w:val="32"/>
          <w:lang w:val="en-US"/>
        </w:rPr>
        <w:t>1.2.246.777.11.2023.3</w:t>
      </w:r>
      <w:r w:rsidR="004D2A22" w:rsidRPr="57E5B44D">
        <w:fldChar w:fldCharType="end"/>
      </w:r>
    </w:p>
    <w:p w14:paraId="3C70B4C9" w14:textId="77777777" w:rsidR="007047A4" w:rsidRPr="00386774" w:rsidRDefault="007047A4" w:rsidP="007047A4">
      <w:pPr>
        <w:jc w:val="center"/>
        <w:rPr>
          <w:ins w:id="2" w:author="Pettersson Mirkka" w:date="2023-10-05T11:16:00Z"/>
          <w:lang w:val="en-US"/>
        </w:rPr>
      </w:pPr>
      <w:ins w:id="3" w:author="Pettersson Mirkka" w:date="2023-10-05T11:16:00Z">
        <w:r w:rsidRPr="00386774">
          <w:rPr>
            <w:lang w:val="en-US"/>
          </w:rPr>
          <w:t>Release candidate 1 (RC1)</w:t>
        </w:r>
      </w:ins>
    </w:p>
    <w:p w14:paraId="6D332B41" w14:textId="18C9DA77" w:rsidR="00522FC1" w:rsidRPr="00AC7AAB" w:rsidRDefault="00587D76">
      <w:pPr>
        <w:jc w:val="center"/>
        <w:rPr>
          <w:sz w:val="32"/>
          <w:szCs w:val="32"/>
          <w:lang w:val="en-US"/>
        </w:rPr>
      </w:pPr>
      <w:r>
        <w:fldChar w:fldCharType="begin"/>
      </w:r>
      <w:r w:rsidRPr="00AC7AAB">
        <w:rPr>
          <w:lang w:val="en-US"/>
        </w:rPr>
        <w:instrText xml:space="preserve"> DOCPROPERTY  OID  \* MERGEFORMAT </w:instrText>
      </w:r>
      <w:r>
        <w:fldChar w:fldCharType="end"/>
      </w:r>
    </w:p>
    <w:p w14:paraId="1865086F" w14:textId="77777777" w:rsidR="00522FC1" w:rsidRPr="00AC7AAB" w:rsidRDefault="00522FC1">
      <w:pPr>
        <w:jc w:val="center"/>
        <w:rPr>
          <w:sz w:val="32"/>
          <w:szCs w:val="32"/>
          <w:lang w:val="en-US"/>
        </w:rPr>
      </w:pPr>
    </w:p>
    <w:p w14:paraId="4CBFE6FB" w14:textId="77777777" w:rsidR="00522FC1" w:rsidRPr="00AC7AAB" w:rsidRDefault="00522FC1">
      <w:pPr>
        <w:jc w:val="center"/>
        <w:rPr>
          <w:lang w:val="en-US"/>
        </w:rPr>
      </w:pPr>
    </w:p>
    <w:p w14:paraId="1B6697F7" w14:textId="77777777" w:rsidR="00522FC1" w:rsidRPr="00AC7AAB" w:rsidRDefault="00522FC1">
      <w:pPr>
        <w:jc w:val="center"/>
        <w:rPr>
          <w:lang w:val="en-US"/>
        </w:rPr>
      </w:pPr>
    </w:p>
    <w:p w14:paraId="55618AEF" w14:textId="77777777" w:rsidR="00522FC1" w:rsidRPr="00AC7AAB" w:rsidRDefault="00522FC1">
      <w:pPr>
        <w:rPr>
          <w:lang w:val="en-US"/>
        </w:rPr>
      </w:pPr>
      <w:r w:rsidRPr="00AC7AAB">
        <w:rPr>
          <w:lang w:val="en-US"/>
        </w:rPr>
        <w:br w:type="page"/>
      </w:r>
    </w:p>
    <w:p w14:paraId="6B33338A" w14:textId="77777777" w:rsidR="00522FC1" w:rsidRPr="00AC7AAB" w:rsidRDefault="00522FC1">
      <w:pPr>
        <w:rPr>
          <w:b/>
          <w:bCs/>
          <w:lang w:val="en-US"/>
        </w:rPr>
      </w:pPr>
      <w:proofErr w:type="spellStart"/>
      <w:r w:rsidRPr="00AC7AAB">
        <w:rPr>
          <w:b/>
          <w:bCs/>
          <w:lang w:val="en-US"/>
        </w:rPr>
        <w:lastRenderedPageBreak/>
        <w:t>Sisällysluettelo</w:t>
      </w:r>
      <w:proofErr w:type="spellEnd"/>
    </w:p>
    <w:p w14:paraId="7AE3FC93" w14:textId="77777777" w:rsidR="00522FC1" w:rsidRPr="00AC7AAB" w:rsidRDefault="00522FC1">
      <w:pPr>
        <w:rPr>
          <w:lang w:val="en-US"/>
        </w:rPr>
      </w:pPr>
    </w:p>
    <w:p w14:paraId="1FC67B36" w14:textId="6B29A90B" w:rsidR="001D0437" w:rsidRDefault="000F4FD7">
      <w:pPr>
        <w:pStyle w:val="Sisluet1"/>
        <w:rPr>
          <w:ins w:id="4" w:author="Pettersson Mirkka" w:date="2023-10-11T15:42:00Z"/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fldChar w:fldCharType="begin"/>
      </w:r>
      <w:r w:rsidR="00522FC1">
        <w:instrText xml:space="preserve"> TOC \o "1-3" \h \z </w:instrText>
      </w:r>
      <w:r>
        <w:fldChar w:fldCharType="separate"/>
      </w:r>
      <w:ins w:id="5" w:author="Pettersson Mirkka" w:date="2023-10-11T15:42:00Z">
        <w:r w:rsidR="001D0437" w:rsidRPr="002B76AC">
          <w:rPr>
            <w:rStyle w:val="Hyperlinkki"/>
            <w:noProof/>
          </w:rPr>
          <w:fldChar w:fldCharType="begin"/>
        </w:r>
        <w:r w:rsidR="001D0437" w:rsidRPr="002B76AC">
          <w:rPr>
            <w:rStyle w:val="Hyperlinkki"/>
            <w:noProof/>
          </w:rPr>
          <w:instrText xml:space="preserve"> </w:instrText>
        </w:r>
        <w:r w:rsidR="001D0437">
          <w:rPr>
            <w:noProof/>
          </w:rPr>
          <w:instrText>HYPERLINK \l "_Toc147931341"</w:instrText>
        </w:r>
        <w:r w:rsidR="001D0437" w:rsidRPr="002B76AC">
          <w:rPr>
            <w:rStyle w:val="Hyperlinkki"/>
            <w:noProof/>
          </w:rPr>
          <w:instrText xml:space="preserve"> </w:instrText>
        </w:r>
        <w:r w:rsidR="001D0437" w:rsidRPr="002B76AC">
          <w:rPr>
            <w:rStyle w:val="Hyperlinkki"/>
            <w:noProof/>
          </w:rPr>
        </w:r>
        <w:r w:rsidR="001D0437" w:rsidRPr="002B76AC">
          <w:rPr>
            <w:rStyle w:val="Hyperlinkki"/>
            <w:noProof/>
          </w:rPr>
          <w:fldChar w:fldCharType="separate"/>
        </w:r>
        <w:r w:rsidR="001D0437" w:rsidRPr="002B76AC">
          <w:rPr>
            <w:rStyle w:val="Hyperlinkki"/>
            <w:noProof/>
          </w:rPr>
          <w:t>1</w:t>
        </w:r>
        <w:r w:rsidR="001D0437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1D0437" w:rsidRPr="002B76AC">
          <w:rPr>
            <w:rStyle w:val="Hyperlinkki"/>
            <w:noProof/>
          </w:rPr>
          <w:t>Johdanto</w:t>
        </w:r>
        <w:r w:rsidR="001D0437">
          <w:rPr>
            <w:noProof/>
            <w:webHidden/>
          </w:rPr>
          <w:tab/>
        </w:r>
        <w:r w:rsidR="001D0437">
          <w:rPr>
            <w:noProof/>
            <w:webHidden/>
          </w:rPr>
          <w:fldChar w:fldCharType="begin"/>
        </w:r>
        <w:r w:rsidR="001D0437">
          <w:rPr>
            <w:noProof/>
            <w:webHidden/>
          </w:rPr>
          <w:instrText xml:space="preserve"> PAGEREF _Toc147931341 \h </w:instrText>
        </w:r>
        <w:r w:rsidR="001D0437">
          <w:rPr>
            <w:noProof/>
            <w:webHidden/>
          </w:rPr>
        </w:r>
      </w:ins>
      <w:r w:rsidR="001D0437">
        <w:rPr>
          <w:noProof/>
          <w:webHidden/>
        </w:rPr>
        <w:fldChar w:fldCharType="separate"/>
      </w:r>
      <w:ins w:id="6" w:author="Pettersson Mirkka" w:date="2023-10-11T15:42:00Z">
        <w:r w:rsidR="001D0437">
          <w:rPr>
            <w:noProof/>
            <w:webHidden/>
          </w:rPr>
          <w:t>7</w:t>
        </w:r>
        <w:r w:rsidR="001D0437">
          <w:rPr>
            <w:noProof/>
            <w:webHidden/>
          </w:rPr>
          <w:fldChar w:fldCharType="end"/>
        </w:r>
        <w:r w:rsidR="001D0437" w:rsidRPr="002B76AC">
          <w:rPr>
            <w:rStyle w:val="Hyperlinkki"/>
            <w:noProof/>
          </w:rPr>
          <w:fldChar w:fldCharType="end"/>
        </w:r>
      </w:ins>
    </w:p>
    <w:p w14:paraId="1C719991" w14:textId="69E0A1C6" w:rsidR="001D0437" w:rsidRDefault="001D0437">
      <w:pPr>
        <w:pStyle w:val="Sisluet1"/>
        <w:rPr>
          <w:ins w:id="7" w:author="Pettersson Mirkka" w:date="2023-10-11T15:42:00Z"/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ins w:id="8" w:author="Pettersson Mirkka" w:date="2023-10-11T15:42:00Z">
        <w:r w:rsidRPr="002B76AC">
          <w:rPr>
            <w:rStyle w:val="Hyperlinkki"/>
            <w:noProof/>
          </w:rPr>
          <w:fldChar w:fldCharType="begin"/>
        </w:r>
        <w:r w:rsidRPr="002B76A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"_Toc147931342"</w:instrText>
        </w:r>
        <w:r w:rsidRPr="002B76AC">
          <w:rPr>
            <w:rStyle w:val="Hyperlinkki"/>
            <w:noProof/>
          </w:rPr>
          <w:instrText xml:space="preserve"> </w:instrText>
        </w:r>
        <w:r w:rsidRPr="002B76AC">
          <w:rPr>
            <w:rStyle w:val="Hyperlinkki"/>
            <w:noProof/>
          </w:rPr>
        </w:r>
        <w:r w:rsidRPr="002B76AC">
          <w:rPr>
            <w:rStyle w:val="Hyperlinkki"/>
            <w:noProof/>
          </w:rPr>
          <w:fldChar w:fldCharType="separate"/>
        </w:r>
        <w:r w:rsidRPr="002B76AC">
          <w:rPr>
            <w:rStyle w:val="Hyperlinkki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2B76AC">
          <w:rPr>
            <w:rStyle w:val="Hyperlinkki"/>
            <w:noProof/>
          </w:rPr>
          <w:t>Headerin elementit reseptissä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_Toc147931342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9" w:author="Pettersson Mirkka" w:date="2023-10-11T15:42:00Z"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  <w:r w:rsidRPr="002B76AC">
          <w:rPr>
            <w:rStyle w:val="Hyperlinkki"/>
            <w:noProof/>
          </w:rPr>
          <w:fldChar w:fldCharType="end"/>
        </w:r>
      </w:ins>
    </w:p>
    <w:p w14:paraId="4D1D0613" w14:textId="11EB075D" w:rsidR="001D0437" w:rsidRDefault="001D0437">
      <w:pPr>
        <w:pStyle w:val="Sisluet1"/>
        <w:rPr>
          <w:ins w:id="10" w:author="Pettersson Mirkka" w:date="2023-10-11T15:42:00Z"/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ins w:id="11" w:author="Pettersson Mirkka" w:date="2023-10-11T15:42:00Z">
        <w:r w:rsidRPr="002B76AC">
          <w:rPr>
            <w:rStyle w:val="Hyperlinkki"/>
            <w:noProof/>
          </w:rPr>
          <w:fldChar w:fldCharType="begin"/>
        </w:r>
        <w:r w:rsidRPr="002B76A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"_Toc147931343"</w:instrText>
        </w:r>
        <w:r w:rsidRPr="002B76AC">
          <w:rPr>
            <w:rStyle w:val="Hyperlinkki"/>
            <w:noProof/>
          </w:rPr>
          <w:instrText xml:space="preserve"> </w:instrText>
        </w:r>
        <w:r w:rsidRPr="002B76AC">
          <w:rPr>
            <w:rStyle w:val="Hyperlinkki"/>
            <w:noProof/>
          </w:rPr>
        </w:r>
        <w:r w:rsidRPr="002B76AC">
          <w:rPr>
            <w:rStyle w:val="Hyperlinkki"/>
            <w:noProof/>
          </w:rPr>
          <w:fldChar w:fldCharType="separate"/>
        </w:r>
        <w:r w:rsidRPr="002B76AC">
          <w:rPr>
            <w:rStyle w:val="Hyperlinkki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2B76AC">
          <w:rPr>
            <w:rStyle w:val="Hyperlinkki"/>
            <w:noProof/>
          </w:rPr>
          <w:t>Elementtikohtaiset määrittelyt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_Toc147931343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2" w:author="Pettersson Mirkka" w:date="2023-10-11T15:42:00Z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2B76AC">
          <w:rPr>
            <w:rStyle w:val="Hyperlinkki"/>
            <w:noProof/>
          </w:rPr>
          <w:fldChar w:fldCharType="end"/>
        </w:r>
      </w:ins>
    </w:p>
    <w:p w14:paraId="6D7EDBCB" w14:textId="56882E19" w:rsidR="001D0437" w:rsidRDefault="001D0437">
      <w:pPr>
        <w:pStyle w:val="Sisluet2"/>
        <w:rPr>
          <w:ins w:id="13" w:author="Pettersson Mirkka" w:date="2023-10-11T15:42:00Z"/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ins w:id="14" w:author="Pettersson Mirkka" w:date="2023-10-11T15:42:00Z">
        <w:r w:rsidRPr="002B76AC">
          <w:rPr>
            <w:rStyle w:val="Hyperlinkki"/>
            <w:noProof/>
          </w:rPr>
          <w:fldChar w:fldCharType="begin"/>
        </w:r>
        <w:r w:rsidRPr="002B76A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"_Toc147931344"</w:instrText>
        </w:r>
        <w:r w:rsidRPr="002B76AC">
          <w:rPr>
            <w:rStyle w:val="Hyperlinkki"/>
            <w:noProof/>
          </w:rPr>
          <w:instrText xml:space="preserve"> </w:instrText>
        </w:r>
        <w:r w:rsidRPr="002B76AC">
          <w:rPr>
            <w:rStyle w:val="Hyperlinkki"/>
            <w:noProof/>
          </w:rPr>
        </w:r>
        <w:r w:rsidRPr="002B76AC">
          <w:rPr>
            <w:rStyle w:val="Hyperlinkki"/>
            <w:noProof/>
          </w:rPr>
          <w:fldChar w:fldCharType="separate"/>
        </w:r>
        <w:r w:rsidRPr="002B76AC">
          <w:rPr>
            <w:rStyle w:val="Hyperlinkki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2B76AC">
          <w:rPr>
            <w:rStyle w:val="Hyperlinkki"/>
            <w:noProof/>
          </w:rPr>
          <w:t>id – asiakirjan tunniste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_Toc147931344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5" w:author="Pettersson Mirkka" w:date="2023-10-11T15:42:00Z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2B76AC">
          <w:rPr>
            <w:rStyle w:val="Hyperlinkki"/>
            <w:noProof/>
          </w:rPr>
          <w:fldChar w:fldCharType="end"/>
        </w:r>
      </w:ins>
    </w:p>
    <w:p w14:paraId="36C2F33B" w14:textId="7D61E9F4" w:rsidR="001D0437" w:rsidRDefault="001D0437">
      <w:pPr>
        <w:pStyle w:val="Sisluet2"/>
        <w:rPr>
          <w:ins w:id="16" w:author="Pettersson Mirkka" w:date="2023-10-11T15:42:00Z"/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ins w:id="17" w:author="Pettersson Mirkka" w:date="2023-10-11T15:42:00Z">
        <w:r w:rsidRPr="002B76AC">
          <w:rPr>
            <w:rStyle w:val="Hyperlinkki"/>
            <w:noProof/>
          </w:rPr>
          <w:fldChar w:fldCharType="begin"/>
        </w:r>
        <w:r w:rsidRPr="002B76A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"_Toc147931345"</w:instrText>
        </w:r>
        <w:r w:rsidRPr="002B76AC">
          <w:rPr>
            <w:rStyle w:val="Hyperlinkki"/>
            <w:noProof/>
          </w:rPr>
          <w:instrText xml:space="preserve"> </w:instrText>
        </w:r>
        <w:r w:rsidRPr="002B76AC">
          <w:rPr>
            <w:rStyle w:val="Hyperlinkki"/>
            <w:noProof/>
          </w:rPr>
        </w:r>
        <w:r w:rsidRPr="002B76AC">
          <w:rPr>
            <w:rStyle w:val="Hyperlinkki"/>
            <w:noProof/>
          </w:rPr>
          <w:fldChar w:fldCharType="separate"/>
        </w:r>
        <w:r w:rsidRPr="002B76AC">
          <w:rPr>
            <w:rStyle w:val="Hyperlinkki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2B76AC">
          <w:rPr>
            <w:rStyle w:val="Hyperlinkki"/>
            <w:noProof/>
          </w:rPr>
          <w:t>code – Dokumentin tyyppi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_Toc147931345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18" w:author="Pettersson Mirkka" w:date="2023-10-11T15:42:00Z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2B76AC">
          <w:rPr>
            <w:rStyle w:val="Hyperlinkki"/>
            <w:noProof/>
          </w:rPr>
          <w:fldChar w:fldCharType="end"/>
        </w:r>
      </w:ins>
    </w:p>
    <w:p w14:paraId="6FF9FB44" w14:textId="5ADDCD81" w:rsidR="001D0437" w:rsidRDefault="001D0437">
      <w:pPr>
        <w:pStyle w:val="Sisluet2"/>
        <w:rPr>
          <w:ins w:id="19" w:author="Pettersson Mirkka" w:date="2023-10-11T15:42:00Z"/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ins w:id="20" w:author="Pettersson Mirkka" w:date="2023-10-11T15:42:00Z">
        <w:r w:rsidRPr="002B76AC">
          <w:rPr>
            <w:rStyle w:val="Hyperlinkki"/>
            <w:noProof/>
          </w:rPr>
          <w:fldChar w:fldCharType="begin"/>
        </w:r>
        <w:r w:rsidRPr="002B76A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"_Toc147931346"</w:instrText>
        </w:r>
        <w:r w:rsidRPr="002B76AC">
          <w:rPr>
            <w:rStyle w:val="Hyperlinkki"/>
            <w:noProof/>
          </w:rPr>
          <w:instrText xml:space="preserve"> </w:instrText>
        </w:r>
        <w:r w:rsidRPr="002B76AC">
          <w:rPr>
            <w:rStyle w:val="Hyperlinkki"/>
            <w:noProof/>
          </w:rPr>
        </w:r>
        <w:r w:rsidRPr="002B76AC">
          <w:rPr>
            <w:rStyle w:val="Hyperlinkki"/>
            <w:noProof/>
          </w:rPr>
          <w:fldChar w:fldCharType="separate"/>
        </w:r>
        <w:r w:rsidRPr="002B76AC">
          <w:rPr>
            <w:rStyle w:val="Hyperlinkki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2B76AC">
          <w:rPr>
            <w:rStyle w:val="Hyperlinkki"/>
            <w:noProof/>
          </w:rPr>
          <w:t>effectiveTime – Asiakirjan luontiaika (pakollinen)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_Toc147931346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21" w:author="Pettersson Mirkka" w:date="2023-10-11T15:42:00Z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2B76AC">
          <w:rPr>
            <w:rStyle w:val="Hyperlinkki"/>
            <w:noProof/>
          </w:rPr>
          <w:fldChar w:fldCharType="end"/>
        </w:r>
      </w:ins>
    </w:p>
    <w:p w14:paraId="642961ED" w14:textId="5C932BFD" w:rsidR="001D0437" w:rsidRDefault="001D0437">
      <w:pPr>
        <w:pStyle w:val="Sisluet2"/>
        <w:rPr>
          <w:ins w:id="22" w:author="Pettersson Mirkka" w:date="2023-10-11T15:42:00Z"/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ins w:id="23" w:author="Pettersson Mirkka" w:date="2023-10-11T15:42:00Z">
        <w:r w:rsidRPr="002B76AC">
          <w:rPr>
            <w:rStyle w:val="Hyperlinkki"/>
            <w:noProof/>
          </w:rPr>
          <w:fldChar w:fldCharType="begin"/>
        </w:r>
        <w:r w:rsidRPr="002B76A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"_Toc147931347"</w:instrText>
        </w:r>
        <w:r w:rsidRPr="002B76AC">
          <w:rPr>
            <w:rStyle w:val="Hyperlinkki"/>
            <w:noProof/>
          </w:rPr>
          <w:instrText xml:space="preserve"> </w:instrText>
        </w:r>
        <w:r w:rsidRPr="002B76AC">
          <w:rPr>
            <w:rStyle w:val="Hyperlinkki"/>
            <w:noProof/>
          </w:rPr>
        </w:r>
        <w:r w:rsidRPr="002B76AC">
          <w:rPr>
            <w:rStyle w:val="Hyperlinkki"/>
            <w:noProof/>
          </w:rPr>
          <w:fldChar w:fldCharType="separate"/>
        </w:r>
        <w:r w:rsidRPr="002B76AC">
          <w:rPr>
            <w:rStyle w:val="Hyperlinkki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2B76AC">
          <w:rPr>
            <w:rStyle w:val="Hyperlinkki"/>
            <w:noProof/>
          </w:rPr>
          <w:t>setId – Alkuperäisen asiakirjan yksilöintitunnus (pakollinen)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_Toc147931347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24" w:author="Pettersson Mirkka" w:date="2023-10-11T15:42:00Z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2B76AC">
          <w:rPr>
            <w:rStyle w:val="Hyperlinkki"/>
            <w:noProof/>
          </w:rPr>
          <w:fldChar w:fldCharType="end"/>
        </w:r>
      </w:ins>
    </w:p>
    <w:p w14:paraId="229EB59D" w14:textId="36E9D690" w:rsidR="001D0437" w:rsidRDefault="001D0437">
      <w:pPr>
        <w:pStyle w:val="Sisluet2"/>
        <w:rPr>
          <w:ins w:id="25" w:author="Pettersson Mirkka" w:date="2023-10-11T15:42:00Z"/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ins w:id="26" w:author="Pettersson Mirkka" w:date="2023-10-11T15:42:00Z">
        <w:r w:rsidRPr="002B76AC">
          <w:rPr>
            <w:rStyle w:val="Hyperlinkki"/>
            <w:noProof/>
          </w:rPr>
          <w:fldChar w:fldCharType="begin"/>
        </w:r>
        <w:r w:rsidRPr="002B76A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"_Toc147931348"</w:instrText>
        </w:r>
        <w:r w:rsidRPr="002B76AC">
          <w:rPr>
            <w:rStyle w:val="Hyperlinkki"/>
            <w:noProof/>
          </w:rPr>
          <w:instrText xml:space="preserve"> </w:instrText>
        </w:r>
        <w:r w:rsidRPr="002B76AC">
          <w:rPr>
            <w:rStyle w:val="Hyperlinkki"/>
            <w:noProof/>
          </w:rPr>
        </w:r>
        <w:r w:rsidRPr="002B76AC">
          <w:rPr>
            <w:rStyle w:val="Hyperlinkki"/>
            <w:noProof/>
          </w:rPr>
          <w:fldChar w:fldCharType="separate"/>
        </w:r>
        <w:r w:rsidRPr="002B76AC">
          <w:rPr>
            <w:rStyle w:val="Hyperlinkki"/>
            <w:noProof/>
          </w:rPr>
          <w:t>3.5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2B76AC">
          <w:rPr>
            <w:rStyle w:val="Hyperlinkki"/>
            <w:noProof/>
          </w:rPr>
          <w:t>versionNumber – versionumero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_Toc147931348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27" w:author="Pettersson Mirkka" w:date="2023-10-11T15:42:00Z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2B76AC">
          <w:rPr>
            <w:rStyle w:val="Hyperlinkki"/>
            <w:noProof/>
          </w:rPr>
          <w:fldChar w:fldCharType="end"/>
        </w:r>
      </w:ins>
    </w:p>
    <w:p w14:paraId="3DAA0CD2" w14:textId="1B74F798" w:rsidR="001D0437" w:rsidRDefault="001D0437">
      <w:pPr>
        <w:pStyle w:val="Sisluet2"/>
        <w:rPr>
          <w:ins w:id="28" w:author="Pettersson Mirkka" w:date="2023-10-11T15:42:00Z"/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ins w:id="29" w:author="Pettersson Mirkka" w:date="2023-10-11T15:42:00Z">
        <w:r w:rsidRPr="002B76AC">
          <w:rPr>
            <w:rStyle w:val="Hyperlinkki"/>
            <w:noProof/>
          </w:rPr>
          <w:fldChar w:fldCharType="begin"/>
        </w:r>
        <w:r w:rsidRPr="002B76A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"_Toc147931349"</w:instrText>
        </w:r>
        <w:r w:rsidRPr="002B76AC">
          <w:rPr>
            <w:rStyle w:val="Hyperlinkki"/>
            <w:noProof/>
          </w:rPr>
          <w:instrText xml:space="preserve"> </w:instrText>
        </w:r>
        <w:r w:rsidRPr="002B76AC">
          <w:rPr>
            <w:rStyle w:val="Hyperlinkki"/>
            <w:noProof/>
          </w:rPr>
        </w:r>
        <w:r w:rsidRPr="002B76AC">
          <w:rPr>
            <w:rStyle w:val="Hyperlinkki"/>
            <w:noProof/>
          </w:rPr>
          <w:fldChar w:fldCharType="separate"/>
        </w:r>
        <w:r w:rsidRPr="002B76AC">
          <w:rPr>
            <w:rStyle w:val="Hyperlinkki"/>
            <w:noProof/>
          </w:rPr>
          <w:t>3.6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2B76AC">
          <w:rPr>
            <w:rStyle w:val="Hyperlinkki"/>
            <w:noProof/>
          </w:rPr>
          <w:t>recordTarget – Asiakirjan kohde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_Toc147931349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30" w:author="Pettersson Mirkka" w:date="2023-10-11T15:42:00Z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2B76AC">
          <w:rPr>
            <w:rStyle w:val="Hyperlinkki"/>
            <w:noProof/>
          </w:rPr>
          <w:fldChar w:fldCharType="end"/>
        </w:r>
      </w:ins>
    </w:p>
    <w:p w14:paraId="3FBAA463" w14:textId="41E0CCC1" w:rsidR="001D0437" w:rsidRDefault="001D0437">
      <w:pPr>
        <w:pStyle w:val="Sisluet2"/>
        <w:rPr>
          <w:ins w:id="31" w:author="Pettersson Mirkka" w:date="2023-10-11T15:42:00Z"/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ins w:id="32" w:author="Pettersson Mirkka" w:date="2023-10-11T15:42:00Z">
        <w:r w:rsidRPr="002B76AC">
          <w:rPr>
            <w:rStyle w:val="Hyperlinkki"/>
            <w:noProof/>
          </w:rPr>
          <w:fldChar w:fldCharType="begin"/>
        </w:r>
        <w:r w:rsidRPr="002B76A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"_Toc147931350"</w:instrText>
        </w:r>
        <w:r w:rsidRPr="002B76AC">
          <w:rPr>
            <w:rStyle w:val="Hyperlinkki"/>
            <w:noProof/>
          </w:rPr>
          <w:instrText xml:space="preserve"> </w:instrText>
        </w:r>
        <w:r w:rsidRPr="002B76AC">
          <w:rPr>
            <w:rStyle w:val="Hyperlinkki"/>
            <w:noProof/>
          </w:rPr>
        </w:r>
        <w:r w:rsidRPr="002B76AC">
          <w:rPr>
            <w:rStyle w:val="Hyperlinkki"/>
            <w:noProof/>
          </w:rPr>
          <w:fldChar w:fldCharType="separate"/>
        </w:r>
        <w:r w:rsidRPr="002B76AC">
          <w:rPr>
            <w:rStyle w:val="Hyperlinkki"/>
            <w:noProof/>
          </w:rPr>
          <w:t>3.7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2B76AC">
          <w:rPr>
            <w:rStyle w:val="Hyperlinkki"/>
            <w:noProof/>
          </w:rPr>
          <w:t>author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_Toc147931350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33" w:author="Pettersson Mirkka" w:date="2023-10-11T15:42:00Z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2B76AC">
          <w:rPr>
            <w:rStyle w:val="Hyperlinkki"/>
            <w:noProof/>
          </w:rPr>
          <w:fldChar w:fldCharType="end"/>
        </w:r>
      </w:ins>
    </w:p>
    <w:p w14:paraId="76414A78" w14:textId="61CE78C2" w:rsidR="001D0437" w:rsidRDefault="001D0437">
      <w:pPr>
        <w:pStyle w:val="Sisluet2"/>
        <w:rPr>
          <w:ins w:id="34" w:author="Pettersson Mirkka" w:date="2023-10-11T15:42:00Z"/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ins w:id="35" w:author="Pettersson Mirkka" w:date="2023-10-11T15:42:00Z">
        <w:r w:rsidRPr="002B76AC">
          <w:rPr>
            <w:rStyle w:val="Hyperlinkki"/>
            <w:noProof/>
          </w:rPr>
          <w:fldChar w:fldCharType="begin"/>
        </w:r>
        <w:r w:rsidRPr="002B76A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"_Toc147931351"</w:instrText>
        </w:r>
        <w:r w:rsidRPr="002B76AC">
          <w:rPr>
            <w:rStyle w:val="Hyperlinkki"/>
            <w:noProof/>
          </w:rPr>
          <w:instrText xml:space="preserve"> </w:instrText>
        </w:r>
        <w:r w:rsidRPr="002B76AC">
          <w:rPr>
            <w:rStyle w:val="Hyperlinkki"/>
            <w:noProof/>
          </w:rPr>
        </w:r>
        <w:r w:rsidRPr="002B76AC">
          <w:rPr>
            <w:rStyle w:val="Hyperlinkki"/>
            <w:noProof/>
          </w:rPr>
          <w:fldChar w:fldCharType="separate"/>
        </w:r>
        <w:r w:rsidRPr="002B76AC">
          <w:rPr>
            <w:rStyle w:val="Hyperlinkki"/>
            <w:noProof/>
          </w:rPr>
          <w:t>3.8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2B76AC">
          <w:rPr>
            <w:rStyle w:val="Hyperlinkki"/>
            <w:noProof/>
          </w:rPr>
          <w:t>custodian – rekisterinpitäjä (pakollinen)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_Toc147931351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36" w:author="Pettersson Mirkka" w:date="2023-10-11T15:42:00Z"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  <w:r w:rsidRPr="002B76AC">
          <w:rPr>
            <w:rStyle w:val="Hyperlinkki"/>
            <w:noProof/>
          </w:rPr>
          <w:fldChar w:fldCharType="end"/>
        </w:r>
      </w:ins>
    </w:p>
    <w:p w14:paraId="41D2DBFF" w14:textId="2ADC9C5E" w:rsidR="001D0437" w:rsidRDefault="001D0437">
      <w:pPr>
        <w:pStyle w:val="Sisluet2"/>
        <w:rPr>
          <w:ins w:id="37" w:author="Pettersson Mirkka" w:date="2023-10-11T15:42:00Z"/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ins w:id="38" w:author="Pettersson Mirkka" w:date="2023-10-11T15:42:00Z">
        <w:r w:rsidRPr="002B76AC">
          <w:rPr>
            <w:rStyle w:val="Hyperlinkki"/>
            <w:noProof/>
          </w:rPr>
          <w:fldChar w:fldCharType="begin"/>
        </w:r>
        <w:r w:rsidRPr="002B76A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"_Toc147931352"</w:instrText>
        </w:r>
        <w:r w:rsidRPr="002B76AC">
          <w:rPr>
            <w:rStyle w:val="Hyperlinkki"/>
            <w:noProof/>
          </w:rPr>
          <w:instrText xml:space="preserve"> </w:instrText>
        </w:r>
        <w:r w:rsidRPr="002B76AC">
          <w:rPr>
            <w:rStyle w:val="Hyperlinkki"/>
            <w:noProof/>
          </w:rPr>
        </w:r>
        <w:r w:rsidRPr="002B76AC">
          <w:rPr>
            <w:rStyle w:val="Hyperlinkki"/>
            <w:noProof/>
          </w:rPr>
          <w:fldChar w:fldCharType="separate"/>
        </w:r>
        <w:r w:rsidRPr="002B76AC">
          <w:rPr>
            <w:rStyle w:val="Hyperlinkki"/>
            <w:noProof/>
          </w:rPr>
          <w:t>3.9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2B76AC">
          <w:rPr>
            <w:rStyle w:val="Hyperlinkki"/>
            <w:noProof/>
          </w:rPr>
          <w:t>relatedDocument – viittaus toiseen dokumenttiin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_Toc147931352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39" w:author="Pettersson Mirkka" w:date="2023-10-11T15:42:00Z"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  <w:r w:rsidRPr="002B76AC">
          <w:rPr>
            <w:rStyle w:val="Hyperlinkki"/>
            <w:noProof/>
          </w:rPr>
          <w:fldChar w:fldCharType="end"/>
        </w:r>
      </w:ins>
    </w:p>
    <w:p w14:paraId="514EAFF6" w14:textId="60C08BA1" w:rsidR="001D0437" w:rsidRDefault="001D0437">
      <w:pPr>
        <w:pStyle w:val="Sisluet2"/>
        <w:rPr>
          <w:ins w:id="40" w:author="Pettersson Mirkka" w:date="2023-10-11T15:42:00Z"/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ins w:id="41" w:author="Pettersson Mirkka" w:date="2023-10-11T15:42:00Z">
        <w:r w:rsidRPr="002B76AC">
          <w:rPr>
            <w:rStyle w:val="Hyperlinkki"/>
            <w:noProof/>
          </w:rPr>
          <w:fldChar w:fldCharType="begin"/>
        </w:r>
        <w:r w:rsidRPr="002B76A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"_Toc147931353"</w:instrText>
        </w:r>
        <w:r w:rsidRPr="002B76AC">
          <w:rPr>
            <w:rStyle w:val="Hyperlinkki"/>
            <w:noProof/>
          </w:rPr>
          <w:instrText xml:space="preserve"> </w:instrText>
        </w:r>
        <w:r w:rsidRPr="002B76AC">
          <w:rPr>
            <w:rStyle w:val="Hyperlinkki"/>
            <w:noProof/>
          </w:rPr>
        </w:r>
        <w:r w:rsidRPr="002B76AC">
          <w:rPr>
            <w:rStyle w:val="Hyperlinkki"/>
            <w:noProof/>
          </w:rPr>
          <w:fldChar w:fldCharType="separate"/>
        </w:r>
        <w:r w:rsidRPr="002B76AC">
          <w:rPr>
            <w:rStyle w:val="Hyperlinkki"/>
            <w:noProof/>
          </w:rPr>
          <w:t>3.10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2B76AC">
          <w:rPr>
            <w:rStyle w:val="Hyperlinkki"/>
            <w:noProof/>
          </w:rPr>
          <w:t>authorization - valtuudet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_Toc147931353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42" w:author="Pettersson Mirkka" w:date="2023-10-11T15:42:00Z"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  <w:r w:rsidRPr="002B76AC">
          <w:rPr>
            <w:rStyle w:val="Hyperlinkki"/>
            <w:noProof/>
          </w:rPr>
          <w:fldChar w:fldCharType="end"/>
        </w:r>
      </w:ins>
    </w:p>
    <w:p w14:paraId="52C1408A" w14:textId="67A2AB22" w:rsidR="001D0437" w:rsidRDefault="001D0437">
      <w:pPr>
        <w:pStyle w:val="Sisluet2"/>
        <w:rPr>
          <w:ins w:id="43" w:author="Pettersson Mirkka" w:date="2023-10-11T15:42:00Z"/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ins w:id="44" w:author="Pettersson Mirkka" w:date="2023-10-11T15:42:00Z">
        <w:r w:rsidRPr="002B76AC">
          <w:rPr>
            <w:rStyle w:val="Hyperlinkki"/>
            <w:noProof/>
          </w:rPr>
          <w:fldChar w:fldCharType="begin"/>
        </w:r>
        <w:r w:rsidRPr="002B76A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"_Toc147931354"</w:instrText>
        </w:r>
        <w:r w:rsidRPr="002B76AC">
          <w:rPr>
            <w:rStyle w:val="Hyperlinkki"/>
            <w:noProof/>
          </w:rPr>
          <w:instrText xml:space="preserve"> </w:instrText>
        </w:r>
        <w:r w:rsidRPr="002B76AC">
          <w:rPr>
            <w:rStyle w:val="Hyperlinkki"/>
            <w:noProof/>
          </w:rPr>
        </w:r>
        <w:r w:rsidRPr="002B76AC">
          <w:rPr>
            <w:rStyle w:val="Hyperlinkki"/>
            <w:noProof/>
          </w:rPr>
          <w:fldChar w:fldCharType="separate"/>
        </w:r>
        <w:r w:rsidRPr="002B76AC">
          <w:rPr>
            <w:rStyle w:val="Hyperlinkki"/>
            <w:noProof/>
          </w:rPr>
          <w:t>3.11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2B76AC">
          <w:rPr>
            <w:rStyle w:val="Hyperlinkki"/>
            <w:noProof/>
          </w:rPr>
          <w:t>componentOf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_Toc147931354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45" w:author="Pettersson Mirkka" w:date="2023-10-11T15:42:00Z"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  <w:r w:rsidRPr="002B76AC">
          <w:rPr>
            <w:rStyle w:val="Hyperlinkki"/>
            <w:noProof/>
          </w:rPr>
          <w:fldChar w:fldCharType="end"/>
        </w:r>
      </w:ins>
    </w:p>
    <w:p w14:paraId="5AD5D59C" w14:textId="217DFB01" w:rsidR="001D0437" w:rsidRDefault="001D0437">
      <w:pPr>
        <w:pStyle w:val="Sisluet2"/>
        <w:rPr>
          <w:ins w:id="46" w:author="Pettersson Mirkka" w:date="2023-10-11T15:42:00Z"/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ins w:id="47" w:author="Pettersson Mirkka" w:date="2023-10-11T15:42:00Z">
        <w:r w:rsidRPr="002B76AC">
          <w:rPr>
            <w:rStyle w:val="Hyperlinkki"/>
            <w:noProof/>
          </w:rPr>
          <w:fldChar w:fldCharType="begin"/>
        </w:r>
        <w:r w:rsidRPr="002B76A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"_Toc147931355"</w:instrText>
        </w:r>
        <w:r w:rsidRPr="002B76AC">
          <w:rPr>
            <w:rStyle w:val="Hyperlinkki"/>
            <w:noProof/>
          </w:rPr>
          <w:instrText xml:space="preserve"> </w:instrText>
        </w:r>
        <w:r w:rsidRPr="002B76AC">
          <w:rPr>
            <w:rStyle w:val="Hyperlinkki"/>
            <w:noProof/>
          </w:rPr>
        </w:r>
        <w:r w:rsidRPr="002B76AC">
          <w:rPr>
            <w:rStyle w:val="Hyperlinkki"/>
            <w:noProof/>
          </w:rPr>
          <w:fldChar w:fldCharType="separate"/>
        </w:r>
        <w:r w:rsidRPr="002B76AC">
          <w:rPr>
            <w:rStyle w:val="Hyperlinkki"/>
            <w:noProof/>
          </w:rPr>
          <w:t>3.12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2B76AC">
          <w:rPr>
            <w:rStyle w:val="Hyperlinkki"/>
            <w:noProof/>
          </w:rPr>
          <w:t>hl7fi:signatureCollection – Allekirjoitukset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_Toc147931355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48" w:author="Pettersson Mirkka" w:date="2023-10-11T15:42:00Z"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  <w:r w:rsidRPr="002B76AC">
          <w:rPr>
            <w:rStyle w:val="Hyperlinkki"/>
            <w:noProof/>
          </w:rPr>
          <w:fldChar w:fldCharType="end"/>
        </w:r>
      </w:ins>
    </w:p>
    <w:p w14:paraId="58709597" w14:textId="05844E7B" w:rsidR="001D0437" w:rsidRDefault="001D0437">
      <w:pPr>
        <w:pStyle w:val="Sisluet2"/>
        <w:rPr>
          <w:ins w:id="49" w:author="Pettersson Mirkka" w:date="2023-10-11T15:42:00Z"/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ins w:id="50" w:author="Pettersson Mirkka" w:date="2023-10-11T15:42:00Z">
        <w:r w:rsidRPr="002B76AC">
          <w:rPr>
            <w:rStyle w:val="Hyperlinkki"/>
            <w:noProof/>
          </w:rPr>
          <w:fldChar w:fldCharType="begin"/>
        </w:r>
        <w:r w:rsidRPr="002B76A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"_Toc147931356"</w:instrText>
        </w:r>
        <w:r w:rsidRPr="002B76AC">
          <w:rPr>
            <w:rStyle w:val="Hyperlinkki"/>
            <w:noProof/>
          </w:rPr>
          <w:instrText xml:space="preserve"> </w:instrText>
        </w:r>
        <w:r w:rsidRPr="002B76AC">
          <w:rPr>
            <w:rStyle w:val="Hyperlinkki"/>
            <w:noProof/>
          </w:rPr>
        </w:r>
        <w:r w:rsidRPr="002B76AC">
          <w:rPr>
            <w:rStyle w:val="Hyperlinkki"/>
            <w:noProof/>
          </w:rPr>
          <w:fldChar w:fldCharType="separate"/>
        </w:r>
        <w:r w:rsidRPr="002B76AC">
          <w:rPr>
            <w:rStyle w:val="Hyperlinkki"/>
            <w:noProof/>
          </w:rPr>
          <w:t>3.13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2B76AC">
          <w:rPr>
            <w:rStyle w:val="Hyperlinkki"/>
            <w:noProof/>
          </w:rPr>
          <w:t>hl7fi:sender – lähettäjä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_Toc147931356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51" w:author="Pettersson Mirkka" w:date="2023-10-11T15:42:00Z"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  <w:r w:rsidRPr="002B76AC">
          <w:rPr>
            <w:rStyle w:val="Hyperlinkki"/>
            <w:noProof/>
          </w:rPr>
          <w:fldChar w:fldCharType="end"/>
        </w:r>
      </w:ins>
    </w:p>
    <w:p w14:paraId="7227AC7A" w14:textId="5D26D378" w:rsidR="001D0437" w:rsidRDefault="001D0437">
      <w:pPr>
        <w:pStyle w:val="Sisluet2"/>
        <w:rPr>
          <w:ins w:id="52" w:author="Pettersson Mirkka" w:date="2023-10-11T15:42:00Z"/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ins w:id="53" w:author="Pettersson Mirkka" w:date="2023-10-11T15:42:00Z">
        <w:r w:rsidRPr="002B76AC">
          <w:rPr>
            <w:rStyle w:val="Hyperlinkki"/>
            <w:noProof/>
          </w:rPr>
          <w:fldChar w:fldCharType="begin"/>
        </w:r>
        <w:r w:rsidRPr="002B76A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"_Toc147931357"</w:instrText>
        </w:r>
        <w:r w:rsidRPr="002B76AC">
          <w:rPr>
            <w:rStyle w:val="Hyperlinkki"/>
            <w:noProof/>
          </w:rPr>
          <w:instrText xml:space="preserve"> </w:instrText>
        </w:r>
        <w:r w:rsidRPr="002B76AC">
          <w:rPr>
            <w:rStyle w:val="Hyperlinkki"/>
            <w:noProof/>
          </w:rPr>
        </w:r>
        <w:r w:rsidRPr="002B76AC">
          <w:rPr>
            <w:rStyle w:val="Hyperlinkki"/>
            <w:noProof/>
          </w:rPr>
          <w:fldChar w:fldCharType="separate"/>
        </w:r>
        <w:r w:rsidRPr="002B76AC">
          <w:rPr>
            <w:rStyle w:val="Hyperlinkki"/>
            <w:noProof/>
          </w:rPr>
          <w:t>3.14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2B76AC">
          <w:rPr>
            <w:rStyle w:val="Hyperlinkki"/>
            <w:noProof/>
          </w:rPr>
          <w:t>InformationRecipient – uusimispyynnön vastaanottaja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_Toc147931357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54" w:author="Pettersson Mirkka" w:date="2023-10-11T15:42:00Z"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  <w:r w:rsidRPr="002B76AC">
          <w:rPr>
            <w:rStyle w:val="Hyperlinkki"/>
            <w:noProof/>
          </w:rPr>
          <w:fldChar w:fldCharType="end"/>
        </w:r>
      </w:ins>
    </w:p>
    <w:p w14:paraId="7710B05D" w14:textId="6B138BCF" w:rsidR="001D0437" w:rsidRDefault="001D0437">
      <w:pPr>
        <w:pStyle w:val="Sisluet1"/>
        <w:rPr>
          <w:ins w:id="55" w:author="Pettersson Mirkka" w:date="2023-10-11T15:42:00Z"/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ins w:id="56" w:author="Pettersson Mirkka" w:date="2023-10-11T15:42:00Z">
        <w:r w:rsidRPr="002B76AC">
          <w:rPr>
            <w:rStyle w:val="Hyperlinkki"/>
            <w:noProof/>
          </w:rPr>
          <w:fldChar w:fldCharType="begin"/>
        </w:r>
        <w:r w:rsidRPr="002B76A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"_Toc147931358"</w:instrText>
        </w:r>
        <w:r w:rsidRPr="002B76AC">
          <w:rPr>
            <w:rStyle w:val="Hyperlinkki"/>
            <w:noProof/>
          </w:rPr>
          <w:instrText xml:space="preserve"> </w:instrText>
        </w:r>
        <w:r w:rsidRPr="002B76AC">
          <w:rPr>
            <w:rStyle w:val="Hyperlinkki"/>
            <w:noProof/>
          </w:rPr>
        </w:r>
        <w:r w:rsidRPr="002B76AC">
          <w:rPr>
            <w:rStyle w:val="Hyperlinkki"/>
            <w:noProof/>
          </w:rPr>
          <w:fldChar w:fldCharType="separate"/>
        </w:r>
        <w:r w:rsidRPr="002B76AC">
          <w:rPr>
            <w:rStyle w:val="Hyperlinkki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2B76AC">
          <w:rPr>
            <w:rStyle w:val="Hyperlinkki"/>
            <w:noProof/>
          </w:rPr>
          <w:t>Yleisiä periaatteita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_Toc147931358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57" w:author="Pettersson Mirkka" w:date="2023-10-11T15:42:00Z"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  <w:r w:rsidRPr="002B76AC">
          <w:rPr>
            <w:rStyle w:val="Hyperlinkki"/>
            <w:noProof/>
          </w:rPr>
          <w:fldChar w:fldCharType="end"/>
        </w:r>
      </w:ins>
    </w:p>
    <w:p w14:paraId="564ADD4A" w14:textId="274967D1" w:rsidR="001D0437" w:rsidRDefault="001D0437">
      <w:pPr>
        <w:pStyle w:val="Sisluet2"/>
        <w:rPr>
          <w:ins w:id="58" w:author="Pettersson Mirkka" w:date="2023-10-11T15:42:00Z"/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ins w:id="59" w:author="Pettersson Mirkka" w:date="2023-10-11T15:42:00Z">
        <w:r w:rsidRPr="002B76AC">
          <w:rPr>
            <w:rStyle w:val="Hyperlinkki"/>
            <w:noProof/>
          </w:rPr>
          <w:fldChar w:fldCharType="begin"/>
        </w:r>
        <w:r w:rsidRPr="002B76A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"_Toc147931359"</w:instrText>
        </w:r>
        <w:r w:rsidRPr="002B76AC">
          <w:rPr>
            <w:rStyle w:val="Hyperlinkki"/>
            <w:noProof/>
          </w:rPr>
          <w:instrText xml:space="preserve"> </w:instrText>
        </w:r>
        <w:r w:rsidRPr="002B76AC">
          <w:rPr>
            <w:rStyle w:val="Hyperlinkki"/>
            <w:noProof/>
          </w:rPr>
        </w:r>
        <w:r w:rsidRPr="002B76AC">
          <w:rPr>
            <w:rStyle w:val="Hyperlinkki"/>
            <w:noProof/>
          </w:rPr>
          <w:fldChar w:fldCharType="separate"/>
        </w:r>
        <w:r w:rsidRPr="002B76AC">
          <w:rPr>
            <w:rStyle w:val="Hyperlinkki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2B76AC">
          <w:rPr>
            <w:rStyle w:val="Hyperlinkki"/>
            <w:noProof/>
          </w:rPr>
          <w:t>Ajan esittäminen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_Toc147931359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60" w:author="Pettersson Mirkka" w:date="2023-10-11T15:42:00Z"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  <w:r w:rsidRPr="002B76AC">
          <w:rPr>
            <w:rStyle w:val="Hyperlinkki"/>
            <w:noProof/>
          </w:rPr>
          <w:fldChar w:fldCharType="end"/>
        </w:r>
      </w:ins>
    </w:p>
    <w:p w14:paraId="11184351" w14:textId="50CE383E" w:rsidR="001D0437" w:rsidRDefault="001D0437">
      <w:pPr>
        <w:pStyle w:val="Sisluet1"/>
        <w:rPr>
          <w:ins w:id="61" w:author="Pettersson Mirkka" w:date="2023-10-11T15:42:00Z"/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ins w:id="62" w:author="Pettersson Mirkka" w:date="2023-10-11T15:42:00Z">
        <w:r w:rsidRPr="002B76AC">
          <w:rPr>
            <w:rStyle w:val="Hyperlinkki"/>
            <w:noProof/>
          </w:rPr>
          <w:fldChar w:fldCharType="begin"/>
        </w:r>
        <w:r w:rsidRPr="002B76AC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"_Toc147931360"</w:instrText>
        </w:r>
        <w:r w:rsidRPr="002B76AC">
          <w:rPr>
            <w:rStyle w:val="Hyperlinkki"/>
            <w:noProof/>
          </w:rPr>
          <w:instrText xml:space="preserve"> </w:instrText>
        </w:r>
        <w:r w:rsidRPr="002B76AC">
          <w:rPr>
            <w:rStyle w:val="Hyperlinkki"/>
            <w:noProof/>
          </w:rPr>
        </w:r>
        <w:r w:rsidRPr="002B76AC">
          <w:rPr>
            <w:rStyle w:val="Hyperlinkki"/>
            <w:noProof/>
          </w:rPr>
          <w:fldChar w:fldCharType="separate"/>
        </w:r>
        <w:r w:rsidRPr="002B76AC">
          <w:rPr>
            <w:rStyle w:val="Hyperlinkki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Pr="002B76AC">
          <w:rPr>
            <w:rStyle w:val="Hyperlinkki"/>
            <w:noProof/>
          </w:rPr>
          <w:t>Lääkemääräysten ja toimitusten linkitys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_Toc147931360 \h </w:instrText>
        </w:r>
        <w:r>
          <w:rPr>
            <w:noProof/>
            <w:webHidden/>
          </w:rPr>
        </w:r>
      </w:ins>
      <w:r>
        <w:rPr>
          <w:noProof/>
          <w:webHidden/>
        </w:rPr>
        <w:fldChar w:fldCharType="separate"/>
      </w:r>
      <w:ins w:id="63" w:author="Pettersson Mirkka" w:date="2023-10-11T15:42:00Z"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  <w:r w:rsidRPr="002B76AC">
          <w:rPr>
            <w:rStyle w:val="Hyperlinkki"/>
            <w:noProof/>
          </w:rPr>
          <w:fldChar w:fldCharType="end"/>
        </w:r>
      </w:ins>
    </w:p>
    <w:p w14:paraId="41DCFE5E" w14:textId="6ADB2F53" w:rsidR="00CD1495" w:rsidDel="001D0437" w:rsidRDefault="00CD1495">
      <w:pPr>
        <w:pStyle w:val="Sisluet1"/>
        <w:rPr>
          <w:del w:id="64" w:author="Pettersson Mirkka" w:date="2023-10-11T15:42:00Z"/>
          <w:rFonts w:asciiTheme="minorHAnsi" w:eastAsiaTheme="minorEastAsia" w:hAnsiTheme="minorHAnsi" w:cstheme="minorBidi"/>
          <w:noProof/>
          <w:kern w:val="2"/>
          <w:sz w:val="22"/>
          <w:szCs w:val="22"/>
          <w:lang w:eastAsia="fi-FI"/>
          <w14:ligatures w14:val="standardContextual"/>
        </w:rPr>
      </w:pPr>
      <w:del w:id="65" w:author="Pettersson Mirkka" w:date="2023-10-11T15:42:00Z">
        <w:r w:rsidRPr="001D0437" w:rsidDel="001D0437">
          <w:rPr>
            <w:noProof/>
          </w:rPr>
          <w:delText>1</w:delText>
        </w:r>
        <w:r w:rsidDel="001D043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fi-FI"/>
            <w14:ligatures w14:val="standardContextual"/>
          </w:rPr>
          <w:tab/>
        </w:r>
        <w:r w:rsidRPr="001D0437" w:rsidDel="001D0437">
          <w:rPr>
            <w:noProof/>
          </w:rPr>
          <w:delText>Johdanto</w:delText>
        </w:r>
        <w:r w:rsidDel="001D0437">
          <w:rPr>
            <w:noProof/>
            <w:webHidden/>
          </w:rPr>
          <w:tab/>
          <w:delText>7</w:delText>
        </w:r>
      </w:del>
    </w:p>
    <w:p w14:paraId="561721C1" w14:textId="7441E625" w:rsidR="00CD1495" w:rsidDel="001D0437" w:rsidRDefault="00CD1495">
      <w:pPr>
        <w:pStyle w:val="Sisluet1"/>
        <w:rPr>
          <w:del w:id="66" w:author="Pettersson Mirkka" w:date="2023-10-11T15:42:00Z"/>
          <w:rFonts w:asciiTheme="minorHAnsi" w:eastAsiaTheme="minorEastAsia" w:hAnsiTheme="minorHAnsi" w:cstheme="minorBidi"/>
          <w:noProof/>
          <w:kern w:val="2"/>
          <w:sz w:val="22"/>
          <w:szCs w:val="22"/>
          <w:lang w:eastAsia="fi-FI"/>
          <w14:ligatures w14:val="standardContextual"/>
        </w:rPr>
      </w:pPr>
      <w:del w:id="67" w:author="Pettersson Mirkka" w:date="2023-10-11T15:42:00Z">
        <w:r w:rsidRPr="001D0437" w:rsidDel="001D0437">
          <w:rPr>
            <w:noProof/>
          </w:rPr>
          <w:delText>2</w:delText>
        </w:r>
        <w:r w:rsidDel="001D043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fi-FI"/>
            <w14:ligatures w14:val="standardContextual"/>
          </w:rPr>
          <w:tab/>
        </w:r>
        <w:r w:rsidRPr="001D0437" w:rsidDel="001D0437">
          <w:rPr>
            <w:noProof/>
          </w:rPr>
          <w:delText>Headerin elementit reseptissä</w:delText>
        </w:r>
        <w:r w:rsidDel="001D0437">
          <w:rPr>
            <w:noProof/>
            <w:webHidden/>
          </w:rPr>
          <w:tab/>
          <w:delText>8</w:delText>
        </w:r>
      </w:del>
    </w:p>
    <w:p w14:paraId="5076DF80" w14:textId="43D3A5AC" w:rsidR="00CD1495" w:rsidDel="001D0437" w:rsidRDefault="00CD1495">
      <w:pPr>
        <w:pStyle w:val="Sisluet1"/>
        <w:rPr>
          <w:del w:id="68" w:author="Pettersson Mirkka" w:date="2023-10-11T15:42:00Z"/>
          <w:rFonts w:asciiTheme="minorHAnsi" w:eastAsiaTheme="minorEastAsia" w:hAnsiTheme="minorHAnsi" w:cstheme="minorBidi"/>
          <w:noProof/>
          <w:kern w:val="2"/>
          <w:sz w:val="22"/>
          <w:szCs w:val="22"/>
          <w:lang w:eastAsia="fi-FI"/>
          <w14:ligatures w14:val="standardContextual"/>
        </w:rPr>
      </w:pPr>
      <w:del w:id="69" w:author="Pettersson Mirkka" w:date="2023-10-11T15:42:00Z">
        <w:r w:rsidRPr="001D0437" w:rsidDel="001D0437">
          <w:rPr>
            <w:noProof/>
          </w:rPr>
          <w:delText>3</w:delText>
        </w:r>
        <w:r w:rsidDel="001D043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fi-FI"/>
            <w14:ligatures w14:val="standardContextual"/>
          </w:rPr>
          <w:tab/>
        </w:r>
        <w:r w:rsidRPr="001D0437" w:rsidDel="001D0437">
          <w:rPr>
            <w:noProof/>
          </w:rPr>
          <w:delText>Elementtikohtaiset määrittelyt</w:delText>
        </w:r>
        <w:r w:rsidDel="001D0437">
          <w:rPr>
            <w:noProof/>
            <w:webHidden/>
          </w:rPr>
          <w:tab/>
          <w:delText>11</w:delText>
        </w:r>
      </w:del>
    </w:p>
    <w:p w14:paraId="7B690B09" w14:textId="090CDC6B" w:rsidR="00CD1495" w:rsidDel="001D0437" w:rsidRDefault="00CD1495" w:rsidP="00CD1495">
      <w:pPr>
        <w:pStyle w:val="Sisluet2"/>
        <w:rPr>
          <w:del w:id="70" w:author="Pettersson Mirkka" w:date="2023-10-11T15:42:00Z"/>
          <w:rFonts w:asciiTheme="minorHAnsi" w:eastAsiaTheme="minorEastAsia" w:hAnsiTheme="minorHAnsi" w:cstheme="minorBidi"/>
          <w:noProof/>
          <w:kern w:val="2"/>
          <w:sz w:val="22"/>
          <w:szCs w:val="22"/>
          <w:lang w:eastAsia="fi-FI"/>
          <w14:ligatures w14:val="standardContextual"/>
        </w:rPr>
      </w:pPr>
      <w:del w:id="71" w:author="Pettersson Mirkka" w:date="2023-10-11T15:42:00Z">
        <w:r w:rsidRPr="001D0437" w:rsidDel="001D0437">
          <w:rPr>
            <w:noProof/>
          </w:rPr>
          <w:delText>3.1</w:delText>
        </w:r>
        <w:r w:rsidDel="001D043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fi-FI"/>
            <w14:ligatures w14:val="standardContextual"/>
          </w:rPr>
          <w:tab/>
        </w:r>
        <w:r w:rsidRPr="001D0437" w:rsidDel="001D0437">
          <w:rPr>
            <w:noProof/>
          </w:rPr>
          <w:delText>id – asiakirjan tunniste</w:delText>
        </w:r>
        <w:r w:rsidDel="001D0437">
          <w:rPr>
            <w:noProof/>
            <w:webHidden/>
          </w:rPr>
          <w:tab/>
          <w:delText>11</w:delText>
        </w:r>
      </w:del>
    </w:p>
    <w:p w14:paraId="07D95ACC" w14:textId="3564E401" w:rsidR="00CD1495" w:rsidDel="001D0437" w:rsidRDefault="00CD1495" w:rsidP="00CD1495">
      <w:pPr>
        <w:pStyle w:val="Sisluet2"/>
        <w:rPr>
          <w:del w:id="72" w:author="Pettersson Mirkka" w:date="2023-10-11T15:42:00Z"/>
          <w:rFonts w:asciiTheme="minorHAnsi" w:eastAsiaTheme="minorEastAsia" w:hAnsiTheme="minorHAnsi" w:cstheme="minorBidi"/>
          <w:noProof/>
          <w:kern w:val="2"/>
          <w:sz w:val="22"/>
          <w:szCs w:val="22"/>
          <w:lang w:eastAsia="fi-FI"/>
          <w14:ligatures w14:val="standardContextual"/>
        </w:rPr>
      </w:pPr>
      <w:del w:id="73" w:author="Pettersson Mirkka" w:date="2023-10-11T15:42:00Z">
        <w:r w:rsidRPr="001D0437" w:rsidDel="001D0437">
          <w:rPr>
            <w:noProof/>
          </w:rPr>
          <w:delText>3.2</w:delText>
        </w:r>
        <w:r w:rsidDel="001D043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fi-FI"/>
            <w14:ligatures w14:val="standardContextual"/>
          </w:rPr>
          <w:tab/>
        </w:r>
        <w:r w:rsidRPr="001D0437" w:rsidDel="001D0437">
          <w:rPr>
            <w:noProof/>
          </w:rPr>
          <w:delText>code – Dokumentin tyyppi</w:delText>
        </w:r>
        <w:r w:rsidDel="001D0437">
          <w:rPr>
            <w:noProof/>
            <w:webHidden/>
          </w:rPr>
          <w:tab/>
          <w:delText>14</w:delText>
        </w:r>
      </w:del>
    </w:p>
    <w:p w14:paraId="387D07C5" w14:textId="487FD091" w:rsidR="00CD1495" w:rsidDel="001D0437" w:rsidRDefault="00CD1495" w:rsidP="00CD1495">
      <w:pPr>
        <w:pStyle w:val="Sisluet2"/>
        <w:rPr>
          <w:del w:id="74" w:author="Pettersson Mirkka" w:date="2023-10-11T15:42:00Z"/>
          <w:rFonts w:asciiTheme="minorHAnsi" w:eastAsiaTheme="minorEastAsia" w:hAnsiTheme="minorHAnsi" w:cstheme="minorBidi"/>
          <w:noProof/>
          <w:kern w:val="2"/>
          <w:sz w:val="22"/>
          <w:szCs w:val="22"/>
          <w:lang w:eastAsia="fi-FI"/>
          <w14:ligatures w14:val="standardContextual"/>
        </w:rPr>
      </w:pPr>
      <w:del w:id="75" w:author="Pettersson Mirkka" w:date="2023-10-11T15:42:00Z">
        <w:r w:rsidRPr="001D0437" w:rsidDel="001D0437">
          <w:rPr>
            <w:noProof/>
          </w:rPr>
          <w:delText>3.3</w:delText>
        </w:r>
        <w:r w:rsidDel="001D043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fi-FI"/>
            <w14:ligatures w14:val="standardContextual"/>
          </w:rPr>
          <w:tab/>
        </w:r>
        <w:r w:rsidRPr="001D0437" w:rsidDel="001D0437">
          <w:rPr>
            <w:noProof/>
          </w:rPr>
          <w:delText>effectiveTime – Asiakirjan luontiaika (pakollinen)</w:delText>
        </w:r>
        <w:r w:rsidDel="001D0437">
          <w:rPr>
            <w:noProof/>
            <w:webHidden/>
          </w:rPr>
          <w:tab/>
          <w:delText>14</w:delText>
        </w:r>
      </w:del>
    </w:p>
    <w:p w14:paraId="2F9FEB3B" w14:textId="6E3D6A52" w:rsidR="00CD1495" w:rsidDel="001D0437" w:rsidRDefault="00CD1495" w:rsidP="00CD1495">
      <w:pPr>
        <w:pStyle w:val="Sisluet2"/>
        <w:rPr>
          <w:del w:id="76" w:author="Pettersson Mirkka" w:date="2023-10-11T15:42:00Z"/>
          <w:rFonts w:asciiTheme="minorHAnsi" w:eastAsiaTheme="minorEastAsia" w:hAnsiTheme="minorHAnsi" w:cstheme="minorBidi"/>
          <w:noProof/>
          <w:kern w:val="2"/>
          <w:sz w:val="22"/>
          <w:szCs w:val="22"/>
          <w:lang w:eastAsia="fi-FI"/>
          <w14:ligatures w14:val="standardContextual"/>
        </w:rPr>
      </w:pPr>
      <w:del w:id="77" w:author="Pettersson Mirkka" w:date="2023-10-11T15:42:00Z">
        <w:r w:rsidRPr="001D0437" w:rsidDel="001D0437">
          <w:rPr>
            <w:noProof/>
          </w:rPr>
          <w:delText>3.4</w:delText>
        </w:r>
        <w:r w:rsidDel="001D043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fi-FI"/>
            <w14:ligatures w14:val="standardContextual"/>
          </w:rPr>
          <w:tab/>
        </w:r>
        <w:r w:rsidRPr="001D0437" w:rsidDel="001D0437">
          <w:rPr>
            <w:noProof/>
          </w:rPr>
          <w:delText>setId – Alkuperäisen asiakirjan yksilöintitunnus (pakollinen)</w:delText>
        </w:r>
        <w:r w:rsidDel="001D0437">
          <w:rPr>
            <w:noProof/>
            <w:webHidden/>
          </w:rPr>
          <w:tab/>
          <w:delText>14</w:delText>
        </w:r>
      </w:del>
    </w:p>
    <w:p w14:paraId="25100808" w14:textId="4E13FC41" w:rsidR="00CD1495" w:rsidDel="001D0437" w:rsidRDefault="00CD1495" w:rsidP="00CD1495">
      <w:pPr>
        <w:pStyle w:val="Sisluet2"/>
        <w:rPr>
          <w:del w:id="78" w:author="Pettersson Mirkka" w:date="2023-10-11T15:42:00Z"/>
          <w:rFonts w:asciiTheme="minorHAnsi" w:eastAsiaTheme="minorEastAsia" w:hAnsiTheme="minorHAnsi" w:cstheme="minorBidi"/>
          <w:noProof/>
          <w:kern w:val="2"/>
          <w:sz w:val="22"/>
          <w:szCs w:val="22"/>
          <w:lang w:eastAsia="fi-FI"/>
          <w14:ligatures w14:val="standardContextual"/>
        </w:rPr>
      </w:pPr>
      <w:del w:id="79" w:author="Pettersson Mirkka" w:date="2023-10-11T15:42:00Z">
        <w:r w:rsidRPr="001D0437" w:rsidDel="001D0437">
          <w:rPr>
            <w:noProof/>
          </w:rPr>
          <w:delText>3.5</w:delText>
        </w:r>
        <w:r w:rsidDel="001D043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fi-FI"/>
            <w14:ligatures w14:val="standardContextual"/>
          </w:rPr>
          <w:tab/>
        </w:r>
        <w:r w:rsidRPr="001D0437" w:rsidDel="001D0437">
          <w:rPr>
            <w:noProof/>
          </w:rPr>
          <w:delText>versionNumber – versionumero</w:delText>
        </w:r>
        <w:r w:rsidDel="001D0437">
          <w:rPr>
            <w:noProof/>
            <w:webHidden/>
          </w:rPr>
          <w:tab/>
          <w:delText>14</w:delText>
        </w:r>
      </w:del>
    </w:p>
    <w:p w14:paraId="7310ED53" w14:textId="4CC3C824" w:rsidR="00CD1495" w:rsidDel="001D0437" w:rsidRDefault="00CD1495" w:rsidP="00CD1495">
      <w:pPr>
        <w:pStyle w:val="Sisluet2"/>
        <w:rPr>
          <w:del w:id="80" w:author="Pettersson Mirkka" w:date="2023-10-11T15:42:00Z"/>
          <w:rFonts w:asciiTheme="minorHAnsi" w:eastAsiaTheme="minorEastAsia" w:hAnsiTheme="minorHAnsi" w:cstheme="minorBidi"/>
          <w:noProof/>
          <w:kern w:val="2"/>
          <w:sz w:val="22"/>
          <w:szCs w:val="22"/>
          <w:lang w:eastAsia="fi-FI"/>
          <w14:ligatures w14:val="standardContextual"/>
        </w:rPr>
      </w:pPr>
      <w:del w:id="81" w:author="Pettersson Mirkka" w:date="2023-10-11T15:42:00Z">
        <w:r w:rsidRPr="001D0437" w:rsidDel="001D0437">
          <w:rPr>
            <w:noProof/>
          </w:rPr>
          <w:delText>3.6</w:delText>
        </w:r>
        <w:r w:rsidDel="001D043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fi-FI"/>
            <w14:ligatures w14:val="standardContextual"/>
          </w:rPr>
          <w:tab/>
        </w:r>
        <w:r w:rsidRPr="001D0437" w:rsidDel="001D0437">
          <w:rPr>
            <w:noProof/>
          </w:rPr>
          <w:delText>recordTarget – Asiakirjan kohde</w:delText>
        </w:r>
        <w:r w:rsidDel="001D0437">
          <w:rPr>
            <w:noProof/>
            <w:webHidden/>
          </w:rPr>
          <w:tab/>
          <w:delText>15</w:delText>
        </w:r>
      </w:del>
    </w:p>
    <w:p w14:paraId="6B6D81DC" w14:textId="485AE132" w:rsidR="00CD1495" w:rsidDel="001D0437" w:rsidRDefault="00CD1495" w:rsidP="00CD1495">
      <w:pPr>
        <w:pStyle w:val="Sisluet2"/>
        <w:rPr>
          <w:del w:id="82" w:author="Pettersson Mirkka" w:date="2023-10-11T15:42:00Z"/>
          <w:rFonts w:asciiTheme="minorHAnsi" w:eastAsiaTheme="minorEastAsia" w:hAnsiTheme="minorHAnsi" w:cstheme="minorBidi"/>
          <w:noProof/>
          <w:kern w:val="2"/>
          <w:sz w:val="22"/>
          <w:szCs w:val="22"/>
          <w:lang w:eastAsia="fi-FI"/>
          <w14:ligatures w14:val="standardContextual"/>
        </w:rPr>
      </w:pPr>
      <w:del w:id="83" w:author="Pettersson Mirkka" w:date="2023-10-11T15:42:00Z">
        <w:r w:rsidRPr="001D0437" w:rsidDel="001D0437">
          <w:rPr>
            <w:noProof/>
          </w:rPr>
          <w:delText>3.7</w:delText>
        </w:r>
        <w:r w:rsidDel="001D043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fi-FI"/>
            <w14:ligatures w14:val="standardContextual"/>
          </w:rPr>
          <w:tab/>
        </w:r>
        <w:r w:rsidRPr="001D0437" w:rsidDel="001D0437">
          <w:rPr>
            <w:noProof/>
          </w:rPr>
          <w:delText>author</w:delText>
        </w:r>
        <w:r w:rsidDel="001D0437">
          <w:rPr>
            <w:noProof/>
            <w:webHidden/>
          </w:rPr>
          <w:tab/>
          <w:delText>16</w:delText>
        </w:r>
      </w:del>
    </w:p>
    <w:p w14:paraId="631BC6BC" w14:textId="6B19D3B1" w:rsidR="00CD1495" w:rsidDel="001D0437" w:rsidRDefault="00CD1495" w:rsidP="00CD1495">
      <w:pPr>
        <w:pStyle w:val="Sisluet2"/>
        <w:rPr>
          <w:del w:id="84" w:author="Pettersson Mirkka" w:date="2023-10-11T15:42:00Z"/>
          <w:rFonts w:asciiTheme="minorHAnsi" w:eastAsiaTheme="minorEastAsia" w:hAnsiTheme="minorHAnsi" w:cstheme="minorBidi"/>
          <w:noProof/>
          <w:kern w:val="2"/>
          <w:sz w:val="22"/>
          <w:szCs w:val="22"/>
          <w:lang w:eastAsia="fi-FI"/>
          <w14:ligatures w14:val="standardContextual"/>
        </w:rPr>
      </w:pPr>
      <w:del w:id="85" w:author="Pettersson Mirkka" w:date="2023-10-11T15:42:00Z">
        <w:r w:rsidRPr="001D0437" w:rsidDel="001D0437">
          <w:rPr>
            <w:noProof/>
          </w:rPr>
          <w:delText>3.8</w:delText>
        </w:r>
        <w:r w:rsidDel="001D043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fi-FI"/>
            <w14:ligatures w14:val="standardContextual"/>
          </w:rPr>
          <w:tab/>
        </w:r>
        <w:r w:rsidRPr="001D0437" w:rsidDel="001D0437">
          <w:rPr>
            <w:noProof/>
          </w:rPr>
          <w:delText>custodian – rekisterinpitäjä (pakollinen)</w:delText>
        </w:r>
        <w:r w:rsidDel="001D0437">
          <w:rPr>
            <w:noProof/>
            <w:webHidden/>
          </w:rPr>
          <w:tab/>
          <w:delText>27</w:delText>
        </w:r>
      </w:del>
    </w:p>
    <w:p w14:paraId="3BA41734" w14:textId="05CF3A5B" w:rsidR="00CD1495" w:rsidDel="001D0437" w:rsidRDefault="00CD1495" w:rsidP="00CD1495">
      <w:pPr>
        <w:pStyle w:val="Sisluet2"/>
        <w:rPr>
          <w:del w:id="86" w:author="Pettersson Mirkka" w:date="2023-10-11T15:42:00Z"/>
          <w:rFonts w:asciiTheme="minorHAnsi" w:eastAsiaTheme="minorEastAsia" w:hAnsiTheme="minorHAnsi" w:cstheme="minorBidi"/>
          <w:noProof/>
          <w:kern w:val="2"/>
          <w:sz w:val="22"/>
          <w:szCs w:val="22"/>
          <w:lang w:eastAsia="fi-FI"/>
          <w14:ligatures w14:val="standardContextual"/>
        </w:rPr>
      </w:pPr>
      <w:del w:id="87" w:author="Pettersson Mirkka" w:date="2023-10-11T15:42:00Z">
        <w:r w:rsidRPr="001D0437" w:rsidDel="001D0437">
          <w:rPr>
            <w:noProof/>
          </w:rPr>
          <w:delText>3.9</w:delText>
        </w:r>
        <w:r w:rsidDel="001D043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fi-FI"/>
            <w14:ligatures w14:val="standardContextual"/>
          </w:rPr>
          <w:tab/>
        </w:r>
        <w:r w:rsidRPr="001D0437" w:rsidDel="001D0437">
          <w:rPr>
            <w:noProof/>
          </w:rPr>
          <w:delText>relatedDocument – viittaus toiseen dokumenttiin</w:delText>
        </w:r>
        <w:r w:rsidDel="001D0437">
          <w:rPr>
            <w:noProof/>
            <w:webHidden/>
          </w:rPr>
          <w:tab/>
          <w:delText>27</w:delText>
        </w:r>
      </w:del>
    </w:p>
    <w:p w14:paraId="211AF7DD" w14:textId="178930B3" w:rsidR="00CD1495" w:rsidDel="001D0437" w:rsidRDefault="00CD1495" w:rsidP="00CD1495">
      <w:pPr>
        <w:pStyle w:val="Sisluet2"/>
        <w:rPr>
          <w:del w:id="88" w:author="Pettersson Mirkka" w:date="2023-10-11T15:42:00Z"/>
          <w:rFonts w:asciiTheme="minorHAnsi" w:eastAsiaTheme="minorEastAsia" w:hAnsiTheme="minorHAnsi" w:cstheme="minorBidi"/>
          <w:noProof/>
          <w:kern w:val="2"/>
          <w:sz w:val="22"/>
          <w:szCs w:val="22"/>
          <w:lang w:eastAsia="fi-FI"/>
          <w14:ligatures w14:val="standardContextual"/>
        </w:rPr>
      </w:pPr>
      <w:del w:id="89" w:author="Pettersson Mirkka" w:date="2023-10-11T15:42:00Z">
        <w:r w:rsidRPr="001D0437" w:rsidDel="001D0437">
          <w:rPr>
            <w:noProof/>
          </w:rPr>
          <w:delText>3.10</w:delText>
        </w:r>
        <w:r w:rsidDel="001D043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fi-FI"/>
            <w14:ligatures w14:val="standardContextual"/>
          </w:rPr>
          <w:tab/>
        </w:r>
        <w:r w:rsidRPr="001D0437" w:rsidDel="001D0437">
          <w:rPr>
            <w:noProof/>
          </w:rPr>
          <w:delText>authorization - valtuudet</w:delText>
        </w:r>
        <w:r w:rsidDel="001D0437">
          <w:rPr>
            <w:noProof/>
            <w:webHidden/>
          </w:rPr>
          <w:tab/>
          <w:delText>28</w:delText>
        </w:r>
      </w:del>
    </w:p>
    <w:p w14:paraId="22A3A830" w14:textId="402AE183" w:rsidR="00CD1495" w:rsidDel="001D0437" w:rsidRDefault="00CD1495" w:rsidP="00CD1495">
      <w:pPr>
        <w:pStyle w:val="Sisluet2"/>
        <w:rPr>
          <w:del w:id="90" w:author="Pettersson Mirkka" w:date="2023-10-11T15:42:00Z"/>
          <w:rFonts w:asciiTheme="minorHAnsi" w:eastAsiaTheme="minorEastAsia" w:hAnsiTheme="minorHAnsi" w:cstheme="minorBidi"/>
          <w:noProof/>
          <w:kern w:val="2"/>
          <w:sz w:val="22"/>
          <w:szCs w:val="22"/>
          <w:lang w:eastAsia="fi-FI"/>
          <w14:ligatures w14:val="standardContextual"/>
        </w:rPr>
      </w:pPr>
      <w:del w:id="91" w:author="Pettersson Mirkka" w:date="2023-10-11T15:42:00Z">
        <w:r w:rsidRPr="001D0437" w:rsidDel="001D0437">
          <w:rPr>
            <w:noProof/>
          </w:rPr>
          <w:delText>3.11</w:delText>
        </w:r>
        <w:r w:rsidDel="001D043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fi-FI"/>
            <w14:ligatures w14:val="standardContextual"/>
          </w:rPr>
          <w:tab/>
        </w:r>
        <w:r w:rsidRPr="001D0437" w:rsidDel="001D0437">
          <w:rPr>
            <w:noProof/>
          </w:rPr>
          <w:delText>componentOf</w:delText>
        </w:r>
        <w:r w:rsidDel="001D0437">
          <w:rPr>
            <w:noProof/>
            <w:webHidden/>
          </w:rPr>
          <w:tab/>
          <w:delText>29</w:delText>
        </w:r>
      </w:del>
    </w:p>
    <w:p w14:paraId="7B77F72D" w14:textId="50EEF636" w:rsidR="00CD1495" w:rsidDel="001D0437" w:rsidRDefault="00CD1495" w:rsidP="00CD1495">
      <w:pPr>
        <w:pStyle w:val="Sisluet2"/>
        <w:rPr>
          <w:del w:id="92" w:author="Pettersson Mirkka" w:date="2023-10-11T15:42:00Z"/>
          <w:rFonts w:asciiTheme="minorHAnsi" w:eastAsiaTheme="minorEastAsia" w:hAnsiTheme="minorHAnsi" w:cstheme="minorBidi"/>
          <w:noProof/>
          <w:kern w:val="2"/>
          <w:sz w:val="22"/>
          <w:szCs w:val="22"/>
          <w:lang w:eastAsia="fi-FI"/>
          <w14:ligatures w14:val="standardContextual"/>
        </w:rPr>
      </w:pPr>
      <w:del w:id="93" w:author="Pettersson Mirkka" w:date="2023-10-11T15:42:00Z">
        <w:r w:rsidRPr="001D0437" w:rsidDel="001D0437">
          <w:rPr>
            <w:noProof/>
          </w:rPr>
          <w:delText>3.12</w:delText>
        </w:r>
        <w:r w:rsidDel="001D043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fi-FI"/>
            <w14:ligatures w14:val="standardContextual"/>
          </w:rPr>
          <w:tab/>
        </w:r>
        <w:r w:rsidRPr="001D0437" w:rsidDel="001D0437">
          <w:rPr>
            <w:noProof/>
          </w:rPr>
          <w:delText>hl7fi:signatureCollection – Allekirjoitukset</w:delText>
        </w:r>
        <w:r w:rsidDel="001D0437">
          <w:rPr>
            <w:noProof/>
            <w:webHidden/>
          </w:rPr>
          <w:tab/>
          <w:delText>33</w:delText>
        </w:r>
      </w:del>
    </w:p>
    <w:p w14:paraId="44526CF6" w14:textId="602ABDE9" w:rsidR="00CD1495" w:rsidDel="001D0437" w:rsidRDefault="00CD1495" w:rsidP="00CD1495">
      <w:pPr>
        <w:pStyle w:val="Sisluet2"/>
        <w:rPr>
          <w:del w:id="94" w:author="Pettersson Mirkka" w:date="2023-10-11T15:42:00Z"/>
          <w:rFonts w:asciiTheme="minorHAnsi" w:eastAsiaTheme="minorEastAsia" w:hAnsiTheme="minorHAnsi" w:cstheme="minorBidi"/>
          <w:noProof/>
          <w:kern w:val="2"/>
          <w:sz w:val="22"/>
          <w:szCs w:val="22"/>
          <w:lang w:eastAsia="fi-FI"/>
          <w14:ligatures w14:val="standardContextual"/>
        </w:rPr>
      </w:pPr>
      <w:del w:id="95" w:author="Pettersson Mirkka" w:date="2023-10-11T15:42:00Z">
        <w:r w:rsidRPr="001D0437" w:rsidDel="001D0437">
          <w:rPr>
            <w:noProof/>
          </w:rPr>
          <w:delText>3.13</w:delText>
        </w:r>
        <w:r w:rsidDel="001D043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fi-FI"/>
            <w14:ligatures w14:val="standardContextual"/>
          </w:rPr>
          <w:tab/>
        </w:r>
        <w:r w:rsidRPr="001D0437" w:rsidDel="001D0437">
          <w:rPr>
            <w:noProof/>
          </w:rPr>
          <w:delText>hl7fi:sender – lähettäjä</w:delText>
        </w:r>
        <w:r w:rsidDel="001D0437">
          <w:rPr>
            <w:noProof/>
            <w:webHidden/>
          </w:rPr>
          <w:tab/>
          <w:delText>33</w:delText>
        </w:r>
      </w:del>
    </w:p>
    <w:p w14:paraId="292AFDB3" w14:textId="25314DE6" w:rsidR="00CD1495" w:rsidDel="001D0437" w:rsidRDefault="00CD1495" w:rsidP="00CD1495">
      <w:pPr>
        <w:pStyle w:val="Sisluet2"/>
        <w:rPr>
          <w:del w:id="96" w:author="Pettersson Mirkka" w:date="2023-10-11T15:42:00Z"/>
          <w:rFonts w:asciiTheme="minorHAnsi" w:eastAsiaTheme="minorEastAsia" w:hAnsiTheme="minorHAnsi" w:cstheme="minorBidi"/>
          <w:noProof/>
          <w:kern w:val="2"/>
          <w:sz w:val="22"/>
          <w:szCs w:val="22"/>
          <w:lang w:eastAsia="fi-FI"/>
          <w14:ligatures w14:val="standardContextual"/>
        </w:rPr>
      </w:pPr>
      <w:del w:id="97" w:author="Pettersson Mirkka" w:date="2023-10-11T15:42:00Z">
        <w:r w:rsidRPr="001D0437" w:rsidDel="001D0437">
          <w:rPr>
            <w:noProof/>
          </w:rPr>
          <w:delText>3.14</w:delText>
        </w:r>
        <w:r w:rsidDel="001D043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fi-FI"/>
            <w14:ligatures w14:val="standardContextual"/>
          </w:rPr>
          <w:tab/>
        </w:r>
        <w:r w:rsidRPr="001D0437" w:rsidDel="001D0437">
          <w:rPr>
            <w:noProof/>
          </w:rPr>
          <w:delText>InformationRecipient – uusimispyynnön vastaanottaja</w:delText>
        </w:r>
        <w:r w:rsidDel="001D0437">
          <w:rPr>
            <w:noProof/>
            <w:webHidden/>
          </w:rPr>
          <w:tab/>
          <w:delText>33</w:delText>
        </w:r>
      </w:del>
    </w:p>
    <w:p w14:paraId="715377D1" w14:textId="0AFCBFC4" w:rsidR="00CD1495" w:rsidDel="001D0437" w:rsidRDefault="00CD1495">
      <w:pPr>
        <w:pStyle w:val="Sisluet1"/>
        <w:rPr>
          <w:del w:id="98" w:author="Pettersson Mirkka" w:date="2023-10-11T15:42:00Z"/>
          <w:rFonts w:asciiTheme="minorHAnsi" w:eastAsiaTheme="minorEastAsia" w:hAnsiTheme="minorHAnsi" w:cstheme="minorBidi"/>
          <w:noProof/>
          <w:kern w:val="2"/>
          <w:sz w:val="22"/>
          <w:szCs w:val="22"/>
          <w:lang w:eastAsia="fi-FI"/>
          <w14:ligatures w14:val="standardContextual"/>
        </w:rPr>
      </w:pPr>
      <w:del w:id="99" w:author="Pettersson Mirkka" w:date="2023-10-11T15:42:00Z">
        <w:r w:rsidRPr="001D0437" w:rsidDel="001D0437">
          <w:rPr>
            <w:noProof/>
          </w:rPr>
          <w:delText>4</w:delText>
        </w:r>
        <w:r w:rsidDel="001D043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fi-FI"/>
            <w14:ligatures w14:val="standardContextual"/>
          </w:rPr>
          <w:tab/>
        </w:r>
        <w:r w:rsidRPr="001D0437" w:rsidDel="001D0437">
          <w:rPr>
            <w:noProof/>
          </w:rPr>
          <w:delText>Yleisiä periaatteita</w:delText>
        </w:r>
        <w:r w:rsidDel="001D0437">
          <w:rPr>
            <w:noProof/>
            <w:webHidden/>
          </w:rPr>
          <w:tab/>
          <w:delText>33</w:delText>
        </w:r>
      </w:del>
    </w:p>
    <w:p w14:paraId="2A288B2E" w14:textId="3B8C90BB" w:rsidR="00CD1495" w:rsidDel="001D0437" w:rsidRDefault="00CD1495" w:rsidP="00CD1495">
      <w:pPr>
        <w:pStyle w:val="Sisluet2"/>
        <w:rPr>
          <w:del w:id="100" w:author="Pettersson Mirkka" w:date="2023-10-11T15:42:00Z"/>
          <w:rFonts w:asciiTheme="minorHAnsi" w:eastAsiaTheme="minorEastAsia" w:hAnsiTheme="minorHAnsi" w:cstheme="minorBidi"/>
          <w:noProof/>
          <w:kern w:val="2"/>
          <w:sz w:val="22"/>
          <w:szCs w:val="22"/>
          <w:lang w:eastAsia="fi-FI"/>
          <w14:ligatures w14:val="standardContextual"/>
        </w:rPr>
      </w:pPr>
      <w:del w:id="101" w:author="Pettersson Mirkka" w:date="2023-10-11T15:42:00Z">
        <w:r w:rsidRPr="001D0437" w:rsidDel="001D0437">
          <w:rPr>
            <w:noProof/>
          </w:rPr>
          <w:delText>4.1</w:delText>
        </w:r>
        <w:r w:rsidDel="001D043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fi-FI"/>
            <w14:ligatures w14:val="standardContextual"/>
          </w:rPr>
          <w:tab/>
        </w:r>
        <w:r w:rsidRPr="001D0437" w:rsidDel="001D0437">
          <w:rPr>
            <w:noProof/>
          </w:rPr>
          <w:delText>Ajan esittäminen</w:delText>
        </w:r>
        <w:r w:rsidDel="001D0437">
          <w:rPr>
            <w:noProof/>
            <w:webHidden/>
          </w:rPr>
          <w:tab/>
          <w:delText>33</w:delText>
        </w:r>
      </w:del>
    </w:p>
    <w:p w14:paraId="70704018" w14:textId="3A540C85" w:rsidR="00CD1495" w:rsidDel="001D0437" w:rsidRDefault="00CD1495">
      <w:pPr>
        <w:pStyle w:val="Sisluet1"/>
        <w:rPr>
          <w:del w:id="102" w:author="Pettersson Mirkka" w:date="2023-10-11T15:42:00Z"/>
          <w:rFonts w:asciiTheme="minorHAnsi" w:eastAsiaTheme="minorEastAsia" w:hAnsiTheme="minorHAnsi" w:cstheme="minorBidi"/>
          <w:noProof/>
          <w:kern w:val="2"/>
          <w:sz w:val="22"/>
          <w:szCs w:val="22"/>
          <w:lang w:eastAsia="fi-FI"/>
          <w14:ligatures w14:val="standardContextual"/>
        </w:rPr>
      </w:pPr>
      <w:del w:id="103" w:author="Pettersson Mirkka" w:date="2023-10-11T15:42:00Z">
        <w:r w:rsidRPr="001D0437" w:rsidDel="001D0437">
          <w:rPr>
            <w:noProof/>
          </w:rPr>
          <w:delText>5</w:delText>
        </w:r>
        <w:r w:rsidDel="001D0437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fi-FI"/>
            <w14:ligatures w14:val="standardContextual"/>
          </w:rPr>
          <w:tab/>
        </w:r>
        <w:r w:rsidRPr="001D0437" w:rsidDel="001D0437">
          <w:rPr>
            <w:noProof/>
          </w:rPr>
          <w:delText>Lääkemääräysten ja toimitusten linkitys</w:delText>
        </w:r>
        <w:r w:rsidDel="001D0437">
          <w:rPr>
            <w:noProof/>
            <w:webHidden/>
          </w:rPr>
          <w:tab/>
          <w:delText>34</w:delText>
        </w:r>
      </w:del>
    </w:p>
    <w:p w14:paraId="782A470F" w14:textId="6ACD02B2" w:rsidR="00522FC1" w:rsidRDefault="000F4FD7">
      <w:r>
        <w:fldChar w:fldCharType="end"/>
      </w:r>
    </w:p>
    <w:p w14:paraId="526959C4" w14:textId="77777777" w:rsidR="0014133F" w:rsidRDefault="0014133F"/>
    <w:p w14:paraId="600D15AF" w14:textId="77777777" w:rsidR="0014133F" w:rsidRDefault="0014133F" w:rsidP="0014133F">
      <w:pPr>
        <w:jc w:val="center"/>
      </w:pPr>
    </w:p>
    <w:p w14:paraId="5A0829DE" w14:textId="0B5C4759" w:rsidR="00F117F8" w:rsidRDefault="00F117F8"/>
    <w:p w14:paraId="220C1145" w14:textId="77777777" w:rsidR="00F117F8" w:rsidRPr="00F117F8" w:rsidRDefault="00F117F8" w:rsidP="00F117F8"/>
    <w:p w14:paraId="6E29CC0A" w14:textId="4BA4D7BD" w:rsidR="00F117F8" w:rsidRDefault="00F117F8"/>
    <w:p w14:paraId="0DF53F69" w14:textId="3361F80E" w:rsidR="00F117F8" w:rsidRDefault="00F117F8" w:rsidP="00F117F8">
      <w:pPr>
        <w:tabs>
          <w:tab w:val="left" w:pos="645"/>
        </w:tabs>
      </w:pPr>
      <w:r>
        <w:tab/>
      </w:r>
    </w:p>
    <w:p w14:paraId="7F4AB708" w14:textId="77777777" w:rsidR="00522FC1" w:rsidRDefault="00522FC1">
      <w:pPr>
        <w:rPr>
          <w:b/>
          <w:bCs/>
        </w:rPr>
      </w:pPr>
      <w:r w:rsidRPr="00F117F8">
        <w:br w:type="page"/>
      </w:r>
      <w:r>
        <w:rPr>
          <w:b/>
          <w:bCs/>
        </w:rPr>
        <w:lastRenderedPageBreak/>
        <w:t>Versiohistoria</w:t>
      </w:r>
    </w:p>
    <w:p w14:paraId="69045C7D" w14:textId="77777777" w:rsidR="00522FC1" w:rsidRDefault="00522FC1"/>
    <w:p w14:paraId="5CF408B3" w14:textId="77777777" w:rsidR="00522FC1" w:rsidRDefault="00522FC1" w:rsidP="00712F89">
      <w:pPr>
        <w:jc w:val="center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1260"/>
        <w:gridCol w:w="4680"/>
      </w:tblGrid>
      <w:tr w:rsidR="00522FC1" w14:paraId="11DBE995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A78" w14:textId="77777777" w:rsidR="00522FC1" w:rsidRDefault="00522FC1">
            <w:r>
              <w:t>Versio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4791" w14:textId="77777777" w:rsidR="00522FC1" w:rsidRDefault="00522FC1">
            <w:r>
              <w:t>Pvm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E21" w14:textId="77777777" w:rsidR="00522FC1" w:rsidRDefault="00522FC1">
            <w:r>
              <w:t>Tekijät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892E" w14:textId="77777777" w:rsidR="00522FC1" w:rsidRDefault="00522FC1">
            <w:r>
              <w:t>Selite</w:t>
            </w:r>
          </w:p>
        </w:tc>
      </w:tr>
      <w:tr w:rsidR="00522FC1" w14:paraId="1E2685B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D88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AD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24.10.2006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3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8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Ensimmäinen versio työryhmälle. Hyödynnetty määrittelydokumentin ensimmäistä versiota ja </w:t>
            </w:r>
            <w:proofErr w:type="spellStart"/>
            <w:r w:rsidRPr="003D5FC1">
              <w:rPr>
                <w:sz w:val="22"/>
                <w:szCs w:val="22"/>
              </w:rPr>
              <w:t>A.Ension</w:t>
            </w:r>
            <w:proofErr w:type="spellEnd"/>
            <w:r w:rsidRPr="003D5FC1">
              <w:rPr>
                <w:sz w:val="22"/>
                <w:szCs w:val="22"/>
              </w:rPr>
              <w:t xml:space="preserve"> materiaalia. </w:t>
            </w:r>
          </w:p>
        </w:tc>
      </w:tr>
      <w:tr w:rsidR="00522FC1" w14:paraId="1DB9D70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42C9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1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E38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AVE, TT, JP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43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TC-kokouksen 31.10.2006 ja työpalaverin 1.11.2006 perusteella.</w:t>
            </w:r>
          </w:p>
        </w:tc>
      </w:tr>
      <w:tr w:rsidR="00522FC1" w14:paraId="516B805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1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895D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742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9E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10.11.2006 perusteella.</w:t>
            </w:r>
          </w:p>
        </w:tc>
      </w:tr>
      <w:tr w:rsidR="00522FC1" w14:paraId="7BEFE7C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EC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22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19B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CE81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27.11.2006 perusteella.</w:t>
            </w:r>
          </w:p>
        </w:tc>
      </w:tr>
      <w:tr w:rsidR="00522FC1" w14:paraId="5978C207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CF1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B8D4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31.12.2006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37D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0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Virallinen julkaisuversio</w:t>
            </w:r>
          </w:p>
        </w:tc>
      </w:tr>
      <w:tr w:rsidR="00522FC1" w14:paraId="507D0595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8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F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2.7.2007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EFB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F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Täydennetty äänestyskierroksen kommenttien ja </w:t>
            </w:r>
            <w:proofErr w:type="spellStart"/>
            <w:r w:rsidRPr="003D5FC1">
              <w:rPr>
                <w:sz w:val="22"/>
                <w:szCs w:val="22"/>
              </w:rPr>
              <w:t>KELAn</w:t>
            </w:r>
            <w:proofErr w:type="spellEnd"/>
            <w:r w:rsidRPr="003D5FC1">
              <w:rPr>
                <w:sz w:val="22"/>
                <w:szCs w:val="22"/>
              </w:rPr>
              <w:t xml:space="preserve"> kommenttien perusteella.</w:t>
            </w:r>
          </w:p>
        </w:tc>
      </w:tr>
      <w:tr w:rsidR="00522FC1" w14:paraId="222A933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D4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DB6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8B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TOT, 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B7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headeriin</w:t>
            </w:r>
            <w:proofErr w:type="spellEnd"/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informationRecipient</w:t>
            </w:r>
            <w:proofErr w:type="spellEnd"/>
            <w:r w:rsidRPr="003D5FC1">
              <w:rPr>
                <w:sz w:val="22"/>
                <w:szCs w:val="22"/>
              </w:rPr>
              <w:t xml:space="preserve"> ja sen pakollisuus sekä </w:t>
            </w:r>
            <w:proofErr w:type="spellStart"/>
            <w:r w:rsidRPr="003D5FC1">
              <w:rPr>
                <w:sz w:val="22"/>
                <w:szCs w:val="22"/>
              </w:rPr>
              <w:t>relatedDocument</w:t>
            </w:r>
            <w:proofErr w:type="spellEnd"/>
            <w:r w:rsidRPr="003D5FC1">
              <w:rPr>
                <w:sz w:val="22"/>
                <w:szCs w:val="22"/>
              </w:rPr>
              <w:t xml:space="preserve"> pakollisuus ja myös allekirjoituksen pakollisuus.</w:t>
            </w:r>
            <w:r w:rsidR="000674BF" w:rsidRPr="003D5FC1">
              <w:rPr>
                <w:sz w:val="22"/>
                <w:szCs w:val="22"/>
              </w:rPr>
              <w:t xml:space="preserve"> Muutettu lääkemääräyksen tunnisteen (id) </w:t>
            </w:r>
            <w:r w:rsidR="004727BE" w:rsidRPr="003D5FC1">
              <w:rPr>
                <w:sz w:val="22"/>
                <w:szCs w:val="22"/>
              </w:rPr>
              <w:t xml:space="preserve">ja allekirjoituksen </w:t>
            </w:r>
            <w:r w:rsidR="000674BF" w:rsidRPr="003D5FC1">
              <w:rPr>
                <w:sz w:val="22"/>
                <w:szCs w:val="22"/>
              </w:rPr>
              <w:t xml:space="preserve">määrittelyä. </w:t>
            </w:r>
          </w:p>
        </w:tc>
      </w:tr>
      <w:tr w:rsidR="00522FC1" w14:paraId="20D3DF89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B54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84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92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3F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annosjakelu ja sen purku sekä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-toistuma korjaajalle ja mitätöijälle.</w:t>
            </w:r>
          </w:p>
        </w:tc>
      </w:tr>
      <w:tr w:rsidR="004A6599" w14:paraId="1AA336D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10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A90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27.1.2007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9F63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MS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6B1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sähköiseen allekirjoituksen määrittelevää lukua (aikaleima ja moniallekirjoitus).</w:t>
            </w:r>
          </w:p>
          <w:p w14:paraId="235A28A8" w14:textId="77777777" w:rsidR="004A6599" w:rsidRPr="003D5FC1" w:rsidRDefault="004A6599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hasPart</w:t>
            </w:r>
            <w:proofErr w:type="spellEnd"/>
            <w:r w:rsidRPr="003D5FC1">
              <w:rPr>
                <w:sz w:val="22"/>
                <w:szCs w:val="22"/>
              </w:rPr>
              <w:t xml:space="preserve"> kenttä korvattu encompassingEncounter.id kentällä</w:t>
            </w:r>
          </w:p>
        </w:tc>
      </w:tr>
      <w:tr w:rsidR="006C63A0" w14:paraId="35E18C5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29C" w14:textId="77777777" w:rsidR="006C63A0" w:rsidRPr="003D5FC1" w:rsidRDefault="006C63A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D293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17.2.2008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0E4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TT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6ACE" w14:textId="77777777" w:rsidR="006C63A0" w:rsidRPr="003D5FC1" w:rsidRDefault="00CA628E" w:rsidP="003B730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Dokumenttisuhteita kuvaava taulukko päivitetty vastaamaan uusia interaktiota</w:t>
            </w:r>
            <w:r w:rsidR="003B730B" w:rsidRPr="003D5FC1">
              <w:rPr>
                <w:sz w:val="22"/>
                <w:szCs w:val="22"/>
              </w:rPr>
              <w:t xml:space="preserve"> + uusisanoma toimitusvarauksen purku.</w:t>
            </w:r>
            <w:r w:rsidRPr="003D5FC1">
              <w:rPr>
                <w:sz w:val="22"/>
                <w:szCs w:val="22"/>
              </w:rPr>
              <w:t xml:space="preserve"> Muutettu uusimispyynnön vastauksen suhde uusimispyyntöön </w:t>
            </w:r>
            <w:proofErr w:type="spellStart"/>
            <w:r w:rsidRPr="003D5FC1">
              <w:rPr>
                <w:sz w:val="22"/>
                <w:szCs w:val="22"/>
              </w:rPr>
              <w:t>replaceksi</w:t>
            </w:r>
            <w:proofErr w:type="spellEnd"/>
            <w:r w:rsidRPr="003D5FC1">
              <w:rPr>
                <w:sz w:val="22"/>
                <w:szCs w:val="22"/>
              </w:rPr>
              <w:t xml:space="preserve"> Mika Suomalaisen kommentin pohjalta. Päivitetty dokumenttisuhteita esittävä kuva.</w:t>
            </w:r>
            <w:r w:rsidR="003B730B" w:rsidRPr="003D5FC1">
              <w:rPr>
                <w:sz w:val="22"/>
                <w:szCs w:val="22"/>
              </w:rPr>
              <w:t xml:space="preserve"> D</w:t>
            </w:r>
            <w:r w:rsidRPr="003D5FC1">
              <w:rPr>
                <w:sz w:val="22"/>
                <w:szCs w:val="22"/>
              </w:rPr>
              <w:t>okumentti</w:t>
            </w:r>
            <w:proofErr w:type="gramStart"/>
            <w:r w:rsidR="003B730B" w:rsidRPr="003D5FC1">
              <w:rPr>
                <w:sz w:val="22"/>
                <w:szCs w:val="22"/>
              </w:rPr>
              <w:t xml:space="preserve">- </w:t>
            </w:r>
            <w:r w:rsidRPr="003D5FC1">
              <w:rPr>
                <w:sz w:val="22"/>
                <w:szCs w:val="22"/>
              </w:rPr>
              <w:t xml:space="preserve"> ja</w:t>
            </w:r>
            <w:proofErr w:type="gramEnd"/>
            <w:r w:rsidRPr="003D5FC1">
              <w:rPr>
                <w:sz w:val="22"/>
                <w:szCs w:val="22"/>
              </w:rPr>
              <w:t xml:space="preserve"> koodistoviittauksia </w:t>
            </w:r>
            <w:r w:rsidR="003B730B" w:rsidRPr="003D5FC1">
              <w:rPr>
                <w:sz w:val="22"/>
                <w:szCs w:val="22"/>
              </w:rPr>
              <w:t xml:space="preserve">päivitetty </w:t>
            </w:r>
            <w:r w:rsidRPr="003D5FC1">
              <w:rPr>
                <w:sz w:val="22"/>
                <w:szCs w:val="22"/>
              </w:rPr>
              <w:t>uudemmiksi.</w:t>
            </w:r>
            <w:r w:rsidR="003B730B" w:rsidRPr="003D5FC1">
              <w:rPr>
                <w:sz w:val="22"/>
                <w:szCs w:val="22"/>
              </w:rPr>
              <w:t xml:space="preserve"> Pieniä korjauksia ja stilisointia.</w:t>
            </w:r>
          </w:p>
        </w:tc>
      </w:tr>
      <w:tr w:rsidR="00AD3422" w14:paraId="7952D85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5F5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1FA0" w14:textId="77777777" w:rsidR="00AD3422" w:rsidRPr="003D5FC1" w:rsidRDefault="00DA7625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</w:t>
            </w:r>
            <w:r w:rsidR="00AD3422" w:rsidRPr="003D5FC1">
              <w:rPr>
                <w:sz w:val="22"/>
                <w:szCs w:val="22"/>
              </w:rPr>
              <w:t>.5.2008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727" w14:textId="77777777" w:rsidR="00AD3422" w:rsidRPr="003D5FC1" w:rsidRDefault="00AD3422">
            <w:pPr>
              <w:rPr>
                <w:sz w:val="22"/>
                <w:szCs w:val="22"/>
              </w:rPr>
            </w:pPr>
            <w:proofErr w:type="gramStart"/>
            <w:r w:rsidRPr="003D5FC1">
              <w:rPr>
                <w:sz w:val="22"/>
                <w:szCs w:val="22"/>
              </w:rPr>
              <w:t>JP</w:t>
            </w:r>
            <w:r w:rsidR="00E9244F" w:rsidRPr="003D5FC1">
              <w:rPr>
                <w:sz w:val="22"/>
                <w:szCs w:val="22"/>
              </w:rPr>
              <w:t xml:space="preserve">  +</w:t>
            </w:r>
            <w:proofErr w:type="gramEnd"/>
            <w:r w:rsidR="00E9244F" w:rsidRPr="003D5FC1">
              <w:rPr>
                <w:sz w:val="22"/>
                <w:szCs w:val="22"/>
              </w:rPr>
              <w:t xml:space="preserve">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6A0" w14:textId="77777777" w:rsidR="004C17FD" w:rsidRPr="003D5FC1" w:rsidRDefault="00AD3422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Logican </w:t>
            </w:r>
            <w:r w:rsidR="004C17FD" w:rsidRPr="003D5FC1">
              <w:rPr>
                <w:sz w:val="22"/>
                <w:szCs w:val="22"/>
              </w:rPr>
              <w:t xml:space="preserve">Arto </w:t>
            </w:r>
            <w:proofErr w:type="spellStart"/>
            <w:r w:rsidR="004C17FD" w:rsidRPr="003D5FC1">
              <w:rPr>
                <w:sz w:val="22"/>
                <w:szCs w:val="22"/>
              </w:rPr>
              <w:t>Huuskon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</w:t>
            </w:r>
            <w:r w:rsidRPr="003D5FC1">
              <w:rPr>
                <w:sz w:val="22"/>
                <w:szCs w:val="22"/>
              </w:rPr>
              <w:t>kommenttien pohjalta</w:t>
            </w:r>
            <w:r w:rsidR="004C17FD" w:rsidRPr="003D5FC1">
              <w:rPr>
                <w:sz w:val="22"/>
                <w:szCs w:val="22"/>
              </w:rPr>
              <w:t>:</w:t>
            </w:r>
            <w:r w:rsidRPr="003D5FC1">
              <w:rPr>
                <w:sz w:val="22"/>
                <w:szCs w:val="22"/>
              </w:rPr>
              <w:t xml:space="preserve"> korjattu allekirjoi</w:t>
            </w:r>
            <w:r w:rsidR="004C17FD" w:rsidRPr="003D5FC1">
              <w:rPr>
                <w:sz w:val="22"/>
                <w:szCs w:val="22"/>
              </w:rPr>
              <w:t>tus esimerkkiä (</w:t>
            </w:r>
            <w:proofErr w:type="spellStart"/>
            <w:r w:rsidR="004C17FD" w:rsidRPr="003D5FC1">
              <w:rPr>
                <w:sz w:val="22"/>
                <w:szCs w:val="22"/>
              </w:rPr>
              <w:t>Xpath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filtteri) ja muutettu</w:t>
            </w:r>
            <w:r w:rsidRPr="003D5FC1">
              <w:rPr>
                <w:sz w:val="22"/>
                <w:szCs w:val="22"/>
              </w:rPr>
              <w:t xml:space="preserve"> moniallekirjoituksissa käytettävät </w:t>
            </w:r>
            <w:proofErr w:type="gramStart"/>
            <w:r w:rsidRPr="003D5FC1">
              <w:rPr>
                <w:sz w:val="22"/>
                <w:szCs w:val="22"/>
              </w:rPr>
              <w:t xml:space="preserve">algoritmit  </w:t>
            </w:r>
            <w:r w:rsidR="004C17FD" w:rsidRPr="003D5FC1">
              <w:rPr>
                <w:sz w:val="22"/>
                <w:szCs w:val="22"/>
              </w:rPr>
              <w:t>(</w:t>
            </w:r>
            <w:proofErr w:type="gramEnd"/>
            <w:r w:rsidRPr="003D5FC1">
              <w:rPr>
                <w:sz w:val="22"/>
                <w:szCs w:val="22"/>
              </w:rPr>
              <w:t>nyt samoja kuin varsinaisessa allekirjoituksessa</w:t>
            </w:r>
            <w:r w:rsidR="004C17F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Muutettu </w:t>
            </w:r>
            <w:proofErr w:type="spellStart"/>
            <w:r w:rsidRPr="003D5FC1">
              <w:rPr>
                <w:sz w:val="22"/>
                <w:szCs w:val="22"/>
              </w:rPr>
              <w:t>sender</w:t>
            </w:r>
            <w:proofErr w:type="spellEnd"/>
            <w:r w:rsidRPr="003D5FC1">
              <w:rPr>
                <w:sz w:val="22"/>
                <w:szCs w:val="22"/>
              </w:rPr>
              <w:t xml:space="preserve"> elementti vapaaehtoiseksi. </w:t>
            </w:r>
          </w:p>
          <w:p w14:paraId="1D26C4B3" w14:textId="77777777" w:rsidR="004C17FD" w:rsidRPr="003D5FC1" w:rsidRDefault="004C17FD" w:rsidP="004C17FD">
            <w:pPr>
              <w:rPr>
                <w:sz w:val="22"/>
                <w:szCs w:val="22"/>
              </w:rPr>
            </w:pPr>
          </w:p>
          <w:p w14:paraId="5A37C306" w14:textId="77777777" w:rsidR="00AD3422" w:rsidRPr="003D5FC1" w:rsidRDefault="004E7D2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Todettu että tulostusformaattien ja lokikyselyn osalta ei käytetä CDA R2 </w:t>
            </w:r>
            <w:proofErr w:type="spellStart"/>
            <w:r w:rsidRPr="003D5FC1">
              <w:rPr>
                <w:sz w:val="22"/>
                <w:szCs w:val="22"/>
              </w:rPr>
              <w:t>headeria</w:t>
            </w:r>
            <w:proofErr w:type="spellEnd"/>
            <w:r w:rsidRPr="003D5FC1">
              <w:rPr>
                <w:sz w:val="22"/>
                <w:szCs w:val="22"/>
              </w:rPr>
              <w:t>.</w:t>
            </w:r>
          </w:p>
          <w:p w14:paraId="52F35302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  <w:p w14:paraId="4644F29F" w14:textId="77777777" w:rsidR="00D92AAA" w:rsidRPr="003D5FC1" w:rsidRDefault="00D92AAA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Täsmennetty viivakoodin tietosisältöä.</w:t>
            </w:r>
          </w:p>
          <w:p w14:paraId="2D377EE5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</w:tc>
      </w:tr>
      <w:tr w:rsidR="001D259B" w14:paraId="19AE9394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D226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lastRenderedPageBreak/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53AC" w14:textId="77777777" w:rsidR="001D259B" w:rsidRPr="003D5FC1" w:rsidRDefault="001D259B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2.2.2010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10A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6311" w14:textId="77777777" w:rsidR="001D259B" w:rsidRPr="003D5FC1" w:rsidRDefault="00C904FC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Dokumenttia on päivitetty </w:t>
            </w:r>
            <w:proofErr w:type="spellStart"/>
            <w:r w:rsidRPr="003D5FC1">
              <w:rPr>
                <w:sz w:val="22"/>
                <w:szCs w:val="22"/>
              </w:rPr>
              <w:t>errata</w:t>
            </w:r>
            <w:proofErr w:type="spellEnd"/>
            <w:r w:rsidRPr="003D5FC1">
              <w:rPr>
                <w:sz w:val="22"/>
                <w:szCs w:val="22"/>
              </w:rPr>
              <w:t>-dokumentin pohjalta.</w:t>
            </w:r>
          </w:p>
        </w:tc>
      </w:tr>
      <w:tr w:rsidR="00301CD2" w14:paraId="368755B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0A7" w14:textId="77777777" w:rsidR="00301CD2" w:rsidRPr="003D5FC1" w:rsidRDefault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BC7" w14:textId="77777777" w:rsidR="00301CD2" w:rsidRPr="003D5FC1" w:rsidRDefault="00367939" w:rsidP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</w:t>
            </w:r>
            <w:r w:rsidR="002932E3" w:rsidRPr="003D5FC1">
              <w:rPr>
                <w:sz w:val="22"/>
                <w:szCs w:val="22"/>
              </w:rPr>
              <w:t>.</w:t>
            </w:r>
            <w:r w:rsidR="00876D42" w:rsidRPr="003D5FC1">
              <w:rPr>
                <w:sz w:val="22"/>
                <w:szCs w:val="22"/>
              </w:rPr>
              <w:t>9</w:t>
            </w:r>
            <w:r w:rsidR="002932E3" w:rsidRPr="003D5FC1">
              <w:rPr>
                <w:sz w:val="22"/>
                <w:szCs w:val="22"/>
              </w:rPr>
              <w:t>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A60" w14:textId="77777777" w:rsidR="00301CD2" w:rsidRPr="003D5FC1" w:rsidRDefault="00301CD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283" w14:textId="77777777" w:rsidR="00301CD2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 xml:space="preserve">-elementin tarkennus. Tarkennettu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>-rakennetta.</w:t>
            </w:r>
          </w:p>
          <w:p w14:paraId="43A73680" w14:textId="77777777" w:rsidR="002932E3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Korjattu lääkemääräyksen ja toimituksen linkitysesimerkkiä.</w:t>
            </w:r>
          </w:p>
        </w:tc>
      </w:tr>
      <w:tr w:rsidR="00D858B7" w14:paraId="7C0588F6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DA5" w14:textId="77777777" w:rsidR="00D858B7" w:rsidRPr="003D5FC1" w:rsidRDefault="00A71B9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D858B7" w:rsidRPr="003D5FC1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7B0" w14:textId="77777777" w:rsidR="00D858B7" w:rsidRPr="003D5FC1" w:rsidRDefault="00A71B90" w:rsidP="004D63A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</w:t>
            </w:r>
            <w:r w:rsidR="004D63A5" w:rsidRPr="003D5FC1">
              <w:rPr>
                <w:sz w:val="22"/>
                <w:szCs w:val="22"/>
              </w:rPr>
              <w:t>3</w:t>
            </w:r>
            <w:r w:rsidR="00D858B7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FE" w14:textId="77777777" w:rsidR="00D858B7" w:rsidRPr="003D5FC1" w:rsidRDefault="00D858B7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E48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Potilaan nimi ja syntymäaika pakollisiksi.</w:t>
            </w:r>
          </w:p>
          <w:p w14:paraId="4C88197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Omakannan ja yksityisten liittymismallin mukaiset organisaatiotiedot </w:t>
            </w:r>
            <w:proofErr w:type="spellStart"/>
            <w:r w:rsidRPr="003D5FC1">
              <w:rPr>
                <w:sz w:val="22"/>
                <w:szCs w:val="22"/>
              </w:rPr>
              <w:t>author-</w:t>
            </w:r>
            <w:proofErr w:type="spellEnd"/>
            <w:r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 xml:space="preserve"> -rakenteeseen.</w:t>
            </w:r>
          </w:p>
        </w:tc>
      </w:tr>
      <w:tr w:rsidR="002A43FB" w14:paraId="53FE7124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837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943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1.6.2014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580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CA2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yksilöintiin </w:t>
            </w:r>
            <w:proofErr w:type="spellStart"/>
            <w:r w:rsidRPr="003D5FC1">
              <w:rPr>
                <w:sz w:val="22"/>
                <w:szCs w:val="22"/>
              </w:rPr>
              <w:t>terhikkinumero</w:t>
            </w:r>
            <w:proofErr w:type="spellEnd"/>
          </w:p>
          <w:p w14:paraId="46CACED7" w14:textId="77777777" w:rsidR="002B7402" w:rsidRPr="003D5FC1" w:rsidRDefault="002B7402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</w:t>
            </w:r>
            <w:proofErr w:type="spellStart"/>
            <w:r w:rsidRPr="003D5FC1">
              <w:rPr>
                <w:sz w:val="22"/>
                <w:szCs w:val="22"/>
              </w:rPr>
              <w:t>SoftwareSupport</w:t>
            </w:r>
            <w:proofErr w:type="spellEnd"/>
            <w:r w:rsidRPr="003D5FC1">
              <w:rPr>
                <w:sz w:val="22"/>
                <w:szCs w:val="22"/>
              </w:rPr>
              <w:t>-tiedon päivitys</w:t>
            </w:r>
          </w:p>
          <w:p w14:paraId="30BA2511" w14:textId="77777777" w:rsidR="00E05BE2" w:rsidRPr="003D5FC1" w:rsidRDefault="00E05BE2" w:rsidP="00E05BE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sähköisten lääkemääräysasiakirjojen versiointi</w:t>
            </w:r>
          </w:p>
        </w:tc>
      </w:tr>
      <w:tr w:rsidR="004D5133" w14:paraId="28D7BAE0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A756" w14:textId="77777777" w:rsidR="004D5133" w:rsidRPr="003D5FC1" w:rsidRDefault="004D513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BBCA" w14:textId="77777777" w:rsidR="004D5133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</w:t>
            </w:r>
            <w:r w:rsidR="00D73DD9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18E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C4DA" w14:textId="77777777" w:rsidR="00E61BFD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Tarkennettu </w:t>
            </w:r>
            <w:r w:rsidR="0075575D" w:rsidRPr="003D5FC1">
              <w:rPr>
                <w:sz w:val="22"/>
                <w:szCs w:val="22"/>
              </w:rPr>
              <w:t>sähköisten lääkemääräysasiakirjojen versiointia (</w:t>
            </w:r>
            <w:r w:rsidRPr="003D5FC1">
              <w:rPr>
                <w:sz w:val="22"/>
                <w:szCs w:val="22"/>
              </w:rPr>
              <w:t>luku</w:t>
            </w:r>
            <w:r w:rsidR="00545634" w:rsidRPr="003D5FC1">
              <w:rPr>
                <w:sz w:val="22"/>
                <w:szCs w:val="22"/>
              </w:rPr>
              <w:t>a</w:t>
            </w:r>
            <w:r w:rsidRPr="003D5FC1">
              <w:rPr>
                <w:sz w:val="22"/>
                <w:szCs w:val="22"/>
              </w:rPr>
              <w:t xml:space="preserve"> 6</w:t>
            </w:r>
            <w:r w:rsidR="0075575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</w:t>
            </w:r>
          </w:p>
          <w:p w14:paraId="03AD1AD6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</w:t>
            </w:r>
            <w:r w:rsidR="00353C15" w:rsidRPr="003D5FC1">
              <w:rPr>
                <w:sz w:val="22"/>
                <w:szCs w:val="22"/>
              </w:rPr>
              <w:t xml:space="preserve">sätty taulukot </w:t>
            </w:r>
            <w:proofErr w:type="spellStart"/>
            <w:r w:rsidR="00353C15" w:rsidRPr="003D5FC1">
              <w:rPr>
                <w:sz w:val="22"/>
                <w:szCs w:val="22"/>
              </w:rPr>
              <w:t>recordTargetin</w:t>
            </w:r>
            <w:proofErr w:type="spellEnd"/>
            <w:r w:rsidR="00353C15" w:rsidRPr="003D5FC1">
              <w:rPr>
                <w:sz w:val="22"/>
                <w:szCs w:val="22"/>
              </w:rPr>
              <w:t>,</w:t>
            </w:r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="00BC4C4D"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="00BC4C4D" w:rsidRPr="003D5FC1">
              <w:rPr>
                <w:sz w:val="22"/>
                <w:szCs w:val="22"/>
              </w:rPr>
              <w:t>componentO</w:t>
            </w:r>
            <w:r w:rsidR="00353C15" w:rsidRPr="003D5FC1">
              <w:rPr>
                <w:sz w:val="22"/>
                <w:szCs w:val="22"/>
              </w:rPr>
              <w:t>f</w:t>
            </w:r>
            <w:proofErr w:type="spellEnd"/>
            <w:r w:rsidR="00BC4C4D" w:rsidRPr="003D5FC1">
              <w:rPr>
                <w:sz w:val="22"/>
                <w:szCs w:val="22"/>
              </w:rPr>
              <w:t>-</w:t>
            </w:r>
            <w:r w:rsidR="00353C15" w:rsidRPr="003D5FC1">
              <w:rPr>
                <w:sz w:val="22"/>
                <w:szCs w:val="22"/>
              </w:rPr>
              <w:t xml:space="preserve"> rakenteiden</w:t>
            </w:r>
            <w:r w:rsidRPr="003D5FC1">
              <w:rPr>
                <w:sz w:val="22"/>
                <w:szCs w:val="22"/>
              </w:rPr>
              <w:t xml:space="preserve"> tiedoista.</w:t>
            </w:r>
          </w:p>
          <w:p w14:paraId="7049F244" w14:textId="77777777" w:rsidR="00E61BFD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tarkennukset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tietojen pakollisuuksista versionvaihtotilanteessa.</w:t>
            </w:r>
          </w:p>
        </w:tc>
      </w:tr>
      <w:tr w:rsidR="00966CA1" w14:paraId="590EF543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68F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510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33D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8EE2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kappaleessa 3.11 tekstiä</w:t>
            </w:r>
          </w:p>
          <w:p w14:paraId="58B696E3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kappaleessa 6.3 lievennetty eteenpäin yhteensopivuutta lääkemääräyksen mitätöinnissä</w:t>
            </w:r>
          </w:p>
        </w:tc>
      </w:tr>
      <w:tr w:rsidR="00F83BE9" w14:paraId="4E3B5E58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39F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2F6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15.4.2015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1BAA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6D4" w14:textId="77777777" w:rsidR="00F83BE9" w:rsidRPr="003D5FC1" w:rsidRDefault="00F83BE9" w:rsidP="00F83BE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OID-oppaan linkki kappaleessa 3.1</w:t>
            </w:r>
          </w:p>
          <w:p w14:paraId="4AB52832" w14:textId="77777777" w:rsidR="00F83BE9" w:rsidRPr="003D5FC1" w:rsidRDefault="00F83BE9" w:rsidP="00F83BE9">
            <w:pPr>
              <w:rPr>
                <w:sz w:val="22"/>
                <w:szCs w:val="22"/>
              </w:rPr>
            </w:pPr>
          </w:p>
        </w:tc>
      </w:tr>
      <w:tr w:rsidR="00EF3D8C" w14:paraId="2F95EE6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344D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F5A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850" w14:textId="77777777" w:rsidR="00EF3D8C" w:rsidRPr="003D5FC1" w:rsidRDefault="00EF3D8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87F0" w14:textId="77777777" w:rsidR="00EF3D8C" w:rsidRPr="003D5FC1" w:rsidRDefault="00EF3D8C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-tietoihin KIR-rooli</w:t>
            </w:r>
          </w:p>
          <w:p w14:paraId="215C6628" w14:textId="77777777" w:rsidR="00EF3D8C" w:rsidRPr="003D5FC1" w:rsidRDefault="00CC4BDB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palvelutapahtumatunnuksen pakollisuutta tarkennet</w:t>
            </w:r>
            <w:r w:rsidR="00F60C53" w:rsidRPr="003D5FC1">
              <w:rPr>
                <w:sz w:val="22"/>
                <w:szCs w:val="22"/>
              </w:rPr>
              <w:t>tu</w:t>
            </w:r>
          </w:p>
        </w:tc>
      </w:tr>
      <w:tr w:rsidR="00F60C53" w14:paraId="271ED21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B41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3.41</w:t>
            </w:r>
            <w:r w:rsidR="00304C90" w:rsidRPr="003D5FC1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51E2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15.2.2016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ACB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5C" w14:textId="77777777" w:rsidR="00F60C53" w:rsidRPr="003D5FC1" w:rsidRDefault="00F60C53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Tekstitarkennuksia</w:t>
            </w:r>
            <w:r w:rsidR="006B429D" w:rsidRPr="003D5FC1">
              <w:rPr>
                <w:sz w:val="22"/>
                <w:szCs w:val="22"/>
              </w:rPr>
              <w:t xml:space="preserve"> ja esimerkkien korjaus (asiakirjan OID kokonaan </w:t>
            </w:r>
            <w:proofErr w:type="spellStart"/>
            <w:r w:rsidR="006B429D" w:rsidRPr="003D5FC1">
              <w:rPr>
                <w:sz w:val="22"/>
                <w:szCs w:val="22"/>
              </w:rPr>
              <w:t>root</w:t>
            </w:r>
            <w:proofErr w:type="spellEnd"/>
            <w:r w:rsidR="006B429D" w:rsidRPr="003D5FC1">
              <w:rPr>
                <w:sz w:val="22"/>
                <w:szCs w:val="22"/>
              </w:rPr>
              <w:t>-attribuuttiin</w:t>
            </w:r>
            <w:r w:rsidR="00993762" w:rsidRPr="003D5FC1">
              <w:rPr>
                <w:sz w:val="22"/>
                <w:szCs w:val="22"/>
              </w:rPr>
              <w:t>)</w:t>
            </w:r>
            <w:r w:rsidR="006B429D" w:rsidRPr="003D5FC1">
              <w:rPr>
                <w:sz w:val="22"/>
                <w:szCs w:val="22"/>
              </w:rPr>
              <w:t>.</w:t>
            </w:r>
          </w:p>
        </w:tc>
      </w:tr>
      <w:tr w:rsidR="00656588" w14:paraId="6CF94964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B6F2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34E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14.10.2016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E9B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62A" w14:textId="77777777" w:rsidR="00656588" w:rsidRPr="003D5FC1" w:rsidRDefault="00656588" w:rsidP="00656588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aikavyöhyketieto </w:t>
            </w:r>
            <w:proofErr w:type="spellStart"/>
            <w:r w:rsidRPr="003D5FC1">
              <w:rPr>
                <w:sz w:val="22"/>
                <w:szCs w:val="22"/>
              </w:rPr>
              <w:t>effectiveTime</w:t>
            </w:r>
            <w:proofErr w:type="spellEnd"/>
            <w:r w:rsidRPr="003D5FC1">
              <w:rPr>
                <w:sz w:val="22"/>
                <w:szCs w:val="22"/>
              </w:rPr>
              <w:t>-elementtiin kappaleessa 3.3</w:t>
            </w:r>
          </w:p>
        </w:tc>
      </w:tr>
      <w:tr w:rsidR="003D2CBE" w14:paraId="7DAABBBA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9E7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F18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7.9.2017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6ED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F8A" w14:textId="77777777" w:rsidR="003D2CBE" w:rsidRPr="003D5FC1" w:rsidRDefault="003D2CBE" w:rsidP="003D2CBE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Ei muutoksia</w:t>
            </w:r>
          </w:p>
        </w:tc>
      </w:tr>
      <w:tr w:rsidR="00FA0E9C" w14:paraId="4124403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13C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267" w14:textId="77777777" w:rsidR="00FA0E9C" w:rsidRPr="003D5FC1" w:rsidRDefault="00652D5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10.4</w:t>
            </w:r>
            <w:r w:rsidR="00FA0E9C" w:rsidRPr="003D5FC1">
              <w:rPr>
                <w:sz w:val="22"/>
                <w:szCs w:val="22"/>
              </w:rPr>
              <w:t>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895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473" w14:textId="77777777" w:rsidR="00FA0E9C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</w:t>
            </w:r>
            <w:r w:rsidR="00FA0E9C" w:rsidRPr="003D5FC1">
              <w:rPr>
                <w:sz w:val="22"/>
                <w:szCs w:val="22"/>
              </w:rPr>
              <w:t xml:space="preserve">isätty </w:t>
            </w:r>
            <w:r w:rsidRPr="003D5FC1">
              <w:rPr>
                <w:sz w:val="22"/>
                <w:szCs w:val="22"/>
              </w:rPr>
              <w:t>valtuudet-tieto (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)</w:t>
            </w:r>
          </w:p>
          <w:p w14:paraId="1B6AD21C" w14:textId="77777777" w:rsidR="00AA0C34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täsmennetty palvelutapahtuman tunnuksen pakollisuutta</w:t>
            </w:r>
          </w:p>
          <w:p w14:paraId="167A4D9E" w14:textId="77777777" w:rsidR="00AA0C34" w:rsidRPr="003D5FC1" w:rsidRDefault="00AA0C34" w:rsidP="00AA0C34">
            <w:pPr>
              <w:rPr>
                <w:sz w:val="22"/>
                <w:szCs w:val="22"/>
              </w:rPr>
            </w:pPr>
          </w:p>
        </w:tc>
      </w:tr>
      <w:tr w:rsidR="00564C3F" w14:paraId="7E4CBB18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D85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7540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D98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EAB" w14:textId="77777777" w:rsidR="00564C3F" w:rsidRPr="003D5FC1" w:rsidRDefault="00564C3F" w:rsidP="00564C3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tarkennettu 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-tiedon pakollisuutta</w:t>
            </w:r>
          </w:p>
        </w:tc>
      </w:tr>
      <w:tr w:rsidR="00F93E5F" w14:paraId="4185B46F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076" w14:textId="77777777" w:rsidR="00F93E5F" w:rsidRPr="003D5FC1" w:rsidRDefault="00901C1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F93E5F" w:rsidRPr="003D5FC1">
              <w:rPr>
                <w:sz w:val="22"/>
                <w:szCs w:val="22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0C3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B85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AF06" w14:textId="77777777" w:rsidR="00F93E5F" w:rsidRPr="003D5FC1" w:rsidRDefault="00F93E5F" w:rsidP="00F93E5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korjattu alaikäisen potilastietojen luovuttaminen huoltajille –koodiston OID-tunnus </w:t>
            </w:r>
          </w:p>
        </w:tc>
      </w:tr>
      <w:tr w:rsidR="00FB01CE" w14:paraId="5CEC33D9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B66" w14:textId="54EA764E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4.00</w:t>
            </w:r>
            <w:r w:rsidR="00746D1D">
              <w:rPr>
                <w:sz w:val="22"/>
                <w:szCs w:val="22"/>
              </w:rPr>
              <w:t xml:space="preserve"> 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2BC" w14:textId="18405614" w:rsidR="00FB01CE" w:rsidRPr="003D5FC1" w:rsidRDefault="00C157F8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31.3.2020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F94" w14:textId="77777777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Kela, S&amp;P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EB8" w14:textId="77777777" w:rsidR="00FB01CE" w:rsidRDefault="001361F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siistitty ja poistettu ulkoiset viittaukset historiataustaan</w:t>
            </w:r>
          </w:p>
          <w:p w14:paraId="0C2A36FD" w14:textId="77777777" w:rsidR="00EC168B" w:rsidRDefault="00EC168B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siirretty yhteenvetotaulukoista </w:t>
            </w:r>
            <w:r w:rsidR="008C500E">
              <w:rPr>
                <w:sz w:val="22"/>
                <w:szCs w:val="22"/>
              </w:rPr>
              <w:t>sisältöä elementtikohtaisiin määrittelyihin</w:t>
            </w:r>
          </w:p>
          <w:p w14:paraId="24178EA1" w14:textId="77777777" w:rsidR="00A03226" w:rsidRDefault="00D30D4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tarkennettu kaikki tietojen pakollisuusehdot yhteneväksi </w:t>
            </w:r>
            <w:r w:rsidR="00E15E79">
              <w:rPr>
                <w:sz w:val="22"/>
                <w:szCs w:val="22"/>
              </w:rPr>
              <w:t>tietosisältömäärittelyn kanssa</w:t>
            </w:r>
          </w:p>
          <w:p w14:paraId="6A10A062" w14:textId="2E4278D5" w:rsidR="000C3A69" w:rsidRPr="000C3A69" w:rsidRDefault="000C3A69" w:rsidP="000C3A69">
            <w:r>
              <w:t xml:space="preserve">- </w:t>
            </w:r>
            <w:r w:rsidRPr="000C3A69">
              <w:rPr>
                <w:sz w:val="22"/>
                <w:szCs w:val="22"/>
              </w:rPr>
              <w:t>määrittelyiden versiokäytännöt erotettu omaan dokumenttiinsa</w:t>
            </w:r>
            <w:r>
              <w:t xml:space="preserve"> </w:t>
            </w:r>
          </w:p>
        </w:tc>
      </w:tr>
      <w:tr w:rsidR="002641EB" w14:paraId="75605A63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E39" w14:textId="77777777" w:rsidR="002641EB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3.63</w:t>
            </w:r>
          </w:p>
          <w:p w14:paraId="4C2AAA7A" w14:textId="1CA90C49" w:rsidR="002641EB" w:rsidRPr="003D5FC1" w:rsidRDefault="002641EB" w:rsidP="00C778E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913" w14:textId="3F79BDBE" w:rsidR="002641EB" w:rsidRDefault="00746D1D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17.6.2020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5DB5" w14:textId="3A593DAC" w:rsidR="002641EB" w:rsidRPr="003D5FC1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F43" w14:textId="778619BB" w:rsidR="002641EB" w:rsidRDefault="002641EB" w:rsidP="002641EB">
            <w:r>
              <w:t xml:space="preserve">- </w:t>
            </w:r>
            <w:r w:rsidRPr="002641EB">
              <w:rPr>
                <w:sz w:val="22"/>
                <w:szCs w:val="22"/>
              </w:rPr>
              <w:t xml:space="preserve">päivitetty alaikäisen potilastietojen </w:t>
            </w:r>
            <w:r>
              <w:rPr>
                <w:sz w:val="22"/>
                <w:szCs w:val="22"/>
              </w:rPr>
              <w:t xml:space="preserve">  </w:t>
            </w:r>
            <w:r w:rsidRPr="002641EB">
              <w:rPr>
                <w:sz w:val="22"/>
                <w:szCs w:val="22"/>
              </w:rPr>
              <w:t>luovuttaminen huoltajille –koodiston versionumero</w:t>
            </w:r>
          </w:p>
          <w:p w14:paraId="1605BE40" w14:textId="21FB0A9C" w:rsidR="009D276B" w:rsidRPr="00FA4CC8" w:rsidRDefault="002641EB" w:rsidP="00FA4CC8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 w:rsidRPr="002641EB">
              <w:rPr>
                <w:sz w:val="22"/>
                <w:szCs w:val="22"/>
              </w:rPr>
              <w:t xml:space="preserve">lisätty </w:t>
            </w:r>
            <w:proofErr w:type="spellStart"/>
            <w:r w:rsidRPr="002641EB">
              <w:rPr>
                <w:sz w:val="22"/>
                <w:szCs w:val="22"/>
              </w:rPr>
              <w:t>authorization</w:t>
            </w:r>
            <w:proofErr w:type="spellEnd"/>
            <w:r w:rsidRPr="002641EB">
              <w:rPr>
                <w:sz w:val="22"/>
                <w:szCs w:val="22"/>
              </w:rPr>
              <w:t xml:space="preserve">-rakenteessa puuttunut </w:t>
            </w:r>
            <w:proofErr w:type="spellStart"/>
            <w:r w:rsidRPr="002641EB">
              <w:rPr>
                <w:sz w:val="22"/>
                <w:szCs w:val="22"/>
              </w:rPr>
              <w:t>templateId</w:t>
            </w:r>
            <w:proofErr w:type="spellEnd"/>
          </w:p>
        </w:tc>
      </w:tr>
      <w:tr w:rsidR="00746D1D" w14:paraId="7673199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FFD" w14:textId="28EC8A05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4.00 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D01" w14:textId="73A27820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3.7.2020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F04" w14:textId="4D12322A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E326" w14:textId="77223E08" w:rsidR="00746D1D" w:rsidRPr="00746D1D" w:rsidRDefault="00746D1D" w:rsidP="002641EB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Ei muutoksia.</w:t>
            </w:r>
          </w:p>
        </w:tc>
      </w:tr>
      <w:tr w:rsidR="00783547" w14:paraId="52F2ACC0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866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70E37C39" w14:textId="7BECD1B7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920A" w14:textId="4736505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2DF" w14:textId="09B4109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EBAA" w14:textId="5BEC35AF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maininta määrittelyiden versiokäytäntöjen poistosta. Ei muita muutoksia.</w:t>
            </w:r>
          </w:p>
        </w:tc>
      </w:tr>
      <w:tr w:rsidR="00783547" w14:paraId="47F84766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DEB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1CBFFDF3" w14:textId="318EF044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0781" w14:textId="56804754" w:rsidR="00783547" w:rsidRPr="00746D1D" w:rsidRDefault="00D40D04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83547">
              <w:rPr>
                <w:sz w:val="22"/>
                <w:szCs w:val="22"/>
              </w:rPr>
              <w:t>.5.2021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AA7E" w14:textId="632897DB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7A51" w14:textId="2DD26F6A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muutoksia määrittelyyn.</w:t>
            </w:r>
          </w:p>
        </w:tc>
      </w:tr>
      <w:tr w:rsidR="002F4675" w14:paraId="244C6C43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60A8" w14:textId="58143D2D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EF1C" w14:textId="5419A461" w:rsidR="002F4675" w:rsidRDefault="00986D0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FC75" w14:textId="691D2D9A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8D0F" w14:textId="5B53F3CD" w:rsidR="0022276C" w:rsidRDefault="0022276C" w:rsidP="0022276C">
            <w:r w:rsidRPr="26C3AD95">
              <w:t>-</w:t>
            </w:r>
            <w:r>
              <w:rPr>
                <w:sz w:val="22"/>
                <w:szCs w:val="22"/>
              </w:rPr>
              <w:t xml:space="preserve"> Lopullinen määrittelyversio, release </w:t>
            </w:r>
            <w:proofErr w:type="spellStart"/>
            <w:r>
              <w:rPr>
                <w:sz w:val="22"/>
                <w:szCs w:val="22"/>
              </w:rPr>
              <w:t>candidate</w:t>
            </w:r>
            <w:proofErr w:type="spellEnd"/>
            <w:r>
              <w:rPr>
                <w:sz w:val="22"/>
                <w:szCs w:val="22"/>
              </w:rPr>
              <w:t>- määre poistettu.</w:t>
            </w:r>
          </w:p>
          <w:p w14:paraId="3807F4F0" w14:textId="1A3AA042" w:rsidR="002F4675" w:rsidRPr="0022276C" w:rsidRDefault="0022276C" w:rsidP="0022276C">
            <w:pPr>
              <w:rPr>
                <w:sz w:val="22"/>
                <w:szCs w:val="22"/>
              </w:rPr>
            </w:pPr>
            <w:r w:rsidRPr="0022276C">
              <w:rPr>
                <w:sz w:val="22"/>
                <w:szCs w:val="22"/>
              </w:rPr>
              <w:t xml:space="preserve">- Korjattu s. 30 ja 31 kuvat, lisätty ”Korjattu lääkemääräys ja sen linkit” ja ”Korjatun lääkemääräyksen toimitus ja sen linkit” kuviin </w:t>
            </w:r>
            <w:proofErr w:type="spellStart"/>
            <w:r w:rsidRPr="0022276C">
              <w:rPr>
                <w:sz w:val="22"/>
                <w:szCs w:val="22"/>
              </w:rPr>
              <w:t>relatedDocument</w:t>
            </w:r>
            <w:proofErr w:type="spellEnd"/>
            <w:r w:rsidRPr="0022276C">
              <w:rPr>
                <w:sz w:val="22"/>
                <w:szCs w:val="22"/>
              </w:rPr>
              <w:t xml:space="preserve"> –tieto.</w:t>
            </w:r>
          </w:p>
        </w:tc>
      </w:tr>
      <w:tr w:rsidR="00D81DBB" w14:paraId="20F72FDB" w14:textId="77777777" w:rsidTr="26C3AD95">
        <w:trPr>
          <w:ins w:id="104" w:author="Timo Kaskinen" w:date="2022-12-08T19:45:00Z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CABD" w14:textId="77777777" w:rsidR="00D81DBB" w:rsidRDefault="00D81DBB" w:rsidP="00783547">
            <w:pPr>
              <w:rPr>
                <w:ins w:id="105" w:author="Pettersson Mirkka" w:date="2023-10-05T10:18:00Z"/>
                <w:sz w:val="22"/>
                <w:szCs w:val="22"/>
              </w:rPr>
            </w:pPr>
            <w:ins w:id="106" w:author="Timo Kaskinen" w:date="2022-12-08T19:45:00Z">
              <w:r>
                <w:rPr>
                  <w:sz w:val="22"/>
                  <w:szCs w:val="22"/>
                </w:rPr>
                <w:t>5.00</w:t>
              </w:r>
            </w:ins>
          </w:p>
          <w:p w14:paraId="412B8BDF" w14:textId="29767416" w:rsidR="009719DF" w:rsidRDefault="009719DF" w:rsidP="00783547">
            <w:pPr>
              <w:rPr>
                <w:ins w:id="107" w:author="Timo Kaskinen" w:date="2022-12-08T19:45:00Z"/>
                <w:sz w:val="22"/>
                <w:szCs w:val="22"/>
              </w:rPr>
            </w:pPr>
            <w:ins w:id="108" w:author="Pettersson Mirkka" w:date="2023-10-05T10:18:00Z">
              <w:r>
                <w:rPr>
                  <w:sz w:val="22"/>
                  <w:szCs w:val="22"/>
                </w:rPr>
                <w:t>RC1</w:t>
              </w:r>
            </w:ins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BE4E" w14:textId="306955AD" w:rsidR="00D81DBB" w:rsidRDefault="00193EE1" w:rsidP="00783547">
            <w:pPr>
              <w:rPr>
                <w:ins w:id="109" w:author="Timo Kaskinen" w:date="2022-12-08T19:45:00Z"/>
                <w:sz w:val="22"/>
                <w:szCs w:val="22"/>
              </w:rPr>
            </w:pPr>
            <w:ins w:id="110" w:author="Pettersson Mirkka" w:date="2023-10-05T11:17:00Z">
              <w:r>
                <w:rPr>
                  <w:sz w:val="22"/>
                  <w:szCs w:val="22"/>
                </w:rPr>
                <w:t>12.10</w:t>
              </w:r>
            </w:ins>
            <w:ins w:id="111" w:author="Timo Kaskinen" w:date="2022-12-08T19:45:00Z">
              <w:r w:rsidR="00D81DBB">
                <w:rPr>
                  <w:sz w:val="22"/>
                  <w:szCs w:val="22"/>
                </w:rPr>
                <w:t>.202</w:t>
              </w:r>
            </w:ins>
            <w:ins w:id="112" w:author="Timo Kaskinen" w:date="2023-02-02T23:04:00Z">
              <w:r w:rsidR="001B5F1B">
                <w:rPr>
                  <w:sz w:val="22"/>
                  <w:szCs w:val="22"/>
                </w:rPr>
                <w:t>3</w:t>
              </w:r>
            </w:ins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9D70" w14:textId="69884B18" w:rsidR="00D81DBB" w:rsidRDefault="00D81DBB" w:rsidP="00783547">
            <w:pPr>
              <w:rPr>
                <w:ins w:id="113" w:author="Timo Kaskinen" w:date="2022-12-08T19:45:00Z"/>
                <w:sz w:val="22"/>
                <w:szCs w:val="22"/>
              </w:rPr>
            </w:pPr>
            <w:ins w:id="114" w:author="Timo Kaskinen" w:date="2022-12-08T19:45:00Z">
              <w:r>
                <w:rPr>
                  <w:sz w:val="22"/>
                  <w:szCs w:val="22"/>
                </w:rPr>
                <w:t>Kela, NHG</w:t>
              </w:r>
            </w:ins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F802" w14:textId="768E9B9F" w:rsidR="00D25F10" w:rsidRDefault="00CE1638" w:rsidP="00683839">
            <w:pPr>
              <w:rPr>
                <w:ins w:id="115" w:author="Pettersson Mirkka" w:date="2023-09-20T13:37:00Z"/>
                <w:sz w:val="22"/>
                <w:szCs w:val="22"/>
              </w:rPr>
            </w:pPr>
            <w:ins w:id="116" w:author="Pettersson Mirkka" w:date="2023-09-20T13:37:00Z">
              <w:r>
                <w:rPr>
                  <w:sz w:val="22"/>
                  <w:szCs w:val="22"/>
                </w:rPr>
                <w:t xml:space="preserve">- </w:t>
              </w:r>
            </w:ins>
            <w:ins w:id="117" w:author="Pettersson Mirkka" w:date="2023-09-20T13:39:00Z">
              <w:r w:rsidR="002659AA">
                <w:rPr>
                  <w:sz w:val="22"/>
                  <w:szCs w:val="22"/>
                </w:rPr>
                <w:t>M</w:t>
              </w:r>
            </w:ins>
            <w:ins w:id="118" w:author="Timo Kaskinen" w:date="2023-02-06T11:52:00Z">
              <w:r w:rsidR="00B803F5" w:rsidRPr="00683839">
                <w:rPr>
                  <w:sz w:val="22"/>
                  <w:szCs w:val="22"/>
                </w:rPr>
                <w:t xml:space="preserve">uutoksia eri </w:t>
              </w:r>
            </w:ins>
            <w:ins w:id="119" w:author="Timo Kaskinen" w:date="2023-02-06T11:53:00Z">
              <w:r w:rsidR="00B803F5" w:rsidRPr="00683839">
                <w:rPr>
                  <w:sz w:val="22"/>
                  <w:szCs w:val="22"/>
                </w:rPr>
                <w:t xml:space="preserve">sanomatyypeillä vaadittaviin </w:t>
              </w:r>
              <w:proofErr w:type="spellStart"/>
              <w:r w:rsidR="00B803F5" w:rsidRPr="00683839">
                <w:rPr>
                  <w:sz w:val="22"/>
                  <w:szCs w:val="22"/>
                </w:rPr>
                <w:t>author</w:t>
              </w:r>
              <w:proofErr w:type="spellEnd"/>
              <w:r w:rsidR="00B803F5" w:rsidRPr="00683839">
                <w:rPr>
                  <w:sz w:val="22"/>
                  <w:szCs w:val="22"/>
                </w:rPr>
                <w:t>-r</w:t>
              </w:r>
            </w:ins>
            <w:ins w:id="120" w:author="Timo Kaskinen" w:date="2023-02-06T11:54:00Z">
              <w:r w:rsidR="005C24C2" w:rsidRPr="00683839">
                <w:rPr>
                  <w:sz w:val="22"/>
                  <w:szCs w:val="22"/>
                </w:rPr>
                <w:t xml:space="preserve">akenteisiin </w:t>
              </w:r>
            </w:ins>
            <w:ins w:id="121" w:author="Timo Kaskinen" w:date="2023-02-06T11:55:00Z">
              <w:r w:rsidR="009A174A" w:rsidRPr="00683839">
                <w:rPr>
                  <w:sz w:val="22"/>
                  <w:szCs w:val="22"/>
                </w:rPr>
                <w:t>ja ammattihenkilön roolitie</w:t>
              </w:r>
              <w:r w:rsidR="004634A3" w:rsidRPr="00683839">
                <w:rPr>
                  <w:sz w:val="22"/>
                  <w:szCs w:val="22"/>
                </w:rPr>
                <w:t>toihin, ks. luku 3.7</w:t>
              </w:r>
            </w:ins>
          </w:p>
          <w:p w14:paraId="71BAA920" w14:textId="4391A50C" w:rsidR="00CE1638" w:rsidRPr="00683839" w:rsidRDefault="00CE1638" w:rsidP="00683839">
            <w:pPr>
              <w:rPr>
                <w:ins w:id="122" w:author="Timo Kaskinen" w:date="2022-12-08T19:45:00Z"/>
                <w:sz w:val="22"/>
                <w:szCs w:val="22"/>
              </w:rPr>
            </w:pPr>
            <w:ins w:id="123" w:author="Pettersson Mirkka" w:date="2023-09-20T13:37:00Z">
              <w:r>
                <w:rPr>
                  <w:sz w:val="22"/>
                  <w:szCs w:val="22"/>
                </w:rPr>
                <w:t>- Päi</w:t>
              </w:r>
            </w:ins>
            <w:ins w:id="124" w:author="Pettersson Mirkka" w:date="2023-09-20T13:38:00Z">
              <w:r>
                <w:rPr>
                  <w:sz w:val="22"/>
                  <w:szCs w:val="22"/>
                </w:rPr>
                <w:t xml:space="preserve">vitetty </w:t>
              </w:r>
              <w:proofErr w:type="spellStart"/>
              <w:r>
                <w:rPr>
                  <w:sz w:val="22"/>
                  <w:szCs w:val="22"/>
                </w:rPr>
                <w:t>author</w:t>
              </w:r>
              <w:proofErr w:type="spellEnd"/>
              <w:r>
                <w:rPr>
                  <w:sz w:val="22"/>
                  <w:szCs w:val="22"/>
                </w:rPr>
                <w:t>-roolitaulukko</w:t>
              </w:r>
            </w:ins>
          </w:p>
        </w:tc>
      </w:tr>
    </w:tbl>
    <w:p w14:paraId="4983EA78" w14:textId="77777777" w:rsidR="00522FC1" w:rsidRDefault="00522FC1"/>
    <w:p w14:paraId="3A476D33" w14:textId="77777777" w:rsidR="00301CD2" w:rsidRDefault="00301CD2"/>
    <w:p w14:paraId="60B38BAB" w14:textId="77777777" w:rsidR="00522FC1" w:rsidRDefault="00522FC1">
      <w:r>
        <w:t>AVE = Ari Vähä-Erkkilä / Prime Solutions Oy</w:t>
      </w:r>
    </w:p>
    <w:p w14:paraId="7380EC4A" w14:textId="77777777" w:rsidR="00522FC1" w:rsidRDefault="00522FC1">
      <w:r>
        <w:t xml:space="preserve">TT = Timo </w:t>
      </w:r>
      <w:proofErr w:type="spellStart"/>
      <w:r>
        <w:t>Tarhonen</w:t>
      </w:r>
      <w:proofErr w:type="spellEnd"/>
      <w:r>
        <w:t xml:space="preserve"> / Tietotarha Oy</w:t>
      </w:r>
    </w:p>
    <w:p w14:paraId="71028B93" w14:textId="77777777" w:rsidR="00522FC1" w:rsidRDefault="00522FC1">
      <w:r>
        <w:t>JP = Jari Porrasmaa / Kuopion yliopisto</w:t>
      </w:r>
    </w:p>
    <w:p w14:paraId="49816848" w14:textId="77777777" w:rsidR="004A6599" w:rsidRDefault="004A6599">
      <w:r>
        <w:t>MS = Marko Sormunen / Kuopion yliopisto</w:t>
      </w:r>
    </w:p>
    <w:p w14:paraId="22A2D82E" w14:textId="77777777" w:rsidR="00522FC1" w:rsidRDefault="00522FC1">
      <w:r>
        <w:t xml:space="preserve">TOT = Timo </w:t>
      </w:r>
      <w:proofErr w:type="spellStart"/>
      <w:r>
        <w:t>Tarhonen</w:t>
      </w:r>
      <w:proofErr w:type="spellEnd"/>
    </w:p>
    <w:p w14:paraId="3C2AA7E4" w14:textId="77777777" w:rsidR="00522FC1" w:rsidRDefault="00522FC1">
      <w:r>
        <w:t>EE = Esko Eloranta</w:t>
      </w:r>
    </w:p>
    <w:p w14:paraId="5DD9390F" w14:textId="5EDFD436" w:rsidR="00FB01CE" w:rsidRDefault="00FB01CE" w:rsidP="57E5B44D">
      <w:pPr>
        <w:rPr>
          <w:ins w:id="125" w:author="Timo Kaskinen" w:date="2022-12-08T19:44:00Z"/>
        </w:rPr>
      </w:pPr>
      <w:r>
        <w:t>S&amp;P = Timo Kaskinen, Marko Jalonen / Salivirta Oy</w:t>
      </w:r>
    </w:p>
    <w:p w14:paraId="4BDD0A70" w14:textId="79CF53E5" w:rsidR="00FC5447" w:rsidRPr="00714B4D" w:rsidRDefault="00FC5447">
      <w:pPr>
        <w:rPr>
          <w:lang w:val="sv-SE"/>
        </w:rPr>
      </w:pPr>
      <w:ins w:id="126" w:author="Timo Kaskinen" w:date="2022-12-08T19:44:00Z">
        <w:r w:rsidRPr="00714B4D">
          <w:rPr>
            <w:lang w:val="sv-SE"/>
          </w:rPr>
          <w:t>NHG</w:t>
        </w:r>
        <w:r w:rsidR="00E37F72" w:rsidRPr="00714B4D">
          <w:rPr>
            <w:lang w:val="sv-SE"/>
          </w:rPr>
          <w:t xml:space="preserve"> = Timo Kaskinen, Jarkko Närvänen / NHG Finland Oy</w:t>
        </w:r>
      </w:ins>
    </w:p>
    <w:p w14:paraId="7567FC91" w14:textId="77777777" w:rsidR="00522FC1" w:rsidRPr="00714B4D" w:rsidRDefault="00522FC1">
      <w:pPr>
        <w:rPr>
          <w:lang w:val="sv-SE"/>
        </w:rPr>
      </w:pPr>
    </w:p>
    <w:p w14:paraId="37DBCFE7" w14:textId="77777777" w:rsidR="003B730B" w:rsidRDefault="00FA0E9C" w:rsidP="003B730B">
      <w:r>
        <w:t xml:space="preserve">(Alkuperäiseen </w:t>
      </w:r>
      <w:proofErr w:type="spellStart"/>
      <w:r w:rsidR="003B730B">
        <w:t>eResepti</w:t>
      </w:r>
      <w:proofErr w:type="spellEnd"/>
      <w:r w:rsidR="003B730B">
        <w:t xml:space="preserve"> työryhmään kuuluivat Kelan asiantuntijoina: </w:t>
      </w:r>
    </w:p>
    <w:p w14:paraId="4FA498A7" w14:textId="77777777" w:rsidR="003B730B" w:rsidRDefault="003B730B" w:rsidP="003B730B">
      <w:r>
        <w:t xml:space="preserve">Petri Kemppainen, </w:t>
      </w:r>
    </w:p>
    <w:p w14:paraId="6E71AE22" w14:textId="77777777" w:rsidR="003B730B" w:rsidRDefault="003B730B" w:rsidP="003B730B">
      <w:r>
        <w:t>Sirkka Hartikainen,</w:t>
      </w:r>
    </w:p>
    <w:p w14:paraId="73F2F310" w14:textId="77777777" w:rsidR="003B730B" w:rsidRDefault="003B730B" w:rsidP="003B730B">
      <w:r>
        <w:t>Annika Juurikivi,</w:t>
      </w:r>
    </w:p>
    <w:p w14:paraId="6738ACF3" w14:textId="77777777" w:rsidR="003B730B" w:rsidRDefault="003B730B" w:rsidP="003B730B">
      <w:r>
        <w:t xml:space="preserve">Timo Kauppila,  </w:t>
      </w:r>
    </w:p>
    <w:p w14:paraId="742D4FBA" w14:textId="77777777" w:rsidR="003B730B" w:rsidRDefault="003B730B" w:rsidP="003B730B">
      <w:r>
        <w:t>Sanna Kavén,</w:t>
      </w:r>
    </w:p>
    <w:p w14:paraId="453D937D" w14:textId="77777777" w:rsidR="003B730B" w:rsidRDefault="00C15B51" w:rsidP="003B730B">
      <w:r>
        <w:t>Ari Vähä-Erkkilä,</w:t>
      </w:r>
    </w:p>
    <w:p w14:paraId="05F1940C" w14:textId="77777777" w:rsidR="003B730B" w:rsidRDefault="003B730B" w:rsidP="003B730B">
      <w:r>
        <w:t>Katriina Köli</w:t>
      </w:r>
      <w:r w:rsidR="00C15B51">
        <w:t>,</w:t>
      </w:r>
    </w:p>
    <w:p w14:paraId="10A48480" w14:textId="77777777" w:rsidR="00C15B51" w:rsidRDefault="00C15B51" w:rsidP="003B730B">
      <w:r>
        <w:t>Pia Lindholm</w:t>
      </w:r>
      <w:r w:rsidR="002A43FB">
        <w:t>,</w:t>
      </w:r>
    </w:p>
    <w:p w14:paraId="5251F028" w14:textId="77777777" w:rsidR="00C15B51" w:rsidRDefault="00C15B51" w:rsidP="003B730B">
      <w:r>
        <w:t>Markku T. Vuorinen</w:t>
      </w:r>
      <w:r w:rsidR="002A43FB">
        <w:t>,</w:t>
      </w:r>
    </w:p>
    <w:p w14:paraId="6C10445C" w14:textId="77777777" w:rsidR="002A43FB" w:rsidRDefault="002A43FB" w:rsidP="003B730B">
      <w:r>
        <w:t>Kristian Sandler</w:t>
      </w:r>
      <w:r w:rsidR="00FA0E9C">
        <w:t>)</w:t>
      </w:r>
    </w:p>
    <w:p w14:paraId="38F5958A" w14:textId="77777777" w:rsidR="003B730B" w:rsidRDefault="003B730B" w:rsidP="003B730B">
      <w:pPr>
        <w:tabs>
          <w:tab w:val="left" w:pos="1940"/>
        </w:tabs>
      </w:pPr>
    </w:p>
    <w:p w14:paraId="7C1F1BC3" w14:textId="77777777" w:rsidR="003B730B" w:rsidRDefault="003B730B" w:rsidP="00353C15">
      <w:pPr>
        <w:tabs>
          <w:tab w:val="left" w:pos="1940"/>
        </w:tabs>
      </w:pPr>
      <w:r>
        <w:t>Fujitsun edustajana työryhmässä toimi</w:t>
      </w:r>
      <w:r w:rsidR="000B1320">
        <w:t>vat</w:t>
      </w:r>
      <w:r>
        <w:t xml:space="preserve"> Teemu </w:t>
      </w:r>
      <w:proofErr w:type="spellStart"/>
      <w:r>
        <w:t>Suna</w:t>
      </w:r>
      <w:proofErr w:type="spellEnd"/>
      <w:r w:rsidR="00C856F0">
        <w:t>, Lauri Tikkanen</w:t>
      </w:r>
      <w:r w:rsidR="004E7D23">
        <w:t xml:space="preserve"> ja Heikki Salminen</w:t>
      </w:r>
      <w:r w:rsidRPr="26C3AD95">
        <w:t>.</w:t>
      </w:r>
    </w:p>
    <w:p w14:paraId="03B5AAB9" w14:textId="77777777" w:rsidR="00FA0E9C" w:rsidRDefault="00FA0E9C" w:rsidP="00353C15">
      <w:pPr>
        <w:tabs>
          <w:tab w:val="left" w:pos="1940"/>
        </w:tabs>
      </w:pPr>
    </w:p>
    <w:p w14:paraId="4BEE0282" w14:textId="77777777" w:rsidR="00FA0E9C" w:rsidRDefault="00FA0E9C" w:rsidP="00353C15">
      <w:pPr>
        <w:tabs>
          <w:tab w:val="left" w:pos="1940"/>
        </w:tabs>
      </w:pPr>
      <w:r>
        <w:t>Kela:</w:t>
      </w:r>
    </w:p>
    <w:p w14:paraId="453522D8" w14:textId="77777777" w:rsidR="00FA0E9C" w:rsidRDefault="00FA0E9C" w:rsidP="00353C15">
      <w:pPr>
        <w:tabs>
          <w:tab w:val="left" w:pos="1940"/>
        </w:tabs>
      </w:pPr>
      <w:r>
        <w:lastRenderedPageBreak/>
        <w:t>Timo Kauppila</w:t>
      </w:r>
    </w:p>
    <w:p w14:paraId="3D063DD7" w14:textId="77777777" w:rsidR="00FA0E9C" w:rsidRDefault="00FA0E9C" w:rsidP="00353C15">
      <w:pPr>
        <w:tabs>
          <w:tab w:val="left" w:pos="1940"/>
        </w:tabs>
      </w:pPr>
      <w:r>
        <w:t>Katriina Köli</w:t>
      </w:r>
    </w:p>
    <w:p w14:paraId="000E1AA5" w14:textId="77777777" w:rsidR="00FA0E9C" w:rsidRDefault="00FA0E9C" w:rsidP="00353C15">
      <w:pPr>
        <w:tabs>
          <w:tab w:val="left" w:pos="1940"/>
        </w:tabs>
      </w:pPr>
      <w:r>
        <w:t>Anna Korpela</w:t>
      </w:r>
    </w:p>
    <w:p w14:paraId="1C4E0CB4" w14:textId="77777777" w:rsidR="00FA0E9C" w:rsidRDefault="00FA0E9C" w:rsidP="00353C15">
      <w:pPr>
        <w:tabs>
          <w:tab w:val="left" w:pos="1940"/>
        </w:tabs>
      </w:pPr>
      <w:r>
        <w:t>Kristian Sandler</w:t>
      </w:r>
    </w:p>
    <w:p w14:paraId="320D660D" w14:textId="77777777" w:rsidR="00FA0E9C" w:rsidRDefault="00FA0E9C" w:rsidP="00353C15">
      <w:pPr>
        <w:tabs>
          <w:tab w:val="left" w:pos="1940"/>
        </w:tabs>
      </w:pPr>
      <w:r>
        <w:t>Tiina Penttinen</w:t>
      </w:r>
    </w:p>
    <w:p w14:paraId="41DE33B2" w14:textId="77777777" w:rsidR="00522FC1" w:rsidRDefault="00522FC1">
      <w:pPr>
        <w:pStyle w:val="Otsikko1"/>
      </w:pPr>
      <w:r>
        <w:br w:type="page"/>
      </w:r>
      <w:bookmarkStart w:id="127" w:name="_Toc155024577"/>
      <w:bookmarkStart w:id="128" w:name="_Toc147931341"/>
      <w:r>
        <w:lastRenderedPageBreak/>
        <w:t>Johdanto</w:t>
      </w:r>
      <w:bookmarkEnd w:id="127"/>
      <w:bookmarkEnd w:id="128"/>
    </w:p>
    <w:p w14:paraId="0C12D431" w14:textId="77777777" w:rsidR="00F76AA2" w:rsidRPr="00F76AA2" w:rsidRDefault="00F76AA2" w:rsidP="00F76AA2"/>
    <w:p w14:paraId="2DCF1285" w14:textId="17AA6E99" w:rsidR="0076106E" w:rsidRDefault="00522FC1" w:rsidP="00FB01CE">
      <w:pPr>
        <w:rPr>
          <w:ins w:id="129" w:author="Pettersson Mirkka" w:date="2023-09-27T10:35:00Z"/>
        </w:rPr>
      </w:pPr>
      <w:r>
        <w:t xml:space="preserve">Tässä dokumentissa kuvataan CDA R2 </w:t>
      </w:r>
      <w:proofErr w:type="spellStart"/>
      <w:r>
        <w:t>Header</w:t>
      </w:r>
      <w:proofErr w:type="spellEnd"/>
      <w:ins w:id="130" w:author="Tuomainen Mika [2]" w:date="2023-09-17T07:16:00Z">
        <w:r>
          <w:t xml:space="preserve"> </w:t>
        </w:r>
        <w:r w:rsidR="001C118D">
          <w:t>käyttö</w:t>
        </w:r>
      </w:ins>
      <w:ins w:id="131" w:author="Pettersson Mirkka" w:date="2023-09-20T13:39:00Z">
        <w:r w:rsidR="00E631AC">
          <w:t xml:space="preserve"> </w:t>
        </w:r>
      </w:ins>
      <w:r>
        <w:t xml:space="preserve">lääkemääräyssanomien CDA R2 dokumenteissa. </w:t>
      </w:r>
    </w:p>
    <w:p w14:paraId="0061B0FD" w14:textId="3ECF7F60" w:rsidR="004C793B" w:rsidRPr="004C793B" w:rsidRDefault="004C793B" w:rsidP="00FB01CE">
      <w:pPr>
        <w:rPr>
          <w:ins w:id="132" w:author="Pettersson Mirkka" w:date="2023-09-27T10:35:00Z"/>
        </w:rPr>
      </w:pPr>
    </w:p>
    <w:p w14:paraId="395658D3" w14:textId="5EF16386" w:rsidR="004C793B" w:rsidRPr="004C793B" w:rsidRDefault="004C793B" w:rsidP="00FB01CE">
      <w:ins w:id="133" w:author="Pettersson Mirkka" w:date="2023-09-27T10:35:00Z">
        <w:r w:rsidRPr="004C793B">
          <w:rPr>
            <w:color w:val="1E4E79"/>
          </w:rPr>
          <w:t>Reseptin asiakirjoissa</w:t>
        </w:r>
      </w:ins>
      <w:ins w:id="134" w:author="Pettersson Mirkka" w:date="2023-09-27T10:36:00Z">
        <w:r>
          <w:rPr>
            <w:color w:val="1E4E79"/>
          </w:rPr>
          <w:t xml:space="preserve"> sekä </w:t>
        </w:r>
      </w:ins>
      <w:ins w:id="135" w:author="Pettersson Mirkka" w:date="2023-09-27T10:37:00Z">
        <w:r>
          <w:rPr>
            <w:color w:val="1E4E79"/>
          </w:rPr>
          <w:t>MR-sanomassa</w:t>
        </w:r>
      </w:ins>
      <w:ins w:id="136" w:author="Pettersson Mirkka" w:date="2023-09-27T10:35:00Z">
        <w:r w:rsidRPr="004C793B">
          <w:rPr>
            <w:color w:val="1E4E79"/>
          </w:rPr>
          <w:t xml:space="preserve"> on käytettävä samaan määrittelypakettiin kuuluvaa </w:t>
        </w:r>
        <w:proofErr w:type="spellStart"/>
        <w:r w:rsidRPr="004C793B">
          <w:rPr>
            <w:color w:val="1E4E79"/>
          </w:rPr>
          <w:t>Header</w:t>
        </w:r>
        <w:proofErr w:type="spellEnd"/>
        <w:r w:rsidRPr="004C793B">
          <w:rPr>
            <w:color w:val="1E4E79"/>
          </w:rPr>
          <w:t xml:space="preserve">- ja </w:t>
        </w:r>
        <w:proofErr w:type="spellStart"/>
        <w:r w:rsidRPr="004C793B">
          <w:rPr>
            <w:color w:val="1E4E79"/>
          </w:rPr>
          <w:t>Body</w:t>
        </w:r>
        <w:proofErr w:type="spellEnd"/>
        <w:r w:rsidRPr="004C793B">
          <w:rPr>
            <w:color w:val="1E4E79"/>
          </w:rPr>
          <w:t>-</w:t>
        </w:r>
      </w:ins>
      <w:ins w:id="137" w:author="Pettersson Mirkka" w:date="2023-09-27T10:37:00Z">
        <w:r>
          <w:rPr>
            <w:color w:val="1E4E79"/>
          </w:rPr>
          <w:t xml:space="preserve"> ja MR-</w:t>
        </w:r>
      </w:ins>
      <w:ins w:id="138" w:author="Pettersson Mirkka" w:date="2023-09-27T10:35:00Z">
        <w:r w:rsidRPr="004C793B">
          <w:rPr>
            <w:color w:val="1E4E79"/>
          </w:rPr>
          <w:t xml:space="preserve">määrittelyiden versiota. Sekaversioiden käyttö (esim. </w:t>
        </w:r>
        <w:proofErr w:type="spellStart"/>
        <w:r w:rsidRPr="004C793B">
          <w:rPr>
            <w:color w:val="1E4E79"/>
          </w:rPr>
          <w:t>Header</w:t>
        </w:r>
        <w:proofErr w:type="spellEnd"/>
        <w:r w:rsidRPr="004C793B">
          <w:rPr>
            <w:color w:val="1E4E79"/>
          </w:rPr>
          <w:t>-määrittelyt v</w:t>
        </w:r>
      </w:ins>
      <w:ins w:id="139" w:author="Pettersson Mirkka" w:date="2023-09-27T10:37:00Z">
        <w:r>
          <w:rPr>
            <w:color w:val="1E4E79"/>
          </w:rPr>
          <w:t>4.00</w:t>
        </w:r>
      </w:ins>
      <w:ins w:id="140" w:author="Pettersson Mirkka" w:date="2023-09-27T10:35:00Z">
        <w:r w:rsidRPr="004C793B">
          <w:rPr>
            <w:color w:val="1E4E79"/>
          </w:rPr>
          <w:t xml:space="preserve"> ja </w:t>
        </w:r>
        <w:proofErr w:type="spellStart"/>
        <w:r w:rsidRPr="004C793B">
          <w:rPr>
            <w:color w:val="1E4E79"/>
          </w:rPr>
          <w:t>Body</w:t>
        </w:r>
        <w:proofErr w:type="spellEnd"/>
        <w:r w:rsidRPr="004C793B">
          <w:rPr>
            <w:color w:val="1E4E79"/>
          </w:rPr>
          <w:t>-määrittelyt v</w:t>
        </w:r>
      </w:ins>
      <w:ins w:id="141" w:author="Pettersson Mirkka" w:date="2023-09-27T10:37:00Z">
        <w:r>
          <w:rPr>
            <w:color w:val="1E4E79"/>
          </w:rPr>
          <w:t>5</w:t>
        </w:r>
      </w:ins>
      <w:ins w:id="142" w:author="Pettersson Mirkka" w:date="2023-09-27T10:35:00Z">
        <w:r w:rsidRPr="004C793B">
          <w:rPr>
            <w:color w:val="1E4E79"/>
          </w:rPr>
          <w:t>.0</w:t>
        </w:r>
      </w:ins>
      <w:ins w:id="143" w:author="Pettersson Mirkka" w:date="2023-09-27T10:37:00Z">
        <w:r>
          <w:rPr>
            <w:color w:val="1E4E79"/>
          </w:rPr>
          <w:t>0</w:t>
        </w:r>
      </w:ins>
      <w:ins w:id="144" w:author="Pettersson Mirkka" w:date="2023-09-27T10:35:00Z">
        <w:r w:rsidRPr="004C793B">
          <w:rPr>
            <w:color w:val="1E4E79"/>
          </w:rPr>
          <w:t>) on kielletty.</w:t>
        </w:r>
      </w:ins>
    </w:p>
    <w:p w14:paraId="1A0354C6" w14:textId="0CD7F5B1" w:rsidR="0076106E" w:rsidRDefault="0076106E" w:rsidP="00FB01CE"/>
    <w:p w14:paraId="53F93EE6" w14:textId="77777777" w:rsidR="0076106E" w:rsidRDefault="0076106E" w:rsidP="00FB01CE"/>
    <w:p w14:paraId="211456C4" w14:textId="4024D392" w:rsidR="00522FC1" w:rsidRDefault="00522FC1" w:rsidP="00FB01CE"/>
    <w:p w14:paraId="5BCD3533" w14:textId="77777777" w:rsidR="00522FC1" w:rsidRDefault="00522FC1"/>
    <w:p w14:paraId="39011CE9" w14:textId="77777777" w:rsidR="00F07F33" w:rsidRDefault="00F07F33"/>
    <w:p w14:paraId="11E30828" w14:textId="77777777" w:rsidR="00522FC1" w:rsidRDefault="00522FC1">
      <w:r>
        <w:br w:type="page"/>
      </w:r>
    </w:p>
    <w:p w14:paraId="2A684688" w14:textId="77777777" w:rsidR="00522FC1" w:rsidRDefault="00522FC1" w:rsidP="26C3AD95">
      <w:pPr>
        <w:pStyle w:val="Otsikko1"/>
      </w:pPr>
      <w:bookmarkStart w:id="145" w:name="_Toc155024578"/>
      <w:bookmarkStart w:id="146" w:name="_Toc147931342"/>
      <w:proofErr w:type="spellStart"/>
      <w:r>
        <w:lastRenderedPageBreak/>
        <w:t>Headerin</w:t>
      </w:r>
      <w:proofErr w:type="spellEnd"/>
      <w:r>
        <w:t xml:space="preserve"> elementit </w:t>
      </w:r>
      <w:r w:rsidR="00FA0E9C">
        <w:t>r</w:t>
      </w:r>
      <w:r>
        <w:t>eseptissä</w:t>
      </w:r>
      <w:bookmarkEnd w:id="145"/>
      <w:bookmarkEnd w:id="146"/>
    </w:p>
    <w:p w14:paraId="4CF8E555" w14:textId="77777777" w:rsidR="00F76AA2" w:rsidRPr="00F76AA2" w:rsidRDefault="00F76AA2" w:rsidP="00F76AA2"/>
    <w:p w14:paraId="5BA9E2EA" w14:textId="6D1EB03B" w:rsidR="00522FC1" w:rsidRDefault="00756F06">
      <w:r>
        <w:t>Pakollisuus</w:t>
      </w:r>
      <w:r w:rsidR="00522FC1">
        <w:t xml:space="preserve"> – sarakkeeseen on merkitty</w:t>
      </w:r>
      <w:r>
        <w:t xml:space="preserve"> P:llä</w:t>
      </w:r>
      <w:r w:rsidR="00522FC1">
        <w:t xml:space="preserve"> ne elementit, jotka ovat </w:t>
      </w:r>
      <w:r w:rsidR="00522FC1" w:rsidRPr="57E5B44D">
        <w:rPr>
          <w:b/>
          <w:bCs/>
        </w:rPr>
        <w:t>pakollisia</w:t>
      </w:r>
      <w:r w:rsidR="00634513" w:rsidRPr="57E5B44D">
        <w:rPr>
          <w:b/>
          <w:bCs/>
        </w:rPr>
        <w:t xml:space="preserve"> </w:t>
      </w:r>
      <w:r w:rsidR="00634513" w:rsidRPr="007C2A7C">
        <w:t xml:space="preserve">ja EP:llä ne elementit, jotka ovat </w:t>
      </w:r>
      <w:r w:rsidR="00634513" w:rsidRPr="57E5B44D">
        <w:rPr>
          <w:b/>
          <w:bCs/>
        </w:rPr>
        <w:t>ehdollisesti pakollisia</w:t>
      </w:r>
      <w:r w:rsidR="00AD3B90" w:rsidRPr="57E5B44D">
        <w:rPr>
          <w:b/>
          <w:bCs/>
        </w:rPr>
        <w:t xml:space="preserve"> </w:t>
      </w:r>
      <w:r w:rsidR="00AD3B90" w:rsidRPr="57E5B44D">
        <w:t>sekä</w:t>
      </w:r>
      <w:r w:rsidR="00AD3B90" w:rsidRPr="57E5B44D">
        <w:rPr>
          <w:b/>
          <w:bCs/>
        </w:rPr>
        <w:t xml:space="preserve"> </w:t>
      </w:r>
      <w:r w:rsidR="00AD3B90">
        <w:t xml:space="preserve">T:llä ne elementit, jotka ovat </w:t>
      </w:r>
      <w:r w:rsidR="00AD3B90" w:rsidRPr="00AD3B90">
        <w:rPr>
          <w:b/>
          <w:bCs/>
        </w:rPr>
        <w:t>toisteisia</w:t>
      </w:r>
      <w:r w:rsidR="00522FC1" w:rsidRPr="26C3AD95">
        <w:t xml:space="preserve">. </w:t>
      </w:r>
      <w:proofErr w:type="spellStart"/>
      <w:r w:rsidR="00522FC1">
        <w:t>Headerin</w:t>
      </w:r>
      <w:proofErr w:type="spellEnd"/>
      <w:r w:rsidR="00522FC1">
        <w:t xml:space="preserve"> elementtejä, joita tässä taulukossa ei ole mainittu, ei näissä sanomissa käytetä. Jos elementti on annettu, sen on noudatettava CDA R2 </w:t>
      </w:r>
      <w:proofErr w:type="spellStart"/>
      <w:r w:rsidR="00522FC1">
        <w:t>Header</w:t>
      </w:r>
      <w:proofErr w:type="spellEnd"/>
      <w:r w:rsidR="00522FC1">
        <w:t>-määritystä.</w:t>
      </w:r>
      <w:r w:rsidR="00F95BBA" w:rsidRPr="26C3AD95">
        <w:t xml:space="preserve"> </w:t>
      </w:r>
    </w:p>
    <w:p w14:paraId="4D5BB70A" w14:textId="5289D692" w:rsidR="00D6006D" w:rsidRDefault="00D6006D"/>
    <w:p w14:paraId="0CF97403" w14:textId="58E449D1" w:rsidR="00D6006D" w:rsidRPr="00CC0C80" w:rsidRDefault="00D6006D">
      <w:r w:rsidRPr="00CC0C80">
        <w:t xml:space="preserve">Mikäli toteutuksessa on huomioitava yksityisen terveydenhuollon liittymismallit, niin organisaatiotietojen osalta (rakenteissa </w:t>
      </w:r>
      <w:proofErr w:type="spellStart"/>
      <w:r w:rsidRPr="00CC0C80">
        <w:t>author</w:t>
      </w:r>
      <w:proofErr w:type="spellEnd"/>
      <w:r w:rsidRPr="26C3AD95">
        <w:t>/</w:t>
      </w:r>
      <w:proofErr w:type="spellStart"/>
      <w:r w:rsidRPr="00CC0C80">
        <w:t>representedOrganization</w:t>
      </w:r>
      <w:proofErr w:type="spellEnd"/>
      <w:r w:rsidRPr="00CC0C80">
        <w:t xml:space="preserve"> sekä </w:t>
      </w:r>
      <w:proofErr w:type="spellStart"/>
      <w:r w:rsidRPr="00CC0C80">
        <w:t>componentOf</w:t>
      </w:r>
      <w:proofErr w:type="spellEnd"/>
      <w:r w:rsidRPr="26C3AD95">
        <w:t>/</w:t>
      </w:r>
      <w:proofErr w:type="spellStart"/>
      <w:r w:rsidRPr="00CC0C80">
        <w:t>encompassingEncounter</w:t>
      </w:r>
      <w:proofErr w:type="spellEnd"/>
      <w:r w:rsidRPr="26C3AD95">
        <w:t>/</w:t>
      </w:r>
      <w:proofErr w:type="spellStart"/>
      <w:r w:rsidRPr="00CC0C80">
        <w:t>location</w:t>
      </w:r>
      <w:proofErr w:type="spellEnd"/>
      <w:r w:rsidRPr="00CC0C80">
        <w:t xml:space="preserve">) lukijaa kehotetaan katsomaan elementtien oikea tulkinta tätä koskevasta määrittelystä </w:t>
      </w:r>
      <w:proofErr w:type="spellStart"/>
      <w:r w:rsidRPr="00CC0C80">
        <w:t>kanta.fi:stä</w:t>
      </w:r>
      <w:proofErr w:type="spellEnd"/>
      <w:r w:rsidRPr="00CC0C80">
        <w:t xml:space="preserve"> (Yksityisen terveydenhuollon organisaatiotiedot HL7-sanomissa ja -asiakirjoissa).</w:t>
      </w:r>
    </w:p>
    <w:p w14:paraId="5DFE65A0" w14:textId="77777777" w:rsidR="00880A92" w:rsidRDefault="00880A92"/>
    <w:p w14:paraId="78BC3C30" w14:textId="77777777" w:rsidR="004E7D23" w:rsidRDefault="004E7D23">
      <w:r>
        <w:t xml:space="preserve">Seuraavat asiakirjatyypit eivät ole CDA R2 dokumentteja ja niiden yhteydessä ei ole CDA R2 </w:t>
      </w:r>
      <w:proofErr w:type="spellStart"/>
      <w:r>
        <w:t>headeria</w:t>
      </w:r>
      <w:proofErr w:type="spellEnd"/>
      <w:r w:rsidRPr="26C3AD95">
        <w:t>:</w:t>
      </w:r>
    </w:p>
    <w:p w14:paraId="3A226106" w14:textId="77777777" w:rsidR="004E7D23" w:rsidRDefault="004E7D23" w:rsidP="0014133F">
      <w:pPr>
        <w:numPr>
          <w:ilvl w:val="0"/>
          <w:numId w:val="2"/>
        </w:numPr>
      </w:pPr>
      <w:r>
        <w:t>13 – Potilasohje</w:t>
      </w:r>
    </w:p>
    <w:p w14:paraId="3167CEC4" w14:textId="77777777" w:rsidR="004E7D23" w:rsidRDefault="004E7D23" w:rsidP="0014133F">
      <w:pPr>
        <w:numPr>
          <w:ilvl w:val="0"/>
          <w:numId w:val="2"/>
        </w:numPr>
      </w:pPr>
      <w:r>
        <w:t>14 – Yhteenveto lääkemääräyksistä</w:t>
      </w:r>
    </w:p>
    <w:p w14:paraId="71E11BC7" w14:textId="77777777" w:rsidR="004E7D23" w:rsidRDefault="004E7D23" w:rsidP="0014133F">
      <w:pPr>
        <w:numPr>
          <w:ilvl w:val="0"/>
          <w:numId w:val="2"/>
        </w:numPr>
      </w:pPr>
      <w:r>
        <w:t>19 – K</w:t>
      </w:r>
      <w:r w:rsidR="00880A92">
        <w:t xml:space="preserve">atseluyhteyden loki </w:t>
      </w:r>
    </w:p>
    <w:p w14:paraId="28C33253" w14:textId="77777777" w:rsidR="00880A92" w:rsidRDefault="004E7D23" w:rsidP="0014133F">
      <w:pPr>
        <w:numPr>
          <w:ilvl w:val="0"/>
          <w:numId w:val="2"/>
        </w:numPr>
      </w:pPr>
      <w:r>
        <w:t>20 – T</w:t>
      </w:r>
      <w:r w:rsidR="00880A92">
        <w:t xml:space="preserve">ietosuojavastaavan loki </w:t>
      </w:r>
    </w:p>
    <w:p w14:paraId="5E3BFDB2" w14:textId="77777777" w:rsidR="00E4296D" w:rsidRDefault="00E4296D" w:rsidP="00E4296D"/>
    <w:p w14:paraId="4451BE91" w14:textId="77777777" w:rsidR="00E4296D" w:rsidRDefault="00E4296D" w:rsidP="00E4296D"/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1559"/>
        <w:gridCol w:w="3685"/>
      </w:tblGrid>
      <w:tr w:rsidR="00833D7C" w14:paraId="6D2F5F4B" w14:textId="77777777" w:rsidTr="748FFCC6">
        <w:trPr>
          <w:tblHeader/>
        </w:trPr>
        <w:tc>
          <w:tcPr>
            <w:tcW w:w="1838" w:type="dxa"/>
            <w:shd w:val="clear" w:color="auto" w:fill="E6E6E6"/>
          </w:tcPr>
          <w:p w14:paraId="17AEA05C" w14:textId="77777777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1701" w:type="dxa"/>
            <w:shd w:val="clear" w:color="auto" w:fill="E6E6E6"/>
          </w:tcPr>
          <w:p w14:paraId="2DD9575A" w14:textId="77777777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1559" w:type="dxa"/>
            <w:shd w:val="clear" w:color="auto" w:fill="E6E6E6"/>
          </w:tcPr>
          <w:p w14:paraId="2B9F4837" w14:textId="43AE8DC9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685" w:type="dxa"/>
            <w:shd w:val="clear" w:color="auto" w:fill="E6E6E6"/>
          </w:tcPr>
          <w:p w14:paraId="02676E3C" w14:textId="2034FB74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Tietosisältö</w:t>
            </w:r>
          </w:p>
        </w:tc>
      </w:tr>
      <w:tr w:rsidR="00833D7C" w14:paraId="60BC7F6B" w14:textId="77777777" w:rsidTr="748FFCC6">
        <w:tc>
          <w:tcPr>
            <w:tcW w:w="1838" w:type="dxa"/>
          </w:tcPr>
          <w:p w14:paraId="7E005C05" w14:textId="77777777" w:rsidR="002F4E86" w:rsidRDefault="002F4E86">
            <w:proofErr w:type="spellStart"/>
            <w:r>
              <w:t>realmCode</w:t>
            </w:r>
            <w:proofErr w:type="spellEnd"/>
          </w:p>
        </w:tc>
        <w:tc>
          <w:tcPr>
            <w:tcW w:w="1701" w:type="dxa"/>
          </w:tcPr>
          <w:p w14:paraId="108E54EE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89AD5CA" w14:textId="77777777" w:rsidR="002F4E86" w:rsidRDefault="002F4E86"/>
        </w:tc>
        <w:tc>
          <w:tcPr>
            <w:tcW w:w="3685" w:type="dxa"/>
          </w:tcPr>
          <w:p w14:paraId="3E28516F" w14:textId="5FD562B3" w:rsidR="002F4E86" w:rsidRDefault="0000777D">
            <w:r>
              <w:t xml:space="preserve">Maantieteellinen </w:t>
            </w:r>
            <w:r w:rsidR="00907FF8">
              <w:t>sovellus</w:t>
            </w:r>
            <w:r>
              <w:t xml:space="preserve">alue. </w:t>
            </w:r>
            <w:r w:rsidR="00907FF8">
              <w:t xml:space="preserve">Vakioarvo </w:t>
            </w:r>
            <w:r w:rsidR="002F4E86">
              <w:t>’FI’.</w:t>
            </w:r>
          </w:p>
        </w:tc>
      </w:tr>
      <w:tr w:rsidR="00833D7C" w:rsidRPr="00FC69B0" w14:paraId="5CFDE0F2" w14:textId="77777777" w:rsidTr="748FFCC6">
        <w:tc>
          <w:tcPr>
            <w:tcW w:w="1838" w:type="dxa"/>
          </w:tcPr>
          <w:p w14:paraId="2792E9C8" w14:textId="77777777" w:rsidR="002F4E86" w:rsidRDefault="002F4E86">
            <w:proofErr w:type="spellStart"/>
            <w:r>
              <w:t>typeId</w:t>
            </w:r>
            <w:proofErr w:type="spellEnd"/>
          </w:p>
        </w:tc>
        <w:tc>
          <w:tcPr>
            <w:tcW w:w="1701" w:type="dxa"/>
          </w:tcPr>
          <w:p w14:paraId="2BCD68B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987B4FA" w14:textId="77777777" w:rsidR="002F4E86" w:rsidRDefault="002F4E86"/>
        </w:tc>
        <w:tc>
          <w:tcPr>
            <w:tcW w:w="3685" w:type="dxa"/>
          </w:tcPr>
          <w:p w14:paraId="0C7B2A71" w14:textId="183864FE" w:rsidR="002F4E86" w:rsidRPr="00FC69B0" w:rsidRDefault="00FC69B0">
            <w:pPr>
              <w:rPr>
                <w:lang w:val="en-GB"/>
              </w:rPr>
            </w:pPr>
            <w:r w:rsidRPr="00FC69B0">
              <w:rPr>
                <w:lang w:val="en-GB"/>
              </w:rPr>
              <w:t>HL7-st</w:t>
            </w:r>
            <w:r>
              <w:rPr>
                <w:lang w:val="en-GB"/>
              </w:rPr>
              <w:t xml:space="preserve">andardin </w:t>
            </w:r>
            <w:proofErr w:type="spellStart"/>
            <w:r w:rsidR="00027358">
              <w:rPr>
                <w:lang w:val="en-GB"/>
              </w:rPr>
              <w:t>versio</w:t>
            </w:r>
            <w:proofErr w:type="spellEnd"/>
            <w:r w:rsidR="00027358">
              <w:rPr>
                <w:lang w:val="en-GB"/>
              </w:rPr>
              <w:t xml:space="preserve">. </w:t>
            </w:r>
            <w:proofErr w:type="spellStart"/>
            <w:r w:rsidRPr="00FC69B0">
              <w:rPr>
                <w:lang w:val="en-GB"/>
              </w:rPr>
              <w:t>Vakioarvo</w:t>
            </w:r>
            <w:proofErr w:type="spellEnd"/>
            <w:r w:rsidRPr="00FC69B0">
              <w:rPr>
                <w:lang w:val="en-GB"/>
              </w:rPr>
              <w:t xml:space="preserve"> 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&lt;</w:t>
            </w:r>
            <w:proofErr w:type="spellStart"/>
            <w:r w:rsidR="002F4E86" w:rsidRPr="57E5B44D">
              <w:rPr>
                <w:rStyle w:val="XML10ptDarkRed"/>
                <w:highlight w:val="white"/>
                <w:lang w:val="en-GB"/>
              </w:rPr>
              <w:t>typeId</w:t>
            </w:r>
            <w:proofErr w:type="spellEnd"/>
            <w:r w:rsidR="002F4E86" w:rsidRPr="57E5B44D">
              <w:rPr>
                <w:rStyle w:val="XML10ptRed"/>
                <w:highlight w:val="white"/>
                <w:lang w:val="en-GB"/>
              </w:rPr>
              <w:t xml:space="preserve"> root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="</w:t>
            </w:r>
            <w:r w:rsidR="002F4E86" w:rsidRPr="57E5B44D">
              <w:rPr>
                <w:rStyle w:val="XML10ptBlack"/>
                <w:highlight w:val="white"/>
                <w:lang w:val="en-GB"/>
              </w:rPr>
              <w:t>2.16.840.1.113883.1.3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"</w:t>
            </w:r>
            <w:r w:rsidR="002F4E86" w:rsidRPr="57E5B44D">
              <w:rPr>
                <w:rStyle w:val="XML10ptRed"/>
                <w:highlight w:val="white"/>
                <w:lang w:val="en-GB"/>
              </w:rPr>
              <w:t xml:space="preserve"> extension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="</w:t>
            </w:r>
            <w:r w:rsidR="002F4E86" w:rsidRPr="57E5B44D">
              <w:rPr>
                <w:rStyle w:val="XML10ptBlack"/>
                <w:highlight w:val="white"/>
                <w:lang w:val="en-GB"/>
              </w:rPr>
              <w:t>POCD_HD000040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"/&gt;</w:t>
            </w:r>
          </w:p>
        </w:tc>
      </w:tr>
      <w:tr w:rsidR="00833D7C" w14:paraId="2294BD89" w14:textId="77777777" w:rsidTr="748FFCC6">
        <w:tc>
          <w:tcPr>
            <w:tcW w:w="1838" w:type="dxa"/>
          </w:tcPr>
          <w:p w14:paraId="1FDC9B30" w14:textId="77777777" w:rsidR="002F4E86" w:rsidRDefault="002F4E86">
            <w:proofErr w:type="spellStart"/>
            <w:r>
              <w:t>templateId</w:t>
            </w:r>
            <w:proofErr w:type="spellEnd"/>
          </w:p>
        </w:tc>
        <w:tc>
          <w:tcPr>
            <w:tcW w:w="1701" w:type="dxa"/>
          </w:tcPr>
          <w:p w14:paraId="2BCBD302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EA02B66" w14:textId="2C2C2551" w:rsidR="002F4E86" w:rsidRDefault="002F4E86" w:rsidP="00017125"/>
        </w:tc>
        <w:tc>
          <w:tcPr>
            <w:tcW w:w="3685" w:type="dxa"/>
          </w:tcPr>
          <w:p w14:paraId="3389C8DF" w14:textId="5596F29C" w:rsidR="002F4E86" w:rsidRDefault="00072224" w:rsidP="00017125">
            <w:ins w:id="147" w:author="Pettersson Mirkka" w:date="2023-09-20T13:40:00Z">
              <w:r>
                <w:t xml:space="preserve">Tämän </w:t>
              </w:r>
            </w:ins>
            <w:r w:rsidR="002F4E86">
              <w:t xml:space="preserve">CDA R2 </w:t>
            </w:r>
            <w:proofErr w:type="spellStart"/>
            <w:r w:rsidR="002F4E86">
              <w:t>Header</w:t>
            </w:r>
            <w:proofErr w:type="spellEnd"/>
            <w:del w:id="148" w:author="Pettersson Mirkka" w:date="2023-09-20T13:40:00Z">
              <w:r w:rsidR="002F4E86" w:rsidDel="00072224">
                <w:delText>in</w:delText>
              </w:r>
            </w:del>
            <w:r w:rsidR="002F4E86">
              <w:t xml:space="preserve"> määrittelydokumentin </w:t>
            </w:r>
            <w:del w:id="149" w:author="Pettersson Mirkka" w:date="2023-09-20T13:40:00Z">
              <w:r w:rsidR="002F4E86" w:rsidDel="00072224">
                <w:delText xml:space="preserve">voimassaolevan </w:delText>
              </w:r>
            </w:del>
            <w:r w:rsidR="002F4E86">
              <w:t xml:space="preserve">version OID, esim. </w:t>
            </w:r>
            <w:r w:rsidR="002F4E86">
              <w:br/>
            </w:r>
            <w:r w:rsidR="002F4E86">
              <w:rPr>
                <w:color w:val="0000FF"/>
                <w:sz w:val="20"/>
                <w:szCs w:val="20"/>
                <w:highlight w:val="white"/>
                <w:lang w:eastAsia="en-US"/>
              </w:rPr>
              <w:t>&lt;</w:t>
            </w:r>
            <w:proofErr w:type="spellStart"/>
            <w:r w:rsidR="002F4E86">
              <w:rPr>
                <w:color w:val="800000"/>
                <w:sz w:val="20"/>
                <w:szCs w:val="20"/>
                <w:highlight w:val="white"/>
                <w:lang w:eastAsia="en-US"/>
              </w:rPr>
              <w:t>templateId</w:t>
            </w:r>
            <w:proofErr w:type="spellEnd"/>
            <w:r w:rsidR="002F4E86">
              <w:rPr>
                <w:color w:val="FF0000"/>
                <w:sz w:val="20"/>
                <w:szCs w:val="20"/>
                <w:highlight w:val="white"/>
                <w:lang w:eastAsia="en-US"/>
              </w:rPr>
              <w:t xml:space="preserve"> </w:t>
            </w:r>
            <w:proofErr w:type="spellStart"/>
            <w:r w:rsidR="002F4E86">
              <w:rPr>
                <w:color w:val="FF0000"/>
                <w:sz w:val="20"/>
                <w:szCs w:val="20"/>
                <w:highlight w:val="white"/>
                <w:lang w:eastAsia="en-US"/>
              </w:rPr>
              <w:t>root</w:t>
            </w:r>
            <w:proofErr w:type="spellEnd"/>
            <w:r w:rsidR="002F4E86">
              <w:rPr>
                <w:color w:val="0000FF"/>
                <w:sz w:val="20"/>
                <w:szCs w:val="20"/>
                <w:highlight w:val="white"/>
                <w:lang w:eastAsia="en-US"/>
              </w:rPr>
              <w:t>="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1.2.246.777.11.202</w:t>
            </w:r>
            <w:ins w:id="150" w:author="Jarkko Närvänen" w:date="2023-06-08T12:43:00Z">
              <w:r w:rsidR="00641BB7">
                <w:rPr>
                  <w:color w:val="000000"/>
                  <w:sz w:val="20"/>
                  <w:szCs w:val="20"/>
                  <w:lang w:eastAsia="en-US"/>
                </w:rPr>
                <w:t>3</w:t>
              </w:r>
            </w:ins>
            <w:del w:id="151" w:author="Jarkko Närvänen" w:date="2023-06-08T12:43:00Z">
              <w:r w:rsidR="008E0FC6" w:rsidRPr="008E0FC6" w:rsidDel="00641BB7">
                <w:rPr>
                  <w:color w:val="000000"/>
                  <w:sz w:val="20"/>
                  <w:szCs w:val="20"/>
                  <w:lang w:eastAsia="en-US"/>
                </w:rPr>
                <w:delText>0</w:delText>
              </w:r>
            </w:del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.</w:t>
            </w:r>
            <w:ins w:id="152" w:author="Jarkko Närvänen" w:date="2023-06-08T12:43:00Z">
              <w:r w:rsidR="00641BB7">
                <w:rPr>
                  <w:color w:val="000000"/>
                  <w:sz w:val="20"/>
                  <w:szCs w:val="20"/>
                  <w:lang w:eastAsia="en-US"/>
                </w:rPr>
                <w:t>3</w:t>
              </w:r>
            </w:ins>
            <w:del w:id="153" w:author="Jarkko Närvänen" w:date="2023-06-08T12:43:00Z">
              <w:r w:rsidR="008E0FC6" w:rsidRPr="008E0FC6">
                <w:rPr>
                  <w:color w:val="000000"/>
                  <w:sz w:val="20"/>
                  <w:szCs w:val="20"/>
                  <w:lang w:eastAsia="en-US"/>
                </w:rPr>
                <w:delText>2</w:delText>
              </w:r>
            </w:del>
            <w:r w:rsidR="002F4E86">
              <w:rPr>
                <w:color w:val="0000FF"/>
                <w:sz w:val="20"/>
                <w:szCs w:val="20"/>
                <w:highlight w:val="white"/>
                <w:lang w:eastAsia="en-US"/>
              </w:rPr>
              <w:t>"/&gt;</w:t>
            </w:r>
            <w:r w:rsidR="002F4E86">
              <w:rPr>
                <w:color w:val="0000FF"/>
                <w:sz w:val="20"/>
                <w:szCs w:val="20"/>
                <w:lang w:eastAsia="en-US"/>
              </w:rPr>
              <w:t>.</w:t>
            </w:r>
          </w:p>
        </w:tc>
      </w:tr>
      <w:tr w:rsidR="00833D7C" w14:paraId="2BC8FBB6" w14:textId="77777777" w:rsidTr="748FFCC6">
        <w:tc>
          <w:tcPr>
            <w:tcW w:w="1838" w:type="dxa"/>
          </w:tcPr>
          <w:p w14:paraId="07A278B1" w14:textId="77777777" w:rsidR="002F4E86" w:rsidRDefault="002F4E86">
            <w:r>
              <w:t>id</w:t>
            </w:r>
          </w:p>
        </w:tc>
        <w:tc>
          <w:tcPr>
            <w:tcW w:w="1701" w:type="dxa"/>
          </w:tcPr>
          <w:p w14:paraId="175E0E47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B1DD22C" w14:textId="77777777" w:rsidR="002F4E86" w:rsidRDefault="002F4E86"/>
        </w:tc>
        <w:tc>
          <w:tcPr>
            <w:tcW w:w="3685" w:type="dxa"/>
          </w:tcPr>
          <w:p w14:paraId="52DE9C4C" w14:textId="3A96829F" w:rsidR="002F4E86" w:rsidRDefault="002F4E86">
            <w:r>
              <w:t xml:space="preserve">Lääkemääräyksen, toimituksen tai muun dokumentin yksikäsitteinen tunniste eli OID. Katso tarkemmin luvusta </w:t>
            </w:r>
            <w:r>
              <w:fldChar w:fldCharType="begin"/>
            </w:r>
            <w:r>
              <w:instrText xml:space="preserve"> REF _Ref151790216 \r \h </w:instrText>
            </w:r>
            <w:r>
              <w:fldChar w:fldCharType="separate"/>
            </w:r>
            <w:r>
              <w:t>3.1</w:t>
            </w:r>
            <w:r>
              <w:fldChar w:fldCharType="end"/>
            </w:r>
            <w:r>
              <w:t>.</w:t>
            </w:r>
          </w:p>
        </w:tc>
      </w:tr>
      <w:tr w:rsidR="00833D7C" w14:paraId="0B6B77C0" w14:textId="77777777" w:rsidTr="748FFCC6">
        <w:tc>
          <w:tcPr>
            <w:tcW w:w="1838" w:type="dxa"/>
          </w:tcPr>
          <w:p w14:paraId="3B2C32D1" w14:textId="77777777" w:rsidR="002F4E86" w:rsidRDefault="002F4E86">
            <w:proofErr w:type="spellStart"/>
            <w:r>
              <w:t>code</w:t>
            </w:r>
            <w:proofErr w:type="spellEnd"/>
          </w:p>
        </w:tc>
        <w:tc>
          <w:tcPr>
            <w:tcW w:w="1701" w:type="dxa"/>
          </w:tcPr>
          <w:p w14:paraId="335A8B5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47CD4F8" w14:textId="77777777" w:rsidR="002F4E86" w:rsidRDefault="002F4E86"/>
        </w:tc>
        <w:tc>
          <w:tcPr>
            <w:tcW w:w="3685" w:type="dxa"/>
          </w:tcPr>
          <w:p w14:paraId="5B894D83" w14:textId="4573FF73" w:rsidR="002F4E86" w:rsidRDefault="00153936">
            <w:r>
              <w:t>Reseptis</w:t>
            </w:r>
            <w:r w:rsidR="002F4E86">
              <w:t xml:space="preserve">anoman tyyppi. Katso tarkemmin luvusta </w:t>
            </w:r>
            <w:r w:rsidR="002F4E86">
              <w:fldChar w:fldCharType="begin"/>
            </w:r>
            <w:r w:rsidR="002F4E86">
              <w:instrText xml:space="preserve"> REF _Ref151790230 \r \h </w:instrText>
            </w:r>
            <w:r w:rsidR="002F4E86">
              <w:fldChar w:fldCharType="separate"/>
            </w:r>
            <w:r w:rsidR="002F4E86">
              <w:t>3.2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43AB9F2A" w14:textId="77777777" w:rsidTr="748FFCC6">
        <w:tc>
          <w:tcPr>
            <w:tcW w:w="1838" w:type="dxa"/>
          </w:tcPr>
          <w:p w14:paraId="76A80D3D" w14:textId="77777777" w:rsidR="002F4E86" w:rsidRDefault="002F4E86">
            <w:proofErr w:type="spellStart"/>
            <w:r>
              <w:t>title</w:t>
            </w:r>
            <w:proofErr w:type="spellEnd"/>
          </w:p>
        </w:tc>
        <w:tc>
          <w:tcPr>
            <w:tcW w:w="1701" w:type="dxa"/>
          </w:tcPr>
          <w:p w14:paraId="0E11DEBC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387BFE6" w14:textId="77777777" w:rsidR="002F4E86" w:rsidRDefault="002F4E86"/>
        </w:tc>
        <w:tc>
          <w:tcPr>
            <w:tcW w:w="3685" w:type="dxa"/>
          </w:tcPr>
          <w:p w14:paraId="40395959" w14:textId="0E1BAE48" w:rsidR="002F4E86" w:rsidRDefault="00920D5F">
            <w:r>
              <w:t>Asiakirjan o</w:t>
            </w:r>
            <w:r w:rsidR="002F4E86">
              <w:t>tsikko: Lääkemääräys, Toimitus tms.</w:t>
            </w:r>
            <w:r w:rsidR="00153936">
              <w:t xml:space="preserve"> Vastaa reseptisanoman tyyppiä.</w:t>
            </w:r>
          </w:p>
        </w:tc>
      </w:tr>
      <w:tr w:rsidR="00833D7C" w14:paraId="41FCBABD" w14:textId="77777777" w:rsidTr="748FFCC6">
        <w:tc>
          <w:tcPr>
            <w:tcW w:w="1838" w:type="dxa"/>
          </w:tcPr>
          <w:p w14:paraId="524DDBF4" w14:textId="77777777" w:rsidR="002F4E86" w:rsidRDefault="002F4E86">
            <w:proofErr w:type="spellStart"/>
            <w:r>
              <w:t>effectiveTime</w:t>
            </w:r>
            <w:proofErr w:type="spellEnd"/>
          </w:p>
        </w:tc>
        <w:tc>
          <w:tcPr>
            <w:tcW w:w="1701" w:type="dxa"/>
          </w:tcPr>
          <w:p w14:paraId="5A0CE6B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5EA8C641" w14:textId="77777777" w:rsidR="002F4E86" w:rsidRDefault="002F4E86"/>
        </w:tc>
        <w:tc>
          <w:tcPr>
            <w:tcW w:w="3685" w:type="dxa"/>
          </w:tcPr>
          <w:p w14:paraId="1C71F085" w14:textId="613C3ACD" w:rsidR="002F4E86" w:rsidRDefault="002F4E86">
            <w:r>
              <w:t xml:space="preserve">Asiakirjan luontiajankohta. Katso tarkemmin luvusta </w:t>
            </w:r>
            <w:r>
              <w:fldChar w:fldCharType="begin"/>
            </w:r>
            <w:r>
              <w:instrText xml:space="preserve"> REF _Ref151790241 \r \h </w:instrText>
            </w:r>
            <w:r>
              <w:fldChar w:fldCharType="separate"/>
            </w:r>
            <w:r>
              <w:t>3.3</w:t>
            </w:r>
            <w:r>
              <w:fldChar w:fldCharType="end"/>
            </w:r>
            <w:r>
              <w:t>.</w:t>
            </w:r>
          </w:p>
        </w:tc>
      </w:tr>
      <w:tr w:rsidR="00833D7C" w14:paraId="5ECA4024" w14:textId="77777777" w:rsidTr="748FFCC6">
        <w:tc>
          <w:tcPr>
            <w:tcW w:w="1838" w:type="dxa"/>
          </w:tcPr>
          <w:p w14:paraId="3BBC5C13" w14:textId="77777777" w:rsidR="002F4E86" w:rsidRDefault="002F4E86">
            <w:proofErr w:type="spellStart"/>
            <w:r>
              <w:t>confidentialityCode</w:t>
            </w:r>
            <w:proofErr w:type="spellEnd"/>
          </w:p>
        </w:tc>
        <w:tc>
          <w:tcPr>
            <w:tcW w:w="1701" w:type="dxa"/>
          </w:tcPr>
          <w:p w14:paraId="2F1EAD68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2EBBBE3E" w14:textId="77777777" w:rsidR="002F4E86" w:rsidRDefault="002F4E86" w:rsidP="00DD415D">
            <w:pPr>
              <w:tabs>
                <w:tab w:val="left" w:pos="550"/>
              </w:tabs>
            </w:pPr>
          </w:p>
        </w:tc>
        <w:tc>
          <w:tcPr>
            <w:tcW w:w="3685" w:type="dxa"/>
          </w:tcPr>
          <w:p w14:paraId="1A5EC5B1" w14:textId="100A0AB5" w:rsidR="002F4E86" w:rsidRDefault="00920D5F" w:rsidP="00DD415D">
            <w:pPr>
              <w:tabs>
                <w:tab w:val="left" w:pos="550"/>
              </w:tabs>
            </w:pPr>
            <w:r>
              <w:t>Asiakirjan l</w:t>
            </w:r>
            <w:r w:rsidR="002F4E86">
              <w:t>uottamuksellisuus</w:t>
            </w:r>
            <w:r>
              <w:t>.</w:t>
            </w:r>
            <w:r w:rsidR="002F4E86">
              <w:t xml:space="preserve"> </w:t>
            </w:r>
            <w:r>
              <w:t>Vakioarvo:</w:t>
            </w:r>
          </w:p>
          <w:p w14:paraId="1404DC58" w14:textId="77777777" w:rsidR="002F4E86" w:rsidRDefault="002F4E86" w:rsidP="00DD415D">
            <w:pPr>
              <w:tabs>
                <w:tab w:val="left" w:pos="550"/>
              </w:tabs>
            </w:pPr>
            <w:r>
              <w:rPr>
                <w:rStyle w:val="XML10ptBlue"/>
                <w:highlight w:val="white"/>
              </w:rPr>
              <w:lastRenderedPageBreak/>
              <w:t>&lt;</w:t>
            </w:r>
            <w:proofErr w:type="spellStart"/>
            <w:r>
              <w:rPr>
                <w:rStyle w:val="XML10ptDarkRed"/>
                <w:highlight w:val="white"/>
              </w:rPr>
              <w:t>confidentialityCode</w:t>
            </w:r>
            <w:proofErr w:type="spellEnd"/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5</w:t>
            </w:r>
            <w:r>
              <w:rPr>
                <w:rStyle w:val="XML10ptBlue"/>
                <w:highlight w:val="white"/>
              </w:rPr>
              <w:t>"</w:t>
            </w:r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F76AA2">
              <w:rPr>
                <w:sz w:val="18"/>
                <w:szCs w:val="18"/>
                <w:lang w:eastAsia="en-US"/>
              </w:rPr>
              <w:t>1.2.246.777.5.99902.2006</w:t>
            </w:r>
            <w:r>
              <w:rPr>
                <w:rStyle w:val="XML10ptBlue"/>
                <w:highlight w:val="white"/>
              </w:rPr>
              <w:t>"</w:t>
            </w:r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 w:rsidRPr="00DD415D">
              <w:rPr>
                <w:rStyle w:val="XML10ptBlack"/>
                <w:highlight w:val="white"/>
              </w:rPr>
              <w:t>KanTa</w:t>
            </w:r>
            <w:proofErr w:type="spellEnd"/>
            <w:r w:rsidRPr="00DD415D">
              <w:rPr>
                <w:rStyle w:val="XML10ptBlack"/>
                <w:highlight w:val="white"/>
              </w:rPr>
              <w:t>-palvelut - Asiakirjan luottamuksellisuus</w:t>
            </w:r>
            <w:r>
              <w:rPr>
                <w:rStyle w:val="XML10ptBlue"/>
                <w:highlight w:val="white"/>
              </w:rPr>
              <w:t>"</w:t>
            </w:r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displayName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 xml:space="preserve">Terveydenhuollon </w:t>
            </w:r>
            <w:proofErr w:type="spellStart"/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salassapidettävä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 w:rsidRPr="748FFCC6">
              <w:t>.</w:t>
            </w:r>
          </w:p>
        </w:tc>
      </w:tr>
      <w:tr w:rsidR="00833D7C" w14:paraId="09AB65F5" w14:textId="77777777" w:rsidTr="748FFCC6">
        <w:tc>
          <w:tcPr>
            <w:tcW w:w="1838" w:type="dxa"/>
          </w:tcPr>
          <w:p w14:paraId="6745A08A" w14:textId="25A8DDB0" w:rsidR="002F4E86" w:rsidRDefault="002F4E86">
            <w:proofErr w:type="spellStart"/>
            <w:r>
              <w:lastRenderedPageBreak/>
              <w:t>languageCode</w:t>
            </w:r>
            <w:proofErr w:type="spellEnd"/>
          </w:p>
        </w:tc>
        <w:tc>
          <w:tcPr>
            <w:tcW w:w="1701" w:type="dxa"/>
          </w:tcPr>
          <w:p w14:paraId="591343D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6DD64BA" w14:textId="77777777" w:rsidR="002F4E86" w:rsidRDefault="002F4E86"/>
        </w:tc>
        <w:tc>
          <w:tcPr>
            <w:tcW w:w="3685" w:type="dxa"/>
          </w:tcPr>
          <w:p w14:paraId="108601D6" w14:textId="64CA103A" w:rsidR="002F4E86" w:rsidRDefault="002F4E86">
            <w:r>
              <w:t xml:space="preserve">Asiakirjan kieli, esim. </w:t>
            </w:r>
            <w:r>
              <w:rPr>
                <w:rStyle w:val="XML10ptBlue"/>
                <w:highlight w:val="white"/>
              </w:rPr>
              <w:t>&lt;</w:t>
            </w:r>
            <w:proofErr w:type="spellStart"/>
            <w:r>
              <w:rPr>
                <w:rStyle w:val="XML10ptDarkRed"/>
                <w:highlight w:val="white"/>
              </w:rPr>
              <w:t>languageCode</w:t>
            </w:r>
            <w:proofErr w:type="spellEnd"/>
            <w:r>
              <w:rPr>
                <w:rStyle w:val="XML10ptRed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>
              <w:rPr>
                <w:rStyle w:val="XML10ptBlack"/>
                <w:highlight w:val="white"/>
              </w:rPr>
              <w:t>fi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rPr>
                <w:rStyle w:val="XML10ptBlue"/>
              </w:rPr>
              <w:t xml:space="preserve">. </w:t>
            </w:r>
            <w:r>
              <w:t>Koodisto RFC3066</w:t>
            </w:r>
            <w:r>
              <w:rPr>
                <w:rStyle w:val="XML10ptBlue"/>
              </w:rPr>
              <w:t>.</w:t>
            </w:r>
          </w:p>
        </w:tc>
      </w:tr>
      <w:tr w:rsidR="00833D7C" w14:paraId="1DA4E3C4" w14:textId="77777777" w:rsidTr="748FFCC6">
        <w:tc>
          <w:tcPr>
            <w:tcW w:w="1838" w:type="dxa"/>
          </w:tcPr>
          <w:p w14:paraId="5C033BF6" w14:textId="77777777" w:rsidR="002F4E86" w:rsidRDefault="002F4E86">
            <w:proofErr w:type="spellStart"/>
            <w:r>
              <w:t>setId</w:t>
            </w:r>
            <w:proofErr w:type="spellEnd"/>
          </w:p>
        </w:tc>
        <w:tc>
          <w:tcPr>
            <w:tcW w:w="1701" w:type="dxa"/>
          </w:tcPr>
          <w:p w14:paraId="6A501E5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88D7B43" w14:textId="77777777" w:rsidR="002F4E86" w:rsidRDefault="002F4E86"/>
        </w:tc>
        <w:tc>
          <w:tcPr>
            <w:tcW w:w="3685" w:type="dxa"/>
          </w:tcPr>
          <w:p w14:paraId="7E9ADDCC" w14:textId="619E14B6" w:rsidR="002F4E86" w:rsidRDefault="002F4E86">
            <w:r>
              <w:t xml:space="preserve">Alkuperäisen dokumentin (ensimmäisen version) OID. Katso lisää luvusta </w:t>
            </w:r>
            <w:r>
              <w:fldChar w:fldCharType="begin"/>
            </w:r>
            <w:r>
              <w:instrText xml:space="preserve"> REF _Ref151790346 \r \h </w:instrText>
            </w:r>
            <w:r>
              <w:fldChar w:fldCharType="separate"/>
            </w:r>
            <w:r>
              <w:t>3.4</w:t>
            </w:r>
            <w:r>
              <w:fldChar w:fldCharType="end"/>
            </w:r>
            <w:r>
              <w:t>.</w:t>
            </w:r>
          </w:p>
        </w:tc>
      </w:tr>
      <w:tr w:rsidR="00833D7C" w14:paraId="407DBAE4" w14:textId="77777777" w:rsidTr="748FFCC6">
        <w:tc>
          <w:tcPr>
            <w:tcW w:w="1838" w:type="dxa"/>
          </w:tcPr>
          <w:p w14:paraId="39152561" w14:textId="77777777" w:rsidR="002F4E86" w:rsidRDefault="002F4E86">
            <w:proofErr w:type="spellStart"/>
            <w:r>
              <w:t>versionNumber</w:t>
            </w:r>
            <w:proofErr w:type="spellEnd"/>
          </w:p>
        </w:tc>
        <w:tc>
          <w:tcPr>
            <w:tcW w:w="1701" w:type="dxa"/>
          </w:tcPr>
          <w:p w14:paraId="3E21CA70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D802079" w14:textId="77777777" w:rsidR="002F4E86" w:rsidRDefault="002F4E86"/>
        </w:tc>
        <w:tc>
          <w:tcPr>
            <w:tcW w:w="3685" w:type="dxa"/>
          </w:tcPr>
          <w:p w14:paraId="4CF0692E" w14:textId="57AC0672" w:rsidR="002F4E86" w:rsidRDefault="002F4E86">
            <w:r>
              <w:t>Asiakirjan versionumero.</w:t>
            </w:r>
          </w:p>
        </w:tc>
      </w:tr>
      <w:tr w:rsidR="00833D7C" w14:paraId="06989827" w14:textId="77777777" w:rsidTr="748FFCC6">
        <w:tc>
          <w:tcPr>
            <w:tcW w:w="1838" w:type="dxa"/>
          </w:tcPr>
          <w:p w14:paraId="059ED30E" w14:textId="77777777" w:rsidR="002F4E86" w:rsidRDefault="002F4E86">
            <w:r>
              <w:t>copyTime</w:t>
            </w:r>
          </w:p>
        </w:tc>
        <w:tc>
          <w:tcPr>
            <w:tcW w:w="1701" w:type="dxa"/>
          </w:tcPr>
          <w:p w14:paraId="6A3EA316" w14:textId="77777777" w:rsidR="002F4E86" w:rsidRDefault="002F4E86"/>
        </w:tc>
        <w:tc>
          <w:tcPr>
            <w:tcW w:w="1559" w:type="dxa"/>
          </w:tcPr>
          <w:p w14:paraId="0D9BEE86" w14:textId="77777777" w:rsidR="002F4E86" w:rsidRDefault="002F4E86"/>
        </w:tc>
        <w:tc>
          <w:tcPr>
            <w:tcW w:w="3685" w:type="dxa"/>
          </w:tcPr>
          <w:p w14:paraId="1165240C" w14:textId="16EFEE76" w:rsidR="002F4E86" w:rsidRDefault="002F4E86">
            <w:r>
              <w:t>Kopiointiajankohta, jos asiakirja on kopio.</w:t>
            </w:r>
          </w:p>
        </w:tc>
      </w:tr>
      <w:tr w:rsidR="00833D7C" w14:paraId="0B5D6166" w14:textId="77777777" w:rsidTr="748FFCC6">
        <w:tc>
          <w:tcPr>
            <w:tcW w:w="1838" w:type="dxa"/>
          </w:tcPr>
          <w:p w14:paraId="38E646D1" w14:textId="77777777" w:rsidR="002F4E86" w:rsidRDefault="002F4E86">
            <w:proofErr w:type="spellStart"/>
            <w:r>
              <w:t>recordTarget</w:t>
            </w:r>
            <w:proofErr w:type="spellEnd"/>
          </w:p>
        </w:tc>
        <w:tc>
          <w:tcPr>
            <w:tcW w:w="1701" w:type="dxa"/>
          </w:tcPr>
          <w:p w14:paraId="32032C7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1945BC4" w14:textId="77777777" w:rsidR="002F4E86" w:rsidRDefault="002F4E86"/>
        </w:tc>
        <w:tc>
          <w:tcPr>
            <w:tcW w:w="3685" w:type="dxa"/>
          </w:tcPr>
          <w:p w14:paraId="64541506" w14:textId="1C01F157" w:rsidR="002F4E86" w:rsidRDefault="002F4E86">
            <w:r>
              <w:t xml:space="preserve">Henkilö, jolle resepti on määrätty tai jonka reseptiin toimitus on tehty. Katso tarkemmin luvusta </w:t>
            </w:r>
            <w:r>
              <w:fldChar w:fldCharType="begin"/>
            </w:r>
            <w:r>
              <w:instrText xml:space="preserve"> REF _Ref151790357 \r \h </w:instrText>
            </w:r>
            <w:r>
              <w:fldChar w:fldCharType="separate"/>
            </w:r>
            <w:r>
              <w:t>3.6</w:t>
            </w:r>
            <w:r>
              <w:fldChar w:fldCharType="end"/>
            </w:r>
            <w:r>
              <w:t>.</w:t>
            </w:r>
          </w:p>
        </w:tc>
      </w:tr>
      <w:tr w:rsidR="00833D7C" w:rsidRPr="00150310" w14:paraId="525009D6" w14:textId="77777777" w:rsidTr="748FFCC6">
        <w:tc>
          <w:tcPr>
            <w:tcW w:w="1838" w:type="dxa"/>
          </w:tcPr>
          <w:p w14:paraId="3EBBCF11" w14:textId="5A4D5FB5" w:rsidR="002F4E86" w:rsidRDefault="002F4E86">
            <w:proofErr w:type="spellStart"/>
            <w:r>
              <w:t>author</w:t>
            </w:r>
            <w:proofErr w:type="spellEnd"/>
          </w:p>
        </w:tc>
        <w:tc>
          <w:tcPr>
            <w:tcW w:w="1701" w:type="dxa"/>
          </w:tcPr>
          <w:p w14:paraId="6A14722D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599C7EE" w14:textId="55C4D2DE" w:rsidR="002F4E86" w:rsidRDefault="00087414">
            <w:r>
              <w:t>T</w:t>
            </w:r>
          </w:p>
        </w:tc>
        <w:tc>
          <w:tcPr>
            <w:tcW w:w="3685" w:type="dxa"/>
          </w:tcPr>
          <w:p w14:paraId="116D0D51" w14:textId="4D79B2C5" w:rsidR="002F4E86" w:rsidRPr="00150310" w:rsidRDefault="002F4E86" w:rsidP="0070068C">
            <w:r>
              <w:t>Ammattihenkilön tiedot</w:t>
            </w:r>
            <w:r w:rsidR="0070068C">
              <w:t xml:space="preserve">. </w:t>
            </w: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AUTHOR \h \r </w:instrText>
            </w:r>
            <w:r>
              <w:fldChar w:fldCharType="separate"/>
            </w:r>
            <w:r>
              <w:t>3.7</w:t>
            </w:r>
            <w:r>
              <w:fldChar w:fldCharType="end"/>
            </w:r>
          </w:p>
        </w:tc>
      </w:tr>
      <w:tr w:rsidR="00833D7C" w14:paraId="1F84EC87" w14:textId="77777777" w:rsidTr="748FFCC6">
        <w:tc>
          <w:tcPr>
            <w:tcW w:w="1838" w:type="dxa"/>
          </w:tcPr>
          <w:p w14:paraId="221D95C1" w14:textId="655D9A7D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custodian</w:t>
            </w:r>
          </w:p>
        </w:tc>
        <w:tc>
          <w:tcPr>
            <w:tcW w:w="1701" w:type="dxa"/>
          </w:tcPr>
          <w:p w14:paraId="205CD826" w14:textId="77777777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1559" w:type="dxa"/>
          </w:tcPr>
          <w:p w14:paraId="5CC2CBCA" w14:textId="77777777" w:rsidR="002F4E86" w:rsidRDefault="002F4E86"/>
        </w:tc>
        <w:tc>
          <w:tcPr>
            <w:tcW w:w="3685" w:type="dxa"/>
          </w:tcPr>
          <w:p w14:paraId="3E4ACA71" w14:textId="27EA260F" w:rsidR="002F4E86" w:rsidRDefault="002F4E86">
            <w:r>
              <w:t xml:space="preserve">Rekisterinpitäjä. </w:t>
            </w:r>
          </w:p>
          <w:p w14:paraId="42589A76" w14:textId="77777777" w:rsidR="002F4E86" w:rsidRDefault="002F4E86" w:rsidP="57E5B44D">
            <w:pPr>
              <w:rPr>
                <w:b/>
                <w:bCs/>
              </w:rPr>
            </w:pP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CUSTODIAN \h \r </w:instrText>
            </w:r>
            <w:r>
              <w:fldChar w:fldCharType="separate"/>
            </w:r>
            <w:r>
              <w:t>3.8</w:t>
            </w:r>
            <w:r>
              <w:fldChar w:fldCharType="end"/>
            </w:r>
          </w:p>
        </w:tc>
      </w:tr>
      <w:tr w:rsidR="00833D7C" w14:paraId="6DC693FB" w14:textId="77777777" w:rsidTr="748FFCC6">
        <w:tc>
          <w:tcPr>
            <w:tcW w:w="1838" w:type="dxa"/>
          </w:tcPr>
          <w:p w14:paraId="5F28F6DA" w14:textId="52FC914A" w:rsidR="002F4E86" w:rsidRDefault="002F4E86">
            <w:proofErr w:type="spellStart"/>
            <w:r>
              <w:t>informationRecipient</w:t>
            </w:r>
            <w:proofErr w:type="spellEnd"/>
          </w:p>
        </w:tc>
        <w:tc>
          <w:tcPr>
            <w:tcW w:w="1701" w:type="dxa"/>
          </w:tcPr>
          <w:p w14:paraId="490A6CF5" w14:textId="41ADE8A1" w:rsidR="002F4E86" w:rsidRPr="00735769" w:rsidRDefault="002F4E86" w:rsidP="57E5B44D">
            <w:pPr>
              <w:rPr>
                <w:bCs/>
              </w:rPr>
            </w:pPr>
            <w:r w:rsidRPr="57E5B44D">
              <w:t>EP, pakollinen jos kyseessä uusimispyyntö</w:t>
            </w:r>
          </w:p>
        </w:tc>
        <w:tc>
          <w:tcPr>
            <w:tcW w:w="1559" w:type="dxa"/>
          </w:tcPr>
          <w:p w14:paraId="442D27C4" w14:textId="77777777" w:rsidR="002F4E86" w:rsidRDefault="002F4E86"/>
        </w:tc>
        <w:tc>
          <w:tcPr>
            <w:tcW w:w="3685" w:type="dxa"/>
          </w:tcPr>
          <w:p w14:paraId="5CEE6FB6" w14:textId="583EF672" w:rsidR="002F4E86" w:rsidRDefault="002F4E86">
            <w:r>
              <w:t>Tässä: uusi</w:t>
            </w:r>
            <w:ins w:id="154" w:author="Jarkko Närvänen" w:date="2023-05-05T10:26:00Z">
              <w:r w:rsidR="00BA6075">
                <w:t>mis</w:t>
              </w:r>
            </w:ins>
            <w:del w:id="155" w:author="Jarkko Närvänen" w:date="2023-05-05T10:26:00Z">
              <w:r w:rsidDel="00BA6075">
                <w:delText>nta</w:delText>
              </w:r>
            </w:del>
            <w:r>
              <w:t>pyynnön vastaanottaja.</w:t>
            </w:r>
          </w:p>
          <w:p w14:paraId="032DE446" w14:textId="47C24B3E" w:rsidR="002F4E86" w:rsidRDefault="002F4E86" w:rsidP="002932E3"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INFORMATIONRECIPIENT \h \r </w:instrText>
            </w:r>
            <w:r w:rsidR="00735769">
              <w:instrText xml:space="preserve"> \* MERGEFORMAT </w:instrText>
            </w:r>
            <w:r>
              <w:fldChar w:fldCharType="separate"/>
            </w:r>
            <w:r w:rsidR="00B0681D">
              <w:t>3.14</w:t>
            </w:r>
            <w:r>
              <w:fldChar w:fldCharType="end"/>
            </w:r>
            <w:r>
              <w:t xml:space="preserve"> </w:t>
            </w:r>
          </w:p>
        </w:tc>
      </w:tr>
      <w:tr w:rsidR="00833D7C" w14:paraId="3D92E7DC" w14:textId="77777777" w:rsidTr="748FFCC6">
        <w:tc>
          <w:tcPr>
            <w:tcW w:w="1838" w:type="dxa"/>
          </w:tcPr>
          <w:p w14:paraId="4FF0144B" w14:textId="3E5EA298" w:rsidR="002F4E86" w:rsidRDefault="002F4E86">
            <w:proofErr w:type="spellStart"/>
            <w:r>
              <w:t>relatedDocument</w:t>
            </w:r>
            <w:proofErr w:type="spellEnd"/>
          </w:p>
        </w:tc>
        <w:tc>
          <w:tcPr>
            <w:tcW w:w="1701" w:type="dxa"/>
          </w:tcPr>
          <w:p w14:paraId="7348F02A" w14:textId="03CD72CD" w:rsidR="002F4E86" w:rsidRPr="00735769" w:rsidRDefault="002F4E86" w:rsidP="57E5B44D">
            <w:pPr>
              <w:rPr>
                <w:bCs/>
              </w:rPr>
            </w:pPr>
            <w:r w:rsidRPr="57E5B44D">
              <w:t>EP, pakollinen jos kyseessä</w:t>
            </w:r>
          </w:p>
          <w:p w14:paraId="3B642296" w14:textId="77777777" w:rsidR="002F4E86" w:rsidRPr="00735769" w:rsidRDefault="002F4E86" w:rsidP="57E5B44D">
            <w:pPr>
              <w:rPr>
                <w:bCs/>
              </w:rPr>
            </w:pPr>
            <w:r w:rsidRPr="57E5B44D">
              <w:t>muu kuin alkuperäinen</w:t>
            </w:r>
          </w:p>
          <w:p w14:paraId="4CAF08E6" w14:textId="263FC4C0" w:rsidR="002F4E86" w:rsidRPr="00735769" w:rsidDel="00E91E34" w:rsidRDefault="002F4E86" w:rsidP="00E91E34">
            <w:pPr>
              <w:rPr>
                <w:del w:id="156" w:author="Pettersson Mirkka" w:date="2023-09-27T09:31:00Z"/>
                <w:bCs/>
              </w:rPr>
            </w:pPr>
            <w:r w:rsidRPr="57E5B44D">
              <w:t>lääkemääräys</w:t>
            </w:r>
            <w:ins w:id="157" w:author="Pettersson Mirkka" w:date="2023-09-27T09:31:00Z">
              <w:r w:rsidR="00E91E34">
                <w:t xml:space="preserve"> tai lääkkeen lopettamismerkin</w:t>
              </w:r>
            </w:ins>
            <w:ins w:id="158" w:author="Pettersson Mirkka" w:date="2023-09-27T09:32:00Z">
              <w:r w:rsidR="00E91E34">
                <w:t>t</w:t>
              </w:r>
            </w:ins>
            <w:ins w:id="159" w:author="Pettersson Mirkka" w:date="2023-09-27T09:31:00Z">
              <w:r w:rsidR="00E91E34">
                <w:t>ä</w:t>
              </w:r>
            </w:ins>
            <w:ins w:id="160" w:author="Pettersson Mirkka" w:date="2023-09-27T09:32:00Z">
              <w:r w:rsidR="00E91E34">
                <w:t>.</w:t>
              </w:r>
            </w:ins>
            <w:del w:id="161" w:author="Pettersson Mirkka" w:date="2023-09-27T09:31:00Z">
              <w:r w:rsidRPr="57E5B44D" w:rsidDel="00E91E34">
                <w:delText xml:space="preserve">, </w:delText>
              </w:r>
            </w:del>
          </w:p>
          <w:p w14:paraId="6FCE43A3" w14:textId="0DF0379F" w:rsidR="002F4E86" w:rsidRPr="00735769" w:rsidDel="00E91E34" w:rsidRDefault="002F4E86" w:rsidP="00E91E34">
            <w:pPr>
              <w:rPr>
                <w:del w:id="162" w:author="Pettersson Mirkka" w:date="2023-09-27T09:31:00Z"/>
                <w:bCs/>
              </w:rPr>
            </w:pPr>
            <w:del w:id="163" w:author="Pettersson Mirkka" w:date="2023-09-27T09:31:00Z">
              <w:r w:rsidRPr="57E5B44D" w:rsidDel="00E91E34">
                <w:delText>joka ei perustu</w:delText>
              </w:r>
            </w:del>
          </w:p>
          <w:p w14:paraId="0B0CCC79" w14:textId="539284C9" w:rsidR="002F4E86" w:rsidRPr="00735769" w:rsidRDefault="002F4E86" w:rsidP="00E91E34">
            <w:pPr>
              <w:rPr>
                <w:bCs/>
              </w:rPr>
            </w:pPr>
            <w:del w:id="164" w:author="Pettersson Mirkka" w:date="2023-09-27T09:31:00Z">
              <w:r w:rsidRPr="57E5B44D" w:rsidDel="00E91E34">
                <w:delText>uusimispyyntöön</w:delText>
              </w:r>
            </w:del>
            <w:r w:rsidRPr="57E5B44D">
              <w:t xml:space="preserve"> </w:t>
            </w:r>
          </w:p>
        </w:tc>
        <w:tc>
          <w:tcPr>
            <w:tcW w:w="1559" w:type="dxa"/>
          </w:tcPr>
          <w:p w14:paraId="2FF21188" w14:textId="34796297" w:rsidR="002F4E86" w:rsidRDefault="00033F5B">
            <w:r>
              <w:t>T</w:t>
            </w:r>
          </w:p>
        </w:tc>
        <w:tc>
          <w:tcPr>
            <w:tcW w:w="3685" w:type="dxa"/>
          </w:tcPr>
          <w:p w14:paraId="536CDEBE" w14:textId="13795080" w:rsidR="002F4E86" w:rsidRDefault="002F4E86">
            <w:r>
              <w:t>Kun lääkemääräys tai toimitus korjataan, viitataan tällä elementillä korjattuun dokumenttiin. Katso tarkempi määrittely luv</w:t>
            </w:r>
            <w:r w:rsidR="002F4CB2">
              <w:t>i</w:t>
            </w:r>
            <w:r>
              <w:t xml:space="preserve">sta </w:t>
            </w:r>
            <w:r>
              <w:fldChar w:fldCharType="begin"/>
            </w:r>
            <w:r>
              <w:instrText xml:space="preserve"> REF _Ref151790446 \r \h </w:instrText>
            </w:r>
            <w:r w:rsidR="00735769">
              <w:instrText xml:space="preserve"> \* MERGEFORMAT </w:instrText>
            </w:r>
            <w:r>
              <w:fldChar w:fldCharType="separate"/>
            </w:r>
            <w:r>
              <w:t>3.9</w:t>
            </w:r>
            <w:r>
              <w:fldChar w:fldCharType="end"/>
            </w:r>
            <w:r w:rsidR="002F4CB2">
              <w:t xml:space="preserve"> ja 5</w:t>
            </w:r>
            <w:r>
              <w:t>.</w:t>
            </w:r>
            <w:ins w:id="165" w:author="Pettersson Mirkka" w:date="2023-09-27T09:32:00Z">
              <w:r w:rsidR="00A67218">
                <w:t xml:space="preserve"> V5.00 </w:t>
              </w:r>
              <w:r w:rsidR="00227CE3">
                <w:t xml:space="preserve">lähtien </w:t>
              </w:r>
            </w:ins>
            <w:ins w:id="166" w:author="Pettersson Mirkka" w:date="2023-09-27T09:34:00Z">
              <w:r w:rsidR="00227CE3">
                <w:t xml:space="preserve">uusimispyynnön perusteella tehdyltä </w:t>
              </w:r>
            </w:ins>
            <w:ins w:id="167" w:author="Pettersson Mirkka" w:date="2023-09-27T09:33:00Z">
              <w:r w:rsidR="00227CE3">
                <w:t xml:space="preserve">lääkemääräykseltä </w:t>
              </w:r>
            </w:ins>
            <w:ins w:id="168" w:author="Pettersson Mirkka" w:date="2023-09-27T09:32:00Z">
              <w:r w:rsidR="00227CE3">
                <w:t>poistuu</w:t>
              </w:r>
            </w:ins>
            <w:ins w:id="169" w:author="Pettersson Mirkka" w:date="2023-09-27T09:33:00Z">
              <w:r w:rsidR="00227CE3">
                <w:t xml:space="preserve"> viittaus </w:t>
              </w:r>
            </w:ins>
            <w:ins w:id="170" w:author="Pettersson Mirkka" w:date="2023-09-27T09:34:00Z">
              <w:r w:rsidR="00227CE3">
                <w:t xml:space="preserve">uusimispyyntöön. </w:t>
              </w:r>
            </w:ins>
          </w:p>
        </w:tc>
      </w:tr>
      <w:tr w:rsidR="00833D7C" w14:paraId="02D61542" w14:textId="77777777" w:rsidTr="748FFCC6">
        <w:tc>
          <w:tcPr>
            <w:tcW w:w="1838" w:type="dxa"/>
          </w:tcPr>
          <w:p w14:paraId="7D1B80ED" w14:textId="77777777" w:rsidR="002F4E86" w:rsidRDefault="002F4E86">
            <w:proofErr w:type="spellStart"/>
            <w:r w:rsidRPr="00D87938">
              <w:t>authorization</w:t>
            </w:r>
            <w:proofErr w:type="spellEnd"/>
          </w:p>
        </w:tc>
        <w:tc>
          <w:tcPr>
            <w:tcW w:w="1701" w:type="dxa"/>
          </w:tcPr>
          <w:p w14:paraId="360AB0AA" w14:textId="62295F97" w:rsidR="002F4E86" w:rsidRDefault="002F4E86" w:rsidP="00A42244">
            <w:r>
              <w:t>EP,</w:t>
            </w:r>
            <w:r w:rsidR="008B1FB2">
              <w:t xml:space="preserve"> pakollinen</w:t>
            </w:r>
            <w:r>
              <w:t xml:space="preserve"> jos kyseessä on alaikäisen lääkemääräys</w:t>
            </w:r>
          </w:p>
        </w:tc>
        <w:tc>
          <w:tcPr>
            <w:tcW w:w="1559" w:type="dxa"/>
          </w:tcPr>
          <w:p w14:paraId="145F92F2" w14:textId="77777777" w:rsidR="002F4E86" w:rsidRDefault="002F4E86"/>
        </w:tc>
        <w:tc>
          <w:tcPr>
            <w:tcW w:w="3685" w:type="dxa"/>
          </w:tcPr>
          <w:p w14:paraId="41B4D281" w14:textId="2AAEF0FB" w:rsidR="002F4E86" w:rsidRPr="00D87938" w:rsidRDefault="002F4E86">
            <w:r>
              <w:t xml:space="preserve">Katso tarkempi määrittely luvusta </w:t>
            </w:r>
            <w:hyperlink w:anchor="AUTHORIZATION" w:history="1">
              <w:r w:rsidRPr="00971649">
                <w:rPr>
                  <w:rStyle w:val="Hyperlinkki"/>
                  <w:color w:val="auto"/>
                </w:rPr>
                <w:t>3.10</w:t>
              </w:r>
            </w:hyperlink>
          </w:p>
        </w:tc>
      </w:tr>
      <w:tr w:rsidR="00833D7C" w14:paraId="4AEF96E3" w14:textId="77777777" w:rsidTr="748FFCC6">
        <w:tc>
          <w:tcPr>
            <w:tcW w:w="1838" w:type="dxa"/>
          </w:tcPr>
          <w:p w14:paraId="7D312E5C" w14:textId="7277DB05" w:rsidR="002F4E86" w:rsidRDefault="002F4E86">
            <w:proofErr w:type="spellStart"/>
            <w:r>
              <w:t>componentOf</w:t>
            </w:r>
            <w:proofErr w:type="spellEnd"/>
          </w:p>
        </w:tc>
        <w:tc>
          <w:tcPr>
            <w:tcW w:w="1701" w:type="dxa"/>
          </w:tcPr>
          <w:p w14:paraId="6924C68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1FD9DB5" w14:textId="77777777" w:rsidR="002F4E86" w:rsidRPr="00DC5423" w:rsidRDefault="002F4E86">
            <w:pPr>
              <w:rPr>
                <w:b/>
              </w:rPr>
            </w:pPr>
          </w:p>
        </w:tc>
        <w:tc>
          <w:tcPr>
            <w:tcW w:w="3685" w:type="dxa"/>
          </w:tcPr>
          <w:p w14:paraId="40310641" w14:textId="058D0683" w:rsidR="002F4E86" w:rsidRPr="00967BB9" w:rsidRDefault="002F4E86" w:rsidP="57E5B44D">
            <w:pPr>
              <w:rPr>
                <w:i/>
                <w:iCs/>
              </w:rPr>
            </w:pPr>
            <w:r w:rsidRPr="57E5B44D">
              <w:t>Lääkemääräyksen määräyspäivä ja -paikka tai toimituksen toimituspäivä ja toimituksen tehnyt apteekki</w:t>
            </w:r>
            <w:r w:rsidR="00967BB9" w:rsidRPr="57E5B44D">
              <w:t xml:space="preserve"> sekä</w:t>
            </w:r>
            <w:r w:rsidRPr="57E5B44D">
              <w:t xml:space="preserve"> </w:t>
            </w:r>
          </w:p>
          <w:p w14:paraId="515336F8" w14:textId="0C310491" w:rsidR="002F4E86" w:rsidRPr="00BE5328" w:rsidRDefault="00967BB9" w:rsidP="00967BB9">
            <w:r w:rsidRPr="57E5B44D">
              <w:t>p</w:t>
            </w:r>
            <w:r w:rsidR="002F4E86" w:rsidRPr="57E5B44D">
              <w:t>alvelutapahtuman yksilöintitunnus</w:t>
            </w:r>
            <w:r w:rsidRPr="57E5B44D">
              <w:t>.</w:t>
            </w:r>
            <w:r w:rsidR="002F4E86" w:rsidRPr="57E5B44D">
              <w:t xml:space="preserve"> K</w:t>
            </w:r>
            <w:r w:rsidR="002F4E86">
              <w:t xml:space="preserve">atso tarkempi määrittely luvusta </w:t>
            </w:r>
            <w:r w:rsidR="002F4E86">
              <w:fldChar w:fldCharType="begin"/>
            </w:r>
            <w:r w:rsidR="002F4E86">
              <w:instrText xml:space="preserve"> REF _Ref152387289 \r \h </w:instrText>
            </w:r>
            <w:r w:rsidR="002F4E86">
              <w:fldChar w:fldCharType="separate"/>
            </w:r>
            <w:r w:rsidR="002F4E86">
              <w:t>3.11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1CCA1B52" w14:textId="77777777" w:rsidTr="748FFCC6">
        <w:tc>
          <w:tcPr>
            <w:tcW w:w="1838" w:type="dxa"/>
          </w:tcPr>
          <w:p w14:paraId="6F3F6596" w14:textId="7B1A3564" w:rsidR="002F4E86" w:rsidRDefault="002F4E86">
            <w:r>
              <w:lastRenderedPageBreak/>
              <w:t>hl7</w:t>
            </w:r>
            <w:proofErr w:type="gramStart"/>
            <w:r>
              <w:t>fi:declaredTime</w:t>
            </w:r>
            <w:proofErr w:type="gramEnd"/>
          </w:p>
        </w:tc>
        <w:tc>
          <w:tcPr>
            <w:tcW w:w="1701" w:type="dxa"/>
          </w:tcPr>
          <w:p w14:paraId="12CCD098" w14:textId="77777777" w:rsidR="002F4E86" w:rsidRDefault="002F4E86"/>
        </w:tc>
        <w:tc>
          <w:tcPr>
            <w:tcW w:w="1559" w:type="dxa"/>
          </w:tcPr>
          <w:p w14:paraId="40419D95" w14:textId="77777777" w:rsidR="002F4E86" w:rsidRDefault="002F4E86"/>
        </w:tc>
        <w:tc>
          <w:tcPr>
            <w:tcW w:w="3685" w:type="dxa"/>
          </w:tcPr>
          <w:p w14:paraId="523CC3EB" w14:textId="5D311D65" w:rsidR="002F4E86" w:rsidRDefault="002F4E86">
            <w:r>
              <w:t>Asiakirjan arkistointiaika eli milloin toimitettu reseptikeskukseen.</w:t>
            </w:r>
          </w:p>
        </w:tc>
      </w:tr>
      <w:tr w:rsidR="00833D7C" w14:paraId="4D63DCA8" w14:textId="77777777" w:rsidTr="748FFCC6">
        <w:tc>
          <w:tcPr>
            <w:tcW w:w="1838" w:type="dxa"/>
          </w:tcPr>
          <w:p w14:paraId="3B835BDD" w14:textId="377F30CB" w:rsidR="002F4E86" w:rsidRDefault="002F4E86">
            <w:r>
              <w:t>hl7</w:t>
            </w:r>
            <w:proofErr w:type="gramStart"/>
            <w:r>
              <w:t>fi:softwareSupport</w:t>
            </w:r>
            <w:proofErr w:type="gramEnd"/>
          </w:p>
        </w:tc>
        <w:tc>
          <w:tcPr>
            <w:tcW w:w="1701" w:type="dxa"/>
          </w:tcPr>
          <w:p w14:paraId="6713AB9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73A182C" w14:textId="77777777" w:rsidR="002F4E86" w:rsidRDefault="002F4E86"/>
        </w:tc>
        <w:tc>
          <w:tcPr>
            <w:tcW w:w="3685" w:type="dxa"/>
          </w:tcPr>
          <w:p w14:paraId="63813D4C" w14:textId="38AE2FC5" w:rsidR="002F4E86" w:rsidRPr="00041EDF" w:rsidRDefault="002F4E86">
            <w:pPr>
              <w:rPr>
                <w:rStyle w:val="XML10ptBlue"/>
              </w:rPr>
            </w:pPr>
            <w:r>
              <w:t xml:space="preserve">Tuottanut sovellus ja sen versio. </w:t>
            </w:r>
            <w:r w:rsidR="00082675">
              <w:t xml:space="preserve">Esimerkiksi </w:t>
            </w:r>
            <w:r w:rsidRPr="00041EDF">
              <w:rPr>
                <w:rStyle w:val="XML10ptBlue"/>
                <w:highlight w:val="white"/>
              </w:rPr>
              <w:t>&lt;</w:t>
            </w:r>
            <w:r w:rsidRPr="00041EDF">
              <w:rPr>
                <w:rStyle w:val="XML10ptDarkRed"/>
                <w:highlight w:val="white"/>
              </w:rPr>
              <w:t>hl7</w:t>
            </w:r>
            <w:proofErr w:type="gramStart"/>
            <w:r w:rsidRPr="00041EDF">
              <w:rPr>
                <w:rStyle w:val="XML10ptDarkRed"/>
                <w:highlight w:val="white"/>
              </w:rPr>
              <w:t>fi:softwareSupport</w:t>
            </w:r>
            <w:proofErr w:type="gramEnd"/>
            <w:r w:rsidRPr="00041EDF">
              <w:rPr>
                <w:rStyle w:val="XML10ptDarkRed"/>
                <w:highlight w:val="white"/>
              </w:rPr>
              <w:t xml:space="preserve"> </w:t>
            </w:r>
            <w:proofErr w:type="spellStart"/>
            <w:r w:rsidRPr="57E5B44D">
              <w:rPr>
                <w:rFonts w:ascii="Courier New" w:hAnsi="Courier New" w:cs="Courier New"/>
                <w:color w:val="FF0000"/>
                <w:sz w:val="18"/>
                <w:szCs w:val="18"/>
              </w:rPr>
              <w:t>moderator</w:t>
            </w:r>
            <w:proofErr w:type="spellEnd"/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="</w:t>
            </w:r>
            <w:r w:rsidRPr="57E5B44D">
              <w:rPr>
                <w:rFonts w:ascii="Courier New" w:hAnsi="Courier New" w:cs="Courier New"/>
                <w:color w:val="000000"/>
                <w:sz w:val="18"/>
                <w:szCs w:val="18"/>
              </w:rPr>
              <w:t>Yritys Oy</w:t>
            </w:r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"</w:t>
            </w:r>
            <w:r w:rsidRPr="57E5B44D">
              <w:rPr>
                <w:rFonts w:ascii="Courier New" w:hAnsi="Courier New" w:cs="Courier New"/>
                <w:color w:val="008080"/>
                <w:sz w:val="18"/>
                <w:szCs w:val="18"/>
              </w:rPr>
              <w:t xml:space="preserve"> </w:t>
            </w:r>
            <w:proofErr w:type="spellStart"/>
            <w:r w:rsidRPr="57E5B44D">
              <w:rPr>
                <w:rFonts w:ascii="Courier New" w:hAnsi="Courier New" w:cs="Courier New"/>
                <w:color w:val="FF0000"/>
                <w:sz w:val="18"/>
                <w:szCs w:val="18"/>
              </w:rPr>
              <w:t>product</w:t>
            </w:r>
            <w:proofErr w:type="spellEnd"/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="</w:t>
            </w:r>
            <w:r w:rsidR="00454403" w:rsidRPr="57E5B44D">
              <w:rPr>
                <w:rFonts w:ascii="Courier New" w:hAnsi="Courier New" w:cs="Courier New"/>
                <w:color w:val="000000"/>
                <w:sz w:val="18"/>
                <w:szCs w:val="18"/>
              </w:rPr>
              <w:t>Järjestelmä X</w:t>
            </w:r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"</w:t>
            </w:r>
            <w:r w:rsidRPr="57E5B44D">
              <w:rPr>
                <w:rFonts w:ascii="Courier New" w:hAnsi="Courier New" w:cs="Courier New"/>
                <w:color w:val="008080"/>
                <w:sz w:val="18"/>
                <w:szCs w:val="18"/>
              </w:rPr>
              <w:t xml:space="preserve"> </w:t>
            </w:r>
            <w:r w:rsidRPr="57E5B44D">
              <w:rPr>
                <w:rFonts w:ascii="Courier New" w:hAnsi="Courier New" w:cs="Courier New"/>
                <w:color w:val="FF0000"/>
                <w:sz w:val="18"/>
                <w:szCs w:val="18"/>
              </w:rPr>
              <w:t>version</w:t>
            </w:r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="3.4"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ack"/>
                <w:highlight w:val="white"/>
              </w:rPr>
              <w:t xml:space="preserve">Yritys Oy </w:t>
            </w:r>
            <w:r w:rsidR="00454403">
              <w:rPr>
                <w:rStyle w:val="XML10ptBlack"/>
                <w:highlight w:val="white"/>
              </w:rPr>
              <w:t>Järjestelmä X</w:t>
            </w:r>
            <w:r w:rsidRPr="00041EDF">
              <w:rPr>
                <w:rStyle w:val="XML10ptBlack"/>
                <w:highlight w:val="white"/>
              </w:rPr>
              <w:t xml:space="preserve"> v. 3.4 2006-06-13</w:t>
            </w:r>
            <w:r w:rsidRPr="00041EDF">
              <w:rPr>
                <w:rStyle w:val="XML10ptBlue"/>
                <w:highlight w:val="white"/>
              </w:rPr>
              <w:t>&lt;/</w:t>
            </w:r>
            <w:r w:rsidRPr="00041EDF">
              <w:rPr>
                <w:rStyle w:val="XML10ptDarkRed"/>
                <w:highlight w:val="white"/>
              </w:rPr>
              <w:t>hl7fi:softwareSupport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ue"/>
              </w:rPr>
              <w:t>.</w:t>
            </w:r>
          </w:p>
          <w:p w14:paraId="49E1CAF0" w14:textId="77777777" w:rsidR="002F4E86" w:rsidRDefault="002F4E86">
            <w:r>
              <w:t>Tietoa käytetään virhetilanteiden selvittelyn apuna.</w:t>
            </w:r>
          </w:p>
        </w:tc>
      </w:tr>
      <w:tr w:rsidR="00833D7C" w14:paraId="531A599A" w14:textId="77777777" w:rsidTr="748FFCC6">
        <w:tc>
          <w:tcPr>
            <w:tcW w:w="1838" w:type="dxa"/>
          </w:tcPr>
          <w:p w14:paraId="4904C6EF" w14:textId="77777777" w:rsidR="002F4E86" w:rsidRDefault="002F4E86">
            <w:r>
              <w:t>hl7</w:t>
            </w:r>
            <w:proofErr w:type="gramStart"/>
            <w:r>
              <w:t>fi:hasPart</w:t>
            </w:r>
            <w:proofErr w:type="gramEnd"/>
          </w:p>
          <w:p w14:paraId="4B1FB2D5" w14:textId="77777777" w:rsidR="002F4E86" w:rsidRDefault="002F4E86">
            <w:r>
              <w:t>(ei käytössä)</w:t>
            </w:r>
          </w:p>
        </w:tc>
        <w:tc>
          <w:tcPr>
            <w:tcW w:w="1701" w:type="dxa"/>
          </w:tcPr>
          <w:p w14:paraId="52DA359F" w14:textId="78E17540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7EF50DF2" w14:textId="77777777" w:rsidR="002F4E86" w:rsidRDefault="002F4E86"/>
        </w:tc>
        <w:tc>
          <w:tcPr>
            <w:tcW w:w="3685" w:type="dxa"/>
          </w:tcPr>
          <w:p w14:paraId="1B49A811" w14:textId="022FCDC1" w:rsidR="002F4E86" w:rsidRDefault="002F4E86">
            <w:r>
              <w:t xml:space="preserve">Siirretty </w:t>
            </w:r>
            <w:proofErr w:type="spellStart"/>
            <w:r>
              <w:t>componentOf</w:t>
            </w:r>
            <w:proofErr w:type="spellEnd"/>
            <w:r>
              <w:t xml:space="preserve">-elementtiin, 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r>
              <w:t>3.11</w:t>
            </w:r>
            <w:r>
              <w:fldChar w:fldCharType="end"/>
            </w:r>
            <w:r w:rsidRPr="26C3AD95">
              <w:t>.</w:t>
            </w:r>
          </w:p>
          <w:p w14:paraId="75619A1F" w14:textId="4F88E72C" w:rsidR="002F4E86" w:rsidRDefault="002F4E86">
            <w:r>
              <w:t>(Palvelutapahtuman tunnus)</w:t>
            </w:r>
          </w:p>
        </w:tc>
      </w:tr>
      <w:tr w:rsidR="00833D7C" w14:paraId="3B8DEACB" w14:textId="77777777" w:rsidTr="748FFCC6">
        <w:tc>
          <w:tcPr>
            <w:tcW w:w="1838" w:type="dxa"/>
          </w:tcPr>
          <w:p w14:paraId="2C818A51" w14:textId="77777777" w:rsidR="002F4E86" w:rsidRDefault="002F4E86">
            <w:r>
              <w:t>hl7</w:t>
            </w:r>
            <w:proofErr w:type="gramStart"/>
            <w:r>
              <w:t>fi:signatureCollection</w:t>
            </w:r>
            <w:proofErr w:type="gramEnd"/>
          </w:p>
        </w:tc>
        <w:tc>
          <w:tcPr>
            <w:tcW w:w="1701" w:type="dxa"/>
          </w:tcPr>
          <w:p w14:paraId="1FFE68FE" w14:textId="021E49BE" w:rsidR="002F4E86" w:rsidRDefault="002F4E86">
            <w:r>
              <w:t xml:space="preserve">EP, </w:t>
            </w:r>
            <w:r w:rsidR="005B1F1D">
              <w:t xml:space="preserve">pakollinen </w:t>
            </w:r>
            <w:r>
              <w:t>jos</w:t>
            </w:r>
          </w:p>
          <w:p w14:paraId="5D0C0B69" w14:textId="77777777" w:rsidR="002F4E86" w:rsidRDefault="002F4E86">
            <w:r>
              <w:t xml:space="preserve">lääkemääräys, </w:t>
            </w:r>
          </w:p>
          <w:p w14:paraId="40C7741B" w14:textId="77777777" w:rsidR="002F4E86" w:rsidRDefault="002F4E86">
            <w:r>
              <w:t>sen korjaus</w:t>
            </w:r>
          </w:p>
          <w:p w14:paraId="3E00FC17" w14:textId="77777777" w:rsidR="002F4E86" w:rsidRDefault="002F4E86">
            <w:r>
              <w:t>tai mitätöinti,</w:t>
            </w:r>
          </w:p>
          <w:p w14:paraId="5DB7BF69" w14:textId="77777777" w:rsidR="002F4E86" w:rsidRDefault="002F4E86">
            <w:r>
              <w:t>toimitus,</w:t>
            </w:r>
          </w:p>
          <w:p w14:paraId="044EABBD" w14:textId="77777777" w:rsidR="002F4E86" w:rsidRDefault="002F4E86">
            <w:r>
              <w:t>toimituksen korjaus,</w:t>
            </w:r>
          </w:p>
          <w:p w14:paraId="5A440B8D" w14:textId="257FB224" w:rsidR="002F4E86" w:rsidRDefault="002F4E86">
            <w:r>
              <w:t>toimituksen mitätöinti</w:t>
            </w:r>
          </w:p>
          <w:p w14:paraId="64024C33" w14:textId="77777777" w:rsidR="002F4E86" w:rsidRDefault="002F4E86"/>
        </w:tc>
        <w:tc>
          <w:tcPr>
            <w:tcW w:w="1559" w:type="dxa"/>
          </w:tcPr>
          <w:p w14:paraId="693212E6" w14:textId="77777777" w:rsidR="002F4E86" w:rsidRDefault="002F4E86"/>
        </w:tc>
        <w:tc>
          <w:tcPr>
            <w:tcW w:w="3685" w:type="dxa"/>
          </w:tcPr>
          <w:p w14:paraId="73A26CD9" w14:textId="53C289EC" w:rsidR="002F4E86" w:rsidRDefault="002F4E86">
            <w:r>
              <w:t>Sähköiset allekirjoitukset</w:t>
            </w:r>
          </w:p>
        </w:tc>
      </w:tr>
      <w:tr w:rsidR="00833D7C" w14:paraId="5B625CA6" w14:textId="77777777" w:rsidTr="748FFCC6">
        <w:tc>
          <w:tcPr>
            <w:tcW w:w="1838" w:type="dxa"/>
          </w:tcPr>
          <w:p w14:paraId="5DD01A05" w14:textId="2EE1D31D" w:rsidR="002F4E86" w:rsidRDefault="002F4E86">
            <w:r>
              <w:t>hl7</w:t>
            </w:r>
            <w:proofErr w:type="gramStart"/>
            <w:r>
              <w:t>fi:sender</w:t>
            </w:r>
            <w:proofErr w:type="gramEnd"/>
          </w:p>
        </w:tc>
        <w:tc>
          <w:tcPr>
            <w:tcW w:w="1701" w:type="dxa"/>
          </w:tcPr>
          <w:p w14:paraId="572DFEDD" w14:textId="77777777" w:rsidR="002F4E86" w:rsidRDefault="002F4E86"/>
        </w:tc>
        <w:tc>
          <w:tcPr>
            <w:tcW w:w="1559" w:type="dxa"/>
          </w:tcPr>
          <w:p w14:paraId="79DD5BAB" w14:textId="77777777" w:rsidR="002F4E86" w:rsidRDefault="002F4E86"/>
        </w:tc>
        <w:tc>
          <w:tcPr>
            <w:tcW w:w="3685" w:type="dxa"/>
          </w:tcPr>
          <w:p w14:paraId="232BA9C9" w14:textId="59785EE5" w:rsidR="002F4E86" w:rsidRDefault="002F4E86">
            <w:r>
              <w:t xml:space="preserve">Lähettäjän osapuolitunniste. Katso lisää luvusta </w:t>
            </w:r>
            <w:r>
              <w:fldChar w:fldCharType="begin"/>
            </w:r>
            <w:r>
              <w:instrText xml:space="preserve"> REF _Ref151790548 \r \h </w:instrText>
            </w:r>
            <w:r>
              <w:fldChar w:fldCharType="separate"/>
            </w:r>
            <w:r>
              <w:t>3.13</w:t>
            </w:r>
            <w:r>
              <w:fldChar w:fldCharType="end"/>
            </w:r>
            <w:r>
              <w:t>.</w:t>
            </w:r>
          </w:p>
        </w:tc>
      </w:tr>
      <w:tr w:rsidR="00833D7C" w14:paraId="552603E5" w14:textId="77777777" w:rsidTr="748FFCC6">
        <w:tc>
          <w:tcPr>
            <w:tcW w:w="1838" w:type="dxa"/>
          </w:tcPr>
          <w:p w14:paraId="02279435" w14:textId="286CD6AE" w:rsidR="002F4E86" w:rsidRDefault="002F4E86">
            <w:r>
              <w:t>hl7</w:t>
            </w:r>
            <w:proofErr w:type="gramStart"/>
            <w:r>
              <w:t>fi:password</w:t>
            </w:r>
            <w:proofErr w:type="gramEnd"/>
          </w:p>
        </w:tc>
        <w:tc>
          <w:tcPr>
            <w:tcW w:w="1701" w:type="dxa"/>
          </w:tcPr>
          <w:p w14:paraId="4C4D46E9" w14:textId="436F7E63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3BD524A1" w14:textId="77777777" w:rsidR="002F4E86" w:rsidRDefault="002F4E86"/>
        </w:tc>
        <w:tc>
          <w:tcPr>
            <w:tcW w:w="3685" w:type="dxa"/>
          </w:tcPr>
          <w:p w14:paraId="504CBDAC" w14:textId="43E379C9" w:rsidR="00B0681D" w:rsidRDefault="002F4E86" w:rsidP="00B0681D">
            <w:r>
              <w:t xml:space="preserve">Lääkemääräyksen </w:t>
            </w:r>
            <w:r w:rsidR="00B0681D">
              <w:t xml:space="preserve">suojauksen </w:t>
            </w:r>
            <w:r>
              <w:t>salasana</w:t>
            </w:r>
            <w:r w:rsidR="00B0681D">
              <w:t>, ei käytössä</w:t>
            </w:r>
          </w:p>
          <w:p w14:paraId="0DD5BFE2" w14:textId="6BA61BF2" w:rsidR="002F4E86" w:rsidRDefault="002F4E86"/>
        </w:tc>
      </w:tr>
    </w:tbl>
    <w:p w14:paraId="2C4051A3" w14:textId="77777777" w:rsidR="00522FC1" w:rsidRDefault="00522FC1"/>
    <w:p w14:paraId="6DAF0A1F" w14:textId="77777777" w:rsidR="00522FC1" w:rsidRDefault="00522FC1">
      <w:r>
        <w:br w:type="page"/>
      </w:r>
    </w:p>
    <w:p w14:paraId="706113AD" w14:textId="77777777" w:rsidR="00522FC1" w:rsidRDefault="00522FC1">
      <w:pPr>
        <w:pStyle w:val="Otsikko1"/>
      </w:pPr>
      <w:bookmarkStart w:id="171" w:name="_Toc155024579"/>
      <w:bookmarkStart w:id="172" w:name="_Toc147931343"/>
      <w:r>
        <w:lastRenderedPageBreak/>
        <w:t>Elementtikohtaiset määrittelyt</w:t>
      </w:r>
      <w:bookmarkEnd w:id="171"/>
      <w:bookmarkEnd w:id="172"/>
    </w:p>
    <w:p w14:paraId="6B5623F0" w14:textId="77777777" w:rsidR="00C404A1" w:rsidRPr="00C404A1" w:rsidRDefault="00C404A1" w:rsidP="00C404A1"/>
    <w:p w14:paraId="028C37A3" w14:textId="70A7D824" w:rsidR="00522FC1" w:rsidRDefault="00522FC1">
      <w:r>
        <w:t>Tässä luvussa kuvataan elementtikohtaiset määrittelyt.</w:t>
      </w:r>
    </w:p>
    <w:p w14:paraId="37C5944D" w14:textId="77777777" w:rsidR="00C404A1" w:rsidRDefault="00C404A1"/>
    <w:p w14:paraId="545076F6" w14:textId="77777777" w:rsidR="00522FC1" w:rsidRDefault="00522FC1">
      <w:pPr>
        <w:pStyle w:val="Otsikko2"/>
      </w:pPr>
      <w:bookmarkStart w:id="173" w:name="_Ref151790216"/>
      <w:bookmarkStart w:id="174" w:name="_Toc155024580"/>
      <w:bookmarkStart w:id="175" w:name="_Toc147931344"/>
      <w:r>
        <w:t>id – asiakirjan tunniste</w:t>
      </w:r>
      <w:bookmarkEnd w:id="173"/>
      <w:bookmarkEnd w:id="174"/>
      <w:bookmarkEnd w:id="175"/>
    </w:p>
    <w:p w14:paraId="692DCB99" w14:textId="77777777" w:rsidR="00C404A1" w:rsidRPr="00C404A1" w:rsidRDefault="00C404A1" w:rsidP="00C404A1"/>
    <w:p w14:paraId="25EC78B3" w14:textId="77777777" w:rsidR="00522FC1" w:rsidRDefault="00522FC1">
      <w:r>
        <w:t xml:space="preserve">Asiakirjan yksikäsitteinen tunniste eli OID sijoitetaan id-elementtiin. Kaikilla asiakirjoilla ja asiakirjojen versioilla on oma yksikäsitteinen tunnisteensa. </w:t>
      </w:r>
    </w:p>
    <w:p w14:paraId="37F272DE" w14:textId="77777777" w:rsidR="00522FC1" w:rsidRDefault="00522FC1"/>
    <w:p w14:paraId="0A6817CF" w14:textId="77777777" w:rsidR="00522FC1" w:rsidRDefault="00E759E1">
      <w:r>
        <w:t>Asiakirjan</w:t>
      </w:r>
      <w:r w:rsidR="00522FC1">
        <w:t xml:space="preserve"> tunniste muodostetaan jollakin seuraavista tavoista:</w:t>
      </w:r>
    </w:p>
    <w:p w14:paraId="37B6626C" w14:textId="77777777" w:rsidR="00522FC1" w:rsidRDefault="00522FC1"/>
    <w:p w14:paraId="2A414B4E" w14:textId="77777777" w:rsidR="00522FC1" w:rsidRDefault="00522FC1">
      <w:r>
        <w:t xml:space="preserve">Silloin kun lääkemääräys tehdään käyttäen julkisen tai yksityisen organisaation sovellusta tai järjestelmää, OID muodostetaan seuraavasti: </w:t>
      </w:r>
    </w:p>
    <w:p w14:paraId="1AC10899" w14:textId="77777777" w:rsidR="00522FC1" w:rsidRDefault="00522FC1">
      <w:pPr>
        <w:pStyle w:val="LuetteloIndent"/>
      </w:pPr>
      <w:r>
        <w:t>1.2.246.xxx.yyy.93.2007.1234</w:t>
      </w:r>
    </w:p>
    <w:p w14:paraId="4C533861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0F61AC18" w14:textId="77777777" w:rsidR="00815E2A" w:rsidRDefault="00815E2A">
      <w:pPr>
        <w:pStyle w:val="LuetteloIndent"/>
      </w:pPr>
      <w:r>
        <w:t>xxx</w:t>
      </w:r>
      <w:r>
        <w:tab/>
        <w:t>organisaation juuri (10 tai 537)</w:t>
      </w:r>
    </w:p>
    <w:p w14:paraId="50AFA40B" w14:textId="77777777" w:rsidR="00A30808" w:rsidRDefault="00815E2A">
      <w:pPr>
        <w:pStyle w:val="LuetteloIndent"/>
      </w:pPr>
      <w:proofErr w:type="spellStart"/>
      <w:r>
        <w:t>yyy</w:t>
      </w:r>
      <w:proofErr w:type="spellEnd"/>
      <w:r w:rsidRPr="26C3AD95">
        <w:t xml:space="preserve"> </w:t>
      </w:r>
      <w:r>
        <w:tab/>
      </w:r>
      <w:r w:rsidR="00522FC1">
        <w:t xml:space="preserve">organisaation </w:t>
      </w:r>
      <w:r>
        <w:t>y-</w:t>
      </w:r>
      <w:r w:rsidR="00522FC1">
        <w:t>tunnus</w:t>
      </w:r>
      <w:r w:rsidRPr="26C3AD95">
        <w:t xml:space="preserve"> </w:t>
      </w:r>
    </w:p>
    <w:p w14:paraId="49265D8D" w14:textId="77777777" w:rsidR="00522FC1" w:rsidRDefault="00A30808">
      <w:pPr>
        <w:pStyle w:val="LuetteloIndent"/>
      </w:pPr>
      <w:r>
        <w:t>93</w:t>
      </w:r>
      <w:r>
        <w:tab/>
      </w:r>
      <w:r w:rsidR="00E82079">
        <w:t>l</w:t>
      </w:r>
      <w:r w:rsidR="00522FC1">
        <w:t>ääkemääräysten solmuluokka</w:t>
      </w:r>
      <w:r>
        <w:t xml:space="preserve"> </w:t>
      </w:r>
      <w:r w:rsidR="00522FC1">
        <w:t>(sisältää generaattorin tunnisteen, 2 tai 5 numeroa)</w:t>
      </w:r>
    </w:p>
    <w:p w14:paraId="6324FAD7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60B1D8F6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13523AE1" w14:textId="77777777" w:rsidR="00522FC1" w:rsidRDefault="00522FC1"/>
    <w:p w14:paraId="3F125BE8" w14:textId="77777777" w:rsidR="00522FC1" w:rsidRDefault="00522FC1" w:rsidP="0014133F">
      <w:pPr>
        <w:numPr>
          <w:ilvl w:val="0"/>
          <w:numId w:val="3"/>
        </w:numPr>
      </w:pPr>
      <w:r>
        <w:t xml:space="preserve">Organisaation </w:t>
      </w:r>
      <w:r w:rsidR="00A30808">
        <w:t>y-</w:t>
      </w:r>
      <w:r>
        <w:t xml:space="preserve">tunnus on reseptinkirjoitusjärjestelmän tai –sovelluksen käyttäjäorganisaation </w:t>
      </w:r>
      <w:r w:rsidR="00A30808">
        <w:t>y-</w:t>
      </w:r>
      <w:r>
        <w:t xml:space="preserve">tunnus. </w:t>
      </w:r>
      <w:r w:rsidR="00A30808">
        <w:t>Mahdollista aliorganisaatiota ei huomioida.</w:t>
      </w:r>
    </w:p>
    <w:p w14:paraId="6AF0B9D9" w14:textId="77777777" w:rsidR="00A30808" w:rsidRDefault="00A30808"/>
    <w:p w14:paraId="3888C50A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>Jos organisaatiolla on yksi tietojärjestelmä, jossa kaikki reseptit kirjoitetaan, reseptin solmuluokka on 93.</w:t>
      </w:r>
    </w:p>
    <w:p w14:paraId="6E3A77B7" w14:textId="77777777" w:rsidR="00E82079" w:rsidRDefault="00E82079" w:rsidP="00A30808"/>
    <w:p w14:paraId="59C16FCE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 xml:space="preserve">Jos organisaatiolla reseptejä tuotetaan useissa erillisissä tietojärjestelmissä, jokaisessa tietojärjestelmässä on oltava oma resepti-id-generaattori, jolla on oma yksilöllinen generaattorin tunniste. Tällöin reseptin solmuluokka on 93001, 93002 jne., jossa 001, 002 jne. on generaattorin tunniste. </w:t>
      </w:r>
    </w:p>
    <w:p w14:paraId="6020FF36" w14:textId="77777777" w:rsidR="00A30808" w:rsidRDefault="00A30808"/>
    <w:p w14:paraId="0943919A" w14:textId="77777777" w:rsidR="00522FC1" w:rsidRDefault="00522FC1">
      <w:r>
        <w:t>Yksityisvastaanottotoiminnassa jos organisaatiotunnusta ei ole tai sitä ei voida käyttää, OID muodostetaan seuraavasti</w:t>
      </w:r>
    </w:p>
    <w:p w14:paraId="0C533E6F" w14:textId="77777777" w:rsidR="00522FC1" w:rsidRDefault="00522FC1">
      <w:pPr>
        <w:pStyle w:val="LuetteloIndent"/>
      </w:pPr>
      <w:r>
        <w:t>1.2.246.537.25.1.123456.93.2007.1234</w:t>
      </w:r>
    </w:p>
    <w:p w14:paraId="26B62127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7DF455B4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 w:rsidRPr="26C3AD95">
        <w:t>)</w:t>
      </w:r>
    </w:p>
    <w:p w14:paraId="46DD32BA" w14:textId="77777777" w:rsidR="00522FC1" w:rsidRDefault="00522FC1">
      <w:pPr>
        <w:pStyle w:val="LuetteloIndent"/>
      </w:pPr>
      <w:r>
        <w:t>93</w:t>
      </w:r>
      <w:r>
        <w:tab/>
        <w:t>lääkemääräysten solmuluokka (2 tai 5 numeroa)</w:t>
      </w:r>
    </w:p>
    <w:p w14:paraId="7ED26BEB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450475BD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6F09566D" w14:textId="77777777" w:rsidR="00522FC1" w:rsidRDefault="00522FC1"/>
    <w:p w14:paraId="07B29000" w14:textId="77777777" w:rsidR="00522FC1" w:rsidRDefault="00522FC1">
      <w:r>
        <w:t>Mikäli yksityisvastaanottotoiminnassa juoksevan numeron hallinta on mahdotonta (esimerkiksi useita PDA/</w:t>
      </w:r>
      <w:proofErr w:type="gramStart"/>
      <w:r>
        <w:t>kännykkäsovelluksia</w:t>
      </w:r>
      <w:proofErr w:type="gramEnd"/>
      <w:r>
        <w:t xml:space="preserve"> jotka eivät keskustele keskenään), OID muodostetaan seuraavasti:</w:t>
      </w:r>
    </w:p>
    <w:p w14:paraId="4B2CD71D" w14:textId="77777777" w:rsidR="00522FC1" w:rsidRDefault="00522FC1">
      <w:pPr>
        <w:pStyle w:val="LuetteloIndent"/>
      </w:pPr>
      <w:r>
        <w:t>1.2.246.537.25.1.123456.93.2007.</w:t>
      </w:r>
      <w:r w:rsidR="004B1CB2" w:rsidRPr="26C3AD95" w:rsidDel="004B1CB2">
        <w:t xml:space="preserve"> </w:t>
      </w:r>
      <w:r>
        <w:t>412.91203</w:t>
      </w:r>
    </w:p>
    <w:p w14:paraId="412B6660" w14:textId="77777777" w:rsidR="00522FC1" w:rsidRDefault="00522FC1">
      <w:pPr>
        <w:tabs>
          <w:tab w:val="left" w:pos="900"/>
          <w:tab w:val="left" w:pos="1980"/>
        </w:tabs>
      </w:pPr>
      <w:r>
        <w:lastRenderedPageBreak/>
        <w:t>Jossa</w:t>
      </w:r>
      <w:r>
        <w:tab/>
      </w:r>
    </w:p>
    <w:p w14:paraId="1D72315B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</w:t>
      </w:r>
      <w:proofErr w:type="gramStart"/>
      <w:r>
        <w:t>numero</w:t>
      </w:r>
      <w:r w:rsidR="001A3CDF" w:rsidRPr="26C3AD95">
        <w:t>)</w:t>
      </w:r>
      <w:r w:rsidR="00E759E1" w:rsidRPr="26C3AD95">
        <w:t>/</w:t>
      </w:r>
      <w:proofErr w:type="spellStart"/>
      <w:proofErr w:type="gramEnd"/>
      <w:r w:rsidR="00E759E1">
        <w:t>Fimean</w:t>
      </w:r>
      <w:proofErr w:type="spellEnd"/>
      <w:r w:rsidR="009D0A3E" w:rsidRPr="26C3AD95">
        <w:t xml:space="preserve"> </w:t>
      </w:r>
      <w:r w:rsidR="00080E96">
        <w:t>apteekkinumero</w:t>
      </w:r>
    </w:p>
    <w:p w14:paraId="2546771C" w14:textId="77777777" w:rsidR="00080E96" w:rsidRDefault="00080E96">
      <w:pPr>
        <w:pStyle w:val="LuetteloIndent"/>
      </w:pPr>
      <w:del w:id="176" w:author="Tuomainen Mika" w:date="2023-02-17T10:43:00Z">
        <w:r w:rsidDel="26C3AD95">
          <w:tab/>
        </w:r>
      </w:del>
      <w:r>
        <w:t xml:space="preserve">Apteekkinumero esitetään muodossa </w:t>
      </w:r>
      <w:proofErr w:type="spellStart"/>
      <w:r>
        <w:t>nnnnxx</w:t>
      </w:r>
      <w:proofErr w:type="spellEnd"/>
      <w:r>
        <w:t xml:space="preserve">, missä </w:t>
      </w:r>
      <w:proofErr w:type="spellStart"/>
      <w:r>
        <w:t>nnnn</w:t>
      </w:r>
      <w:proofErr w:type="spellEnd"/>
      <w:r>
        <w:t xml:space="preserve"> on apteekkinumero ja xx on työasemanumero.</w:t>
      </w:r>
    </w:p>
    <w:p w14:paraId="6C76FD24" w14:textId="77777777" w:rsidR="00522FC1" w:rsidRDefault="00080E96">
      <w:pPr>
        <w:pStyle w:val="LuetteloIndent"/>
      </w:pPr>
      <w:r>
        <w:t xml:space="preserve"> </w:t>
      </w:r>
      <w:r w:rsidR="00522FC1">
        <w:t>93</w:t>
      </w:r>
      <w:r w:rsidR="00522FC1">
        <w:tab/>
        <w:t>lääkemääräysten solmuluokka (2 tai 5 numeroa)</w:t>
      </w:r>
    </w:p>
    <w:p w14:paraId="54D3307D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37CB46B6" w14:textId="77777777" w:rsidR="00522FC1" w:rsidRDefault="00522FC1">
      <w:pPr>
        <w:pStyle w:val="LuetteloIndent"/>
      </w:pPr>
      <w:r w:rsidRPr="00D92AAA">
        <w:rPr>
          <w:strike/>
        </w:rPr>
        <w:t>0</w:t>
      </w:r>
      <w:r>
        <w:t>412</w:t>
      </w:r>
      <w:r>
        <w:tab/>
        <w:t>antopäivä</w:t>
      </w:r>
      <w:r w:rsidR="00D1129F">
        <w:t xml:space="preserve"> (kuukaudesta poistetaan</w:t>
      </w:r>
      <w:r w:rsidR="004B1CB2">
        <w:t xml:space="preserve"> etunolla)</w:t>
      </w:r>
    </w:p>
    <w:p w14:paraId="4C5C38DE" w14:textId="65F0A4B9" w:rsidR="00522FC1" w:rsidRDefault="00522FC1">
      <w:pPr>
        <w:pStyle w:val="LuetteloIndent"/>
      </w:pPr>
      <w:r w:rsidRPr="00D92AAA">
        <w:rPr>
          <w:strike/>
        </w:rPr>
        <w:t>0</w:t>
      </w:r>
      <w:r>
        <w:t>91203</w:t>
      </w:r>
      <w:r>
        <w:tab/>
        <w:t>kellonaika sekunnin tarkkuudella</w:t>
      </w:r>
      <w:r w:rsidR="00D1129F">
        <w:t xml:space="preserve"> (</w:t>
      </w:r>
      <w:r w:rsidR="001F7050">
        <w:t>kellonajasta</w:t>
      </w:r>
      <w:r w:rsidR="00D1129F">
        <w:t xml:space="preserve"> poistetaan</w:t>
      </w:r>
      <w:r w:rsidR="004B1CB2">
        <w:t xml:space="preserve"> etunolla</w:t>
      </w:r>
      <w:r w:rsidR="001F7050">
        <w:t>t</w:t>
      </w:r>
      <w:r w:rsidR="004B1CB2">
        <w:t>)</w:t>
      </w:r>
    </w:p>
    <w:p w14:paraId="5BEC4757" w14:textId="77777777" w:rsidR="006D0F9F" w:rsidRDefault="006D0F9F">
      <w:pPr>
        <w:pStyle w:val="LuetteloIndent"/>
      </w:pPr>
    </w:p>
    <w:p w14:paraId="4FDBF3BE" w14:textId="77777777" w:rsidR="00522FC1" w:rsidRDefault="009F67B0">
      <w:r>
        <w:t>Esimerkkejä kellonajoista ja solmun arvosta: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2"/>
      </w:tblGrid>
      <w:tr w:rsidR="009F67B0" w14:paraId="2C4BE9C7" w14:textId="77777777" w:rsidTr="26C3AD95">
        <w:tc>
          <w:tcPr>
            <w:tcW w:w="1668" w:type="dxa"/>
            <w:shd w:val="clear" w:color="auto" w:fill="auto"/>
          </w:tcPr>
          <w:p w14:paraId="4961218B" w14:textId="77777777" w:rsidR="009F67B0" w:rsidRPr="00446A7E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03.00.45</w:t>
            </w:r>
          </w:p>
        </w:tc>
        <w:tc>
          <w:tcPr>
            <w:tcW w:w="4252" w:type="dxa"/>
            <w:shd w:val="clear" w:color="auto" w:fill="auto"/>
          </w:tcPr>
          <w:p w14:paraId="40A1540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30045</w:t>
            </w:r>
          </w:p>
        </w:tc>
      </w:tr>
      <w:tr w:rsidR="009F67B0" w14:paraId="117CE1A4" w14:textId="77777777" w:rsidTr="26C3AD95">
        <w:tc>
          <w:tcPr>
            <w:tcW w:w="1668" w:type="dxa"/>
            <w:shd w:val="clear" w:color="auto" w:fill="auto"/>
          </w:tcPr>
          <w:p w14:paraId="47CC52C5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00.03.45</w:t>
            </w:r>
          </w:p>
        </w:tc>
        <w:tc>
          <w:tcPr>
            <w:tcW w:w="4252" w:type="dxa"/>
            <w:shd w:val="clear" w:color="auto" w:fill="auto"/>
          </w:tcPr>
          <w:p w14:paraId="527C05B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</w:t>
            </w:r>
          </w:p>
        </w:tc>
      </w:tr>
      <w:tr w:rsidR="009F67B0" w14:paraId="0BFFA658" w14:textId="77777777" w:rsidTr="26C3AD95">
        <w:trPr>
          <w:trHeight w:val="185"/>
        </w:trPr>
        <w:tc>
          <w:tcPr>
            <w:tcW w:w="1668" w:type="dxa"/>
            <w:shd w:val="clear" w:color="auto" w:fill="auto"/>
          </w:tcPr>
          <w:p w14:paraId="1F02995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03.45.00</w:t>
            </w:r>
          </w:p>
        </w:tc>
        <w:tc>
          <w:tcPr>
            <w:tcW w:w="4252" w:type="dxa"/>
            <w:shd w:val="clear" w:color="auto" w:fill="auto"/>
          </w:tcPr>
          <w:p w14:paraId="6B9B6DF2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34500</w:t>
            </w:r>
          </w:p>
        </w:tc>
      </w:tr>
      <w:tr w:rsidR="009F67B0" w14:paraId="7A838500" w14:textId="77777777" w:rsidTr="26C3AD95">
        <w:tc>
          <w:tcPr>
            <w:tcW w:w="1668" w:type="dxa"/>
            <w:shd w:val="clear" w:color="auto" w:fill="auto"/>
          </w:tcPr>
          <w:p w14:paraId="6D2DF5B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03.04.05</w:t>
            </w:r>
          </w:p>
        </w:tc>
        <w:tc>
          <w:tcPr>
            <w:tcW w:w="4252" w:type="dxa"/>
            <w:shd w:val="clear" w:color="auto" w:fill="auto"/>
          </w:tcPr>
          <w:p w14:paraId="02BE5046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30405</w:t>
            </w:r>
          </w:p>
        </w:tc>
      </w:tr>
      <w:tr w:rsidR="009F67B0" w14:paraId="37D84EA3" w14:textId="77777777" w:rsidTr="26C3AD95">
        <w:tc>
          <w:tcPr>
            <w:tcW w:w="1668" w:type="dxa"/>
            <w:shd w:val="clear" w:color="auto" w:fill="auto"/>
          </w:tcPr>
          <w:p w14:paraId="7D1BAC38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00.00.05</w:t>
            </w:r>
          </w:p>
        </w:tc>
        <w:tc>
          <w:tcPr>
            <w:tcW w:w="4252" w:type="dxa"/>
            <w:shd w:val="clear" w:color="auto" w:fill="auto"/>
          </w:tcPr>
          <w:p w14:paraId="28CAC7D4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5</w:t>
            </w:r>
          </w:p>
        </w:tc>
      </w:tr>
      <w:tr w:rsidR="009F67B0" w14:paraId="57A49516" w14:textId="77777777" w:rsidTr="26C3AD95">
        <w:tc>
          <w:tcPr>
            <w:tcW w:w="1668" w:type="dxa"/>
            <w:shd w:val="clear" w:color="auto" w:fill="auto"/>
          </w:tcPr>
          <w:p w14:paraId="4B0CE55C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00.00.00</w:t>
            </w:r>
          </w:p>
        </w:tc>
        <w:tc>
          <w:tcPr>
            <w:tcW w:w="4252" w:type="dxa"/>
            <w:shd w:val="clear" w:color="auto" w:fill="auto"/>
          </w:tcPr>
          <w:p w14:paraId="5CDA8D2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 xml:space="preserve">1 </w:t>
            </w:r>
            <w:r w:rsidRPr="00446A7E">
              <w:t>(solmun arvo ei voi olla nolla)</w:t>
            </w:r>
          </w:p>
        </w:tc>
      </w:tr>
    </w:tbl>
    <w:p w14:paraId="7F36578B" w14:textId="77777777" w:rsidR="009F67B0" w:rsidRDefault="009F67B0"/>
    <w:p w14:paraId="39FE1D29" w14:textId="77777777" w:rsidR="002E7D6E" w:rsidRDefault="003F39B7">
      <w:r>
        <w:t xml:space="preserve">Web-reseptisovelluksissa lääkemääräyksen </w:t>
      </w:r>
      <w:r w:rsidR="002E7D6E">
        <w:t>OID</w:t>
      </w:r>
      <w:r>
        <w:t xml:space="preserve"> voidaan</w:t>
      </w:r>
      <w:r w:rsidR="002E7D6E" w:rsidRPr="26C3AD95">
        <w:t xml:space="preserve"> </w:t>
      </w:r>
      <w:r>
        <w:t>muodos</w:t>
      </w:r>
      <w:r w:rsidR="002E7D6E">
        <w:t xml:space="preserve">taa aina </w:t>
      </w:r>
      <w:r w:rsidR="001A3CDF">
        <w:t>yksilöintitunnuksen (</w:t>
      </w:r>
      <w:proofErr w:type="spellStart"/>
      <w:r w:rsidR="002E7D6E">
        <w:t>sv</w:t>
      </w:r>
      <w:proofErr w:type="spellEnd"/>
      <w:r w:rsidR="002E7D6E">
        <w:t>-numeron</w:t>
      </w:r>
      <w:r w:rsidR="001A3CDF" w:rsidRPr="26C3AD95">
        <w:t>)</w:t>
      </w:r>
      <w:r w:rsidR="002E7D6E">
        <w:t xml:space="preserve"> perusteella.</w:t>
      </w:r>
    </w:p>
    <w:p w14:paraId="438AE514" w14:textId="77777777" w:rsidR="002E7D6E" w:rsidRDefault="002E7D6E"/>
    <w:p w14:paraId="38E3F680" w14:textId="77777777" w:rsidR="00522FC1" w:rsidRDefault="00522FC1">
      <w:r>
        <w:t xml:space="preserve">Koko OID sijoitetaan </w:t>
      </w:r>
      <w:proofErr w:type="spellStart"/>
      <w:r>
        <w:t>root</w:t>
      </w:r>
      <w:proofErr w:type="spellEnd"/>
      <w:r>
        <w:t xml:space="preserve">-attribuuttiin, ellei HL7n tuleva tietotyyppimääritys muuta edellytä. </w:t>
      </w:r>
      <w:r w:rsidR="001F7050">
        <w:t xml:space="preserve">Mikään </w:t>
      </w:r>
      <w:proofErr w:type="spellStart"/>
      <w:r w:rsidR="001F7050">
        <w:t>OID:n</w:t>
      </w:r>
      <w:proofErr w:type="spellEnd"/>
      <w:r w:rsidR="001F7050">
        <w:t xml:space="preserve"> solmuluokista ei saa alkaa nollalla eli esim. y-tunnuksessa ja yksilöintitunnuksessa olevat etunollat poistetaan </w:t>
      </w:r>
      <w:proofErr w:type="spellStart"/>
      <w:r w:rsidR="001F7050">
        <w:t>OID:n</w:t>
      </w:r>
      <w:proofErr w:type="spellEnd"/>
      <w:r w:rsidR="001F7050">
        <w:t xml:space="preserve"> muodostuksessa.</w:t>
      </w:r>
    </w:p>
    <w:p w14:paraId="653CD590" w14:textId="77777777" w:rsidR="00522FC1" w:rsidRDefault="00522FC1"/>
    <w:p w14:paraId="2BB7B22B" w14:textId="77777777" w:rsidR="00E82079" w:rsidRPr="00E82079" w:rsidRDefault="00E82079">
      <w:r w:rsidRPr="00E82079">
        <w:t>Tällä menetelmällä jokainen erillinen tietojärjestelmä tuottaa varmuudella yksilöllisiä reseptin tunnisteita.</w:t>
      </w:r>
    </w:p>
    <w:p w14:paraId="44A0A861" w14:textId="77777777" w:rsidR="00E82079" w:rsidRDefault="00E82079"/>
    <w:p w14:paraId="4434D4FA" w14:textId="4C9249EF" w:rsidR="00522FC1" w:rsidRDefault="00522FC1">
      <w:pPr>
        <w:rPr>
          <w:ins w:id="177" w:author="Pettersson Mirkka" w:date="2023-09-25T14:55:00Z"/>
        </w:rPr>
      </w:pPr>
      <w:r>
        <w:t xml:space="preserve">OID tunnuksen yleisestä muodostamisesta ja esimerkiksi solmuluokista löytyy lisää tietoa </w:t>
      </w:r>
      <w:proofErr w:type="spellStart"/>
      <w:r w:rsidR="00366966">
        <w:t>THL:</w:t>
      </w:r>
      <w:r>
        <w:t>n</w:t>
      </w:r>
      <w:proofErr w:type="spellEnd"/>
      <w:r>
        <w:t xml:space="preserve"> oppaasta ”ISO OID -yksilöintitunnuksen käytön kansalliset periaatteet sosiaali- ja terveysalalla” (Löytyy mm. </w:t>
      </w:r>
      <w:hyperlink r:id="rId14" w:history="1">
        <w:r w:rsidR="008247A8">
          <w:rPr>
            <w:rStyle w:val="Hyperlinkki"/>
          </w:rPr>
          <w:t>https://www.thl.fi/fi/web/tiedonhallinta-sosiaali-ja-terveysalalla/tiedon-ja-vaatimusten-yhdenmukaistaminen/koodistopalvelu/tekniset-ohjeet/oid-yksilointitunnukset</w:t>
        </w:r>
      </w:hyperlink>
      <w:r w:rsidR="008247A8" w:rsidRPr="26C3AD95">
        <w:t xml:space="preserve"> </w:t>
      </w:r>
      <w:r w:rsidRPr="26C3AD95">
        <w:t>).</w:t>
      </w:r>
    </w:p>
    <w:p w14:paraId="232B2194" w14:textId="185513CE" w:rsidR="003D2164" w:rsidRDefault="003D2164">
      <w:pPr>
        <w:rPr>
          <w:ins w:id="178" w:author="Pettersson Mirkka" w:date="2023-09-25T14:55:00Z"/>
        </w:rPr>
      </w:pPr>
    </w:p>
    <w:p w14:paraId="12E5751E" w14:textId="5A4FA3B5" w:rsidR="003D2164" w:rsidRPr="00102D87" w:rsidRDefault="003D2164" w:rsidP="00102D87">
      <w:pPr>
        <w:autoSpaceDE w:val="0"/>
        <w:autoSpaceDN w:val="0"/>
        <w:rPr>
          <w:rFonts w:ascii="Calibri" w:hAnsi="Calibri" w:cs="Calibri"/>
          <w:sz w:val="22"/>
          <w:szCs w:val="22"/>
        </w:rPr>
      </w:pPr>
      <w:ins w:id="179" w:author="Pettersson Mirkka" w:date="2023-09-25T14:56:00Z">
        <w:r>
          <w:t>OID-tunnuksia h</w:t>
        </w:r>
      </w:ins>
      <w:ins w:id="180" w:author="Pettersson Mirkka" w:date="2023-09-25T14:57:00Z">
        <w:r>
          <w:t xml:space="preserve">yödynnetään potilaalle annettavissa tulosteissa. Tulosteiden määrittelyt ja viivakoodin muodostus </w:t>
        </w:r>
      </w:ins>
      <w:ins w:id="181" w:author="Pettersson Mirkka" w:date="2023-09-25T14:58:00Z">
        <w:r>
          <w:t>kerrotaan</w:t>
        </w:r>
      </w:ins>
      <w:ins w:id="182" w:author="Pettersson Mirkka" w:date="2023-09-25T15:05:00Z">
        <w:r w:rsidR="00102D87">
          <w:t xml:space="preserve"> FHIR-rajapi</w:t>
        </w:r>
      </w:ins>
      <w:ins w:id="183" w:author="Pettersson Mirkka" w:date="2023-09-25T15:06:00Z">
        <w:r w:rsidR="00102D87">
          <w:t>nnan</w:t>
        </w:r>
      </w:ins>
      <w:ins w:id="184" w:author="Pettersson Mirkka" w:date="2023-09-25T14:58:00Z">
        <w:r>
          <w:t xml:space="preserve"> </w:t>
        </w:r>
      </w:ins>
      <w:ins w:id="185" w:author="Pettersson Mirkka" w:date="2023-09-25T14:57:00Z">
        <w:r>
          <w:t>implementointioppaas</w:t>
        </w:r>
      </w:ins>
      <w:ins w:id="186" w:author="Pettersson Mirkka" w:date="2023-09-25T14:58:00Z">
        <w:r>
          <w:t>sa</w:t>
        </w:r>
      </w:ins>
      <w:ins w:id="187" w:author="Pettersson Mirkka" w:date="2023-09-25T15:06:00Z">
        <w:r w:rsidR="00102D87">
          <w:t xml:space="preserve"> </w:t>
        </w:r>
        <w:r w:rsidR="00102D87" w:rsidRPr="00102D87">
          <w:fldChar w:fldCharType="begin"/>
        </w:r>
        <w:r w:rsidR="00102D87" w:rsidRPr="00102D87">
          <w:instrText xml:space="preserve"> HYPERLINK "https://simplifier.net/guide/finnish-kanta-medication-list-r4-versio-1.0?version=current" </w:instrText>
        </w:r>
        <w:r w:rsidR="00102D87" w:rsidRPr="00102D87">
          <w:fldChar w:fldCharType="separate"/>
        </w:r>
        <w:proofErr w:type="spellStart"/>
        <w:r w:rsidR="00102D87" w:rsidRPr="00102D87">
          <w:rPr>
            <w:color w:val="0000FF"/>
            <w:u w:val="single"/>
          </w:rPr>
          <w:t>Finnish</w:t>
        </w:r>
        <w:proofErr w:type="spellEnd"/>
        <w:r w:rsidR="00102D87" w:rsidRPr="00102D87">
          <w:rPr>
            <w:color w:val="0000FF"/>
            <w:u w:val="single"/>
          </w:rPr>
          <w:t xml:space="preserve"> Kanta-</w:t>
        </w:r>
        <w:proofErr w:type="spellStart"/>
        <w:r w:rsidR="00102D87" w:rsidRPr="00102D87">
          <w:rPr>
            <w:color w:val="0000FF"/>
            <w:u w:val="single"/>
          </w:rPr>
          <w:t>Medication</w:t>
        </w:r>
        <w:proofErr w:type="spellEnd"/>
        <w:r w:rsidR="00102D87" w:rsidRPr="00102D87">
          <w:rPr>
            <w:color w:val="0000FF"/>
            <w:u w:val="single"/>
          </w:rPr>
          <w:t xml:space="preserve"> </w:t>
        </w:r>
        <w:proofErr w:type="spellStart"/>
        <w:r w:rsidR="00102D87" w:rsidRPr="00102D87">
          <w:rPr>
            <w:color w:val="0000FF"/>
            <w:u w:val="single"/>
          </w:rPr>
          <w:t>list</w:t>
        </w:r>
        <w:proofErr w:type="spellEnd"/>
        <w:r w:rsidR="00102D87" w:rsidRPr="00102D87">
          <w:rPr>
            <w:color w:val="0000FF"/>
            <w:u w:val="single"/>
          </w:rPr>
          <w:t xml:space="preserve"> R4 versio 1.0 (simplifier.net)</w:t>
        </w:r>
        <w:r w:rsidR="00102D87" w:rsidRPr="00102D87">
          <w:fldChar w:fldCharType="end"/>
        </w:r>
      </w:ins>
      <w:ins w:id="188" w:author="Pettersson Mirkka" w:date="2023-09-25T14:58:00Z">
        <w:r>
          <w:t>.</w:t>
        </w:r>
      </w:ins>
    </w:p>
    <w:p w14:paraId="0F843DAB" w14:textId="77777777" w:rsidR="00522FC1" w:rsidRDefault="00522FC1"/>
    <w:p w14:paraId="2BB42C32" w14:textId="2A606371" w:rsidR="00522FC1" w:rsidDel="003D2164" w:rsidRDefault="001E2150">
      <w:pPr>
        <w:rPr>
          <w:del w:id="189" w:author="Pettersson Mirkka" w:date="2023-09-25T14:55:00Z"/>
        </w:rPr>
      </w:pPr>
      <w:del w:id="190" w:author="Pettersson Mirkka" w:date="2023-09-25T14:55:00Z">
        <w:r w:rsidRPr="00E82079" w:rsidDel="003D2164">
          <w:delText xml:space="preserve">Reseptikeskus muodostaa viivakoodin </w:delText>
        </w:r>
        <w:r w:rsidR="00621A28" w:rsidRPr="00E82079" w:rsidDel="003D2164">
          <w:delText>sähköisten lääkemääräy</w:delText>
        </w:r>
        <w:r w:rsidR="00621A28" w:rsidDel="003D2164">
          <w:delText>sten</w:delText>
        </w:r>
        <w:r w:rsidR="00621A28" w:rsidRPr="00E82079" w:rsidDel="003D2164">
          <w:delText xml:space="preserve"> OID-tunnuksista </w:delText>
        </w:r>
        <w:r w:rsidRPr="00E82079" w:rsidDel="003D2164">
          <w:delText>potilasohjeeseen sekä yhteenvetoon</w:delText>
        </w:r>
        <w:r w:rsidR="00E82079" w:rsidDel="003D2164">
          <w:delText>.</w:delText>
        </w:r>
        <w:r w:rsidR="00FC23FB" w:rsidDel="003D2164">
          <w:delText xml:space="preserve"> </w:delText>
        </w:r>
        <w:r w:rsidR="00FC23FB" w:rsidRPr="00FC23FB" w:rsidDel="003D2164">
          <w:delText>Jos lääkemääräyksen tunnistetta ei ole luotu kyseisten sääntöjen mukaan, reseptikeskus ei tuota tulosteisiin viivakoodia</w:delText>
        </w:r>
        <w:r w:rsidR="00FC23FB" w:rsidDel="003D2164">
          <w:delText>.</w:delText>
        </w:r>
        <w:r w:rsidR="00FC23FB" w:rsidRPr="00FC23FB" w:rsidDel="003D2164">
          <w:delText xml:space="preserve"> </w:delText>
        </w:r>
        <w:r w:rsidR="00522FC1" w:rsidDel="003D2164">
          <w:delText>Lääkemääräyksen tunnus esit</w:delText>
        </w:r>
        <w:r w:rsidR="00CC1647" w:rsidDel="003D2164">
          <w:delText>e</w:delText>
        </w:r>
        <w:r w:rsidR="00522FC1" w:rsidDel="003D2164">
          <w:delText>tää</w:delText>
        </w:r>
        <w:r w:rsidR="00CC1647" w:rsidDel="003D2164">
          <w:delText xml:space="preserve">n </w:delText>
        </w:r>
        <w:r w:rsidR="00522FC1" w:rsidDel="003D2164">
          <w:delText>viivakoodina seuraavasti:</w:delText>
        </w:r>
      </w:del>
    </w:p>
    <w:p w14:paraId="3DDE83BB" w14:textId="4ED3B074" w:rsidR="00522FC1" w:rsidDel="003D2164" w:rsidRDefault="00522FC1">
      <w:pPr>
        <w:rPr>
          <w:del w:id="191" w:author="Pettersson Mirkka" w:date="2023-09-25T14:55:00Z"/>
        </w:rPr>
      </w:pPr>
    </w:p>
    <w:p w14:paraId="743ADBD1" w14:textId="267B65FA" w:rsidR="00522FC1" w:rsidDel="003D2164" w:rsidRDefault="00522FC1">
      <w:pPr>
        <w:pStyle w:val="LuetteloIndent"/>
        <w:rPr>
          <w:del w:id="192" w:author="Pettersson Mirkka" w:date="2023-09-25T14:55:00Z"/>
        </w:rPr>
      </w:pPr>
      <w:del w:id="193" w:author="Pettersson Mirkka" w:date="2023-09-25T14:55:00Z">
        <w:r w:rsidDel="003D2164">
          <w:delText>ABBBB BBBBC CCCCDD EEEEE</w:delText>
        </w:r>
        <w:r w:rsidR="004B1CB2" w:rsidDel="003D2164">
          <w:delText xml:space="preserve"> …</w:delText>
        </w:r>
        <w:r w:rsidDel="003D2164">
          <w:delText xml:space="preserve"> EEEF</w:delText>
        </w:r>
      </w:del>
    </w:p>
    <w:p w14:paraId="3E7F0A63" w14:textId="6703F42C" w:rsidR="00522FC1" w:rsidDel="003D2164" w:rsidRDefault="00522FC1">
      <w:pPr>
        <w:rPr>
          <w:del w:id="194" w:author="Pettersson Mirkka" w:date="2023-09-25T14:55:00Z"/>
        </w:rPr>
      </w:pPr>
    </w:p>
    <w:p w14:paraId="07471532" w14:textId="2DC82B3F" w:rsidR="00522FC1" w:rsidDel="003D2164" w:rsidRDefault="00522FC1">
      <w:pPr>
        <w:tabs>
          <w:tab w:val="left" w:pos="900"/>
          <w:tab w:val="left" w:pos="1980"/>
        </w:tabs>
        <w:rPr>
          <w:del w:id="195" w:author="Pettersson Mirkka" w:date="2023-09-25T14:55:00Z"/>
        </w:rPr>
      </w:pPr>
      <w:del w:id="196" w:author="Pettersson Mirkka" w:date="2023-09-25T14:55:00Z">
        <w:r w:rsidDel="003D2164">
          <w:delText>Jossa</w:delText>
        </w:r>
        <w:r w:rsidDel="003D2164">
          <w:tab/>
        </w:r>
      </w:del>
    </w:p>
    <w:p w14:paraId="1E9480FB" w14:textId="19DAA60E" w:rsidR="00522FC1" w:rsidDel="003D2164" w:rsidRDefault="00522FC1">
      <w:pPr>
        <w:pStyle w:val="LuetteloIndent"/>
        <w:rPr>
          <w:del w:id="197" w:author="Pettersson Mirkka" w:date="2023-09-25T14:55:00Z"/>
        </w:rPr>
      </w:pPr>
      <w:del w:id="198" w:author="Pettersson Mirkka" w:date="2023-09-25T14:55:00Z">
        <w:r w:rsidDel="003D2164">
          <w:delText>A</w:delText>
        </w:r>
        <w:r w:rsidDel="003D2164">
          <w:tab/>
          <w:delText>1 = y-tunnus</w:delText>
        </w:r>
        <w:r w:rsidDel="003D2164">
          <w:br/>
          <w:delText xml:space="preserve">2 = </w:delText>
        </w:r>
        <w:r w:rsidR="001A3CDF" w:rsidDel="003D2164">
          <w:delText>yksilöintitunnus (</w:delText>
        </w:r>
        <w:r w:rsidDel="003D2164">
          <w:delText>sv-numero</w:delText>
        </w:r>
        <w:r w:rsidR="001A3CDF" w:rsidRPr="26C3AD95" w:rsidDel="003D2164">
          <w:delText>)</w:delText>
        </w:r>
        <w:r w:rsidDel="003D2164">
          <w:delText xml:space="preserve"> + juokseva numero</w:delText>
        </w:r>
        <w:r w:rsidDel="003D2164">
          <w:br/>
          <w:delText xml:space="preserve">3 = </w:delText>
        </w:r>
        <w:r w:rsidR="001A3CDF" w:rsidDel="003D2164">
          <w:delText>yksilöintitunnus (</w:delText>
        </w:r>
        <w:r w:rsidDel="003D2164">
          <w:delText>sv-numero</w:delText>
        </w:r>
        <w:r w:rsidR="001A3CDF" w:rsidRPr="26C3AD95" w:rsidDel="003D2164">
          <w:delText>)</w:delText>
        </w:r>
        <w:r w:rsidDel="003D2164">
          <w:delText xml:space="preserve"> + päiväys ja kellonaika</w:delText>
        </w:r>
      </w:del>
    </w:p>
    <w:p w14:paraId="68ACD14B" w14:textId="491B6B2B" w:rsidR="00522FC1" w:rsidDel="003D2164" w:rsidRDefault="00522FC1">
      <w:pPr>
        <w:pStyle w:val="LuetteloIndent"/>
        <w:rPr>
          <w:del w:id="199" w:author="Pettersson Mirkka" w:date="2023-09-25T14:55:00Z"/>
        </w:rPr>
      </w:pPr>
      <w:del w:id="200" w:author="Pettersson Mirkka" w:date="2023-09-25T14:55:00Z">
        <w:r w:rsidDel="003D2164">
          <w:delText>BBBBB</w:delText>
        </w:r>
        <w:r w:rsidDel="003D2164">
          <w:tab/>
          <w:delText xml:space="preserve">y-tunnus tai </w:delText>
        </w:r>
        <w:r w:rsidR="001A3CDF" w:rsidDel="003D2164">
          <w:delText>yksilöintitunnus (</w:delText>
        </w:r>
        <w:r w:rsidDel="003D2164">
          <w:delText>sv-numero</w:delText>
        </w:r>
        <w:r w:rsidR="001A3CDF" w:rsidRPr="26C3AD95" w:rsidDel="003D2164">
          <w:delText>)</w:delText>
        </w:r>
        <w:r w:rsidDel="003D2164">
          <w:delText xml:space="preserve"> (8 numeroa, tarvittaessa etunollia)</w:delText>
        </w:r>
      </w:del>
    </w:p>
    <w:p w14:paraId="41EE8DF0" w14:textId="5643B706" w:rsidR="00522FC1" w:rsidDel="003D2164" w:rsidRDefault="00522FC1">
      <w:pPr>
        <w:pStyle w:val="LuetteloIndent"/>
        <w:rPr>
          <w:del w:id="201" w:author="Pettersson Mirkka" w:date="2023-09-25T14:55:00Z"/>
        </w:rPr>
      </w:pPr>
      <w:del w:id="202" w:author="Pettersson Mirkka" w:date="2023-09-25T14:55:00Z">
        <w:r w:rsidDel="003D2164">
          <w:delText>CC</w:delText>
        </w:r>
        <w:r w:rsidDel="003D2164">
          <w:tab/>
          <w:delText>solmuluokka (5 numeroa, tarvittaessa etunollia)</w:delText>
        </w:r>
      </w:del>
    </w:p>
    <w:p w14:paraId="10604E43" w14:textId="3F783675" w:rsidR="00522FC1" w:rsidDel="003D2164" w:rsidRDefault="00522FC1">
      <w:pPr>
        <w:pStyle w:val="LuetteloIndent"/>
        <w:rPr>
          <w:del w:id="203" w:author="Pettersson Mirkka" w:date="2023-09-25T14:55:00Z"/>
        </w:rPr>
      </w:pPr>
      <w:del w:id="204" w:author="Pettersson Mirkka" w:date="2023-09-25T14:55:00Z">
        <w:r w:rsidDel="003D2164">
          <w:delText xml:space="preserve">DD </w:delText>
        </w:r>
        <w:r w:rsidDel="003D2164">
          <w:tab/>
          <w:delText>Antovuoden sarja kahdella merkillä (2007 = 07)</w:delText>
        </w:r>
      </w:del>
    </w:p>
    <w:p w14:paraId="1F7FAB29" w14:textId="0B7C559A" w:rsidR="004B1CB2" w:rsidDel="003D2164" w:rsidRDefault="00522FC1">
      <w:pPr>
        <w:pStyle w:val="LuetteloIndent"/>
        <w:rPr>
          <w:del w:id="205" w:author="Pettersson Mirkka" w:date="2023-09-25T14:55:00Z"/>
        </w:rPr>
      </w:pPr>
      <w:del w:id="206" w:author="Pettersson Mirkka" w:date="2023-09-25T14:55:00Z">
        <w:r w:rsidDel="003D2164">
          <w:delText>EEEE...</w:delText>
        </w:r>
        <w:r w:rsidDel="003D2164">
          <w:tab/>
          <w:delText>Juokseva numero (37 merkkiä) tai antopäivä ja kellonaika (10 merkkiä)</w:delText>
        </w:r>
        <w:r w:rsidR="004B1CB2" w:rsidDel="003D2164">
          <w:delText xml:space="preserve"> muodossa KKPPTTMMSS</w:delText>
        </w:r>
      </w:del>
    </w:p>
    <w:p w14:paraId="77C6AFF5" w14:textId="36EAA9B9" w:rsidR="00522FC1" w:rsidDel="003D2164" w:rsidRDefault="004B1CB2">
      <w:pPr>
        <w:pStyle w:val="LuetteloIndent"/>
        <w:rPr>
          <w:del w:id="207" w:author="Pettersson Mirkka" w:date="2023-09-25T14:55:00Z"/>
        </w:rPr>
      </w:pPr>
      <w:del w:id="208" w:author="Pettersson Mirkka" w:date="2023-09-25T14:55:00Z">
        <w:r w:rsidDel="003D2164">
          <w:tab/>
          <w:delText xml:space="preserve">Tämä kenttä täytetään etunollilla jotta merkkijono on kokonaisuudessaan aina 54 merkkiä pitkä (A, B, C, D, E ja F </w:delText>
        </w:r>
        <w:r w:rsidR="00FA126A" w:rsidDel="003D2164">
          <w:delText xml:space="preserve">pituudet </w:delText>
        </w:r>
        <w:r w:rsidDel="003D2164">
          <w:delText>yhteensä)</w:delText>
        </w:r>
      </w:del>
    </w:p>
    <w:p w14:paraId="4486EBA9" w14:textId="6E747D24" w:rsidR="00522FC1" w:rsidDel="003D2164" w:rsidRDefault="00522FC1">
      <w:pPr>
        <w:pStyle w:val="LuetteloIndent"/>
        <w:rPr>
          <w:del w:id="209" w:author="Pettersson Mirkka" w:date="2023-09-25T14:55:00Z"/>
        </w:rPr>
      </w:pPr>
      <w:del w:id="210" w:author="Pettersson Mirkka" w:date="2023-09-25T14:55:00Z">
        <w:r w:rsidDel="003D2164">
          <w:delText>F</w:delText>
        </w:r>
        <w:r w:rsidDel="003D2164">
          <w:tab/>
          <w:delText>Tarkistemerkki kuten viitepankkisiirrossa (aina viimeinen merkki)</w:delText>
        </w:r>
      </w:del>
    </w:p>
    <w:p w14:paraId="543A1B69" w14:textId="05F1C345" w:rsidR="00522FC1" w:rsidDel="003D2164" w:rsidRDefault="00522FC1">
      <w:pPr>
        <w:rPr>
          <w:del w:id="211" w:author="Pettersson Mirkka" w:date="2023-09-25T14:55:00Z"/>
        </w:rPr>
      </w:pPr>
    </w:p>
    <w:p w14:paraId="71F4AF5C" w14:textId="45DF020D" w:rsidR="00522FC1" w:rsidDel="003D2164" w:rsidRDefault="00522FC1">
      <w:pPr>
        <w:rPr>
          <w:del w:id="212" w:author="Pettersson Mirkka" w:date="2023-09-25T14:55:00Z"/>
        </w:rPr>
      </w:pPr>
      <w:del w:id="213" w:author="Pettersson Mirkka" w:date="2023-09-25T14:55:00Z">
        <w:r w:rsidDel="003D2164">
          <w:delText xml:space="preserve">Viivakoodi muodostetaan </w:delText>
        </w:r>
        <w:r w:rsidR="008D774A" w:rsidDel="003D2164">
          <w:delText xml:space="preserve">Finanssialan keskusliiton </w:delText>
        </w:r>
        <w:r w:rsidDel="003D2164">
          <w:delText>kuvaamaa viivakoodistandardia mukaillen siten</w:delText>
        </w:r>
        <w:r w:rsidR="00520493" w:rsidDel="003D2164">
          <w:delText>,</w:delText>
        </w:r>
        <w:r w:rsidDel="003D2164">
          <w:delText xml:space="preserve"> että yllä mainittu numerosarja sijoitetaan sellaisenaan alku- ja loppumerkkien väliin.</w:delText>
        </w:r>
      </w:del>
    </w:p>
    <w:p w14:paraId="27DA995D" w14:textId="175E79AD" w:rsidR="00D21542" w:rsidDel="003D2164" w:rsidRDefault="00D21542">
      <w:pPr>
        <w:rPr>
          <w:del w:id="214" w:author="Pettersson Mirkka" w:date="2023-09-25T14:55:00Z"/>
        </w:rPr>
      </w:pPr>
    </w:p>
    <w:p w14:paraId="1336FDF9" w14:textId="629366CB" w:rsidR="00FC23FB" w:rsidDel="003D2164" w:rsidRDefault="00FC23FB">
      <w:pPr>
        <w:rPr>
          <w:del w:id="215" w:author="Pettersson Mirkka" w:date="2023-09-25T14:55:00Z"/>
        </w:rPr>
      </w:pPr>
      <w:del w:id="216" w:author="Pettersson Mirkka" w:date="2023-09-25T14:55:00Z">
        <w:r w:rsidDel="003D2164">
          <w:delText>Muodostetulle vii</w:delText>
        </w:r>
        <w:r w:rsidR="00423441" w:rsidDel="003D2164">
          <w:delText>vakoodille pitää päteä seuraavat säännöt</w:delText>
        </w:r>
        <w:r w:rsidDel="003D2164">
          <w:delText>:</w:delText>
        </w:r>
      </w:del>
    </w:p>
    <w:p w14:paraId="4A80F0BC" w14:textId="384211BE" w:rsidR="00FC23FB" w:rsidRPr="00D21542" w:rsidDel="003D2164" w:rsidRDefault="00FC23FB" w:rsidP="57E5B44D">
      <w:pPr>
        <w:rPr>
          <w:del w:id="217" w:author="Pettersson Mirkka" w:date="2023-09-25T14:55:00Z"/>
          <w:b/>
          <w:bCs/>
        </w:rPr>
      </w:pPr>
      <w:del w:id="218" w:author="Pettersson Mirkka" w:date="2023-09-25T14:55:00Z">
        <w:r w:rsidRPr="57E5B44D" w:rsidDel="003D2164">
          <w:rPr>
            <w:b/>
            <w:bCs/>
          </w:rPr>
          <w:delText>Yleiset ehdot:</w:delText>
        </w:r>
      </w:del>
    </w:p>
    <w:p w14:paraId="01DB60B3" w14:textId="3BAC7FC3" w:rsidR="00FC23FB" w:rsidRPr="00D21542" w:rsidDel="003D2164" w:rsidRDefault="00FC23FB" w:rsidP="0014133F">
      <w:pPr>
        <w:numPr>
          <w:ilvl w:val="0"/>
          <w:numId w:val="4"/>
        </w:numPr>
        <w:rPr>
          <w:del w:id="219" w:author="Pettersson Mirkka" w:date="2023-09-25T14:55:00Z"/>
        </w:rPr>
      </w:pPr>
      <w:del w:id="220" w:author="Pettersson Mirkka" w:date="2023-09-25T14:55:00Z">
        <w:r w:rsidRPr="00D21542" w:rsidDel="003D2164">
          <w:delText>Solmujen lukumäärän oltava 8, 10 tai 11</w:delText>
        </w:r>
      </w:del>
    </w:p>
    <w:p w14:paraId="04F43FBA" w14:textId="2B235ED8" w:rsidR="00FC23FB" w:rsidRPr="00D21542" w:rsidDel="003D2164" w:rsidRDefault="00FC23FB" w:rsidP="0014133F">
      <w:pPr>
        <w:numPr>
          <w:ilvl w:val="0"/>
          <w:numId w:val="4"/>
        </w:numPr>
        <w:rPr>
          <w:del w:id="221" w:author="Pettersson Mirkka" w:date="2023-09-25T14:55:00Z"/>
        </w:rPr>
      </w:pPr>
      <w:del w:id="222" w:author="Pettersson Mirkka" w:date="2023-09-25T14:55:00Z">
        <w:r w:rsidRPr="00D21542" w:rsidDel="003D2164">
          <w:delText>1. solmun oltava "1"</w:delText>
        </w:r>
      </w:del>
    </w:p>
    <w:p w14:paraId="1354887A" w14:textId="4C65C0DD" w:rsidR="00FC23FB" w:rsidRPr="00D21542" w:rsidDel="003D2164" w:rsidRDefault="00FC23FB" w:rsidP="0014133F">
      <w:pPr>
        <w:numPr>
          <w:ilvl w:val="0"/>
          <w:numId w:val="4"/>
        </w:numPr>
        <w:rPr>
          <w:del w:id="223" w:author="Pettersson Mirkka" w:date="2023-09-25T14:55:00Z"/>
        </w:rPr>
      </w:pPr>
      <w:del w:id="224" w:author="Pettersson Mirkka" w:date="2023-09-25T14:55:00Z">
        <w:r w:rsidRPr="00D21542" w:rsidDel="003D2164">
          <w:delText>2. solmun oltava "2"</w:delText>
        </w:r>
      </w:del>
    </w:p>
    <w:p w14:paraId="440FBA27" w14:textId="2A3AFE26" w:rsidR="00FC23FB" w:rsidRPr="00D21542" w:rsidDel="003D2164" w:rsidRDefault="00FC23FB" w:rsidP="0014133F">
      <w:pPr>
        <w:numPr>
          <w:ilvl w:val="0"/>
          <w:numId w:val="4"/>
        </w:numPr>
        <w:rPr>
          <w:del w:id="225" w:author="Pettersson Mirkka" w:date="2023-09-25T14:55:00Z"/>
        </w:rPr>
      </w:pPr>
      <w:del w:id="226" w:author="Pettersson Mirkka" w:date="2023-09-25T14:55:00Z">
        <w:r w:rsidRPr="00D21542" w:rsidDel="003D2164">
          <w:delText>3. solmun oltava "246"</w:delText>
        </w:r>
      </w:del>
    </w:p>
    <w:p w14:paraId="74A76986" w14:textId="67A081C3" w:rsidR="00FC23FB" w:rsidRPr="00D21542" w:rsidDel="003D2164" w:rsidRDefault="00FC23FB" w:rsidP="0014133F">
      <w:pPr>
        <w:numPr>
          <w:ilvl w:val="0"/>
          <w:numId w:val="4"/>
        </w:numPr>
        <w:rPr>
          <w:del w:id="227" w:author="Pettersson Mirkka" w:date="2023-09-25T14:55:00Z"/>
        </w:rPr>
      </w:pPr>
      <w:del w:id="228" w:author="Pettersson Mirkka" w:date="2023-09-25T14:55:00Z">
        <w:r w:rsidRPr="00D21542" w:rsidDel="003D2164">
          <w:delText>4. solmun oltava joko "10" tai "537"</w:delText>
        </w:r>
      </w:del>
    </w:p>
    <w:p w14:paraId="4DA1E205" w14:textId="56463663" w:rsidR="00FC23FB" w:rsidRPr="00D21542" w:rsidDel="003D2164" w:rsidRDefault="00FC23FB" w:rsidP="57E5B44D">
      <w:pPr>
        <w:rPr>
          <w:del w:id="229" w:author="Pettersson Mirkka" w:date="2023-09-25T14:55:00Z"/>
          <w:b/>
          <w:bCs/>
        </w:rPr>
      </w:pPr>
      <w:del w:id="230" w:author="Pettersson Mirkka" w:date="2023-09-25T14:55:00Z">
        <w:r w:rsidRPr="57E5B44D" w:rsidDel="003D2164">
          <w:rPr>
            <w:b/>
            <w:bCs/>
          </w:rPr>
          <w:delText>Jos 4. solmu on "10”:</w:delText>
        </w:r>
      </w:del>
    </w:p>
    <w:p w14:paraId="216A17C8" w14:textId="6E26FE83" w:rsidR="00FC23FB" w:rsidRPr="00D21542" w:rsidDel="003D2164" w:rsidRDefault="00FC23FB" w:rsidP="0014133F">
      <w:pPr>
        <w:numPr>
          <w:ilvl w:val="0"/>
          <w:numId w:val="4"/>
        </w:numPr>
        <w:rPr>
          <w:del w:id="231" w:author="Pettersson Mirkka" w:date="2023-09-25T14:55:00Z"/>
        </w:rPr>
      </w:pPr>
      <w:del w:id="232" w:author="Pettersson Mirkka" w:date="2023-09-25T14:55:00Z">
        <w:r w:rsidRPr="00D21542" w:rsidDel="003D2164">
          <w:delText xml:space="preserve">Solmujen lukumäärän oltava 8  </w:delText>
        </w:r>
      </w:del>
    </w:p>
    <w:p w14:paraId="77F8A352" w14:textId="153D5203" w:rsidR="00FC23FB" w:rsidRPr="00D21542" w:rsidDel="003D2164" w:rsidRDefault="00FC23FB" w:rsidP="0014133F">
      <w:pPr>
        <w:numPr>
          <w:ilvl w:val="0"/>
          <w:numId w:val="4"/>
        </w:numPr>
        <w:rPr>
          <w:del w:id="233" w:author="Pettersson Mirkka" w:date="2023-09-25T14:55:00Z"/>
        </w:rPr>
      </w:pPr>
      <w:del w:id="234" w:author="Pettersson Mirkka" w:date="2023-09-25T14:55:00Z">
        <w:r w:rsidRPr="00D21542" w:rsidDel="003D2164">
          <w:delText>5. solmun oltava 2-8 numeroa (käytetään viivakoodissa y-tunnuksena)</w:delText>
        </w:r>
      </w:del>
    </w:p>
    <w:p w14:paraId="3894EF2A" w14:textId="04594F8C" w:rsidR="00FC23FB" w:rsidRPr="00D21542" w:rsidDel="003D2164" w:rsidRDefault="00FC23FB" w:rsidP="26C3AD95">
      <w:pPr>
        <w:numPr>
          <w:ilvl w:val="0"/>
          <w:numId w:val="4"/>
        </w:numPr>
        <w:rPr>
          <w:del w:id="235" w:author="Pettersson Mirkka" w:date="2023-09-25T14:55:00Z"/>
        </w:rPr>
      </w:pPr>
      <w:del w:id="236" w:author="Pettersson Mirkka" w:date="2023-09-25T14:55:00Z">
        <w:r w:rsidRPr="00D21542" w:rsidDel="003D2164">
          <w:delText xml:space="preserve">6. solmun oltava ”93” tai "93xxx" jossa xxx on generaattorin tunniste 001, 002 jne (käytetään viivakoodissa solmuluokkana) </w:delText>
        </w:r>
      </w:del>
    </w:p>
    <w:p w14:paraId="125E1BB5" w14:textId="1FABBF80" w:rsidR="00FC23FB" w:rsidRPr="00D21542" w:rsidDel="003D2164" w:rsidRDefault="00FC23FB" w:rsidP="0014133F">
      <w:pPr>
        <w:numPr>
          <w:ilvl w:val="0"/>
          <w:numId w:val="4"/>
        </w:numPr>
        <w:rPr>
          <w:del w:id="237" w:author="Pettersson Mirkka" w:date="2023-09-25T14:55:00Z"/>
        </w:rPr>
      </w:pPr>
      <w:del w:id="238" w:author="Pettersson Mirkka" w:date="2023-09-25T14:55:00Z">
        <w:r w:rsidRPr="00D21542" w:rsidDel="003D2164">
          <w:delText>7. solmun oltava 4 numeroa (kahta viimeistä numeroa käytetään viivakoodissa antovuoden sarjana)</w:delText>
        </w:r>
      </w:del>
    </w:p>
    <w:p w14:paraId="0C510EAA" w14:textId="5EC37D10" w:rsidR="00FC23FB" w:rsidRPr="00D21542" w:rsidDel="003D2164" w:rsidRDefault="00FC23FB" w:rsidP="0014133F">
      <w:pPr>
        <w:numPr>
          <w:ilvl w:val="0"/>
          <w:numId w:val="4"/>
        </w:numPr>
        <w:rPr>
          <w:del w:id="239" w:author="Pettersson Mirkka" w:date="2023-09-25T14:55:00Z"/>
        </w:rPr>
      </w:pPr>
      <w:del w:id="240" w:author="Pettersson Mirkka" w:date="2023-09-25T14:55:00Z">
        <w:r w:rsidRPr="00D21542" w:rsidDel="003D2164">
          <w:delText>8. solmun oltava 1-37 numeroa (käytetään viivakoodissa juoksevana numerona)</w:delText>
        </w:r>
      </w:del>
    </w:p>
    <w:p w14:paraId="7367F346" w14:textId="35E605C2" w:rsidR="00FC23FB" w:rsidRPr="00D21542" w:rsidDel="003D2164" w:rsidRDefault="00FC23FB" w:rsidP="57E5B44D">
      <w:pPr>
        <w:rPr>
          <w:del w:id="241" w:author="Pettersson Mirkka" w:date="2023-09-25T14:55:00Z"/>
          <w:b/>
          <w:bCs/>
        </w:rPr>
      </w:pPr>
      <w:del w:id="242" w:author="Pettersson Mirkka" w:date="2023-09-25T14:55:00Z">
        <w:r w:rsidRPr="57E5B44D" w:rsidDel="003D2164">
          <w:rPr>
            <w:b/>
            <w:bCs/>
          </w:rPr>
          <w:delText>Jos 4. solmu on "537":</w:delText>
        </w:r>
      </w:del>
    </w:p>
    <w:p w14:paraId="64244BFA" w14:textId="0CC6EAB8" w:rsidR="00FC23FB" w:rsidRPr="00D21542" w:rsidDel="003D2164" w:rsidRDefault="00FC23FB" w:rsidP="0014133F">
      <w:pPr>
        <w:numPr>
          <w:ilvl w:val="0"/>
          <w:numId w:val="4"/>
        </w:numPr>
        <w:rPr>
          <w:del w:id="243" w:author="Pettersson Mirkka" w:date="2023-09-25T14:55:00Z"/>
        </w:rPr>
      </w:pPr>
      <w:del w:id="244" w:author="Pettersson Mirkka" w:date="2023-09-25T14:55:00Z">
        <w:r w:rsidRPr="00D21542" w:rsidDel="003D2164">
          <w:delText>Solmujen lukumäärän oltava 10 tai 11</w:delText>
        </w:r>
      </w:del>
    </w:p>
    <w:p w14:paraId="14E9A1E2" w14:textId="6C56203A" w:rsidR="00FC23FB" w:rsidRPr="00D21542" w:rsidDel="003D2164" w:rsidRDefault="00FC23FB" w:rsidP="0014133F">
      <w:pPr>
        <w:numPr>
          <w:ilvl w:val="0"/>
          <w:numId w:val="4"/>
        </w:numPr>
        <w:rPr>
          <w:del w:id="245" w:author="Pettersson Mirkka" w:date="2023-09-25T14:55:00Z"/>
        </w:rPr>
      </w:pPr>
      <w:del w:id="246" w:author="Pettersson Mirkka" w:date="2023-09-25T14:55:00Z">
        <w:r w:rsidRPr="00D21542" w:rsidDel="003D2164">
          <w:delText>5. solmun oltava "25"</w:delText>
        </w:r>
      </w:del>
    </w:p>
    <w:p w14:paraId="4CDC3942" w14:textId="3D7A1F9C" w:rsidR="00FC23FB" w:rsidRPr="00D21542" w:rsidDel="003D2164" w:rsidRDefault="00FC23FB" w:rsidP="0014133F">
      <w:pPr>
        <w:numPr>
          <w:ilvl w:val="0"/>
          <w:numId w:val="4"/>
        </w:numPr>
        <w:rPr>
          <w:del w:id="247" w:author="Pettersson Mirkka" w:date="2023-09-25T14:55:00Z"/>
        </w:rPr>
      </w:pPr>
      <w:del w:id="248" w:author="Pettersson Mirkka" w:date="2023-09-25T14:55:00Z">
        <w:r w:rsidRPr="00D21542" w:rsidDel="003D2164">
          <w:delText>6. solmun oltava "1"</w:delText>
        </w:r>
        <w:r w:rsidRPr="00D21542" w:rsidDel="003D2164">
          <w:tab/>
        </w:r>
      </w:del>
    </w:p>
    <w:p w14:paraId="03977DCB" w14:textId="53E3CCE8" w:rsidR="00FC23FB" w:rsidRPr="00D21542" w:rsidDel="003D2164" w:rsidRDefault="00FC23FB" w:rsidP="26C3AD95">
      <w:pPr>
        <w:numPr>
          <w:ilvl w:val="0"/>
          <w:numId w:val="4"/>
        </w:numPr>
        <w:rPr>
          <w:del w:id="249" w:author="Pettersson Mirkka" w:date="2023-09-25T14:55:00Z"/>
        </w:rPr>
      </w:pPr>
      <w:del w:id="250" w:author="Pettersson Mirkka" w:date="2023-09-25T14:55:00Z">
        <w:r w:rsidRPr="00D21542" w:rsidDel="003D2164">
          <w:delText xml:space="preserve">7. solmun oltava 1-8 numeroa (käytetään viivakoodissa </w:delText>
        </w:r>
        <w:r w:rsidR="001A3CDF" w:rsidDel="003D2164">
          <w:delText>yksilöintitunnuksena (</w:delText>
        </w:r>
        <w:r w:rsidRPr="00D21542" w:rsidDel="003D2164">
          <w:delText>sv-numerona)</w:delText>
        </w:r>
        <w:r w:rsidR="001A3CDF" w:rsidRPr="26C3AD95" w:rsidDel="003D2164">
          <w:delText>)</w:delText>
        </w:r>
      </w:del>
    </w:p>
    <w:p w14:paraId="42F7C812" w14:textId="506239BB" w:rsidR="00FC23FB" w:rsidRPr="00D21542" w:rsidDel="003D2164" w:rsidRDefault="00FC23FB" w:rsidP="0014133F">
      <w:pPr>
        <w:numPr>
          <w:ilvl w:val="0"/>
          <w:numId w:val="4"/>
        </w:numPr>
        <w:rPr>
          <w:del w:id="251" w:author="Pettersson Mirkka" w:date="2023-09-25T14:55:00Z"/>
        </w:rPr>
      </w:pPr>
      <w:del w:id="252" w:author="Pettersson Mirkka" w:date="2023-09-25T14:55:00Z">
        <w:r w:rsidRPr="00D21542" w:rsidDel="003D2164">
          <w:delText xml:space="preserve">8. solmun oltava ”93” (käytetään viivakoodissa solmuluokkana) </w:delText>
        </w:r>
      </w:del>
    </w:p>
    <w:p w14:paraId="604B7A25" w14:textId="556E6C8E" w:rsidR="00FC23FB" w:rsidRPr="00D21542" w:rsidDel="003D2164" w:rsidRDefault="00FC23FB" w:rsidP="0014133F">
      <w:pPr>
        <w:numPr>
          <w:ilvl w:val="0"/>
          <w:numId w:val="4"/>
        </w:numPr>
        <w:rPr>
          <w:del w:id="253" w:author="Pettersson Mirkka" w:date="2023-09-25T14:55:00Z"/>
        </w:rPr>
      </w:pPr>
      <w:del w:id="254" w:author="Pettersson Mirkka" w:date="2023-09-25T14:55:00Z">
        <w:r w:rsidRPr="00D21542" w:rsidDel="003D2164">
          <w:delText xml:space="preserve">9. solmun oltava 4 numeroa (kahta viimeistä </w:delText>
        </w:r>
        <w:r w:rsidR="00D21542" w:rsidRPr="00D21542" w:rsidDel="003D2164">
          <w:delText xml:space="preserve">numeroa käytetään viivakoodissa </w:delText>
        </w:r>
        <w:r w:rsidRPr="00D21542" w:rsidDel="003D2164">
          <w:delText>antovuoden sarjana)</w:delText>
        </w:r>
      </w:del>
    </w:p>
    <w:p w14:paraId="612415A1" w14:textId="34E08FE2" w:rsidR="00FC23FB" w:rsidRPr="00D21542" w:rsidDel="003D2164" w:rsidRDefault="00FC23FB" w:rsidP="57E5B44D">
      <w:pPr>
        <w:rPr>
          <w:del w:id="255" w:author="Pettersson Mirkka" w:date="2023-09-25T14:55:00Z"/>
          <w:b/>
          <w:bCs/>
        </w:rPr>
      </w:pPr>
      <w:del w:id="256" w:author="Pettersson Mirkka" w:date="2023-09-25T14:55:00Z">
        <w:r w:rsidRPr="57E5B44D" w:rsidDel="003D2164">
          <w:rPr>
            <w:b/>
            <w:bCs/>
          </w:rPr>
          <w:delText> Jos 4. solmu on "537" ja solmujen lukumäärä on 10:</w:delText>
        </w:r>
      </w:del>
    </w:p>
    <w:p w14:paraId="77609220" w14:textId="674B2756" w:rsidR="00FC23FB" w:rsidRPr="00D21542" w:rsidDel="003D2164" w:rsidRDefault="00FC23FB" w:rsidP="0014133F">
      <w:pPr>
        <w:numPr>
          <w:ilvl w:val="0"/>
          <w:numId w:val="4"/>
        </w:numPr>
        <w:rPr>
          <w:del w:id="257" w:author="Pettersson Mirkka" w:date="2023-09-25T14:55:00Z"/>
        </w:rPr>
      </w:pPr>
      <w:del w:id="258" w:author="Pettersson Mirkka" w:date="2023-09-25T14:55:00Z">
        <w:r w:rsidRPr="00D21542" w:rsidDel="003D2164">
          <w:delText>10. solmun oltava 1-37 numeroa (käytetään viivakoodissa juoksevana numerona)</w:delText>
        </w:r>
      </w:del>
    </w:p>
    <w:p w14:paraId="3C047A9D" w14:textId="4D92F85A" w:rsidR="00FC23FB" w:rsidRPr="00D21542" w:rsidDel="003D2164" w:rsidRDefault="00FC23FB" w:rsidP="57E5B44D">
      <w:pPr>
        <w:rPr>
          <w:del w:id="259" w:author="Pettersson Mirkka" w:date="2023-09-25T14:55:00Z"/>
          <w:b/>
          <w:bCs/>
        </w:rPr>
      </w:pPr>
      <w:del w:id="260" w:author="Pettersson Mirkka" w:date="2023-09-25T14:55:00Z">
        <w:r w:rsidRPr="57E5B44D" w:rsidDel="003D2164">
          <w:rPr>
            <w:b/>
            <w:bCs/>
          </w:rPr>
          <w:delText>Jos 4. solmu on "537" ja solmujen lukumäärä on 11:</w:delText>
        </w:r>
      </w:del>
    </w:p>
    <w:p w14:paraId="65E6E088" w14:textId="50BC2F5E" w:rsidR="00FC23FB" w:rsidRPr="00D21542" w:rsidDel="003D2164" w:rsidRDefault="00FC23FB" w:rsidP="0014133F">
      <w:pPr>
        <w:numPr>
          <w:ilvl w:val="0"/>
          <w:numId w:val="4"/>
        </w:numPr>
        <w:rPr>
          <w:del w:id="261" w:author="Pettersson Mirkka" w:date="2023-09-25T14:55:00Z"/>
        </w:rPr>
      </w:pPr>
      <w:del w:id="262" w:author="Pettersson Mirkka" w:date="2023-09-25T14:55:00Z">
        <w:r w:rsidRPr="00D21542" w:rsidDel="003D2164">
          <w:delText xml:space="preserve">10. solmun oltava 3-4 numeroa (käytetään viivakoodissa antopäivänä) </w:delText>
        </w:r>
      </w:del>
    </w:p>
    <w:p w14:paraId="6429CF4A" w14:textId="5E53B6A2" w:rsidR="00FC23FB" w:rsidRPr="00D21542" w:rsidDel="003D2164" w:rsidRDefault="00FC23FB" w:rsidP="0014133F">
      <w:pPr>
        <w:numPr>
          <w:ilvl w:val="0"/>
          <w:numId w:val="4"/>
        </w:numPr>
        <w:rPr>
          <w:del w:id="263" w:author="Pettersson Mirkka" w:date="2023-09-25T14:55:00Z"/>
        </w:rPr>
      </w:pPr>
      <w:del w:id="264" w:author="Pettersson Mirkka" w:date="2023-09-25T14:55:00Z">
        <w:r w:rsidRPr="00D21542" w:rsidDel="003D2164">
          <w:delText xml:space="preserve">11. solmun oltava </w:delText>
        </w:r>
        <w:r w:rsidR="00EE7A8C" w:rsidDel="003D2164">
          <w:delText>1</w:delText>
        </w:r>
        <w:r w:rsidRPr="00D21542" w:rsidDel="003D2164">
          <w:delText>-6 numeroa (käytetään viivakoodissa kellonaikana)</w:delText>
        </w:r>
      </w:del>
    </w:p>
    <w:p w14:paraId="4F2B7D57" w14:textId="77777777" w:rsidR="00D21542" w:rsidRPr="00D21542" w:rsidRDefault="00D21542" w:rsidP="00D21542"/>
    <w:p w14:paraId="3B2D1E48" w14:textId="77777777" w:rsidR="00D21542" w:rsidRPr="00D21542" w:rsidRDefault="00D21542"/>
    <w:p w14:paraId="186A7991" w14:textId="77777777" w:rsidR="00522FC1" w:rsidRDefault="00522FC1" w:rsidP="26C3AD95">
      <w:pPr>
        <w:pStyle w:val="Otsikko2"/>
      </w:pPr>
      <w:bookmarkStart w:id="265" w:name="_Ref151790230"/>
      <w:bookmarkStart w:id="266" w:name="_Toc155024581"/>
      <w:bookmarkStart w:id="267" w:name="_Toc147931345"/>
      <w:proofErr w:type="spellStart"/>
      <w:r>
        <w:t>code</w:t>
      </w:r>
      <w:proofErr w:type="spellEnd"/>
      <w:r>
        <w:t xml:space="preserve"> – Dokumentin tyyppi</w:t>
      </w:r>
      <w:bookmarkEnd w:id="265"/>
      <w:bookmarkEnd w:id="266"/>
      <w:bookmarkEnd w:id="267"/>
    </w:p>
    <w:p w14:paraId="3824E9ED" w14:textId="77777777" w:rsidR="000A3409" w:rsidRPr="000A3409" w:rsidRDefault="000A3409" w:rsidP="000A3409"/>
    <w:p w14:paraId="53463566" w14:textId="3169ABE3" w:rsidR="00522FC1" w:rsidRDefault="00522FC1" w:rsidP="002A5F53">
      <w:r>
        <w:t xml:space="preserve">Tämä elementti määrittelee, mikä dokumentti on kyseessä. Käytettävä koodisto on 1.2.246.537.5.40105 </w:t>
      </w:r>
      <w:r w:rsidR="00450A70">
        <w:t xml:space="preserve">Sähköinen lääkemääräys - </w:t>
      </w:r>
      <w:r>
        <w:t xml:space="preserve">Reseptisanoman tyyppi. Koodiston </w:t>
      </w:r>
      <w:r w:rsidR="00450A70">
        <w:t xml:space="preserve">sisältö </w:t>
      </w:r>
      <w:r w:rsidR="000A3409">
        <w:t>on kuvattu Lääkemääräyksen</w:t>
      </w:r>
      <w:r>
        <w:t xml:space="preserve"> sanomat</w:t>
      </w:r>
      <w:r w:rsidR="000A3409">
        <w:t xml:space="preserve"> CDA R2-rakenteena </w:t>
      </w:r>
      <w:r w:rsidR="002A5F53">
        <w:t>dokumentissa</w:t>
      </w:r>
      <w:r>
        <w:t xml:space="preserve"> luvussa 2.1.</w:t>
      </w:r>
    </w:p>
    <w:p w14:paraId="1853A181" w14:textId="77777777" w:rsidR="00E23199" w:rsidRDefault="00BB00F9">
      <w:r>
        <w:lastRenderedPageBreak/>
        <w:t>Ajantasaiset k</w:t>
      </w:r>
      <w:r w:rsidR="00E23199">
        <w:t>oodistot löytyvät kansalliselta koodistopalvelimelta.</w:t>
      </w:r>
    </w:p>
    <w:p w14:paraId="15407C63" w14:textId="77777777" w:rsidR="006D0F9F" w:rsidRDefault="006D0F9F" w:rsidP="000021B6">
      <w:bookmarkStart w:id="268" w:name="_Ref151790241"/>
      <w:bookmarkStart w:id="269" w:name="_Toc155024582"/>
    </w:p>
    <w:p w14:paraId="2AFC3C22" w14:textId="722F2237" w:rsidR="00522FC1" w:rsidRDefault="00522FC1" w:rsidP="26C3AD95">
      <w:pPr>
        <w:pStyle w:val="Otsikko2"/>
        <w:ind w:left="578" w:hanging="578"/>
      </w:pPr>
      <w:bookmarkStart w:id="270" w:name="_Toc147931346"/>
      <w:proofErr w:type="spellStart"/>
      <w:r>
        <w:t>effectiveTime</w:t>
      </w:r>
      <w:proofErr w:type="spellEnd"/>
      <w:r>
        <w:t xml:space="preserve"> – Asiakirjan luontiaika (pakollinen)</w:t>
      </w:r>
      <w:bookmarkEnd w:id="268"/>
      <w:bookmarkEnd w:id="269"/>
      <w:bookmarkEnd w:id="270"/>
    </w:p>
    <w:p w14:paraId="48096DCC" w14:textId="77777777" w:rsidR="00A90ED4" w:rsidRPr="00A90ED4" w:rsidRDefault="00A90ED4" w:rsidP="007321C1">
      <w:pPr>
        <w:keepNext/>
      </w:pPr>
    </w:p>
    <w:p w14:paraId="25ACF887" w14:textId="03A13937" w:rsidR="00352199" w:rsidRDefault="00522FC1" w:rsidP="009900EC">
      <w:r>
        <w:t xml:space="preserve">Asiakirjan luontiaikaa kuvaa </w:t>
      </w:r>
      <w:proofErr w:type="spellStart"/>
      <w:r>
        <w:t>effectiveTime</w:t>
      </w:r>
      <w:proofErr w:type="spellEnd"/>
      <w:r>
        <w:t>-elementti. Luontiajankohta tarkoittaa nimenomaan asiakirjan luontiajankohtaa, eikä välttämättä ole sama kuin lääkemääräyksen</w:t>
      </w:r>
      <w:r w:rsidR="001479EE">
        <w:t xml:space="preserve"> määräyspäivä tai toimituksen toimituspäivä.</w:t>
      </w:r>
      <w:r w:rsidR="0005050A" w:rsidRPr="26C3AD95">
        <w:t xml:space="preserve"> </w:t>
      </w:r>
      <w:r w:rsidR="005C5644">
        <w:t>Aika ilmoitetaan sekunnin tarkkuudella.</w:t>
      </w:r>
    </w:p>
    <w:p w14:paraId="29DC5178" w14:textId="77777777" w:rsidR="001479EE" w:rsidRDefault="001479EE">
      <w:bookmarkStart w:id="271" w:name="_Toc314136733"/>
      <w:bookmarkStart w:id="272" w:name="_Toc314137489"/>
      <w:bookmarkStart w:id="273" w:name="_Toc314138010"/>
      <w:bookmarkStart w:id="274" w:name="_Toc314138533"/>
      <w:bookmarkStart w:id="275" w:name="_Toc314136734"/>
      <w:bookmarkStart w:id="276" w:name="_Toc314137490"/>
      <w:bookmarkStart w:id="277" w:name="_Toc314138011"/>
      <w:bookmarkStart w:id="278" w:name="_Toc314138534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14:paraId="3FAC68A7" w14:textId="77777777" w:rsidR="00522FC1" w:rsidRDefault="00522FC1" w:rsidP="26C3AD95">
      <w:pPr>
        <w:pStyle w:val="Otsikko2"/>
      </w:pPr>
      <w:bookmarkStart w:id="279" w:name="_Toc169572920"/>
      <w:bookmarkStart w:id="280" w:name="_Toc169580449"/>
      <w:bookmarkStart w:id="281" w:name="_Ref151790346"/>
      <w:bookmarkStart w:id="282" w:name="_Toc155024583"/>
      <w:bookmarkStart w:id="283" w:name="_Toc147931347"/>
      <w:bookmarkEnd w:id="279"/>
      <w:bookmarkEnd w:id="280"/>
      <w:proofErr w:type="spellStart"/>
      <w:r>
        <w:t>setId</w:t>
      </w:r>
      <w:proofErr w:type="spellEnd"/>
      <w:r>
        <w:t xml:space="preserve"> – Alkuperäisen asiakirjan yksilöintitunnus (pakollinen)</w:t>
      </w:r>
      <w:bookmarkEnd w:id="281"/>
      <w:bookmarkEnd w:id="282"/>
      <w:bookmarkEnd w:id="283"/>
    </w:p>
    <w:p w14:paraId="30E04C80" w14:textId="77777777" w:rsidR="001479EE" w:rsidRPr="001479EE" w:rsidRDefault="001479EE" w:rsidP="001479EE"/>
    <w:p w14:paraId="4B748383" w14:textId="77777777" w:rsidR="00D2305C" w:rsidRDefault="00522FC1">
      <w:r>
        <w:t xml:space="preserve">Pakollinen elementti </w:t>
      </w:r>
      <w:proofErr w:type="spellStart"/>
      <w:r>
        <w:t>setId</w:t>
      </w:r>
      <w:proofErr w:type="spellEnd"/>
      <w:r>
        <w:t xml:space="preserve"> kuvaa alkuperäisen dokumentin yksilöintitunnuksen. </w:t>
      </w:r>
    </w:p>
    <w:p w14:paraId="370CC2AB" w14:textId="77777777" w:rsidR="00522FC1" w:rsidRDefault="00D2305C">
      <w:r>
        <w:t xml:space="preserve">Kun dokumentin versionumero on 1, on </w:t>
      </w:r>
      <w:proofErr w:type="spellStart"/>
      <w:r>
        <w:t>setId</w:t>
      </w:r>
      <w:proofErr w:type="spellEnd"/>
      <w:r>
        <w:t xml:space="preserve"> aina sama kuin asiakirjan yksilöintitunnus (id). </w:t>
      </w:r>
      <w:r w:rsidR="00522FC1">
        <w:t>Tunnus pysyy samana kaikissa alkuperäisen dokumentin versioissa, jolloin dokumentin tunnus (id) ja versionumero (</w:t>
      </w:r>
      <w:proofErr w:type="spellStart"/>
      <w:r w:rsidR="00522FC1">
        <w:t>versionNumber</w:t>
      </w:r>
      <w:proofErr w:type="spellEnd"/>
      <w:r w:rsidR="00522FC1">
        <w:t xml:space="preserve">) muuttuu ja </w:t>
      </w:r>
      <w:proofErr w:type="spellStart"/>
      <w:r w:rsidR="00522FC1">
        <w:t>setId</w:t>
      </w:r>
      <w:proofErr w:type="spellEnd"/>
      <w:r w:rsidR="00522FC1">
        <w:t xml:space="preserve"> viittaa aina alkuperäisen dokumenttiin. </w:t>
      </w:r>
    </w:p>
    <w:p w14:paraId="703CA1B5" w14:textId="77777777" w:rsidR="009E252E" w:rsidRDefault="009E252E"/>
    <w:p w14:paraId="52D0C409" w14:textId="77777777" w:rsidR="00522FC1" w:rsidRDefault="00522FC1" w:rsidP="26C3AD95">
      <w:pPr>
        <w:pStyle w:val="Otsikko2"/>
      </w:pPr>
      <w:bookmarkStart w:id="284" w:name="_Toc155024584"/>
      <w:bookmarkStart w:id="285" w:name="_Toc147931348"/>
      <w:proofErr w:type="spellStart"/>
      <w:r>
        <w:t>versionNumber</w:t>
      </w:r>
      <w:proofErr w:type="spellEnd"/>
      <w:r>
        <w:t xml:space="preserve"> – versionumero</w:t>
      </w:r>
      <w:bookmarkEnd w:id="284"/>
      <w:bookmarkEnd w:id="285"/>
    </w:p>
    <w:p w14:paraId="46866710" w14:textId="77777777" w:rsidR="009E252E" w:rsidRPr="009E252E" w:rsidRDefault="009E252E" w:rsidP="009E252E"/>
    <w:p w14:paraId="4EB22607" w14:textId="77777777" w:rsidR="00F00B23" w:rsidRDefault="00522FC1">
      <w:r>
        <w:t xml:space="preserve">Asiakirjan versionumero tuodaan elementissä </w:t>
      </w:r>
      <w:proofErr w:type="spellStart"/>
      <w:r>
        <w:t>versionNumber</w:t>
      </w:r>
      <w:proofErr w:type="spellEnd"/>
      <w:r>
        <w:t>. Versionumero alkaa</w:t>
      </w:r>
      <w:r w:rsidR="002D4553">
        <w:t xml:space="preserve"> numerosta</w:t>
      </w:r>
      <w:r>
        <w:t xml:space="preserve"> 1 ja kasvaa aina yhdellä jokaisen korjauksen yhteydessä </w:t>
      </w:r>
      <w:proofErr w:type="spellStart"/>
      <w:r w:rsidR="002D4553">
        <w:t>setI</w:t>
      </w:r>
      <w:r>
        <w:t>d:n</w:t>
      </w:r>
      <w:proofErr w:type="spellEnd"/>
      <w:r>
        <w:t xml:space="preserve"> säilyessä samana. Myös </w:t>
      </w:r>
      <w:r w:rsidR="00F00B23">
        <w:t xml:space="preserve">mitätöitäessä </w:t>
      </w:r>
      <w:r>
        <w:t xml:space="preserve">muodostuu uusi versio. Asiakirjan elinkaari saadaan poimimalla </w:t>
      </w:r>
      <w:r w:rsidR="00F00B23">
        <w:t xml:space="preserve">reseptikeskuksesta </w:t>
      </w:r>
      <w:r>
        <w:t xml:space="preserve">asiakirja </w:t>
      </w:r>
      <w:proofErr w:type="spellStart"/>
      <w:r>
        <w:t>setId:llä</w:t>
      </w:r>
      <w:proofErr w:type="spellEnd"/>
      <w:r>
        <w:t>, jolloin saadaan kaikki asiakirjan versiot ehyenä sarjana.</w:t>
      </w:r>
    </w:p>
    <w:p w14:paraId="0C366546" w14:textId="77777777" w:rsidR="00522FC1" w:rsidRDefault="00522FC1">
      <w:r>
        <w:t xml:space="preserve"> </w:t>
      </w:r>
    </w:p>
    <w:p w14:paraId="5C5BC2A1" w14:textId="656EA8AF" w:rsidR="00522FC1" w:rsidRDefault="00522FC1">
      <w:r>
        <w:t xml:space="preserve">Uusi </w:t>
      </w:r>
      <w:r w:rsidRPr="26C3AD95">
        <w:rPr>
          <w:i/>
          <w:iCs/>
        </w:rPr>
        <w:t>versio</w:t>
      </w:r>
      <w:r w:rsidR="00F00B23">
        <w:t xml:space="preserve"> syntyy lääkemääräyksen ja toimituksen korjauksessa ja</w:t>
      </w:r>
      <w:r>
        <w:t xml:space="preserve"> mitätöi</w:t>
      </w:r>
      <w:r w:rsidR="00F00B23">
        <w:t xml:space="preserve">nnissä sekä </w:t>
      </w:r>
      <w:ins w:id="286" w:author="Pettersson Mirkka" w:date="2023-09-20T13:41:00Z">
        <w:r w:rsidR="007534C0">
          <w:t xml:space="preserve">lopetusmerkinnän mitätöinnissä että </w:t>
        </w:r>
      </w:ins>
      <w:r w:rsidR="00F00B23">
        <w:t xml:space="preserve">purettaessa lukitus, varaus ja annosjakeluvaraus sekä uusimispyynnön vastauksessa. </w:t>
      </w:r>
      <w:r>
        <w:t xml:space="preserve">Muutoin syntyy aina uusi dokumentti, jolla on uusi id, </w:t>
      </w:r>
      <w:proofErr w:type="spellStart"/>
      <w:r>
        <w:t>setId</w:t>
      </w:r>
      <w:proofErr w:type="spellEnd"/>
      <w:r>
        <w:t xml:space="preserve"> ja versionumero on 1.</w:t>
      </w:r>
    </w:p>
    <w:p w14:paraId="4E869AA9" w14:textId="77777777" w:rsidR="00F00B23" w:rsidRDefault="00F00B23"/>
    <w:p w14:paraId="2C3C0248" w14:textId="77777777" w:rsidR="00522FC1" w:rsidRDefault="00522FC1" w:rsidP="26C3AD95">
      <w:pPr>
        <w:pStyle w:val="Otsikko2"/>
      </w:pPr>
      <w:bookmarkStart w:id="287" w:name="_Ref151790357"/>
      <w:bookmarkStart w:id="288" w:name="_Toc155024585"/>
      <w:bookmarkStart w:id="289" w:name="_Toc147931349"/>
      <w:proofErr w:type="spellStart"/>
      <w:r>
        <w:t>recordTarget</w:t>
      </w:r>
      <w:proofErr w:type="spellEnd"/>
      <w:r>
        <w:t xml:space="preserve"> – Asiakirjan kohde</w:t>
      </w:r>
      <w:bookmarkEnd w:id="287"/>
      <w:bookmarkEnd w:id="288"/>
      <w:bookmarkEnd w:id="289"/>
    </w:p>
    <w:p w14:paraId="0A960947" w14:textId="77777777" w:rsidR="00341789" w:rsidRDefault="00341789" w:rsidP="002A7B46">
      <w:pPr>
        <w:keepNext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83"/>
        <w:gridCol w:w="1350"/>
        <w:gridCol w:w="3258"/>
      </w:tblGrid>
      <w:tr w:rsidR="009E2E64" w14:paraId="2AEA76B3" w14:textId="77777777" w:rsidTr="26C3AD95">
        <w:trPr>
          <w:tblHeader/>
        </w:trPr>
        <w:tc>
          <w:tcPr>
            <w:tcW w:w="2802" w:type="dxa"/>
            <w:shd w:val="clear" w:color="auto" w:fill="E6E6E6"/>
          </w:tcPr>
          <w:p w14:paraId="40EF6DDE" w14:textId="77777777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2083" w:type="dxa"/>
            <w:shd w:val="clear" w:color="auto" w:fill="E6E6E6"/>
          </w:tcPr>
          <w:p w14:paraId="11425357" w14:textId="77777777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1350" w:type="dxa"/>
            <w:shd w:val="clear" w:color="auto" w:fill="E6E6E6"/>
          </w:tcPr>
          <w:p w14:paraId="22858D22" w14:textId="5FC910BB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258" w:type="dxa"/>
            <w:shd w:val="clear" w:color="auto" w:fill="E6E6E6"/>
          </w:tcPr>
          <w:p w14:paraId="11A93537" w14:textId="328E920B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Tietosisältö</w:t>
            </w:r>
          </w:p>
        </w:tc>
      </w:tr>
      <w:tr w:rsidR="009E2E64" w14:paraId="46B683BB" w14:textId="77777777" w:rsidTr="26C3AD95">
        <w:tc>
          <w:tcPr>
            <w:tcW w:w="2802" w:type="dxa"/>
            <w:tcBorders>
              <w:bottom w:val="single" w:sz="4" w:space="0" w:color="auto"/>
            </w:tcBorders>
          </w:tcPr>
          <w:p w14:paraId="1BD66BD8" w14:textId="77777777" w:rsidR="009E2E64" w:rsidRDefault="009E2E64" w:rsidP="002A7B46">
            <w:pPr>
              <w:keepNext/>
            </w:pPr>
            <w:r>
              <w:t>id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0E7C761F" w14:textId="58C19FB6" w:rsidR="009E2E64" w:rsidRDefault="009E2E64" w:rsidP="002A7B46">
            <w:pPr>
              <w:keepNext/>
            </w:pPr>
            <w:r>
              <w:t>EP, pakollinen jos potilaalla on virallinen henkilötunnus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336D484" w14:textId="77777777" w:rsidR="009E2E64" w:rsidRDefault="009E2E64" w:rsidP="002A7B46">
            <w:pPr>
              <w:keepNext/>
            </w:pP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1BF4802A" w14:textId="0AF7E5C8" w:rsidR="009E2E64" w:rsidRDefault="009E2E64" w:rsidP="002A7B46">
            <w:pPr>
              <w:keepNext/>
            </w:pPr>
            <w:r>
              <w:t xml:space="preserve">Potilaan henkilötunnus </w:t>
            </w:r>
          </w:p>
          <w:p w14:paraId="20CA706F" w14:textId="77777777" w:rsidR="009E2E64" w:rsidRDefault="009E2E64" w:rsidP="002A7B46">
            <w:pPr>
              <w:keepNext/>
            </w:pPr>
            <w:r>
              <w:t>Väliaikaisia tai järjestelmän itse luomia henkilötunnuksia ei saa käyttää.</w:t>
            </w:r>
          </w:p>
        </w:tc>
      </w:tr>
      <w:tr w:rsidR="009E2E64" w14:paraId="44290B22" w14:textId="77777777" w:rsidTr="26C3AD95">
        <w:tc>
          <w:tcPr>
            <w:tcW w:w="2802" w:type="dxa"/>
            <w:shd w:val="clear" w:color="auto" w:fill="BFBFBF" w:themeFill="background1" w:themeFillShade="BF"/>
          </w:tcPr>
          <w:p w14:paraId="08E29BDF" w14:textId="5AC8963C" w:rsidR="009E2E64" w:rsidRDefault="009E2E64" w:rsidP="00F95980">
            <w:proofErr w:type="spellStart"/>
            <w:r>
              <w:t>name</w:t>
            </w:r>
            <w:proofErr w:type="spellEnd"/>
          </w:p>
        </w:tc>
        <w:tc>
          <w:tcPr>
            <w:tcW w:w="2083" w:type="dxa"/>
            <w:shd w:val="clear" w:color="auto" w:fill="BFBFBF" w:themeFill="background1" w:themeFillShade="BF"/>
          </w:tcPr>
          <w:p w14:paraId="5C3CEFF5" w14:textId="77777777" w:rsidR="009E2E64" w:rsidRDefault="009E2E64" w:rsidP="00F95980"/>
        </w:tc>
        <w:tc>
          <w:tcPr>
            <w:tcW w:w="1350" w:type="dxa"/>
            <w:shd w:val="clear" w:color="auto" w:fill="BFBFBF" w:themeFill="background1" w:themeFillShade="BF"/>
          </w:tcPr>
          <w:p w14:paraId="1D8EFB38" w14:textId="77777777" w:rsidR="009E2E64" w:rsidRDefault="009E2E64" w:rsidP="00F95980"/>
        </w:tc>
        <w:tc>
          <w:tcPr>
            <w:tcW w:w="3258" w:type="dxa"/>
            <w:shd w:val="clear" w:color="auto" w:fill="BFBFBF" w:themeFill="background1" w:themeFillShade="BF"/>
          </w:tcPr>
          <w:p w14:paraId="157CF818" w14:textId="29C59FC4" w:rsidR="009E2E64" w:rsidRDefault="009E2E64" w:rsidP="00F95980">
            <w:r>
              <w:t>Potilaan nimi</w:t>
            </w:r>
          </w:p>
        </w:tc>
      </w:tr>
      <w:tr w:rsidR="009E2E64" w14:paraId="4E23E261" w14:textId="77777777" w:rsidTr="26C3AD95">
        <w:tc>
          <w:tcPr>
            <w:tcW w:w="2802" w:type="dxa"/>
          </w:tcPr>
          <w:p w14:paraId="5FA501D1" w14:textId="77777777" w:rsidR="009E2E64" w:rsidRDefault="009E2E64" w:rsidP="00F95980">
            <w:r w:rsidRPr="26C3AD95">
              <w:t xml:space="preserve">  </w:t>
            </w:r>
            <w:proofErr w:type="spellStart"/>
            <w:r>
              <w:t>given</w:t>
            </w:r>
            <w:proofErr w:type="spellEnd"/>
          </w:p>
        </w:tc>
        <w:tc>
          <w:tcPr>
            <w:tcW w:w="2083" w:type="dxa"/>
          </w:tcPr>
          <w:p w14:paraId="0D98B30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F6F3F9F" w14:textId="3F93C055" w:rsidR="009E2E64" w:rsidRDefault="009E2E64" w:rsidP="00F95980">
            <w:r>
              <w:t>T</w:t>
            </w:r>
          </w:p>
        </w:tc>
        <w:tc>
          <w:tcPr>
            <w:tcW w:w="3258" w:type="dxa"/>
          </w:tcPr>
          <w:p w14:paraId="4A54ADE8" w14:textId="3BAA4D96" w:rsidR="009E2E64" w:rsidRDefault="009E2E64" w:rsidP="00F95980">
            <w:r>
              <w:t>Potilaan etunimi</w:t>
            </w:r>
          </w:p>
          <w:p w14:paraId="70A0C2F2" w14:textId="77777777" w:rsidR="009E2E64" w:rsidRDefault="009E2E64" w:rsidP="00F95980">
            <w:r>
              <w:t xml:space="preserve">Etunimet luetellaan omissa </w:t>
            </w:r>
            <w:proofErr w:type="spellStart"/>
            <w:r>
              <w:t>given</w:t>
            </w:r>
            <w:proofErr w:type="spellEnd"/>
            <w:r>
              <w:t xml:space="preserve"> elementeissään. Kutsumanimi erotetaan </w:t>
            </w:r>
            <w:proofErr w:type="spellStart"/>
            <w:r w:rsidRPr="00D35AC1">
              <w:t>qualifier</w:t>
            </w:r>
            <w:proofErr w:type="spellEnd"/>
            <w:r w:rsidRPr="00D35AC1">
              <w:t>="CL"&gt;</w:t>
            </w:r>
            <w:r>
              <w:t xml:space="preserve"> attribuutilla.</w:t>
            </w:r>
          </w:p>
        </w:tc>
      </w:tr>
      <w:tr w:rsidR="009E2E64" w14:paraId="4DBAFABF" w14:textId="77777777" w:rsidTr="26C3AD95">
        <w:tc>
          <w:tcPr>
            <w:tcW w:w="2802" w:type="dxa"/>
          </w:tcPr>
          <w:p w14:paraId="49686726" w14:textId="77777777" w:rsidR="009E2E64" w:rsidRDefault="009E2E64" w:rsidP="00F95980">
            <w:r w:rsidRPr="26C3AD95">
              <w:t xml:space="preserve">  </w:t>
            </w:r>
            <w:proofErr w:type="spellStart"/>
            <w:r>
              <w:t>prefix</w:t>
            </w:r>
            <w:proofErr w:type="spellEnd"/>
          </w:p>
        </w:tc>
        <w:tc>
          <w:tcPr>
            <w:tcW w:w="2083" w:type="dxa"/>
          </w:tcPr>
          <w:p w14:paraId="6B0D5069" w14:textId="72748E33" w:rsidR="009E2E64" w:rsidRDefault="009E2E64" w:rsidP="00F95980"/>
        </w:tc>
        <w:tc>
          <w:tcPr>
            <w:tcW w:w="1350" w:type="dxa"/>
          </w:tcPr>
          <w:p w14:paraId="1275AF92" w14:textId="74CD0C38" w:rsidR="009E2E64" w:rsidRDefault="009E2E64" w:rsidP="00F95980"/>
        </w:tc>
        <w:tc>
          <w:tcPr>
            <w:tcW w:w="3258" w:type="dxa"/>
          </w:tcPr>
          <w:p w14:paraId="0D2FD09B" w14:textId="3289FBC6" w:rsidR="009E2E64" w:rsidRDefault="009E2E64" w:rsidP="00F95980">
            <w:r>
              <w:t xml:space="preserve">Aatelisarvoa kuvaava nimen osa ilmaistaan etuliitteellä. </w:t>
            </w:r>
            <w:r>
              <w:lastRenderedPageBreak/>
              <w:t xml:space="preserve">Mikäli järjestelmässä ei ole eroteltuna aatelisarvoa, se voidaan esittää myös </w:t>
            </w:r>
            <w:proofErr w:type="spellStart"/>
            <w:r>
              <w:t>family</w:t>
            </w:r>
            <w:proofErr w:type="spellEnd"/>
            <w:r>
              <w:t xml:space="preserve"> elementissä sukunimen kanssa. Samoin Suomessa on sallittua esittää myös muut </w:t>
            </w:r>
            <w:r w:rsidR="00F13E46">
              <w:t xml:space="preserve">kuin </w:t>
            </w:r>
            <w:proofErr w:type="spellStart"/>
            <w:r w:rsidR="002222BD">
              <w:t>aateliutta</w:t>
            </w:r>
            <w:proofErr w:type="spellEnd"/>
            <w:r w:rsidR="002222BD">
              <w:t xml:space="preserve"> merkitsevät </w:t>
            </w:r>
            <w:r>
              <w:t xml:space="preserve">nimen etuliitteet NB </w:t>
            </w:r>
            <w:proofErr w:type="spellStart"/>
            <w:r>
              <w:t>qualifierilla</w:t>
            </w:r>
            <w:proofErr w:type="spellEnd"/>
            <w:r w:rsidRPr="26C3AD95">
              <w:t>.</w:t>
            </w:r>
          </w:p>
        </w:tc>
      </w:tr>
      <w:tr w:rsidR="009E2E64" w14:paraId="52B7314A" w14:textId="77777777" w:rsidTr="26C3AD95">
        <w:tc>
          <w:tcPr>
            <w:tcW w:w="2802" w:type="dxa"/>
          </w:tcPr>
          <w:p w14:paraId="7783448E" w14:textId="77777777" w:rsidR="009E2E64" w:rsidRDefault="009E2E64" w:rsidP="00F95980">
            <w:r w:rsidRPr="26C3AD95">
              <w:lastRenderedPageBreak/>
              <w:t xml:space="preserve">  </w:t>
            </w:r>
            <w:proofErr w:type="spellStart"/>
            <w:r>
              <w:t>family</w:t>
            </w:r>
            <w:proofErr w:type="spellEnd"/>
          </w:p>
        </w:tc>
        <w:tc>
          <w:tcPr>
            <w:tcW w:w="2083" w:type="dxa"/>
          </w:tcPr>
          <w:p w14:paraId="293EB77A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4F6ED9E1" w14:textId="77777777" w:rsidR="009E2E64" w:rsidRDefault="009E2E64" w:rsidP="00D35AC1"/>
        </w:tc>
        <w:tc>
          <w:tcPr>
            <w:tcW w:w="3258" w:type="dxa"/>
          </w:tcPr>
          <w:p w14:paraId="70E773EB" w14:textId="163A2374" w:rsidR="009E2E64" w:rsidRDefault="009E2E64" w:rsidP="00D35AC1">
            <w:r>
              <w:t>Potilaan sukunimi</w:t>
            </w:r>
          </w:p>
        </w:tc>
      </w:tr>
      <w:tr w:rsidR="009E2E64" w14:paraId="248FCE17" w14:textId="77777777" w:rsidTr="26C3AD95">
        <w:tc>
          <w:tcPr>
            <w:tcW w:w="2802" w:type="dxa"/>
          </w:tcPr>
          <w:p w14:paraId="757E138C" w14:textId="77777777" w:rsidR="009E2E64" w:rsidRDefault="009E2E64" w:rsidP="00F95980">
            <w:proofErr w:type="spellStart"/>
            <w:r w:rsidRPr="00D35AC1">
              <w:t>administrativeGenderCode</w:t>
            </w:r>
            <w:proofErr w:type="spellEnd"/>
          </w:p>
        </w:tc>
        <w:tc>
          <w:tcPr>
            <w:tcW w:w="2083" w:type="dxa"/>
          </w:tcPr>
          <w:p w14:paraId="1734BA81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5611D613" w14:textId="77777777" w:rsidR="009E2E64" w:rsidRDefault="009E2E64" w:rsidP="00F95980"/>
        </w:tc>
        <w:tc>
          <w:tcPr>
            <w:tcW w:w="3258" w:type="dxa"/>
          </w:tcPr>
          <w:p w14:paraId="57F36A04" w14:textId="49301E93" w:rsidR="009E2E64" w:rsidRDefault="009E2E64" w:rsidP="00F95980">
            <w:r>
              <w:t xml:space="preserve">Potilaan sukupuoli, käytetään koodistoa </w:t>
            </w:r>
            <w:r w:rsidRPr="0066090B">
              <w:t>1.2.246.537.5.1</w:t>
            </w:r>
            <w:r>
              <w:t>.1997, A</w:t>
            </w:r>
            <w:r w:rsidRPr="0066090B">
              <w:t>R/YDIN - Sukupuoli</w:t>
            </w:r>
          </w:p>
        </w:tc>
      </w:tr>
      <w:tr w:rsidR="009E2E64" w14:paraId="72CFBAB5" w14:textId="77777777" w:rsidTr="26C3AD95">
        <w:tc>
          <w:tcPr>
            <w:tcW w:w="2802" w:type="dxa"/>
          </w:tcPr>
          <w:p w14:paraId="6CA6839E" w14:textId="77777777" w:rsidR="009E2E64" w:rsidRDefault="009E2E64" w:rsidP="00F95980">
            <w:proofErr w:type="spellStart"/>
            <w:r w:rsidRPr="00D35AC1">
              <w:t>birthTime</w:t>
            </w:r>
            <w:proofErr w:type="spellEnd"/>
          </w:p>
        </w:tc>
        <w:tc>
          <w:tcPr>
            <w:tcW w:w="2083" w:type="dxa"/>
          </w:tcPr>
          <w:p w14:paraId="6C2E774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3287D61" w14:textId="77777777" w:rsidR="009E2E64" w:rsidRDefault="009E2E64" w:rsidP="00F95980"/>
        </w:tc>
        <w:tc>
          <w:tcPr>
            <w:tcW w:w="3258" w:type="dxa"/>
          </w:tcPr>
          <w:p w14:paraId="2D8EE0A6" w14:textId="154E97F6" w:rsidR="009E2E64" w:rsidRDefault="009E2E64" w:rsidP="00F95980">
            <w:r>
              <w:t>Potilaan syntymäaika</w:t>
            </w:r>
          </w:p>
        </w:tc>
      </w:tr>
    </w:tbl>
    <w:p w14:paraId="285BBEB3" w14:textId="77777777" w:rsidR="00D35AC1" w:rsidRPr="00341789" w:rsidRDefault="00D35AC1" w:rsidP="00341789"/>
    <w:p w14:paraId="576433A2" w14:textId="77777777" w:rsidR="00522FC1" w:rsidRDefault="00522FC1">
      <w:proofErr w:type="spellStart"/>
      <w:r>
        <w:t>RecordTar</w:t>
      </w:r>
      <w:r w:rsidR="00D829B7">
        <w:t>get</w:t>
      </w:r>
      <w:proofErr w:type="spellEnd"/>
      <w:r w:rsidR="00D829B7">
        <w:t>-elementissä kuvataan potilas</w:t>
      </w:r>
      <w:r>
        <w:t>, jo</w:t>
      </w:r>
      <w:r w:rsidR="00341789">
        <w:t>nka asiakirjasta on kyse</w:t>
      </w:r>
      <w:r w:rsidRPr="26C3AD95">
        <w:t xml:space="preserve">. </w:t>
      </w:r>
      <w:r w:rsidR="00865CC5">
        <w:t>Potilaan nimi ja syntymäaika on aina annettava.</w:t>
      </w:r>
    </w:p>
    <w:p w14:paraId="19B9E8CB" w14:textId="77777777" w:rsidR="00522FC1" w:rsidRDefault="00522FC1"/>
    <w:p w14:paraId="36603895" w14:textId="77777777" w:rsidR="00522FC1" w:rsidRDefault="00522FC1">
      <w:r>
        <w:t xml:space="preserve">Henkilön </w:t>
      </w:r>
      <w:r w:rsidR="00792A64">
        <w:t xml:space="preserve">matkapuhelinnumero </w:t>
      </w:r>
      <w:r>
        <w:t>voidaan tarvittaessa esittää</w:t>
      </w:r>
      <w:r w:rsidR="008F7B55">
        <w:t xml:space="preserve"> uusimispyyntöasiakirjassa</w:t>
      </w:r>
      <w:r>
        <w:t xml:space="preserve"> telecom-elementillä.</w:t>
      </w:r>
    </w:p>
    <w:p w14:paraId="54F9C7FB" w14:textId="77777777" w:rsidR="00522FC1" w:rsidRDefault="00522FC1"/>
    <w:p w14:paraId="09D68CAF" w14:textId="77777777" w:rsidR="00891448" w:rsidRDefault="00891448">
      <w:proofErr w:type="spellStart"/>
      <w:r>
        <w:t>Esim</w:t>
      </w:r>
      <w:proofErr w:type="spellEnd"/>
      <w:r w:rsidRPr="26C3AD95">
        <w:t>:</w:t>
      </w:r>
    </w:p>
    <w:p w14:paraId="0C3F6EB5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DE7D14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EE1F838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henkilötunnus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CB7415D" w14:textId="77777777" w:rsidR="005F1ADD" w:rsidRPr="00DC076D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="001250A1"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id</w:t>
      </w:r>
      <w:r w:rsidR="001250A1"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extension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="001250A1"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030875-999Y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="001250A1"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root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="001250A1"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1.2.246.21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"/&gt;</w:t>
      </w:r>
    </w:p>
    <w:p w14:paraId="4291E7A4" w14:textId="77777777" w:rsidR="005F1ADD" w:rsidRPr="00DC076D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patient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5ACFD2B5" w14:textId="77777777" w:rsidR="005F1ADD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proofErr w:type="gramStart"/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="005F1ADD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nimi </w:t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ABFA99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ACE1A8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Jaakko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6E1653E" w14:textId="77777777" w:rsidR="009B3FB4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="009B3FB4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Teppo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411972FF" w14:textId="77777777" w:rsidR="00995C0F" w:rsidRPr="00AF5A87" w:rsidRDefault="00995C0F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Teppo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1E1B75D" w14:textId="77777777" w:rsidR="009B3FB4" w:rsidRPr="00AF5A87" w:rsidRDefault="009B3FB4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 xml:space="preserve">prefix 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qualifier</w:t>
      </w:r>
      <w:proofErr w:type="gramStart"/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=”</w:t>
      </w:r>
      <w:r w:rsidR="001250A1" w:rsidRPr="00AF5A87">
        <w:rPr>
          <w:rFonts w:ascii="Arial" w:hAnsi="Arial" w:cs="Arial"/>
          <w:sz w:val="20"/>
          <w:szCs w:val="20"/>
          <w:highlight w:val="white"/>
          <w:lang w:val="en-GB"/>
        </w:rPr>
        <w:t>NB</w:t>
      </w:r>
      <w:proofErr w:type="gramEnd"/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”&gt;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von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prefix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6BBAFFA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Potilas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0CB9FEA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2D39B21" w14:textId="452753E1" w:rsidR="005F1ADD" w:rsidRPr="00AF5A87" w:rsidRDefault="005F1ADD" w:rsidP="00DC076D">
      <w:pPr>
        <w:autoSpaceDE w:val="0"/>
        <w:autoSpaceDN w:val="0"/>
        <w:adjustRightInd w:val="0"/>
        <w:ind w:left="1136" w:hanging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sukupuoli, koodiston arvot:1=mies, 2=nainen, 0=tuntematon</w:t>
      </w:r>
      <w:r w:rsidR="00C1149A">
        <w:rPr>
          <w:rFonts w:ascii="Arial" w:hAnsi="Arial" w:cs="Arial"/>
          <w:color w:val="808080"/>
          <w:sz w:val="20"/>
          <w:szCs w:val="20"/>
          <w:highlight w:val="white"/>
        </w:rPr>
        <w:t>, 9=määrittelemättä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F88B8DD" w14:textId="77777777" w:rsidR="005F1ADD" w:rsidRPr="00DC076D" w:rsidRDefault="005F1ADD" w:rsidP="005F1ADD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="001250A1"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administrativeGenderCode</w:t>
      </w:r>
      <w:r w:rsidR="001250A1"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1DBAA618" w14:textId="77777777" w:rsidR="005F1ADD" w:rsidRPr="00DC076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>code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1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6E383C93" w14:textId="77777777" w:rsidR="005F1ADD" w:rsidRPr="00DC076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>codeSystem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1.2.246.537.5.1.1997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19BF0EC8" w14:textId="77777777" w:rsidR="005F1ADD" w:rsidRPr="00DC076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>codeSystemName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AR/YDIN - Sukupuoli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686A7DBC" w14:textId="728CA196" w:rsidR="005F1ADD" w:rsidRPr="00AF5A87" w:rsidRDefault="005F1ADD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510980" w:rsidRPr="00510980">
        <w:rPr>
          <w:rFonts w:ascii="Arial" w:hAnsi="Arial" w:cs="Arial"/>
          <w:color w:val="000000" w:themeColor="text1"/>
          <w:sz w:val="20"/>
          <w:szCs w:val="20"/>
          <w:highlight w:val="white"/>
        </w:rPr>
        <w:t>M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ies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5CF0FCF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syntymäaika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7469DC0" w14:textId="77777777" w:rsidR="005F1ADD" w:rsidRPr="003E7E1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E7E1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E7E1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birthTime</w:t>
      </w:r>
      <w:proofErr w:type="spellEnd"/>
      <w:r w:rsidRPr="003E7E1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3E7E1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3E7E1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19750803</w:t>
      </w:r>
      <w:r w:rsidRPr="003E7E1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18FE6292" w14:textId="77777777" w:rsidR="005F1ADD" w:rsidRPr="009900EC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3E7E1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3E7E1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900E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900E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</w:t>
      </w:r>
      <w:r w:rsidRPr="009900E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BFC5A9" w14:textId="77777777" w:rsidR="005F1ADD" w:rsidRPr="00AF5A87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900E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8D7066A" w14:textId="3693FD78" w:rsidR="00522FC1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A4EA363" w14:textId="7F8A36F0" w:rsidR="004E5D80" w:rsidRDefault="004E5D80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3C1840" w14:textId="793F74C7" w:rsidR="0005050A" w:rsidRDefault="0005050A" w:rsidP="26C3AD95">
      <w:pPr>
        <w:pStyle w:val="Otsikko2"/>
        <w:keepNext w:val="0"/>
      </w:pPr>
      <w:bookmarkStart w:id="290" w:name="_Toc31030564"/>
      <w:bookmarkStart w:id="291" w:name="AUTHOR"/>
      <w:bookmarkStart w:id="292" w:name="_Ref151790365"/>
      <w:bookmarkStart w:id="293" w:name="_Toc155024586"/>
      <w:bookmarkStart w:id="294" w:name="_Toc147931350"/>
      <w:bookmarkEnd w:id="290"/>
      <w:proofErr w:type="spellStart"/>
      <w:r>
        <w:t>author</w:t>
      </w:r>
      <w:bookmarkEnd w:id="294"/>
      <w:proofErr w:type="spellEnd"/>
    </w:p>
    <w:p w14:paraId="7925B433" w14:textId="17149EB2" w:rsidR="004E5D80" w:rsidRDefault="004E5D80" w:rsidP="000B250E">
      <w:pPr>
        <w:widowControl w:val="0"/>
      </w:pPr>
      <w:r>
        <w:lastRenderedPageBreak/>
        <w:t>Ammattihenkilön tiedot</w:t>
      </w:r>
    </w:p>
    <w:p w14:paraId="0D18D235" w14:textId="0C44EFEF" w:rsidR="000021B6" w:rsidRDefault="000021B6" w:rsidP="000B250E">
      <w:pPr>
        <w:widowControl w:val="0"/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4"/>
        <w:gridCol w:w="1843"/>
        <w:gridCol w:w="993"/>
        <w:gridCol w:w="3544"/>
      </w:tblGrid>
      <w:tr w:rsidR="002D31B0" w14:paraId="0840CE2F" w14:textId="77777777" w:rsidTr="00D15C4C">
        <w:tc>
          <w:tcPr>
            <w:tcW w:w="2404" w:type="dxa"/>
            <w:shd w:val="clear" w:color="auto" w:fill="E6E6E6"/>
          </w:tcPr>
          <w:p w14:paraId="73DECA3C" w14:textId="5DBA06DE" w:rsidR="002D31B0" w:rsidRDefault="002D31B0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1843" w:type="dxa"/>
            <w:shd w:val="clear" w:color="auto" w:fill="E6E6E6"/>
          </w:tcPr>
          <w:p w14:paraId="13F47553" w14:textId="77777777" w:rsidR="002D31B0" w:rsidRDefault="002D31B0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993" w:type="dxa"/>
            <w:shd w:val="clear" w:color="auto" w:fill="E6E6E6"/>
          </w:tcPr>
          <w:p w14:paraId="13BE5376" w14:textId="2C8A25CF" w:rsidR="002D31B0" w:rsidRDefault="0050399A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544" w:type="dxa"/>
            <w:shd w:val="clear" w:color="auto" w:fill="E6E6E6"/>
          </w:tcPr>
          <w:p w14:paraId="1BA6FAF7" w14:textId="3C4DE7B1" w:rsidR="002D31B0" w:rsidRDefault="002D31B0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Pakollisuusehto ja lisätiedot</w:t>
            </w:r>
          </w:p>
        </w:tc>
      </w:tr>
      <w:tr w:rsidR="002D31B0" w14:paraId="43E46E10" w14:textId="77777777" w:rsidTr="00D15C4C">
        <w:tc>
          <w:tcPr>
            <w:tcW w:w="2404" w:type="dxa"/>
          </w:tcPr>
          <w:p w14:paraId="3D28F871" w14:textId="77777777" w:rsidR="002D31B0" w:rsidRDefault="002D31B0" w:rsidP="000B250E">
            <w:pPr>
              <w:widowControl w:val="0"/>
            </w:pPr>
            <w:proofErr w:type="spellStart"/>
            <w:r w:rsidRPr="00D35AC1">
              <w:t>functionCode</w:t>
            </w:r>
            <w:proofErr w:type="spellEnd"/>
          </w:p>
        </w:tc>
        <w:tc>
          <w:tcPr>
            <w:tcW w:w="1843" w:type="dxa"/>
          </w:tcPr>
          <w:p w14:paraId="5D257F1B" w14:textId="5831AFDC" w:rsidR="002D31B0" w:rsidRDefault="002D31B0" w:rsidP="000B250E">
            <w:pPr>
              <w:widowControl w:val="0"/>
            </w:pPr>
            <w:r>
              <w:t xml:space="preserve">EP, </w:t>
            </w:r>
            <w:r w:rsidR="00ED0777">
              <w:t xml:space="preserve">pakollinen </w:t>
            </w:r>
            <w:r>
              <w:t>jos kyseessä lääkemääräys, toimitus tai näiden korjaus ja mitätöinti</w:t>
            </w:r>
            <w:ins w:id="295" w:author="Jarkko Närvänen" w:date="2023-01-26T11:17:00Z">
              <w:r w:rsidR="00EC61BB">
                <w:t xml:space="preserve"> tai lääkkeen </w:t>
              </w:r>
              <w:r w:rsidR="001015C1">
                <w:t>lopettaminen</w:t>
              </w:r>
            </w:ins>
            <w:ins w:id="296" w:author="Pettersson Mirkka" w:date="2023-08-31T15:23:00Z">
              <w:r w:rsidR="000B769D">
                <w:t xml:space="preserve"> tai lääkkeen lopettamisen mitätöinti</w:t>
              </w:r>
            </w:ins>
          </w:p>
        </w:tc>
        <w:tc>
          <w:tcPr>
            <w:tcW w:w="993" w:type="dxa"/>
          </w:tcPr>
          <w:p w14:paraId="0528850D" w14:textId="77777777" w:rsidR="002D31B0" w:rsidRDefault="002D31B0" w:rsidP="000B250E">
            <w:pPr>
              <w:widowControl w:val="0"/>
            </w:pPr>
          </w:p>
        </w:tc>
        <w:tc>
          <w:tcPr>
            <w:tcW w:w="3544" w:type="dxa"/>
          </w:tcPr>
          <w:p w14:paraId="6E4DD862" w14:textId="702B07C9" w:rsidR="002D31B0" w:rsidRDefault="002D31B0" w:rsidP="000B250E">
            <w:pPr>
              <w:widowControl w:val="0"/>
            </w:pPr>
            <w:r>
              <w:t xml:space="preserve">Ammattihenkilön rooli </w:t>
            </w:r>
          </w:p>
          <w:p w14:paraId="65FFEFEC" w14:textId="77777777" w:rsidR="002D31B0" w:rsidRDefault="002D31B0" w:rsidP="000B250E">
            <w:pPr>
              <w:widowControl w:val="0"/>
            </w:pPr>
          </w:p>
          <w:p w14:paraId="1627CA4E" w14:textId="77777777" w:rsidR="002D31B0" w:rsidRDefault="002D31B0" w:rsidP="000B250E">
            <w:pPr>
              <w:widowControl w:val="0"/>
            </w:pPr>
            <w:bookmarkStart w:id="297" w:name="_Hlk135903709"/>
            <w:r>
              <w:t xml:space="preserve">Ammattihenkilön rooli ilmoitetaan koodiston </w:t>
            </w:r>
            <w:bookmarkEnd w:id="297"/>
            <w:r>
              <w:t xml:space="preserve">1.2.246.537.5.40006.2003 </w:t>
            </w:r>
            <w:proofErr w:type="spellStart"/>
            <w:r>
              <w:t>eArkisto</w:t>
            </w:r>
            <w:proofErr w:type="spellEnd"/>
            <w:r>
              <w:t xml:space="preserve"> - tekninen CDA R2 henkilötarkennin 2009 mukaisena arvona. </w:t>
            </w:r>
          </w:p>
          <w:p w14:paraId="2312B383" w14:textId="74C52B4F" w:rsidR="0078630B" w:rsidDel="00AB0F1A" w:rsidRDefault="0078630B" w:rsidP="000B250E">
            <w:pPr>
              <w:widowControl w:val="0"/>
              <w:rPr>
                <w:del w:id="298" w:author="Jarkko Närvänen" w:date="2023-01-26T13:25:00Z"/>
              </w:rPr>
            </w:pPr>
          </w:p>
          <w:p w14:paraId="42243B38" w14:textId="74B10206" w:rsidR="00AB0F1A" w:rsidRDefault="00E458BA" w:rsidP="26C3AD95">
            <w:pPr>
              <w:widowControl w:val="0"/>
              <w:rPr>
                <w:ins w:id="299" w:author="Timo Kaskinen" w:date="2023-02-02T22:54:00Z"/>
              </w:rPr>
            </w:pPr>
            <w:ins w:id="300" w:author="Timo Kaskinen" w:date="2023-02-02T22:54:00Z">
              <w:r>
                <w:t xml:space="preserve">Käyttötapauksittain / reseptisanomien tyyppien mukaan on </w:t>
              </w:r>
            </w:ins>
            <w:ins w:id="301" w:author="Timo Kaskinen" w:date="2023-02-02T22:55:00Z">
              <w:r w:rsidR="006D770B">
                <w:t xml:space="preserve">tämän kappaleen lopussa </w:t>
              </w:r>
            </w:ins>
            <w:ins w:id="302" w:author="Jarkko Närvänen" w:date="2023-05-25T10:59:00Z">
              <w:r w:rsidR="00091D32">
                <w:t xml:space="preserve">kuvattu </w:t>
              </w:r>
            </w:ins>
            <w:ins w:id="303" w:author="Timo Kaskinen" w:date="2023-02-02T22:55:00Z">
              <w:r w:rsidR="006D770B">
                <w:t xml:space="preserve">taulukkomuodossa, mitkä </w:t>
              </w:r>
              <w:r w:rsidR="00C2343F">
                <w:t>ammattihenkilöt ja käytetyt roolikoodit tu</w:t>
              </w:r>
            </w:ins>
            <w:ins w:id="304" w:author="Timo Kaskinen" w:date="2023-02-02T22:56:00Z">
              <w:r w:rsidR="00C2343F">
                <w:t xml:space="preserve">lee tuottaa </w:t>
              </w:r>
              <w:r w:rsidR="009C5E67">
                <w:t xml:space="preserve">kussakin tapauksessa </w:t>
              </w:r>
              <w:proofErr w:type="spellStart"/>
              <w:r w:rsidR="009C5E67">
                <w:t>author</w:t>
              </w:r>
            </w:ins>
            <w:proofErr w:type="spellEnd"/>
            <w:ins w:id="305" w:author="Jarkko Närvänen" w:date="2023-05-25T10:59:00Z">
              <w:r w:rsidR="00091D32">
                <w:t>-</w:t>
              </w:r>
            </w:ins>
            <w:ins w:id="306" w:author="Timo Kaskinen" w:date="2023-02-02T22:56:00Z">
              <w:r w:rsidR="009C5E67">
                <w:t>rakenteisiin. Aut</w:t>
              </w:r>
            </w:ins>
            <w:ins w:id="307" w:author="Timo Kaskinen" w:date="2023-02-02T22:57:00Z">
              <w:r w:rsidR="00B1713C">
                <w:t>hor</w:t>
              </w:r>
            </w:ins>
            <w:ins w:id="308" w:author="Jarkko Närvänen" w:date="2023-05-25T10:59:00Z">
              <w:r w:rsidR="00091D32">
                <w:t>-</w:t>
              </w:r>
            </w:ins>
            <w:ins w:id="309" w:author="Timo Kaskinen" w:date="2023-02-02T22:57:00Z">
              <w:r w:rsidR="00B1713C">
                <w:t>rakenne on toistuva</w:t>
              </w:r>
            </w:ins>
            <w:ins w:id="310" w:author="Timo Kaskinen" w:date="2023-02-02T22:58:00Z">
              <w:r w:rsidR="00685902">
                <w:t xml:space="preserve">, käyttötapauksesta riippuen </w:t>
              </w:r>
              <w:proofErr w:type="spellStart"/>
              <w:r w:rsidR="00685902">
                <w:t>author</w:t>
              </w:r>
              <w:proofErr w:type="spellEnd"/>
              <w:r w:rsidR="00685902">
                <w:t>-rakenteita on 1-4 kpl.</w:t>
              </w:r>
            </w:ins>
            <w:ins w:id="311" w:author="Timo Kaskinen" w:date="2023-02-02T22:56:00Z">
              <w:r w:rsidR="009C5E67" w:rsidRPr="26C3AD95">
                <w:t xml:space="preserve"> </w:t>
              </w:r>
            </w:ins>
          </w:p>
          <w:p w14:paraId="0E9CAE4E" w14:textId="65BEF42D" w:rsidR="002D31B0" w:rsidDel="00685902" w:rsidRDefault="002D31B0" w:rsidP="000B250E">
            <w:pPr>
              <w:widowControl w:val="0"/>
              <w:rPr>
                <w:del w:id="312" w:author="Jarkko Närvänen" w:date="2023-05-25T11:08:00Z"/>
              </w:rPr>
            </w:pPr>
            <w:del w:id="313" w:author="Jarkko Närvänen" w:date="2023-05-25T11:08:00Z">
              <w:r w:rsidDel="00685902">
                <w:delText>Alkuperäinen lääkkeen määrääjä: code</w:delText>
              </w:r>
              <w:r w:rsidDel="00A96C20">
                <w:delText>="</w:delText>
              </w:r>
              <w:r w:rsidDel="00685902">
                <w:delText>LAL</w:delText>
              </w:r>
              <w:r w:rsidDel="00A96C20">
                <w:delText>"</w:delText>
              </w:r>
              <w:r w:rsidDel="00685902">
                <w:delText xml:space="preserve"> </w:delText>
              </w:r>
            </w:del>
          </w:p>
          <w:p w14:paraId="1611B2A7" w14:textId="6CA2C445" w:rsidR="002D31B0" w:rsidDel="00685902" w:rsidRDefault="002D31B0" w:rsidP="000B250E">
            <w:pPr>
              <w:widowControl w:val="0"/>
              <w:rPr>
                <w:del w:id="314" w:author="Jarkko Närvänen" w:date="2023-05-25T11:08:00Z"/>
              </w:rPr>
            </w:pPr>
            <w:del w:id="315" w:author="Jarkko Närvänen" w:date="2023-05-25T11:08:00Z">
              <w:r w:rsidDel="00685902">
                <w:delText>Toimituksen tekijä: code=”LTE”</w:delText>
              </w:r>
              <w:r w:rsidR="00835A38" w:rsidDel="00685902">
                <w:delText xml:space="preserve"> </w:delText>
              </w:r>
              <w:r w:rsidDel="00685902">
                <w:delText xml:space="preserve">Jos kyseessä on korjaus tai mitätöinti, author-elementti toistuu </w:delText>
              </w:r>
              <w:r w:rsidR="00C60CA7" w:rsidDel="00685902">
                <w:delText>lääkemääräyksen käsittelijän</w:delText>
              </w:r>
              <w:r w:rsidDel="00685902">
                <w:delText xml:space="preserve"> tiedoille</w:delText>
              </w:r>
            </w:del>
          </w:p>
          <w:p w14:paraId="0714BB07" w14:textId="19CE00E8" w:rsidR="002D31B0" w:rsidDel="00685902" w:rsidRDefault="002D31B0" w:rsidP="000B250E">
            <w:pPr>
              <w:widowControl w:val="0"/>
              <w:rPr>
                <w:del w:id="316" w:author="Jarkko Närvänen" w:date="2023-05-25T11:08:00Z"/>
              </w:rPr>
            </w:pPr>
            <w:del w:id="317" w:author="Jarkko Närvänen" w:date="2023-05-25T11:08:00Z">
              <w:r w:rsidDel="00685902">
                <w:delText>korjaajalle code=”KOR”</w:delText>
              </w:r>
            </w:del>
          </w:p>
          <w:p w14:paraId="25D482C1" w14:textId="5FDE7E80" w:rsidR="002709FA" w:rsidDel="00685902" w:rsidRDefault="002D31B0" w:rsidP="000B250E">
            <w:pPr>
              <w:widowControl w:val="0"/>
              <w:rPr>
                <w:del w:id="318" w:author="Jarkko Närvänen" w:date="2023-05-25T11:08:00Z"/>
              </w:rPr>
            </w:pPr>
            <w:del w:id="319" w:author="Jarkko Närvänen" w:date="2023-05-25T11:08:00Z">
              <w:r w:rsidDel="00685902">
                <w:delText>mitätöijälle code= ”MIT”</w:delText>
              </w:r>
            </w:del>
          </w:p>
          <w:p w14:paraId="38A69FBB" w14:textId="4FBE2675" w:rsidR="00B641CA" w:rsidRPr="00B641CA" w:rsidDel="00685902" w:rsidRDefault="002D31B0" w:rsidP="000B250E">
            <w:pPr>
              <w:widowControl w:val="0"/>
              <w:rPr>
                <w:del w:id="320" w:author="Jarkko Närvänen" w:date="2023-05-25T11:08:00Z"/>
                <w:bCs/>
              </w:rPr>
            </w:pPr>
            <w:del w:id="321" w:author="Jarkko Närvänen" w:date="2023-05-25T11:08:00Z">
              <w:r w:rsidRPr="002D4B0B" w:rsidDel="00685902">
                <w:delText>Jos kyseessä on apteekin ta</w:delText>
              </w:r>
              <w:r w:rsidDel="00685902">
                <w:delText>llentama paperi- tai puhelinlääkemääräys</w:delText>
              </w:r>
              <w:r w:rsidRPr="002D4B0B" w:rsidDel="00685902">
                <w:delText>, author-elementti toistuu kirjaajan tiedoille.</w:delText>
              </w:r>
              <w:r w:rsidDel="00685902">
                <w:rPr>
                  <w:b/>
                </w:rPr>
                <w:delText xml:space="preserve"> </w:delText>
              </w:r>
              <w:r w:rsidRPr="00723AF1" w:rsidDel="00685902">
                <w:delText>K</w:delText>
              </w:r>
              <w:r w:rsidDel="00685902">
                <w:delText>i</w:delText>
              </w:r>
              <w:r w:rsidRPr="00723AF1" w:rsidDel="00685902">
                <w:delText>rjaajalle</w:delText>
              </w:r>
              <w:r w:rsidDel="00685902">
                <w:rPr>
                  <w:b/>
                </w:rPr>
                <w:delText xml:space="preserve"> </w:delText>
              </w:r>
              <w:r w:rsidRPr="001621D9" w:rsidDel="00685902">
                <w:delText>code=</w:delText>
              </w:r>
              <w:r w:rsidDel="00685902">
                <w:delText>”KI</w:delText>
              </w:r>
              <w:r w:rsidRPr="001621D9" w:rsidDel="00685902">
                <w:delText>R</w:delText>
              </w:r>
              <w:r w:rsidRPr="001621D9" w:rsidDel="00A96C20">
                <w:delText>”.</w:delText>
              </w:r>
            </w:del>
          </w:p>
          <w:p w14:paraId="0AA1189B" w14:textId="4CD64972" w:rsidR="002D31B0" w:rsidDel="00685902" w:rsidRDefault="002D31B0" w:rsidP="000B250E">
            <w:pPr>
              <w:widowControl w:val="0"/>
              <w:rPr>
                <w:del w:id="322" w:author="Jarkko Närvänen" w:date="2023-05-25T11:08:00Z"/>
              </w:rPr>
            </w:pPr>
          </w:p>
          <w:p w14:paraId="45871395" w14:textId="637E0B57" w:rsidR="000021B6" w:rsidDel="00685902" w:rsidRDefault="000021B6" w:rsidP="000021B6">
            <w:pPr>
              <w:widowControl w:val="0"/>
              <w:rPr>
                <w:del w:id="323" w:author="Jarkko Närvänen" w:date="2023-05-25T11:08:00Z"/>
              </w:rPr>
            </w:pPr>
            <w:del w:id="324" w:author="Jarkko Närvänen" w:date="2023-05-25T11:08:00Z">
              <w:r w:rsidDel="00685902">
                <w:delText xml:space="preserve">Jos siis kyse on lääkemääräyksen mitätöinnistä tai korjauksesta, toisessa author-elementissä on ”LAL” ja toisessa ”MIT” tai ”KOR”. </w:delText>
              </w:r>
            </w:del>
          </w:p>
          <w:p w14:paraId="25DB6E66" w14:textId="7585E13E" w:rsidR="008F108B" w:rsidDel="00685902" w:rsidRDefault="008F108B" w:rsidP="000021B6">
            <w:pPr>
              <w:widowControl w:val="0"/>
              <w:rPr>
                <w:del w:id="325" w:author="Jarkko Närvänen" w:date="2023-05-25T11:08:00Z"/>
              </w:rPr>
            </w:pPr>
          </w:p>
          <w:p w14:paraId="1F1E9EF3" w14:textId="01EA7454" w:rsidR="000021B6" w:rsidDel="00685902" w:rsidRDefault="000021B6" w:rsidP="000021B6">
            <w:pPr>
              <w:widowControl w:val="0"/>
              <w:rPr>
                <w:del w:id="326" w:author="Jarkko Närvänen" w:date="2023-05-25T11:08:00Z"/>
              </w:rPr>
            </w:pPr>
            <w:del w:id="327" w:author="Jarkko Närvänen" w:date="2023-05-25T11:08:00Z">
              <w:r w:rsidDel="00685902">
                <w:delText>Jos taas kyse on lääketoimituksen mitätöinnistä tai korjauksesta, toisessa author-elementissä on ”LTE” ja toisessa ”MIT” tai ”KOR.”</w:delText>
              </w:r>
            </w:del>
          </w:p>
          <w:p w14:paraId="27CA9652" w14:textId="1A7D69A6" w:rsidR="00EC5D57" w:rsidDel="00685902" w:rsidRDefault="00EC5D57" w:rsidP="000021B6">
            <w:pPr>
              <w:widowControl w:val="0"/>
              <w:rPr>
                <w:del w:id="328" w:author="Jarkko Närvänen" w:date="2023-05-25T11:08:00Z"/>
              </w:rPr>
            </w:pPr>
          </w:p>
          <w:p w14:paraId="7F2AB82B" w14:textId="04BC7E1A" w:rsidR="005C22C5" w:rsidRDefault="00EC5D57" w:rsidP="00EC5D57">
            <w:pPr>
              <w:widowControl w:val="0"/>
            </w:pPr>
            <w:del w:id="329" w:author="Jarkko Närvänen" w:date="2023-05-25T11:08:00Z">
              <w:r w:rsidDel="00685902">
                <w:delText>Jos lääkemääräystä tai toimitusta on korjattu ja/tai mitätöity useampia kertoja, ilmoitetaan lääkemääräyksen/toimituksen korjauksessa/mitätöinnissä vain alkuperäisen version ja kyseisen version laatija. Lisäksi apteekin tallentamassa lääkemääräyksessä on näissäkin tilanteissa lääkemääräyksen kirjaajan tiedot</w:delText>
              </w:r>
              <w:r>
                <w:delText xml:space="preserve"> </w:delText>
              </w:r>
              <w:r w:rsidDel="00685902">
                <w:delText>(KIR).</w:delText>
              </w:r>
            </w:del>
          </w:p>
        </w:tc>
      </w:tr>
      <w:tr w:rsidR="000021B6" w14:paraId="5852AE7D" w14:textId="77777777" w:rsidTr="00D15C4C">
        <w:tc>
          <w:tcPr>
            <w:tcW w:w="2404" w:type="dxa"/>
          </w:tcPr>
          <w:p w14:paraId="6F4AE243" w14:textId="657B95E0" w:rsidR="000021B6" w:rsidRPr="00D35AC1" w:rsidRDefault="000021B6" w:rsidP="000021B6">
            <w:pPr>
              <w:widowControl w:val="0"/>
            </w:pPr>
            <w:proofErr w:type="spellStart"/>
            <w:r>
              <w:t>time</w:t>
            </w:r>
            <w:proofErr w:type="spellEnd"/>
          </w:p>
        </w:tc>
        <w:tc>
          <w:tcPr>
            <w:tcW w:w="1843" w:type="dxa"/>
          </w:tcPr>
          <w:p w14:paraId="26D7169B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248B124D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0649CD39" w14:textId="712E4EA9" w:rsidR="000021B6" w:rsidRDefault="000021B6" w:rsidP="000021B6">
            <w:pPr>
              <w:widowControl w:val="0"/>
            </w:pPr>
            <w:r>
              <w:t>Time elementissä voidaan välittää ammattihenkilön kirjautumisaika, tieto ei ole pakollinen.</w:t>
            </w:r>
            <w:ins w:id="330" w:author="Pettersson Mirkka" w:date="2023-09-25T13:14:00Z">
              <w:r w:rsidR="00724042">
                <w:t xml:space="preserve"> </w:t>
              </w:r>
              <w:r w:rsidR="00724042" w:rsidRPr="00724042">
                <w:t xml:space="preserve">Jos tietoa ei tuoda, </w:t>
              </w:r>
            </w:ins>
            <w:ins w:id="331" w:author="Pettersson Mirkka" w:date="2023-09-25T13:16:00Z">
              <w:r w:rsidR="00724042">
                <w:t xml:space="preserve">suositellaan käytettävän </w:t>
              </w:r>
            </w:ins>
            <w:proofErr w:type="spellStart"/>
            <w:ins w:id="332" w:author="Pettersson Mirkka" w:date="2023-09-25T13:15:00Z">
              <w:r w:rsidR="00724042" w:rsidRPr="00724042">
                <w:t>nullFlavoria</w:t>
              </w:r>
              <w:proofErr w:type="spellEnd"/>
              <w:r w:rsidR="00724042" w:rsidRPr="00724042">
                <w:t xml:space="preserve"> </w:t>
              </w:r>
            </w:ins>
            <w:ins w:id="333" w:author="Pettersson Mirkka" w:date="2023-09-25T13:16:00Z">
              <w:r w:rsidR="00724042" w:rsidRPr="00724042">
                <w:rPr>
                  <w:color w:val="0000FF"/>
                  <w:shd w:val="clear" w:color="auto" w:fill="FFFFFF"/>
                </w:rPr>
                <w:t>&lt;</w:t>
              </w:r>
              <w:proofErr w:type="spellStart"/>
              <w:r w:rsidR="00724042" w:rsidRPr="00724042">
                <w:rPr>
                  <w:color w:val="800000"/>
                  <w:shd w:val="clear" w:color="auto" w:fill="FFFFFF"/>
                </w:rPr>
                <w:t>time</w:t>
              </w:r>
              <w:proofErr w:type="spellEnd"/>
              <w:r w:rsidR="00724042" w:rsidRPr="00724042">
                <w:rPr>
                  <w:color w:val="FF0000"/>
                  <w:shd w:val="clear" w:color="auto" w:fill="FFFFFF"/>
                </w:rPr>
                <w:t xml:space="preserve"> </w:t>
              </w:r>
              <w:proofErr w:type="spellStart"/>
              <w:r w:rsidR="00724042" w:rsidRPr="00724042">
                <w:rPr>
                  <w:color w:val="FF0000"/>
                  <w:shd w:val="clear" w:color="auto" w:fill="FFFFFF"/>
                </w:rPr>
                <w:t>nullFlavor</w:t>
              </w:r>
              <w:proofErr w:type="spellEnd"/>
              <w:r w:rsidR="00724042" w:rsidRPr="00724042">
                <w:rPr>
                  <w:color w:val="0000FF"/>
                  <w:shd w:val="clear" w:color="auto" w:fill="FFFFFF"/>
                </w:rPr>
                <w:t>="</w:t>
              </w:r>
              <w:r w:rsidR="00724042" w:rsidRPr="00724042">
                <w:rPr>
                  <w:color w:val="000000"/>
                  <w:shd w:val="clear" w:color="auto" w:fill="FFFFFF"/>
                </w:rPr>
                <w:t>NA</w:t>
              </w:r>
              <w:r w:rsidR="00724042" w:rsidRPr="00724042">
                <w:rPr>
                  <w:color w:val="0000FF"/>
                  <w:shd w:val="clear" w:color="auto" w:fill="FFFFFF"/>
                </w:rPr>
                <w:t>"/&gt;</w:t>
              </w:r>
            </w:ins>
          </w:p>
        </w:tc>
      </w:tr>
      <w:tr w:rsidR="000021B6" w14:paraId="5E74038E" w14:textId="77777777" w:rsidTr="00D15C4C">
        <w:tc>
          <w:tcPr>
            <w:tcW w:w="2404" w:type="dxa"/>
            <w:shd w:val="clear" w:color="auto" w:fill="AEAAAA" w:themeFill="background2" w:themeFillShade="BF"/>
          </w:tcPr>
          <w:p w14:paraId="616F18D7" w14:textId="02A5FBCF" w:rsidR="000021B6" w:rsidRDefault="000021B6" w:rsidP="00EC5D57">
            <w:pPr>
              <w:keepNext/>
              <w:widowControl w:val="0"/>
            </w:pPr>
            <w:proofErr w:type="spellStart"/>
            <w:r w:rsidRPr="007E15E9">
              <w:t>assignedAuthor</w:t>
            </w:r>
            <w:proofErr w:type="spellEnd"/>
          </w:p>
        </w:tc>
        <w:tc>
          <w:tcPr>
            <w:tcW w:w="1843" w:type="dxa"/>
            <w:shd w:val="clear" w:color="auto" w:fill="AEAAAA" w:themeFill="background2" w:themeFillShade="BF"/>
          </w:tcPr>
          <w:p w14:paraId="7E18CC57" w14:textId="53CD5293" w:rsidR="000021B6" w:rsidRDefault="000021B6" w:rsidP="00EC5D57">
            <w:pPr>
              <w:keepNext/>
              <w:widowControl w:val="0"/>
            </w:pPr>
            <w:r w:rsidRPr="001A413D">
              <w:t>EP, pakollinen pois</w:t>
            </w:r>
            <w:r w:rsidR="00E5128F" w:rsidRPr="26C3AD95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AEAAAA" w:themeFill="background2" w:themeFillShade="BF"/>
          </w:tcPr>
          <w:p w14:paraId="18641673" w14:textId="77777777" w:rsidR="000021B6" w:rsidRDefault="000021B6" w:rsidP="00EC5D57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AEAAAA" w:themeFill="background2" w:themeFillShade="BF"/>
          </w:tcPr>
          <w:p w14:paraId="52BE0288" w14:textId="77777777" w:rsidR="000021B6" w:rsidRDefault="000021B6" w:rsidP="00EC5D57">
            <w:pPr>
              <w:keepNext/>
              <w:widowControl w:val="0"/>
            </w:pPr>
          </w:p>
        </w:tc>
      </w:tr>
      <w:tr w:rsidR="000021B6" w14:paraId="339B4623" w14:textId="77777777" w:rsidTr="00D15C4C">
        <w:tc>
          <w:tcPr>
            <w:tcW w:w="2404" w:type="dxa"/>
          </w:tcPr>
          <w:p w14:paraId="5D04D1FC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093B148D" w14:textId="1CF88BD0" w:rsidR="000021B6" w:rsidRDefault="000021B6" w:rsidP="000021B6">
            <w:pPr>
              <w:widowControl w:val="0"/>
            </w:pPr>
            <w:r w:rsidRPr="26C3AD95">
              <w:t xml:space="preserve">  (</w:t>
            </w:r>
            <w:proofErr w:type="spellStart"/>
            <w:r>
              <w:t>root</w:t>
            </w:r>
            <w:proofErr w:type="spellEnd"/>
            <w:r w:rsidRPr="26C3AD95">
              <w:t xml:space="preserve"> </w:t>
            </w:r>
            <w:r w:rsidRPr="00294FCE">
              <w:t>1.2.246.537.2</w:t>
            </w:r>
            <w:r>
              <w:t>5)</w:t>
            </w:r>
          </w:p>
        </w:tc>
        <w:tc>
          <w:tcPr>
            <w:tcW w:w="1843" w:type="dxa"/>
          </w:tcPr>
          <w:p w14:paraId="0618672F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tunnus järjestelmän tiedossa</w:t>
            </w:r>
          </w:p>
          <w:p w14:paraId="3A900990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42CBB6D3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713B2786" w14:textId="77777777" w:rsidR="000021B6" w:rsidRDefault="000021B6" w:rsidP="000021B6">
            <w:pPr>
              <w:keepNext/>
              <w:widowControl w:val="0"/>
            </w:pPr>
            <w:r>
              <w:t xml:space="preserve">Yksilöintitunnus (ent. </w:t>
            </w:r>
            <w:proofErr w:type="spellStart"/>
            <w:r>
              <w:t>sv</w:t>
            </w:r>
            <w:proofErr w:type="spellEnd"/>
            <w:r>
              <w:t>-numero)</w:t>
            </w:r>
          </w:p>
          <w:p w14:paraId="1C318A81" w14:textId="77777777" w:rsidR="000021B6" w:rsidRDefault="000021B6" w:rsidP="000021B6">
            <w:pPr>
              <w:widowControl w:val="0"/>
            </w:pPr>
          </w:p>
        </w:tc>
      </w:tr>
      <w:tr w:rsidR="000021B6" w14:paraId="674D0B3D" w14:textId="77777777" w:rsidTr="00D15C4C">
        <w:tc>
          <w:tcPr>
            <w:tcW w:w="2404" w:type="dxa"/>
          </w:tcPr>
          <w:p w14:paraId="05683B64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2AEE2F76" w14:textId="0ABB1A9D" w:rsidR="000021B6" w:rsidRDefault="000021B6" w:rsidP="000021B6">
            <w:pPr>
              <w:widowControl w:val="0"/>
            </w:pPr>
            <w:r w:rsidRPr="26C3AD95">
              <w:t xml:space="preserve">  (</w:t>
            </w:r>
            <w:proofErr w:type="spellStart"/>
            <w:r>
              <w:t>root</w:t>
            </w:r>
            <w:proofErr w:type="spellEnd"/>
            <w:r w:rsidRPr="26C3AD95">
              <w:t xml:space="preserve"> </w:t>
            </w:r>
            <w:r w:rsidRPr="00294FCE">
              <w:t>1.2.246.537.2</w:t>
            </w:r>
            <w:r>
              <w:t>6)</w:t>
            </w:r>
          </w:p>
        </w:tc>
        <w:tc>
          <w:tcPr>
            <w:tcW w:w="1843" w:type="dxa"/>
          </w:tcPr>
          <w:p w14:paraId="0E9F88E7" w14:textId="46F89DC0" w:rsidR="000021B6" w:rsidRDefault="000021B6" w:rsidP="000021B6">
            <w:pPr>
              <w:widowControl w:val="0"/>
            </w:pPr>
            <w:r w:rsidRPr="001A413D">
              <w:t>P</w:t>
            </w:r>
          </w:p>
        </w:tc>
        <w:tc>
          <w:tcPr>
            <w:tcW w:w="993" w:type="dxa"/>
          </w:tcPr>
          <w:p w14:paraId="1953C0E4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3D1B9C6E" w14:textId="4AC8A8BD" w:rsidR="000021B6" w:rsidRDefault="000021B6" w:rsidP="000021B6">
            <w:pPr>
              <w:widowControl w:val="0"/>
            </w:pPr>
            <w:r>
              <w:t xml:space="preserve">Rekisteröintinumero (eli ns. </w:t>
            </w:r>
            <w:proofErr w:type="spellStart"/>
            <w:r>
              <w:t>terhikkitunnus</w:t>
            </w:r>
            <w:proofErr w:type="spellEnd"/>
            <w:r w:rsidRPr="26C3AD95">
              <w:t>)</w:t>
            </w:r>
          </w:p>
        </w:tc>
      </w:tr>
      <w:tr w:rsidR="000021B6" w14:paraId="33FD12D3" w14:textId="77777777" w:rsidTr="00D15C4C">
        <w:tc>
          <w:tcPr>
            <w:tcW w:w="2404" w:type="dxa"/>
          </w:tcPr>
          <w:p w14:paraId="077CDC77" w14:textId="0EFE3A46" w:rsidR="000021B6" w:rsidRDefault="000021B6" w:rsidP="000021B6">
            <w:pPr>
              <w:widowControl w:val="0"/>
            </w:pPr>
            <w:r w:rsidRPr="26C3AD95">
              <w:t xml:space="preserve">  </w:t>
            </w:r>
            <w:proofErr w:type="spellStart"/>
            <w:r>
              <w:t>code</w:t>
            </w:r>
            <w:proofErr w:type="spellEnd"/>
          </w:p>
        </w:tc>
        <w:tc>
          <w:tcPr>
            <w:tcW w:w="1843" w:type="dxa"/>
          </w:tcPr>
          <w:p w14:paraId="4A0E3A37" w14:textId="5C386B70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järjestelmän tiedossa</w:t>
            </w:r>
          </w:p>
          <w:p w14:paraId="5C2271A2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306E3ABB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1EDC1EF5" w14:textId="77777777" w:rsidR="000021B6" w:rsidRDefault="000021B6" w:rsidP="000021B6">
            <w:pPr>
              <w:keepNext/>
              <w:widowControl w:val="0"/>
            </w:pPr>
            <w:r>
              <w:t xml:space="preserve">Erikoisala </w:t>
            </w:r>
          </w:p>
          <w:p w14:paraId="0FCFDA79" w14:textId="7D9C61B6" w:rsidR="000021B6" w:rsidRDefault="000021B6" w:rsidP="000021B6">
            <w:pPr>
              <w:widowControl w:val="0"/>
            </w:pPr>
            <w:r>
              <w:t xml:space="preserve">Ilmoitetaan koodistolla </w:t>
            </w:r>
            <w:r w:rsidRPr="00F038B3">
              <w:t>1.2.246.537.6.148.2008</w:t>
            </w:r>
            <w:r>
              <w:t xml:space="preserve"> </w:t>
            </w:r>
            <w:r w:rsidRPr="00F038B3">
              <w:t>Valvira-Koulutusluokitus 2008</w:t>
            </w:r>
          </w:p>
        </w:tc>
      </w:tr>
      <w:tr w:rsidR="000021B6" w14:paraId="3061348B" w14:textId="77777777" w:rsidTr="00D15C4C">
        <w:tc>
          <w:tcPr>
            <w:tcW w:w="2404" w:type="dxa"/>
            <w:shd w:val="clear" w:color="auto" w:fill="BFBFBF" w:themeFill="background1" w:themeFillShade="BF"/>
          </w:tcPr>
          <w:p w14:paraId="66B39C85" w14:textId="18EB9403" w:rsidR="000021B6" w:rsidRDefault="000021B6" w:rsidP="000021B6">
            <w:pPr>
              <w:keepNext/>
              <w:widowControl w:val="0"/>
            </w:pPr>
            <w:r w:rsidRPr="26C3AD95">
              <w:lastRenderedPageBreak/>
              <w:t xml:space="preserve">    </w:t>
            </w:r>
            <w:proofErr w:type="spellStart"/>
            <w:r w:rsidRPr="007E15E9">
              <w:t>translation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9E7EFA8" w14:textId="68A5C78F" w:rsidR="000021B6" w:rsidRPr="001A413D" w:rsidRDefault="000021B6" w:rsidP="000021B6">
            <w:pPr>
              <w:keepNext/>
              <w:widowControl w:val="0"/>
            </w:pPr>
            <w:r w:rsidRPr="001A413D">
              <w:t>EP, pakollinen pois</w:t>
            </w:r>
            <w:r w:rsidR="00E5128F" w:rsidRPr="26C3AD95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5C8CCA7E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1B270B13" w14:textId="4E0979A7" w:rsidR="000021B6" w:rsidRDefault="000021B6" w:rsidP="000021B6">
            <w:pPr>
              <w:keepNext/>
              <w:widowControl w:val="0"/>
            </w:pPr>
          </w:p>
        </w:tc>
      </w:tr>
      <w:tr w:rsidR="000021B6" w14:paraId="1F14D720" w14:textId="77777777" w:rsidTr="00D15C4C">
        <w:tc>
          <w:tcPr>
            <w:tcW w:w="240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3E3F039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 w:rsidRPr="007E15E9">
              <w:t>qualifier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5FEBA7A" w14:textId="01709D5F" w:rsidR="000021B6" w:rsidRPr="00403675" w:rsidRDefault="000021B6" w:rsidP="000021B6">
            <w:pPr>
              <w:keepNext/>
              <w:widowControl w:val="0"/>
              <w:rPr>
                <w:color w:val="FF0000"/>
              </w:rPr>
            </w:pPr>
            <w:r w:rsidRPr="0002654B"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C1A40AA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C7C42CB" w14:textId="590EE955" w:rsidR="000021B6" w:rsidRDefault="000021B6" w:rsidP="000021B6">
            <w:pPr>
              <w:keepNext/>
              <w:widowControl w:val="0"/>
            </w:pPr>
          </w:p>
        </w:tc>
      </w:tr>
      <w:tr w:rsidR="000021B6" w14:paraId="31547F22" w14:textId="77777777" w:rsidTr="00D15C4C">
        <w:tc>
          <w:tcPr>
            <w:tcW w:w="2404" w:type="dxa"/>
            <w:shd w:val="clear" w:color="auto" w:fill="BFBFBF" w:themeFill="background1" w:themeFillShade="BF"/>
          </w:tcPr>
          <w:p w14:paraId="49E7EC4E" w14:textId="77777777" w:rsidR="000021B6" w:rsidRPr="007E15E9" w:rsidRDefault="000021B6" w:rsidP="000021B6">
            <w:pPr>
              <w:keepNext/>
              <w:widowControl w:val="0"/>
            </w:pPr>
            <w:r w:rsidRPr="26C3AD95">
              <w:t xml:space="preserve">        </w:t>
            </w:r>
            <w:proofErr w:type="spellStart"/>
            <w:r>
              <w:t>value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3FD7376" w14:textId="5851E8E0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783D9E44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1842E695" w14:textId="63ACD393" w:rsidR="000021B6" w:rsidRDefault="000021B6" w:rsidP="000021B6">
            <w:pPr>
              <w:keepNext/>
              <w:widowControl w:val="0"/>
            </w:pPr>
          </w:p>
        </w:tc>
      </w:tr>
      <w:tr w:rsidR="000021B6" w14:paraId="4AA1FEFB" w14:textId="77777777" w:rsidTr="00D15C4C">
        <w:tc>
          <w:tcPr>
            <w:tcW w:w="2404" w:type="dxa"/>
            <w:tcBorders>
              <w:bottom w:val="single" w:sz="4" w:space="0" w:color="auto"/>
            </w:tcBorders>
          </w:tcPr>
          <w:p w14:paraId="0E9B8D86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    </w:t>
            </w:r>
            <w:proofErr w:type="spellStart"/>
            <w:r>
              <w:t>originalText</w:t>
            </w:r>
            <w:proofErr w:type="spellEnd"/>
            <w:r w:rsidRPr="26C3AD95">
              <w:t xml:space="preserve"> </w:t>
            </w:r>
          </w:p>
          <w:p w14:paraId="63AD8ABB" w14:textId="471BE802" w:rsidR="000021B6" w:rsidRPr="00FC0DE7" w:rsidRDefault="000021B6" w:rsidP="000021B6">
            <w:pPr>
              <w:keepNext/>
              <w:widowControl w:val="0"/>
            </w:pPr>
            <w:r w:rsidRPr="26C3AD95">
              <w:t xml:space="preserve">          (</w:t>
            </w:r>
            <w:proofErr w:type="spellStart"/>
            <w:r>
              <w:t>name</w:t>
            </w:r>
            <w:proofErr w:type="spellEnd"/>
            <w:r w:rsidRPr="26C3AD95">
              <w:t xml:space="preserve"> </w:t>
            </w:r>
            <w:proofErr w:type="spellStart"/>
            <w:r>
              <w:t>code</w:t>
            </w:r>
            <w:proofErr w:type="spellEnd"/>
            <w:r>
              <w:t>="1.2</w:t>
            </w:r>
            <w:r w:rsidRPr="26C3AD95">
              <w:t>")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563822" w14:textId="08C5690B" w:rsidR="000021B6" w:rsidRDefault="000021B6" w:rsidP="000021B6">
            <w:pPr>
              <w:keepNext/>
              <w:widowControl w:val="0"/>
            </w:pPr>
            <w:r>
              <w:t xml:space="preserve">EP, pakollinen jos </w:t>
            </w:r>
            <w:ins w:id="334" w:author="Timo Kaskinen" w:date="2023-06-16T11:01:00Z">
              <w:r w:rsidR="00AE4C6C">
                <w:t>l</w:t>
              </w:r>
            </w:ins>
            <w:ins w:id="335" w:author="Timo Kaskinen" w:date="2023-06-16T11:00:00Z">
              <w:r w:rsidR="00370D7E" w:rsidRPr="00370D7E">
                <w:t>ääkkeen määrääjä ei ole laillistettu lääkäri tai hammaslääkäri</w:t>
              </w:r>
            </w:ins>
            <w:del w:id="336" w:author="Timo Kaskinen" w:date="2023-06-16T11:00:00Z">
              <w:r w:rsidDel="00370D7E">
                <w:delText>kyseessä lääketieteen opiskelija tai sairaanhoitaja</w:delText>
              </w:r>
            </w:del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DBB1AC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FFC173E" w14:textId="68F0D5B6" w:rsidR="000021B6" w:rsidRDefault="000021B6" w:rsidP="000021B6">
            <w:pPr>
              <w:keepNext/>
              <w:widowControl w:val="0"/>
            </w:pPr>
            <w:r>
              <w:t xml:space="preserve">Virkanimike </w:t>
            </w:r>
          </w:p>
          <w:p w14:paraId="08E09EBF" w14:textId="77777777" w:rsidR="000021B6" w:rsidRDefault="000021B6" w:rsidP="000021B6">
            <w:pPr>
              <w:keepNext/>
              <w:widowControl w:val="0"/>
            </w:pPr>
          </w:p>
          <w:p w14:paraId="5B344AE5" w14:textId="64AA498B" w:rsidR="000021B6" w:rsidRDefault="000021B6" w:rsidP="000021B6">
            <w:pPr>
              <w:keepNext/>
              <w:widowControl w:val="0"/>
            </w:pPr>
          </w:p>
        </w:tc>
      </w:tr>
      <w:tr w:rsidR="000021B6" w14:paraId="02286875" w14:textId="77777777" w:rsidTr="00D15C4C">
        <w:tc>
          <w:tcPr>
            <w:tcW w:w="2404" w:type="dxa"/>
            <w:tcBorders>
              <w:bottom w:val="single" w:sz="4" w:space="0" w:color="auto"/>
            </w:tcBorders>
          </w:tcPr>
          <w:p w14:paraId="3707A810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    </w:t>
            </w:r>
            <w:proofErr w:type="spellStart"/>
            <w:r>
              <w:t>originalText</w:t>
            </w:r>
            <w:proofErr w:type="spellEnd"/>
            <w:r w:rsidRPr="26C3AD95">
              <w:t xml:space="preserve"> </w:t>
            </w:r>
          </w:p>
          <w:p w14:paraId="7174BE42" w14:textId="17A3B059" w:rsidR="000021B6" w:rsidRDefault="000021B6" w:rsidP="000021B6">
            <w:pPr>
              <w:keepNext/>
              <w:widowControl w:val="0"/>
            </w:pPr>
            <w:r w:rsidRPr="26C3AD95">
              <w:t xml:space="preserve">          (</w:t>
            </w:r>
            <w:proofErr w:type="spellStart"/>
            <w:r>
              <w:t>name</w:t>
            </w:r>
            <w:proofErr w:type="spellEnd"/>
            <w:r w:rsidRPr="26C3AD95">
              <w:t xml:space="preserve"> </w:t>
            </w:r>
            <w:proofErr w:type="spellStart"/>
            <w:r>
              <w:t>code</w:t>
            </w:r>
            <w:proofErr w:type="spellEnd"/>
            <w:r>
              <w:t>="151</w:t>
            </w:r>
            <w:r w:rsidRPr="26C3AD95">
              <w:t>")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B3E23D" w14:textId="170C9705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55EEF6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DFB062A" w14:textId="7BA8EB40" w:rsidR="000021B6" w:rsidRDefault="000021B6" w:rsidP="000021B6">
            <w:pPr>
              <w:keepNext/>
              <w:widowControl w:val="0"/>
            </w:pPr>
            <w:r>
              <w:t xml:space="preserve">Ammattioikeus, ilmoitetaan koodistolla </w:t>
            </w:r>
            <w:r w:rsidRPr="00A2396F">
              <w:t>1.2.246.537.6.140.2008</w:t>
            </w:r>
            <w:r>
              <w:t xml:space="preserve"> </w:t>
            </w:r>
            <w:r w:rsidRPr="00A2396F">
              <w:t>Valvira - Ammattioikeudet 2008</w:t>
            </w:r>
          </w:p>
        </w:tc>
      </w:tr>
      <w:tr w:rsidR="000021B6" w14:paraId="60F3AA67" w14:textId="77777777" w:rsidTr="00D15C4C">
        <w:tc>
          <w:tcPr>
            <w:tcW w:w="240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B2D2825" w14:textId="2099F728" w:rsidR="000021B6" w:rsidRDefault="000021B6" w:rsidP="000021B6">
            <w:pPr>
              <w:keepNext/>
              <w:widowControl w:val="0"/>
            </w:pPr>
            <w:r w:rsidRPr="26C3AD95">
              <w:t xml:space="preserve">  </w:t>
            </w:r>
            <w:proofErr w:type="spellStart"/>
            <w:r w:rsidRPr="00086782">
              <w:t>assignedPerson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3FA21E0" w14:textId="466F8758" w:rsidR="000021B6" w:rsidRDefault="000021B6" w:rsidP="000021B6">
            <w:pPr>
              <w:keepNext/>
              <w:widowControl w:val="0"/>
            </w:pPr>
            <w:r w:rsidRPr="00F4414A">
              <w:t>EP, pakollinen pois</w:t>
            </w:r>
            <w:r w:rsidR="00E5128F" w:rsidRPr="26C3AD95">
              <w:t xml:space="preserve"> </w:t>
            </w:r>
            <w:r w:rsidRPr="00F4414A">
              <w:t>lukien Omakannan uusimispyyntö tai palautettu uusimispyyntö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7F31255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F8372AA" w14:textId="0E421382" w:rsidR="000021B6" w:rsidRDefault="000021B6" w:rsidP="000021B6">
            <w:pPr>
              <w:keepNext/>
              <w:widowControl w:val="0"/>
            </w:pPr>
          </w:p>
        </w:tc>
      </w:tr>
      <w:tr w:rsidR="000021B6" w14:paraId="3B2C3D9C" w14:textId="77777777" w:rsidTr="00D15C4C">
        <w:tc>
          <w:tcPr>
            <w:tcW w:w="2404" w:type="dxa"/>
            <w:shd w:val="clear" w:color="auto" w:fill="BFBFBF" w:themeFill="background1" w:themeFillShade="BF"/>
          </w:tcPr>
          <w:p w14:paraId="68DF57DE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A838D7D" w14:textId="0152460F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41BE971F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23459E0A" w14:textId="75D32EFD" w:rsidR="000021B6" w:rsidRDefault="000021B6" w:rsidP="000021B6">
            <w:pPr>
              <w:keepNext/>
              <w:widowControl w:val="0"/>
            </w:pPr>
            <w:r>
              <w:t>Ammattihenkilön nimi</w:t>
            </w:r>
          </w:p>
        </w:tc>
      </w:tr>
      <w:tr w:rsidR="000021B6" w14:paraId="51195B8B" w14:textId="77777777" w:rsidTr="00D15C4C">
        <w:tc>
          <w:tcPr>
            <w:tcW w:w="2404" w:type="dxa"/>
          </w:tcPr>
          <w:p w14:paraId="75F49AD8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>
              <w:t>given</w:t>
            </w:r>
            <w:proofErr w:type="spellEnd"/>
          </w:p>
        </w:tc>
        <w:tc>
          <w:tcPr>
            <w:tcW w:w="1843" w:type="dxa"/>
          </w:tcPr>
          <w:p w14:paraId="040DBD83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31680D4C" w14:textId="14AB208A" w:rsidR="000021B6" w:rsidRDefault="000021B6" w:rsidP="000021B6">
            <w:pPr>
              <w:keepNext/>
              <w:widowControl w:val="0"/>
            </w:pPr>
            <w:r>
              <w:t>T</w:t>
            </w:r>
          </w:p>
        </w:tc>
        <w:tc>
          <w:tcPr>
            <w:tcW w:w="3544" w:type="dxa"/>
          </w:tcPr>
          <w:p w14:paraId="18E9A283" w14:textId="0B62AA87" w:rsidR="000021B6" w:rsidRDefault="000021B6" w:rsidP="000021B6">
            <w:pPr>
              <w:keepNext/>
              <w:widowControl w:val="0"/>
            </w:pPr>
            <w:r>
              <w:t xml:space="preserve">Etunimet tuodaan omissa </w:t>
            </w:r>
            <w:proofErr w:type="spellStart"/>
            <w:r>
              <w:t>given</w:t>
            </w:r>
            <w:proofErr w:type="spellEnd"/>
            <w:r>
              <w:t>-elementeissään</w:t>
            </w:r>
            <w:ins w:id="337" w:author="Timo Kaskinen" w:date="2023-06-16T10:11:00Z">
              <w:r w:rsidR="000E592A">
                <w:t xml:space="preserve">. Kutsumanimi erotetaan </w:t>
              </w:r>
              <w:proofErr w:type="spellStart"/>
              <w:r w:rsidR="000E592A" w:rsidRPr="00D35AC1">
                <w:t>qualifier</w:t>
              </w:r>
              <w:proofErr w:type="spellEnd"/>
              <w:r w:rsidR="000E592A" w:rsidRPr="00D35AC1">
                <w:t>="CL"&gt;</w:t>
              </w:r>
              <w:r w:rsidR="000E592A">
                <w:t xml:space="preserve"> attribuutilla.</w:t>
              </w:r>
            </w:ins>
          </w:p>
        </w:tc>
      </w:tr>
      <w:tr w:rsidR="00842009" w14:paraId="30896809" w14:textId="77777777" w:rsidTr="00D15C4C">
        <w:trPr>
          <w:ins w:id="338" w:author="Timo Kaskinen" w:date="2023-06-16T10:12:00Z"/>
        </w:trPr>
        <w:tc>
          <w:tcPr>
            <w:tcW w:w="2404" w:type="dxa"/>
          </w:tcPr>
          <w:p w14:paraId="2AE0B021" w14:textId="78F8A5C2" w:rsidR="00842009" w:rsidRDefault="00842009" w:rsidP="00BE403B">
            <w:pPr>
              <w:rPr>
                <w:ins w:id="339" w:author="Timo Kaskinen" w:date="2023-06-16T10:12:00Z"/>
              </w:rPr>
            </w:pPr>
            <w:ins w:id="340" w:author="Timo Kaskinen" w:date="2023-06-16T10:12:00Z">
              <w:r w:rsidRPr="26C3AD95">
                <w:t xml:space="preserve">  </w:t>
              </w:r>
            </w:ins>
            <w:ins w:id="341" w:author="Timo Kaskinen" w:date="2023-06-16T10:19:00Z">
              <w:r w:rsidR="001E11A0">
                <w:t xml:space="preserve">    </w:t>
              </w:r>
            </w:ins>
            <w:proofErr w:type="spellStart"/>
            <w:ins w:id="342" w:author="Timo Kaskinen" w:date="2023-06-16T10:12:00Z">
              <w:r>
                <w:t>prefix</w:t>
              </w:r>
              <w:proofErr w:type="spellEnd"/>
            </w:ins>
          </w:p>
        </w:tc>
        <w:tc>
          <w:tcPr>
            <w:tcW w:w="1843" w:type="dxa"/>
          </w:tcPr>
          <w:p w14:paraId="08D1BC48" w14:textId="77777777" w:rsidR="00842009" w:rsidRDefault="00842009" w:rsidP="00BE403B">
            <w:pPr>
              <w:rPr>
                <w:ins w:id="343" w:author="Timo Kaskinen" w:date="2023-06-16T10:12:00Z"/>
              </w:rPr>
            </w:pPr>
          </w:p>
        </w:tc>
        <w:tc>
          <w:tcPr>
            <w:tcW w:w="993" w:type="dxa"/>
          </w:tcPr>
          <w:p w14:paraId="7130C4E9" w14:textId="77777777" w:rsidR="00842009" w:rsidRDefault="00842009" w:rsidP="00BE403B">
            <w:pPr>
              <w:rPr>
                <w:ins w:id="344" w:author="Timo Kaskinen" w:date="2023-06-16T10:12:00Z"/>
              </w:rPr>
            </w:pPr>
          </w:p>
        </w:tc>
        <w:tc>
          <w:tcPr>
            <w:tcW w:w="3544" w:type="dxa"/>
          </w:tcPr>
          <w:p w14:paraId="76FF05AB" w14:textId="77777777" w:rsidR="00842009" w:rsidRDefault="00842009" w:rsidP="00BE403B">
            <w:pPr>
              <w:rPr>
                <w:ins w:id="345" w:author="Timo Kaskinen" w:date="2023-06-16T10:12:00Z"/>
              </w:rPr>
            </w:pPr>
            <w:ins w:id="346" w:author="Timo Kaskinen" w:date="2023-06-16T10:12:00Z">
              <w:r>
                <w:t xml:space="preserve">Aatelisarvoa kuvaava nimen osa ilmaistaan etuliitteellä. Mikäli järjestelmässä ei ole eroteltuna aatelisarvoa, se voidaan esittää myös </w:t>
              </w:r>
              <w:proofErr w:type="spellStart"/>
              <w:r>
                <w:t>family</w:t>
              </w:r>
              <w:proofErr w:type="spellEnd"/>
              <w:r>
                <w:t xml:space="preserve"> elementissä sukunimen kanssa. Samoin Suomessa on sallittua esittää myös muut kuin </w:t>
              </w:r>
              <w:proofErr w:type="spellStart"/>
              <w:r>
                <w:t>aateliutta</w:t>
              </w:r>
              <w:proofErr w:type="spellEnd"/>
              <w:r>
                <w:t xml:space="preserve"> merkitsevät nimen etuliitteet NB </w:t>
              </w:r>
              <w:proofErr w:type="spellStart"/>
              <w:r>
                <w:t>qualifierilla</w:t>
              </w:r>
              <w:proofErr w:type="spellEnd"/>
              <w:r w:rsidRPr="26C3AD95">
                <w:t>.</w:t>
              </w:r>
            </w:ins>
          </w:p>
        </w:tc>
      </w:tr>
      <w:tr w:rsidR="000021B6" w14:paraId="43BDB2E6" w14:textId="77777777" w:rsidTr="00D15C4C">
        <w:tc>
          <w:tcPr>
            <w:tcW w:w="2404" w:type="dxa"/>
          </w:tcPr>
          <w:p w14:paraId="3F8BBFEF" w14:textId="77777777" w:rsidR="000021B6" w:rsidRPr="00086782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>
              <w:t>family</w:t>
            </w:r>
            <w:proofErr w:type="spellEnd"/>
          </w:p>
        </w:tc>
        <w:tc>
          <w:tcPr>
            <w:tcW w:w="1843" w:type="dxa"/>
          </w:tcPr>
          <w:p w14:paraId="5956B888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2AA4A39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</w:tcPr>
          <w:p w14:paraId="67EE878F" w14:textId="1137F452" w:rsidR="000021B6" w:rsidRDefault="000021B6" w:rsidP="000021B6">
            <w:pPr>
              <w:keepNext/>
              <w:widowControl w:val="0"/>
            </w:pPr>
            <w:r>
              <w:t>Sukunimi</w:t>
            </w:r>
          </w:p>
        </w:tc>
      </w:tr>
      <w:tr w:rsidR="000021B6" w14:paraId="3397C1EC" w14:textId="77777777" w:rsidTr="00D15C4C">
        <w:tc>
          <w:tcPr>
            <w:tcW w:w="2404" w:type="dxa"/>
          </w:tcPr>
          <w:p w14:paraId="0B92B2B7" w14:textId="7B7E9A40" w:rsidR="000021B6" w:rsidRPr="00086782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>
              <w:t>suffix</w:t>
            </w:r>
            <w:proofErr w:type="spellEnd"/>
          </w:p>
        </w:tc>
        <w:tc>
          <w:tcPr>
            <w:tcW w:w="1843" w:type="dxa"/>
          </w:tcPr>
          <w:p w14:paraId="5BC2B661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993" w:type="dxa"/>
          </w:tcPr>
          <w:p w14:paraId="259867A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</w:tcPr>
          <w:p w14:paraId="6E65C64A" w14:textId="4AAB3837" w:rsidR="000021B6" w:rsidRDefault="000021B6" w:rsidP="000021B6">
            <w:pPr>
              <w:keepNext/>
              <w:widowControl w:val="0"/>
            </w:pPr>
            <w:r>
              <w:t>Loppuliite, joka k</w:t>
            </w:r>
            <w:r w:rsidRPr="00294FCE">
              <w:t>uvaa akateemista koulutusta ja virkaa tai tehtävää</w:t>
            </w:r>
          </w:p>
        </w:tc>
      </w:tr>
    </w:tbl>
    <w:p w14:paraId="56322457" w14:textId="77777777" w:rsidR="00FF53CE" w:rsidRDefault="00FF53CE" w:rsidP="007F7935">
      <w:pPr>
        <w:widowControl w:val="0"/>
        <w:rPr>
          <w:ins w:id="347" w:author="Jarkko Närvänen" w:date="2023-01-26T15:55:00Z"/>
        </w:rPr>
      </w:pPr>
    </w:p>
    <w:p w14:paraId="14FC02A9" w14:textId="77777777" w:rsidR="00D3169C" w:rsidRDefault="00D3169C" w:rsidP="007F7935">
      <w:pPr>
        <w:widowControl w:val="0"/>
        <w:rPr>
          <w:ins w:id="348" w:author="Jarkko Närvänen" w:date="2023-04-14T14:58:00Z"/>
        </w:rPr>
      </w:pPr>
    </w:p>
    <w:p w14:paraId="1B791C1C" w14:textId="2E36E125" w:rsidR="00CE3AA0" w:rsidRDefault="00322211" w:rsidP="00CE3AA0">
      <w:pPr>
        <w:pStyle w:val="Leipteksti"/>
        <w:spacing w:after="120"/>
        <w:rPr>
          <w:ins w:id="349" w:author="Jarkko Närvänen" w:date="2023-04-14T14:58:00Z"/>
        </w:rPr>
      </w:pPr>
      <w:ins w:id="350" w:author="Timo Kaskinen" w:date="2023-06-16T10:32:00Z">
        <w:r>
          <w:lastRenderedPageBreak/>
          <w:t>A</w:t>
        </w:r>
      </w:ins>
      <w:ins w:id="351" w:author="Jarkko Närvänen" w:date="2023-04-14T14:58:00Z">
        <w:r w:rsidR="00CE3AA0">
          <w:t xml:space="preserve">mmattihenkilörooleihin liittyvistä </w:t>
        </w:r>
        <w:del w:id="352" w:author="Timo Kaskinen" w:date="2023-05-31T13:04:00Z">
          <w:r w:rsidR="00CE3AA0" w:rsidDel="007A3C88">
            <w:delText>muutoksista</w:delText>
          </w:r>
        </w:del>
      </w:ins>
      <w:ins w:id="353" w:author="Timo Kaskinen" w:date="2023-05-31T13:04:00Z">
        <w:r w:rsidR="007A3C88">
          <w:t>va</w:t>
        </w:r>
      </w:ins>
      <w:ins w:id="354" w:author="Timo Kaskinen" w:date="2023-05-31T13:05:00Z">
        <w:r w:rsidR="007A3C88">
          <w:t>atimuksista</w:t>
        </w:r>
      </w:ins>
      <w:ins w:id="355" w:author="Jarkko Närvänen" w:date="2023-04-14T14:58:00Z">
        <w:r w:rsidR="00CE3AA0">
          <w:t xml:space="preserve"> 2025</w:t>
        </w:r>
      </w:ins>
      <w:ins w:id="356" w:author="Timo Kaskinen" w:date="2023-05-31T13:04:00Z">
        <w:r w:rsidR="003B24E5">
          <w:t>-kokonaisuu</w:t>
        </w:r>
      </w:ins>
      <w:ins w:id="357" w:author="Timo Kaskinen" w:date="2023-05-31T13:06:00Z">
        <w:r w:rsidR="00CD01C6">
          <w:t>dessa</w:t>
        </w:r>
      </w:ins>
      <w:ins w:id="358" w:author="Timo Kaskinen" w:date="2023-05-31T13:04:00Z">
        <w:r w:rsidR="003B24E5">
          <w:t xml:space="preserve"> seuraavassa on yhteenveto</w:t>
        </w:r>
      </w:ins>
      <w:ins w:id="359" w:author="Timo Kaskinen" w:date="2023-05-31T13:05:00Z">
        <w:r w:rsidR="003F365E">
          <w:t xml:space="preserve"> muutosten kohdentumisesta</w:t>
        </w:r>
      </w:ins>
      <w:ins w:id="360" w:author="Jarkko Närvänen" w:date="2023-04-14T14:58:00Z">
        <w:r w:rsidR="00CE3AA0">
          <w:t xml:space="preserve">: </w:t>
        </w:r>
      </w:ins>
    </w:p>
    <w:p w14:paraId="10382BE0" w14:textId="58FB9DF2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rPr>
          <w:ins w:id="361" w:author="Timo Kaskinen" w:date="2023-06-07T14:15:00Z"/>
        </w:rPr>
      </w:pPr>
      <w:ins w:id="362" w:author="Jarkko Närvänen" w:date="2023-04-14T14:58:00Z">
        <w:r>
          <w:t>Lääkkeen toimittaminen</w:t>
        </w:r>
      </w:ins>
    </w:p>
    <w:p w14:paraId="44925A5C" w14:textId="2050030B" w:rsidR="00CC7C2D" w:rsidRDefault="00CC7C2D" w:rsidP="00CC7C2D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rPr>
          <w:ins w:id="363" w:author="Jarkko Närvänen" w:date="2023-04-14T14:58:00Z"/>
        </w:rPr>
      </w:pPr>
      <w:ins w:id="364" w:author="Timo Kaskinen" w:date="2023-06-07T14:15:00Z">
        <w:r>
          <w:t xml:space="preserve">Opiskelijan tiedot tuodaan myös </w:t>
        </w:r>
        <w:proofErr w:type="spellStart"/>
        <w:r>
          <w:t>headeriin</w:t>
        </w:r>
      </w:ins>
      <w:proofErr w:type="spellEnd"/>
    </w:p>
    <w:p w14:paraId="2400BBF2" w14:textId="503BF9CF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rPr>
          <w:ins w:id="365" w:author="Jarkko Närvänen" w:date="2023-04-14T14:58:00Z"/>
        </w:rPr>
      </w:pPr>
      <w:ins w:id="366" w:author="Jarkko Närvänen" w:date="2023-04-14T14:58:00Z">
        <w:r>
          <w:t>Lääkkeen määrääminen</w:t>
        </w:r>
      </w:ins>
      <w:ins w:id="367" w:author="Jarkko Närvänen" w:date="2023-05-25T11:50:00Z">
        <w:r w:rsidR="00A94CAB">
          <w:t xml:space="preserve">: ei muutu </w:t>
        </w:r>
      </w:ins>
    </w:p>
    <w:p w14:paraId="14DAF45F" w14:textId="6A8845A9" w:rsidR="00CE3AA0" w:rsidRDefault="00A26281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rPr>
          <w:ins w:id="368" w:author="Pettersson Mirkka" w:date="2023-08-31T15:29:00Z"/>
        </w:rPr>
      </w:pPr>
      <w:ins w:id="369" w:author="Jarkko Närvänen" w:date="2023-05-25T11:51:00Z">
        <w:r>
          <w:t>Lääkkeen lopettaminen: u</w:t>
        </w:r>
      </w:ins>
      <w:ins w:id="370" w:author="Jarkko Närvänen" w:date="2023-05-25T10:13:00Z">
        <w:r w:rsidR="000F6FDB">
          <w:t xml:space="preserve">utena </w:t>
        </w:r>
      </w:ins>
      <w:ins w:id="371" w:author="Timo Kaskinen" w:date="2023-05-31T13:05:00Z">
        <w:r w:rsidR="002E2050">
          <w:t>sanomana</w:t>
        </w:r>
      </w:ins>
      <w:ins w:id="372" w:author="Jarkko Närvänen" w:date="2023-05-25T10:13:00Z">
        <w:r w:rsidR="00C1188C">
          <w:t xml:space="preserve"> </w:t>
        </w:r>
        <w:r w:rsidR="000F6FDB">
          <w:t>Lääkkeen l</w:t>
        </w:r>
      </w:ins>
      <w:ins w:id="373" w:author="Jarkko Närvänen" w:date="2023-04-14T14:58:00Z">
        <w:r w:rsidR="00CE3AA0">
          <w:t>ope</w:t>
        </w:r>
      </w:ins>
      <w:ins w:id="374" w:author="Jarkko Närvänen" w:date="2023-05-25T10:14:00Z">
        <w:r w:rsidR="007C2D40">
          <w:t>t</w:t>
        </w:r>
      </w:ins>
      <w:ins w:id="375" w:author="Jarkko Närvänen" w:date="2023-04-14T14:58:00Z">
        <w:r w:rsidR="00CE3AA0">
          <w:t>t</w:t>
        </w:r>
      </w:ins>
      <w:ins w:id="376" w:author="Jarkko Närvänen" w:date="2023-05-25T10:14:00Z">
        <w:r w:rsidR="007C2D40">
          <w:t>amis</w:t>
        </w:r>
      </w:ins>
      <w:ins w:id="377" w:author="Jarkko Närvänen" w:date="2023-05-25T10:13:00Z">
        <w:r w:rsidR="000F6FDB">
          <w:t>merkintä</w:t>
        </w:r>
      </w:ins>
    </w:p>
    <w:p w14:paraId="5C74F3EA" w14:textId="643BF08D" w:rsidR="00CA16C2" w:rsidRDefault="00CA16C2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rPr>
          <w:ins w:id="378" w:author="Jarkko Närvänen" w:date="2023-04-14T14:58:00Z"/>
        </w:rPr>
      </w:pPr>
      <w:ins w:id="379" w:author="Pettersson Mirkka" w:date="2023-08-31T15:29:00Z">
        <w:r>
          <w:t>Lääkkeen lopettamisen mitätöinti: uutena sanomana Lääkkeen lopettamismerkinnän mitätöinti</w:t>
        </w:r>
      </w:ins>
    </w:p>
    <w:p w14:paraId="2EDDACF1" w14:textId="77777777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rPr>
          <w:ins w:id="380" w:author="Jarkko Närvänen" w:date="2023-04-14T14:58:00Z"/>
        </w:rPr>
      </w:pPr>
      <w:ins w:id="381" w:author="Jarkko Närvänen" w:date="2023-04-14T14:58:00Z">
        <w:r>
          <w:t>Lääkemääräyksen tallentaminen</w:t>
        </w:r>
      </w:ins>
    </w:p>
    <w:p w14:paraId="09405785" w14:textId="6F04A412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rPr>
          <w:ins w:id="382" w:author="Jarkko Närvänen" w:date="2023-04-14T14:58:00Z"/>
        </w:rPr>
      </w:pPr>
      <w:ins w:id="383" w:author="Jarkko Närvänen" w:date="2023-04-14T14:58:00Z">
        <w:r>
          <w:t>Muuttuu opiskelijan kirjauksissa</w:t>
        </w:r>
      </w:ins>
      <w:ins w:id="384" w:author="Jarkko Närvänen" w:date="2023-05-25T09:45:00Z">
        <w:r w:rsidR="008C3F64">
          <w:t xml:space="preserve"> (</w:t>
        </w:r>
        <w:r w:rsidR="008C3F64" w:rsidRPr="008C3F64">
          <w:t xml:space="preserve">opiskelija on kirjaaja, </w:t>
        </w:r>
        <w:proofErr w:type="spellStart"/>
        <w:r w:rsidR="008C3F64" w:rsidRPr="008C3F64">
          <w:t>farmasisti</w:t>
        </w:r>
        <w:proofErr w:type="spellEnd"/>
        <w:r w:rsidR="008C3F64" w:rsidRPr="008C3F64">
          <w:t xml:space="preserve"> kirjauksen hyväksyjä)</w:t>
        </w:r>
      </w:ins>
    </w:p>
    <w:p w14:paraId="046A451D" w14:textId="48B732DE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rPr>
          <w:ins w:id="385" w:author="Jarkko Närvänen" w:date="2023-04-14T14:58:00Z"/>
        </w:rPr>
      </w:pPr>
      <w:ins w:id="386" w:author="Jarkko Närvänen" w:date="2023-04-14T14:58:00Z">
        <w:r>
          <w:t>Uutena SH-muutos</w:t>
        </w:r>
      </w:ins>
      <w:ins w:id="387" w:author="Jarkko Närvänen" w:date="2023-05-25T10:53:00Z">
        <w:r w:rsidR="006566A6">
          <w:t xml:space="preserve"> </w:t>
        </w:r>
        <w:r w:rsidR="00996551" w:rsidRPr="00996551">
          <w:t>5 c § Sairaanhoitajan, farmaseutin ja proviisorin oikeus kirjata annostusmuutoksia</w:t>
        </w:r>
      </w:ins>
    </w:p>
    <w:p w14:paraId="7BEA1B0F" w14:textId="77777777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rPr>
          <w:ins w:id="388" w:author="Jarkko Närvänen" w:date="2023-04-14T14:58:00Z"/>
        </w:rPr>
      </w:pPr>
      <w:ins w:id="389" w:author="Jarkko Närvänen" w:date="2023-04-14T14:58:00Z">
        <w:r>
          <w:t>Lääkkeen toimituksen korjaus ja mitätöinti</w:t>
        </w:r>
      </w:ins>
    </w:p>
    <w:p w14:paraId="5F1D111F" w14:textId="7858DE54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rPr>
          <w:ins w:id="390" w:author="Jarkko Närvänen" w:date="2023-04-14T14:58:00Z"/>
        </w:rPr>
      </w:pPr>
      <w:ins w:id="391" w:author="Jarkko Närvänen" w:date="2023-04-14T14:58:00Z">
        <w:r>
          <w:t>Muuttuu opiskelijan kirjauksissa</w:t>
        </w:r>
      </w:ins>
      <w:ins w:id="392" w:author="Jarkko Närvänen" w:date="2023-05-25T10:07:00Z">
        <w:r w:rsidR="00C12534">
          <w:t xml:space="preserve"> (</w:t>
        </w:r>
        <w:r w:rsidR="00C12534" w:rsidRPr="00C12534">
          <w:t xml:space="preserve">opiskelija </w:t>
        </w:r>
        <w:r w:rsidR="00C12534">
          <w:t xml:space="preserve">on </w:t>
        </w:r>
        <w:r w:rsidR="00C12534" w:rsidRPr="00C12534">
          <w:t>kirjaaja</w:t>
        </w:r>
      </w:ins>
      <w:ins w:id="393" w:author="Jarkko Närvänen" w:date="2023-05-25T10:08:00Z">
        <w:r w:rsidR="001D355D">
          <w:t xml:space="preserve"> </w:t>
        </w:r>
      </w:ins>
      <w:ins w:id="394" w:author="Jarkko Närvänen" w:date="2023-05-25T10:07:00Z">
        <w:r w:rsidR="00C12534" w:rsidRPr="00C12534">
          <w:t>ja kirjauksen tarkistanut farmaseutti hyväksyjä</w:t>
        </w:r>
      </w:ins>
      <w:ins w:id="395" w:author="Timo Kaskinen" w:date="2023-06-07T14:11:00Z">
        <w:r w:rsidR="0039058E">
          <w:t xml:space="preserve"> KOR-roolilla</w:t>
        </w:r>
      </w:ins>
      <w:ins w:id="396" w:author="Jarkko Närvänen" w:date="2023-06-07T10:08:00Z">
        <w:r w:rsidR="00AE5C2C">
          <w:t>)</w:t>
        </w:r>
      </w:ins>
      <w:ins w:id="397" w:author="Jarkko Närvänen" w:date="2023-05-25T10:08:00Z">
        <w:r w:rsidR="00033441">
          <w:t xml:space="preserve"> </w:t>
        </w:r>
      </w:ins>
    </w:p>
    <w:p w14:paraId="7926CA12" w14:textId="48C9AA36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rPr>
          <w:ins w:id="398" w:author="Jarkko Närvänen" w:date="2023-04-14T14:58:00Z"/>
        </w:rPr>
      </w:pPr>
      <w:ins w:id="399" w:author="Jarkko Närvänen" w:date="2023-04-14T14:58:00Z">
        <w:r>
          <w:t>Lääkemääräyksen korjaus ja mitätöinti</w:t>
        </w:r>
      </w:ins>
    </w:p>
    <w:p w14:paraId="6022FF63" w14:textId="77777777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rPr>
          <w:ins w:id="400" w:author="Jarkko Närvänen" w:date="2023-04-14T14:58:00Z"/>
        </w:rPr>
      </w:pPr>
      <w:ins w:id="401" w:author="Jarkko Närvänen" w:date="2023-04-14T14:58:00Z">
        <w:r>
          <w:t>Muuttuu opiskelijan kirjauksissa ja kun luvan antaa toinen lääkäri</w:t>
        </w:r>
      </w:ins>
    </w:p>
    <w:p w14:paraId="39AC53B4" w14:textId="111B270F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rPr>
          <w:ins w:id="402" w:author="Jarkko Närvänen" w:date="2023-04-14T14:58:00Z"/>
        </w:rPr>
      </w:pPr>
      <w:ins w:id="403" w:author="Jarkko Närvänen" w:date="2023-04-14T14:58:00Z">
        <w:r>
          <w:t>Jos alkuperäisen lääkemääräyksen on tallentanut muu kuin itse lääkkeen määrääjä, ei hänen tietoja tule korjaukselle tai mitätöinnille (löytyvät vain alkuperäiseltä määräykseltä)</w:t>
        </w:r>
      </w:ins>
    </w:p>
    <w:p w14:paraId="2313F8F5" w14:textId="6CF705F7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rPr>
          <w:ins w:id="404" w:author="Jarkko Närvänen" w:date="2023-04-14T14:58:00Z"/>
        </w:rPr>
      </w:pPr>
      <w:ins w:id="405" w:author="Jarkko Närvänen" w:date="2023-04-14T14:58:00Z">
        <w:r>
          <w:t>Uusimispyynnöt, lukitus ja varaukset</w:t>
        </w:r>
      </w:ins>
      <w:ins w:id="406" w:author="Jarkko Närvänen" w:date="2023-05-25T11:51:00Z">
        <w:r w:rsidR="0061298B">
          <w:t>:</w:t>
        </w:r>
      </w:ins>
      <w:ins w:id="407" w:author="Jarkko Närvänen" w:date="2023-06-07T10:25:00Z">
        <w:r w:rsidR="003555BA">
          <w:t xml:space="preserve"> </w:t>
        </w:r>
      </w:ins>
      <w:ins w:id="408" w:author="Jarkko Närvänen" w:date="2023-05-25T11:51:00Z">
        <w:r w:rsidR="0061298B">
          <w:t xml:space="preserve">ei muutu </w:t>
        </w:r>
      </w:ins>
    </w:p>
    <w:p w14:paraId="1A8E5F74" w14:textId="77777777" w:rsidR="0061298B" w:rsidRDefault="0061298B" w:rsidP="00D26FDF">
      <w:pPr>
        <w:pStyle w:val="Leipteksti"/>
        <w:spacing w:after="120"/>
        <w:ind w:left="167"/>
        <w:rPr>
          <w:ins w:id="409" w:author="Jarkko Närvänen" w:date="2023-05-25T11:51:00Z"/>
        </w:rPr>
      </w:pPr>
    </w:p>
    <w:p w14:paraId="20A64B50" w14:textId="77777777" w:rsidR="00CE3AA0" w:rsidRDefault="00CE3AA0" w:rsidP="007F7935">
      <w:pPr>
        <w:widowControl w:val="0"/>
        <w:rPr>
          <w:ins w:id="410" w:author="Jarkko Närvänen" w:date="2023-04-14T14:25:00Z"/>
        </w:rPr>
      </w:pPr>
    </w:p>
    <w:p w14:paraId="4FF8464D" w14:textId="77777777" w:rsidR="00545C03" w:rsidRDefault="00545C03" w:rsidP="007F7935">
      <w:pPr>
        <w:widowControl w:val="0"/>
        <w:rPr>
          <w:ins w:id="411" w:author="Jarkko Närvänen" w:date="2023-04-14T14:55:00Z"/>
        </w:rPr>
        <w:sectPr w:rsidR="00545C03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1CC853BD" w14:textId="77777777" w:rsidR="00545C03" w:rsidRDefault="00545C03" w:rsidP="007F7935">
      <w:pPr>
        <w:widowControl w:val="0"/>
        <w:rPr>
          <w:ins w:id="418" w:author="Jarkko Närvänen" w:date="2023-04-14T14:55:00Z"/>
        </w:rPr>
      </w:pPr>
    </w:p>
    <w:p w14:paraId="656E7F4C" w14:textId="1CDB1BDB" w:rsidR="00487F35" w:rsidRPr="00E06384" w:rsidRDefault="00BC2572" w:rsidP="007F7935">
      <w:pPr>
        <w:widowControl w:val="0"/>
      </w:pPr>
      <w:proofErr w:type="spellStart"/>
      <w:proofErr w:type="gramStart"/>
      <w:ins w:id="419" w:author="Jarkko Närvänen" w:date="2023-01-26T15:57:00Z">
        <w:r w:rsidRPr="00E06384">
          <w:t>author.</w:t>
        </w:r>
      </w:ins>
      <w:ins w:id="420" w:author="Jarkko Närvänen" w:date="2023-01-26T15:55:00Z">
        <w:r w:rsidR="00A671E5" w:rsidRPr="00E06384">
          <w:t>functionCode</w:t>
        </w:r>
        <w:proofErr w:type="spellEnd"/>
        <w:proofErr w:type="gramEnd"/>
        <w:r w:rsidR="00A671E5" w:rsidRPr="00E06384">
          <w:t xml:space="preserve"> - Ammattihenkilön rooli: säännöt</w:t>
        </w:r>
      </w:ins>
    </w:p>
    <w:p w14:paraId="421A87FC" w14:textId="77777777" w:rsidR="00694084" w:rsidRDefault="00694084" w:rsidP="007F7935">
      <w:pPr>
        <w:widowControl w:val="0"/>
      </w:pPr>
    </w:p>
    <w:tbl>
      <w:tblPr>
        <w:tblW w:w="103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author.functionCode -elementti: Ammattihenkilön roolit ja säännöt"/>
        <w:tblDescription w:val="Taulukossa kuvataan author.functionCode -elementtiin sijoitettavan ammattihenkilön rooli -tiedon eri vaihtoehdot ja roolien valinnan säännöt. Taulukon pystyakselilla on listattu lääkkeeseen kohdistuvat eri toiminnot ja vaaka-akselilla on listattu eri roolit. "/>
      </w:tblPr>
      <w:tblGrid>
        <w:gridCol w:w="2209"/>
        <w:gridCol w:w="864"/>
        <w:gridCol w:w="864"/>
        <w:gridCol w:w="1080"/>
        <w:gridCol w:w="863"/>
        <w:gridCol w:w="863"/>
        <w:gridCol w:w="863"/>
        <w:gridCol w:w="863"/>
        <w:gridCol w:w="863"/>
        <w:gridCol w:w="863"/>
        <w:gridCol w:w="769"/>
      </w:tblGrid>
      <w:tr w:rsidR="000C3CE7" w:rsidRPr="00EE4EF3" w14:paraId="5DF29B3C" w14:textId="77777777" w:rsidTr="00784241">
        <w:trPr>
          <w:trHeight w:val="2070"/>
          <w:tblHeader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06FDB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Rooli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D9024FB" w14:textId="5849BE3D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421" w:name="_Hlk131170145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Lääkityksen aloittanut henkilö</w:t>
            </w:r>
            <w:bookmarkEnd w:id="421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ins w:id="422" w:author="Jarkko Närvänen" w:date="2023-05-25T10:38:00Z">
              <w:r>
                <w:rPr>
                  <w:rFonts w:ascii="Calibri" w:hAnsi="Calibri" w:cs="Calibri"/>
                  <w:color w:val="000000"/>
                  <w:sz w:val="20"/>
                  <w:szCs w:val="20"/>
                </w:rPr>
                <w:t>(1)</w:t>
              </w:r>
            </w:ins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DE7BE47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Lääketoimituksen tehnyt henkilö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E7B5E77" w14:textId="50ECC6C9" w:rsidR="000C3CE7" w:rsidRPr="00EE4EF3" w:rsidRDefault="000C3CE7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ins w:id="423" w:author="Jarkko Närvänen" w:date="2023-04-14T14:57:00Z">
              <w:r w:rsidRPr="00EE4EF3">
                <w:rPr>
                  <w:rFonts w:ascii="Calibri" w:hAnsi="Calibri" w:cs="Calibri"/>
                  <w:b/>
                  <w:bCs/>
                  <w:sz w:val="20"/>
                  <w:szCs w:val="20"/>
                </w:rPr>
                <w:t>Lääkemääräyksen tallentaja</w:t>
              </w:r>
            </w:ins>
            <w:ins w:id="424" w:author="Jarkko Närvänen" w:date="2023-05-25T10:38:00Z">
              <w:r>
                <w:rPr>
                  <w:rFonts w:ascii="Calibri" w:hAnsi="Calibri" w:cs="Calibri"/>
                  <w:b/>
                  <w:bCs/>
                  <w:sz w:val="20"/>
                  <w:szCs w:val="20"/>
                </w:rPr>
                <w:t xml:space="preserve"> (2)</w:t>
              </w:r>
            </w:ins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DE3EFAB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Korjaaja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C6E574C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Mitätöijä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017F931" w14:textId="7E7E1A3B" w:rsidR="000C3CE7" w:rsidRPr="00EE4EF3" w:rsidRDefault="000C3CE7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ins w:id="425" w:author="Jarkko Närvänen" w:date="2023-04-14T14:57:00Z">
              <w:r w:rsidRPr="00EE4EF3">
                <w:rPr>
                  <w:rFonts w:ascii="Calibri" w:hAnsi="Calibri" w:cs="Calibri"/>
                  <w:b/>
                  <w:bCs/>
                  <w:sz w:val="20"/>
                  <w:szCs w:val="20"/>
                </w:rPr>
                <w:t>Lääkityksen muuttaja (sh)</w:t>
              </w:r>
            </w:ins>
            <w:ins w:id="426" w:author="Jarkko Närvänen" w:date="2023-05-25T10:38:00Z">
              <w:r>
                <w:rPr>
                  <w:rFonts w:ascii="Calibri" w:hAnsi="Calibri" w:cs="Calibri"/>
                  <w:b/>
                  <w:bCs/>
                  <w:sz w:val="20"/>
                  <w:szCs w:val="20"/>
                </w:rPr>
                <w:t xml:space="preserve"> (3)</w:t>
              </w:r>
            </w:ins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2BFACF0" w14:textId="24A3175F" w:rsidR="000C3CE7" w:rsidRPr="00EE4EF3" w:rsidRDefault="000C3CE7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ins w:id="427" w:author="Jarkko Närvänen" w:date="2023-05-25T11:17:00Z">
              <w:r>
                <w:rPr>
                  <w:rFonts w:ascii="Calibri" w:hAnsi="Calibri" w:cs="Calibri"/>
                  <w:b/>
                  <w:bCs/>
                  <w:sz w:val="20"/>
                  <w:szCs w:val="20"/>
                </w:rPr>
                <w:t xml:space="preserve">Farmasian </w:t>
              </w:r>
            </w:ins>
            <w:ins w:id="428" w:author="Jarkko Närvänen" w:date="2023-05-25T11:18:00Z">
              <w:r>
                <w:rPr>
                  <w:rFonts w:ascii="Calibri" w:hAnsi="Calibri" w:cs="Calibri"/>
                  <w:b/>
                  <w:bCs/>
                  <w:sz w:val="20"/>
                  <w:szCs w:val="20"/>
                </w:rPr>
                <w:t>o</w:t>
              </w:r>
            </w:ins>
            <w:ins w:id="429" w:author="Jarkko Närvänen" w:date="2023-04-14T14:57:00Z">
              <w:r w:rsidRPr="00EE4EF3">
                <w:rPr>
                  <w:rFonts w:ascii="Calibri" w:hAnsi="Calibri" w:cs="Calibri"/>
                  <w:b/>
                  <w:bCs/>
                  <w:sz w:val="20"/>
                  <w:szCs w:val="20"/>
                </w:rPr>
                <w:t>piskelija</w:t>
              </w:r>
            </w:ins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E5A2863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Ohjelmisto tai lääkinnällinen laite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3CC3675" w14:textId="7AE79251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Lääkkeen lopettaja</w:t>
            </w:r>
            <w:ins w:id="430" w:author="Timo Kaskinen" w:date="2023-06-16T10:24:00Z">
              <w:r>
                <w:rPr>
                  <w:rFonts w:ascii="Calibri" w:hAnsi="Calibri" w:cs="Calibri"/>
                  <w:sz w:val="20"/>
                  <w:szCs w:val="20"/>
                </w:rPr>
                <w:t xml:space="preserve"> (5)</w:t>
              </w:r>
            </w:ins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C51EDD7" w14:textId="25EBCFAC" w:rsidR="000C3CE7" w:rsidRPr="00EE4EF3" w:rsidRDefault="000C3CE7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431" w:name="_Hlk131170276"/>
            <w:ins w:id="432" w:author="Jarkko Närvänen" w:date="2023-04-14T14:57:00Z">
              <w:r w:rsidRPr="00EE4EF3">
                <w:rPr>
                  <w:rFonts w:ascii="Calibri" w:hAnsi="Calibri" w:cs="Calibri"/>
                  <w:b/>
                  <w:bCs/>
                  <w:sz w:val="20"/>
                  <w:szCs w:val="20"/>
                </w:rPr>
                <w:t>Korjausluvan antaja</w:t>
              </w:r>
            </w:ins>
            <w:bookmarkEnd w:id="431"/>
            <w:ins w:id="433" w:author="Jarkko Närvänen" w:date="2023-05-25T10:38:00Z">
              <w:r>
                <w:rPr>
                  <w:rFonts w:ascii="Calibri" w:hAnsi="Calibri" w:cs="Calibri"/>
                  <w:b/>
                  <w:bCs/>
                  <w:sz w:val="20"/>
                  <w:szCs w:val="20"/>
                </w:rPr>
                <w:t xml:space="preserve"> (4)</w:t>
              </w:r>
            </w:ins>
          </w:p>
        </w:tc>
      </w:tr>
      <w:tr w:rsidR="000C3CE7" w:rsidRPr="00EE4EF3" w14:paraId="3ED0E599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A3266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Roolin lyhenne lääkityslistalla 2025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5895" w14:textId="77777777" w:rsidR="000C3CE7" w:rsidRPr="00EE4EF3" w:rsidRDefault="000C3CE7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2AB1" w14:textId="77777777" w:rsidR="000C3CE7" w:rsidRPr="00EE4EF3" w:rsidRDefault="000C3CE7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849F" w14:textId="1E3C0400" w:rsidR="000C3CE7" w:rsidRPr="00254530" w:rsidRDefault="000C3CE7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KIR</w:t>
            </w:r>
            <w:ins w:id="434" w:author="Jarkko Närvänen" w:date="2023-04-14T14:57:00Z">
              <w:r w:rsidRPr="00EE4EF3">
                <w:rPr>
                  <w:rFonts w:ascii="Calibri" w:hAnsi="Calibri" w:cs="Calibri"/>
                  <w:sz w:val="20"/>
                  <w:szCs w:val="20"/>
                </w:rPr>
                <w:t>/</w:t>
              </w:r>
              <w:r w:rsidRPr="00254530">
                <w:rPr>
                  <w:rFonts w:ascii="Calibri" w:hAnsi="Calibri" w:cs="Calibri"/>
                  <w:sz w:val="20"/>
                  <w:szCs w:val="20"/>
                </w:rPr>
                <w:t>HYV</w:t>
              </w:r>
            </w:ins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83B5" w14:textId="77777777" w:rsidR="000C3CE7" w:rsidRPr="00EE4EF3" w:rsidRDefault="000C3CE7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7639" w14:textId="77777777" w:rsidR="000C3CE7" w:rsidRPr="00EE4EF3" w:rsidRDefault="000C3CE7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2D6B" w14:textId="5EDB6743" w:rsidR="000C3CE7" w:rsidRPr="00254530" w:rsidRDefault="000C3CE7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ins w:id="435" w:author="Jarkko Närvänen" w:date="2023-04-14T14:57:00Z">
              <w:r w:rsidRPr="00254530">
                <w:rPr>
                  <w:rFonts w:ascii="Calibri" w:hAnsi="Calibri" w:cs="Calibri"/>
                  <w:sz w:val="20"/>
                  <w:szCs w:val="20"/>
                </w:rPr>
                <w:t>MER</w:t>
              </w:r>
            </w:ins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2B00" w14:textId="5DD9351F" w:rsidR="000C3CE7" w:rsidRPr="00254530" w:rsidRDefault="000C3CE7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ins w:id="436" w:author="Jarkko Närvänen" w:date="2023-04-14T14:57:00Z">
              <w:r w:rsidRPr="00254530">
                <w:rPr>
                  <w:rFonts w:ascii="Calibri" w:hAnsi="Calibri" w:cs="Calibri"/>
                  <w:sz w:val="20"/>
                  <w:szCs w:val="20"/>
                </w:rPr>
                <w:t>KIR</w:t>
              </w:r>
            </w:ins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83A2" w14:textId="77777777" w:rsidR="000C3CE7" w:rsidRPr="00EE4EF3" w:rsidRDefault="000C3CE7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OHJ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8F3A" w14:textId="77777777" w:rsidR="000C3CE7" w:rsidRPr="00254530" w:rsidRDefault="000C3CE7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98CE" w14:textId="7F0187A4" w:rsidR="000C3CE7" w:rsidRPr="00254530" w:rsidRDefault="000C3CE7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ins w:id="437" w:author="Jarkko Närvänen" w:date="2023-04-14T14:57:00Z">
              <w:r w:rsidRPr="00254530">
                <w:rPr>
                  <w:rFonts w:ascii="Calibri" w:hAnsi="Calibri" w:cs="Calibri"/>
                  <w:sz w:val="20"/>
                  <w:szCs w:val="20"/>
                </w:rPr>
                <w:t>HOIVAS</w:t>
              </w:r>
            </w:ins>
          </w:p>
        </w:tc>
      </w:tr>
      <w:tr w:rsidR="000C3CE7" w:rsidRPr="00EE4EF3" w14:paraId="10CCE5FF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4E8AF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Lääkkeen toimittaminen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7411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478A2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AB20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E762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5EB6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4A3A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724E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EF01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DCF1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F2BF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0C3CE7" w:rsidRPr="00EE4EF3" w14:paraId="37D7453B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00FE0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toimittaa lääkkeen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CC9B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340C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6CC0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EB07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26E4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A6E8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0753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A424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BA45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9D98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0C3CE7" w:rsidRPr="00EE4EF3" w14:paraId="045D7E74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7B04A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toimittaa lääkkeen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E823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7E14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864D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A2B4A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89E0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47F7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B6A8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2279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54D3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E676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0C3CE7" w:rsidRPr="00EE4EF3" w14:paraId="04185DA9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8CD3C" w14:textId="734FF321" w:rsidR="000C3CE7" w:rsidRPr="00EE4EF3" w:rsidRDefault="000C3CE7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Lääkkeen määrääminen</w:t>
            </w:r>
            <w:ins w:id="438" w:author="Pettersson Mirkka" w:date="2023-09-05T13:58:00Z">
              <w:r>
                <w:rPr>
                  <w:rFonts w:ascii="Calibri" w:hAnsi="Calibri" w:cs="Calibri"/>
                  <w:b/>
                  <w:bCs/>
                  <w:sz w:val="20"/>
                  <w:szCs w:val="20"/>
                </w:rPr>
                <w:t xml:space="preserve"> ja lääkkeen lopettaminen</w:t>
              </w:r>
            </w:ins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26E6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36EC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CEC2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A5D9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9203D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BD05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4235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B97B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6F6F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E7AA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0C3CE7" w:rsidRPr="00EE4EF3" w14:paraId="33955C91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CFDF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Lääkkeen määrääjä laatii lääkemääräyksen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6FAF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65F6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82F4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BCC2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2A88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64E4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7597" w14:textId="77777777" w:rsidR="000C3CE7" w:rsidRPr="00EE4EF3" w:rsidRDefault="000C3CE7" w:rsidP="00EE4EF3">
            <w:pPr>
              <w:rPr>
                <w:rFonts w:ascii="Calibri" w:hAnsi="Calibri" w:cs="Calibri"/>
                <w:color w:val="80808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80808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F7E0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13EF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7D35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0C3CE7" w:rsidRPr="00EE4EF3" w14:paraId="1E87FCAA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CF4D4" w14:textId="6901FB32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bookmarkStart w:id="439" w:name="_Hlk144795649"/>
            <w:ins w:id="440" w:author="Jarkko Närvänen" w:date="2023-04-14T14:57:00Z">
              <w:r w:rsidRPr="00EE4EF3">
                <w:rPr>
                  <w:rFonts w:ascii="Calibri" w:hAnsi="Calibri" w:cs="Calibri"/>
                  <w:sz w:val="20"/>
                  <w:szCs w:val="20"/>
                </w:rPr>
                <w:t>Lääkkeen määrääjä lopettaa (käytössä olevan) lääkkeen</w:t>
              </w:r>
            </w:ins>
            <w:ins w:id="441" w:author="Timo Kaskinen" w:date="2023-06-30T14:50:00Z">
              <w:r>
                <w:rPr>
                  <w:rFonts w:ascii="Calibri" w:hAnsi="Calibri" w:cs="Calibri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2DCE" w14:textId="77777777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---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E192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7E8D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A689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C243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8523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9936" w14:textId="77777777" w:rsidR="000C3CE7" w:rsidRPr="00EE4EF3" w:rsidRDefault="000C3CE7" w:rsidP="00EE4EF3">
            <w:pPr>
              <w:rPr>
                <w:rFonts w:ascii="Calibri" w:hAnsi="Calibri" w:cs="Calibri"/>
                <w:color w:val="80808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80808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6C14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35B3" w14:textId="34866C70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ins w:id="442" w:author="Jarkko Närvänen" w:date="2023-04-14T14:57:00Z">
              <w:r w:rsidRPr="00FA2A28">
                <w:rPr>
                  <w:rFonts w:ascii="Calibri" w:hAnsi="Calibri" w:cs="Calibri"/>
                  <w:sz w:val="20"/>
                  <w:szCs w:val="20"/>
                </w:rPr>
                <w:t>LLL</w:t>
              </w:r>
            </w:ins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E660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</w:tr>
      <w:bookmarkEnd w:id="439"/>
      <w:tr w:rsidR="000C3CE7" w:rsidRPr="00EE4EF3" w14:paraId="692E878D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ABCA5" w14:textId="10F2AFEE" w:rsidR="000C3CE7" w:rsidRPr="00EE4EF3" w:rsidRDefault="000C3CE7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Lääkemääräyksen</w:t>
            </w:r>
            <w:ins w:id="443" w:author="Pettersson Mirkka" w:date="2023-09-05T13:58:00Z">
              <w:r>
                <w:rPr>
                  <w:rFonts w:ascii="Calibri" w:hAnsi="Calibri" w:cs="Calibri"/>
                  <w:b/>
                  <w:bCs/>
                  <w:sz w:val="20"/>
                  <w:szCs w:val="20"/>
                </w:rPr>
                <w:t xml:space="preserve"> tai lääkkeen lopettamismerkinnän</w:t>
              </w:r>
            </w:ins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tallentaminen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0684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EA77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C274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B349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B482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D9E2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9A47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7433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C3A3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087A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</w:tr>
      <w:tr w:rsidR="000C3CE7" w:rsidRPr="00EE4EF3" w14:paraId="0D5FBCCE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30FBA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Farmasisti</w:t>
            </w:r>
            <w:proofErr w:type="spellEnd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tallentaa lääkemääräyksen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34CE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7B56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4412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385D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08BF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73BD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CB43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6AC9F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1D17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C038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0C3CE7" w:rsidRPr="00EE4EF3" w14:paraId="10B9B419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AEB33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tallentaa lääkemääräyksen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DE7D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4EE2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F609" w14:textId="270B89FC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ins w:id="444" w:author="Jarkko Närvänen" w:date="2023-04-14T14:57:00Z">
              <w:r>
                <w:rPr>
                  <w:rFonts w:ascii="Calibri" w:hAnsi="Calibri" w:cs="Calibri"/>
                  <w:sz w:val="20"/>
                  <w:szCs w:val="20"/>
                </w:rPr>
                <w:t>HYV</w:t>
              </w:r>
            </w:ins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B17B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78FA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D8A0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48BD" w14:textId="04B940FC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ins w:id="445" w:author="Jarkko Närvänen" w:date="2023-04-14T14:57:00Z">
              <w:r w:rsidRPr="00FA2A28">
                <w:rPr>
                  <w:rFonts w:ascii="Calibri" w:hAnsi="Calibri" w:cs="Calibri"/>
                  <w:sz w:val="20"/>
                  <w:szCs w:val="20"/>
                </w:rPr>
                <w:t>KIR</w:t>
              </w:r>
            </w:ins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79F7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C396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1694" w14:textId="77777777" w:rsidR="000C3CE7" w:rsidRPr="00FA2A28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0C3CE7" w:rsidRPr="00EE4EF3" w14:paraId="4B3E79D4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F051B" w14:textId="404385D8" w:rsidR="000C3CE7" w:rsidRPr="00EE4EF3" w:rsidRDefault="000C3CE7" w:rsidP="00EE4C3C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ins w:id="446" w:author="Jarkko Närvänen" w:date="2023-05-24T16:30:00Z">
              <w:r w:rsidRPr="00EE4C3C">
                <w:rPr>
                  <w:rFonts w:ascii="Calibri" w:hAnsi="Calibri" w:cs="Calibri"/>
                  <w:sz w:val="20"/>
                  <w:szCs w:val="20"/>
                </w:rPr>
                <w:t>Farmasisti</w:t>
              </w:r>
              <w:proofErr w:type="spellEnd"/>
              <w:r w:rsidRPr="00EE4C3C">
                <w:rPr>
                  <w:rFonts w:ascii="Calibri" w:hAnsi="Calibri" w:cs="Calibri"/>
                  <w:sz w:val="20"/>
                  <w:szCs w:val="20"/>
                </w:rPr>
                <w:t xml:space="preserve"> tallentaa lääkkeen lopetuksen (Apteekki)</w:t>
              </w:r>
            </w:ins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3C6E8" w14:textId="77777777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293EA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1457C" w14:textId="72D8D740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ins w:id="447" w:author="Jarkko Närvänen" w:date="2023-05-24T16:30:00Z">
              <w:r w:rsidRPr="008B099F">
                <w:rPr>
                  <w:rFonts w:ascii="Calibri" w:hAnsi="Calibri" w:cs="Calibri"/>
                  <w:color w:val="0000FF"/>
                  <w:sz w:val="20"/>
                  <w:szCs w:val="20"/>
                </w:rPr>
                <w:t>KI</w:t>
              </w:r>
            </w:ins>
            <w:ins w:id="448" w:author="Jarkko Närvänen" w:date="2023-05-24T16:31:00Z">
              <w:r>
                <w:rPr>
                  <w:rFonts w:ascii="Calibri" w:hAnsi="Calibri" w:cs="Calibri"/>
                  <w:color w:val="0000FF"/>
                  <w:sz w:val="20"/>
                  <w:szCs w:val="20"/>
                </w:rPr>
                <w:t>R</w:t>
              </w:r>
            </w:ins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378D8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FC54B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0AB62" w14:textId="77777777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B9FFA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4F755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17CF5" w14:textId="3EB8AFDD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ins w:id="449" w:author="Jarkko Närvänen" w:date="2023-05-24T16:31:00Z">
              <w:r w:rsidRPr="00D06E0C">
                <w:rPr>
                  <w:rFonts w:ascii="Calibri" w:hAnsi="Calibri" w:cs="Calibri"/>
                  <w:color w:val="0000FF"/>
                  <w:sz w:val="20"/>
                  <w:szCs w:val="20"/>
                </w:rPr>
                <w:t>LLL</w:t>
              </w:r>
            </w:ins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366E5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0C3CE7" w:rsidRPr="00EE4EF3" w14:paraId="0D4AED25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CDF1A" w14:textId="72606928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ins w:id="450" w:author="Jarkko Närvänen" w:date="2023-05-24T16:30:00Z">
              <w:r w:rsidRPr="00EE4C3C">
                <w:rPr>
                  <w:rFonts w:ascii="Calibri" w:hAnsi="Calibri" w:cs="Calibri"/>
                  <w:sz w:val="20"/>
                  <w:szCs w:val="20"/>
                </w:rPr>
                <w:t>Farmasian opiskelija tallentaa lääkkeen lopetuksen (Apteekki)</w:t>
              </w:r>
            </w:ins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7D3F7" w14:textId="77777777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B9DAC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C9B8A" w14:textId="44FE0E0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ins w:id="451" w:author="Jarkko Närvänen" w:date="2023-05-24T16:31:00Z">
              <w:r w:rsidRPr="00FA2662">
                <w:rPr>
                  <w:rFonts w:ascii="Calibri" w:hAnsi="Calibri" w:cs="Calibri"/>
                  <w:color w:val="0000FF"/>
                  <w:sz w:val="20"/>
                  <w:szCs w:val="20"/>
                </w:rPr>
                <w:t>HYV</w:t>
              </w:r>
            </w:ins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7BE9E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8AA2A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4D3EA" w14:textId="77777777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29CDD" w14:textId="5D00328D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ins w:id="452" w:author="Jarkko Närvänen" w:date="2023-05-24T16:31:00Z">
              <w:r w:rsidRPr="00FA2662">
                <w:rPr>
                  <w:rFonts w:ascii="Calibri" w:hAnsi="Calibri" w:cs="Calibri"/>
                  <w:color w:val="0000FF"/>
                  <w:sz w:val="20"/>
                  <w:szCs w:val="20"/>
                </w:rPr>
                <w:t>KIR</w:t>
              </w:r>
            </w:ins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8907F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C132E" w14:textId="621B5946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ins w:id="453" w:author="Jarkko Närvänen" w:date="2023-05-24T16:31:00Z">
              <w:r w:rsidRPr="00FA2662">
                <w:rPr>
                  <w:rFonts w:ascii="Calibri" w:hAnsi="Calibri" w:cs="Calibri"/>
                  <w:color w:val="0000FF"/>
                  <w:sz w:val="20"/>
                  <w:szCs w:val="20"/>
                </w:rPr>
                <w:t>LLL</w:t>
              </w:r>
            </w:ins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AAA5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0C3CE7" w:rsidRPr="00EE4EF3" w14:paraId="4900946D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ED8F5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Sairaanhoitaja/</w:t>
            </w: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muuttaa annostusohjetta hoitosuunnitelman mukaan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5F97B" w14:textId="3F9DECD8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ins w:id="454" w:author="Jarkko Närvänen" w:date="2023-04-14T14:57:00Z">
              <w:r>
                <w:rPr>
                  <w:rFonts w:ascii="Calibri" w:hAnsi="Calibri" w:cs="Calibri"/>
                  <w:sz w:val="20"/>
                  <w:szCs w:val="20"/>
                </w:rPr>
                <w:t>LAL</w:t>
              </w:r>
            </w:ins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0D2A8" w14:textId="50553265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E2AE2" w14:textId="2461A073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FEE40" w14:textId="5182DCE8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3F866" w14:textId="790BB745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D3127" w14:textId="647686FC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ins w:id="455" w:author="Jarkko Närvänen" w:date="2023-04-14T14:57:00Z">
              <w:r>
                <w:rPr>
                  <w:rFonts w:ascii="Calibri" w:hAnsi="Calibri" w:cs="Calibri"/>
                  <w:sz w:val="20"/>
                  <w:szCs w:val="20"/>
                </w:rPr>
                <w:t>MER</w:t>
              </w:r>
            </w:ins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85AC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15E4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8FCA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088E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</w:tr>
      <w:tr w:rsidR="000C3CE7" w:rsidRPr="00EE4EF3" w14:paraId="5D9B850B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B0186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Lääkkeen toimituksen korjaus ja mitätöinti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490B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2342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62FC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2661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1FFF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3B6C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8A82" w14:textId="77777777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62D6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7BC3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E7BE" w14:textId="77777777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C3CE7" w:rsidRPr="00EE4EF3" w14:paraId="66FCF838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BDF26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korjaa lääkkeen toimitusta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7AB7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8404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5683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96E3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5E40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AAA6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5D47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31E65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EBF9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7CC9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C3CE7" w:rsidRPr="00EE4EF3" w14:paraId="08F30670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B7B20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lastRenderedPageBreak/>
              <w:t>Farmasian opiskelija korjaa lääkkeen toimitusta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3AFD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D6E1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167C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54FE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3266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2748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CE26" w14:textId="10085A68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ins w:id="456" w:author="Jarkko Närvänen" w:date="2023-04-14T14:57:00Z">
              <w:r w:rsidRPr="00FA2A28">
                <w:rPr>
                  <w:rFonts w:ascii="Calibri" w:hAnsi="Calibri" w:cs="Calibri"/>
                  <w:sz w:val="20"/>
                  <w:szCs w:val="20"/>
                </w:rPr>
                <w:t>KIR</w:t>
              </w:r>
            </w:ins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87C8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E6CA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92C6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C3CE7" w:rsidRPr="00EE4EF3" w14:paraId="1CC49A66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AAC8F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mitätöi lääkkeen toimituksen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DACB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6681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24A6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E094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5360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59E5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A619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C2F5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FB7C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8CA7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C3CE7" w:rsidRPr="00EE4EF3" w14:paraId="73563023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40B4E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Farmasian opiskelija mitätöi lääkkeen toimituksen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776B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13AB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721F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D16D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04FC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0ED7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1908" w14:textId="377C6196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ins w:id="457" w:author="Jarkko Närvänen" w:date="2023-04-14T14:57:00Z">
              <w:r w:rsidRPr="00FA2A28">
                <w:rPr>
                  <w:rFonts w:ascii="Calibri" w:hAnsi="Calibri" w:cs="Calibri"/>
                  <w:sz w:val="20"/>
                  <w:szCs w:val="20"/>
                </w:rPr>
                <w:t>KIR</w:t>
              </w:r>
            </w:ins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73A52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43A4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BAFB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C3CE7" w:rsidRPr="00EE4EF3" w14:paraId="799EA46A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1B68F" w14:textId="03636540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Lääkemääräyksen korjaus ja mitätöinti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71EE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731B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9CC4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C965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F863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DFDA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B1FF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64A98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8394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C737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</w:tr>
      <w:tr w:rsidR="000C3CE7" w:rsidRPr="00EE4EF3" w14:paraId="73B70298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67270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Korjaaja korjaa lääkemääräystä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1D50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4BC0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B562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1FA8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4C91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3D07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1408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2C40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A00A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852A" w14:textId="2028FAC6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ins w:id="458" w:author="Jarkko Närvänen" w:date="2023-04-14T14:57:00Z">
              <w:r w:rsidRPr="00FA2A28">
                <w:rPr>
                  <w:rFonts w:ascii="Calibri" w:hAnsi="Calibri" w:cs="Calibri"/>
                  <w:sz w:val="20"/>
                  <w:szCs w:val="20"/>
                </w:rPr>
                <w:t>HOIVAS</w:t>
              </w:r>
            </w:ins>
          </w:p>
        </w:tc>
      </w:tr>
      <w:tr w:rsidR="000C3CE7" w:rsidRPr="00EE4EF3" w14:paraId="3C05E6CF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B670C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korjaa lääkemääräystä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0B81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2D07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4539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9A30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EE4B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7855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1A7D" w14:textId="0AF41A9F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ins w:id="459" w:author="Jarkko Närvänen" w:date="2023-04-14T14:57:00Z">
              <w:r w:rsidRPr="00FA2A28">
                <w:rPr>
                  <w:rFonts w:ascii="Calibri" w:hAnsi="Calibri" w:cs="Calibri"/>
                  <w:sz w:val="20"/>
                  <w:szCs w:val="20"/>
                </w:rPr>
                <w:t>KIR</w:t>
              </w:r>
            </w:ins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9FD70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64DE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4E73" w14:textId="63755178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ins w:id="460" w:author="Jarkko Närvänen" w:date="2023-04-14T14:57:00Z">
              <w:r w:rsidRPr="00FA2A28">
                <w:rPr>
                  <w:rFonts w:ascii="Calibri" w:hAnsi="Calibri" w:cs="Calibri"/>
                  <w:sz w:val="20"/>
                  <w:szCs w:val="20"/>
                </w:rPr>
                <w:t>HOIVAS</w:t>
              </w:r>
            </w:ins>
          </w:p>
        </w:tc>
      </w:tr>
      <w:tr w:rsidR="000C3CE7" w:rsidRPr="00EE4EF3" w14:paraId="6150AE59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465B2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Mitätöijä mitätöi lääkemääräyksen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36FB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0271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78EC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E7B2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A26E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3F15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302C3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CFAE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FBB6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431E" w14:textId="6A7A33C0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C3CE7" w:rsidRPr="00EE4EF3" w14:paraId="5DC6968B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D6B6A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mitätöi lääkemääräyksen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AE9B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35C4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88A8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5072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2730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4D5B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6BA3" w14:textId="6900F996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ins w:id="461" w:author="Jarkko Närvänen" w:date="2023-04-14T14:57:00Z">
              <w:r w:rsidRPr="00FA2A28">
                <w:rPr>
                  <w:rFonts w:ascii="Calibri" w:hAnsi="Calibri" w:cs="Calibri"/>
                  <w:sz w:val="20"/>
                  <w:szCs w:val="20"/>
                </w:rPr>
                <w:t>KIR</w:t>
              </w:r>
            </w:ins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FBF2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4171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4D51" w14:textId="3648AF42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C3CE7" w:rsidRPr="00EE4EF3" w14:paraId="64234D3E" w14:textId="77777777" w:rsidTr="00784241">
        <w:trPr>
          <w:trHeight w:val="288"/>
          <w:ins w:id="462" w:author="Pettersson Mirkka" w:date="2023-09-05T13:51:00Z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954A9" w14:textId="419D48DF" w:rsidR="000C3CE7" w:rsidRPr="00EE4EF3" w:rsidRDefault="000C3CE7" w:rsidP="00EE4EF3">
            <w:pPr>
              <w:rPr>
                <w:ins w:id="463" w:author="Pettersson Mirkka" w:date="2023-09-05T13:51:00Z"/>
                <w:rFonts w:ascii="Calibri" w:hAnsi="Calibri" w:cs="Calibri"/>
                <w:b/>
                <w:bCs/>
                <w:sz w:val="20"/>
                <w:szCs w:val="20"/>
              </w:rPr>
            </w:pPr>
            <w:ins w:id="464" w:author="Pettersson Mirkka" w:date="2023-09-06T11:53:00Z">
              <w:r>
                <w:rPr>
                  <w:rFonts w:ascii="Calibri" w:hAnsi="Calibri" w:cs="Calibri"/>
                  <w:b/>
                  <w:bCs/>
                  <w:sz w:val="20"/>
                  <w:szCs w:val="20"/>
                </w:rPr>
                <w:lastRenderedPageBreak/>
                <w:t>Lääkkeen lopettamismerkinnän mitätöinti</w:t>
              </w:r>
            </w:ins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1D101" w14:textId="77777777" w:rsidR="000C3CE7" w:rsidRPr="00EE4EF3" w:rsidRDefault="000C3CE7" w:rsidP="00EE4EF3">
            <w:pPr>
              <w:rPr>
                <w:ins w:id="465" w:author="Pettersson Mirkka" w:date="2023-09-05T13:51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BE5B5" w14:textId="77777777" w:rsidR="000C3CE7" w:rsidRPr="00EE4EF3" w:rsidRDefault="000C3CE7" w:rsidP="00EE4EF3">
            <w:pPr>
              <w:rPr>
                <w:ins w:id="466" w:author="Pettersson Mirkka" w:date="2023-09-05T13:51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8427F" w14:textId="77777777" w:rsidR="000C3CE7" w:rsidRPr="00EE4EF3" w:rsidRDefault="000C3CE7" w:rsidP="00EE4EF3">
            <w:pPr>
              <w:rPr>
                <w:ins w:id="467" w:author="Pettersson Mirkka" w:date="2023-09-05T13:51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BD1CA" w14:textId="77777777" w:rsidR="000C3CE7" w:rsidRPr="00EE4EF3" w:rsidRDefault="000C3CE7" w:rsidP="00EE4EF3">
            <w:pPr>
              <w:rPr>
                <w:ins w:id="468" w:author="Pettersson Mirkka" w:date="2023-09-05T13:51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BE914" w14:textId="77777777" w:rsidR="000C3CE7" w:rsidRPr="00EE4EF3" w:rsidRDefault="000C3CE7" w:rsidP="00EE4EF3">
            <w:pPr>
              <w:rPr>
                <w:ins w:id="469" w:author="Pettersson Mirkka" w:date="2023-09-05T13:51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99509" w14:textId="77777777" w:rsidR="000C3CE7" w:rsidRPr="00EE4EF3" w:rsidRDefault="000C3CE7" w:rsidP="00EE4EF3">
            <w:pPr>
              <w:rPr>
                <w:ins w:id="470" w:author="Pettersson Mirkka" w:date="2023-09-05T13:51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73BFB" w14:textId="77777777" w:rsidR="000C3CE7" w:rsidRPr="00FA2A28" w:rsidRDefault="000C3CE7" w:rsidP="00EE4EF3">
            <w:pPr>
              <w:rPr>
                <w:ins w:id="471" w:author="Pettersson Mirkka" w:date="2023-09-05T13:51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4F17D" w14:textId="77777777" w:rsidR="000C3CE7" w:rsidRPr="00EE4EF3" w:rsidRDefault="000C3CE7" w:rsidP="00EE4EF3">
            <w:pPr>
              <w:rPr>
                <w:ins w:id="472" w:author="Pettersson Mirkka" w:date="2023-09-05T13:51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11210" w14:textId="77777777" w:rsidR="000C3CE7" w:rsidRPr="00EE4EF3" w:rsidRDefault="000C3CE7" w:rsidP="00EE4EF3">
            <w:pPr>
              <w:rPr>
                <w:ins w:id="473" w:author="Pettersson Mirkka" w:date="2023-09-05T13:51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EDEDB" w14:textId="77777777" w:rsidR="000C3CE7" w:rsidRPr="00FA2A28" w:rsidRDefault="000C3CE7" w:rsidP="00EE4EF3">
            <w:pPr>
              <w:rPr>
                <w:ins w:id="474" w:author="Pettersson Mirkka" w:date="2023-09-05T13:51:00Z"/>
                <w:rFonts w:ascii="Calibri" w:hAnsi="Calibri" w:cs="Calibri"/>
                <w:sz w:val="20"/>
                <w:szCs w:val="20"/>
              </w:rPr>
            </w:pPr>
          </w:p>
        </w:tc>
      </w:tr>
      <w:tr w:rsidR="000C3CE7" w:rsidRPr="00EE4EF3" w14:paraId="3F80A223" w14:textId="77777777" w:rsidTr="00784241">
        <w:trPr>
          <w:trHeight w:val="288"/>
          <w:ins w:id="475" w:author="Pettersson Mirkka" w:date="2023-09-05T13:52:00Z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0AA9" w14:textId="077DF0D0" w:rsidR="000C3CE7" w:rsidRPr="00B66130" w:rsidRDefault="000C3CE7" w:rsidP="00EE4EF3">
            <w:pPr>
              <w:rPr>
                <w:ins w:id="476" w:author="Pettersson Mirkka" w:date="2023-09-05T13:52:00Z"/>
                <w:rFonts w:ascii="Calibri" w:hAnsi="Calibri" w:cs="Calibri"/>
                <w:sz w:val="20"/>
                <w:szCs w:val="20"/>
              </w:rPr>
            </w:pPr>
            <w:ins w:id="477" w:author="Pettersson Mirkka" w:date="2023-09-06T11:54:00Z">
              <w:r>
                <w:rPr>
                  <w:rFonts w:ascii="Calibri" w:hAnsi="Calibri" w:cs="Calibri"/>
                  <w:sz w:val="20"/>
                  <w:szCs w:val="20"/>
                </w:rPr>
                <w:t>Mitätöijä mitätöi lääkkeen lopetusmerkinnän</w:t>
              </w:r>
            </w:ins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7AA85" w14:textId="77777777" w:rsidR="000C3CE7" w:rsidRPr="00EE4EF3" w:rsidRDefault="000C3CE7" w:rsidP="00EE4EF3">
            <w:pPr>
              <w:rPr>
                <w:ins w:id="478" w:author="Pettersson Mirkka" w:date="2023-09-05T13:52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581D7" w14:textId="77777777" w:rsidR="000C3CE7" w:rsidRPr="00EE4EF3" w:rsidRDefault="000C3CE7" w:rsidP="00EE4EF3">
            <w:pPr>
              <w:rPr>
                <w:ins w:id="479" w:author="Pettersson Mirkka" w:date="2023-09-05T13:52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2E090" w14:textId="77777777" w:rsidR="000C3CE7" w:rsidRPr="00EE4EF3" w:rsidRDefault="000C3CE7" w:rsidP="00EE4EF3">
            <w:pPr>
              <w:rPr>
                <w:ins w:id="480" w:author="Pettersson Mirkka" w:date="2023-09-05T13:52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DA46A" w14:textId="77777777" w:rsidR="000C3CE7" w:rsidRPr="00EE4EF3" w:rsidRDefault="000C3CE7" w:rsidP="00EE4EF3">
            <w:pPr>
              <w:rPr>
                <w:ins w:id="481" w:author="Pettersson Mirkka" w:date="2023-09-05T13:52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967DF" w14:textId="538623F9" w:rsidR="000C3CE7" w:rsidRPr="00EE4EF3" w:rsidRDefault="000C3CE7" w:rsidP="00EE4EF3">
            <w:pPr>
              <w:rPr>
                <w:ins w:id="482" w:author="Pettersson Mirkka" w:date="2023-09-05T13:52:00Z"/>
                <w:rFonts w:ascii="Calibri" w:hAnsi="Calibri" w:cs="Calibri"/>
                <w:sz w:val="20"/>
                <w:szCs w:val="20"/>
              </w:rPr>
            </w:pPr>
            <w:ins w:id="483" w:author="Pettersson Mirkka" w:date="2023-09-06T11:54:00Z">
              <w:r>
                <w:rPr>
                  <w:rFonts w:ascii="Calibri" w:hAnsi="Calibri" w:cs="Calibri"/>
                  <w:sz w:val="20"/>
                  <w:szCs w:val="20"/>
                </w:rPr>
                <w:t>MIT</w:t>
              </w:r>
            </w:ins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2DDDB" w14:textId="77777777" w:rsidR="000C3CE7" w:rsidRPr="00EE4EF3" w:rsidRDefault="000C3CE7" w:rsidP="00EE4EF3">
            <w:pPr>
              <w:rPr>
                <w:ins w:id="484" w:author="Pettersson Mirkka" w:date="2023-09-05T13:52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0089" w14:textId="77777777" w:rsidR="000C3CE7" w:rsidRPr="00FA2A28" w:rsidRDefault="000C3CE7" w:rsidP="00EE4EF3">
            <w:pPr>
              <w:rPr>
                <w:ins w:id="485" w:author="Pettersson Mirkka" w:date="2023-09-05T13:52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F69DB" w14:textId="77777777" w:rsidR="000C3CE7" w:rsidRPr="00EE4EF3" w:rsidRDefault="000C3CE7" w:rsidP="00EE4EF3">
            <w:pPr>
              <w:rPr>
                <w:ins w:id="486" w:author="Pettersson Mirkka" w:date="2023-09-05T13:52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CA11F" w14:textId="1786C4A5" w:rsidR="000C3CE7" w:rsidRPr="00EE4EF3" w:rsidRDefault="000C3CE7" w:rsidP="00EE4EF3">
            <w:pPr>
              <w:rPr>
                <w:ins w:id="487" w:author="Pettersson Mirkka" w:date="2023-09-05T13:52:00Z"/>
                <w:rFonts w:ascii="Calibri" w:hAnsi="Calibri" w:cs="Calibri"/>
                <w:sz w:val="20"/>
                <w:szCs w:val="20"/>
              </w:rPr>
            </w:pPr>
            <w:ins w:id="488" w:author="Pettersson Mirkka" w:date="2023-09-06T11:54:00Z">
              <w:r>
                <w:rPr>
                  <w:rFonts w:ascii="Calibri" w:hAnsi="Calibri" w:cs="Calibri"/>
                  <w:sz w:val="20"/>
                  <w:szCs w:val="20"/>
                </w:rPr>
                <w:t>LLL</w:t>
              </w:r>
            </w:ins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DDC55" w14:textId="77777777" w:rsidR="000C3CE7" w:rsidRPr="00FA2A28" w:rsidRDefault="000C3CE7" w:rsidP="00EE4EF3">
            <w:pPr>
              <w:rPr>
                <w:ins w:id="489" w:author="Pettersson Mirkka" w:date="2023-09-05T13:52:00Z"/>
                <w:rFonts w:ascii="Calibri" w:hAnsi="Calibri" w:cs="Calibri"/>
                <w:sz w:val="20"/>
                <w:szCs w:val="20"/>
              </w:rPr>
            </w:pPr>
          </w:p>
        </w:tc>
      </w:tr>
      <w:tr w:rsidR="000C3CE7" w:rsidRPr="00EE4EF3" w14:paraId="5C7A97C6" w14:textId="77777777" w:rsidTr="00784241">
        <w:trPr>
          <w:trHeight w:val="288"/>
          <w:ins w:id="490" w:author="Pettersson Mirkka" w:date="2023-09-05T13:52:00Z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4A857" w14:textId="357C333C" w:rsidR="000C3CE7" w:rsidRPr="00B66130" w:rsidRDefault="000C3CE7" w:rsidP="00EE4EF3">
            <w:pPr>
              <w:rPr>
                <w:ins w:id="491" w:author="Pettersson Mirkka" w:date="2023-09-05T13:52:00Z"/>
                <w:rFonts w:ascii="Calibri" w:hAnsi="Calibri" w:cs="Calibri"/>
                <w:sz w:val="20"/>
                <w:szCs w:val="20"/>
              </w:rPr>
            </w:pPr>
            <w:ins w:id="492" w:author="Pettersson Mirkka" w:date="2023-09-06T11:54:00Z">
              <w:r w:rsidRPr="00B66130">
                <w:rPr>
                  <w:rFonts w:ascii="Calibri" w:hAnsi="Calibri" w:cs="Calibri"/>
                  <w:sz w:val="20"/>
                  <w:szCs w:val="20"/>
                </w:rPr>
                <w:t>Farmasian opiskelija mitätöi lääkkeen lopettamismerkinnän</w:t>
              </w:r>
            </w:ins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B04FE" w14:textId="77777777" w:rsidR="000C3CE7" w:rsidRPr="00EE4EF3" w:rsidRDefault="000C3CE7" w:rsidP="00EE4EF3">
            <w:pPr>
              <w:rPr>
                <w:ins w:id="493" w:author="Pettersson Mirkka" w:date="2023-09-05T13:52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B79FD" w14:textId="77777777" w:rsidR="000C3CE7" w:rsidRPr="00EE4EF3" w:rsidRDefault="000C3CE7" w:rsidP="00EE4EF3">
            <w:pPr>
              <w:rPr>
                <w:ins w:id="494" w:author="Pettersson Mirkka" w:date="2023-09-05T13:52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3A02C" w14:textId="77777777" w:rsidR="000C3CE7" w:rsidRPr="00EE4EF3" w:rsidRDefault="000C3CE7" w:rsidP="00EE4EF3">
            <w:pPr>
              <w:rPr>
                <w:ins w:id="495" w:author="Pettersson Mirkka" w:date="2023-09-05T13:52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499D7" w14:textId="77777777" w:rsidR="000C3CE7" w:rsidRPr="00EE4EF3" w:rsidRDefault="000C3CE7" w:rsidP="00EE4EF3">
            <w:pPr>
              <w:rPr>
                <w:ins w:id="496" w:author="Pettersson Mirkka" w:date="2023-09-05T13:52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AF7C" w14:textId="3E37C87D" w:rsidR="000C3CE7" w:rsidRPr="00EE4EF3" w:rsidRDefault="000C3CE7" w:rsidP="00EE4EF3">
            <w:pPr>
              <w:rPr>
                <w:ins w:id="497" w:author="Pettersson Mirkka" w:date="2023-09-05T13:52:00Z"/>
                <w:rFonts w:ascii="Calibri" w:hAnsi="Calibri" w:cs="Calibri"/>
                <w:sz w:val="20"/>
                <w:szCs w:val="20"/>
              </w:rPr>
            </w:pPr>
            <w:ins w:id="498" w:author="Pettersson Mirkka" w:date="2023-09-06T11:55:00Z">
              <w:r>
                <w:rPr>
                  <w:rFonts w:ascii="Calibri" w:hAnsi="Calibri" w:cs="Calibri"/>
                  <w:sz w:val="20"/>
                  <w:szCs w:val="20"/>
                </w:rPr>
                <w:t>MIT</w:t>
              </w:r>
            </w:ins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F14D8" w14:textId="77777777" w:rsidR="000C3CE7" w:rsidRPr="00EE4EF3" w:rsidRDefault="000C3CE7" w:rsidP="00EE4EF3">
            <w:pPr>
              <w:rPr>
                <w:ins w:id="499" w:author="Pettersson Mirkka" w:date="2023-09-05T13:52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F726B" w14:textId="52D183AC" w:rsidR="000C3CE7" w:rsidRPr="00FA2A28" w:rsidRDefault="000C3CE7" w:rsidP="00EE4EF3">
            <w:pPr>
              <w:rPr>
                <w:ins w:id="500" w:author="Pettersson Mirkka" w:date="2023-09-05T13:52:00Z"/>
                <w:rFonts w:ascii="Calibri" w:hAnsi="Calibri" w:cs="Calibri"/>
                <w:sz w:val="20"/>
                <w:szCs w:val="20"/>
              </w:rPr>
            </w:pPr>
            <w:ins w:id="501" w:author="Pettersson Mirkka" w:date="2023-09-06T11:55:00Z">
              <w:r>
                <w:rPr>
                  <w:rFonts w:ascii="Calibri" w:hAnsi="Calibri" w:cs="Calibri"/>
                  <w:sz w:val="20"/>
                  <w:szCs w:val="20"/>
                </w:rPr>
                <w:t>KIR</w:t>
              </w:r>
            </w:ins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54570" w14:textId="77777777" w:rsidR="000C3CE7" w:rsidRPr="00EE4EF3" w:rsidRDefault="000C3CE7" w:rsidP="00EE4EF3">
            <w:pPr>
              <w:rPr>
                <w:ins w:id="502" w:author="Pettersson Mirkka" w:date="2023-09-05T13:52:00Z"/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5E056" w14:textId="1B17D5FB" w:rsidR="000C3CE7" w:rsidRPr="00EE4EF3" w:rsidRDefault="000C3CE7" w:rsidP="00EE4EF3">
            <w:pPr>
              <w:rPr>
                <w:ins w:id="503" w:author="Pettersson Mirkka" w:date="2023-09-05T13:52:00Z"/>
                <w:rFonts w:ascii="Calibri" w:hAnsi="Calibri" w:cs="Calibri"/>
                <w:sz w:val="20"/>
                <w:szCs w:val="20"/>
              </w:rPr>
            </w:pPr>
            <w:ins w:id="504" w:author="Pettersson Mirkka" w:date="2023-09-06T11:55:00Z">
              <w:r>
                <w:rPr>
                  <w:rFonts w:ascii="Calibri" w:hAnsi="Calibri" w:cs="Calibri"/>
                  <w:sz w:val="20"/>
                  <w:szCs w:val="20"/>
                </w:rPr>
                <w:t>LLL</w:t>
              </w:r>
            </w:ins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C0673" w14:textId="77777777" w:rsidR="000C3CE7" w:rsidRPr="00FA2A28" w:rsidRDefault="000C3CE7" w:rsidP="00EE4EF3">
            <w:pPr>
              <w:rPr>
                <w:ins w:id="505" w:author="Pettersson Mirkka" w:date="2023-09-05T13:52:00Z"/>
                <w:rFonts w:ascii="Calibri" w:hAnsi="Calibri" w:cs="Calibri"/>
                <w:sz w:val="20"/>
                <w:szCs w:val="20"/>
              </w:rPr>
            </w:pPr>
          </w:p>
        </w:tc>
      </w:tr>
    </w:tbl>
    <w:p w14:paraId="6FB26AFE" w14:textId="77777777" w:rsidR="00F3221F" w:rsidRDefault="00F3221F" w:rsidP="007F7935">
      <w:pPr>
        <w:widowControl w:val="0"/>
        <w:rPr>
          <w:ins w:id="506" w:author="Pettersson Mirkka" w:date="2023-09-05T09:18:00Z"/>
        </w:rPr>
      </w:pPr>
    </w:p>
    <w:p w14:paraId="022F45A4" w14:textId="77777777" w:rsidR="00F3221F" w:rsidRDefault="00F3221F" w:rsidP="00F3221F">
      <w:pPr>
        <w:pStyle w:val="Leipteksti"/>
        <w:spacing w:after="120"/>
        <w:ind w:left="167"/>
        <w:rPr>
          <w:ins w:id="507" w:author="Pettersson Mirkka" w:date="2023-09-05T09:18:00Z"/>
        </w:rPr>
      </w:pPr>
      <w:ins w:id="508" w:author="Pettersson Mirkka" w:date="2023-09-05T09:18:00Z">
        <w:r>
          <w:t>Lisäselitykset liittyen roolitaulukossa oleviin rooleihin</w:t>
        </w:r>
        <w:r w:rsidRPr="00444660">
          <w:t xml:space="preserve"> </w:t>
        </w:r>
        <w:r>
          <w:t>(kaikki a</w:t>
        </w:r>
        <w:r w:rsidRPr="00444660">
          <w:t>mmattihenkilön rooli</w:t>
        </w:r>
        <w:r>
          <w:t>t</w:t>
        </w:r>
        <w:r w:rsidRPr="00444660">
          <w:t xml:space="preserve"> </w:t>
        </w:r>
        <w:r>
          <w:t xml:space="preserve">kuvattu </w:t>
        </w:r>
        <w:proofErr w:type="spellStart"/>
        <w:r w:rsidRPr="00D55930">
          <w:t>eArkisto</w:t>
        </w:r>
        <w:proofErr w:type="spellEnd"/>
        <w:r w:rsidRPr="00D55930">
          <w:t xml:space="preserve"> - tekninen CDA R2 henkilötarkennin </w:t>
        </w:r>
        <w:r>
          <w:t xml:space="preserve">-luokituksessa): </w:t>
        </w:r>
      </w:ins>
    </w:p>
    <w:p w14:paraId="6A8F60D1" w14:textId="77777777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  <w:rPr>
          <w:ins w:id="509" w:author="Pettersson Mirkka" w:date="2023-09-05T09:18:00Z"/>
        </w:rPr>
      </w:pPr>
      <w:ins w:id="510" w:author="Pettersson Mirkka" w:date="2023-09-05T09:18:00Z">
        <w:r>
          <w:t xml:space="preserve">(1) </w:t>
        </w:r>
        <w:r w:rsidRPr="00D208F9">
          <w:t>Lääkityksen aloittanut henkilö</w:t>
        </w:r>
        <w:r>
          <w:t xml:space="preserve"> -sarake: l</w:t>
        </w:r>
        <w:r w:rsidRPr="00D208F9">
          <w:t>ääkkeen (alkuperäinen) määrääjä</w:t>
        </w:r>
        <w:r>
          <w:t xml:space="preserve"> (LAL)</w:t>
        </w:r>
      </w:ins>
    </w:p>
    <w:p w14:paraId="198233A2" w14:textId="77777777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  <w:rPr>
          <w:ins w:id="511" w:author="Pettersson Mirkka" w:date="2023-09-05T09:18:00Z"/>
        </w:rPr>
      </w:pPr>
      <w:ins w:id="512" w:author="Pettersson Mirkka" w:date="2023-09-05T09:18:00Z">
        <w:r>
          <w:t xml:space="preserve">(2) </w:t>
        </w:r>
        <w:r w:rsidRPr="00F073A4">
          <w:t>Lääkemääräyksen tallentaja</w:t>
        </w:r>
        <w:r>
          <w:t xml:space="preserve"> -sarake: </w:t>
        </w:r>
        <w:proofErr w:type="spellStart"/>
        <w:r>
          <w:t>f</w:t>
        </w:r>
        <w:r w:rsidRPr="00F073A4">
          <w:t>armasisti</w:t>
        </w:r>
        <w:proofErr w:type="spellEnd"/>
        <w:r>
          <w:t xml:space="preserve"> (HYV), farmasian opiskelija (KIR) </w:t>
        </w:r>
      </w:ins>
    </w:p>
    <w:p w14:paraId="33038214" w14:textId="77777777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  <w:rPr>
          <w:ins w:id="513" w:author="Pettersson Mirkka" w:date="2023-09-05T09:18:00Z"/>
        </w:rPr>
      </w:pPr>
      <w:ins w:id="514" w:author="Pettersson Mirkka" w:date="2023-09-05T09:18:00Z">
        <w:r>
          <w:t xml:space="preserve">(3) </w:t>
        </w:r>
        <w:r w:rsidRPr="00F073A4">
          <w:t>Lääkityksen muuttaja (sh)</w:t>
        </w:r>
        <w:r>
          <w:t xml:space="preserve"> -sarake: s</w:t>
        </w:r>
        <w:r w:rsidRPr="007B6B70">
          <w:t>airaanhoitaja/</w:t>
        </w:r>
        <w:proofErr w:type="spellStart"/>
        <w:r w:rsidRPr="007B6B70">
          <w:t>farmasisti</w:t>
        </w:r>
        <w:proofErr w:type="spellEnd"/>
        <w:r w:rsidRPr="007B6B70">
          <w:t>, joka muuttaa annostusohjetta hoitosuunnitelman mukaan</w:t>
        </w:r>
        <w:r>
          <w:t xml:space="preserve"> (MER)</w:t>
        </w:r>
      </w:ins>
    </w:p>
    <w:p w14:paraId="28A203E5" w14:textId="07953CA9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  <w:rPr>
          <w:ins w:id="515" w:author="Pettersson Mirkka" w:date="2023-09-05T09:18:00Z"/>
        </w:rPr>
      </w:pPr>
      <w:ins w:id="516" w:author="Pettersson Mirkka" w:date="2023-09-05T09:18:00Z">
        <w:r>
          <w:t xml:space="preserve">(4) </w:t>
        </w:r>
        <w:r w:rsidRPr="007B6B70">
          <w:t>Korjausluvan antaja</w:t>
        </w:r>
        <w:r>
          <w:t xml:space="preserve"> -sarake</w:t>
        </w:r>
        <w:r>
          <w:softHyphen/>
          <w:t xml:space="preserve">: </w:t>
        </w:r>
        <w:r w:rsidRPr="007B6B70">
          <w:t>kun luvan antaa toinen lääkkeen määrääjä</w:t>
        </w:r>
        <w:r>
          <w:t xml:space="preserve"> (HOIVAS)</w:t>
        </w:r>
      </w:ins>
    </w:p>
    <w:p w14:paraId="79B3C2E3" w14:textId="1C37EDE8" w:rsidR="00545C03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400" w:line="360" w:lineRule="auto"/>
        <w:ind w:left="641"/>
        <w:sectPr w:rsidR="00545C03" w:rsidSect="00545C03">
          <w:pgSz w:w="16838" w:h="11906" w:orient="landscape"/>
          <w:pgMar w:top="1797" w:right="1440" w:bottom="1797" w:left="1440" w:header="709" w:footer="709" w:gutter="0"/>
          <w:cols w:space="720"/>
          <w:titlePg/>
          <w:docGrid w:linePitch="360"/>
        </w:sectPr>
      </w:pPr>
      <w:ins w:id="517" w:author="Pettersson Mirkka" w:date="2023-09-05T09:18:00Z">
        <w:r>
          <w:t>(5) Lääkkeen lopettaja -sarake. Lääkkeen lopettamismerkinnän tekijä (LLL</w:t>
        </w:r>
      </w:ins>
    </w:p>
    <w:p w14:paraId="31C17266" w14:textId="77777777" w:rsidR="00545C03" w:rsidDel="00F3221F" w:rsidRDefault="00545C03" w:rsidP="007F7935">
      <w:pPr>
        <w:widowControl w:val="0"/>
        <w:rPr>
          <w:del w:id="518" w:author="Pettersson Mirkka" w:date="2023-09-05T09:18:00Z"/>
        </w:rPr>
      </w:pPr>
    </w:p>
    <w:p w14:paraId="06370070" w14:textId="36144151" w:rsidR="00694084" w:rsidRDefault="00694084" w:rsidP="007F7935">
      <w:pPr>
        <w:widowControl w:val="0"/>
      </w:pPr>
    </w:p>
    <w:p w14:paraId="18BBED52" w14:textId="77777777" w:rsidR="00694084" w:rsidRDefault="00694084" w:rsidP="007F7935">
      <w:pPr>
        <w:widowControl w:val="0"/>
      </w:pPr>
    </w:p>
    <w:p w14:paraId="364E0E3C" w14:textId="7ADA0342" w:rsidR="00094063" w:rsidRDefault="00094063" w:rsidP="007F7935">
      <w:pPr>
        <w:widowControl w:val="0"/>
      </w:pPr>
      <w:r>
        <w:t>Organisaation tiedot</w:t>
      </w:r>
    </w:p>
    <w:p w14:paraId="1C510D5F" w14:textId="77777777" w:rsidR="00094063" w:rsidRDefault="00094063" w:rsidP="00D35AC1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2"/>
        <w:gridCol w:w="3544"/>
      </w:tblGrid>
      <w:tr w:rsidR="007C1548" w14:paraId="166582DC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E6E6E6"/>
          </w:tcPr>
          <w:p w14:paraId="5A659D05" w14:textId="77777777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Tieto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</w:tcPr>
          <w:p w14:paraId="25C3DF68" w14:textId="77777777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575FC17A" w14:textId="79F9042C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6E6E6"/>
          </w:tcPr>
          <w:p w14:paraId="4AA0E326" w14:textId="5F7645C7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Pakollisuusehto ja lisätiedot</w:t>
            </w:r>
          </w:p>
        </w:tc>
      </w:tr>
      <w:tr w:rsidR="007C1548" w14:paraId="1343DF16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016D82B0" w14:textId="4DAB789F" w:rsidR="007C1548" w:rsidRPr="00C33E66" w:rsidRDefault="007C1548" w:rsidP="57E5B44D">
            <w:pPr>
              <w:rPr>
                <w:b/>
                <w:bCs/>
              </w:rPr>
            </w:pPr>
            <w:proofErr w:type="spellStart"/>
            <w:r w:rsidRPr="57E5B44D">
              <w:rPr>
                <w:b/>
                <w:bCs/>
              </w:rPr>
              <w:t>representedOrganization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7C10070F" w14:textId="2612C526" w:rsidR="00103354" w:rsidRPr="00103354" w:rsidRDefault="00103354" w:rsidP="00F95980">
            <w:r w:rsidRPr="00103354">
              <w:t>P</w:t>
            </w:r>
          </w:p>
          <w:p w14:paraId="39220B30" w14:textId="77777777" w:rsidR="00103354" w:rsidRDefault="00103354" w:rsidP="00F95980">
            <w:pPr>
              <w:rPr>
                <w:strike/>
              </w:rPr>
            </w:pPr>
          </w:p>
          <w:p w14:paraId="0303630F" w14:textId="757A8941" w:rsidR="007C1548" w:rsidRPr="00103354" w:rsidRDefault="007C1548" w:rsidP="00F95980">
            <w:pPr>
              <w:rPr>
                <w:strike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14:paraId="604730DB" w14:textId="77777777" w:rsidR="007C1548" w:rsidRDefault="007C1548" w:rsidP="00E83186"/>
        </w:tc>
        <w:tc>
          <w:tcPr>
            <w:tcW w:w="3544" w:type="dxa"/>
            <w:shd w:val="clear" w:color="auto" w:fill="BFBFBF" w:themeFill="background1" w:themeFillShade="BF"/>
          </w:tcPr>
          <w:p w14:paraId="0E4501A1" w14:textId="082B41CB" w:rsidR="007C1548" w:rsidRDefault="007C1548" w:rsidP="00E83186">
            <w:r>
              <w:t>Terveydenhuollon palveluyksikön</w:t>
            </w:r>
            <w:r w:rsidR="00BB01A3">
              <w:t xml:space="preserve">, itsenäisen ammatinharjoittajan, </w:t>
            </w:r>
            <w:r w:rsidR="0063162A">
              <w:t>ammattihenkilön</w:t>
            </w:r>
            <w:r>
              <w:t xml:space="preserve"> tai apteekin tiedot. </w:t>
            </w:r>
          </w:p>
          <w:p w14:paraId="3FF2C02D" w14:textId="18F1A18E" w:rsidR="007C1548" w:rsidRPr="00EA43B0" w:rsidRDefault="007C1548" w:rsidP="57E5B44D">
            <w:pPr>
              <w:rPr>
                <w:b/>
                <w:bCs/>
                <w:i/>
                <w:iCs/>
              </w:rPr>
            </w:pPr>
            <w:r w:rsidRPr="57E5B44D">
              <w:rPr>
                <w:i/>
                <w:iCs/>
              </w:rPr>
              <w:t xml:space="preserve">Yksityisen terveydenhuollon eri liittymismallit on kuvattu tarkemmin omassa määrittelyssään: </w:t>
            </w:r>
            <w:r w:rsidRPr="57E5B44D">
              <w:rPr>
                <w:i/>
                <w:iCs/>
                <w:u w:val="single"/>
              </w:rPr>
              <w:t>Yksityisen terveydenhuollon organisaatiotiedot HL7-sanomissa ja -asiakirjoissa</w:t>
            </w:r>
            <w:r w:rsidRPr="57E5B44D">
              <w:rPr>
                <w:i/>
                <w:iCs/>
              </w:rPr>
              <w:t>.</w:t>
            </w:r>
          </w:p>
        </w:tc>
      </w:tr>
      <w:tr w:rsidR="007C1548" w14:paraId="3E212CB8" w14:textId="77777777" w:rsidTr="26C3AD95">
        <w:trPr>
          <w:cantSplit/>
        </w:trPr>
        <w:tc>
          <w:tcPr>
            <w:tcW w:w="2405" w:type="dxa"/>
          </w:tcPr>
          <w:p w14:paraId="58B6C814" w14:textId="77777777" w:rsidR="007C1548" w:rsidRDefault="007C1548" w:rsidP="00F95980">
            <w:r>
              <w:t xml:space="preserve">  id</w:t>
            </w:r>
          </w:p>
        </w:tc>
        <w:tc>
          <w:tcPr>
            <w:tcW w:w="1843" w:type="dxa"/>
          </w:tcPr>
          <w:p w14:paraId="1204989A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CB37716" w14:textId="77777777" w:rsidR="007C1548" w:rsidRDefault="007C1548" w:rsidP="00001B45"/>
        </w:tc>
        <w:tc>
          <w:tcPr>
            <w:tcW w:w="3544" w:type="dxa"/>
          </w:tcPr>
          <w:p w14:paraId="5CF8D020" w14:textId="14B55CBD" w:rsidR="007C1548" w:rsidRDefault="007C1548" w:rsidP="00001B45">
            <w:r>
              <w:t xml:space="preserve">Organisaation palveluyksikön </w:t>
            </w:r>
            <w:proofErr w:type="spellStart"/>
            <w:r>
              <w:t>oid</w:t>
            </w:r>
            <w:proofErr w:type="spellEnd"/>
            <w:r w:rsidRPr="26C3AD95">
              <w:t xml:space="preserve"> </w:t>
            </w:r>
          </w:p>
          <w:p w14:paraId="76284185" w14:textId="77777777" w:rsidR="007C1548" w:rsidRDefault="007C1548" w:rsidP="00001B45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6108946F" w14:textId="77777777" w:rsidTr="26C3AD95">
        <w:trPr>
          <w:cantSplit/>
        </w:trPr>
        <w:tc>
          <w:tcPr>
            <w:tcW w:w="2405" w:type="dxa"/>
          </w:tcPr>
          <w:p w14:paraId="7979E5F8" w14:textId="77777777" w:rsidR="007C1548" w:rsidRDefault="007C1548" w:rsidP="00F95980">
            <w:r w:rsidRPr="26C3AD95">
              <w:t xml:space="preserve">  </w:t>
            </w:r>
            <w:proofErr w:type="spellStart"/>
            <w:r>
              <w:t>name</w:t>
            </w:r>
            <w:proofErr w:type="spellEnd"/>
          </w:p>
          <w:p w14:paraId="74FD488A" w14:textId="77777777" w:rsidR="007C1548" w:rsidRDefault="007C1548" w:rsidP="00F95980"/>
        </w:tc>
        <w:tc>
          <w:tcPr>
            <w:tcW w:w="1843" w:type="dxa"/>
          </w:tcPr>
          <w:p w14:paraId="7988A36F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51818A1" w14:textId="77777777" w:rsidR="007C1548" w:rsidRDefault="007C1548" w:rsidP="00F95980"/>
        </w:tc>
        <w:tc>
          <w:tcPr>
            <w:tcW w:w="3544" w:type="dxa"/>
          </w:tcPr>
          <w:p w14:paraId="18A6F2AD" w14:textId="575F7BAA" w:rsidR="007C1548" w:rsidRDefault="007C1548" w:rsidP="00F95980">
            <w:r>
              <w:t>Organisaation nimi</w:t>
            </w:r>
          </w:p>
          <w:p w14:paraId="5F9FCD38" w14:textId="77777777" w:rsidR="007C1548" w:rsidRDefault="007C1548" w:rsidP="00F95980"/>
        </w:tc>
      </w:tr>
      <w:tr w:rsidR="007C1548" w14:paraId="0A6C959F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7D407B8E" w14:textId="77777777" w:rsidR="007C1548" w:rsidRDefault="007C1548" w:rsidP="00F95980">
            <w:r w:rsidRPr="26C3AD95">
              <w:t xml:space="preserve">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070574E" w14:textId="77777777" w:rsidR="007C1548" w:rsidRDefault="007C1548" w:rsidP="00F95980">
            <w:r>
              <w:t xml:space="preserve">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89E636" w14:textId="73D43EB9" w:rsidR="007C1548" w:rsidRDefault="007C1548" w:rsidP="00F95980">
            <w:r>
              <w:t xml:space="preserve">EP, pakollinen </w:t>
            </w:r>
            <w:r w:rsidR="00937952">
              <w:t xml:space="preserve">jos </w:t>
            </w:r>
            <w:r w:rsidR="009C47FF">
              <w:t>organisaatiotie</w:t>
            </w:r>
            <w:r w:rsidR="00937952">
              <w:t>dot</w:t>
            </w:r>
            <w:r w:rsidR="009C47FF">
              <w:t xml:space="preserve"> </w:t>
            </w:r>
            <w:r w:rsidR="00BB01A3">
              <w:t>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515319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0035E90D" w14:textId="4B6BEC34" w:rsidR="007C1548" w:rsidRDefault="007C1548" w:rsidP="00F71C78">
            <w:r>
              <w:t>Organisaation puhelinnumero</w:t>
            </w:r>
          </w:p>
          <w:p w14:paraId="0368F463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 w:rsidRPr="26C3AD95">
              <w:t>.</w:t>
            </w:r>
          </w:p>
        </w:tc>
      </w:tr>
      <w:tr w:rsidR="007C1548" w14:paraId="2360FF24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07ED8315" w14:textId="77777777" w:rsidR="007C1548" w:rsidRDefault="007C1548" w:rsidP="00F95980">
            <w:r w:rsidRPr="26C3AD95">
              <w:t xml:space="preserve">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5D3D27BC" w14:textId="77777777" w:rsidR="007C1548" w:rsidRDefault="007C1548" w:rsidP="00F95980">
            <w:r>
              <w:t xml:space="preserve">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0A63C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4D394714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235D5CBC" w14:textId="2F36326D" w:rsidR="007C1548" w:rsidRDefault="007C1548" w:rsidP="00F71C78">
            <w:r>
              <w:t>Organisaation sähköpostiosoite</w:t>
            </w:r>
          </w:p>
        </w:tc>
      </w:tr>
      <w:tr w:rsidR="007C1548" w14:paraId="44FB03CD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7DAC13A3" w14:textId="0407BA80" w:rsidR="007C1548" w:rsidRDefault="007C1548" w:rsidP="00F95980">
            <w:r w:rsidRPr="26C3AD95">
              <w:t xml:space="preserve">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2332654B" w14:textId="795832F1" w:rsidR="007C1548" w:rsidRDefault="00937952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4D3445BB" w14:textId="77777777" w:rsidR="007C1548" w:rsidRDefault="007C1548" w:rsidP="00F71C78"/>
        </w:tc>
        <w:tc>
          <w:tcPr>
            <w:tcW w:w="3544" w:type="dxa"/>
            <w:shd w:val="clear" w:color="auto" w:fill="BFBFBF" w:themeFill="background1" w:themeFillShade="BF"/>
          </w:tcPr>
          <w:p w14:paraId="24C6BAC0" w14:textId="7572B91B" w:rsidR="007C1548" w:rsidRDefault="007C1548" w:rsidP="00F71C78">
            <w:r>
              <w:t>Organisaation osoitetiedot</w:t>
            </w:r>
          </w:p>
        </w:tc>
      </w:tr>
      <w:tr w:rsidR="007C1548" w14:paraId="0E79BAD9" w14:textId="77777777" w:rsidTr="26C3AD95">
        <w:trPr>
          <w:cantSplit/>
        </w:trPr>
        <w:tc>
          <w:tcPr>
            <w:tcW w:w="2405" w:type="dxa"/>
          </w:tcPr>
          <w:p w14:paraId="34BFAE15" w14:textId="77777777" w:rsidR="007C1548" w:rsidRPr="00FC0DE7" w:rsidRDefault="007C1548" w:rsidP="00F95980">
            <w:r>
              <w:rPr>
                <w:lang w:val="en-US"/>
              </w:rPr>
              <w:t xml:space="preserve">  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58A4BAE3" w14:textId="30772842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403337CD" w14:textId="77777777" w:rsidR="007C1548" w:rsidRDefault="007C1548" w:rsidP="00F95980"/>
        </w:tc>
        <w:tc>
          <w:tcPr>
            <w:tcW w:w="3544" w:type="dxa"/>
          </w:tcPr>
          <w:p w14:paraId="3DD57C75" w14:textId="10CA6938" w:rsidR="007C1548" w:rsidRDefault="007C1548" w:rsidP="00F95980">
            <w:r>
              <w:t>Organisaation katuosoite</w:t>
            </w:r>
          </w:p>
        </w:tc>
      </w:tr>
      <w:tr w:rsidR="007C1548" w14:paraId="74871828" w14:textId="77777777" w:rsidTr="26C3AD95">
        <w:trPr>
          <w:cantSplit/>
        </w:trPr>
        <w:tc>
          <w:tcPr>
            <w:tcW w:w="2405" w:type="dxa"/>
          </w:tcPr>
          <w:p w14:paraId="010A5A74" w14:textId="77777777" w:rsidR="007C1548" w:rsidRPr="00F71C78" w:rsidRDefault="007C1548" w:rsidP="00F95980">
            <w:r w:rsidRPr="26C3AD95">
              <w:t xml:space="preserve">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0AA4A0E2" w14:textId="665038ED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1EC9166C" w14:textId="77777777" w:rsidR="007C1548" w:rsidRDefault="007C1548" w:rsidP="00F95980"/>
        </w:tc>
        <w:tc>
          <w:tcPr>
            <w:tcW w:w="3544" w:type="dxa"/>
          </w:tcPr>
          <w:p w14:paraId="03CAF2B9" w14:textId="3ACE7E1E" w:rsidR="007C1548" w:rsidRDefault="007C1548" w:rsidP="00F95980">
            <w:r>
              <w:t>Organisaation postinumero</w:t>
            </w:r>
          </w:p>
        </w:tc>
      </w:tr>
      <w:tr w:rsidR="007C1548" w14:paraId="016A9337" w14:textId="77777777" w:rsidTr="26C3AD95">
        <w:trPr>
          <w:cantSplit/>
        </w:trPr>
        <w:tc>
          <w:tcPr>
            <w:tcW w:w="2405" w:type="dxa"/>
          </w:tcPr>
          <w:p w14:paraId="009FF074" w14:textId="77777777" w:rsidR="007C1548" w:rsidRDefault="007C1548" w:rsidP="00F95980">
            <w:r>
              <w:lastRenderedPageBreak/>
              <w:t xml:space="preserve">    city</w:t>
            </w:r>
          </w:p>
        </w:tc>
        <w:tc>
          <w:tcPr>
            <w:tcW w:w="1843" w:type="dxa"/>
          </w:tcPr>
          <w:p w14:paraId="55E9EEF5" w14:textId="2EA4CAD8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3C47100A" w14:textId="77777777" w:rsidR="007C1548" w:rsidRDefault="007C1548" w:rsidP="00F95980"/>
        </w:tc>
        <w:tc>
          <w:tcPr>
            <w:tcW w:w="3544" w:type="dxa"/>
          </w:tcPr>
          <w:p w14:paraId="569EF1CB" w14:textId="53CEB6C9" w:rsidR="007C1548" w:rsidRDefault="007C1548" w:rsidP="00F95980">
            <w:r>
              <w:t>Organisaation postitoimipaikka</w:t>
            </w:r>
          </w:p>
        </w:tc>
      </w:tr>
      <w:tr w:rsidR="007C1548" w14:paraId="156A7131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7ABA21F1" w14:textId="65216FA6" w:rsidR="007C1548" w:rsidRPr="00BE6A74" w:rsidRDefault="007C1548" w:rsidP="57E5B44D">
            <w:pPr>
              <w:rPr>
                <w:b/>
                <w:bCs/>
              </w:rPr>
            </w:pPr>
            <w:proofErr w:type="spellStart"/>
            <w:r w:rsidRPr="57E5B44D">
              <w:rPr>
                <w:b/>
                <w:bCs/>
              </w:rPr>
              <w:t>asOrganizationPartOf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74EBE051" w14:textId="16D01F8F" w:rsidR="007C1548" w:rsidRPr="003341D9" w:rsidRDefault="007C1548" w:rsidP="00F95980">
            <w:pPr>
              <w:rPr>
                <w:color w:val="FF0000"/>
              </w:rPr>
            </w:pPr>
            <w:r w:rsidRPr="00894E7F">
              <w:t xml:space="preserve">EP, pakollinen jos kyseessä ei </w:t>
            </w:r>
            <w:r w:rsidR="00926A03">
              <w:t>ole</w:t>
            </w:r>
            <w:r w:rsidRPr="00894E7F">
              <w:t xml:space="preserve"> apteekki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7EE3EDBA" w14:textId="77777777" w:rsidR="007C1548" w:rsidRDefault="007C1548" w:rsidP="00BC59D9"/>
        </w:tc>
        <w:tc>
          <w:tcPr>
            <w:tcW w:w="3544" w:type="dxa"/>
            <w:shd w:val="clear" w:color="auto" w:fill="BFBFBF" w:themeFill="background1" w:themeFillShade="BF"/>
          </w:tcPr>
          <w:p w14:paraId="0BD260F8" w14:textId="08A00B73" w:rsidR="007C1548" w:rsidRDefault="007C1548" w:rsidP="00BC59D9">
            <w:r>
              <w:t>Terveydenhuollon palvelunantajan tiedot</w:t>
            </w:r>
          </w:p>
          <w:p w14:paraId="222C9E95" w14:textId="20DED181" w:rsidR="007C1548" w:rsidRDefault="007C1548" w:rsidP="00BC59D9">
            <w:r>
              <w:t>Palvelunantajan tiedot ovat pakollisia terveydenhuollon laatimissa asiakirjoissa.</w:t>
            </w:r>
          </w:p>
        </w:tc>
      </w:tr>
      <w:tr w:rsidR="007C1548" w14:paraId="440DAA3B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3D8B31AA" w14:textId="77777777" w:rsidR="007C1548" w:rsidRPr="00BE6A74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proofErr w:type="spellStart"/>
            <w:r w:rsidRPr="57E5B44D">
              <w:rPr>
                <w:b/>
                <w:bCs/>
              </w:rPr>
              <w:t>wholeOrgan</w:t>
            </w:r>
            <w:r w:rsidRPr="57E5B44D">
              <w:rPr>
                <w:b/>
                <w:bCs/>
                <w:lang w:val="en-US"/>
              </w:rPr>
              <w:t>ization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6AE4103" w14:textId="75A7B1B7" w:rsidR="007C1548" w:rsidRPr="003341D9" w:rsidRDefault="007C1548" w:rsidP="00F95980">
            <w:pPr>
              <w:rPr>
                <w:color w:val="FF0000"/>
              </w:rPr>
            </w:pPr>
            <w:r w:rsidRPr="001036F6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2DC67F13" w14:textId="77777777" w:rsidR="007C1548" w:rsidDel="00BC59D9" w:rsidRDefault="007C1548" w:rsidP="00E83186"/>
        </w:tc>
        <w:tc>
          <w:tcPr>
            <w:tcW w:w="3544" w:type="dxa"/>
            <w:shd w:val="clear" w:color="auto" w:fill="BFBFBF" w:themeFill="background1" w:themeFillShade="BF"/>
          </w:tcPr>
          <w:p w14:paraId="69F545B6" w14:textId="3A83B1DD" w:rsidR="007C1548" w:rsidRDefault="007C1548" w:rsidP="00E83186"/>
        </w:tc>
      </w:tr>
      <w:tr w:rsidR="007C1548" w14:paraId="7639F931" w14:textId="77777777" w:rsidTr="26C3AD95">
        <w:trPr>
          <w:cantSplit/>
        </w:trPr>
        <w:tc>
          <w:tcPr>
            <w:tcW w:w="2405" w:type="dxa"/>
          </w:tcPr>
          <w:p w14:paraId="4A6AFA19" w14:textId="77777777" w:rsidR="007C1548" w:rsidRPr="00FC0DE7" w:rsidRDefault="007C1548" w:rsidP="00F95980">
            <w:r>
              <w:t xml:space="preserve">    id</w:t>
            </w:r>
          </w:p>
        </w:tc>
        <w:tc>
          <w:tcPr>
            <w:tcW w:w="1843" w:type="dxa"/>
          </w:tcPr>
          <w:p w14:paraId="0FDAEAB3" w14:textId="694B3696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108DEB07" w14:textId="77777777" w:rsidR="007C1548" w:rsidRDefault="007C1548" w:rsidP="00F95980"/>
        </w:tc>
        <w:tc>
          <w:tcPr>
            <w:tcW w:w="3544" w:type="dxa"/>
          </w:tcPr>
          <w:p w14:paraId="5E0C838B" w14:textId="5DA1502E" w:rsidR="007C1548" w:rsidRDefault="007C1548" w:rsidP="00F95980">
            <w:r>
              <w:t xml:space="preserve">Organisaation </w:t>
            </w:r>
            <w:proofErr w:type="spellStart"/>
            <w:r>
              <w:t>oid</w:t>
            </w:r>
            <w:proofErr w:type="spellEnd"/>
          </w:p>
          <w:p w14:paraId="7B15DFF9" w14:textId="77777777" w:rsidR="007C1548" w:rsidRDefault="007C1548" w:rsidP="00F95980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3107D9E4" w14:textId="77777777" w:rsidTr="26C3AD95">
        <w:trPr>
          <w:cantSplit/>
        </w:trPr>
        <w:tc>
          <w:tcPr>
            <w:tcW w:w="2405" w:type="dxa"/>
          </w:tcPr>
          <w:p w14:paraId="7BE85C67" w14:textId="77777777" w:rsidR="007C1548" w:rsidRDefault="007C1548" w:rsidP="001457B5">
            <w:r w:rsidRPr="26C3AD95"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</w:tcPr>
          <w:p w14:paraId="58C7603F" w14:textId="164EFBB0" w:rsidR="00755DFF" w:rsidRDefault="00DA709D" w:rsidP="00755DFF">
            <w:r>
              <w:t>P</w:t>
            </w:r>
          </w:p>
          <w:p w14:paraId="1AC3CFFC" w14:textId="057A0764" w:rsidR="007C1548" w:rsidRDefault="007C1548" w:rsidP="00F95980"/>
        </w:tc>
        <w:tc>
          <w:tcPr>
            <w:tcW w:w="992" w:type="dxa"/>
          </w:tcPr>
          <w:p w14:paraId="59145B07" w14:textId="77777777" w:rsidR="007C1548" w:rsidRDefault="007C1548" w:rsidP="00F95980"/>
        </w:tc>
        <w:tc>
          <w:tcPr>
            <w:tcW w:w="3544" w:type="dxa"/>
          </w:tcPr>
          <w:p w14:paraId="145884F6" w14:textId="357A3436" w:rsidR="007C1548" w:rsidRDefault="007C1548" w:rsidP="00755DFF">
            <w:r>
              <w:t>Organisaation nimi</w:t>
            </w:r>
          </w:p>
        </w:tc>
      </w:tr>
      <w:tr w:rsidR="007C1548" w14:paraId="39C66AD5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16186C5" w14:textId="77777777" w:rsidR="007C1548" w:rsidRDefault="007C1548" w:rsidP="00F95980">
            <w:r w:rsidRPr="26C3AD95">
              <w:t xml:space="preserve">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528ED996" w14:textId="77777777" w:rsidR="007C1548" w:rsidRDefault="007C1548" w:rsidP="00F95980">
            <w:r>
              <w:t xml:space="preserve">  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BA37E3" w14:textId="77415CD8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6D9E26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1C588DA7" w14:textId="3F1450D4" w:rsidR="007C1548" w:rsidRDefault="007C1548" w:rsidP="00905238">
            <w:r>
              <w:t>Organisaation puhelinnumero</w:t>
            </w:r>
          </w:p>
          <w:p w14:paraId="3BB326FA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 w:rsidRPr="26C3AD95">
              <w:t>.</w:t>
            </w:r>
          </w:p>
        </w:tc>
      </w:tr>
      <w:tr w:rsidR="007C1548" w14:paraId="241FDA84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E9572C4" w14:textId="77777777" w:rsidR="007C1548" w:rsidRDefault="007C1548" w:rsidP="00F95980">
            <w:r w:rsidRPr="26C3AD95">
              <w:t xml:space="preserve">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FC7F4BC" w14:textId="77777777" w:rsidR="007C1548" w:rsidRDefault="007C1548" w:rsidP="00F95980">
            <w:r>
              <w:t xml:space="preserve">  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7588D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7EFE9134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6F05C417" w14:textId="38F3E0A9" w:rsidR="007C1548" w:rsidRDefault="007C1548" w:rsidP="00905238">
            <w:r>
              <w:t>Organisaation sähköpostisosoite</w:t>
            </w:r>
          </w:p>
        </w:tc>
      </w:tr>
      <w:tr w:rsidR="007C1548" w14:paraId="2EE9F5C2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2A4BFA17" w14:textId="53B2CA9C" w:rsidR="007C1548" w:rsidRDefault="007C1548" w:rsidP="00F95980">
            <w:r w:rsidRPr="26C3AD95">
              <w:t xml:space="preserve">  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2CCA0297" w14:textId="0F8A590E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6C0BC121" w14:textId="77777777" w:rsidR="007C1548" w:rsidRDefault="007C1548" w:rsidP="00F95980"/>
        </w:tc>
        <w:tc>
          <w:tcPr>
            <w:tcW w:w="3544" w:type="dxa"/>
            <w:shd w:val="clear" w:color="auto" w:fill="BFBFBF" w:themeFill="background1" w:themeFillShade="BF"/>
          </w:tcPr>
          <w:p w14:paraId="0DF68DF3" w14:textId="16C05864" w:rsidR="007C1548" w:rsidRDefault="007C1548" w:rsidP="00F95980"/>
        </w:tc>
      </w:tr>
      <w:tr w:rsidR="00755DFF" w14:paraId="0D336123" w14:textId="77777777" w:rsidTr="26C3AD95">
        <w:trPr>
          <w:cantSplit/>
        </w:trPr>
        <w:tc>
          <w:tcPr>
            <w:tcW w:w="2405" w:type="dxa"/>
          </w:tcPr>
          <w:p w14:paraId="6851476A" w14:textId="0DB4683E" w:rsidR="00755DFF" w:rsidRDefault="00755DFF" w:rsidP="00755DFF">
            <w:r w:rsidRPr="26C3AD95">
              <w:t xml:space="preserve">   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21DDC530" w14:textId="5D0FBFC7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77788A98" w14:textId="77777777" w:rsidR="00755DFF" w:rsidRDefault="00755DFF" w:rsidP="00755DFF"/>
        </w:tc>
        <w:tc>
          <w:tcPr>
            <w:tcW w:w="3544" w:type="dxa"/>
          </w:tcPr>
          <w:p w14:paraId="5F4FB280" w14:textId="5F0C5728" w:rsidR="00755DFF" w:rsidRDefault="00755DFF" w:rsidP="00755DFF">
            <w:r>
              <w:t>Organisaation katuosoite</w:t>
            </w:r>
          </w:p>
        </w:tc>
      </w:tr>
      <w:tr w:rsidR="00755DFF" w14:paraId="076FD223" w14:textId="77777777" w:rsidTr="26C3AD95">
        <w:trPr>
          <w:cantSplit/>
        </w:trPr>
        <w:tc>
          <w:tcPr>
            <w:tcW w:w="2405" w:type="dxa"/>
          </w:tcPr>
          <w:p w14:paraId="26FDD2A0" w14:textId="403D2A68" w:rsidR="00755DFF" w:rsidRPr="00294FCE" w:rsidRDefault="00755DFF" w:rsidP="00755DFF">
            <w:r w:rsidRPr="26C3AD95">
              <w:t xml:space="preserve"> 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114DED8B" w14:textId="0590ADF4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2A3A84A6" w14:textId="77777777" w:rsidR="00755DFF" w:rsidRDefault="00755DFF" w:rsidP="00755DFF"/>
        </w:tc>
        <w:tc>
          <w:tcPr>
            <w:tcW w:w="3544" w:type="dxa"/>
          </w:tcPr>
          <w:p w14:paraId="0BA1B373" w14:textId="4F5FD350" w:rsidR="00755DFF" w:rsidRDefault="00755DFF" w:rsidP="00755DFF">
            <w:r>
              <w:t>Organisaation postinumero</w:t>
            </w:r>
          </w:p>
        </w:tc>
      </w:tr>
      <w:tr w:rsidR="00755DFF" w14:paraId="24847522" w14:textId="77777777" w:rsidTr="26C3AD95">
        <w:trPr>
          <w:cantSplit/>
        </w:trPr>
        <w:tc>
          <w:tcPr>
            <w:tcW w:w="2405" w:type="dxa"/>
          </w:tcPr>
          <w:p w14:paraId="3E85B4E3" w14:textId="1A6E18C6" w:rsidR="00755DFF" w:rsidRPr="00294FCE" w:rsidRDefault="00755DFF" w:rsidP="00755DFF">
            <w:r>
              <w:t xml:space="preserve">     city</w:t>
            </w:r>
          </w:p>
        </w:tc>
        <w:tc>
          <w:tcPr>
            <w:tcW w:w="1843" w:type="dxa"/>
          </w:tcPr>
          <w:p w14:paraId="0E39C0CA" w14:textId="0CB92113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4FA8C07F" w14:textId="77777777" w:rsidR="00755DFF" w:rsidRDefault="00755DFF" w:rsidP="00755DFF"/>
        </w:tc>
        <w:tc>
          <w:tcPr>
            <w:tcW w:w="3544" w:type="dxa"/>
          </w:tcPr>
          <w:p w14:paraId="2DFA91C2" w14:textId="1DE75B5D" w:rsidR="00755DFF" w:rsidRDefault="00755DFF" w:rsidP="00755DFF">
            <w:r>
              <w:t>Organisaation postitoimipaikka</w:t>
            </w:r>
          </w:p>
        </w:tc>
      </w:tr>
    </w:tbl>
    <w:p w14:paraId="167A949D" w14:textId="77777777" w:rsidR="00094063" w:rsidRDefault="00094063" w:rsidP="00D35AC1"/>
    <w:p w14:paraId="05F47A7A" w14:textId="42F07F0A" w:rsidR="00D73DD9" w:rsidRDefault="00FC0DE7" w:rsidP="00D35AC1">
      <w:r>
        <w:t xml:space="preserve">Pakollisuussäännöt eivät koske Omakannasta tehtyä uusimispyyntöä, jossa </w:t>
      </w:r>
      <w:proofErr w:type="spellStart"/>
      <w:r>
        <w:t>author</w:t>
      </w:r>
      <w:proofErr w:type="spellEnd"/>
      <w:r>
        <w:t xml:space="preserve"> jätetään tyhjäksi. </w:t>
      </w:r>
    </w:p>
    <w:p w14:paraId="599CC6FD" w14:textId="77777777" w:rsidR="00E61BFD" w:rsidRDefault="00E61BFD" w:rsidP="00D35AC1"/>
    <w:p w14:paraId="07E29651" w14:textId="6E82EA34" w:rsidR="00E61BFD" w:rsidRPr="00D35AC1" w:rsidRDefault="00E61BFD" w:rsidP="00D35AC1">
      <w:r>
        <w:lastRenderedPageBreak/>
        <w:t>Lääkemääräyksen tai lääketoimituksen korjauksessa ja mitätöinnissä ei saa korjata alkuperäisen määrääjän (LAL-</w:t>
      </w:r>
      <w:proofErr w:type="spellStart"/>
      <w:r>
        <w:t>author</w:t>
      </w:r>
      <w:proofErr w:type="spellEnd"/>
      <w:r>
        <w:t>) tai alkuperäisen lääketoimituksen tehneen henkilön (LTE-</w:t>
      </w:r>
      <w:proofErr w:type="spellStart"/>
      <w:r>
        <w:t>author</w:t>
      </w:r>
      <w:proofErr w:type="spellEnd"/>
      <w:r>
        <w:t xml:space="preserve">) tietoja. Mikäli alkuperäisestä lääkemääräyksestä tai lääketoimituksesta puuttuu </w:t>
      </w:r>
      <w:proofErr w:type="spellStart"/>
      <w:r>
        <w:t>authorin</w:t>
      </w:r>
      <w:proofErr w:type="spellEnd"/>
      <w:r>
        <w:t xml:space="preserve"> tietoja, jotka ovat uusimman määrityksen mukaan pakollisia, tietoja ei tuoda lääkemääräyksen tai toimituksen korjauksessa tai mitätöinnissä</w:t>
      </w:r>
      <w:ins w:id="519" w:author="Timo Kaskinen" w:date="2023-05-31T13:14:00Z">
        <w:r w:rsidR="00990F4C">
          <w:t xml:space="preserve"> – skeemapakollisten </w:t>
        </w:r>
        <w:proofErr w:type="spellStart"/>
        <w:r w:rsidR="00990F4C">
          <w:t>author</w:t>
        </w:r>
        <w:proofErr w:type="spellEnd"/>
        <w:r w:rsidR="00990F4C">
          <w:t xml:space="preserve">-tietojen osalta rakenteisiin tuotetaan </w:t>
        </w:r>
        <w:proofErr w:type="spellStart"/>
        <w:r w:rsidR="00720806">
          <w:t>nullFlavorit</w:t>
        </w:r>
        <w:proofErr w:type="spellEnd"/>
        <w:r w:rsidR="00720806">
          <w:t xml:space="preserve"> alaluvun lopussa olevan </w:t>
        </w:r>
      </w:ins>
      <w:ins w:id="520" w:author="Timo Kaskinen" w:date="2023-05-31T13:15:00Z">
        <w:r w:rsidR="00720806">
          <w:t>esimerkin mukaisesti</w:t>
        </w:r>
      </w:ins>
      <w:r>
        <w:t xml:space="preserve">. </w:t>
      </w:r>
    </w:p>
    <w:bookmarkEnd w:id="291"/>
    <w:p w14:paraId="66A6C33A" w14:textId="77777777" w:rsidR="0005050A" w:rsidRDefault="0005050A" w:rsidP="0005050A"/>
    <w:p w14:paraId="6CE42C2C" w14:textId="64466A3D" w:rsidR="00582C9C" w:rsidRPr="00D251B1" w:rsidRDefault="0007617F" w:rsidP="00D52BDD">
      <w:r>
        <w:t>Lääkkeen määrääjä</w:t>
      </w:r>
      <w:r w:rsidR="00582C9C" w:rsidRPr="26C3AD95">
        <w:t xml:space="preserve"> </w:t>
      </w:r>
      <w:r w:rsidR="00582C9C">
        <w:t>yksilöidään</w:t>
      </w:r>
      <w:r w:rsidR="009B63CB">
        <w:t xml:space="preserve"> yksilöintitunnuksella (entinen</w:t>
      </w:r>
      <w:r w:rsidR="00582C9C">
        <w:t xml:space="preserve"> SV-</w:t>
      </w:r>
      <w:r w:rsidR="009B63CB">
        <w:t>numero).</w:t>
      </w:r>
      <w:r w:rsidRPr="26C3AD95">
        <w:t xml:space="preserve"> </w:t>
      </w:r>
      <w:r w:rsidR="00582C9C">
        <w:t xml:space="preserve">Lisäksi yksilöintiin </w:t>
      </w:r>
      <w:r w:rsidR="00A95DC7">
        <w:t>käytetään</w:t>
      </w:r>
      <w:r w:rsidR="00582C9C" w:rsidRPr="26C3AD95">
        <w:t xml:space="preserve"> </w:t>
      </w:r>
      <w:r w:rsidR="005572C6">
        <w:t>Valviran rekisteröintinumeroa (</w:t>
      </w:r>
      <w:proofErr w:type="spellStart"/>
      <w:r w:rsidR="00582C9C">
        <w:t>terhikki</w:t>
      </w:r>
      <w:proofErr w:type="spellEnd"/>
      <w:r w:rsidR="00582C9C">
        <w:t>-tunnusta</w:t>
      </w:r>
      <w:r w:rsidR="005572C6" w:rsidRPr="26C3AD95">
        <w:t>)</w:t>
      </w:r>
      <w:r w:rsidR="00582C9C" w:rsidRPr="26C3AD95">
        <w:t>.</w:t>
      </w:r>
      <w:r>
        <w:t xml:space="preserve"> Samoja tunnisteita on käytettävä </w:t>
      </w:r>
      <w:proofErr w:type="spellStart"/>
      <w:r>
        <w:t>Body</w:t>
      </w:r>
      <w:proofErr w:type="spellEnd"/>
      <w:ins w:id="521" w:author="Jarkko Närvänen" w:date="2023-01-26T09:50:00Z">
        <w:r w:rsidR="002B42D7" w:rsidRPr="26C3AD95">
          <w:t>-</w:t>
        </w:r>
      </w:ins>
      <w:del w:id="522" w:author="Jarkko Närvänen" w:date="2023-01-26T09:50:00Z">
        <w:r w:rsidDel="002B42D7">
          <w:delText xml:space="preserve"> </w:delText>
        </w:r>
      </w:del>
      <w:r>
        <w:t>osan merkinnöissä henkilön tunnistamiseen.</w:t>
      </w:r>
    </w:p>
    <w:p w14:paraId="419169FF" w14:textId="77777777" w:rsidR="00582C9C" w:rsidRDefault="00582C9C" w:rsidP="0005050A"/>
    <w:p w14:paraId="1CD886F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laatija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408EA6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82B485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Ammattihenkilön rooli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31A86E" w14:textId="353691C5" w:rsidR="0005050A" w:rsidRPr="00AF5A87" w:rsidRDefault="0005050A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del w:id="523" w:author="Tuomainen Mika" w:date="2023-02-17T10:38:00Z">
        <w:r w:rsidRPr="00AF5A87" w:rsidDel="57E5B44D">
          <w:rPr>
            <w:rFonts w:ascii="Arial" w:hAnsi="Arial" w:cs="Arial"/>
            <w:color w:val="000000"/>
            <w:sz w:val="20"/>
            <w:szCs w:val="20"/>
            <w:highlight w:val="white"/>
          </w:rPr>
          <w:tab/>
        </w:r>
      </w:del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functionCode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1.2.246.537.5.40006.2003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Ammattihenkilön rooli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Lääkityksen aloittanut 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05D410EE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kirjautumisaika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85A834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time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20090424092017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96B572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818CE3E" w14:textId="0983116E" w:rsidR="0005050A" w:rsidRPr="00AF5A87" w:rsidRDefault="0005050A" w:rsidP="00AF5A87">
      <w:pPr>
        <w:autoSpaceDE w:val="0"/>
        <w:autoSpaceDN w:val="0"/>
        <w:adjustRightInd w:val="0"/>
        <w:ind w:left="852" w:hanging="852"/>
        <w:rPr>
          <w:rFonts w:ascii="Arial" w:hAnsi="Arial" w:cs="Arial"/>
          <w:color w:val="000000"/>
          <w:sz w:val="20"/>
          <w:szCs w:val="20"/>
          <w:highlight w:val="white"/>
        </w:rPr>
      </w:pPr>
      <w:del w:id="524" w:author="Tuomainen Mika" w:date="2023-02-17T10:38:00Z">
        <w:r w:rsidRPr="00AF5A87" w:rsidDel="57E5B44D">
          <w:rPr>
            <w:rFonts w:ascii="Arial" w:hAnsi="Arial" w:cs="Arial"/>
            <w:color w:val="000000"/>
            <w:sz w:val="20"/>
            <w:szCs w:val="20"/>
            <w:highlight w:val="white"/>
          </w:rPr>
          <w:tab/>
        </w:r>
      </w:del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Terveydenhuollon ammattilaisen (lääkäri) tunniste, 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yksilöintitunnus (</w:t>
      </w:r>
      <w:r w:rsidR="006B484F">
        <w:rPr>
          <w:rFonts w:ascii="Arial" w:hAnsi="Arial" w:cs="Arial"/>
          <w:color w:val="808080"/>
          <w:sz w:val="20"/>
          <w:szCs w:val="20"/>
          <w:highlight w:val="white"/>
        </w:rPr>
        <w:t xml:space="preserve">ent.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sv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-numero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extensionissa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21C830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123455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1.2.246.537.25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FAF7E77" w14:textId="77777777" w:rsidR="00582C9C" w:rsidRPr="00AF5A87" w:rsidRDefault="00582C9C" w:rsidP="00D52BDD">
      <w:pPr>
        <w:autoSpaceDE w:val="0"/>
        <w:autoSpaceDN w:val="0"/>
        <w:adjustRightInd w:val="0"/>
        <w:jc w:val="both"/>
        <w:rPr>
          <w:rFonts w:ascii="Arial" w:hAnsi="Arial" w:cs="Arial"/>
          <w:color w:val="808080"/>
          <w:sz w:val="20"/>
          <w:szCs w:val="20"/>
          <w:highlight w:val="white"/>
        </w:rPr>
      </w:pP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Ammattihenkilön lisätunniste</w:t>
      </w:r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, rekisteröintinumero (</w:t>
      </w:r>
      <w:proofErr w:type="spellStart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terhikki</w:t>
      </w:r>
      <w:proofErr w:type="spellEnd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--&gt;</w:t>
      </w:r>
    </w:p>
    <w:p w14:paraId="7AEF819E" w14:textId="77777777" w:rsidR="00582C9C" w:rsidRPr="00AF5A87" w:rsidRDefault="00582C9C" w:rsidP="00D52B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C32163" w:rsidRPr="00AF5A87">
        <w:rPr>
          <w:rFonts w:ascii="Arial" w:hAnsi="Arial" w:cs="Arial"/>
          <w:color w:val="000000"/>
          <w:sz w:val="20"/>
          <w:szCs w:val="20"/>
          <w:highlight w:val="white"/>
        </w:rPr>
        <w:t>12345678901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</w:t>
      </w:r>
      <w:r w:rsidR="005572C6" w:rsidRPr="00AF5A87">
        <w:rPr>
          <w:rFonts w:ascii="Arial" w:hAnsi="Arial" w:cs="Arial"/>
          <w:color w:val="000000"/>
          <w:sz w:val="20"/>
          <w:szCs w:val="20"/>
          <w:highlight w:val="white"/>
        </w:rPr>
        <w:t>537.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750036F" w14:textId="77777777" w:rsidR="00582C9C" w:rsidRPr="00AF5A87" w:rsidRDefault="00582C9C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14:paraId="201F000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erikoisala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310E81B" w14:textId="33E7C935" w:rsidR="0005050A" w:rsidRPr="00AF5A87" w:rsidRDefault="0005050A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del w:id="525" w:author="Tuomainen Mika" w:date="2023-02-17T10:38:00Z">
        <w:r w:rsidRPr="00AF5A87" w:rsidDel="57E5B44D">
          <w:rPr>
            <w:rFonts w:ascii="Arial" w:hAnsi="Arial" w:cs="Arial"/>
            <w:color w:val="000000"/>
            <w:sz w:val="20"/>
            <w:szCs w:val="20"/>
            <w:highlight w:val="white"/>
          </w:rPr>
          <w:tab/>
        </w:r>
      </w:del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D808E5" w:rsidRPr="00AF5A87">
        <w:rPr>
          <w:rFonts w:ascii="Arial" w:hAnsi="Arial" w:cs="Arial"/>
          <w:sz w:val="20"/>
          <w:szCs w:val="20"/>
        </w:rPr>
        <w:t>76111-222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Valvira - 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6438DE">
        <w:rPr>
          <w:rFonts w:ascii="Arial" w:hAnsi="Arial" w:cs="Arial"/>
          <w:sz w:val="20"/>
          <w:szCs w:val="20"/>
        </w:rPr>
        <w:t>erikoislääkäri 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14:paraId="5015F598" w14:textId="77777777" w:rsidR="0005050A" w:rsidRPr="0038791E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="001250A1" w:rsidRPr="0038791E">
        <w:rPr>
          <w:rFonts w:ascii="Arial" w:hAnsi="Arial" w:cs="Arial"/>
          <w:color w:val="800000"/>
          <w:sz w:val="20"/>
          <w:szCs w:val="20"/>
          <w:highlight w:val="white"/>
        </w:rPr>
        <w:t>translation</w:t>
      </w:r>
      <w:proofErr w:type="spellEnd"/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DE27ED6" w14:textId="77777777" w:rsidR="007237C5" w:rsidRPr="0038791E" w:rsidRDefault="007237C5" w:rsidP="007237C5">
      <w:pPr>
        <w:tabs>
          <w:tab w:val="left" w:pos="284"/>
          <w:tab w:val="left" w:pos="568"/>
          <w:tab w:val="left" w:pos="19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  <w:t xml:space="preserve">     </w:t>
      </w:r>
      <w:proofErr w:type="gramStart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38791E">
        <w:rPr>
          <w:rFonts w:ascii="Arial" w:hAnsi="Arial" w:cs="Arial"/>
          <w:color w:val="808080"/>
          <w:sz w:val="20"/>
          <w:szCs w:val="20"/>
          <w:highlight w:val="white"/>
        </w:rPr>
        <w:t xml:space="preserve"> Virkanimike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8B69279" w14:textId="77777777" w:rsidR="007237C5" w:rsidRPr="0038791E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38791E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0A9737" w14:textId="5E1EB737" w:rsidR="007237C5" w:rsidRPr="00F4414A" w:rsidRDefault="007237C5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00"/>
          <w:sz w:val="20"/>
          <w:szCs w:val="20"/>
          <w:highlight w:val="white"/>
        </w:rPr>
      </w:pPr>
      <w:del w:id="526" w:author="Tuomainen Mika" w:date="2023-02-17T10:38:00Z">
        <w:r w:rsidRPr="0038791E" w:rsidDel="57E5B44D">
          <w:rPr>
            <w:rFonts w:ascii="Arial" w:hAnsi="Arial" w:cs="Arial"/>
            <w:color w:val="000000"/>
            <w:sz w:val="20"/>
            <w:szCs w:val="20"/>
            <w:highlight w:val="white"/>
          </w:rPr>
          <w:tab/>
        </w:r>
      </w:del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4414A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=</w:t>
      </w:r>
      <w:r w:rsidR="003C0F49" w:rsidRPr="00F4414A">
        <w:rPr>
          <w:rFonts w:ascii="Arial" w:hAnsi="Arial" w:cs="Arial"/>
          <w:color w:val="0000FF"/>
          <w:sz w:val="20"/>
          <w:szCs w:val="20"/>
          <w:highlight w:val="white"/>
        </w:rPr>
        <w:t>”</w:t>
      </w:r>
      <w:proofErr w:type="spellStart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>KanTa</w:t>
      </w:r>
      <w:proofErr w:type="spellEnd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 xml:space="preserve">-palvelut - Tekninen CDA R2 rakennekoodisto 2003”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1.2.246.537.6.12.999.2003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Virkanimike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B741D7B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C4BF224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D5AB255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787D4A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62B2DBF" w14:textId="77777777" w:rsidR="000E1791" w:rsidRPr="00AF5A87" w:rsidRDefault="000E1791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192F284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085F00DD" w14:textId="057AB6F9" w:rsidR="000E1791" w:rsidRPr="00AF5A87" w:rsidRDefault="000E1791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FF"/>
          <w:sz w:val="20"/>
          <w:szCs w:val="20"/>
          <w:lang w:val="en-US"/>
        </w:rPr>
      </w:pPr>
      <w:del w:id="527" w:author="Tuomainen Mika" w:date="2023-02-17T10:38:00Z">
        <w:r w:rsidRPr="00AF5A87" w:rsidDel="57E5B44D">
          <w:rPr>
            <w:rFonts w:ascii="Arial" w:hAnsi="Arial" w:cs="Arial"/>
            <w:color w:val="0000FF"/>
            <w:sz w:val="20"/>
            <w:szCs w:val="20"/>
            <w:lang w:val="en-US"/>
          </w:rPr>
          <w:tab/>
        </w:r>
      </w:del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151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Lääkityslista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"/&gt;</w:t>
      </w:r>
    </w:p>
    <w:p w14:paraId="4205C995" w14:textId="4FCA12DF" w:rsidR="000E1791" w:rsidRPr="00AF5A87" w:rsidRDefault="000E1791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FF"/>
          <w:sz w:val="20"/>
          <w:szCs w:val="20"/>
        </w:rPr>
      </w:pPr>
      <w:del w:id="528" w:author="Tuomainen Mika" w:date="2023-02-17T10:38:00Z">
        <w:r w:rsidRPr="00886239" w:rsidDel="57E5B44D">
          <w:rPr>
            <w:rFonts w:ascii="Arial" w:hAnsi="Arial" w:cs="Arial"/>
            <w:color w:val="0000FF"/>
            <w:sz w:val="20"/>
            <w:szCs w:val="20"/>
          </w:rPr>
          <w:tab/>
        </w:r>
        <w:r w:rsidRPr="00886239" w:rsidDel="57E5B44D">
          <w:rPr>
            <w:rFonts w:ascii="Arial" w:hAnsi="Arial" w:cs="Arial"/>
            <w:color w:val="0000FF"/>
            <w:sz w:val="20"/>
            <w:szCs w:val="20"/>
          </w:rPr>
          <w:tab/>
        </w:r>
      </w:del>
      <w:r w:rsidRPr="00AF5A87">
        <w:rPr>
          <w:rFonts w:ascii="Arial" w:hAnsi="Arial" w:cs="Arial"/>
          <w:color w:val="0000FF"/>
          <w:sz w:val="20"/>
          <w:szCs w:val="20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 xml:space="preserve"> </w:t>
      </w:r>
      <w:proofErr w:type="spellStart"/>
      <w:r w:rsidRPr="00AF5A87">
        <w:rPr>
          <w:rFonts w:ascii="Arial" w:hAnsi="Arial" w:cs="Arial"/>
          <w:color w:val="0000FF"/>
          <w:sz w:val="20"/>
          <w:szCs w:val="20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034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1.2.246.537.6.140.2008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Ammattioikeudet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laillistettu erikoislääkäri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68BA9017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0FF17BA1" w14:textId="77777777" w:rsidR="00082727" w:rsidRPr="00AF5A87" w:rsidRDefault="00082727" w:rsidP="00AF5A87">
      <w:pPr>
        <w:tabs>
          <w:tab w:val="left" w:pos="301"/>
          <w:tab w:val="left" w:pos="601"/>
          <w:tab w:val="left" w:pos="902"/>
          <w:tab w:val="left" w:pos="1202"/>
          <w:tab w:val="left" w:pos="1503"/>
          <w:tab w:val="left" w:pos="1803"/>
          <w:tab w:val="left" w:pos="2104"/>
          <w:tab w:val="left" w:pos="2404"/>
        </w:tabs>
        <w:autoSpaceDE w:val="0"/>
        <w:autoSpaceDN w:val="0"/>
        <w:adjustRightInd w:val="0"/>
        <w:ind w:left="1202" w:hanging="1202"/>
        <w:rPr>
          <w:rFonts w:ascii="Arial" w:hAnsi="Arial" w:cs="Arial"/>
          <w:color w:val="0000FF"/>
          <w:sz w:val="20"/>
          <w:szCs w:val="20"/>
          <w:highlight w:val="white"/>
        </w:rPr>
      </w:pPr>
      <w:del w:id="529" w:author="Tuomainen Mika" w:date="2023-02-17T10:38:00Z">
        <w:r w:rsidRPr="00AF5A87" w:rsidDel="57E5B44D">
          <w:rPr>
            <w:rFonts w:ascii="Arial" w:hAnsi="Arial" w:cs="Arial"/>
            <w:color w:val="000000"/>
            <w:sz w:val="20"/>
            <w:szCs w:val="20"/>
            <w:highlight w:val="white"/>
          </w:rPr>
          <w:tab/>
        </w:r>
        <w:r w:rsidRPr="00AF5A87" w:rsidDel="57E5B44D">
          <w:rPr>
            <w:rFonts w:ascii="Arial" w:hAnsi="Arial" w:cs="Arial"/>
            <w:color w:val="000000"/>
            <w:sz w:val="20"/>
            <w:szCs w:val="20"/>
            <w:highlight w:val="white"/>
          </w:rPr>
          <w:tab/>
        </w:r>
        <w:r w:rsidRPr="00AF5A87" w:rsidDel="57E5B44D">
          <w:rPr>
            <w:rFonts w:ascii="Arial" w:hAnsi="Arial" w:cs="Arial"/>
            <w:color w:val="000000"/>
            <w:sz w:val="20"/>
            <w:szCs w:val="20"/>
            <w:highlight w:val="white"/>
          </w:rPr>
          <w:tab/>
        </w:r>
        <w:r w:rsidRPr="00AF5A87" w:rsidDel="57E5B44D">
          <w:rPr>
            <w:rFonts w:ascii="Arial" w:hAnsi="Arial" w:cs="Arial"/>
            <w:color w:val="000000"/>
            <w:sz w:val="20"/>
            <w:szCs w:val="20"/>
            <w:highlight w:val="white"/>
          </w:rPr>
          <w:tab/>
        </w:r>
      </w:del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lääkkeen määrääjän lisäerikoisalat, annetaan mikäli erikoisaloja on enemmän kuin yksi,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qualifieria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toistetaan tarvittava määrä</w:t>
      </w:r>
      <w:r w:rsidR="00444CF2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(tulee käyttöön 1.1.2017)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9EDA387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50818C7" w14:textId="77777777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FF"/>
          <w:sz w:val="20"/>
          <w:szCs w:val="20"/>
          <w:highlight w:val="white"/>
        </w:rPr>
      </w:pPr>
      <w:del w:id="530" w:author="Tuomainen Mika" w:date="2023-02-17T10:38:00Z">
        <w:r w:rsidRPr="00AF5A87" w:rsidDel="57E5B44D">
          <w:rPr>
            <w:rFonts w:ascii="Arial" w:hAnsi="Arial" w:cs="Arial"/>
            <w:color w:val="0000FF"/>
            <w:sz w:val="20"/>
            <w:szCs w:val="20"/>
            <w:highlight w:val="white"/>
          </w:rPr>
          <w:tab/>
        </w:r>
        <w:r w:rsidRPr="00AF5A87" w:rsidDel="57E5B44D">
          <w:rPr>
            <w:rFonts w:ascii="Arial" w:hAnsi="Arial" w:cs="Arial"/>
            <w:color w:val="0000FF"/>
            <w:sz w:val="20"/>
            <w:szCs w:val="20"/>
            <w:highlight w:val="white"/>
          </w:rPr>
          <w:tab/>
        </w:r>
        <w:r w:rsidRPr="00AF5A87" w:rsidDel="57E5B44D">
          <w:rPr>
            <w:rFonts w:ascii="Arial" w:hAnsi="Arial" w:cs="Arial"/>
            <w:color w:val="0000FF"/>
            <w:sz w:val="20"/>
            <w:szCs w:val="20"/>
            <w:highlight w:val="white"/>
          </w:rPr>
          <w:tab/>
        </w:r>
        <w:r w:rsidRPr="00AF5A87" w:rsidDel="57E5B44D">
          <w:rPr>
            <w:rFonts w:ascii="Arial" w:hAnsi="Arial" w:cs="Arial"/>
            <w:color w:val="0000FF"/>
            <w:sz w:val="20"/>
            <w:szCs w:val="20"/>
            <w:highlight w:val="white"/>
          </w:rPr>
          <w:tab/>
        </w:r>
        <w:r w:rsidRPr="00AF5A87" w:rsidDel="57E5B44D">
          <w:rPr>
            <w:rFonts w:ascii="Arial" w:hAnsi="Arial" w:cs="Arial"/>
            <w:color w:val="0000FF"/>
            <w:sz w:val="20"/>
            <w:szCs w:val="20"/>
            <w:highlight w:val="white"/>
          </w:rPr>
          <w:tab/>
        </w:r>
      </w:del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195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Lääkkeen määrääjän lisäerikoisala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81F9EFC" w14:textId="1642D97E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00"/>
          <w:sz w:val="20"/>
          <w:szCs w:val="20"/>
          <w:highlight w:val="white"/>
        </w:rPr>
      </w:pPr>
      <w:del w:id="531" w:author="Tuomainen Mika" w:date="2023-02-17T10:38:00Z">
        <w:r w:rsidRPr="00AF5A87" w:rsidDel="57E5B44D">
          <w:rPr>
            <w:rFonts w:ascii="Arial" w:hAnsi="Arial" w:cs="Arial"/>
            <w:color w:val="0000FF"/>
            <w:sz w:val="20"/>
            <w:szCs w:val="20"/>
            <w:highlight w:val="white"/>
          </w:rPr>
          <w:lastRenderedPageBreak/>
          <w:tab/>
        </w:r>
        <w:r w:rsidRPr="00AF5A87" w:rsidDel="57E5B44D">
          <w:rPr>
            <w:rFonts w:ascii="Arial" w:hAnsi="Arial" w:cs="Arial"/>
            <w:color w:val="0000FF"/>
            <w:sz w:val="20"/>
            <w:szCs w:val="20"/>
            <w:highlight w:val="white"/>
          </w:rPr>
          <w:tab/>
        </w:r>
        <w:r w:rsidRPr="00AF5A87" w:rsidDel="57E5B44D">
          <w:rPr>
            <w:rFonts w:ascii="Arial" w:hAnsi="Arial" w:cs="Arial"/>
            <w:color w:val="0000FF"/>
            <w:sz w:val="20"/>
            <w:szCs w:val="20"/>
            <w:highlight w:val="white"/>
          </w:rPr>
          <w:tab/>
        </w:r>
        <w:r w:rsidRPr="00AF5A87" w:rsidDel="57E5B44D">
          <w:rPr>
            <w:rFonts w:ascii="Arial" w:hAnsi="Arial" w:cs="Arial"/>
            <w:color w:val="0000FF"/>
            <w:sz w:val="20"/>
            <w:szCs w:val="20"/>
            <w:highlight w:val="white"/>
          </w:rPr>
          <w:tab/>
        </w:r>
        <w:r w:rsidRPr="00AF5A87" w:rsidDel="57E5B44D">
          <w:rPr>
            <w:rFonts w:ascii="Arial" w:hAnsi="Arial" w:cs="Arial"/>
            <w:color w:val="0000FF"/>
            <w:sz w:val="20"/>
            <w:szCs w:val="20"/>
            <w:highlight w:val="white"/>
          </w:rPr>
          <w:tab/>
        </w:r>
      </w:del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86113-180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erikoislääkäri </w:t>
      </w:r>
      <w:r w:rsidR="004E02D2">
        <w:rPr>
          <w:rFonts w:ascii="Arial" w:hAnsi="Arial" w:cs="Arial"/>
          <w:color w:val="000000"/>
          <w:sz w:val="20"/>
          <w:szCs w:val="20"/>
          <w:highlight w:val="white"/>
        </w:rPr>
        <w:t>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C09B442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6F52F3F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translation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047AFC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EE5046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nimi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F316A8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BF234F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94F38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Timo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35B17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Markka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1AC0C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="00412655"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qualifier=”AC”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="008B6A4D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AE9A9A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6649F04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811FBA3" w14:textId="77777777" w:rsidR="00054C69" w:rsidRPr="00AF5A87" w:rsidRDefault="00054C69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14:paraId="10E6348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tuottava organisaatio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DD7FF1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B32A5B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0983A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436B7A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46009AB" w14:textId="1D9E8081" w:rsidR="00943093" w:rsidRPr="00AF5A87" w:rsidRDefault="00943093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del w:id="532" w:author="Tuomainen Mika" w:date="2023-02-17T10:38:00Z">
        <w:r w:rsidRPr="00AF5A87" w:rsidDel="57E5B44D">
          <w:rPr>
            <w:rFonts w:ascii="Arial" w:hAnsi="Arial" w:cs="Arial"/>
            <w:color w:val="000000"/>
            <w:sz w:val="20"/>
            <w:szCs w:val="20"/>
            <w:highlight w:val="white"/>
          </w:rPr>
          <w:tab/>
        </w:r>
      </w:del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puhelinnumero: erottelu välilyönnillä on kielletty. Organisaation puhelinnumero välitetään telecom-elementillä, jossa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use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-attribuutin arvo on "DIR" (suora numero) tai ”PUB” (vaihteen numero)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E49171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tel:0201234567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use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DIR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A20E3E6" w14:textId="77777777" w:rsidR="008B6A4D" w:rsidRPr="00AF5A87" w:rsidRDefault="008B6A4D" w:rsidP="008B6A4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proofErr w:type="gram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mailto:</w:t>
      </w:r>
      <w:r w:rsidR="002741F7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sähköpostiosoite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29FD256E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B54410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AA1EE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C6113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F77D5F4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addr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6BF15543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asOrganizationPartOf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2E1C8BF2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PALVELUNANTAJA = TOIMINTAYKSIKKÖ = Palveluntuottaja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29080C1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54A39DA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r w:rsidRPr="00714B4D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1.2.246.10.1536552.10.0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7646FEA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Tampereen</w:t>
      </w:r>
      <w:proofErr w:type="spellEnd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Lääkärikeskus</w:t>
      </w:r>
      <w:proofErr w:type="spellEnd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Oy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1F6C7A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addr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06285211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 xml:space="preserve">Hatanpäänvaltatie 1 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08DA660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096F37D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00E2F5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47EEE3B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E477727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asOrganizationPartOf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75AD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4712C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9CD9E56" w14:textId="77777777" w:rsidR="0005050A" w:rsidRPr="00AF5A87" w:rsidRDefault="0005050A" w:rsidP="0005050A">
      <w:pPr>
        <w:rPr>
          <w:rFonts w:ascii="Arial" w:hAnsi="Arial" w:cs="Arial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47570F1" w14:textId="77777777" w:rsidR="0005050A" w:rsidRDefault="0005050A" w:rsidP="0005050A"/>
    <w:p w14:paraId="0EFED18C" w14:textId="77777777" w:rsidR="0005050A" w:rsidRDefault="0005050A" w:rsidP="0005050A"/>
    <w:p w14:paraId="20040C15" w14:textId="23C903D3" w:rsidR="006A6873" w:rsidRDefault="006A6873" w:rsidP="00B27713">
      <w:r>
        <w:t xml:space="preserve">Lääkemääräyksen tuottava terveydenhuollon palveluyksikkö ilmoitetaan </w:t>
      </w:r>
      <w:proofErr w:type="spellStart"/>
      <w:r>
        <w:t>re</w:t>
      </w:r>
      <w:r w:rsidR="00054C69">
        <w:t>presentedOrganization</w:t>
      </w:r>
      <w:proofErr w:type="spellEnd"/>
      <w:r w:rsidR="00054C69">
        <w:t xml:space="preserve">-rakenteessa ja terveydenhuollon palvelunantaja </w:t>
      </w:r>
      <w:proofErr w:type="spellStart"/>
      <w:r w:rsidR="00054C69">
        <w:t>representedOrganization</w:t>
      </w:r>
      <w:r w:rsidR="00413596" w:rsidRPr="26C3AD95">
        <w:t>.</w:t>
      </w:r>
      <w:r w:rsidR="00054C69">
        <w:t>asOrganizationPartOf</w:t>
      </w:r>
      <w:proofErr w:type="spellEnd"/>
      <w:r w:rsidR="00054C69">
        <w:t>-rakenteessa.</w:t>
      </w:r>
      <w:r w:rsidR="00D54C95" w:rsidRPr="26C3AD95">
        <w:t xml:space="preserve"> </w:t>
      </w:r>
      <w:r w:rsidR="00E83186">
        <w:t>Yksityisen terveydenhuollon</w:t>
      </w:r>
      <w:r w:rsidR="00D54C95">
        <w:t xml:space="preserve"> liittymismalleja on kuvattu</w:t>
      </w:r>
      <w:r w:rsidR="00E83186">
        <w:t xml:space="preserve"> tarkemmin</w:t>
      </w:r>
      <w:r w:rsidR="00D54C95" w:rsidRPr="26C3AD95">
        <w:t xml:space="preserve"> </w:t>
      </w:r>
      <w:hyperlink r:id="rId19" w:tgtFrame="_blank" w:history="1">
        <w:r w:rsidR="00D54C95" w:rsidRPr="00D54C95">
          <w:rPr>
            <w:rStyle w:val="Hyperlinkki"/>
          </w:rPr>
          <w:t>Yksityisen terveydenhuollon organisaatiotiedot HL7-sanomissa ja -asiakirjoissa</w:t>
        </w:r>
      </w:hyperlink>
      <w:r w:rsidR="00D54C95" w:rsidRPr="00D54C95">
        <w:t xml:space="preserve"> (xls)</w:t>
      </w:r>
      <w:r w:rsidR="00D54C95">
        <w:t xml:space="preserve"> määrittelyssä.</w:t>
      </w:r>
    </w:p>
    <w:p w14:paraId="42CEEB91" w14:textId="77777777" w:rsidR="00054C69" w:rsidRDefault="00054C69" w:rsidP="00B27713"/>
    <w:p w14:paraId="4740A6E2" w14:textId="071190E9" w:rsidR="007669C4" w:rsidRDefault="007669C4" w:rsidP="00B27713">
      <w:r>
        <w:lastRenderedPageBreak/>
        <w:t xml:space="preserve">Poikkeuksen edellä määriteltyyn </w:t>
      </w:r>
      <w:proofErr w:type="spellStart"/>
      <w:r>
        <w:t>author</w:t>
      </w:r>
      <w:proofErr w:type="spellEnd"/>
      <w:r>
        <w:t>-tietoon muodostaa Omakanta. Kun kansalainen tekee lääkemääräyksen uusimispyynnön Omakannassa</w:t>
      </w:r>
      <w:r w:rsidRPr="26C3AD95">
        <w:t xml:space="preserve">, </w:t>
      </w:r>
      <w:proofErr w:type="spellStart"/>
      <w:r>
        <w:t>author</w:t>
      </w:r>
      <w:proofErr w:type="spellEnd"/>
      <w:r>
        <w:t>-tieto jätetään tyhjäksi</w:t>
      </w:r>
      <w:ins w:id="533" w:author="Timo Kaskinen" w:date="2023-05-31T13:12:00Z">
        <w:r w:rsidR="000E2B40">
          <w:t xml:space="preserve"> kirjaamalla skeemapakollisiin tietoihin </w:t>
        </w:r>
        <w:proofErr w:type="spellStart"/>
        <w:r w:rsidR="000E2B40">
          <w:t>nullFlavorit</w:t>
        </w:r>
        <w:proofErr w:type="spellEnd"/>
        <w:r w:rsidR="000E2B40">
          <w:t xml:space="preserve"> ao</w:t>
        </w:r>
      </w:ins>
      <w:ins w:id="534" w:author="Jarkko Närvänen" w:date="2023-06-07T10:21:00Z">
        <w:r w:rsidR="004F592E">
          <w:t>.</w:t>
        </w:r>
      </w:ins>
      <w:ins w:id="535" w:author="Timo Kaskinen" w:date="2023-05-31T13:12:00Z">
        <w:r w:rsidR="000E2B40">
          <w:t xml:space="preserve"> esimerkin mukaisesti</w:t>
        </w:r>
      </w:ins>
      <w:r>
        <w:t>.</w:t>
      </w:r>
      <w:r w:rsidR="00E61BFD">
        <w:t xml:space="preserve"> Author-tieto jätetään tyhjäksi myös tilanteessa, jossa potilastietojärjestelmä palauttaa uusimispyynnön automaattisesti Reseptikeskukseen.</w:t>
      </w:r>
    </w:p>
    <w:p w14:paraId="408EFCA7" w14:textId="77777777" w:rsidR="007669C4" w:rsidRPr="00AB342A" w:rsidRDefault="007669C4" w:rsidP="57E5B44D">
      <w:pPr>
        <w:spacing w:before="100" w:beforeAutospacing="1" w:after="100" w:afterAutospacing="1"/>
        <w:ind w:left="1440"/>
        <w:rPr>
          <w:rFonts w:ascii="Arial" w:hAnsi="Arial" w:cs="Arial"/>
          <w:sz w:val="22"/>
          <w:szCs w:val="22"/>
          <w:lang w:val="en-US"/>
        </w:rPr>
      </w:pPr>
      <w:r w:rsidRPr="57E5B44D">
        <w:rPr>
          <w:rFonts w:ascii="Arial" w:hAnsi="Arial" w:cs="Arial"/>
          <w:sz w:val="22"/>
          <w:szCs w:val="22"/>
          <w:lang w:val="en-US"/>
        </w:rPr>
        <w:t xml:space="preserve">&lt;author 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nullFlavor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="NA"&gt;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 xml:space="preserve">     &lt;time 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nullFlavor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>     &lt;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assignedAuthor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 xml:space="preserve">          &lt;id 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nullFlavor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>     &lt;/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assignedAuthor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&gt;</w:t>
      </w:r>
      <w:r w:rsidR="00957E87">
        <w:rPr>
          <w:rFonts w:ascii="Arial" w:hAnsi="Arial" w:cs="Arial"/>
          <w:sz w:val="22"/>
          <w:lang w:val="en-US"/>
        </w:rPr>
        <w:br/>
      </w:r>
      <w:r w:rsidR="00957E87" w:rsidRPr="57E5B44D">
        <w:rPr>
          <w:rFonts w:ascii="Arial" w:hAnsi="Arial" w:cs="Arial"/>
          <w:sz w:val="22"/>
          <w:szCs w:val="22"/>
          <w:lang w:val="en-US"/>
        </w:rPr>
        <w:t>&lt;/author&gt;</w:t>
      </w:r>
    </w:p>
    <w:p w14:paraId="1544F93B" w14:textId="77777777" w:rsidR="0005050A" w:rsidRPr="00943093" w:rsidRDefault="0005050A" w:rsidP="00B27713">
      <w:pPr>
        <w:rPr>
          <w:lang w:val="en-US"/>
        </w:rPr>
      </w:pPr>
    </w:p>
    <w:p w14:paraId="43BAF36B" w14:textId="77777777" w:rsidR="00522FC1" w:rsidRDefault="00522FC1" w:rsidP="26C3AD95">
      <w:pPr>
        <w:pStyle w:val="Otsikko2"/>
      </w:pPr>
      <w:bookmarkStart w:id="536" w:name="CUSTODIAN"/>
      <w:bookmarkStart w:id="537" w:name="_Toc147931351"/>
      <w:bookmarkEnd w:id="536"/>
      <w:proofErr w:type="spellStart"/>
      <w:r>
        <w:t>custodian</w:t>
      </w:r>
      <w:proofErr w:type="spellEnd"/>
      <w:r>
        <w:t xml:space="preserve"> – rekisterinpitäjä (pakollinen)</w:t>
      </w:r>
      <w:bookmarkEnd w:id="292"/>
      <w:bookmarkEnd w:id="293"/>
      <w:bookmarkEnd w:id="537"/>
    </w:p>
    <w:p w14:paraId="5D2C5B1D" w14:textId="77777777" w:rsidR="00522FC1" w:rsidRPr="000578B9" w:rsidRDefault="00522FC1">
      <w:r>
        <w:t xml:space="preserve">Lääkemääräysten ja toimitusten vastuullinen rekisterinpitäjä on KELA, jonka OID sijoitetaan tähän elementtiin. </w:t>
      </w:r>
      <w:r w:rsidRPr="000578B9">
        <w:t>OID on 1.2.246.10.2462460.19.1.</w:t>
      </w:r>
    </w:p>
    <w:p w14:paraId="616D8F8C" w14:textId="77777777" w:rsidR="00522FC1" w:rsidRPr="000578B9" w:rsidRDefault="00522FC1">
      <w:r w:rsidRPr="000578B9">
        <w:t xml:space="preserve">Koko OID sijoitetaan </w:t>
      </w:r>
      <w:proofErr w:type="spellStart"/>
      <w:r w:rsidRPr="000578B9">
        <w:t>root</w:t>
      </w:r>
      <w:proofErr w:type="spellEnd"/>
      <w:r w:rsidRPr="000578B9">
        <w:t>-attribuuttiin.</w:t>
      </w:r>
    </w:p>
    <w:p w14:paraId="1483D86E" w14:textId="77777777" w:rsidR="00522FC1" w:rsidRPr="000578B9" w:rsidRDefault="00522FC1">
      <w:pPr>
        <w:rPr>
          <w:b/>
        </w:rPr>
      </w:pPr>
    </w:p>
    <w:p w14:paraId="1B9171F5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BA48C6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AE734E0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22798E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1.2.246.10.2462460.19.1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547031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Kansaneläkelaitos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70472C1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1EB7799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6B650DD" w14:textId="77777777" w:rsidR="009565B9" w:rsidRPr="00577775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577775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custodian</w:t>
      </w: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7CA3D2B" w14:textId="77777777" w:rsidR="00522FC1" w:rsidRPr="00577775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</w:rPr>
      </w:pPr>
    </w:p>
    <w:p w14:paraId="403C4CF3" w14:textId="77777777" w:rsidR="00522FC1" w:rsidRDefault="00522FC1">
      <w:pPr>
        <w:rPr>
          <w:b/>
          <w:lang w:val="en-US"/>
        </w:rPr>
      </w:pPr>
    </w:p>
    <w:p w14:paraId="0F379594" w14:textId="77777777" w:rsidR="00522FC1" w:rsidRDefault="00522FC1" w:rsidP="26C3AD95">
      <w:pPr>
        <w:pStyle w:val="Otsikko2"/>
      </w:pPr>
      <w:bookmarkStart w:id="538" w:name="_Ref151790446"/>
      <w:bookmarkStart w:id="539" w:name="_Toc155024587"/>
      <w:bookmarkStart w:id="540" w:name="_Toc147931352"/>
      <w:proofErr w:type="spellStart"/>
      <w:r>
        <w:t>relatedDocument</w:t>
      </w:r>
      <w:proofErr w:type="spellEnd"/>
      <w:r>
        <w:t xml:space="preserve"> – viittaus toiseen dokumenttiin</w:t>
      </w:r>
      <w:bookmarkEnd w:id="538"/>
      <w:bookmarkEnd w:id="539"/>
      <w:bookmarkEnd w:id="540"/>
    </w:p>
    <w:p w14:paraId="004F4107" w14:textId="7020691A" w:rsidR="00522FC1" w:rsidRDefault="00522FC1">
      <w:r>
        <w:t xml:space="preserve">Tässä elementissä </w:t>
      </w:r>
      <w:r w:rsidR="00E5128F">
        <w:t>vii</w:t>
      </w:r>
      <w:r>
        <w:t xml:space="preserve">tataan korjattuun dokumenttiin niissä tilanteissa, kun dokumentti on </w:t>
      </w:r>
      <w:r w:rsidR="00BA486D">
        <w:t xml:space="preserve">esim. </w:t>
      </w:r>
      <w:r>
        <w:t>lääkemääräyksen tai toimituksen korjaus tai mitätöinti.</w:t>
      </w:r>
    </w:p>
    <w:p w14:paraId="6FD71C23" w14:textId="77777777" w:rsidR="00522FC1" w:rsidRDefault="00522FC1">
      <w:pPr>
        <w:rPr>
          <w:b/>
        </w:rPr>
      </w:pPr>
    </w:p>
    <w:p w14:paraId="46B3B783" w14:textId="77777777" w:rsidR="00522FC1" w:rsidRPr="00DC076D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&lt;!--</w:t>
      </w:r>
      <w:r w:rsidRPr="6E4B6674">
        <w:rPr>
          <w:rStyle w:val="XML10ptGray-50"/>
          <w:rFonts w:ascii="Arial" w:hAnsi="Arial" w:cs="Arial"/>
          <w:highlight w:val="white"/>
          <w:lang w:val="nl-NL"/>
        </w:rPr>
        <w:t xml:space="preserve"> relatedDocument  - Korjattu lääkemääräys 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--&gt;</w:t>
      </w:r>
    </w:p>
    <w:p w14:paraId="4250C2E1" w14:textId="77777777" w:rsidR="00522FC1" w:rsidRPr="00DC076D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relatedDocument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typeCode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RPLC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"&gt;</w:t>
      </w:r>
    </w:p>
    <w:p w14:paraId="15C109B5" w14:textId="77777777" w:rsidR="00522FC1" w:rsidRPr="00E5128F" w:rsidRDefault="001250A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parentDocument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&gt;</w:t>
      </w:r>
    </w:p>
    <w:p w14:paraId="4B18F6E9" w14:textId="77777777" w:rsidR="00522FC1" w:rsidRPr="00E5128F" w:rsidRDefault="001250A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="00522FC1"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="00522FC1" w:rsidRPr="57E5B44D">
        <w:rPr>
          <w:rStyle w:val="XML10ptGray-50"/>
          <w:rFonts w:ascii="Arial" w:hAnsi="Arial" w:cs="Arial"/>
          <w:highlight w:val="white"/>
        </w:rPr>
        <w:t xml:space="preserve"> Viitattu dokumentti </w:t>
      </w:r>
      <w:r w:rsidR="00522FC1" w:rsidRPr="57E5B44D">
        <w:rPr>
          <w:rStyle w:val="XML10ptBlue"/>
          <w:rFonts w:ascii="Arial" w:hAnsi="Arial" w:cs="Arial"/>
          <w:highlight w:val="white"/>
        </w:rPr>
        <w:t>--&gt;</w:t>
      </w:r>
    </w:p>
    <w:p w14:paraId="247B78C2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r w:rsidRPr="57E5B44D">
        <w:rPr>
          <w:rStyle w:val="XML10ptDarkRed"/>
          <w:rFonts w:ascii="Arial" w:hAnsi="Arial" w:cs="Arial"/>
          <w:highlight w:val="white"/>
        </w:rPr>
        <w:t>id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root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1.2.246.10.98765432.93</w:t>
      </w:r>
      <w:r w:rsidR="006B4C34" w:rsidRPr="57E5B44D">
        <w:rPr>
          <w:rStyle w:val="XML10ptBlue"/>
          <w:rFonts w:ascii="Arial" w:hAnsi="Arial" w:cs="Arial"/>
          <w:highlight w:val="white"/>
        </w:rPr>
        <w:t>.</w:t>
      </w:r>
      <w:r w:rsidRPr="57E5B44D">
        <w:rPr>
          <w:rStyle w:val="XML10ptBlack"/>
          <w:rFonts w:ascii="Arial" w:hAnsi="Arial" w:cs="Arial"/>
          <w:highlight w:val="white"/>
        </w:rPr>
        <w:t>2006.1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57E5B44D">
        <w:rPr>
          <w:rStyle w:val="XML10ptBlue"/>
          <w:rFonts w:ascii="Arial" w:hAnsi="Arial" w:cs="Arial"/>
          <w:highlight w:val="white"/>
        </w:rPr>
        <w:t>/&gt;</w:t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</w:p>
    <w:p w14:paraId="75AB72F5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Pr="57E5B44D">
        <w:rPr>
          <w:rStyle w:val="XML10ptGray-50"/>
          <w:rFonts w:ascii="Arial" w:hAnsi="Arial" w:cs="Arial"/>
          <w:highlight w:val="white"/>
        </w:rPr>
        <w:t xml:space="preserve"> Viitatun dokumentin tyyppi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1AFE53E2" w14:textId="50FAC810" w:rsidR="00522FC1" w:rsidRPr="00AF5A87" w:rsidRDefault="00522FC1" w:rsidP="57E5B44D">
      <w:pPr>
        <w:autoSpaceDE w:val="0"/>
        <w:autoSpaceDN w:val="0"/>
        <w:adjustRightInd w:val="0"/>
        <w:ind w:left="568"/>
        <w:rPr>
          <w:rStyle w:val="XML10ptBlack"/>
          <w:rFonts w:ascii="Arial" w:hAnsi="Arial" w:cs="Arial"/>
          <w:highlight w:val="white"/>
        </w:rPr>
      </w:pP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displayName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Lääkemääräys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1.2.246.537.5.40105.2006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00AF5A87">
        <w:rPr>
          <w:rStyle w:val="XML10ptBlue"/>
          <w:rFonts w:ascii="Arial" w:hAnsi="Arial" w:cs="Arial"/>
          <w:szCs w:val="20"/>
          <w:highlight w:val="white"/>
        </w:rPr>
        <w:br/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ins w:id="541" w:author="Jarkko Närvänen" w:date="2023-05-05T10:03:00Z">
        <w:r w:rsidR="0042258A" w:rsidRPr="0042258A">
          <w:rPr>
            <w:rStyle w:val="XML10ptBlue"/>
            <w:rFonts w:ascii="Arial" w:hAnsi="Arial" w:cs="Arial"/>
          </w:rPr>
          <w:t xml:space="preserve">Sähköinen lääkemääräys - </w:t>
        </w:r>
      </w:ins>
      <w:r w:rsidRPr="57E5B44D">
        <w:rPr>
          <w:rStyle w:val="XML10ptBlack"/>
          <w:rFonts w:ascii="Arial" w:hAnsi="Arial" w:cs="Arial"/>
          <w:highlight w:val="white"/>
        </w:rPr>
        <w:t>Reseptisanoman tyyppi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57E5B44D">
        <w:rPr>
          <w:rStyle w:val="XML10ptBlue"/>
          <w:rFonts w:ascii="Arial" w:hAnsi="Arial" w:cs="Arial"/>
          <w:highlight w:val="white"/>
        </w:rPr>
        <w:t>/&gt;</w:t>
      </w:r>
    </w:p>
    <w:p w14:paraId="57B137FB" w14:textId="77777777" w:rsidR="00522FC1" w:rsidRPr="00714B4D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714B4D">
        <w:rPr>
          <w:rStyle w:val="XML10ptBlue"/>
          <w:rFonts w:ascii="Arial" w:hAnsi="Arial" w:cs="Arial"/>
          <w:highlight w:val="white"/>
          <w:lang w:val="sv-SE"/>
        </w:rPr>
        <w:t>&lt;!--</w:t>
      </w:r>
      <w:proofErr w:type="gram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Gray-50"/>
          <w:rFonts w:ascii="Arial" w:hAnsi="Arial" w:cs="Arial"/>
          <w:highlight w:val="white"/>
          <w:lang w:val="sv-SE"/>
        </w:rPr>
        <w:t>Viitattu</w:t>
      </w:r>
      <w:proofErr w:type="spell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Gray-50"/>
          <w:rFonts w:ascii="Arial" w:hAnsi="Arial" w:cs="Arial"/>
          <w:highlight w:val="white"/>
          <w:lang w:val="sv-SE"/>
        </w:rPr>
        <w:t>dokumentin</w:t>
      </w:r>
      <w:proofErr w:type="spell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Gray-50"/>
          <w:rFonts w:ascii="Arial" w:hAnsi="Arial" w:cs="Arial"/>
          <w:highlight w:val="white"/>
          <w:lang w:val="sv-SE"/>
        </w:rPr>
        <w:t>setId</w:t>
      </w:r>
      <w:proofErr w:type="spell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r w:rsidRPr="00714B4D">
        <w:rPr>
          <w:rStyle w:val="XML10ptBlue"/>
          <w:rFonts w:ascii="Arial" w:hAnsi="Arial" w:cs="Arial"/>
          <w:highlight w:val="white"/>
          <w:lang w:val="sv-SE"/>
        </w:rPr>
        <w:t>--&gt;</w:t>
      </w:r>
    </w:p>
    <w:p w14:paraId="37D30277" w14:textId="77777777" w:rsidR="00522FC1" w:rsidRPr="00714B4D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sv-SE"/>
        </w:rPr>
      </w:pPr>
      <w:r w:rsidRPr="00714B4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714B4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714B4D">
        <w:rPr>
          <w:rStyle w:val="XML10ptBlue"/>
          <w:rFonts w:ascii="Arial" w:hAnsi="Arial" w:cs="Arial"/>
          <w:highlight w:val="white"/>
          <w:lang w:val="sv-SE"/>
        </w:rPr>
        <w:t>&lt;</w:t>
      </w:r>
      <w:proofErr w:type="spellStart"/>
      <w:r w:rsidRPr="00714B4D">
        <w:rPr>
          <w:rStyle w:val="XML10ptDarkRed"/>
          <w:rFonts w:ascii="Arial" w:hAnsi="Arial" w:cs="Arial"/>
          <w:highlight w:val="white"/>
          <w:lang w:val="sv-SE"/>
        </w:rPr>
        <w:t>setId</w:t>
      </w:r>
      <w:proofErr w:type="spellEnd"/>
      <w:r w:rsidRPr="00714B4D">
        <w:rPr>
          <w:rStyle w:val="XML10ptRed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Red"/>
          <w:rFonts w:ascii="Arial" w:hAnsi="Arial" w:cs="Arial"/>
          <w:highlight w:val="white"/>
          <w:lang w:val="sv-SE"/>
        </w:rPr>
        <w:t>root</w:t>
      </w:r>
      <w:proofErr w:type="spellEnd"/>
      <w:r w:rsidRPr="00714B4D">
        <w:rPr>
          <w:rStyle w:val="XML10ptBlue"/>
          <w:rFonts w:ascii="Arial" w:hAnsi="Arial" w:cs="Arial"/>
          <w:highlight w:val="white"/>
          <w:lang w:val="sv-SE"/>
        </w:rPr>
        <w:t>="</w:t>
      </w:r>
      <w:proofErr w:type="gramStart"/>
      <w:r w:rsidRPr="00714B4D">
        <w:rPr>
          <w:rStyle w:val="XML10ptBlack"/>
          <w:rFonts w:ascii="Arial" w:hAnsi="Arial" w:cs="Arial"/>
          <w:highlight w:val="white"/>
          <w:lang w:val="sv-SE"/>
        </w:rPr>
        <w:t>1.2.246</w:t>
      </w:r>
      <w:proofErr w:type="gramEnd"/>
      <w:r w:rsidRPr="00714B4D">
        <w:rPr>
          <w:rStyle w:val="XML10ptBlack"/>
          <w:rFonts w:ascii="Arial" w:hAnsi="Arial" w:cs="Arial"/>
          <w:highlight w:val="white"/>
          <w:lang w:val="sv-SE"/>
        </w:rPr>
        <w:t>.10.98765432.93</w:t>
      </w:r>
      <w:r w:rsidR="006B4C34" w:rsidRPr="00714B4D">
        <w:rPr>
          <w:rStyle w:val="XML10ptBlue"/>
          <w:rFonts w:ascii="Arial" w:hAnsi="Arial" w:cs="Arial"/>
          <w:highlight w:val="white"/>
          <w:lang w:val="sv-SE"/>
        </w:rPr>
        <w:t>.</w:t>
      </w:r>
      <w:r w:rsidRPr="00714B4D">
        <w:rPr>
          <w:rStyle w:val="XML10ptBlack"/>
          <w:rFonts w:ascii="Arial" w:hAnsi="Arial" w:cs="Arial"/>
          <w:highlight w:val="white"/>
          <w:lang w:val="sv-SE"/>
        </w:rPr>
        <w:t>2006.1</w:t>
      </w:r>
      <w:r w:rsidRPr="00714B4D">
        <w:rPr>
          <w:rStyle w:val="XML10ptBlue"/>
          <w:rFonts w:ascii="Arial" w:hAnsi="Arial" w:cs="Arial"/>
          <w:highlight w:val="white"/>
          <w:lang w:val="sv-SE"/>
        </w:rPr>
        <w:t>"</w:t>
      </w:r>
      <w:r w:rsidRPr="00714B4D">
        <w:rPr>
          <w:rStyle w:val="XML10ptRed"/>
          <w:rFonts w:ascii="Arial" w:hAnsi="Arial" w:cs="Arial"/>
          <w:highlight w:val="white"/>
          <w:lang w:val="sv-SE"/>
        </w:rPr>
        <w:t xml:space="preserve"> </w:t>
      </w:r>
      <w:r w:rsidRPr="00714B4D">
        <w:rPr>
          <w:rStyle w:val="XML10ptBlue"/>
          <w:rFonts w:ascii="Arial" w:hAnsi="Arial" w:cs="Arial"/>
          <w:highlight w:val="white"/>
          <w:lang w:val="sv-SE"/>
        </w:rPr>
        <w:t>/&gt;</w:t>
      </w:r>
    </w:p>
    <w:p w14:paraId="44856A5C" w14:textId="77777777" w:rsidR="00522FC1" w:rsidRPr="002F33BF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sv-SE"/>
        </w:rPr>
      </w:pPr>
      <w:r w:rsidRPr="00714B4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2F33BF">
        <w:rPr>
          <w:rStyle w:val="XML10ptBlue"/>
          <w:rFonts w:ascii="Arial" w:hAnsi="Arial" w:cs="Arial"/>
          <w:highlight w:val="white"/>
          <w:lang w:val="sv-SE"/>
        </w:rPr>
        <w:t>&lt;/</w:t>
      </w:r>
      <w:proofErr w:type="spellStart"/>
      <w:r w:rsidRPr="002F33BF">
        <w:rPr>
          <w:rStyle w:val="XML10ptDarkRed"/>
          <w:rFonts w:ascii="Arial" w:hAnsi="Arial" w:cs="Arial"/>
          <w:highlight w:val="white"/>
          <w:lang w:val="sv-SE"/>
        </w:rPr>
        <w:t>parentDocument</w:t>
      </w:r>
      <w:proofErr w:type="spellEnd"/>
      <w:r w:rsidRPr="002F33BF">
        <w:rPr>
          <w:rStyle w:val="XML10ptBlue"/>
          <w:rFonts w:ascii="Arial" w:hAnsi="Arial" w:cs="Arial"/>
          <w:highlight w:val="white"/>
          <w:lang w:val="sv-SE"/>
        </w:rPr>
        <w:t>&gt;</w:t>
      </w:r>
    </w:p>
    <w:p w14:paraId="5EE8D94C" w14:textId="77777777" w:rsidR="00522FC1" w:rsidRPr="008B695E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8B695E">
        <w:rPr>
          <w:rStyle w:val="XML10ptBlue"/>
          <w:rFonts w:ascii="Arial" w:hAnsi="Arial" w:cs="Arial"/>
          <w:highlight w:val="white"/>
        </w:rPr>
        <w:t>&lt;/</w:t>
      </w:r>
      <w:proofErr w:type="spellStart"/>
      <w:r w:rsidRPr="008B695E">
        <w:rPr>
          <w:rStyle w:val="XML10ptDarkRed"/>
          <w:rFonts w:ascii="Arial" w:hAnsi="Arial" w:cs="Arial"/>
          <w:highlight w:val="white"/>
        </w:rPr>
        <w:t>relatedDocument</w:t>
      </w:r>
      <w:proofErr w:type="spellEnd"/>
      <w:r w:rsidRPr="008B695E">
        <w:rPr>
          <w:rStyle w:val="XML10ptBlue"/>
          <w:rFonts w:ascii="Arial" w:hAnsi="Arial" w:cs="Arial"/>
          <w:highlight w:val="white"/>
        </w:rPr>
        <w:t>&gt;</w:t>
      </w:r>
    </w:p>
    <w:p w14:paraId="56AC5C08" w14:textId="77777777" w:rsidR="00522FC1" w:rsidRPr="008B695E" w:rsidRDefault="00522FC1"/>
    <w:p w14:paraId="6A619886" w14:textId="77777777" w:rsidR="00522FC1" w:rsidRDefault="00522FC1" w:rsidP="00EA29DA">
      <w:pPr>
        <w:keepNext/>
        <w:keepLines/>
        <w:rPr>
          <w:ins w:id="542" w:author="Timo Kaskinen" w:date="2023-05-31T13:17:00Z"/>
        </w:rPr>
      </w:pPr>
      <w:proofErr w:type="spellStart"/>
      <w:r w:rsidRPr="008B695E">
        <w:lastRenderedPageBreak/>
        <w:t>RelatedDocument</w:t>
      </w:r>
      <w:proofErr w:type="spellEnd"/>
      <w:r w:rsidRPr="008B695E">
        <w:t xml:space="preserve">-elementin </w:t>
      </w:r>
      <w:proofErr w:type="spellStart"/>
      <w:r w:rsidRPr="008B695E">
        <w:t>typeCode</w:t>
      </w:r>
      <w:proofErr w:type="spellEnd"/>
      <w:r w:rsidRPr="008B695E">
        <w:t xml:space="preserve">-attribuutti määrittelee viittauksen tyypin. </w:t>
      </w:r>
    </w:p>
    <w:p w14:paraId="633F1BCE" w14:textId="77777777" w:rsidR="00EA29DA" w:rsidRPr="008B695E" w:rsidRDefault="00EA29DA" w:rsidP="00EA29DA">
      <w:pPr>
        <w:keepNext/>
        <w:keepLines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3054"/>
        <w:gridCol w:w="4322"/>
      </w:tblGrid>
      <w:tr w:rsidR="00522FC1" w14:paraId="156425A4" w14:textId="77777777" w:rsidTr="57E5B44D">
        <w:tc>
          <w:tcPr>
            <w:tcW w:w="930" w:type="dxa"/>
          </w:tcPr>
          <w:p w14:paraId="23DCAA4D" w14:textId="77777777" w:rsidR="00522FC1" w:rsidRDefault="00522FC1" w:rsidP="00EA29DA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Arvo</w:t>
            </w:r>
          </w:p>
        </w:tc>
        <w:tc>
          <w:tcPr>
            <w:tcW w:w="3138" w:type="dxa"/>
          </w:tcPr>
          <w:p w14:paraId="22E0977C" w14:textId="77777777" w:rsidR="00522FC1" w:rsidRDefault="00522FC1" w:rsidP="00EA29DA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Merkitys</w:t>
            </w:r>
          </w:p>
        </w:tc>
        <w:tc>
          <w:tcPr>
            <w:tcW w:w="4460" w:type="dxa"/>
          </w:tcPr>
          <w:p w14:paraId="378DFA85" w14:textId="77777777" w:rsidR="00522FC1" w:rsidRDefault="00522FC1" w:rsidP="00EA29DA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Käyttö</w:t>
            </w:r>
          </w:p>
        </w:tc>
      </w:tr>
      <w:tr w:rsidR="00522FC1" w14:paraId="3A83C5A2" w14:textId="77777777" w:rsidTr="57E5B44D">
        <w:tc>
          <w:tcPr>
            <w:tcW w:w="930" w:type="dxa"/>
          </w:tcPr>
          <w:p w14:paraId="1DF3312E" w14:textId="77777777" w:rsidR="00522FC1" w:rsidRDefault="00522FC1" w:rsidP="00EA29DA">
            <w:pPr>
              <w:keepNext/>
            </w:pPr>
            <w:r>
              <w:t>RPLC</w:t>
            </w:r>
          </w:p>
        </w:tc>
        <w:tc>
          <w:tcPr>
            <w:tcW w:w="3138" w:type="dxa"/>
          </w:tcPr>
          <w:p w14:paraId="027479EF" w14:textId="77777777" w:rsidR="00522FC1" w:rsidRDefault="00522FC1" w:rsidP="00EA29DA">
            <w:pPr>
              <w:keepNext/>
            </w:pPr>
            <w:r>
              <w:t>Viitattu dokumentti korvataan tällä dokumentilla.</w:t>
            </w:r>
          </w:p>
        </w:tc>
        <w:tc>
          <w:tcPr>
            <w:tcW w:w="4460" w:type="dxa"/>
          </w:tcPr>
          <w:p w14:paraId="19AC72C4" w14:textId="77777777" w:rsidR="00522FC1" w:rsidRDefault="00AB7FBB" w:rsidP="00EA29DA">
            <w:pPr>
              <w:keepNext/>
            </w:pPr>
            <w:r>
              <w:t>Esim. l</w:t>
            </w:r>
            <w:r w:rsidR="00522FC1">
              <w:t>ääkemääräyksen uusi versio korvaa aiemman.</w:t>
            </w:r>
          </w:p>
        </w:tc>
      </w:tr>
      <w:tr w:rsidR="00522FC1" w14:paraId="082BAD05" w14:textId="77777777" w:rsidTr="57E5B44D">
        <w:tc>
          <w:tcPr>
            <w:tcW w:w="930" w:type="dxa"/>
          </w:tcPr>
          <w:p w14:paraId="3C090D69" w14:textId="77777777" w:rsidR="00522FC1" w:rsidRDefault="00522FC1">
            <w:r>
              <w:t>APND</w:t>
            </w:r>
          </w:p>
        </w:tc>
        <w:tc>
          <w:tcPr>
            <w:tcW w:w="3138" w:type="dxa"/>
          </w:tcPr>
          <w:p w14:paraId="2F087F87" w14:textId="77777777" w:rsidR="00522FC1" w:rsidRDefault="00522FC1">
            <w:r>
              <w:t>Tämä dokumentti on liite viitattuun dokumenttiin.</w:t>
            </w:r>
          </w:p>
        </w:tc>
        <w:tc>
          <w:tcPr>
            <w:tcW w:w="4460" w:type="dxa"/>
          </w:tcPr>
          <w:p w14:paraId="1606FD7E" w14:textId="77777777" w:rsidR="00522FC1" w:rsidRDefault="00AB7FBB">
            <w:r>
              <w:t>Esim. l</w:t>
            </w:r>
            <w:r w:rsidR="00522FC1">
              <w:t>ukitussanoma, jolla lukitaan viitattu lääkemääräys.</w:t>
            </w:r>
          </w:p>
        </w:tc>
      </w:tr>
    </w:tbl>
    <w:p w14:paraId="1BF7F54D" w14:textId="77777777" w:rsidR="00522FC1" w:rsidRDefault="00522FC1"/>
    <w:p w14:paraId="4D70FE2F" w14:textId="77777777" w:rsidR="00522FC1" w:rsidRDefault="00522FC1">
      <w:r>
        <w:t xml:space="preserve">parentDocument.id –elementissä kuvataan dokumentti, johon viitataan. </w:t>
      </w:r>
      <w:proofErr w:type="spellStart"/>
      <w:r>
        <w:t>parentDocument.setId</w:t>
      </w:r>
      <w:proofErr w:type="spellEnd"/>
      <w:r>
        <w:t xml:space="preserve"> –elementissä toistetaan viitatun dokumentin </w:t>
      </w:r>
      <w:proofErr w:type="spellStart"/>
      <w:r>
        <w:t>setId</w:t>
      </w:r>
      <w:proofErr w:type="spellEnd"/>
      <w:r w:rsidRPr="26C3AD95">
        <w:t xml:space="preserve">. </w:t>
      </w:r>
      <w:proofErr w:type="spellStart"/>
      <w:r>
        <w:t>parentDocument.code</w:t>
      </w:r>
      <w:proofErr w:type="spellEnd"/>
      <w:r>
        <w:t xml:space="preserve"> –elementissä toistetaan viitatun dokumentin tyyppi elementistä </w:t>
      </w:r>
      <w:proofErr w:type="spellStart"/>
      <w:r>
        <w:t>code</w:t>
      </w:r>
      <w:proofErr w:type="spellEnd"/>
      <w:r w:rsidRPr="26C3AD95">
        <w:t xml:space="preserve">. </w:t>
      </w:r>
    </w:p>
    <w:p w14:paraId="1D1359F2" w14:textId="77777777" w:rsidR="00522FC1" w:rsidRDefault="00522FC1"/>
    <w:p w14:paraId="694DBB37" w14:textId="77777777" w:rsidR="00522FC1" w:rsidRDefault="00522FC1">
      <w:proofErr w:type="spellStart"/>
      <w:r>
        <w:t>RelatedDocument</w:t>
      </w:r>
      <w:proofErr w:type="spellEnd"/>
      <w:r>
        <w:t xml:space="preserve"> ja linkitykset on tarkemmin käyty läpi luvussa </w:t>
      </w:r>
      <w:r w:rsidR="000F4FD7">
        <w:fldChar w:fldCharType="begin"/>
      </w:r>
      <w:r>
        <w:instrText xml:space="preserve"> REF _Ref151824887 \r \h </w:instrText>
      </w:r>
      <w:r w:rsidR="000F4FD7">
        <w:fldChar w:fldCharType="separate"/>
      </w:r>
      <w:r w:rsidR="00835894">
        <w:t>5</w:t>
      </w:r>
      <w:r w:rsidR="000F4FD7">
        <w:fldChar w:fldCharType="end"/>
      </w:r>
      <w:r w:rsidRPr="26C3AD95">
        <w:t>.</w:t>
      </w:r>
    </w:p>
    <w:p w14:paraId="4B04AE65" w14:textId="77777777" w:rsidR="00522FC1" w:rsidRDefault="00522FC1"/>
    <w:p w14:paraId="070459EF" w14:textId="77777777" w:rsidR="00522FC1" w:rsidRDefault="00522FC1">
      <w:r>
        <w:t xml:space="preserve">Esitetty </w:t>
      </w:r>
      <w:proofErr w:type="spellStart"/>
      <w:r>
        <w:t>typeCode</w:t>
      </w:r>
      <w:proofErr w:type="spellEnd"/>
      <w:r>
        <w:t xml:space="preserve">-attribuutin käyttö poikkeaa kansainvälisistä määrityksistä siten että lääkemääräyssanomissa </w:t>
      </w:r>
      <w:proofErr w:type="spellStart"/>
      <w:r>
        <w:t>headerissa</w:t>
      </w:r>
      <w:proofErr w:type="spellEnd"/>
      <w:r>
        <w:t xml:space="preserve"> voi olla useita RPLC ja APND –arvoisia viittauksia.</w:t>
      </w:r>
    </w:p>
    <w:p w14:paraId="31576713" w14:textId="77777777" w:rsidR="00925C43" w:rsidRDefault="00925C43"/>
    <w:p w14:paraId="14F5B834" w14:textId="77777777" w:rsidR="006412C4" w:rsidRPr="006412C4" w:rsidRDefault="006412C4" w:rsidP="26C3AD95">
      <w:pPr>
        <w:pStyle w:val="Otsikko2"/>
      </w:pPr>
      <w:bookmarkStart w:id="543" w:name="OLE_LINK2"/>
      <w:bookmarkStart w:id="544" w:name="AUTHORIZATION"/>
      <w:bookmarkStart w:id="545" w:name="_Toc436750353"/>
      <w:bookmarkStart w:id="546" w:name="_Toc147931353"/>
      <w:bookmarkEnd w:id="543"/>
      <w:proofErr w:type="spellStart"/>
      <w:r w:rsidRPr="00AA0C34">
        <w:t>authorization</w:t>
      </w:r>
      <w:proofErr w:type="spellEnd"/>
      <w:r w:rsidRPr="26C3AD95">
        <w:t xml:space="preserve"> </w:t>
      </w:r>
      <w:bookmarkEnd w:id="544"/>
      <w:r w:rsidRPr="00AA0C34">
        <w:t>- valtuudet</w:t>
      </w:r>
      <w:bookmarkEnd w:id="545"/>
      <w:bookmarkEnd w:id="546"/>
      <w:r w:rsidRPr="26C3AD95">
        <w:t xml:space="preserve"> </w:t>
      </w:r>
    </w:p>
    <w:p w14:paraId="53E3D747" w14:textId="77777777" w:rsidR="006412C4" w:rsidRDefault="006412C4" w:rsidP="006412C4"/>
    <w:p w14:paraId="1678A39A" w14:textId="0F7E5EB0" w:rsidR="006412C4" w:rsidRDefault="00AB088F" w:rsidP="006412C4">
      <w:r>
        <w:t>Täll</w:t>
      </w:r>
      <w:r w:rsidR="006412C4">
        <w:t xml:space="preserve">ä </w:t>
      </w:r>
      <w:proofErr w:type="spellStart"/>
      <w:r w:rsidR="006412C4">
        <w:t>authorization</w:t>
      </w:r>
      <w:proofErr w:type="spellEnd"/>
      <w:r w:rsidR="006412C4" w:rsidRPr="26C3AD95">
        <w:t>-</w:t>
      </w:r>
      <w:r>
        <w:t>rakenteell</w:t>
      </w:r>
      <w:r w:rsidR="006412C4">
        <w:t xml:space="preserve">a </w:t>
      </w:r>
      <w:r>
        <w:t xml:space="preserve">tallennetaan tieto </w:t>
      </w:r>
      <w:r w:rsidR="006412C4">
        <w:t>alaikäise</w:t>
      </w:r>
      <w:r>
        <w:t>n potilastietojen luovuttamisest</w:t>
      </w:r>
      <w:r w:rsidR="006412C4">
        <w:t>a huoltajille</w:t>
      </w:r>
      <w:r w:rsidR="00564C3F" w:rsidRPr="26C3AD95">
        <w:t xml:space="preserve">. </w:t>
      </w:r>
      <w:r w:rsidR="006412C4">
        <w:t xml:space="preserve">Rakenteeseen kirjataan alaikäisen ilmoittama asiakirjan luovutuskielto huoltajille, missä koodistona käytetään koodistopalvelun luokitusta 1.2.246.537.5.40202 </w:t>
      </w:r>
      <w:del w:id="547" w:author="Pettersson Mirkka" w:date="2023-09-01T15:25:00Z">
        <w:r w:rsidR="006412C4" w:rsidDel="00133876">
          <w:delText>Kanta-palvelut</w:delText>
        </w:r>
      </w:del>
      <w:ins w:id="548" w:author="Pettersson Mirkka" w:date="2023-09-01T15:25:00Z">
        <w:r w:rsidR="00133876">
          <w:t>THL</w:t>
        </w:r>
      </w:ins>
      <w:r w:rsidR="006412C4">
        <w:t xml:space="preserve"> – Alaikäisen potilastietojen luovuttaminen huoltajille. Luovutuskielto kirjataan elementtiin </w:t>
      </w:r>
      <w:proofErr w:type="spellStart"/>
      <w:proofErr w:type="gramStart"/>
      <w:r w:rsidR="006412C4">
        <w:t>authorization.consent</w:t>
      </w:r>
      <w:proofErr w:type="gramEnd"/>
      <w:r w:rsidR="006412C4">
        <w:t>.code</w:t>
      </w:r>
      <w:proofErr w:type="spellEnd"/>
      <w:r w:rsidR="006412C4" w:rsidRPr="26C3AD95">
        <w:t xml:space="preserve">. </w:t>
      </w:r>
      <w:r w:rsidR="00564C3F">
        <w:t>Tietoa käytetään silloin, kun tiedon hakijana on joku muu kuin alaikäinen itse.</w:t>
      </w:r>
      <w:r w:rsidR="00FD169F">
        <w:t xml:space="preserve"> Pakollisella tiedolla </w:t>
      </w:r>
      <w:proofErr w:type="spellStart"/>
      <w:r w:rsidR="00FD169F">
        <w:t>templateId</w:t>
      </w:r>
      <w:proofErr w:type="spellEnd"/>
      <w:r w:rsidR="00FD169F" w:rsidRPr="26C3AD95">
        <w:t xml:space="preserve"> </w:t>
      </w:r>
      <w:r w:rsidR="00FD169F" w:rsidRPr="000E0BA5">
        <w:t xml:space="preserve">tunnistetaan mistä </w:t>
      </w:r>
      <w:proofErr w:type="spellStart"/>
      <w:r w:rsidR="00FD169F" w:rsidRPr="000E0BA5">
        <w:t>authorization</w:t>
      </w:r>
      <w:proofErr w:type="spellEnd"/>
      <w:r w:rsidR="00FD169F" w:rsidRPr="000E0BA5">
        <w:t xml:space="preserve">-rakenteesta on kyse </w:t>
      </w:r>
      <w:r w:rsidR="00FD169F">
        <w:rPr>
          <w:color w:val="1F497D"/>
        </w:rPr>
        <w:t>(</w:t>
      </w:r>
      <w:proofErr w:type="spellStart"/>
      <w:r w:rsidR="00FD169F">
        <w:t>KanTa</w:t>
      </w:r>
      <w:proofErr w:type="spellEnd"/>
      <w:r w:rsidR="00FD169F">
        <w:t>-palvelut - Tekninen CDA R2 rakennekoodisto 1.2.246.537.6.12.999 ja koodi 31 Huoltajille luovuttamisen kielto).</w:t>
      </w:r>
    </w:p>
    <w:p w14:paraId="1F1CCCAB" w14:textId="77777777" w:rsidR="006412C4" w:rsidRDefault="006412C4" w:rsidP="006412C4"/>
    <w:p w14:paraId="7EC2CEB8" w14:textId="77777777" w:rsidR="007524BA" w:rsidRPr="00AA0C34" w:rsidRDefault="007524BA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7524BA">
        <w:rPr>
          <w:rFonts w:ascii="Arial" w:hAnsi="Arial" w:cs="Arial"/>
          <w:color w:val="808080"/>
          <w:sz w:val="20"/>
          <w:szCs w:val="20"/>
          <w:highlight w:val="white"/>
        </w:rPr>
        <w:t>Alaikäisen puolesta asiointi</w:t>
      </w:r>
      <w:r w:rsidRPr="00597943">
        <w:rPr>
          <w:rFonts w:ascii="Arial" w:hAnsi="Arial" w:cs="Arial"/>
          <w:color w:val="808080" w:themeColor="background1" w:themeShade="80"/>
          <w:sz w:val="20"/>
          <w:szCs w:val="20"/>
          <w:highlight w:val="white"/>
        </w:rPr>
        <w:t xml:space="preserve">, tietojen luovutus huoltajille </w:t>
      </w:r>
      <w:r w:rsidRPr="007524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0787B0B" w14:textId="77777777" w:rsidR="006412C4" w:rsidRPr="00D07071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0707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typeCode</w:t>
      </w:r>
      <w:proofErr w:type="spellEnd"/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AUTH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72913AC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classCode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CONS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moodCode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EVN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24DB961" w14:textId="77777777" w:rsidR="00FD169F" w:rsidRPr="003B4D26" w:rsidRDefault="00FD169F" w:rsidP="00FD169F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B4D26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templateId</w:t>
      </w:r>
      <w:proofErr w:type="spellEnd"/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1.2.246.537.6.12.999.2003.31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53BC1EA" w14:textId="77777777" w:rsidR="00564C3F" w:rsidRPr="003B4D26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3B4D26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</w:p>
    <w:p w14:paraId="732425AB" w14:textId="4E1FA2ED" w:rsidR="00564C3F" w:rsidRPr="003B4D26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proofErr w:type="spellStart"/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1.2.246.537.5.40202</w:t>
      </w:r>
      <w:r w:rsidR="00F93E5F"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.201</w:t>
      </w:r>
      <w:r w:rsidR="006465F3"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9</w:t>
      </w:r>
      <w:r w:rsidR="00F93E5F"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01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4CA33835" w14:textId="77777777" w:rsidR="00564C3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>
        <w:rPr>
          <w:rFonts w:ascii="Arial" w:hAnsi="Arial" w:cs="Arial"/>
          <w:color w:val="000000"/>
          <w:sz w:val="20"/>
          <w:szCs w:val="20"/>
          <w:highlight w:val="white"/>
        </w:rPr>
        <w:t>THL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– Alaikäisen potilastietojen luovuttaminen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24803EBF" w14:textId="4EE2D26C" w:rsidR="006412C4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ins w:id="549" w:author="Pettersson Mirkka" w:date="2023-09-01T15:26:00Z">
        <w:r w:rsidR="00133876">
          <w:rPr>
            <w:rFonts w:ascii="Arial" w:hAnsi="Arial" w:cs="Arial"/>
            <w:color w:val="0000FF"/>
            <w:sz w:val="20"/>
            <w:szCs w:val="20"/>
            <w:highlight w:val="white"/>
          </w:rPr>
          <w:t>Ei päätöskykyinen, tiedot huoltajille</w:t>
        </w:r>
      </w:ins>
      <w:del w:id="550" w:author="Pettersson Mirkka" w:date="2023-09-01T15:25:00Z">
        <w:r w:rsidR="00920724" w:rsidRPr="57E5B44D" w:rsidDel="00133876">
          <w:rPr>
            <w:rFonts w:ascii="Arial" w:hAnsi="Arial"/>
            <w:color w:val="000000"/>
            <w:sz w:val="20"/>
            <w:szCs w:val="20"/>
            <w:highlight w:val="white"/>
          </w:rPr>
          <w:delText>Luovutetaan, koska ei kykene päättämään hoidostaan</w:delText>
        </w:r>
      </w:del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DB8FF61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statusCode</w:t>
      </w:r>
      <w:proofErr w:type="spellEnd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completed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0845520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C93B93B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741082" w14:textId="77777777" w:rsidR="006412C4" w:rsidRPr="00AA0C34" w:rsidRDefault="006412C4" w:rsidP="006412C4">
      <w:pPr>
        <w:rPr>
          <w:b/>
          <w:lang w:val="en-US"/>
        </w:rPr>
      </w:pPr>
    </w:p>
    <w:p w14:paraId="21A04D1D" w14:textId="77777777" w:rsidR="00522FC1" w:rsidRPr="00AA0C34" w:rsidRDefault="00522FC1">
      <w:pPr>
        <w:rPr>
          <w:lang w:val="en-GB"/>
        </w:rPr>
      </w:pPr>
    </w:p>
    <w:p w14:paraId="4E0ECD4C" w14:textId="77777777" w:rsidR="00522FC1" w:rsidRDefault="00522FC1" w:rsidP="26C3AD95">
      <w:pPr>
        <w:pStyle w:val="Otsikko2"/>
      </w:pPr>
      <w:bookmarkStart w:id="551" w:name="_Ref152387289"/>
      <w:bookmarkStart w:id="552" w:name="_Toc155024588"/>
      <w:bookmarkStart w:id="553" w:name="_Toc147931354"/>
      <w:proofErr w:type="spellStart"/>
      <w:r>
        <w:lastRenderedPageBreak/>
        <w:t>componentOf</w:t>
      </w:r>
      <w:bookmarkEnd w:id="551"/>
      <w:bookmarkEnd w:id="552"/>
      <w:bookmarkEnd w:id="553"/>
      <w:proofErr w:type="spellEnd"/>
    </w:p>
    <w:p w14:paraId="13D5B961" w14:textId="40800BF1" w:rsidR="009B02B1" w:rsidRDefault="009B02B1" w:rsidP="00790B16">
      <w:pPr>
        <w:keepNext/>
      </w:pPr>
    </w:p>
    <w:p w14:paraId="0B56E409" w14:textId="77777777" w:rsidR="00ED1381" w:rsidRDefault="00ED1381" w:rsidP="00790B16">
      <w:pPr>
        <w:keepNext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6"/>
        <w:gridCol w:w="1522"/>
        <w:gridCol w:w="992"/>
        <w:gridCol w:w="3402"/>
      </w:tblGrid>
      <w:tr w:rsidR="008A4BD0" w14:paraId="403C42A6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E6E6E6"/>
          </w:tcPr>
          <w:p w14:paraId="05B88751" w14:textId="77777777" w:rsidR="008A4BD0" w:rsidRDefault="00790B16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E6E6E6"/>
          </w:tcPr>
          <w:p w14:paraId="71446465" w14:textId="77777777" w:rsidR="008A4BD0" w:rsidRDefault="008A4BD0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3D5BCE8F" w14:textId="0BC21D26" w:rsidR="0038791E" w:rsidRDefault="0038791E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6E6E6"/>
          </w:tcPr>
          <w:p w14:paraId="7DDAC717" w14:textId="126B6704" w:rsidR="008A4BD0" w:rsidRDefault="00790B16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Kuvaus</w:t>
            </w:r>
          </w:p>
        </w:tc>
      </w:tr>
      <w:tr w:rsidR="00790B16" w14:paraId="562AA95F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E880A7E" w14:textId="3E65822D" w:rsidR="00790B16" w:rsidRPr="00790B16" w:rsidRDefault="00790B16" w:rsidP="57E5B44D">
            <w:pPr>
              <w:rPr>
                <w:b/>
                <w:bCs/>
              </w:rPr>
            </w:pPr>
            <w:proofErr w:type="spellStart"/>
            <w:r w:rsidRPr="57E5B44D">
              <w:rPr>
                <w:b/>
                <w:bCs/>
              </w:rPr>
              <w:t>encompassingEncounter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647B578" w14:textId="2118AC60" w:rsidR="00790B16" w:rsidRDefault="00FE6426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5B44B71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6B88A2D" w14:textId="55DA607C" w:rsidR="00790B16" w:rsidRDefault="00790B16" w:rsidP="00F95980"/>
        </w:tc>
      </w:tr>
      <w:tr w:rsidR="008A4BD0" w14:paraId="3511F96B" w14:textId="77777777" w:rsidTr="26C3AD95">
        <w:trPr>
          <w:cantSplit/>
        </w:trPr>
        <w:tc>
          <w:tcPr>
            <w:tcW w:w="2726" w:type="dxa"/>
            <w:shd w:val="clear" w:color="auto" w:fill="auto"/>
          </w:tcPr>
          <w:p w14:paraId="08838375" w14:textId="77777777" w:rsidR="008A4BD0" w:rsidRDefault="000954B2" w:rsidP="00F95980">
            <w:r>
              <w:t xml:space="preserve">  </w:t>
            </w:r>
            <w:r w:rsidR="00790B16">
              <w:t>id</w:t>
            </w:r>
          </w:p>
          <w:p w14:paraId="283A74C6" w14:textId="77777777" w:rsidR="008A4BD0" w:rsidRPr="008A4BD0" w:rsidRDefault="008A4BD0" w:rsidP="00F95980"/>
        </w:tc>
        <w:tc>
          <w:tcPr>
            <w:tcW w:w="1522" w:type="dxa"/>
            <w:shd w:val="clear" w:color="auto" w:fill="auto"/>
          </w:tcPr>
          <w:p w14:paraId="7DEAF9EF" w14:textId="77777777" w:rsidR="008A4BD0" w:rsidRPr="00C33E66" w:rsidRDefault="008A4BD0" w:rsidP="00F95980">
            <w:r>
              <w:t>EP</w:t>
            </w:r>
          </w:p>
        </w:tc>
        <w:tc>
          <w:tcPr>
            <w:tcW w:w="992" w:type="dxa"/>
          </w:tcPr>
          <w:p w14:paraId="693F580C" w14:textId="77777777" w:rsidR="0038791E" w:rsidRDefault="0038791E" w:rsidP="00F95980"/>
        </w:tc>
        <w:tc>
          <w:tcPr>
            <w:tcW w:w="3402" w:type="dxa"/>
            <w:shd w:val="clear" w:color="auto" w:fill="auto"/>
          </w:tcPr>
          <w:p w14:paraId="6E637CC3" w14:textId="51B6B4B5" w:rsidR="00790B16" w:rsidRDefault="00790B16" w:rsidP="00F95980">
            <w:r>
              <w:t>Palvelutapahtuman tunnus</w:t>
            </w:r>
          </w:p>
          <w:p w14:paraId="6CCE5411" w14:textId="77777777" w:rsidR="00790B16" w:rsidRDefault="00790B16" w:rsidP="00F95980"/>
          <w:p w14:paraId="3D81106D" w14:textId="5C76D04B" w:rsidR="008A4BD0" w:rsidRDefault="008A4BD0" w:rsidP="57E5B44D">
            <w:pPr>
              <w:rPr>
                <w:b/>
                <w:bCs/>
              </w:rPr>
            </w:pPr>
            <w:r>
              <w:t xml:space="preserve">Pakollinen </w:t>
            </w:r>
            <w:r w:rsidR="00DA3C44">
              <w:t>kaikissa potilastietojärjestelmien laatimissa asiakirjoissa</w:t>
            </w:r>
            <w:r w:rsidR="00E5128F">
              <w:t>,</w:t>
            </w:r>
            <w:r w:rsidR="00DA3C44">
              <w:t xml:space="preserve"> jos asiakirja on laadittu palvelutapahtuman yhteydessä. </w:t>
            </w:r>
          </w:p>
        </w:tc>
      </w:tr>
      <w:tr w:rsidR="008A4BD0" w14:paraId="2D917239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41B6A3D4" w14:textId="77777777" w:rsidR="008A4BD0" w:rsidRDefault="000954B2" w:rsidP="00F95980">
            <w:r w:rsidRPr="26C3AD95">
              <w:t xml:space="preserve">  </w:t>
            </w:r>
            <w:proofErr w:type="spellStart"/>
            <w:r w:rsidR="008A4BD0">
              <w:t>effectiveTime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67DC13F" w14:textId="77777777" w:rsidR="008A4BD0" w:rsidRDefault="008A4BD0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99E7C" w14:textId="77777777" w:rsidR="0038791E" w:rsidRDefault="0038791E" w:rsidP="00F9059F"/>
        </w:tc>
        <w:tc>
          <w:tcPr>
            <w:tcW w:w="3402" w:type="dxa"/>
            <w:tcBorders>
              <w:bottom w:val="single" w:sz="4" w:space="0" w:color="auto"/>
            </w:tcBorders>
          </w:tcPr>
          <w:p w14:paraId="7EEB8209" w14:textId="35C1A091" w:rsidR="008A4BD0" w:rsidRDefault="008A4BD0" w:rsidP="00F9059F">
            <w:r>
              <w:t>Lääkemääräyksessä määräyspäivä, toimituksessa toimituspäivä</w:t>
            </w:r>
            <w:r w:rsidR="00790B16">
              <w:t xml:space="preserve">. </w:t>
            </w:r>
            <w:r w:rsidR="00415D5D">
              <w:t>Muissa asiakirjoissa kuin lääkemääräyksissä ja toimituksissa sekä näiden korjauksissa ja mitätöinneissä</w:t>
            </w:r>
            <w:r w:rsidR="002741F7">
              <w:t xml:space="preserve"> toimenpiteen tekohetki (esim. lukituksen tekoaika).</w:t>
            </w:r>
          </w:p>
        </w:tc>
      </w:tr>
      <w:tr w:rsidR="008A4BD0" w14:paraId="04BFDDA2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241DC8C3" w14:textId="394C0D5D" w:rsidR="008A4BD0" w:rsidRPr="00F9059F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proofErr w:type="spellStart"/>
            <w:r w:rsidR="00F9059F" w:rsidRPr="57E5B44D">
              <w:rPr>
                <w:b/>
                <w:bCs/>
              </w:rPr>
              <w:t>location</w:t>
            </w:r>
            <w:proofErr w:type="spellEnd"/>
            <w:r w:rsidR="00F9059F" w:rsidRPr="57E5B44D">
              <w:rPr>
                <w:b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BFBFBF" w:themeFill="background1" w:themeFillShade="BF"/>
          </w:tcPr>
          <w:p w14:paraId="67157F79" w14:textId="317CF03A" w:rsidR="008A4BD0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7CDA73FA" w14:textId="77777777" w:rsidR="0038791E" w:rsidRPr="007D429C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135AB1F6" w14:textId="7B7CC690" w:rsidR="008A4BD0" w:rsidRPr="007D429C" w:rsidRDefault="008A4BD0" w:rsidP="00F95980"/>
        </w:tc>
      </w:tr>
      <w:tr w:rsidR="000954B2" w14:paraId="28B76F43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0F505443" w14:textId="225CF492" w:rsidR="000954B2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  <w:lang w:val="en-US"/>
              </w:rPr>
              <w:t xml:space="preserve">    </w:t>
            </w:r>
            <w:proofErr w:type="spellStart"/>
            <w:r w:rsidRPr="57E5B44D">
              <w:rPr>
                <w:b/>
                <w:bCs/>
                <w:lang w:val="en-US"/>
              </w:rPr>
              <w:t>healthCareFacility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4D093A8E" w14:textId="55AEE466" w:rsidR="000954B2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576B7CF8" w14:textId="77777777" w:rsidR="0038791E" w:rsidRPr="007D429C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63AB6E45" w14:textId="2DA96A9B" w:rsidR="000954B2" w:rsidRPr="007D429C" w:rsidRDefault="00FC1B74" w:rsidP="00F95980">
            <w:r w:rsidRPr="007D429C">
              <w:t>Palveluyksikön tai apteekin tiedot</w:t>
            </w:r>
          </w:p>
          <w:p w14:paraId="1E500E08" w14:textId="77777777" w:rsidR="005B3953" w:rsidRPr="007D429C" w:rsidRDefault="005B3953" w:rsidP="00F95980">
            <w:r w:rsidRPr="007D429C">
              <w:t>Yksityisen terveydenhuollon liittymismallit on kuvattu tarkemmin omassa määrittelyssään.</w:t>
            </w:r>
          </w:p>
        </w:tc>
      </w:tr>
      <w:tr w:rsidR="00F9059F" w14:paraId="7E842A66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59734442" w14:textId="77777777" w:rsidR="00F9059F" w:rsidRDefault="000954B2" w:rsidP="00F95980">
            <w:r>
              <w:t xml:space="preserve">      </w:t>
            </w:r>
            <w:r w:rsidR="00F9059F">
              <w:t>id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4883E4CA" w14:textId="77777777" w:rsidR="00F9059F" w:rsidRPr="007D429C" w:rsidRDefault="00F9059F" w:rsidP="00F95980">
            <w:r w:rsidRPr="007D429C"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3881BC" w14:textId="77777777" w:rsidR="0038791E" w:rsidRPr="007D429C" w:rsidDel="00305D05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BD0B112" w14:textId="2EBA3085" w:rsidR="00F9059F" w:rsidRPr="007D429C" w:rsidRDefault="00305D05" w:rsidP="00F95980">
            <w:r w:rsidRPr="007D429C">
              <w:t xml:space="preserve">Palveluyksikön </w:t>
            </w:r>
            <w:r w:rsidR="00FC1B74" w:rsidRPr="007D429C">
              <w:t>i</w:t>
            </w:r>
            <w:r w:rsidR="004533A3" w:rsidRPr="007D429C">
              <w:t>d</w:t>
            </w:r>
          </w:p>
          <w:p w14:paraId="4F048CA5" w14:textId="77777777" w:rsidR="009B52DA" w:rsidRPr="007D429C" w:rsidRDefault="009B52DA" w:rsidP="00F95980">
            <w:proofErr w:type="spellStart"/>
            <w:r w:rsidRPr="007D429C">
              <w:t>Oid</w:t>
            </w:r>
            <w:proofErr w:type="spellEnd"/>
            <w:r w:rsidRPr="007D429C">
              <w:t xml:space="preserve"> sijoitetaan kokonaisuudessaan </w:t>
            </w:r>
            <w:proofErr w:type="spellStart"/>
            <w:r w:rsidRPr="007D429C">
              <w:t>root</w:t>
            </w:r>
            <w:proofErr w:type="spellEnd"/>
            <w:r w:rsidRPr="007D429C">
              <w:t>-elementtiin.</w:t>
            </w:r>
          </w:p>
        </w:tc>
      </w:tr>
      <w:tr w:rsidR="00E027DF" w14:paraId="557801D6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0AC86BBF" w14:textId="6E5C9B04" w:rsidR="00E027DF" w:rsidRPr="007D429C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      </w:t>
            </w:r>
            <w:proofErr w:type="spellStart"/>
            <w:r w:rsidR="00E027DF" w:rsidRPr="57E5B44D">
              <w:rPr>
                <w:b/>
                <w:bCs/>
              </w:rPr>
              <w:t>location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014BD29E" w14:textId="076D7EC7" w:rsidR="00E027DF" w:rsidRPr="007D429C" w:rsidRDefault="00555A1F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5F3C59E7" w14:textId="77777777" w:rsidR="0038791E" w:rsidRPr="007D429C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401302AD" w14:textId="5D8C022D" w:rsidR="00E027DF" w:rsidRPr="007D429C" w:rsidRDefault="00E027DF" w:rsidP="00F95980"/>
        </w:tc>
      </w:tr>
      <w:tr w:rsidR="00F9059F" w14:paraId="171AF11C" w14:textId="77777777" w:rsidTr="26C3AD95">
        <w:trPr>
          <w:cantSplit/>
        </w:trPr>
        <w:tc>
          <w:tcPr>
            <w:tcW w:w="2726" w:type="dxa"/>
          </w:tcPr>
          <w:p w14:paraId="7DB92DE7" w14:textId="77777777" w:rsidR="00F9059F" w:rsidRDefault="000954B2" w:rsidP="00F95980">
            <w:r w:rsidRPr="26C3AD95">
              <w:t xml:space="preserve">          </w:t>
            </w:r>
            <w:proofErr w:type="spellStart"/>
            <w:r w:rsidR="00F9059F">
              <w:t>name</w:t>
            </w:r>
            <w:proofErr w:type="spellEnd"/>
          </w:p>
          <w:p w14:paraId="57F0991B" w14:textId="77777777" w:rsidR="00F9059F" w:rsidRPr="00FC0DE7" w:rsidRDefault="00F9059F" w:rsidP="00F95980"/>
        </w:tc>
        <w:tc>
          <w:tcPr>
            <w:tcW w:w="1522" w:type="dxa"/>
          </w:tcPr>
          <w:p w14:paraId="18D51733" w14:textId="77777777" w:rsidR="00F9059F" w:rsidRDefault="00F9059F" w:rsidP="00F95980">
            <w:r>
              <w:t>P</w:t>
            </w:r>
          </w:p>
        </w:tc>
        <w:tc>
          <w:tcPr>
            <w:tcW w:w="992" w:type="dxa"/>
          </w:tcPr>
          <w:p w14:paraId="2E5B5EE5" w14:textId="77777777" w:rsidR="0038791E" w:rsidRDefault="0038791E" w:rsidP="00F95980"/>
        </w:tc>
        <w:tc>
          <w:tcPr>
            <w:tcW w:w="3402" w:type="dxa"/>
          </w:tcPr>
          <w:p w14:paraId="180A448B" w14:textId="23D49B6D" w:rsidR="00F9059F" w:rsidRDefault="00A87444" w:rsidP="00F95980">
            <w:r>
              <w:t>Organisaation nimi</w:t>
            </w:r>
          </w:p>
        </w:tc>
      </w:tr>
      <w:tr w:rsidR="00A078BD" w14:paraId="1B6681A0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1EA59037" w14:textId="77777777" w:rsidR="00A078BD" w:rsidRDefault="00A078BD" w:rsidP="008777E4">
            <w:r w:rsidRPr="26C3AD95">
              <w:t xml:space="preserve">      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4D014D24" w14:textId="77777777" w:rsidR="00A078BD" w:rsidRDefault="00A078BD" w:rsidP="00F95980">
            <w:r>
              <w:t xml:space="preserve">      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5392BBB" w14:textId="008B7E8C" w:rsidR="00A078BD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6380CA" w14:textId="77777777" w:rsidR="0038791E" w:rsidRDefault="0038791E" w:rsidP="008777E4"/>
        </w:tc>
        <w:tc>
          <w:tcPr>
            <w:tcW w:w="3402" w:type="dxa"/>
            <w:tcBorders>
              <w:bottom w:val="single" w:sz="4" w:space="0" w:color="auto"/>
            </w:tcBorders>
          </w:tcPr>
          <w:p w14:paraId="5E3FBB71" w14:textId="428E4E6D" w:rsidR="00A078BD" w:rsidRDefault="00A078BD" w:rsidP="008777E4">
            <w:r>
              <w:t>Organisaation puhelinnumero</w:t>
            </w:r>
          </w:p>
          <w:p w14:paraId="37B1EAAD" w14:textId="77777777" w:rsidR="00A078BD" w:rsidRDefault="00A078BD" w:rsidP="00F95980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 w:rsidRPr="26C3AD95">
              <w:t>.</w:t>
            </w:r>
          </w:p>
        </w:tc>
      </w:tr>
      <w:tr w:rsidR="00A078BD" w14:paraId="6037EEF3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2F2E2E7" w14:textId="77777777" w:rsidR="00A078BD" w:rsidRDefault="00A078BD" w:rsidP="008777E4">
            <w:r w:rsidRPr="26C3AD95">
              <w:lastRenderedPageBreak/>
              <w:t xml:space="preserve">      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ADD1566" w14:textId="77777777" w:rsidR="00A078BD" w:rsidRDefault="00A078BD" w:rsidP="00F95980">
            <w:r>
              <w:t xml:space="preserve">      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CF64F43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2F50264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2B4CB13" w14:textId="0F32EA38" w:rsidR="00A078BD" w:rsidRDefault="00A078BD" w:rsidP="00F95980">
            <w:r>
              <w:t>Organisaation sähköpostisosoite</w:t>
            </w:r>
          </w:p>
        </w:tc>
      </w:tr>
      <w:tr w:rsidR="00E027DF" w14:paraId="494EEFAA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6FB7F09D" w14:textId="4CEAD9B5" w:rsidR="00E027DF" w:rsidRPr="00E027DF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        </w:t>
            </w:r>
            <w:proofErr w:type="spellStart"/>
            <w:r w:rsidR="00E027DF" w:rsidRPr="57E5B44D">
              <w:rPr>
                <w:b/>
                <w:bCs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5926C32C" w14:textId="60710787" w:rsidR="00E027DF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1AA8888D" w14:textId="77777777" w:rsidR="0038791E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725DD55A" w14:textId="1A7BCE5D" w:rsidR="00E027DF" w:rsidRDefault="00A87444" w:rsidP="00F95980">
            <w:r>
              <w:t>Organisaation osoitetiedot</w:t>
            </w:r>
          </w:p>
        </w:tc>
      </w:tr>
      <w:tr w:rsidR="00F9059F" w14:paraId="488CF522" w14:textId="77777777" w:rsidTr="26C3AD95">
        <w:trPr>
          <w:cantSplit/>
        </w:trPr>
        <w:tc>
          <w:tcPr>
            <w:tcW w:w="2726" w:type="dxa"/>
          </w:tcPr>
          <w:p w14:paraId="6E8A72D4" w14:textId="77777777" w:rsidR="00F9059F" w:rsidRDefault="000954B2" w:rsidP="00F9598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09216ED1" w14:textId="37E430AA" w:rsidR="00F9059F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6B4E2AD" w14:textId="77777777" w:rsidR="0038791E" w:rsidRDefault="0038791E" w:rsidP="00F95980"/>
        </w:tc>
        <w:tc>
          <w:tcPr>
            <w:tcW w:w="3402" w:type="dxa"/>
          </w:tcPr>
          <w:p w14:paraId="5ADC9C38" w14:textId="313CDB46" w:rsidR="00F9059F" w:rsidRDefault="00A87444" w:rsidP="00F95980">
            <w:r>
              <w:t>Organisaation katu</w:t>
            </w:r>
            <w:r w:rsidR="004533A3">
              <w:t>osoite</w:t>
            </w:r>
          </w:p>
        </w:tc>
      </w:tr>
      <w:tr w:rsidR="00352870" w14:paraId="67F7A76F" w14:textId="77777777" w:rsidTr="26C3AD95">
        <w:trPr>
          <w:cantSplit/>
        </w:trPr>
        <w:tc>
          <w:tcPr>
            <w:tcW w:w="2726" w:type="dxa"/>
          </w:tcPr>
          <w:p w14:paraId="68345FC6" w14:textId="77777777" w:rsidR="00352870" w:rsidRDefault="000954B2" w:rsidP="0035287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5B9EB528" w14:textId="482BB523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7A1AE52" w14:textId="77777777" w:rsidR="0038791E" w:rsidRDefault="0038791E" w:rsidP="00F95980"/>
        </w:tc>
        <w:tc>
          <w:tcPr>
            <w:tcW w:w="3402" w:type="dxa"/>
          </w:tcPr>
          <w:p w14:paraId="3FFF9EAA" w14:textId="342B9937" w:rsidR="00352870" w:rsidRDefault="00A87444" w:rsidP="00F95980">
            <w:r>
              <w:t xml:space="preserve">Organisaation </w:t>
            </w:r>
            <w:r w:rsidR="00352870">
              <w:t>postinumero</w:t>
            </w:r>
          </w:p>
        </w:tc>
      </w:tr>
      <w:tr w:rsidR="00352870" w14:paraId="7C69C3B3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EE66D4A" w14:textId="77777777" w:rsidR="00352870" w:rsidRPr="00352870" w:rsidRDefault="000954B2" w:rsidP="00F95980">
            <w:r>
              <w:t xml:space="preserve">            </w:t>
            </w:r>
            <w:r w:rsidR="00352870" w:rsidRPr="007E15E9">
              <w:t>c</w:t>
            </w:r>
            <w:r w:rsidR="00352870">
              <w:t>ity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8EB7AED" w14:textId="4FD0CF37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ABB78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6205E852" w14:textId="5665EFC2" w:rsidR="00352870" w:rsidRDefault="00A87444" w:rsidP="00F95980">
            <w:r>
              <w:t xml:space="preserve">Organisaation </w:t>
            </w:r>
            <w:r w:rsidR="00352870">
              <w:t>postitoimipaikka</w:t>
            </w:r>
          </w:p>
        </w:tc>
      </w:tr>
      <w:tr w:rsidR="008A4BD0" w14:paraId="3C353DCF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6D7E6F8B" w14:textId="77777777" w:rsidR="000954B2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proofErr w:type="spellStart"/>
            <w:r w:rsidR="00F9059F" w:rsidRPr="57E5B44D">
              <w:rPr>
                <w:b/>
                <w:bCs/>
              </w:rPr>
              <w:t>serviceProvider</w:t>
            </w:r>
            <w:proofErr w:type="spellEnd"/>
          </w:p>
          <w:p w14:paraId="2A9BB2B8" w14:textId="71F43E74" w:rsidR="008A4BD0" w:rsidRPr="00BE6A74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r w:rsidR="00F9059F" w:rsidRPr="57E5B44D">
              <w:rPr>
                <w:b/>
                <w:bCs/>
              </w:rPr>
              <w:t>Organization</w:t>
            </w:r>
          </w:p>
        </w:tc>
        <w:tc>
          <w:tcPr>
            <w:tcW w:w="1522" w:type="dxa"/>
            <w:shd w:val="clear" w:color="auto" w:fill="BFBFBF" w:themeFill="background1" w:themeFillShade="BF"/>
          </w:tcPr>
          <w:p w14:paraId="18C49357" w14:textId="74EDB140" w:rsidR="008A4BD0" w:rsidRPr="007D429C" w:rsidRDefault="002D6555" w:rsidP="00F95980">
            <w:r w:rsidRPr="007D429C">
              <w:t>EP, pakollinen jos kyseessä muu kuin apteekki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0ECD9874" w14:textId="77777777" w:rsidR="0038791E" w:rsidRPr="007D429C" w:rsidRDefault="0038791E" w:rsidP="005B3953"/>
        </w:tc>
        <w:tc>
          <w:tcPr>
            <w:tcW w:w="3402" w:type="dxa"/>
            <w:shd w:val="clear" w:color="auto" w:fill="BFBFBF" w:themeFill="background1" w:themeFillShade="BF"/>
          </w:tcPr>
          <w:p w14:paraId="26FAE8EE" w14:textId="46C1AB18" w:rsidR="008A4BD0" w:rsidRPr="007D429C" w:rsidRDefault="00A87444" w:rsidP="005B3953">
            <w:r w:rsidRPr="007D429C">
              <w:t>Palvelunantajan tiedot</w:t>
            </w:r>
          </w:p>
          <w:p w14:paraId="0C138438" w14:textId="1892BA69" w:rsidR="00634513" w:rsidRPr="007D429C" w:rsidRDefault="00634513" w:rsidP="005B3953">
            <w:r w:rsidRPr="007D429C">
              <w:t>Palvelunantajan tiedot ovat pakollisia terveydenhuollon laatimissa asiakirjoissa.</w:t>
            </w:r>
            <w:r w:rsidR="00947AF6" w:rsidRPr="007D429C">
              <w:t xml:space="preserve"> Yksityisen terveydenhuollon liittymismallit on kuvattu tarkemmin omassa määrittelyssään.</w:t>
            </w:r>
          </w:p>
        </w:tc>
      </w:tr>
      <w:tr w:rsidR="00A87444" w14:paraId="4BAEFDD9" w14:textId="77777777" w:rsidTr="26C3AD95">
        <w:trPr>
          <w:cantSplit/>
        </w:trPr>
        <w:tc>
          <w:tcPr>
            <w:tcW w:w="2726" w:type="dxa"/>
          </w:tcPr>
          <w:p w14:paraId="74B521BE" w14:textId="77777777" w:rsidR="00A87444" w:rsidRPr="00FC0DE7" w:rsidRDefault="00A87444" w:rsidP="00F95980">
            <w:r>
              <w:t xml:space="preserve">    id</w:t>
            </w:r>
          </w:p>
        </w:tc>
        <w:tc>
          <w:tcPr>
            <w:tcW w:w="1522" w:type="dxa"/>
          </w:tcPr>
          <w:p w14:paraId="5BB6221E" w14:textId="566A1E74" w:rsidR="00A87444" w:rsidRDefault="006D7726" w:rsidP="00F95980">
            <w:r>
              <w:t>P</w:t>
            </w:r>
          </w:p>
        </w:tc>
        <w:tc>
          <w:tcPr>
            <w:tcW w:w="992" w:type="dxa"/>
          </w:tcPr>
          <w:p w14:paraId="2EE621C7" w14:textId="77777777" w:rsidR="0038791E" w:rsidDel="006D7726" w:rsidRDefault="0038791E" w:rsidP="004533A3"/>
        </w:tc>
        <w:tc>
          <w:tcPr>
            <w:tcW w:w="3402" w:type="dxa"/>
          </w:tcPr>
          <w:p w14:paraId="1A172887" w14:textId="401F2F64" w:rsidR="00A87444" w:rsidRDefault="006D7726" w:rsidP="004533A3">
            <w:r>
              <w:t xml:space="preserve">Palvelunantajan </w:t>
            </w:r>
            <w:r w:rsidR="00A87444">
              <w:t>id</w:t>
            </w:r>
          </w:p>
          <w:p w14:paraId="6EC97F1C" w14:textId="77777777" w:rsidR="009B52DA" w:rsidRDefault="009B52DA" w:rsidP="004533A3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A87444" w14:paraId="2BF98398" w14:textId="77777777" w:rsidTr="26C3AD95">
        <w:trPr>
          <w:cantSplit/>
        </w:trPr>
        <w:tc>
          <w:tcPr>
            <w:tcW w:w="2726" w:type="dxa"/>
          </w:tcPr>
          <w:p w14:paraId="3E181F14" w14:textId="77777777" w:rsidR="00A87444" w:rsidRDefault="00A87444" w:rsidP="00F95980">
            <w:r w:rsidRPr="26C3AD95">
              <w:t xml:space="preserve">    </w:t>
            </w:r>
            <w:proofErr w:type="spellStart"/>
            <w:r>
              <w:t>name</w:t>
            </w:r>
            <w:proofErr w:type="spellEnd"/>
          </w:p>
          <w:p w14:paraId="7B91477F" w14:textId="77777777" w:rsidR="00A87444" w:rsidRDefault="00A87444" w:rsidP="00F95980"/>
        </w:tc>
        <w:tc>
          <w:tcPr>
            <w:tcW w:w="1522" w:type="dxa"/>
          </w:tcPr>
          <w:p w14:paraId="5E962EDB" w14:textId="0769F4B6" w:rsidR="00A87444" w:rsidRDefault="0038791E" w:rsidP="00F95980">
            <w:r>
              <w:t>P</w:t>
            </w:r>
          </w:p>
        </w:tc>
        <w:tc>
          <w:tcPr>
            <w:tcW w:w="992" w:type="dxa"/>
          </w:tcPr>
          <w:p w14:paraId="55DF139B" w14:textId="77777777" w:rsidR="0038791E" w:rsidRDefault="0038791E" w:rsidP="00F95980"/>
        </w:tc>
        <w:tc>
          <w:tcPr>
            <w:tcW w:w="3402" w:type="dxa"/>
          </w:tcPr>
          <w:p w14:paraId="0B8D9587" w14:textId="22168AFF" w:rsidR="00A87444" w:rsidRDefault="00A87444" w:rsidP="00F95980">
            <w:r>
              <w:t>Organisaation nimi</w:t>
            </w:r>
          </w:p>
        </w:tc>
      </w:tr>
      <w:tr w:rsidR="00A87444" w14:paraId="091BE5FF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5B59CFB" w14:textId="77777777" w:rsidR="00A87444" w:rsidRDefault="00A87444" w:rsidP="00F95980">
            <w:r w:rsidRPr="26C3AD95">
              <w:t xml:space="preserve">    </w:t>
            </w:r>
            <w:proofErr w:type="spellStart"/>
            <w:r>
              <w:t>telecom</w:t>
            </w:r>
            <w:proofErr w:type="spellEnd"/>
          </w:p>
          <w:p w14:paraId="65C01138" w14:textId="77777777" w:rsidR="00A078BD" w:rsidRDefault="00A078BD" w:rsidP="00F95980">
            <w:r>
              <w:t xml:space="preserve">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1A1A892" w14:textId="1E2C4812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40FE4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0EEDFD43" w14:textId="66B57471" w:rsidR="00A87444" w:rsidRDefault="00A87444" w:rsidP="00F95980">
            <w:r>
              <w:t>Organisaation puhelinnumero</w:t>
            </w:r>
          </w:p>
        </w:tc>
      </w:tr>
      <w:tr w:rsidR="00A078BD" w14:paraId="77860D8A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8907E47" w14:textId="77777777" w:rsidR="00A078BD" w:rsidRDefault="00A078BD" w:rsidP="00A078BD">
            <w:r w:rsidRPr="26C3AD95">
              <w:lastRenderedPageBreak/>
              <w:t xml:space="preserve">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497BF16" w14:textId="77777777" w:rsidR="00A078BD" w:rsidRDefault="00A078BD" w:rsidP="00A078BD">
            <w:r>
              <w:t xml:space="preserve">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D13FCE2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5EE89E7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30DD6FC3" w14:textId="3F98AB18" w:rsidR="00A078BD" w:rsidRDefault="00A078BD" w:rsidP="00F95980">
            <w:r>
              <w:t>Organisaation sähköpostisosoite</w:t>
            </w:r>
          </w:p>
        </w:tc>
      </w:tr>
      <w:tr w:rsidR="00A87444" w14:paraId="2FD5E4C4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3FC7CC77" w14:textId="3F698503" w:rsidR="00A87444" w:rsidRDefault="00A87444" w:rsidP="00F95980">
            <w:r w:rsidRPr="57E5B44D">
              <w:rPr>
                <w:b/>
                <w:bCs/>
              </w:rPr>
              <w:t xml:space="preserve">    </w:t>
            </w:r>
            <w:proofErr w:type="spellStart"/>
            <w:r w:rsidRPr="57E5B44D">
              <w:rPr>
                <w:b/>
                <w:bCs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5EA5F18C" w14:textId="542E902F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043460EA" w14:textId="77777777" w:rsidR="0038791E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50978970" w14:textId="4692AE45" w:rsidR="00A87444" w:rsidRDefault="00A87444" w:rsidP="00F95980">
            <w:r>
              <w:t>Organisaation osoitetiedot</w:t>
            </w:r>
          </w:p>
        </w:tc>
      </w:tr>
      <w:tr w:rsidR="00A87444" w14:paraId="4652BE71" w14:textId="77777777" w:rsidTr="26C3AD95">
        <w:trPr>
          <w:cantSplit/>
        </w:trPr>
        <w:tc>
          <w:tcPr>
            <w:tcW w:w="2726" w:type="dxa"/>
          </w:tcPr>
          <w:p w14:paraId="45544084" w14:textId="77777777" w:rsidR="00A87444" w:rsidRDefault="00A87444" w:rsidP="00F95980"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55AC025A" w14:textId="7D9211CB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23405C96" w14:textId="77777777" w:rsidR="0038791E" w:rsidRDefault="0038791E" w:rsidP="00F95980"/>
        </w:tc>
        <w:tc>
          <w:tcPr>
            <w:tcW w:w="3402" w:type="dxa"/>
          </w:tcPr>
          <w:p w14:paraId="2402B124" w14:textId="04F76DEA" w:rsidR="00A87444" w:rsidRDefault="00A87444" w:rsidP="00F95980">
            <w:r>
              <w:t>Organisaation katuosoite</w:t>
            </w:r>
          </w:p>
        </w:tc>
      </w:tr>
      <w:tr w:rsidR="00A87444" w14:paraId="1574735B" w14:textId="77777777" w:rsidTr="26C3AD95">
        <w:trPr>
          <w:cantSplit/>
        </w:trPr>
        <w:tc>
          <w:tcPr>
            <w:tcW w:w="2726" w:type="dxa"/>
          </w:tcPr>
          <w:p w14:paraId="504162AE" w14:textId="77777777" w:rsidR="00A87444" w:rsidRPr="00352870" w:rsidRDefault="00A87444" w:rsidP="00F95980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2431BBEC" w14:textId="0A3D86C8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B764C61" w14:textId="77777777" w:rsidR="0038791E" w:rsidRDefault="0038791E" w:rsidP="00F95980"/>
        </w:tc>
        <w:tc>
          <w:tcPr>
            <w:tcW w:w="3402" w:type="dxa"/>
          </w:tcPr>
          <w:p w14:paraId="7BB9E224" w14:textId="05182CAB" w:rsidR="00A87444" w:rsidRDefault="00A87444" w:rsidP="00F95980">
            <w:r>
              <w:t>Organisaation postinumero</w:t>
            </w:r>
          </w:p>
        </w:tc>
      </w:tr>
      <w:tr w:rsidR="00A87444" w14:paraId="5D64293B" w14:textId="77777777" w:rsidTr="26C3AD95">
        <w:trPr>
          <w:cantSplit/>
        </w:trPr>
        <w:tc>
          <w:tcPr>
            <w:tcW w:w="2726" w:type="dxa"/>
          </w:tcPr>
          <w:p w14:paraId="63A46C65" w14:textId="77777777" w:rsidR="00A87444" w:rsidRPr="00352870" w:rsidRDefault="00A87444" w:rsidP="00F95980">
            <w:pPr>
              <w:rPr>
                <w:lang w:val="en-US"/>
              </w:rPr>
            </w:pPr>
            <w:r>
              <w:t xml:space="preserve">      </w:t>
            </w:r>
            <w:r w:rsidRPr="007E15E9">
              <w:t>c</w:t>
            </w:r>
            <w:r>
              <w:t>ity</w:t>
            </w:r>
          </w:p>
        </w:tc>
        <w:tc>
          <w:tcPr>
            <w:tcW w:w="1522" w:type="dxa"/>
          </w:tcPr>
          <w:p w14:paraId="0D77C553" w14:textId="40FD2903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108DACBF" w14:textId="77777777" w:rsidR="0038791E" w:rsidRDefault="0038791E" w:rsidP="00F95980"/>
        </w:tc>
        <w:tc>
          <w:tcPr>
            <w:tcW w:w="3402" w:type="dxa"/>
          </w:tcPr>
          <w:p w14:paraId="7DA8B39B" w14:textId="36F5D8DF" w:rsidR="00A87444" w:rsidRDefault="00A87444" w:rsidP="00F95980">
            <w:r>
              <w:t>Organisaation postitoimipaikka</w:t>
            </w:r>
          </w:p>
        </w:tc>
      </w:tr>
    </w:tbl>
    <w:p w14:paraId="6CD6D303" w14:textId="77777777" w:rsidR="008A4BD0" w:rsidRPr="009B02B1" w:rsidRDefault="008A4BD0" w:rsidP="009B02B1"/>
    <w:p w14:paraId="54734A4D" w14:textId="77777777" w:rsidR="00522FC1" w:rsidRDefault="00522FC1">
      <w:r>
        <w:t>Lääkemääräyksen</w:t>
      </w:r>
      <w:r w:rsidR="009B02B1">
        <w:t xml:space="preserve"> määräyspäivä</w:t>
      </w:r>
      <w:r>
        <w:t xml:space="preserve"> tai toimituksen </w:t>
      </w:r>
      <w:r w:rsidR="009B02B1">
        <w:t>toimituspäivä</w:t>
      </w:r>
      <w:r w:rsidRPr="26C3AD95">
        <w:t xml:space="preserve"> </w:t>
      </w:r>
      <w:r w:rsidR="009B02B1">
        <w:t>ilmoitetaan</w:t>
      </w:r>
      <w:r>
        <w:t xml:space="preserve"> elementissä </w:t>
      </w:r>
      <w:proofErr w:type="spellStart"/>
      <w:r>
        <w:t>componentOf.encompassingEncounter</w:t>
      </w:r>
      <w:proofErr w:type="spellEnd"/>
      <w:r>
        <w:t xml:space="preserve"> sisällä </w:t>
      </w:r>
      <w:proofErr w:type="spellStart"/>
      <w:r>
        <w:t>effectiveTime</w:t>
      </w:r>
      <w:proofErr w:type="spellEnd"/>
      <w:r>
        <w:t>-elementissä.</w:t>
      </w:r>
      <w:r w:rsidR="00CF0105" w:rsidRPr="26C3AD95">
        <w:t xml:space="preserve"> </w:t>
      </w:r>
      <w:proofErr w:type="spellStart"/>
      <w:r w:rsidR="00CF0105">
        <w:t>encompassingEncounter</w:t>
      </w:r>
      <w:proofErr w:type="spellEnd"/>
      <w:r w:rsidR="00CF0105">
        <w:t xml:space="preserve"> elementin sisällä oleva id elementti sisältää palvelutapahtumatunnuksen, niissä </w:t>
      </w:r>
      <w:proofErr w:type="gramStart"/>
      <w:r w:rsidR="00CF0105">
        <w:t>tapauksissa</w:t>
      </w:r>
      <w:proofErr w:type="gramEnd"/>
      <w:r w:rsidR="00CF0105">
        <w:t xml:space="preserve"> joissa se on olemassa (jos </w:t>
      </w:r>
      <w:r w:rsidR="0064643C">
        <w:t xml:space="preserve">lääkemääräys </w:t>
      </w:r>
      <w:r w:rsidR="00CF0105">
        <w:t xml:space="preserve">on kirjoitettu palvelutapahtuman yhteydessä). </w:t>
      </w:r>
      <w:r w:rsidRPr="26C3AD95">
        <w:t xml:space="preserve"> </w:t>
      </w:r>
      <w:proofErr w:type="spellStart"/>
      <w:r>
        <w:t>location</w:t>
      </w:r>
      <w:proofErr w:type="spellEnd"/>
      <w:r>
        <w:t xml:space="preserve">-elementissä tuodaan lääkemääräyksen laatimispaikan tai toimituksen tekopaikan tiedot. </w:t>
      </w:r>
    </w:p>
    <w:p w14:paraId="1A57EFB4" w14:textId="77777777" w:rsidR="00522FC1" w:rsidRDefault="00522FC1"/>
    <w:p w14:paraId="2EE318A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ja laatimispaikka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DF885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CA31846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D08864C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Palvelutapahtumatunnus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4720923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1.2.246.10.1536552.14.2009.145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34DDDB4" w14:textId="4B1B3992" w:rsidR="00943093" w:rsidRDefault="00943093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del w:id="554" w:author="Tuomainen Mika" w:date="2023-02-17T10:43:00Z">
        <w:r w:rsidDel="26C3AD95">
          <w:rPr>
            <w:rFonts w:ascii="Arial" w:hAnsi="Arial" w:cs="Arial"/>
            <w:color w:val="000000"/>
            <w:sz w:val="20"/>
            <w:szCs w:val="20"/>
            <w:highlight w:val="white"/>
          </w:rPr>
          <w:tab/>
        </w:r>
      </w:del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(=määräyspäivä) aika kuvataan sekunnin tarkkuudella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30D04F" w14:textId="77777777" w:rsidR="00943093" w:rsidRPr="003E7E1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E7E1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3E7E17">
        <w:rPr>
          <w:rFonts w:ascii="Arial" w:hAnsi="Arial" w:cs="Arial"/>
          <w:color w:val="800000"/>
          <w:sz w:val="20"/>
          <w:szCs w:val="20"/>
          <w:highlight w:val="white"/>
        </w:rPr>
        <w:t>effectiveTime</w:t>
      </w:r>
      <w:proofErr w:type="spellEnd"/>
      <w:r w:rsidRPr="003E7E1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3E7E17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3E7E1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3E7E17">
        <w:rPr>
          <w:rFonts w:ascii="Arial" w:hAnsi="Arial" w:cs="Arial"/>
          <w:color w:val="000000"/>
          <w:sz w:val="20"/>
          <w:szCs w:val="20"/>
          <w:highlight w:val="white"/>
        </w:rPr>
        <w:t>20090424092357</w:t>
      </w:r>
      <w:r w:rsidRPr="003E7E1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32B69B4" w14:textId="77777777" w:rsidR="00943093" w:rsidRPr="003E7E1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E7E1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E7E1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3E7E1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3E7E17">
        <w:rPr>
          <w:rFonts w:ascii="Arial" w:hAnsi="Arial" w:cs="Arial"/>
          <w:color w:val="808080"/>
          <w:sz w:val="20"/>
          <w:szCs w:val="20"/>
          <w:highlight w:val="white"/>
        </w:rPr>
        <w:t xml:space="preserve"> Laatimispaikka </w:t>
      </w:r>
      <w:r w:rsidRPr="003E7E1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643FC0" w14:textId="77777777" w:rsidR="00943093" w:rsidRPr="003E7E1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E7E1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E7E1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E7E1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3E7E17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3E7E1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D47408C" w14:textId="77777777" w:rsidR="00943093" w:rsidRPr="003E7E1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E7E1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E7E1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E7E1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E7E1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3E7E17"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proofErr w:type="spellEnd"/>
      <w:r w:rsidRPr="003E7E1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5F8620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E7E1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E7E1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E7E1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E7E1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= TOIMIPISTE</w:t>
      </w:r>
      <w:r w:rsidR="00413596">
        <w:rPr>
          <w:rFonts w:ascii="Arial" w:hAnsi="Arial" w:cs="Arial"/>
          <w:color w:val="808080"/>
          <w:sz w:val="20"/>
          <w:szCs w:val="20"/>
          <w:highlight w:val="white"/>
        </w:rPr>
        <w:t xml:space="preserve"> (VUOKRANANTAJA)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20B3471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2CD44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E6EC0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B0D56AB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addr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5C3D9F73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Insinöörinkatu 30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0BE73162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postalCode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33720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postalCode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160F303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1E98AE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3C46A15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753E98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serviceProviderOrganization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64D813D" w14:textId="6E7C7BF0" w:rsidR="00943093" w:rsidRDefault="00943093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00"/>
          <w:sz w:val="20"/>
          <w:szCs w:val="20"/>
          <w:highlight w:val="white"/>
        </w:rPr>
      </w:pPr>
      <w:del w:id="555" w:author="Tuomainen Mika" w:date="2023-02-17T10:43:00Z">
        <w:r w:rsidDel="26C3AD95">
          <w:rPr>
            <w:rFonts w:ascii="Arial" w:hAnsi="Arial" w:cs="Arial"/>
            <w:color w:val="000000"/>
            <w:sz w:val="20"/>
            <w:szCs w:val="20"/>
            <w:highlight w:val="white"/>
          </w:rPr>
          <w:tab/>
        </w:r>
      </w:del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PALVELUNANTAJA = TOIMINTAYKSIKKÖ = PALVELUNTUOTTAJA,  (VUOKRANANTAJA)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A156DF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1.2.246.10.1536552.10.0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661CD424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Tampereen Lääkärikeskus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54CC2D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75BD99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Hatanpäänvaltatie</w:t>
      </w:r>
      <w:proofErr w:type="spell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 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D6203D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5173B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21BA4D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429E33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serviceProviderOrganization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14549A7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AAF3A87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41D33F9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3FCF62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6FDE768" w14:textId="77777777" w:rsidR="00522FC1" w:rsidRDefault="00522FC1"/>
    <w:p w14:paraId="4332CC7D" w14:textId="77777777" w:rsidR="00522FC1" w:rsidRDefault="00415D5D">
      <w:r>
        <w:t>T</w:t>
      </w:r>
      <w:r w:rsidR="005B5F72">
        <w:t>erveydenhuollon palveluyksikö</w:t>
      </w:r>
      <w:r>
        <w:t>n</w:t>
      </w:r>
      <w:r w:rsidR="00522FC1">
        <w:t xml:space="preserve">, jossa lääkemääräys on kirjoitettu, tunniste eli OID on annettava healthCareFacility.id –elementissä. </w:t>
      </w:r>
      <w:r w:rsidR="005B5F72">
        <w:t xml:space="preserve">Terveydenhuollon </w:t>
      </w:r>
      <w:r w:rsidR="00900F0A">
        <w:t>toimintayksikkö</w:t>
      </w:r>
      <w:r w:rsidR="005B5F72">
        <w:t xml:space="preserve"> -tieto</w:t>
      </w:r>
      <w:r w:rsidR="00900F0A">
        <w:t xml:space="preserve"> (palvelunantaja)</w:t>
      </w:r>
      <w:r w:rsidR="005B5F72">
        <w:t xml:space="preserve"> annetaan healthCareFacility.</w:t>
      </w:r>
      <w:r w:rsidR="005B5F72" w:rsidRPr="005B5F72">
        <w:t>serviceProviderOrganization</w:t>
      </w:r>
      <w:r w:rsidR="005B5F72">
        <w:t xml:space="preserve">.id -elementissä. Vuokranantaja/vuokralainen tapauksessa </w:t>
      </w:r>
      <w:r w:rsidR="008C4203">
        <w:t>elementteihin</w:t>
      </w:r>
      <w:r w:rsidR="005B5F72">
        <w:t xml:space="preserve"> annetaan vuokranantajan (isäntäorganisaation) </w:t>
      </w:r>
      <w:r w:rsidR="008C4203">
        <w:t>t</w:t>
      </w:r>
      <w:r w:rsidR="005B5F72">
        <w:t xml:space="preserve">iedot. </w:t>
      </w:r>
      <w:r w:rsidR="00522FC1">
        <w:t>Tunniste tarvitaan, jotta mahdollinen uusimispyyntö voidaan lähettää oikeaan toimipaikkaan.</w:t>
      </w:r>
      <w:r w:rsidR="0046700D">
        <w:t xml:space="preserve"> Eri liittymismalleja on tarkemmin kuvattu </w:t>
      </w:r>
      <w:hyperlink r:id="rId20" w:tgtFrame="_blank" w:history="1">
        <w:r w:rsidR="0046700D" w:rsidRPr="00D54C95">
          <w:rPr>
            <w:rStyle w:val="Hyperlinkki"/>
          </w:rPr>
          <w:t>Yksityisen terveydenhuollon organisaatiotiedot HL7-sanomissa ja -asiakirjoissa</w:t>
        </w:r>
      </w:hyperlink>
      <w:r w:rsidR="0046700D" w:rsidRPr="00D54C95">
        <w:t xml:space="preserve"> (xls)</w:t>
      </w:r>
      <w:r w:rsidR="0046700D">
        <w:t xml:space="preserve"> määrittelyssä.</w:t>
      </w:r>
    </w:p>
    <w:p w14:paraId="42BF462A" w14:textId="77777777" w:rsidR="0057391B" w:rsidRDefault="0057391B"/>
    <w:p w14:paraId="2A33E869" w14:textId="77777777" w:rsidR="00C9480D" w:rsidRPr="00D35AC1" w:rsidRDefault="00097247" w:rsidP="00C9480D">
      <w:r>
        <w:t>Lääkemääräyksen määräyspäivää, -paikkaa ja palvelutapahtuman tunnusta ei saa muuttaa lääkemääräyksen korjauksessa tai mitätöinnissä.</w:t>
      </w:r>
      <w:r w:rsidR="00C9480D">
        <w:t xml:space="preserve"> Mikäli alkuperäisestä lääkemääräyksestä puuttuu </w:t>
      </w:r>
      <w:proofErr w:type="spellStart"/>
      <w:proofErr w:type="gramStart"/>
      <w:r w:rsidR="00C9480D">
        <w:t>component.of</w:t>
      </w:r>
      <w:proofErr w:type="spellEnd"/>
      <w:proofErr w:type="gramEnd"/>
      <w:r w:rsidR="00C9480D">
        <w:t xml:space="preserve"> -rakenteen tietoja, jotka ovat uusimman määrityksen mukaan pakollisia, tietoja ei tuoda lääkemääräyksen korjauksessa tai mitätöinnissä. </w:t>
      </w:r>
    </w:p>
    <w:p w14:paraId="5D49ABBB" w14:textId="77777777" w:rsidR="004B7CE9" w:rsidRDefault="004B7CE9" w:rsidP="00097247"/>
    <w:p w14:paraId="1D21EE22" w14:textId="77777777" w:rsidR="004B7CE9" w:rsidRDefault="004B7CE9" w:rsidP="00097247">
      <w:r>
        <w:t xml:space="preserve">Muissa asiakirjoissa kuin lääkemääräyksissä ja toimituksissa sekä näiden korjauksissa ja mitätöinneissä tuodaan </w:t>
      </w:r>
      <w:proofErr w:type="spellStart"/>
      <w:proofErr w:type="gramStart"/>
      <w:r>
        <w:t>component.of</w:t>
      </w:r>
      <w:proofErr w:type="spellEnd"/>
      <w:proofErr w:type="gramEnd"/>
      <w:r>
        <w:t xml:space="preserve"> rakenteessa toimenpiteen tekohetki ja tekijäorganisaatio.</w:t>
      </w:r>
    </w:p>
    <w:p w14:paraId="1228D6D0" w14:textId="77777777" w:rsidR="00522FC1" w:rsidRDefault="00522FC1"/>
    <w:p w14:paraId="2547C29A" w14:textId="77777777" w:rsidR="003502FC" w:rsidRDefault="003502FC">
      <w:r>
        <w:t>Tehtäessä lääkemääräyksen uusimispyyntöä Omakannassa</w:t>
      </w:r>
      <w:r w:rsidRPr="26C3AD95">
        <w:t xml:space="preserve">, </w:t>
      </w:r>
      <w:proofErr w:type="spellStart"/>
      <w:r>
        <w:t>componentOf</w:t>
      </w:r>
      <w:proofErr w:type="spellEnd"/>
      <w:r>
        <w:t>-raken</w:t>
      </w:r>
      <w:r w:rsidR="007A30A5">
        <w:t>teessa uusimispyynnön tekijäksi tallennetaan Omakanta</w:t>
      </w:r>
      <w:r w:rsidR="007A30A5" w:rsidRPr="26C3AD95">
        <w:t>.</w:t>
      </w:r>
    </w:p>
    <w:p w14:paraId="76BB7097" w14:textId="77777777" w:rsidR="003502FC" w:rsidRPr="00AF5A87" w:rsidRDefault="003502FC" w:rsidP="57E5B44D">
      <w:pPr>
        <w:spacing w:before="100" w:beforeAutospacing="1" w:after="100" w:afterAutospacing="1"/>
        <w:ind w:left="1080"/>
        <w:rPr>
          <w:rFonts w:ascii="Arial" w:hAnsi="Arial" w:cs="Arial"/>
          <w:sz w:val="20"/>
          <w:szCs w:val="20"/>
          <w:lang w:val="en-US"/>
        </w:rPr>
      </w:pP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componentOf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effectiveTime</w:t>
      </w:r>
      <w:proofErr w:type="spellEnd"/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value</w:t>
      </w:r>
      <w:r w:rsidRPr="00AF5A87">
        <w:rPr>
          <w:rFonts w:ascii="Arial" w:hAnsi="Arial" w:cs="Arial"/>
          <w:sz w:val="20"/>
          <w:szCs w:val="20"/>
          <w:lang w:val="en-US"/>
        </w:rPr>
        <w:t>="20130326094012"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proofErr w:type="gramStart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AF5A87">
        <w:rPr>
          <w:rFonts w:ascii="Arial" w:hAnsi="Arial" w:cs="Arial"/>
          <w:color w:val="A6A6A6"/>
          <w:sz w:val="20"/>
          <w:szCs w:val="20"/>
          <w:lang w:val="en-US"/>
        </w:rPr>
        <w:t>!--</w:t>
      </w:r>
      <w:proofErr w:type="gram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Uusimispyynnön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tekijä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--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id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root</w:t>
      </w:r>
      <w:r w:rsidRPr="00AF5A87">
        <w:rPr>
          <w:rFonts w:ascii="Arial" w:hAnsi="Arial" w:cs="Arial"/>
          <w:sz w:val="20"/>
          <w:szCs w:val="20"/>
          <w:lang w:val="en-US"/>
        </w:rPr>
        <w:t>="1.2.246.556.10.0"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proofErr w:type="spellStart"/>
      <w:r w:rsidRPr="00AF5A87">
        <w:rPr>
          <w:rFonts w:ascii="Arial" w:hAnsi="Arial" w:cs="Arial"/>
          <w:sz w:val="20"/>
          <w:szCs w:val="20"/>
          <w:lang w:val="en-US"/>
        </w:rPr>
        <w:t>Omakanta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lastRenderedPageBreak/>
        <w:t>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1F7C115A" w14:textId="77777777" w:rsidR="003502FC" w:rsidRPr="00943093" w:rsidRDefault="003502FC">
      <w:pPr>
        <w:rPr>
          <w:lang w:val="en-US"/>
        </w:rPr>
      </w:pPr>
    </w:p>
    <w:p w14:paraId="4E362E3D" w14:textId="77777777" w:rsidR="00522FC1" w:rsidRDefault="00522FC1">
      <w:pPr>
        <w:pStyle w:val="Otsikko2"/>
      </w:pPr>
      <w:bookmarkStart w:id="556" w:name="_Ref151790481"/>
      <w:bookmarkStart w:id="557" w:name="_Toc169580456"/>
      <w:bookmarkStart w:id="558" w:name="_Toc155024589"/>
      <w:bookmarkStart w:id="559" w:name="_Toc155024591"/>
      <w:bookmarkStart w:id="560" w:name="_Toc147931355"/>
      <w:r>
        <w:t>hl7</w:t>
      </w:r>
      <w:proofErr w:type="gramStart"/>
      <w:r>
        <w:t>fi:signatureCollection</w:t>
      </w:r>
      <w:proofErr w:type="gramEnd"/>
      <w:r>
        <w:t xml:space="preserve"> </w:t>
      </w:r>
      <w:r w:rsidR="002521B1">
        <w:t>–</w:t>
      </w:r>
      <w:r>
        <w:t xml:space="preserve"> Allekirjoitukset</w:t>
      </w:r>
      <w:bookmarkEnd w:id="556"/>
      <w:bookmarkEnd w:id="557"/>
      <w:bookmarkEnd w:id="558"/>
      <w:bookmarkEnd w:id="560"/>
    </w:p>
    <w:p w14:paraId="0004E7AC" w14:textId="77777777" w:rsidR="002521B1" w:rsidRPr="002521B1" w:rsidRDefault="002521B1" w:rsidP="00966CA1">
      <w:pPr>
        <w:keepNext/>
      </w:pPr>
    </w:p>
    <w:p w14:paraId="51D2F619" w14:textId="77777777" w:rsidR="00E26193" w:rsidRDefault="00E7078B" w:rsidP="00ED1D74">
      <w:pPr>
        <w:rPr>
          <w:highlight w:val="white"/>
        </w:rPr>
      </w:pPr>
      <w:r w:rsidRPr="00966CA1">
        <w:rPr>
          <w:highlight w:val="white"/>
        </w:rPr>
        <w:t xml:space="preserve">CDA R2 -asiakirjojen sähköisen allekirjoituksen määritys </w:t>
      </w:r>
      <w:r w:rsidRPr="00E7078B">
        <w:rPr>
          <w:highlight w:val="white"/>
        </w:rPr>
        <w:t>ja soveltamisop</w:t>
      </w:r>
      <w:r w:rsidR="00915FB7">
        <w:rPr>
          <w:highlight w:val="white"/>
        </w:rPr>
        <w:t>as -dokumentissa</w:t>
      </w:r>
      <w:r>
        <w:rPr>
          <w:highlight w:val="white"/>
        </w:rPr>
        <w:t xml:space="preserve"> (</w:t>
      </w:r>
      <w:hyperlink r:id="rId21" w:history="1">
        <w:r w:rsidRPr="00E7078B">
          <w:rPr>
            <w:rStyle w:val="Hyperlinkki"/>
          </w:rPr>
          <w:t>http://www.kanta.fi/fi/web/ammattilaisille/arkkitehtuuri</w:t>
        </w:r>
      </w:hyperlink>
      <w:r>
        <w:rPr>
          <w:highlight w:val="white"/>
        </w:rPr>
        <w:t xml:space="preserve">) </w:t>
      </w:r>
      <w:r w:rsidR="00ED1D74">
        <w:rPr>
          <w:highlight w:val="white"/>
        </w:rPr>
        <w:t xml:space="preserve">on kuvattu </w:t>
      </w:r>
      <w:r w:rsidR="005927BC">
        <w:rPr>
          <w:highlight w:val="white"/>
        </w:rPr>
        <w:t>hl7</w:t>
      </w:r>
      <w:proofErr w:type="gramStart"/>
      <w:r w:rsidR="005927BC">
        <w:rPr>
          <w:highlight w:val="white"/>
        </w:rPr>
        <w:t>fi:</w:t>
      </w:r>
      <w:r w:rsidR="00ED1D74">
        <w:rPr>
          <w:highlight w:val="white"/>
        </w:rPr>
        <w:t>signatureCollection</w:t>
      </w:r>
      <w:proofErr w:type="gramEnd"/>
      <w:r w:rsidR="0075380B">
        <w:rPr>
          <w:highlight w:val="white"/>
        </w:rPr>
        <w:t>-</w:t>
      </w:r>
      <w:r w:rsidR="00ED1D74">
        <w:rPr>
          <w:highlight w:val="white"/>
        </w:rPr>
        <w:t xml:space="preserve">rakenteen käyttö. </w:t>
      </w:r>
      <w:r w:rsidR="00ED1D74" w:rsidRPr="00ED1D74">
        <w:rPr>
          <w:highlight w:val="white"/>
        </w:rPr>
        <w:t xml:space="preserve"> </w:t>
      </w:r>
    </w:p>
    <w:p w14:paraId="2256D290" w14:textId="77777777" w:rsidR="00925C43" w:rsidRPr="00ED1D74" w:rsidRDefault="00925C43" w:rsidP="00ED1D74">
      <w:pPr>
        <w:rPr>
          <w:highlight w:val="white"/>
        </w:rPr>
      </w:pPr>
    </w:p>
    <w:p w14:paraId="0766CCF2" w14:textId="77777777" w:rsidR="00522FC1" w:rsidRDefault="00522FC1" w:rsidP="00C24157">
      <w:pPr>
        <w:pStyle w:val="Otsikko2"/>
        <w:ind w:left="578" w:hanging="578"/>
      </w:pPr>
      <w:bookmarkStart w:id="561" w:name="_Toc189036930"/>
      <w:bookmarkStart w:id="562" w:name="_Toc189036932"/>
      <w:bookmarkStart w:id="563" w:name="_Toc169572931"/>
      <w:bookmarkStart w:id="564" w:name="_Toc169580459"/>
      <w:bookmarkStart w:id="565" w:name="_Ref151790548"/>
      <w:bookmarkStart w:id="566" w:name="_Toc155024592"/>
      <w:bookmarkStart w:id="567" w:name="_Toc147931356"/>
      <w:bookmarkEnd w:id="559"/>
      <w:bookmarkEnd w:id="561"/>
      <w:bookmarkEnd w:id="562"/>
      <w:bookmarkEnd w:id="563"/>
      <w:bookmarkEnd w:id="564"/>
      <w:r>
        <w:t>hl7</w:t>
      </w:r>
      <w:proofErr w:type="gramStart"/>
      <w:r>
        <w:t>fi:sender</w:t>
      </w:r>
      <w:proofErr w:type="gramEnd"/>
      <w:r>
        <w:t xml:space="preserve"> </w:t>
      </w:r>
      <w:r w:rsidR="00E26193">
        <w:t>–</w:t>
      </w:r>
      <w:r>
        <w:t xml:space="preserve"> lähettäjä</w:t>
      </w:r>
      <w:bookmarkEnd w:id="565"/>
      <w:bookmarkEnd w:id="566"/>
      <w:bookmarkEnd w:id="567"/>
    </w:p>
    <w:p w14:paraId="019093F1" w14:textId="77777777" w:rsidR="00E26193" w:rsidRPr="00E26193" w:rsidRDefault="00E26193" w:rsidP="00C24157">
      <w:pPr>
        <w:keepNext/>
      </w:pPr>
    </w:p>
    <w:p w14:paraId="67998369" w14:textId="77777777" w:rsidR="00522FC1" w:rsidRDefault="00522FC1">
      <w:r>
        <w:t>Asiakirjan reseptikeskukseen lähettäneen järjestelmän osapuolitunniste.</w:t>
      </w:r>
    </w:p>
    <w:p w14:paraId="61B83A55" w14:textId="77777777" w:rsidR="00522FC1" w:rsidRDefault="00522FC1"/>
    <w:p w14:paraId="00AEE038" w14:textId="77777777" w:rsidR="00C71138" w:rsidRDefault="00C71138">
      <w:r>
        <w:t xml:space="preserve">Tämä tieto on ilmaistu myös siirrossa käytettävässä V3 </w:t>
      </w:r>
      <w:proofErr w:type="spellStart"/>
      <w:r>
        <w:t>medical</w:t>
      </w:r>
      <w:proofErr w:type="spellEnd"/>
      <w:r w:rsidRPr="26C3AD95">
        <w:t xml:space="preserve"> </w:t>
      </w:r>
      <w:proofErr w:type="spellStart"/>
      <w:r>
        <w:t>records</w:t>
      </w:r>
      <w:proofErr w:type="spellEnd"/>
      <w:r w:rsidRPr="26C3AD95">
        <w:t xml:space="preserve"> </w:t>
      </w:r>
      <w:r w:rsidR="0092164D" w:rsidRPr="26C3AD95">
        <w:t>-</w:t>
      </w:r>
      <w:r>
        <w:t>viestissä.</w:t>
      </w:r>
    </w:p>
    <w:p w14:paraId="6EB3BA1F" w14:textId="77777777" w:rsidR="00522FC1" w:rsidRDefault="00522FC1"/>
    <w:p w14:paraId="4D162F88" w14:textId="27B14B01" w:rsidR="00522FC1" w:rsidRDefault="00522FC1" w:rsidP="26C3AD95">
      <w:pPr>
        <w:pStyle w:val="Otsikko2"/>
      </w:pPr>
      <w:bookmarkStart w:id="568" w:name="INFORMATIONRECIPIENT"/>
      <w:bookmarkStart w:id="569" w:name="_Toc147931357"/>
      <w:proofErr w:type="spellStart"/>
      <w:r>
        <w:t>InformationRecipient</w:t>
      </w:r>
      <w:bookmarkEnd w:id="568"/>
      <w:proofErr w:type="spellEnd"/>
      <w:r>
        <w:t xml:space="preserve"> – uusi</w:t>
      </w:r>
      <w:ins w:id="570" w:author="Jarkko Närvänen" w:date="2023-05-05T10:27:00Z">
        <w:r w:rsidR="00BA6075">
          <w:t>mis</w:t>
        </w:r>
      </w:ins>
      <w:del w:id="571" w:author="Jarkko Närvänen" w:date="2023-05-05T10:27:00Z">
        <w:r w:rsidDel="00BA6075">
          <w:delText>nta</w:delText>
        </w:r>
      </w:del>
      <w:r>
        <w:t>pyynnön vastaanottaja</w:t>
      </w:r>
      <w:bookmarkEnd w:id="569"/>
    </w:p>
    <w:p w14:paraId="65EBD9DA" w14:textId="77777777" w:rsidR="00522FC1" w:rsidRDefault="00522FC1"/>
    <w:p w14:paraId="00DF5C90" w14:textId="77777777" w:rsidR="00522FC1" w:rsidRDefault="00522FC1">
      <w:r>
        <w:t>Tätä elementtiä käytetään uusintapyynnöissä. Uusintapyyntö lähetetään yleensä alkuperäisen reseptin kirjoittajalle, mutta se voidaan lähettää myös muuhun organisaatioon. Tämä elementti on käytössä kummassakin tapauksessa. Organisaation tunnisteen (OID) lisäksi ilmoitetaan organisaation nimi.</w:t>
      </w:r>
    </w:p>
    <w:p w14:paraId="310FC4E1" w14:textId="77777777" w:rsidR="00522FC1" w:rsidRDefault="00522FC1"/>
    <w:p w14:paraId="1C01F6E5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informationRecipient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492779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intendedRecipient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2DEE007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ED04DD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lang w:val="en-US"/>
        </w:rPr>
        <w:t>Organisaation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OID 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--&gt;</w:t>
      </w:r>
    </w:p>
    <w:p w14:paraId="5BB607C8" w14:textId="77777777" w:rsidR="00522FC1" w:rsidRPr="003B4D26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3B4D26">
        <w:rPr>
          <w:rFonts w:ascii="Arial" w:hAnsi="Arial" w:cs="Arial"/>
          <w:color w:val="0000FF"/>
          <w:sz w:val="20"/>
          <w:szCs w:val="20"/>
        </w:rPr>
        <w:t>&lt;</w:t>
      </w:r>
      <w:r w:rsidRPr="003B4D26">
        <w:rPr>
          <w:rFonts w:ascii="Arial" w:hAnsi="Arial" w:cs="Arial"/>
          <w:color w:val="800000"/>
          <w:sz w:val="20"/>
          <w:szCs w:val="20"/>
        </w:rPr>
        <w:t>id</w:t>
      </w:r>
      <w:r w:rsidRPr="003B4D26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B4D26">
        <w:rPr>
          <w:rFonts w:ascii="Arial" w:hAnsi="Arial" w:cs="Arial"/>
          <w:color w:val="FF0000"/>
          <w:sz w:val="20"/>
          <w:szCs w:val="20"/>
        </w:rPr>
        <w:t>root</w:t>
      </w:r>
      <w:proofErr w:type="spellEnd"/>
      <w:r w:rsidRPr="003B4D26">
        <w:rPr>
          <w:rFonts w:ascii="Arial" w:hAnsi="Arial" w:cs="Arial"/>
          <w:color w:val="0000FF"/>
          <w:sz w:val="20"/>
          <w:szCs w:val="20"/>
        </w:rPr>
        <w:t>="</w:t>
      </w:r>
      <w:r w:rsidRPr="003B4D26">
        <w:rPr>
          <w:rFonts w:ascii="Arial" w:hAnsi="Arial" w:cs="Arial"/>
          <w:color w:val="000000"/>
          <w:sz w:val="20"/>
          <w:szCs w:val="20"/>
        </w:rPr>
        <w:t>1.2.246.10.98765432.10</w:t>
      </w:r>
      <w:r w:rsidRPr="003B4D26">
        <w:rPr>
          <w:rFonts w:ascii="Arial" w:hAnsi="Arial" w:cs="Arial"/>
          <w:color w:val="0000FF"/>
          <w:sz w:val="20"/>
          <w:szCs w:val="20"/>
        </w:rPr>
        <w:t>.</w:t>
      </w:r>
      <w:r w:rsidRPr="003B4D26">
        <w:rPr>
          <w:rFonts w:ascii="Arial" w:hAnsi="Arial" w:cs="Arial"/>
          <w:color w:val="000000"/>
          <w:sz w:val="20"/>
          <w:szCs w:val="20"/>
        </w:rPr>
        <w:t>2002.1</w:t>
      </w:r>
      <w:r w:rsidRPr="003B4D26">
        <w:rPr>
          <w:rFonts w:ascii="Arial" w:hAnsi="Arial" w:cs="Arial"/>
          <w:color w:val="0000FF"/>
          <w:sz w:val="20"/>
          <w:szCs w:val="20"/>
        </w:rPr>
        <w:t>"/&gt;</w:t>
      </w:r>
    </w:p>
    <w:p w14:paraId="340F6F43" w14:textId="77777777" w:rsidR="00522FC1" w:rsidRPr="003B4D26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proofErr w:type="gramStart"/>
      <w:r w:rsidRPr="003B4D26">
        <w:rPr>
          <w:rFonts w:ascii="Arial" w:hAnsi="Arial" w:cs="Arial"/>
          <w:color w:val="0000FF"/>
          <w:sz w:val="20"/>
          <w:szCs w:val="20"/>
        </w:rPr>
        <w:t>&lt;!--</w:t>
      </w:r>
      <w:proofErr w:type="gramEnd"/>
      <w:r w:rsidRPr="003B4D26">
        <w:rPr>
          <w:rFonts w:ascii="Arial" w:hAnsi="Arial" w:cs="Arial"/>
          <w:color w:val="808080"/>
          <w:sz w:val="20"/>
          <w:szCs w:val="20"/>
        </w:rPr>
        <w:t xml:space="preserve"> Organisaation nimi </w:t>
      </w:r>
      <w:r w:rsidRPr="003B4D26">
        <w:rPr>
          <w:rFonts w:ascii="Arial" w:hAnsi="Arial" w:cs="Arial"/>
          <w:color w:val="0000FF"/>
          <w:sz w:val="20"/>
          <w:szCs w:val="20"/>
        </w:rPr>
        <w:t>--&gt;</w:t>
      </w:r>
    </w:p>
    <w:p w14:paraId="190AD2F6" w14:textId="77777777" w:rsidR="00522FC1" w:rsidRPr="00BB5A5C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nl-NL"/>
        </w:rPr>
      </w:pP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&lt;</w:t>
      </w:r>
      <w:r w:rsidRPr="00BB5A5C">
        <w:rPr>
          <w:rFonts w:ascii="Arial" w:hAnsi="Arial" w:cs="Arial"/>
          <w:color w:val="800000"/>
          <w:sz w:val="20"/>
          <w:szCs w:val="20"/>
          <w:lang w:val="nl-NL"/>
        </w:rPr>
        <w:t>name</w:t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&gt;</w:t>
      </w:r>
      <w:r w:rsidR="00750AC6" w:rsidRPr="00BB5A5C">
        <w:rPr>
          <w:rFonts w:ascii="Arial" w:hAnsi="Arial" w:cs="Arial"/>
          <w:color w:val="000000"/>
          <w:sz w:val="20"/>
          <w:szCs w:val="20"/>
          <w:lang w:val="nl-NL"/>
        </w:rPr>
        <w:t>T</w:t>
      </w:r>
      <w:r w:rsidRPr="00BB5A5C">
        <w:rPr>
          <w:rFonts w:ascii="Arial" w:hAnsi="Arial" w:cs="Arial"/>
          <w:color w:val="000000"/>
          <w:sz w:val="20"/>
          <w:szCs w:val="20"/>
          <w:lang w:val="nl-NL"/>
        </w:rPr>
        <w:t xml:space="preserve">imon </w:t>
      </w:r>
      <w:r w:rsidR="00750AC6" w:rsidRPr="00BB5A5C">
        <w:rPr>
          <w:rFonts w:ascii="Arial" w:hAnsi="Arial" w:cs="Arial"/>
          <w:color w:val="000000"/>
          <w:sz w:val="20"/>
          <w:szCs w:val="20"/>
          <w:lang w:val="nl-NL"/>
        </w:rPr>
        <w:t>terveysasema</w:t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&lt;/</w:t>
      </w:r>
      <w:r w:rsidRPr="00BB5A5C">
        <w:rPr>
          <w:rFonts w:ascii="Arial" w:hAnsi="Arial" w:cs="Arial"/>
          <w:color w:val="800000"/>
          <w:sz w:val="20"/>
          <w:szCs w:val="20"/>
          <w:lang w:val="nl-NL"/>
        </w:rPr>
        <w:t>name</w:t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&gt;</w:t>
      </w:r>
    </w:p>
    <w:p w14:paraId="4927EB3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BB5A5C">
        <w:rPr>
          <w:rFonts w:ascii="Arial" w:hAnsi="Arial" w:cs="Arial"/>
          <w:color w:val="000000"/>
          <w:sz w:val="20"/>
          <w:szCs w:val="20"/>
          <w:lang w:val="nl-NL"/>
        </w:rPr>
        <w:tab/>
      </w:r>
      <w:r w:rsidRPr="00BB5A5C">
        <w:rPr>
          <w:rFonts w:ascii="Arial" w:hAnsi="Arial" w:cs="Arial"/>
          <w:color w:val="000000"/>
          <w:sz w:val="20"/>
          <w:szCs w:val="20"/>
          <w:lang w:val="nl-NL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DB47C8" w14:textId="77777777" w:rsidR="00522FC1" w:rsidRPr="00B803F5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&lt;/</w:t>
      </w:r>
      <w:r w:rsidRPr="00B803F5">
        <w:rPr>
          <w:rFonts w:ascii="Arial" w:hAnsi="Arial" w:cs="Arial"/>
          <w:color w:val="800000"/>
          <w:sz w:val="20"/>
          <w:szCs w:val="20"/>
          <w:lang w:val="nl-NL"/>
        </w:rPr>
        <w:t>intendedRecipient</w:t>
      </w: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&gt;</w:t>
      </w:r>
    </w:p>
    <w:p w14:paraId="2DD4ECF2" w14:textId="77777777" w:rsidR="00522FC1" w:rsidRPr="00AF5A87" w:rsidRDefault="00522FC1">
      <w:pPr>
        <w:autoSpaceDE w:val="0"/>
        <w:autoSpaceDN w:val="0"/>
        <w:adjustRightInd w:val="0"/>
        <w:rPr>
          <w:rStyle w:val="XML10ptBlue"/>
          <w:rFonts w:ascii="Arial" w:hAnsi="Arial" w:cs="Arial"/>
          <w:szCs w:val="20"/>
          <w:highlight w:val="white"/>
          <w:lang w:val="en-US"/>
        </w:rPr>
      </w:pP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&lt;/</w:t>
      </w:r>
      <w:r w:rsidRPr="00B803F5">
        <w:rPr>
          <w:rFonts w:ascii="Arial" w:hAnsi="Arial" w:cs="Arial"/>
          <w:color w:val="800000"/>
          <w:sz w:val="20"/>
          <w:szCs w:val="20"/>
          <w:lang w:val="nl-NL"/>
        </w:rPr>
        <w:t>informationRecipient</w:t>
      </w: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&gt;</w:t>
      </w:r>
    </w:p>
    <w:p w14:paraId="36A27BF3" w14:textId="77777777" w:rsidR="00522FC1" w:rsidRDefault="00522FC1">
      <w:pPr>
        <w:pStyle w:val="Otsikko1"/>
      </w:pPr>
      <w:bookmarkStart w:id="572" w:name="_Toc147931358"/>
      <w:r>
        <w:t>Yleisiä periaatteita</w:t>
      </w:r>
      <w:bookmarkEnd w:id="572"/>
    </w:p>
    <w:p w14:paraId="174C67C8" w14:textId="77777777" w:rsidR="00E441E6" w:rsidRPr="00E441E6" w:rsidRDefault="00E441E6" w:rsidP="00E441E6"/>
    <w:p w14:paraId="3105BEA3" w14:textId="77777777" w:rsidR="00522FC1" w:rsidRDefault="00522FC1">
      <w:pPr>
        <w:pStyle w:val="Otsikko2"/>
      </w:pPr>
      <w:bookmarkStart w:id="573" w:name="_Toc147931359"/>
      <w:r>
        <w:t>Ajan esittäminen</w:t>
      </w:r>
      <w:bookmarkEnd w:id="573"/>
    </w:p>
    <w:p w14:paraId="2359FD58" w14:textId="77777777" w:rsidR="00E441E6" w:rsidRPr="00E441E6" w:rsidRDefault="00E441E6" w:rsidP="00E441E6"/>
    <w:p w14:paraId="46A0C2CA" w14:textId="77777777" w:rsidR="00522FC1" w:rsidRDefault="00522FC1">
      <w:r>
        <w:t>Aika, joka syntyy tietokoneella, tallennetaan dokumenttiin sekunnin tarkkuudella. Näyttömuodossa aika näytetään näyttökohteen tai muiden ohjeiden edellyttämällä tarkkuudella.</w:t>
      </w:r>
    </w:p>
    <w:p w14:paraId="401E9DEF" w14:textId="77777777" w:rsidR="00E441E6" w:rsidRDefault="00E441E6"/>
    <w:p w14:paraId="6756F1EE" w14:textId="77777777" w:rsidR="00522FC1" w:rsidRDefault="00522FC1">
      <w:r>
        <w:t xml:space="preserve">Aika, jonka käyttäjä syöttää, tallennetaan ydintieto- tai sovelluskohtaisten määrittelyjen </w:t>
      </w:r>
      <w:proofErr w:type="spellStart"/>
      <w:r>
        <w:t>määrämällä</w:t>
      </w:r>
      <w:proofErr w:type="spellEnd"/>
      <w:r>
        <w:t xml:space="preserve"> tarkkuudella. Näyttömuodossa tieto näytetään tallennustarkkuudella, kuitenkin ohjeistuksen mukaisuudella.</w:t>
      </w:r>
    </w:p>
    <w:p w14:paraId="3B8F0DC0" w14:textId="77777777" w:rsidR="00522FC1" w:rsidRDefault="00522FC1">
      <w:r>
        <w:t xml:space="preserve">Tämä koskee sekä </w:t>
      </w:r>
      <w:proofErr w:type="spellStart"/>
      <w:r>
        <w:t>headeria</w:t>
      </w:r>
      <w:proofErr w:type="spellEnd"/>
      <w:r>
        <w:t xml:space="preserve"> että </w:t>
      </w:r>
      <w:proofErr w:type="spellStart"/>
      <w:r>
        <w:t>bodyä</w:t>
      </w:r>
      <w:proofErr w:type="spellEnd"/>
      <w:r w:rsidRPr="26C3AD95">
        <w:t>.</w:t>
      </w:r>
    </w:p>
    <w:p w14:paraId="05FAA12F" w14:textId="77777777" w:rsidR="00522FC1" w:rsidRDefault="00522FC1"/>
    <w:p w14:paraId="7AB4D7E0" w14:textId="77777777" w:rsidR="00522FC1" w:rsidRDefault="00522FC1">
      <w:pPr>
        <w:pStyle w:val="Otsikko1"/>
      </w:pPr>
      <w:bookmarkStart w:id="574" w:name="_Toc169572936"/>
      <w:bookmarkStart w:id="575" w:name="_Toc169580464"/>
      <w:bookmarkStart w:id="576" w:name="_Ref151824887"/>
      <w:bookmarkStart w:id="577" w:name="_Toc155024593"/>
      <w:bookmarkStart w:id="578" w:name="_Toc147931360"/>
      <w:bookmarkEnd w:id="574"/>
      <w:bookmarkEnd w:id="575"/>
      <w:r>
        <w:lastRenderedPageBreak/>
        <w:t>Lääkemääräysten ja toimitusten linkitys</w:t>
      </w:r>
      <w:bookmarkEnd w:id="576"/>
      <w:bookmarkEnd w:id="577"/>
      <w:bookmarkEnd w:id="578"/>
    </w:p>
    <w:p w14:paraId="22994F4E" w14:textId="77777777" w:rsidR="00E441E6" w:rsidRPr="00E441E6" w:rsidRDefault="00E441E6" w:rsidP="00E441E6">
      <w:pPr>
        <w:keepNext/>
      </w:pPr>
    </w:p>
    <w:p w14:paraId="29ABC63D" w14:textId="77777777" w:rsidR="00522FC1" w:rsidRDefault="00522FC1">
      <w:r>
        <w:t xml:space="preserve">Lääkemääräykset ja toimitukset linkitetään toisiinsa sekä allekirjoitettavassa </w:t>
      </w:r>
      <w:proofErr w:type="spellStart"/>
      <w:r>
        <w:t>body</w:t>
      </w:r>
      <w:proofErr w:type="spellEnd"/>
      <w:r>
        <w:t xml:space="preserve">-osassa että </w:t>
      </w:r>
      <w:proofErr w:type="spellStart"/>
      <w:r>
        <w:t>headerissa</w:t>
      </w:r>
      <w:proofErr w:type="spellEnd"/>
      <w:r>
        <w:t xml:space="preserve">. Tällä varmistetaan toisaalta tietojen muuttumattomuus ja helppo saatavuus. </w:t>
      </w:r>
    </w:p>
    <w:p w14:paraId="28F70031" w14:textId="77777777" w:rsidR="00522FC1" w:rsidRDefault="00522FC1"/>
    <w:p w14:paraId="536E53C1" w14:textId="77777777" w:rsidR="00522FC1" w:rsidRDefault="00522FC1">
      <w:proofErr w:type="spellStart"/>
      <w:r>
        <w:t>Bodyssä</w:t>
      </w:r>
      <w:proofErr w:type="spellEnd"/>
      <w:r>
        <w:t xml:space="preserve"> oleva linkki itseensä mahdollistaa dokumentin tunnisteen (id) allekirjoittamisen. Ilman tätä linkkiä dokumentin tunnistetta ei allekirjoiteta, </w:t>
      </w:r>
      <w:r w:rsidR="00712F89">
        <w:t>k</w:t>
      </w:r>
      <w:r>
        <w:t xml:space="preserve">oska se sijaitsee vain </w:t>
      </w:r>
      <w:proofErr w:type="spellStart"/>
      <w:r>
        <w:t>headerissa</w:t>
      </w:r>
      <w:proofErr w:type="spellEnd"/>
      <w:r w:rsidR="00996F70" w:rsidRPr="26C3AD95">
        <w:t>,</w:t>
      </w:r>
      <w:r>
        <w:t xml:space="preserve"> jota ei allekirjoiteta.</w:t>
      </w:r>
    </w:p>
    <w:p w14:paraId="695D1E46" w14:textId="77777777" w:rsidR="00522FC1" w:rsidRDefault="00522FC1"/>
    <w:p w14:paraId="759B4CDF" w14:textId="5A7AD309" w:rsidR="00522FC1" w:rsidRDefault="00522FC1">
      <w:proofErr w:type="spellStart"/>
      <w:r>
        <w:t>Bodyssä</w:t>
      </w:r>
      <w:proofErr w:type="spellEnd"/>
      <w:r>
        <w:t xml:space="preserve"> linkit ovat </w:t>
      </w:r>
      <w:proofErr w:type="spellStart"/>
      <w:proofErr w:type="gramStart"/>
      <w:r>
        <w:t>substanceAdministration.entryRelationship.supply</w:t>
      </w:r>
      <w:proofErr w:type="spellEnd"/>
      <w:proofErr w:type="gramEnd"/>
      <w:ins w:id="579" w:author="Jarkko Närvänen" w:date="2023-03-16T08:47:00Z">
        <w:r w:rsidR="008B695E">
          <w:t xml:space="preserve"> </w:t>
        </w:r>
      </w:ins>
      <w:r>
        <w:t xml:space="preserve">-elementin alla </w:t>
      </w:r>
      <w:proofErr w:type="spellStart"/>
      <w:r>
        <w:t>reference.externalDocument</w:t>
      </w:r>
      <w:proofErr w:type="spellEnd"/>
      <w:r>
        <w:t xml:space="preserve"> </w:t>
      </w:r>
      <w:del w:id="580" w:author="Jarkko Närvänen" w:date="2023-03-16T08:47:00Z">
        <w:r w:rsidDel="00E03FD1">
          <w:delText>–</w:delText>
        </w:r>
      </w:del>
      <w:ins w:id="581" w:author="Jarkko Närvänen" w:date="2023-03-16T08:47:00Z">
        <w:r w:rsidR="00E03FD1">
          <w:t>-</w:t>
        </w:r>
      </w:ins>
      <w:r>
        <w:t>elementteinä, mikäli asiakirja on allekirjoitettu.</w:t>
      </w:r>
    </w:p>
    <w:p w14:paraId="7733CCFC" w14:textId="77777777" w:rsidR="00522FC1" w:rsidRDefault="00522FC1">
      <w:proofErr w:type="spellStart"/>
      <w:r>
        <w:t>Headerissa</w:t>
      </w:r>
      <w:proofErr w:type="spellEnd"/>
      <w:r w:rsidRPr="26C3AD95">
        <w:t xml:space="preserve"> </w:t>
      </w:r>
      <w:proofErr w:type="spellStart"/>
      <w:r>
        <w:t>setId</w:t>
      </w:r>
      <w:proofErr w:type="spellEnd"/>
      <w:r>
        <w:t xml:space="preserve"> osoittaa aina alkuperäisen dokumentin </w:t>
      </w:r>
      <w:proofErr w:type="spellStart"/>
      <w:r>
        <w:t>OID:hen</w:t>
      </w:r>
      <w:proofErr w:type="spellEnd"/>
      <w:r>
        <w:t xml:space="preserve">. Muut tarvittavat viittaukset esitetään toistuvilla </w:t>
      </w:r>
      <w:proofErr w:type="spellStart"/>
      <w:r>
        <w:t>relatedDocument.parentDocument</w:t>
      </w:r>
      <w:proofErr w:type="spellEnd"/>
      <w:r>
        <w:t>-elementeillä.</w:t>
      </w:r>
    </w:p>
    <w:p w14:paraId="3CAC885B" w14:textId="77777777" w:rsidR="00522FC1" w:rsidRDefault="00522FC1"/>
    <w:p w14:paraId="540B8C0A" w14:textId="77777777" w:rsidR="00522FC1" w:rsidRDefault="00436D02">
      <w:pPr>
        <w:jc w:val="center"/>
      </w:pPr>
      <w:r w:rsidRPr="0062416D">
        <w:rPr>
          <w:noProof/>
        </w:rPr>
        <w:drawing>
          <wp:inline distT="0" distB="0" distL="0" distR="0" wp14:anchorId="5D1DB8E0" wp14:editId="07777777">
            <wp:extent cx="2209800" cy="1828800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D1E0" w14:textId="77777777" w:rsidR="00522FC1" w:rsidRDefault="00522FC1" w:rsidP="57E5B44D">
      <w:pPr>
        <w:jc w:val="center"/>
        <w:rPr>
          <w:i/>
          <w:iCs/>
        </w:rPr>
      </w:pPr>
      <w:r w:rsidRPr="57E5B44D">
        <w:rPr>
          <w:i/>
          <w:iCs/>
        </w:rPr>
        <w:t>Kuva: Alkuperäinen lääkemääräys ja sen linkit</w:t>
      </w:r>
    </w:p>
    <w:p w14:paraId="1C429192" w14:textId="77777777" w:rsidR="00522FC1" w:rsidRDefault="00522FC1"/>
    <w:p w14:paraId="611911EE" w14:textId="77777777" w:rsidR="00522FC1" w:rsidRDefault="00522FC1">
      <w:r>
        <w:t xml:space="preserve">Alkuperäisessä lääkemääräyksessä ei siis ole viittauksia minnekään eikä siten </w:t>
      </w:r>
      <w:proofErr w:type="spellStart"/>
      <w:r>
        <w:t>relatedDocument.parentDocument</w:t>
      </w:r>
      <w:proofErr w:type="spellEnd"/>
      <w:r>
        <w:t>-elementtiä.</w:t>
      </w:r>
    </w:p>
    <w:p w14:paraId="190D6619" w14:textId="77777777" w:rsidR="00522FC1" w:rsidRDefault="00522FC1"/>
    <w:p w14:paraId="5AB979B2" w14:textId="0BBECA08" w:rsidR="00522FC1" w:rsidRDefault="00882A83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70AB5278" wp14:editId="30667E85">
            <wp:extent cx="4920122" cy="3134491"/>
            <wp:effectExtent l="0" t="0" r="0" b="8890"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inen_kuva_1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911" cy="3162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82DC6" w14:textId="77777777" w:rsidR="00522FC1" w:rsidRDefault="00522FC1" w:rsidP="57E5B44D">
      <w:pPr>
        <w:jc w:val="center"/>
        <w:rPr>
          <w:i/>
          <w:iCs/>
        </w:rPr>
      </w:pPr>
      <w:r w:rsidRPr="57E5B44D">
        <w:rPr>
          <w:i/>
          <w:iCs/>
        </w:rPr>
        <w:t>Kuva: Korjattu lääkemääräys ja sen linkit</w:t>
      </w:r>
    </w:p>
    <w:p w14:paraId="3617E2CE" w14:textId="77777777" w:rsidR="00522FC1" w:rsidRDefault="00522FC1"/>
    <w:p w14:paraId="761CEE50" w14:textId="77777777" w:rsidR="00522FC1" w:rsidRDefault="00522FC1"/>
    <w:p w14:paraId="6E47634C" w14:textId="582688FC" w:rsidR="00522FC1" w:rsidRDefault="008814B6">
      <w:pPr>
        <w:jc w:val="center"/>
      </w:pPr>
      <w:r>
        <w:rPr>
          <w:noProof/>
        </w:rPr>
        <w:drawing>
          <wp:inline distT="0" distB="0" distL="0" distR="0" wp14:anchorId="12502319" wp14:editId="70BCAA3E">
            <wp:extent cx="5319302" cy="2239706"/>
            <wp:effectExtent l="0" t="0" r="0" b="8255"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imetön_uusin_3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0142" cy="225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DB95A" w14:textId="77777777" w:rsidR="008814B6" w:rsidRDefault="008814B6">
      <w:pPr>
        <w:jc w:val="center"/>
      </w:pPr>
    </w:p>
    <w:p w14:paraId="3868A8B9" w14:textId="77777777" w:rsidR="00522FC1" w:rsidRDefault="00522FC1" w:rsidP="57E5B44D">
      <w:pPr>
        <w:jc w:val="center"/>
        <w:rPr>
          <w:i/>
          <w:iCs/>
        </w:rPr>
      </w:pPr>
      <w:r w:rsidRPr="57E5B44D">
        <w:rPr>
          <w:i/>
          <w:iCs/>
        </w:rPr>
        <w:t>Kuva: Korjatun lääkemääräyksen toimitus ja sen linkit</w:t>
      </w:r>
    </w:p>
    <w:p w14:paraId="7BBE3BA0" w14:textId="77777777" w:rsidR="00522FC1" w:rsidRDefault="00522FC1"/>
    <w:p w14:paraId="33E34D63" w14:textId="77777777" w:rsidR="00522FC1" w:rsidRDefault="00436D02">
      <w:r w:rsidRPr="009173FB">
        <w:rPr>
          <w:rFonts w:ascii="Arial" w:hAnsi="Arial" w:cs="Arial"/>
          <w:noProof/>
          <w:color w:val="000000"/>
          <w:sz w:val="14"/>
          <w:szCs w:val="14"/>
        </w:rPr>
        <w:lastRenderedPageBreak/>
        <w:drawing>
          <wp:inline distT="0" distB="0" distL="0" distR="0" wp14:anchorId="4A0C6444" wp14:editId="07777777">
            <wp:extent cx="5267325" cy="3562350"/>
            <wp:effectExtent l="0" t="0" r="0" b="0"/>
            <wp:docPr id="5" name="Kuva 5" descr="Uusinta hyväksy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6" descr="Uusinta hyväksyminen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64953" w14:textId="77777777" w:rsidR="00522FC1" w:rsidRDefault="00522FC1" w:rsidP="57E5B44D">
      <w:pPr>
        <w:jc w:val="center"/>
        <w:rPr>
          <w:i/>
          <w:iCs/>
        </w:rPr>
      </w:pPr>
      <w:r w:rsidRPr="57E5B44D">
        <w:rPr>
          <w:i/>
          <w:iCs/>
        </w:rPr>
        <w:t>Kuva: Lääkemääräyksen uusiminen ja muodostuneet lääkemääräykset</w:t>
      </w:r>
    </w:p>
    <w:p w14:paraId="278FD8BF" w14:textId="77777777" w:rsidR="00A243F0" w:rsidRDefault="00A243F0">
      <w:pPr>
        <w:jc w:val="center"/>
        <w:rPr>
          <w:i/>
        </w:rPr>
      </w:pPr>
    </w:p>
    <w:p w14:paraId="6C701D12" w14:textId="77777777" w:rsidR="00A243F0" w:rsidRDefault="00A243F0">
      <w:pPr>
        <w:jc w:val="center"/>
        <w:rPr>
          <w:i/>
        </w:rPr>
      </w:pPr>
    </w:p>
    <w:p w14:paraId="3FE58157" w14:textId="77777777" w:rsidR="00A243F0" w:rsidRDefault="00A243F0">
      <w:pPr>
        <w:jc w:val="center"/>
        <w:rPr>
          <w:i/>
        </w:rPr>
      </w:pPr>
    </w:p>
    <w:p w14:paraId="2E951C30" w14:textId="77777777" w:rsidR="00522FC1" w:rsidRDefault="00436D02">
      <w:r w:rsidRPr="0062416D">
        <w:rPr>
          <w:noProof/>
        </w:rPr>
        <w:drawing>
          <wp:inline distT="0" distB="0" distL="0" distR="0" wp14:anchorId="65BF3D99" wp14:editId="07777777">
            <wp:extent cx="5267325" cy="3429000"/>
            <wp:effectExtent l="0" t="0" r="0" b="0"/>
            <wp:docPr id="6" name="Kuva 6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CC1A" w14:textId="77777777" w:rsidR="00AD1D69" w:rsidRDefault="00AD1D69"/>
    <w:p w14:paraId="7AE4BB60" w14:textId="77777777" w:rsidR="0009415D" w:rsidRDefault="0009415D" w:rsidP="57E5B44D">
      <w:pPr>
        <w:jc w:val="center"/>
        <w:rPr>
          <w:i/>
          <w:iCs/>
        </w:rPr>
      </w:pPr>
      <w:r w:rsidRPr="57E5B44D">
        <w:rPr>
          <w:i/>
          <w:iCs/>
        </w:rPr>
        <w:t>Kuva: Lääkemääräyksen uusimisen hylkääminen</w:t>
      </w:r>
    </w:p>
    <w:p w14:paraId="365AED00" w14:textId="77777777" w:rsidR="0009415D" w:rsidRDefault="0009415D" w:rsidP="0009415D">
      <w:pPr>
        <w:jc w:val="center"/>
        <w:rPr>
          <w:i/>
        </w:rPr>
      </w:pPr>
    </w:p>
    <w:p w14:paraId="69A10D32" w14:textId="77777777" w:rsidR="00522FC1" w:rsidRDefault="00522FC1">
      <w:r>
        <w:lastRenderedPageBreak/>
        <w:t>Korjattaessa toimitusta viittaukset ovat sekä lääkemääräykseen että korjattuun toimitukseen:</w:t>
      </w:r>
    </w:p>
    <w:p w14:paraId="725630A7" w14:textId="77777777" w:rsidR="007C761B" w:rsidRDefault="007C761B"/>
    <w:p w14:paraId="42522748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relatedDocument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typeCode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APND</w:t>
      </w:r>
      <w:r w:rsidRPr="57E5B44D">
        <w:rPr>
          <w:rStyle w:val="XML10ptBlue"/>
          <w:rFonts w:ascii="Arial" w:hAnsi="Arial" w:cs="Arial"/>
          <w:highlight w:val="white"/>
        </w:rPr>
        <w:t>"&gt;</w:t>
      </w:r>
    </w:p>
    <w:p w14:paraId="5A7FACB5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parentDocument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&gt;</w:t>
      </w:r>
    </w:p>
    <w:p w14:paraId="608FE696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Pr="57E5B44D">
        <w:rPr>
          <w:rStyle w:val="XML10ptGray-50"/>
          <w:rFonts w:ascii="Arial" w:hAnsi="Arial" w:cs="Arial"/>
          <w:highlight w:val="white"/>
        </w:rPr>
        <w:t xml:space="preserve"> Viitattu dokumentti eli lääkemääräys, joka toimitetaan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661ABAE8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r w:rsidRPr="57E5B44D">
        <w:rPr>
          <w:rStyle w:val="XML10ptDarkRed"/>
          <w:rFonts w:ascii="Arial" w:hAnsi="Arial" w:cs="Arial"/>
          <w:highlight w:val="white"/>
        </w:rPr>
        <w:t>id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root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1.2.246.10.98765432.93</w:t>
      </w:r>
      <w:r w:rsidR="00AF2FF6" w:rsidRPr="57E5B44D">
        <w:rPr>
          <w:rStyle w:val="XML10ptBlue"/>
          <w:rFonts w:ascii="Arial" w:hAnsi="Arial" w:cs="Arial"/>
          <w:highlight w:val="white"/>
        </w:rPr>
        <w:t>.</w:t>
      </w:r>
      <w:r w:rsidRPr="57E5B44D">
        <w:rPr>
          <w:rStyle w:val="XML10ptBlack"/>
          <w:rFonts w:ascii="Arial" w:hAnsi="Arial" w:cs="Arial"/>
          <w:highlight w:val="white"/>
        </w:rPr>
        <w:t>2006.2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3CDBA246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Pr="57E5B44D">
        <w:rPr>
          <w:rStyle w:val="XML10ptGray-50"/>
          <w:rFonts w:ascii="Arial" w:hAnsi="Arial" w:cs="Arial"/>
          <w:highlight w:val="white"/>
        </w:rPr>
        <w:t xml:space="preserve"> Viitatun dokumentin tyyppi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5C5E4A9A" w14:textId="0A26B7E5" w:rsidR="00522FC1" w:rsidRPr="000578B9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1.2.246.537.5.40105.2006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000578B9">
        <w:rPr>
          <w:rStyle w:val="XML10ptBlue"/>
          <w:rFonts w:ascii="Arial" w:hAnsi="Arial" w:cs="Arial"/>
          <w:szCs w:val="20"/>
          <w:highlight w:val="white"/>
        </w:rPr>
        <w:br/>
      </w:r>
      <w:r w:rsidRPr="57E5B44D">
        <w:rPr>
          <w:rStyle w:val="XML10ptBlue"/>
          <w:rFonts w:ascii="Arial" w:hAnsi="Arial" w:cs="Arial"/>
          <w:highlight w:val="white"/>
        </w:rPr>
        <w:t xml:space="preserve">                     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ins w:id="582" w:author="Jarkko Närvänen" w:date="2023-05-05T10:04:00Z">
        <w:r w:rsidR="0042258A" w:rsidRPr="0042258A">
          <w:rPr>
            <w:rStyle w:val="XML10ptBlue"/>
            <w:rFonts w:ascii="Arial" w:hAnsi="Arial" w:cs="Arial"/>
          </w:rPr>
          <w:t xml:space="preserve">Sähköinen lääkemääräys - </w:t>
        </w:r>
      </w:ins>
      <w:r w:rsidRPr="57E5B44D">
        <w:rPr>
          <w:rStyle w:val="XML10ptBlack"/>
          <w:rFonts w:ascii="Arial" w:hAnsi="Arial" w:cs="Arial"/>
          <w:highlight w:val="white"/>
        </w:rPr>
        <w:t>Reseptisanoman tyyppi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000578B9">
        <w:rPr>
          <w:rStyle w:val="XML10ptRed"/>
          <w:rFonts w:ascii="Arial" w:hAnsi="Arial" w:cs="Arial"/>
          <w:szCs w:val="20"/>
          <w:highlight w:val="white"/>
        </w:rPr>
        <w:br/>
      </w:r>
      <w:r w:rsidRPr="57E5B44D">
        <w:rPr>
          <w:rStyle w:val="XML10ptRed"/>
          <w:rFonts w:ascii="Arial" w:hAnsi="Arial" w:cs="Arial"/>
          <w:highlight w:val="white"/>
        </w:rPr>
        <w:t xml:space="preserve">                     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displayName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Lääkemääräys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751C5F2C" w14:textId="77777777" w:rsidR="00522FC1" w:rsidRPr="006F0269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nl-NL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6F0269">
        <w:rPr>
          <w:rStyle w:val="XML10ptBlue"/>
          <w:rFonts w:ascii="Arial" w:hAnsi="Arial" w:cs="Arial"/>
          <w:highlight w:val="white"/>
          <w:lang w:val="nl-NL"/>
        </w:rPr>
        <w:t>&lt;!--</w:t>
      </w:r>
      <w:r w:rsidRPr="006F0269">
        <w:rPr>
          <w:rStyle w:val="XML10ptGray-50"/>
          <w:rFonts w:ascii="Arial" w:hAnsi="Arial" w:cs="Arial"/>
          <w:highlight w:val="white"/>
          <w:lang w:val="nl-NL"/>
        </w:rPr>
        <w:t xml:space="preserve"> Viitatun dokumentin setId </w:t>
      </w:r>
      <w:r w:rsidRPr="006F0269">
        <w:rPr>
          <w:rStyle w:val="XML10ptBlue"/>
          <w:rFonts w:ascii="Arial" w:hAnsi="Arial" w:cs="Arial"/>
          <w:highlight w:val="white"/>
          <w:lang w:val="nl-NL"/>
        </w:rPr>
        <w:t>--&gt;</w:t>
      </w:r>
    </w:p>
    <w:p w14:paraId="0EBD8EE8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setId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root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1.2.246.10.98765432.93</w:t>
      </w:r>
      <w:r w:rsidR="00AF2FF6" w:rsidRPr="6E4B6674">
        <w:rPr>
          <w:rStyle w:val="XML10ptBlue"/>
          <w:rFonts w:ascii="Arial" w:hAnsi="Arial" w:cs="Arial"/>
          <w:highlight w:val="white"/>
          <w:lang w:val="nl-NL"/>
        </w:rPr>
        <w:t>.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2006.1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"/&gt;</w:t>
      </w:r>
    </w:p>
    <w:p w14:paraId="36771B11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&lt;/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parentDocument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1A5FEA61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&lt;/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relatedDocument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363355D9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relatedDocument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typeCode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RPLC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"&gt;</w:t>
      </w:r>
    </w:p>
    <w:p w14:paraId="17F8588A" w14:textId="77777777" w:rsidR="00522FC1" w:rsidRPr="006F0269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6F0269">
        <w:rPr>
          <w:rStyle w:val="XML10ptBlue"/>
          <w:rFonts w:ascii="Arial" w:hAnsi="Arial" w:cs="Arial"/>
          <w:highlight w:val="white"/>
          <w:lang w:val="nl-NL"/>
        </w:rPr>
        <w:t>&lt;</w:t>
      </w:r>
      <w:r w:rsidRPr="006F0269">
        <w:rPr>
          <w:rStyle w:val="XML10ptDarkRed"/>
          <w:rFonts w:ascii="Arial" w:hAnsi="Arial" w:cs="Arial"/>
          <w:highlight w:val="white"/>
          <w:lang w:val="nl-NL"/>
        </w:rPr>
        <w:t>parentDocument</w:t>
      </w:r>
      <w:r w:rsidRPr="006F0269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48A083A5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proofErr w:type="gramStart"/>
      <w:r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Pr="57E5B44D">
        <w:rPr>
          <w:rStyle w:val="XML10ptGray-50"/>
          <w:rFonts w:ascii="Arial" w:hAnsi="Arial" w:cs="Arial"/>
          <w:highlight w:val="white"/>
        </w:rPr>
        <w:t xml:space="preserve"> Viitattu dokumentti eli korjattu toimitus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126DD8EA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r w:rsidRPr="57E5B44D">
        <w:rPr>
          <w:rStyle w:val="XML10ptDarkRed"/>
          <w:rFonts w:ascii="Arial" w:hAnsi="Arial" w:cs="Arial"/>
          <w:highlight w:val="white"/>
        </w:rPr>
        <w:t>id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root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1.2.246.10.2323232.93</w:t>
      </w:r>
      <w:r w:rsidR="00AF2FF6" w:rsidRPr="57E5B44D">
        <w:rPr>
          <w:rStyle w:val="XML10ptBlue"/>
          <w:rFonts w:ascii="Arial" w:hAnsi="Arial" w:cs="Arial"/>
          <w:highlight w:val="white"/>
        </w:rPr>
        <w:t>.</w:t>
      </w:r>
      <w:r w:rsidRPr="57E5B44D">
        <w:rPr>
          <w:rStyle w:val="XML10ptBlack"/>
          <w:rFonts w:ascii="Arial" w:hAnsi="Arial" w:cs="Arial"/>
          <w:highlight w:val="white"/>
        </w:rPr>
        <w:t>2006.33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1FD67029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Pr="57E5B44D">
        <w:rPr>
          <w:rStyle w:val="XML10ptGray-50"/>
          <w:rFonts w:ascii="Arial" w:hAnsi="Arial" w:cs="Arial"/>
          <w:highlight w:val="white"/>
        </w:rPr>
        <w:t xml:space="preserve"> Viitatun dokumentin tyyppi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313F0F20" w14:textId="074E4372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10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1.2.246.537.5.40105.2006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</w:r>
      <w:r w:rsidRPr="57E5B44D">
        <w:rPr>
          <w:rStyle w:val="XML10ptRed"/>
          <w:rFonts w:ascii="Arial" w:hAnsi="Arial" w:cs="Arial"/>
          <w:highlight w:val="white"/>
        </w:rPr>
        <w:t xml:space="preserve">                     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ins w:id="583" w:author="Jarkko Närvänen" w:date="2023-05-05T10:04:00Z">
        <w:r w:rsidR="002F448E" w:rsidRPr="002F448E">
          <w:rPr>
            <w:rStyle w:val="XML10ptBlue"/>
            <w:rFonts w:ascii="Arial" w:hAnsi="Arial" w:cs="Arial"/>
          </w:rPr>
          <w:t xml:space="preserve">Sähköinen lääkemääräys - </w:t>
        </w:r>
      </w:ins>
      <w:r w:rsidRPr="57E5B44D">
        <w:rPr>
          <w:rStyle w:val="XML10ptBlack"/>
          <w:rFonts w:ascii="Arial" w:hAnsi="Arial" w:cs="Arial"/>
          <w:highlight w:val="white"/>
        </w:rPr>
        <w:t>Reseptisanoman tyyppi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</w:r>
      <w:r w:rsidRPr="57E5B44D">
        <w:rPr>
          <w:rStyle w:val="XML10ptRed"/>
          <w:rFonts w:ascii="Arial" w:hAnsi="Arial" w:cs="Arial"/>
          <w:highlight w:val="white"/>
        </w:rPr>
        <w:t xml:space="preserve">                     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displayName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7C761B" w:rsidRPr="57E5B44D">
        <w:rPr>
          <w:rStyle w:val="XML10ptBlack"/>
          <w:rFonts w:ascii="Arial" w:hAnsi="Arial" w:cs="Arial"/>
          <w:highlight w:val="white"/>
        </w:rPr>
        <w:t>Lääkemääräyksen t</w:t>
      </w:r>
      <w:r w:rsidRPr="57E5B44D">
        <w:rPr>
          <w:rStyle w:val="XML10ptBlack"/>
          <w:rFonts w:ascii="Arial" w:hAnsi="Arial" w:cs="Arial"/>
          <w:highlight w:val="white"/>
        </w:rPr>
        <w:t>oimitus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45721F6F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&lt;!--</w:t>
      </w:r>
      <w:r w:rsidRPr="6E4B6674">
        <w:rPr>
          <w:rStyle w:val="XML10ptGray-50"/>
          <w:rFonts w:ascii="Arial" w:hAnsi="Arial" w:cs="Arial"/>
          <w:highlight w:val="white"/>
          <w:lang w:val="nl-NL"/>
        </w:rPr>
        <w:t xml:space="preserve"> Viitatun dokumentin setId 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--&gt;</w:t>
      </w:r>
    </w:p>
    <w:p w14:paraId="17B33DE2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setId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root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1.2.246.10.2323232.93</w:t>
      </w:r>
      <w:r w:rsidR="00AF2FF6" w:rsidRPr="6E4B6674">
        <w:rPr>
          <w:rStyle w:val="XML10ptBlue"/>
          <w:rFonts w:ascii="Arial" w:hAnsi="Arial" w:cs="Arial"/>
          <w:highlight w:val="white"/>
          <w:lang w:val="nl-NL"/>
        </w:rPr>
        <w:t>.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2006.33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"/&gt;</w:t>
      </w:r>
    </w:p>
    <w:p w14:paraId="0C58DDE5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&lt;/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parentDocument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6A30A694" w14:textId="77777777" w:rsidR="00522FC1" w:rsidRPr="000578B9" w:rsidRDefault="00522FC1" w:rsidP="57E5B44D">
      <w:pPr>
        <w:rPr>
          <w:rStyle w:val="XML10ptBlue"/>
          <w:rFonts w:ascii="Arial" w:hAnsi="Arial" w:cs="Arial"/>
        </w:rPr>
      </w:pPr>
      <w:r w:rsidRPr="57E5B44D">
        <w:rPr>
          <w:rStyle w:val="XML10ptBlue"/>
          <w:rFonts w:ascii="Arial" w:hAnsi="Arial" w:cs="Arial"/>
          <w:highlight w:val="white"/>
        </w:rPr>
        <w:t>&lt;/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relatedDocument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&gt;</w:t>
      </w:r>
    </w:p>
    <w:p w14:paraId="2DED8A9C" w14:textId="77777777" w:rsidR="00522FC1" w:rsidRPr="000578B9" w:rsidRDefault="00522FC1"/>
    <w:p w14:paraId="7513B2CD" w14:textId="77777777" w:rsidR="00522FC1" w:rsidRDefault="00522FC1">
      <w:r>
        <w:t xml:space="preserve">Seuraavilla sivuilla olevassa taulukossa on kuvattu dokumenttityyppikohtaisesti </w:t>
      </w:r>
      <w:proofErr w:type="spellStart"/>
      <w:r>
        <w:t>headerin</w:t>
      </w:r>
      <w:proofErr w:type="spellEnd"/>
      <w:r>
        <w:t xml:space="preserve"> elementtien ja </w:t>
      </w:r>
      <w:proofErr w:type="spellStart"/>
      <w:r>
        <w:t>relatedDocument</w:t>
      </w:r>
      <w:proofErr w:type="spellEnd"/>
      <w:r>
        <w:t xml:space="preserve">-elementtien käyttö ja sisältö. Taulukossa on lisäksi esimerkkeinä id, version ja </w:t>
      </w:r>
      <w:proofErr w:type="spellStart"/>
      <w:r>
        <w:t>setId</w:t>
      </w:r>
      <w:proofErr w:type="spellEnd"/>
      <w:r w:rsidRPr="26C3AD95">
        <w:t xml:space="preserve"> –</w:t>
      </w:r>
      <w:proofErr w:type="spellStart"/>
      <w:r>
        <w:t>header</w:t>
      </w:r>
      <w:proofErr w:type="spellEnd"/>
      <w:r>
        <w:t xml:space="preserve">-elementtien sisältö ja </w:t>
      </w:r>
      <w:proofErr w:type="spellStart"/>
      <w:r>
        <w:t>relatedDocument</w:t>
      </w:r>
      <w:proofErr w:type="spellEnd"/>
      <w:r>
        <w:t>-elementtien sisältö eri tilanteissa.</w:t>
      </w:r>
    </w:p>
    <w:p w14:paraId="0961EF7D" w14:textId="6769B83F" w:rsidR="00522FC1" w:rsidRDefault="00522FC1"/>
    <w:p w14:paraId="3EEBFC5D" w14:textId="08F03452" w:rsidR="006F7FCC" w:rsidRDefault="006F7FCC" w:rsidP="006F7FCC">
      <w:r>
        <w:t xml:space="preserve">Määrittelyiden versiointikäytännöt ovat siirretty omaan dokumenttiinsa, joka löytyy voimassa olevasta määrittelypaketista osoitteessa: </w:t>
      </w:r>
      <w:hyperlink r:id="rId27" w:history="1">
        <w:r w:rsidRPr="00F0603D">
          <w:rPr>
            <w:rStyle w:val="Hyperlinkki"/>
          </w:rPr>
          <w:t>https://www.kanta.fi/jarjestelmakehittajat/resepti</w:t>
        </w:r>
      </w:hyperlink>
      <w:r>
        <w:t xml:space="preserve">. </w:t>
      </w:r>
    </w:p>
    <w:p w14:paraId="5DCE24BF" w14:textId="76C0436F" w:rsidR="006F7FCC" w:rsidRDefault="006F7FCC"/>
    <w:p w14:paraId="0FC6D4F3" w14:textId="77777777" w:rsidR="00522FC1" w:rsidRDefault="00522FC1">
      <w:pPr>
        <w:sectPr w:rsidR="00522FC1"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4E0B7420" w14:textId="77777777" w:rsidR="00522FC1" w:rsidRDefault="00522FC1"/>
    <w:tbl>
      <w:tblPr>
        <w:tblpPr w:leftFromText="141" w:rightFromText="141" w:vertAnchor="text" w:tblpY="1"/>
        <w:tblOverlap w:val="never"/>
        <w:tblW w:w="13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09"/>
        <w:gridCol w:w="1984"/>
        <w:gridCol w:w="2835"/>
        <w:gridCol w:w="2693"/>
        <w:gridCol w:w="2977"/>
      </w:tblGrid>
      <w:tr w:rsidR="00522FC1" w14:paraId="0AC3AFEA" w14:textId="77777777" w:rsidTr="748FFCC6">
        <w:trPr>
          <w:tblHeader/>
        </w:trPr>
        <w:tc>
          <w:tcPr>
            <w:tcW w:w="2261" w:type="dxa"/>
            <w:shd w:val="clear" w:color="auto" w:fill="E6E6E6"/>
          </w:tcPr>
          <w:p w14:paraId="7CC70703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Dokumenttityyppi ja interaktio</w:t>
            </w:r>
          </w:p>
        </w:tc>
        <w:tc>
          <w:tcPr>
            <w:tcW w:w="709" w:type="dxa"/>
            <w:shd w:val="clear" w:color="auto" w:fill="E6E6E6"/>
          </w:tcPr>
          <w:p w14:paraId="25766FDA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Alle-kirjoitus,</w:t>
            </w:r>
          </w:p>
          <w:p w14:paraId="775E7B46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K=</w:t>
            </w:r>
          </w:p>
          <w:p w14:paraId="4D0105C6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kyllä</w:t>
            </w:r>
          </w:p>
        </w:tc>
        <w:tc>
          <w:tcPr>
            <w:tcW w:w="1984" w:type="dxa"/>
            <w:shd w:val="clear" w:color="auto" w:fill="E6E6E6"/>
          </w:tcPr>
          <w:p w14:paraId="215DD631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57E5B44D">
              <w:rPr>
                <w:b/>
                <w:bCs/>
                <w:sz w:val="20"/>
                <w:szCs w:val="20"/>
              </w:rPr>
              <w:t>RelatedDocument</w:t>
            </w:r>
            <w:proofErr w:type="spellEnd"/>
            <w:r w:rsidRPr="57E5B44D">
              <w:rPr>
                <w:b/>
                <w:bCs/>
                <w:sz w:val="20"/>
                <w:szCs w:val="20"/>
              </w:rPr>
              <w:t xml:space="preserve"> käyttötarkoitus</w:t>
            </w:r>
          </w:p>
        </w:tc>
        <w:tc>
          <w:tcPr>
            <w:tcW w:w="2835" w:type="dxa"/>
            <w:shd w:val="clear" w:color="auto" w:fill="E6E6E6"/>
          </w:tcPr>
          <w:p w14:paraId="2ABE24EE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 xml:space="preserve">Versio ja </w:t>
            </w:r>
            <w:proofErr w:type="spellStart"/>
            <w:r w:rsidRPr="57E5B44D">
              <w:rPr>
                <w:b/>
                <w:bCs/>
                <w:sz w:val="20"/>
                <w:szCs w:val="20"/>
              </w:rPr>
              <w:t>setId</w:t>
            </w:r>
            <w:proofErr w:type="spellEnd"/>
            <w:r w:rsidRPr="57E5B44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57E5B44D">
              <w:rPr>
                <w:b/>
                <w:bCs/>
                <w:sz w:val="20"/>
                <w:szCs w:val="20"/>
              </w:rPr>
              <w:t>headerissa</w:t>
            </w:r>
            <w:proofErr w:type="spellEnd"/>
          </w:p>
        </w:tc>
        <w:tc>
          <w:tcPr>
            <w:tcW w:w="2693" w:type="dxa"/>
            <w:shd w:val="clear" w:color="auto" w:fill="E6E6E6"/>
          </w:tcPr>
          <w:p w14:paraId="2F6C58E6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 xml:space="preserve">Esimerkki: </w:t>
            </w:r>
            <w:proofErr w:type="spellStart"/>
            <w:r w:rsidRPr="57E5B44D">
              <w:rPr>
                <w:b/>
                <w:bCs/>
                <w:sz w:val="20"/>
                <w:szCs w:val="20"/>
              </w:rPr>
              <w:t>header</w:t>
            </w:r>
            <w:proofErr w:type="spellEnd"/>
          </w:p>
        </w:tc>
        <w:tc>
          <w:tcPr>
            <w:tcW w:w="2977" w:type="dxa"/>
            <w:shd w:val="clear" w:color="auto" w:fill="E6E6E6"/>
          </w:tcPr>
          <w:p w14:paraId="6863490A" w14:textId="77777777" w:rsidR="00522FC1" w:rsidRDefault="00522FC1" w:rsidP="26C3AD95">
            <w:pPr>
              <w:pStyle w:val="CommentSubject1"/>
              <w:rPr>
                <w:bCs w:val="0"/>
              </w:rPr>
            </w:pPr>
            <w:r>
              <w:t xml:space="preserve">Esimerkki: </w:t>
            </w:r>
            <w:proofErr w:type="spellStart"/>
            <w:r>
              <w:t>relatedDocument</w:t>
            </w:r>
            <w:proofErr w:type="spellEnd"/>
          </w:p>
        </w:tc>
      </w:tr>
      <w:tr w:rsidR="00522FC1" w14:paraId="71E0C297" w14:textId="77777777" w:rsidTr="748FFCC6">
        <w:tc>
          <w:tcPr>
            <w:tcW w:w="2261" w:type="dxa"/>
          </w:tcPr>
          <w:p w14:paraId="45C88110" w14:textId="77777777" w:rsidR="00522FC1" w:rsidRPr="009D6B45" w:rsidRDefault="00522FC1" w:rsidP="00351FFB">
            <w:pPr>
              <w:rPr>
                <w:sz w:val="20"/>
                <w:szCs w:val="20"/>
                <w:lang w:val="en-US"/>
              </w:rPr>
            </w:pPr>
            <w:r w:rsidRPr="009D6B45">
              <w:rPr>
                <w:sz w:val="20"/>
                <w:szCs w:val="20"/>
                <w:lang w:val="en-US"/>
              </w:rPr>
              <w:t xml:space="preserve">1 – </w:t>
            </w:r>
            <w:proofErr w:type="spellStart"/>
            <w:r w:rsidRPr="009D6B45">
              <w:rPr>
                <w:sz w:val="20"/>
                <w:szCs w:val="20"/>
                <w:lang w:val="en-US"/>
              </w:rPr>
              <w:t>Lääkemääräys</w:t>
            </w:r>
            <w:proofErr w:type="spellEnd"/>
          </w:p>
          <w:p w14:paraId="5587FC37" w14:textId="770C7798" w:rsidR="00522FC1" w:rsidRPr="009D6B45" w:rsidRDefault="00522FC1" w:rsidP="00351FFB">
            <w:pPr>
              <w:rPr>
                <w:sz w:val="20"/>
                <w:szCs w:val="20"/>
                <w:lang w:val="en-US"/>
              </w:rPr>
            </w:pPr>
            <w:r w:rsidRPr="009D6B45">
              <w:rPr>
                <w:sz w:val="20"/>
                <w:szCs w:val="20"/>
                <w:lang w:val="en-US"/>
              </w:rPr>
              <w:t>RCMR_IN000002</w:t>
            </w:r>
            <w:r w:rsidR="0064643C" w:rsidRPr="009D6B45">
              <w:rPr>
                <w:sz w:val="20"/>
                <w:szCs w:val="20"/>
                <w:lang w:val="en-US"/>
              </w:rPr>
              <w:t>FI</w:t>
            </w:r>
            <w:proofErr w:type="gramStart"/>
            <w:r w:rsidR="0064643C" w:rsidRPr="009D6B45">
              <w:rPr>
                <w:sz w:val="20"/>
                <w:szCs w:val="20"/>
                <w:lang w:val="en-US"/>
              </w:rPr>
              <w:t>01</w:t>
            </w:r>
            <w:ins w:id="584" w:author="Jarkko Närvänen" w:date="2023-03-16T09:09:00Z">
              <w:r w:rsidR="009D6B45" w:rsidRPr="009D6B45">
                <w:rPr>
                  <w:sz w:val="20"/>
                  <w:szCs w:val="20"/>
                  <w:lang w:val="en-US"/>
                </w:rPr>
                <w:t xml:space="preserve"> </w:t>
              </w:r>
              <w:r w:rsidR="009D6B45" w:rsidRPr="0064643C">
                <w:rPr>
                  <w:sz w:val="20"/>
                  <w:szCs w:val="20"/>
                  <w:lang w:val="en-US"/>
                </w:rPr>
                <w:t xml:space="preserve"> Original</w:t>
              </w:r>
              <w:proofErr w:type="gramEnd"/>
              <w:r w:rsidR="009D6B45" w:rsidRPr="0064643C">
                <w:rPr>
                  <w:sz w:val="20"/>
                  <w:szCs w:val="20"/>
                  <w:lang w:val="en-US"/>
                </w:rPr>
                <w:t xml:space="preserve"> Document with Content</w:t>
              </w:r>
            </w:ins>
          </w:p>
        </w:tc>
        <w:tc>
          <w:tcPr>
            <w:tcW w:w="709" w:type="dxa"/>
          </w:tcPr>
          <w:p w14:paraId="1002336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316BC106" w14:textId="77777777" w:rsidR="00522FC1" w:rsidRDefault="00522FC1" w:rsidP="00351FF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1FDAF61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34C498C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D00ACB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7D6C325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2FAC79E3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2362F37A" w14:textId="77777777" w:rsidR="00522FC1" w:rsidRDefault="00522FC1" w:rsidP="00351FFB">
            <w:pPr>
              <w:rPr>
                <w:sz w:val="16"/>
                <w:szCs w:val="16"/>
              </w:rPr>
            </w:pPr>
          </w:p>
        </w:tc>
      </w:tr>
      <w:tr w:rsidR="00522FC1" w:rsidDel="003E7E17" w14:paraId="0F978035" w14:textId="57BE93E0" w:rsidTr="748FFCC6">
        <w:trPr>
          <w:del w:id="585" w:author="Pettersson Mirkka" w:date="2023-09-27T09:30:00Z"/>
        </w:trPr>
        <w:tc>
          <w:tcPr>
            <w:tcW w:w="2261" w:type="dxa"/>
          </w:tcPr>
          <w:p w14:paraId="23CF996D" w14:textId="5C3D46CD" w:rsidR="00522FC1" w:rsidDel="003E7E17" w:rsidRDefault="00522FC1" w:rsidP="00351FFB">
            <w:pPr>
              <w:rPr>
                <w:del w:id="586" w:author="Pettersson Mirkka" w:date="2023-09-27T09:30:00Z"/>
                <w:sz w:val="20"/>
                <w:szCs w:val="20"/>
              </w:rPr>
            </w:pPr>
            <w:del w:id="587" w:author="Pettersson Mirkka" w:date="2023-09-27T09:30:00Z">
              <w:r w:rsidDel="003E7E17">
                <w:rPr>
                  <w:sz w:val="20"/>
                  <w:szCs w:val="20"/>
                </w:rPr>
                <w:delText>1 - Lääkemääräys (uusimisen perusteella)</w:delText>
              </w:r>
            </w:del>
          </w:p>
          <w:p w14:paraId="2D77A86D" w14:textId="57D54708" w:rsidR="0064643C" w:rsidRPr="00066593" w:rsidDel="003E7E17" w:rsidRDefault="0064643C" w:rsidP="00351FFB">
            <w:pPr>
              <w:rPr>
                <w:del w:id="588" w:author="Pettersson Mirkka" w:date="2023-09-27T09:30:00Z"/>
                <w:sz w:val="20"/>
                <w:szCs w:val="20"/>
              </w:rPr>
            </w:pPr>
            <w:del w:id="589" w:author="Pettersson Mirkka" w:date="2023-09-27T09:30:00Z">
              <w:r w:rsidRPr="0064643C" w:rsidDel="003E7E17">
                <w:rPr>
                  <w:sz w:val="20"/>
                  <w:szCs w:val="20"/>
                  <w:lang w:val="en-US"/>
                </w:rPr>
                <w:delText>RCMR_IN000002FI01</w:delText>
              </w:r>
            </w:del>
          </w:p>
          <w:p w14:paraId="0EBEAC07" w14:textId="69F9EB69" w:rsidR="0064643C" w:rsidRPr="0064643C" w:rsidDel="003E7E17" w:rsidRDefault="0064643C" w:rsidP="00351FFB">
            <w:pPr>
              <w:rPr>
                <w:del w:id="590" w:author="Pettersson Mirkka" w:date="2023-09-27T09:30:00Z"/>
                <w:sz w:val="20"/>
                <w:szCs w:val="20"/>
                <w:lang w:val="en-US"/>
              </w:rPr>
            </w:pPr>
            <w:del w:id="591" w:author="Pettersson Mirkka" w:date="2023-09-27T09:30:00Z">
              <w:r w:rsidRPr="0064643C" w:rsidDel="003E7E17">
                <w:rPr>
                  <w:sz w:val="20"/>
                  <w:szCs w:val="20"/>
                  <w:lang w:val="en-US"/>
                </w:rPr>
                <w:delText>Original Document with Content</w:delText>
              </w:r>
            </w:del>
          </w:p>
          <w:p w14:paraId="34802E79" w14:textId="33C9064B" w:rsidR="0064643C" w:rsidRPr="0064643C" w:rsidDel="003E7E17" w:rsidRDefault="0064643C" w:rsidP="00351FFB">
            <w:pPr>
              <w:rPr>
                <w:del w:id="592" w:author="Pettersson Mirkka" w:date="2023-09-27T09:30:00Z"/>
                <w:sz w:val="20"/>
                <w:szCs w:val="20"/>
                <w:lang w:val="en-US"/>
              </w:rPr>
            </w:pPr>
          </w:p>
          <w:p w14:paraId="64EAACAA" w14:textId="42033B58" w:rsidR="00522FC1" w:rsidRPr="0064643C" w:rsidDel="003E7E17" w:rsidRDefault="00522FC1" w:rsidP="00351FFB">
            <w:pPr>
              <w:rPr>
                <w:del w:id="593" w:author="Pettersson Mirkka" w:date="2023-09-27T09:30:00Z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3317D7E" w14:textId="0E0F435D" w:rsidR="00522FC1" w:rsidDel="003E7E17" w:rsidRDefault="00522FC1" w:rsidP="00351FFB">
            <w:pPr>
              <w:rPr>
                <w:del w:id="594" w:author="Pettersson Mirkka" w:date="2023-09-27T09:30:00Z"/>
                <w:sz w:val="20"/>
                <w:szCs w:val="20"/>
              </w:rPr>
            </w:pPr>
            <w:del w:id="595" w:author="Pettersson Mirkka" w:date="2023-09-27T09:30:00Z">
              <w:r w:rsidDel="003E7E17">
                <w:rPr>
                  <w:sz w:val="20"/>
                  <w:szCs w:val="20"/>
                </w:rPr>
                <w:delText>K</w:delText>
              </w:r>
            </w:del>
          </w:p>
        </w:tc>
        <w:tc>
          <w:tcPr>
            <w:tcW w:w="1984" w:type="dxa"/>
          </w:tcPr>
          <w:p w14:paraId="2A020F1B" w14:textId="2825189C" w:rsidR="00522FC1" w:rsidDel="003E7E17" w:rsidRDefault="00522FC1" w:rsidP="00351FFB">
            <w:pPr>
              <w:rPr>
                <w:del w:id="596" w:author="Pettersson Mirkka" w:date="2023-09-27T09:30:00Z"/>
                <w:sz w:val="20"/>
                <w:szCs w:val="20"/>
              </w:rPr>
            </w:pPr>
            <w:del w:id="597" w:author="Pettersson Mirkka" w:date="2023-09-27T09:30:00Z">
              <w:r w:rsidDel="003E7E17">
                <w:rPr>
                  <w:sz w:val="20"/>
                  <w:szCs w:val="20"/>
                </w:rPr>
                <w:delText>Linkki uusimispyyntöön, jonka perusteella lääkemääräys on syntynyt (typeCode=APND)</w:delText>
              </w:r>
            </w:del>
          </w:p>
        </w:tc>
        <w:tc>
          <w:tcPr>
            <w:tcW w:w="2835" w:type="dxa"/>
          </w:tcPr>
          <w:p w14:paraId="7F70669D" w14:textId="27D73C19" w:rsidR="00522FC1" w:rsidDel="003E7E17" w:rsidRDefault="00522FC1" w:rsidP="00351FFB">
            <w:pPr>
              <w:rPr>
                <w:del w:id="598" w:author="Pettersson Mirkka" w:date="2023-09-27T09:30:00Z"/>
                <w:sz w:val="20"/>
                <w:szCs w:val="20"/>
              </w:rPr>
            </w:pPr>
            <w:del w:id="599" w:author="Pettersson Mirkka" w:date="2023-09-27T09:30:00Z">
              <w:r w:rsidDel="003E7E17">
                <w:rPr>
                  <w:sz w:val="20"/>
                  <w:szCs w:val="20"/>
                </w:rPr>
                <w:delText>Versionumero on 1.</w:delText>
              </w:r>
            </w:del>
          </w:p>
          <w:p w14:paraId="4468A60B" w14:textId="5A3121FB" w:rsidR="00522FC1" w:rsidDel="003E7E17" w:rsidRDefault="00522FC1" w:rsidP="00351FFB">
            <w:pPr>
              <w:rPr>
                <w:del w:id="600" w:author="Pettersson Mirkka" w:date="2023-09-27T09:30:00Z"/>
                <w:sz w:val="20"/>
                <w:szCs w:val="20"/>
              </w:rPr>
            </w:pPr>
            <w:del w:id="601" w:author="Pettersson Mirkka" w:date="2023-09-27T09:30:00Z">
              <w:r w:rsidDel="003E7E17">
                <w:rPr>
                  <w:sz w:val="20"/>
                  <w:szCs w:val="20"/>
                </w:rPr>
                <w:delText>SetId on uusi eli sama kuin id.</w:delText>
              </w:r>
            </w:del>
          </w:p>
        </w:tc>
        <w:tc>
          <w:tcPr>
            <w:tcW w:w="2693" w:type="dxa"/>
          </w:tcPr>
          <w:p w14:paraId="4D3E747A" w14:textId="33A00671" w:rsidR="00522FC1" w:rsidDel="003E7E17" w:rsidRDefault="00522FC1" w:rsidP="00351FFB">
            <w:pPr>
              <w:rPr>
                <w:del w:id="602" w:author="Pettersson Mirkka" w:date="2023-09-27T09:30:00Z"/>
                <w:sz w:val="16"/>
                <w:szCs w:val="16"/>
              </w:rPr>
            </w:pPr>
            <w:del w:id="603" w:author="Pettersson Mirkka" w:date="2023-09-27T09:30:00Z">
              <w:r w:rsidDel="003E7E17">
                <w:rPr>
                  <w:sz w:val="16"/>
                  <w:szCs w:val="16"/>
                </w:rPr>
                <w:delText>id=1.2.246.10.98765432.93.2006.4</w:delText>
              </w:r>
            </w:del>
          </w:p>
          <w:p w14:paraId="511DBD38" w14:textId="05989377" w:rsidR="00522FC1" w:rsidDel="003E7E17" w:rsidRDefault="00522FC1" w:rsidP="00351FFB">
            <w:pPr>
              <w:rPr>
                <w:del w:id="604" w:author="Pettersson Mirkka" w:date="2023-09-27T09:30:00Z"/>
                <w:sz w:val="16"/>
                <w:szCs w:val="16"/>
              </w:rPr>
            </w:pPr>
            <w:del w:id="605" w:author="Pettersson Mirkka" w:date="2023-09-27T09:30:00Z">
              <w:r w:rsidDel="003E7E17">
                <w:rPr>
                  <w:sz w:val="16"/>
                  <w:szCs w:val="16"/>
                </w:rPr>
                <w:delText>version=1</w:delText>
              </w:r>
            </w:del>
          </w:p>
          <w:p w14:paraId="50C911A3" w14:textId="3226B6EC" w:rsidR="00522FC1" w:rsidDel="003E7E17" w:rsidRDefault="00522FC1" w:rsidP="00351FFB">
            <w:pPr>
              <w:rPr>
                <w:del w:id="606" w:author="Pettersson Mirkka" w:date="2023-09-27T09:30:00Z"/>
                <w:sz w:val="16"/>
                <w:szCs w:val="16"/>
              </w:rPr>
            </w:pPr>
            <w:del w:id="607" w:author="Pettersson Mirkka" w:date="2023-09-27T09:30:00Z">
              <w:r w:rsidDel="003E7E17">
                <w:rPr>
                  <w:sz w:val="16"/>
                  <w:szCs w:val="16"/>
                </w:rPr>
                <w:delText>setId=1.2.246.10.98765432.93.2006.4</w:delText>
              </w:r>
            </w:del>
          </w:p>
        </w:tc>
        <w:tc>
          <w:tcPr>
            <w:tcW w:w="2977" w:type="dxa"/>
          </w:tcPr>
          <w:p w14:paraId="180F46C8" w14:textId="7967E02A" w:rsidR="00522FC1" w:rsidDel="003E7E17" w:rsidRDefault="00522FC1" w:rsidP="00351FFB">
            <w:pPr>
              <w:autoSpaceDE w:val="0"/>
              <w:autoSpaceDN w:val="0"/>
              <w:adjustRightInd w:val="0"/>
              <w:rPr>
                <w:del w:id="608" w:author="Pettersson Mirkka" w:date="2023-09-27T09:30:00Z"/>
                <w:color w:val="000000"/>
                <w:sz w:val="16"/>
                <w:szCs w:val="16"/>
                <w:highlight w:val="white"/>
                <w:lang w:val="en-US" w:eastAsia="en-US"/>
              </w:rPr>
            </w:pPr>
            <w:del w:id="609" w:author="Pettersson Mirkka" w:date="2023-09-27T09:30:00Z">
              <w:r w:rsidDel="003E7E17"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delText>&lt;</w:delText>
              </w:r>
              <w:r w:rsidDel="003E7E17">
                <w:rPr>
                  <w:color w:val="800000"/>
                  <w:sz w:val="16"/>
                  <w:szCs w:val="16"/>
                  <w:highlight w:val="white"/>
                  <w:lang w:val="en-US" w:eastAsia="en-US"/>
                </w:rPr>
                <w:delText xml:space="preserve">relatedDoc </w:delText>
              </w:r>
              <w:r w:rsidDel="003E7E17">
                <w:rPr>
                  <w:color w:val="FF0000"/>
                  <w:sz w:val="16"/>
                  <w:szCs w:val="16"/>
                  <w:highlight w:val="white"/>
                  <w:lang w:val="en-US" w:eastAsia="en-US"/>
                </w:rPr>
                <w:delText>typeCode</w:delText>
              </w:r>
              <w:r w:rsidDel="003E7E17"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delText>="</w:delText>
              </w:r>
              <w:r w:rsidDel="003E7E17">
                <w:rPr>
                  <w:color w:val="000000"/>
                  <w:sz w:val="16"/>
                  <w:szCs w:val="16"/>
                  <w:highlight w:val="white"/>
                  <w:lang w:val="en-US" w:eastAsia="en-US"/>
                </w:rPr>
                <w:delText>APND</w:delText>
              </w:r>
              <w:r w:rsidDel="003E7E17"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delText>"&gt;</w:delText>
              </w:r>
            </w:del>
          </w:p>
          <w:p w14:paraId="3217F25C" w14:textId="6F7CB345" w:rsidR="00522FC1" w:rsidDel="003E7E17" w:rsidRDefault="00522FC1" w:rsidP="00351FFB">
            <w:pPr>
              <w:rPr>
                <w:del w:id="610" w:author="Pettersson Mirkka" w:date="2023-09-27T09:30:00Z"/>
                <w:sz w:val="16"/>
                <w:szCs w:val="16"/>
                <w:lang w:val="en-US"/>
              </w:rPr>
            </w:pPr>
            <w:del w:id="611" w:author="Pettersson Mirkka" w:date="2023-09-27T09:30:00Z">
              <w:r w:rsidDel="003E7E17">
                <w:rPr>
                  <w:sz w:val="16"/>
                  <w:szCs w:val="16"/>
                  <w:lang w:val="en-US"/>
                </w:rPr>
                <w:delText>id=1.2.246.10.98765432.93.2006.23</w:delText>
              </w:r>
            </w:del>
          </w:p>
          <w:p w14:paraId="5F974396" w14:textId="0CA89021" w:rsidR="00522FC1" w:rsidDel="003E7E17" w:rsidRDefault="00522FC1" w:rsidP="00351FFB">
            <w:pPr>
              <w:rPr>
                <w:del w:id="612" w:author="Pettersson Mirkka" w:date="2023-09-27T09:30:00Z"/>
                <w:sz w:val="16"/>
                <w:szCs w:val="16"/>
                <w:lang w:val="en-US"/>
              </w:rPr>
            </w:pPr>
            <w:del w:id="613" w:author="Pettersson Mirkka" w:date="2023-09-27T09:30:00Z">
              <w:r w:rsidDel="003E7E17">
                <w:rPr>
                  <w:sz w:val="16"/>
                  <w:szCs w:val="16"/>
                  <w:lang w:val="en-US"/>
                </w:rPr>
                <w:delText>code=8</w:delText>
              </w:r>
            </w:del>
          </w:p>
          <w:p w14:paraId="4FA5EF52" w14:textId="78A5729A" w:rsidR="00522FC1" w:rsidDel="003E7E17" w:rsidRDefault="00522FC1" w:rsidP="00351FFB">
            <w:pPr>
              <w:autoSpaceDE w:val="0"/>
              <w:autoSpaceDN w:val="0"/>
              <w:adjustRightInd w:val="0"/>
              <w:rPr>
                <w:del w:id="614" w:author="Pettersson Mirkka" w:date="2023-09-27T09:30:00Z"/>
                <w:color w:val="0000FF"/>
                <w:sz w:val="16"/>
                <w:szCs w:val="16"/>
                <w:highlight w:val="white"/>
                <w:lang w:eastAsia="en-US"/>
              </w:rPr>
            </w:pPr>
            <w:del w:id="615" w:author="Pettersson Mirkka" w:date="2023-09-27T09:30:00Z">
              <w:r w:rsidDel="003E7E17">
                <w:rPr>
                  <w:sz w:val="16"/>
                  <w:szCs w:val="16"/>
                </w:rPr>
                <w:delText>setId=1.2.246.10.98765432.93.2006.23</w:delText>
              </w:r>
            </w:del>
          </w:p>
          <w:p w14:paraId="175F13A1" w14:textId="55A93762" w:rsidR="00522FC1" w:rsidDel="003E7E17" w:rsidRDefault="00522FC1" w:rsidP="00351FFB">
            <w:pPr>
              <w:rPr>
                <w:del w:id="616" w:author="Pettersson Mirkka" w:date="2023-09-27T09:30:00Z"/>
                <w:sz w:val="16"/>
                <w:szCs w:val="16"/>
              </w:rPr>
            </w:pPr>
            <w:del w:id="617" w:author="Pettersson Mirkka" w:date="2023-09-27T09:30:00Z">
              <w:r w:rsidDel="003E7E17">
                <w:rPr>
                  <w:color w:val="0000FF"/>
                  <w:sz w:val="16"/>
                  <w:szCs w:val="16"/>
                  <w:highlight w:val="white"/>
                  <w:lang w:eastAsia="en-US"/>
                </w:rPr>
                <w:delText>&lt;/</w:delText>
              </w:r>
              <w:r w:rsidDel="003E7E17">
                <w:rPr>
                  <w:color w:val="800000"/>
                  <w:sz w:val="16"/>
                  <w:szCs w:val="16"/>
                  <w:highlight w:val="white"/>
                  <w:lang w:eastAsia="en-US"/>
                </w:rPr>
                <w:delText>relatedDoc</w:delText>
              </w:r>
              <w:r w:rsidDel="003E7E17">
                <w:rPr>
                  <w:color w:val="0000FF"/>
                  <w:sz w:val="16"/>
                  <w:szCs w:val="16"/>
                  <w:highlight w:val="white"/>
                  <w:lang w:eastAsia="en-US"/>
                </w:rPr>
                <w:delText>&gt;</w:delText>
              </w:r>
            </w:del>
          </w:p>
        </w:tc>
      </w:tr>
      <w:tr w:rsidR="00391BE2" w14:paraId="658D34CB" w14:textId="77777777" w:rsidTr="748FFCC6">
        <w:trPr>
          <w:ins w:id="618" w:author="Jarkko Närvänen" w:date="2023-05-05T10:32:00Z"/>
        </w:trPr>
        <w:tc>
          <w:tcPr>
            <w:tcW w:w="2261" w:type="dxa"/>
          </w:tcPr>
          <w:p w14:paraId="6C3F56F3" w14:textId="1B767A25" w:rsidR="00391BE2" w:rsidRDefault="00391BE2" w:rsidP="00391BE2">
            <w:pPr>
              <w:rPr>
                <w:ins w:id="619" w:author="Jarkko Närvänen" w:date="2023-05-05T10:32:00Z"/>
                <w:sz w:val="20"/>
                <w:szCs w:val="20"/>
                <w:lang w:val="en-US"/>
              </w:rPr>
            </w:pPr>
            <w:ins w:id="620" w:author="Jarkko Närvänen" w:date="2023-05-05T10:32:00Z">
              <w:r>
                <w:rPr>
                  <w:sz w:val="20"/>
                  <w:szCs w:val="20"/>
                  <w:lang w:val="en-US"/>
                </w:rPr>
                <w:t>1</w:t>
              </w:r>
              <w:r w:rsidRPr="00852375">
                <w:rPr>
                  <w:sz w:val="20"/>
                  <w:szCs w:val="20"/>
                  <w:lang w:val="en-US"/>
                </w:rPr>
                <w:t xml:space="preserve"> – </w:t>
              </w:r>
              <w:proofErr w:type="spellStart"/>
              <w:r w:rsidRPr="00852375">
                <w:rPr>
                  <w:sz w:val="20"/>
                  <w:szCs w:val="20"/>
                  <w:lang w:val="en-US"/>
                </w:rPr>
                <w:t>Lääk</w:t>
              </w:r>
              <w:r>
                <w:rPr>
                  <w:sz w:val="20"/>
                  <w:szCs w:val="20"/>
                  <w:lang w:val="en-US"/>
                </w:rPr>
                <w:t>ityksen</w:t>
              </w:r>
              <w:proofErr w:type="spellEnd"/>
              <w:r>
                <w:rPr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/>
                </w:rPr>
                <w:t>muuttaminen</w:t>
              </w:r>
              <w:proofErr w:type="spellEnd"/>
            </w:ins>
          </w:p>
          <w:p w14:paraId="54F7996B" w14:textId="77777777" w:rsidR="00391BE2" w:rsidRPr="00852375" w:rsidRDefault="00391BE2" w:rsidP="00391BE2">
            <w:pPr>
              <w:rPr>
                <w:ins w:id="621" w:author="Jarkko Närvänen" w:date="2023-05-05T10:32:00Z"/>
                <w:sz w:val="20"/>
                <w:szCs w:val="20"/>
                <w:lang w:val="en-US"/>
              </w:rPr>
            </w:pPr>
            <w:ins w:id="622" w:author="Jarkko Närvänen" w:date="2023-05-05T10:32:00Z">
              <w:r w:rsidRPr="0064643C">
                <w:rPr>
                  <w:sz w:val="20"/>
                  <w:szCs w:val="20"/>
                  <w:lang w:val="en-US"/>
                </w:rPr>
                <w:t>RCMR_IN000002FI01</w:t>
              </w:r>
            </w:ins>
          </w:p>
          <w:p w14:paraId="38235DFF" w14:textId="39C58280" w:rsidR="00391BE2" w:rsidRPr="00391BE2" w:rsidRDefault="00391BE2" w:rsidP="00391BE2">
            <w:pPr>
              <w:rPr>
                <w:ins w:id="623" w:author="Jarkko Närvänen" w:date="2023-05-05T10:32:00Z"/>
                <w:sz w:val="20"/>
                <w:szCs w:val="20"/>
                <w:lang w:val="en-US"/>
              </w:rPr>
            </w:pPr>
            <w:ins w:id="624" w:author="Jarkko Närvänen" w:date="2023-05-05T10:32:00Z">
              <w:r w:rsidRPr="0064643C">
                <w:rPr>
                  <w:sz w:val="20"/>
                  <w:szCs w:val="20"/>
                  <w:lang w:val="en-US"/>
                </w:rPr>
                <w:t>Original Document with Content</w:t>
              </w:r>
            </w:ins>
          </w:p>
        </w:tc>
        <w:tc>
          <w:tcPr>
            <w:tcW w:w="709" w:type="dxa"/>
          </w:tcPr>
          <w:p w14:paraId="3FD9CE63" w14:textId="692C402A" w:rsidR="00391BE2" w:rsidRDefault="00391BE2" w:rsidP="00391BE2">
            <w:pPr>
              <w:rPr>
                <w:ins w:id="625" w:author="Jarkko Närvänen" w:date="2023-05-05T10:32:00Z"/>
                <w:sz w:val="20"/>
                <w:szCs w:val="20"/>
              </w:rPr>
            </w:pPr>
            <w:ins w:id="626" w:author="Jarkko Närvänen" w:date="2023-05-05T10:32:00Z">
              <w:r>
                <w:rPr>
                  <w:sz w:val="20"/>
                  <w:szCs w:val="20"/>
                  <w:lang w:val="en-US"/>
                </w:rPr>
                <w:t>K</w:t>
              </w:r>
            </w:ins>
          </w:p>
        </w:tc>
        <w:tc>
          <w:tcPr>
            <w:tcW w:w="1984" w:type="dxa"/>
          </w:tcPr>
          <w:p w14:paraId="21CF8222" w14:textId="77777777" w:rsidR="00391BE2" w:rsidRDefault="00391BE2" w:rsidP="00391BE2">
            <w:pPr>
              <w:rPr>
                <w:ins w:id="627" w:author="Jarkko Närvänen" w:date="2023-05-05T10:32:00Z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1A67907" w14:textId="77777777" w:rsidR="00391BE2" w:rsidRDefault="00391BE2" w:rsidP="00391BE2">
            <w:pPr>
              <w:rPr>
                <w:ins w:id="628" w:author="Jarkko Närvänen" w:date="2023-05-05T10:32:00Z"/>
                <w:sz w:val="20"/>
                <w:szCs w:val="20"/>
              </w:rPr>
            </w:pPr>
            <w:ins w:id="629" w:author="Jarkko Närvänen" w:date="2023-05-05T10:32:00Z">
              <w:r>
                <w:rPr>
                  <w:sz w:val="20"/>
                  <w:szCs w:val="20"/>
                </w:rPr>
                <w:t>Versionumero on 1.</w:t>
              </w:r>
            </w:ins>
          </w:p>
          <w:p w14:paraId="30C027D9" w14:textId="4A7DDF5A" w:rsidR="00391BE2" w:rsidRDefault="00391BE2" w:rsidP="00391BE2">
            <w:pPr>
              <w:rPr>
                <w:ins w:id="630" w:author="Jarkko Närvänen" w:date="2023-05-05T10:32:00Z"/>
                <w:sz w:val="20"/>
                <w:szCs w:val="20"/>
              </w:rPr>
            </w:pPr>
            <w:proofErr w:type="spellStart"/>
            <w:ins w:id="631" w:author="Jarkko Närvänen" w:date="2023-05-05T10:32:00Z">
              <w:r>
                <w:rPr>
                  <w:sz w:val="20"/>
                  <w:szCs w:val="20"/>
                </w:rPr>
                <w:t>SetId</w:t>
              </w:r>
              <w:proofErr w:type="spellEnd"/>
              <w:r>
                <w:rPr>
                  <w:sz w:val="20"/>
                  <w:szCs w:val="20"/>
                </w:rPr>
                <w:t xml:space="preserve"> on uusi eli sama kuin id.</w:t>
              </w:r>
            </w:ins>
          </w:p>
        </w:tc>
        <w:tc>
          <w:tcPr>
            <w:tcW w:w="2693" w:type="dxa"/>
          </w:tcPr>
          <w:p w14:paraId="59EE696B" w14:textId="77777777" w:rsidR="00391BE2" w:rsidRPr="0022776A" w:rsidRDefault="00391BE2" w:rsidP="00391BE2">
            <w:pPr>
              <w:rPr>
                <w:ins w:id="632" w:author="Jarkko Närvänen" w:date="2023-05-05T10:32:00Z"/>
                <w:sz w:val="16"/>
                <w:szCs w:val="16"/>
              </w:rPr>
            </w:pPr>
            <w:ins w:id="633" w:author="Jarkko Närvänen" w:date="2023-05-05T10:32:00Z">
              <w:r w:rsidRPr="0022776A">
                <w:rPr>
                  <w:sz w:val="16"/>
                  <w:szCs w:val="16"/>
                </w:rPr>
                <w:t>id=1.2.246.10.98765432.93.2006.1</w:t>
              </w:r>
            </w:ins>
          </w:p>
          <w:p w14:paraId="2A4F1307" w14:textId="77777777" w:rsidR="00391BE2" w:rsidRPr="0022776A" w:rsidRDefault="00391BE2" w:rsidP="00391BE2">
            <w:pPr>
              <w:rPr>
                <w:ins w:id="634" w:author="Jarkko Närvänen" w:date="2023-05-05T10:32:00Z"/>
                <w:sz w:val="16"/>
                <w:szCs w:val="16"/>
              </w:rPr>
            </w:pPr>
            <w:ins w:id="635" w:author="Jarkko Närvänen" w:date="2023-05-05T10:32:00Z">
              <w:r w:rsidRPr="0022776A">
                <w:rPr>
                  <w:sz w:val="16"/>
                  <w:szCs w:val="16"/>
                </w:rPr>
                <w:t>version=1</w:t>
              </w:r>
            </w:ins>
          </w:p>
          <w:p w14:paraId="56C56CF9" w14:textId="3699AF43" w:rsidR="00391BE2" w:rsidRDefault="00391BE2" w:rsidP="00391BE2">
            <w:pPr>
              <w:rPr>
                <w:ins w:id="636" w:author="Jarkko Närvänen" w:date="2023-05-05T10:32:00Z"/>
                <w:sz w:val="16"/>
                <w:szCs w:val="16"/>
              </w:rPr>
            </w:pPr>
            <w:proofErr w:type="spellStart"/>
            <w:ins w:id="637" w:author="Jarkko Närvänen" w:date="2023-05-05T10:32:00Z">
              <w:r w:rsidRPr="0022776A">
                <w:rPr>
                  <w:sz w:val="16"/>
                  <w:szCs w:val="16"/>
                </w:rPr>
                <w:t>setId</w:t>
              </w:r>
              <w:proofErr w:type="spellEnd"/>
              <w:r w:rsidRPr="0022776A">
                <w:rPr>
                  <w:sz w:val="16"/>
                  <w:szCs w:val="16"/>
                </w:rPr>
                <w:t>=1.2.246.10.98765432.93.2006.1</w:t>
              </w:r>
            </w:ins>
          </w:p>
        </w:tc>
        <w:tc>
          <w:tcPr>
            <w:tcW w:w="2977" w:type="dxa"/>
          </w:tcPr>
          <w:p w14:paraId="6EF26EAF" w14:textId="77777777" w:rsidR="00391BE2" w:rsidRDefault="00391BE2" w:rsidP="00391BE2">
            <w:pPr>
              <w:autoSpaceDE w:val="0"/>
              <w:autoSpaceDN w:val="0"/>
              <w:adjustRightInd w:val="0"/>
              <w:rPr>
                <w:ins w:id="638" w:author="Jarkko Närvänen" w:date="2023-05-05T10:32:00Z"/>
                <w:color w:val="0000FF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391BE2" w14:paraId="6976154A" w14:textId="77777777" w:rsidTr="748FFCC6">
        <w:tc>
          <w:tcPr>
            <w:tcW w:w="2261" w:type="dxa"/>
          </w:tcPr>
          <w:p w14:paraId="7902142F" w14:textId="77777777" w:rsidR="00391BE2" w:rsidRPr="00FC7E77" w:rsidRDefault="00391BE2" w:rsidP="00391BE2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>2 – Lääkemääräyksen mitätöinti (myös uusimisen perusteella tehdyillä lääkemääräyksillä)</w:t>
            </w:r>
          </w:p>
          <w:p w14:paraId="0B7530EB" w14:textId="77777777" w:rsidR="00391BE2" w:rsidRPr="0087784E" w:rsidRDefault="00391BE2" w:rsidP="00391BE2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RCMR_IN000123FI01</w:t>
            </w:r>
          </w:p>
          <w:p w14:paraId="688BFFA3" w14:textId="77777777" w:rsidR="00391BE2" w:rsidRPr="0087784E" w:rsidRDefault="00391BE2" w:rsidP="00391BE2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 xml:space="preserve">Prescription Document Repudiation </w:t>
            </w:r>
            <w:proofErr w:type="gramStart"/>
            <w:r w:rsidRPr="0087784E">
              <w:rPr>
                <w:sz w:val="20"/>
                <w:szCs w:val="20"/>
                <w:lang w:val="en-US"/>
              </w:rPr>
              <w:t>From</w:t>
            </w:r>
            <w:proofErr w:type="gramEnd"/>
            <w:r w:rsidRPr="0087784E">
              <w:rPr>
                <w:sz w:val="20"/>
                <w:szCs w:val="20"/>
                <w:lang w:val="en-US"/>
              </w:rPr>
              <w:t xml:space="preserve"> Originator</w:t>
            </w:r>
          </w:p>
          <w:p w14:paraId="603D3A9A" w14:textId="77777777" w:rsidR="00391BE2" w:rsidRPr="0064643C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08D1652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A0DEF18" w14:textId="77777777" w:rsidR="00391BE2" w:rsidRDefault="00391BE2" w:rsidP="00391BE2">
            <w:pPr>
              <w:rPr>
                <w:sz w:val="20"/>
                <w:szCs w:val="20"/>
              </w:rPr>
            </w:pPr>
            <w:bookmarkStart w:id="639" w:name="OLE_LINK1"/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  <w:bookmarkEnd w:id="639"/>
          </w:p>
        </w:tc>
        <w:tc>
          <w:tcPr>
            <w:tcW w:w="2835" w:type="dxa"/>
          </w:tcPr>
          <w:p w14:paraId="5BB712E8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56FEC07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lääkemääräyksessä.</w:t>
            </w:r>
          </w:p>
        </w:tc>
        <w:tc>
          <w:tcPr>
            <w:tcW w:w="2693" w:type="dxa"/>
          </w:tcPr>
          <w:p w14:paraId="66477CDB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id=1.2.246.10.98765432.93.2006.3</w:t>
            </w:r>
          </w:p>
          <w:p w14:paraId="7A5B2E83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26E45D08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40ECDDE3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7A7807B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9B57599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code=3</w:t>
            </w:r>
          </w:p>
          <w:p w14:paraId="6C63E178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E73F3EB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391BE2" w14:paraId="66F4167C" w14:textId="77777777" w:rsidTr="748FFCC6">
        <w:tc>
          <w:tcPr>
            <w:tcW w:w="2261" w:type="dxa"/>
          </w:tcPr>
          <w:p w14:paraId="4F4F5E96" w14:textId="77777777" w:rsidR="00391BE2" w:rsidRPr="00FC7E77" w:rsidRDefault="00391BE2" w:rsidP="00391BE2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>3 - Lääkemääräyksen korjaus (myös uusimisen perusteella tehdyillä lääkemääräyksillä)</w:t>
            </w:r>
          </w:p>
          <w:p w14:paraId="16B7C3D3" w14:textId="77777777" w:rsidR="00391BE2" w:rsidRPr="0087784E" w:rsidRDefault="00391BE2" w:rsidP="00391BE2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RCMR_IN000016FI01</w:t>
            </w:r>
          </w:p>
          <w:p w14:paraId="42DE4CCD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Document Replacement with Content</w:t>
            </w:r>
          </w:p>
          <w:p w14:paraId="6816591B" w14:textId="77777777" w:rsidR="00391BE2" w:rsidRPr="0005050A" w:rsidRDefault="00391BE2" w:rsidP="00391BE2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E2C58B2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00BC15D3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2FFBF248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3FAA2FF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lääkemääräyksessä.</w:t>
            </w:r>
          </w:p>
        </w:tc>
        <w:tc>
          <w:tcPr>
            <w:tcW w:w="2693" w:type="dxa"/>
          </w:tcPr>
          <w:p w14:paraId="24A24E1D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id=1.2.246.10.98765432.93.2006.2</w:t>
            </w:r>
          </w:p>
          <w:p w14:paraId="74AAC3D7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04BEEA94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77F2EC9F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53CEA9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id=1.2.246.10.98765432.93.2006.1</w:t>
            </w:r>
          </w:p>
          <w:p w14:paraId="32666BCA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A65A39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55A19917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14:paraId="13F61D07" w14:textId="77777777" w:rsidTr="748FFCC6">
        <w:tc>
          <w:tcPr>
            <w:tcW w:w="2261" w:type="dxa"/>
          </w:tcPr>
          <w:p w14:paraId="36AA65B3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4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Lukitus</w:t>
            </w:r>
            <w:proofErr w:type="spellEnd"/>
          </w:p>
          <w:p w14:paraId="17EDC28F" w14:textId="47C3E113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RCMR_IN000008FI01</w:t>
            </w:r>
            <w:ins w:id="640" w:author="Jarkko Närvänen" w:date="2023-03-16T09:11:00Z">
              <w:r>
                <w:rPr>
                  <w:sz w:val="20"/>
                  <w:szCs w:val="20"/>
                  <w:lang w:val="en-US"/>
                </w:rPr>
                <w:t xml:space="preserve"> </w:t>
              </w:r>
            </w:ins>
            <w:r w:rsidRPr="00321274">
              <w:rPr>
                <w:sz w:val="20"/>
                <w:szCs w:val="20"/>
                <w:lang w:val="en-US"/>
              </w:rPr>
              <w:t>Document Addendum with Content</w:t>
            </w:r>
            <w:r w:rsidRPr="00012CD9" w:rsidDel="00012C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270B8091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43925ED2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CEA921B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4B0BCEE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58C91B90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2F7AC0A3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CEA00A2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2FA6E097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88C0995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37BC828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596F3FE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7768479E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14:paraId="6465302A" w14:textId="77777777" w:rsidTr="748FFCC6">
        <w:tc>
          <w:tcPr>
            <w:tcW w:w="2261" w:type="dxa"/>
          </w:tcPr>
          <w:p w14:paraId="599B52DC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lastRenderedPageBreak/>
              <w:t xml:space="preserve">5 -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4B23DBDF" w14:textId="6725DBFE" w:rsidR="00391BE2" w:rsidRPr="004E20ED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RCMR_IN000616FI01</w:t>
            </w:r>
            <w:ins w:id="641" w:author="Jarkko Närvänen" w:date="2023-03-16T09:11:00Z">
              <w:r>
                <w:rPr>
                  <w:sz w:val="20"/>
                  <w:szCs w:val="20"/>
                  <w:lang w:val="en-US"/>
                </w:rPr>
                <w:t xml:space="preserve"> </w:t>
              </w:r>
            </w:ins>
            <w:r w:rsidRPr="004E20ED">
              <w:rPr>
                <w:sz w:val="20"/>
                <w:szCs w:val="20"/>
                <w:lang w:val="en-US"/>
              </w:rPr>
              <w:t>Prescription Lock Cancellation</w:t>
            </w:r>
          </w:p>
          <w:p w14:paraId="1047E500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8EE2B7F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480C6D3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015FBC2F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lukitussanoma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3AD5BB7D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AB91B18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lukitussanomassa.</w:t>
            </w:r>
          </w:p>
        </w:tc>
        <w:tc>
          <w:tcPr>
            <w:tcW w:w="2693" w:type="dxa"/>
          </w:tcPr>
          <w:p w14:paraId="38900D5B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id=1.2.246.10.98765432.93.2006.7</w:t>
            </w:r>
          </w:p>
          <w:p w14:paraId="3C42979B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7BEAC834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65632B40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6F82854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D7CFF67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66F3AE31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7F4C2B9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333E02CE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4B44CB" w14:textId="77777777" w:rsidR="00391BE2" w:rsidRPr="002B42D7" w:rsidRDefault="00391BE2" w:rsidP="00391BE2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id=1.2.246.10.98765432.93.2006.6</w:t>
            </w:r>
          </w:p>
          <w:p w14:paraId="63B16374" w14:textId="77777777" w:rsidR="00391BE2" w:rsidRPr="002B42D7" w:rsidRDefault="00391BE2" w:rsidP="00391BE2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code=4</w:t>
            </w:r>
          </w:p>
          <w:p w14:paraId="230B0FE6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  <w:p w14:paraId="54761EE9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14:paraId="1768735A" w14:textId="77777777" w:rsidTr="748FFCC6">
        <w:tc>
          <w:tcPr>
            <w:tcW w:w="2261" w:type="dxa"/>
          </w:tcPr>
          <w:p w14:paraId="2361B7AA" w14:textId="77777777" w:rsidR="00391BE2" w:rsidRPr="0005050A" w:rsidRDefault="00391BE2" w:rsidP="00391BE2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Varaus</w:t>
            </w:r>
            <w:proofErr w:type="spellEnd"/>
          </w:p>
          <w:p w14:paraId="4264CC7B" w14:textId="77777777" w:rsidR="00391BE2" w:rsidRDefault="00391BE2" w:rsidP="00391BE2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RCMR_IN000108FI01</w:t>
            </w:r>
          </w:p>
          <w:p w14:paraId="620706E4" w14:textId="77777777" w:rsidR="00391BE2" w:rsidRDefault="00391BE2" w:rsidP="00391BE2">
            <w:pPr>
              <w:keepLines/>
              <w:rPr>
                <w:sz w:val="20"/>
                <w:szCs w:val="20"/>
                <w:lang w:val="en-US"/>
              </w:rPr>
            </w:pPr>
            <w:r w:rsidRPr="00674840">
              <w:rPr>
                <w:sz w:val="20"/>
                <w:szCs w:val="20"/>
                <w:lang w:val="en-US"/>
              </w:rPr>
              <w:t>Prescription Hold Request</w:t>
            </w:r>
          </w:p>
          <w:p w14:paraId="6A15313C" w14:textId="77777777" w:rsidR="00391BE2" w:rsidRPr="0005050A" w:rsidRDefault="00391BE2" w:rsidP="00391BE2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89B9878" w14:textId="77777777" w:rsidR="00391BE2" w:rsidRPr="0005050A" w:rsidRDefault="00391BE2" w:rsidP="00391BE2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142580F" w14:textId="77777777" w:rsidR="00391BE2" w:rsidRDefault="00391BE2" w:rsidP="00391BE2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115353B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76FE8B2" w14:textId="77777777" w:rsidR="00391BE2" w:rsidRDefault="00391BE2" w:rsidP="00391BE2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07EDAD7" w14:textId="77777777" w:rsidR="00391BE2" w:rsidRDefault="00391BE2" w:rsidP="00391BE2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14:paraId="4F0B5A1E" w14:textId="77777777" w:rsidR="00391BE2" w:rsidRDefault="00391BE2" w:rsidP="00391BE2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D427C38" w14:textId="77777777" w:rsidR="00391BE2" w:rsidRDefault="00391BE2" w:rsidP="00391BE2">
            <w:pPr>
              <w:keepLines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2059BA69" w14:textId="77777777" w:rsidR="00391BE2" w:rsidRDefault="00391BE2" w:rsidP="00391BE2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E5799C3" w14:textId="77777777" w:rsidR="00391BE2" w:rsidRDefault="00391BE2" w:rsidP="00391BE2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42FF2CA" w14:textId="77777777" w:rsidR="00391BE2" w:rsidRDefault="00391BE2" w:rsidP="00391BE2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21E86CA" w14:textId="77777777" w:rsidR="00391BE2" w:rsidRDefault="00391BE2" w:rsidP="00391BE2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AB82EBA" w14:textId="77777777" w:rsidR="00391BE2" w:rsidRDefault="00391BE2" w:rsidP="00391BE2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:rsidRPr="00066593" w14:paraId="0120D244" w14:textId="77777777" w:rsidTr="748FFCC6">
        <w:tc>
          <w:tcPr>
            <w:tcW w:w="2261" w:type="dxa"/>
          </w:tcPr>
          <w:p w14:paraId="129660D8" w14:textId="77777777" w:rsidR="00391BE2" w:rsidRPr="0005050A" w:rsidRDefault="00391BE2" w:rsidP="00391BE2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7BD4AA35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RCMR_IN000416FI01</w:t>
            </w:r>
          </w:p>
          <w:p w14:paraId="0D34A777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 w:rsidRPr="0027383D">
              <w:rPr>
                <w:sz w:val="20"/>
                <w:szCs w:val="20"/>
                <w:lang w:val="en-US"/>
              </w:rPr>
              <w:t>Prescription Hold Cancel</w:t>
            </w:r>
          </w:p>
          <w:p w14:paraId="6E7B7335" w14:textId="77777777" w:rsidR="00391BE2" w:rsidRPr="0005050A" w:rsidRDefault="00391BE2" w:rsidP="00391BE2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74FC737" w14:textId="77777777" w:rsidR="00391BE2" w:rsidRPr="0005050A" w:rsidRDefault="00391BE2" w:rsidP="00391BE2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0FFC9E6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4F4D91AD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varaussanoma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1D0F33C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1FDC13B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varauksessa.</w:t>
            </w:r>
          </w:p>
        </w:tc>
        <w:tc>
          <w:tcPr>
            <w:tcW w:w="2693" w:type="dxa"/>
          </w:tcPr>
          <w:p w14:paraId="15F65271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id=1.2.246.10.98765432.93.2006.9</w:t>
            </w:r>
          </w:p>
          <w:p w14:paraId="67B21DDD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254E06C7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1830835C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1E59089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45D37B8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EF1141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232DF82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27C22435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E31884" w14:textId="77777777" w:rsidR="00391BE2" w:rsidRPr="00066593" w:rsidRDefault="00391BE2" w:rsidP="00391BE2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56E7249A" w14:textId="77777777" w:rsidR="00391BE2" w:rsidRPr="00066593" w:rsidRDefault="00391BE2" w:rsidP="00391BE2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6A6B9596" w14:textId="77777777" w:rsidR="00391BE2" w:rsidRPr="00066593" w:rsidRDefault="00391BE2" w:rsidP="00391BE2">
            <w:pPr>
              <w:rPr>
                <w:sz w:val="16"/>
                <w:szCs w:val="16"/>
                <w:lang w:val="en-US"/>
              </w:rPr>
            </w:pPr>
            <w:proofErr w:type="spellStart"/>
            <w:r w:rsidRPr="00066593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066593">
              <w:rPr>
                <w:sz w:val="16"/>
                <w:szCs w:val="16"/>
                <w:lang w:val="en-US"/>
              </w:rPr>
              <w:t>=1.2.246.10.98765432.93.2006.8</w:t>
            </w:r>
          </w:p>
          <w:p w14:paraId="48C423B6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14:paraId="7993636D" w14:textId="77777777" w:rsidTr="748FFCC6">
        <w:tc>
          <w:tcPr>
            <w:tcW w:w="2261" w:type="dxa"/>
          </w:tcPr>
          <w:p w14:paraId="39A3E5DC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8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Uusimispyyntö</w:t>
            </w:r>
            <w:proofErr w:type="spellEnd"/>
          </w:p>
          <w:p w14:paraId="612024A8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RCMR_IN000302FI01</w:t>
            </w:r>
          </w:p>
          <w:p w14:paraId="1BC3BCC4" w14:textId="77777777" w:rsidR="00391BE2" w:rsidRPr="004E20ED" w:rsidRDefault="00391BE2" w:rsidP="00391BE2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Rx Renewal Request and Relay</w:t>
            </w:r>
          </w:p>
          <w:p w14:paraId="2CDF6E16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820AF07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69E6DEB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F2565A4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2C3BB67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5D63BEF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id=1.2.246.10.2323232.93.2006.23</w:t>
            </w:r>
          </w:p>
          <w:p w14:paraId="7885D413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6A2A7287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511B029C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3665B0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7417772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8ED0024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C11F073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14:paraId="31650295" w14:textId="77777777" w:rsidTr="748FFCC6">
        <w:tc>
          <w:tcPr>
            <w:tcW w:w="2261" w:type="dxa"/>
          </w:tcPr>
          <w:p w14:paraId="12B97537" w14:textId="77777777" w:rsidR="00391BE2" w:rsidRPr="001F3C8F" w:rsidRDefault="00391BE2" w:rsidP="00391BE2">
            <w:pPr>
              <w:rPr>
                <w:sz w:val="20"/>
                <w:szCs w:val="20"/>
              </w:rPr>
            </w:pPr>
            <w:r w:rsidRPr="001F3C8F">
              <w:rPr>
                <w:sz w:val="20"/>
                <w:szCs w:val="20"/>
              </w:rPr>
              <w:t>9 - Uusimispyynnön vastaus (ei lähetetä, kun uusimispyyntö hyväksytään)</w:t>
            </w:r>
          </w:p>
          <w:p w14:paraId="68443E00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RCMR_IN000316FI01</w:t>
            </w:r>
          </w:p>
          <w:p w14:paraId="469DD73C" w14:textId="77777777" w:rsidR="00391BE2" w:rsidRPr="004E20ED" w:rsidRDefault="00391BE2" w:rsidP="00391BE2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Renewal Request Response</w:t>
            </w:r>
          </w:p>
          <w:p w14:paraId="2B4C059E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963175D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221E1EB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Vastattu uusimispyyntö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  <w:p w14:paraId="084E577B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D25C994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8E54480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uusimispyynnössä.</w:t>
            </w:r>
          </w:p>
          <w:p w14:paraId="106AA928" w14:textId="77777777" w:rsidR="00391BE2" w:rsidRDefault="00391BE2" w:rsidP="00391BE2">
            <w:pPr>
              <w:rPr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HUOM!</w:t>
            </w:r>
            <w:r>
              <w:rPr>
                <w:sz w:val="20"/>
                <w:szCs w:val="20"/>
              </w:rPr>
              <w:t xml:space="preserve"> Uusi lääkemääräys muodostuu kuten interaktiotyyppi ”1 – Lääkemääräys (uusimisen perusteella)”. </w:t>
            </w:r>
          </w:p>
        </w:tc>
        <w:tc>
          <w:tcPr>
            <w:tcW w:w="2693" w:type="dxa"/>
          </w:tcPr>
          <w:p w14:paraId="5C24BA40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id=1.2.246.10.23232323.93.2006.24</w:t>
            </w:r>
          </w:p>
          <w:p w14:paraId="0C6DCE95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43B6E45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63D10A1F" w14:textId="77777777" w:rsidR="00391BE2" w:rsidRPr="001C46CF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 w:rsidRPr="001C46CF"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Pr="001C46CF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6B53CAD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9D23D21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24146C8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5390C19A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0D5B4E8D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8C0A72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id=1.2.246.10.2323232.93.2006.23</w:t>
            </w:r>
          </w:p>
          <w:p w14:paraId="64205BCF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672CE2A5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=1.2.246.10.2323232.93.2006.23</w:t>
            </w:r>
          </w:p>
          <w:p w14:paraId="4B328550" w14:textId="77777777" w:rsidR="00391BE2" w:rsidRDefault="00391BE2" w:rsidP="00391BE2">
            <w:pPr>
              <w:rPr>
                <w:color w:val="0000FF"/>
                <w:sz w:val="16"/>
                <w:szCs w:val="16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52D85B97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391BE2" w14:paraId="63329709" w14:textId="77777777" w:rsidTr="748FFCC6">
        <w:tc>
          <w:tcPr>
            <w:tcW w:w="2261" w:type="dxa"/>
          </w:tcPr>
          <w:p w14:paraId="41DBE1EE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 – </w:t>
            </w:r>
            <w:proofErr w:type="spellStart"/>
            <w:r>
              <w:rPr>
                <w:sz w:val="20"/>
                <w:szCs w:val="20"/>
                <w:lang w:val="en-US"/>
              </w:rPr>
              <w:t>Toimitus</w:t>
            </w:r>
            <w:proofErr w:type="spellEnd"/>
          </w:p>
          <w:p w14:paraId="2CC832B3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RCMR_IN000202FI01</w:t>
            </w:r>
          </w:p>
          <w:p w14:paraId="2E0610D4" w14:textId="77777777" w:rsidR="00391BE2" w:rsidRPr="005951DF" w:rsidRDefault="00391BE2" w:rsidP="00391BE2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Original Dispense Document with Content</w:t>
            </w:r>
          </w:p>
          <w:p w14:paraId="20CA8DED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D26D208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48AD99CE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945DF5E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0BB033C2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1C7E15EF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442DAF63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02275796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02264C7A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E475DCF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040CE7E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EFE42BD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3756549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391BE2" w14:paraId="4FB9A481" w14:textId="77777777" w:rsidTr="748FFCC6">
        <w:tc>
          <w:tcPr>
            <w:tcW w:w="2261" w:type="dxa"/>
          </w:tcPr>
          <w:p w14:paraId="3F3B6A87" w14:textId="77777777" w:rsidR="00391BE2" w:rsidRPr="0005050A" w:rsidRDefault="00391BE2" w:rsidP="00391BE2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lastRenderedPageBreak/>
              <w:t xml:space="preserve">11 -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Toimituksen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mitätöinti</w:t>
            </w:r>
            <w:proofErr w:type="spellEnd"/>
          </w:p>
          <w:p w14:paraId="2633C4C3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RCMR_IN000223FI01</w:t>
            </w:r>
          </w:p>
          <w:p w14:paraId="4300AB63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Repudiation with Content</w:t>
            </w:r>
          </w:p>
        </w:tc>
        <w:tc>
          <w:tcPr>
            <w:tcW w:w="709" w:type="dxa"/>
          </w:tcPr>
          <w:p w14:paraId="2655ECD2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19ACDA9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B4C9F4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537535DA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748C57B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toimituksessa.</w:t>
            </w:r>
          </w:p>
        </w:tc>
        <w:tc>
          <w:tcPr>
            <w:tcW w:w="2693" w:type="dxa"/>
          </w:tcPr>
          <w:p w14:paraId="24F51EE8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id=1.2.246.10.2323232.93.2006.27</w:t>
            </w:r>
          </w:p>
          <w:p w14:paraId="73B0B5D7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1B91B197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3085E600" w14:textId="77777777" w:rsidR="00391BE2" w:rsidRDefault="00391BE2" w:rsidP="00391BE2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44A6C5" w14:textId="77777777" w:rsidR="00391BE2" w:rsidRDefault="00391BE2" w:rsidP="00391BE2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B8C9291" w14:textId="77777777" w:rsidR="00391BE2" w:rsidRDefault="00391BE2" w:rsidP="00391BE2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1D11B8B0" w14:textId="77777777" w:rsidR="00391BE2" w:rsidRDefault="00391BE2" w:rsidP="00391BE2">
            <w:pPr>
              <w:keepNext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3C57BA4" w14:textId="77777777" w:rsidR="00391BE2" w:rsidRDefault="00391BE2" w:rsidP="00391BE2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8196E94" w14:textId="77777777" w:rsidR="00391BE2" w:rsidRPr="00FD1472" w:rsidRDefault="00391BE2" w:rsidP="00391BE2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  <w:r w:rsidRPr="00FD1472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2787356F" w14:textId="77777777" w:rsidR="00391BE2" w:rsidRPr="00FD1472" w:rsidRDefault="00391BE2" w:rsidP="00391BE2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code=10</w:t>
            </w:r>
          </w:p>
          <w:p w14:paraId="0559AF38" w14:textId="77777777" w:rsidR="00391BE2" w:rsidRPr="00FD1472" w:rsidRDefault="00391BE2" w:rsidP="00391BE2">
            <w:pPr>
              <w:keepNext/>
              <w:rPr>
                <w:sz w:val="16"/>
                <w:szCs w:val="16"/>
                <w:lang w:val="en-US"/>
              </w:rPr>
            </w:pPr>
            <w:proofErr w:type="spellStart"/>
            <w:r w:rsidRPr="00FD1472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FD1472">
              <w:rPr>
                <w:sz w:val="16"/>
                <w:szCs w:val="16"/>
                <w:lang w:val="en-US"/>
              </w:rPr>
              <w:t>=1.2.246.10.98765432.93.2006.25</w:t>
            </w:r>
          </w:p>
          <w:p w14:paraId="5A4846A6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14:paraId="3C5B3BA7" w14:textId="77777777" w:rsidTr="748FFCC6">
        <w:tc>
          <w:tcPr>
            <w:tcW w:w="2261" w:type="dxa"/>
          </w:tcPr>
          <w:p w14:paraId="7BBE7277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12 -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Toimituksen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korjaus</w:t>
            </w:r>
            <w:proofErr w:type="spellEnd"/>
          </w:p>
          <w:p w14:paraId="47BD0F59" w14:textId="77777777" w:rsidR="00391BE2" w:rsidRPr="005951DF" w:rsidRDefault="00391BE2" w:rsidP="00391BE2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RCMR_IN000216FI01</w:t>
            </w:r>
          </w:p>
          <w:p w14:paraId="42DEDAE2" w14:textId="77777777" w:rsidR="00391BE2" w:rsidRPr="005951DF" w:rsidRDefault="00391BE2" w:rsidP="00391BE2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Replacement with Content</w:t>
            </w:r>
          </w:p>
          <w:p w14:paraId="00BD9AD3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7BD5856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1FA35ABC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8DE517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47ABF0A7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3F9E8F8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toimituksessa.</w:t>
            </w:r>
          </w:p>
        </w:tc>
        <w:tc>
          <w:tcPr>
            <w:tcW w:w="2693" w:type="dxa"/>
          </w:tcPr>
          <w:p w14:paraId="034FF31C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id=1.2.246.10.2323232.93.2006.26</w:t>
            </w:r>
          </w:p>
          <w:p w14:paraId="5E5D0BCF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816A529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1466B74E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F1781E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4FEC08D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D7B034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3CDCAA37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70411444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81368BF" w14:textId="77777777" w:rsidR="00391BE2" w:rsidRPr="002B42D7" w:rsidRDefault="00391BE2" w:rsidP="00391BE2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5A90DAF9" w14:textId="77777777" w:rsidR="00391BE2" w:rsidRPr="002B42D7" w:rsidRDefault="00391BE2" w:rsidP="00391BE2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code=10</w:t>
            </w:r>
          </w:p>
          <w:p w14:paraId="1981C872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  <w:p w14:paraId="0831B320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391BE2" w14:paraId="54FCE3F6" w14:textId="77777777" w:rsidTr="748FFCC6">
        <w:tc>
          <w:tcPr>
            <w:tcW w:w="2261" w:type="dxa"/>
          </w:tcPr>
          <w:p w14:paraId="7DB42DC6" w14:textId="77777777" w:rsidR="00391BE2" w:rsidRPr="0005050A" w:rsidRDefault="00391BE2" w:rsidP="00391BE2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</w:t>
            </w:r>
            <w:proofErr w:type="spellEnd"/>
          </w:p>
          <w:p w14:paraId="5B2A4DC1" w14:textId="77777777" w:rsidR="00391BE2" w:rsidRDefault="00391BE2" w:rsidP="00391BE2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RCMR_IN000208FI01</w:t>
            </w:r>
          </w:p>
          <w:p w14:paraId="4F396F29" w14:textId="77777777" w:rsidR="00391BE2" w:rsidRDefault="00391BE2" w:rsidP="00391BE2">
            <w:pPr>
              <w:keepLines/>
              <w:rPr>
                <w:sz w:val="20"/>
                <w:szCs w:val="20"/>
                <w:lang w:val="en-US"/>
              </w:rPr>
            </w:pPr>
            <w:r w:rsidRPr="001E2B81">
              <w:rPr>
                <w:sz w:val="20"/>
                <w:szCs w:val="20"/>
                <w:lang w:val="en-US"/>
              </w:rPr>
              <w:t>Prescription Portioned Fulfillment Delivery Request</w:t>
            </w:r>
          </w:p>
          <w:p w14:paraId="18A11CD2" w14:textId="77777777" w:rsidR="00391BE2" w:rsidRPr="00012CD9" w:rsidRDefault="00391BE2" w:rsidP="00391BE2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5159EE5" w14:textId="77777777" w:rsidR="00391BE2" w:rsidRPr="00012CD9" w:rsidRDefault="00391BE2" w:rsidP="00391BE2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0E60D0D5" w14:textId="77777777" w:rsidR="00391BE2" w:rsidRDefault="00391BE2" w:rsidP="00391BE2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62DEF3B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28B9990F" w14:textId="77777777" w:rsidR="00391BE2" w:rsidRDefault="00391BE2" w:rsidP="00391BE2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9A49385" w14:textId="77777777" w:rsidR="00391BE2" w:rsidRDefault="00391BE2" w:rsidP="00391BE2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.10.98765432.93.2006.8</w:t>
            </w:r>
          </w:p>
          <w:p w14:paraId="392D1EA2" w14:textId="77777777" w:rsidR="00391BE2" w:rsidRDefault="00391BE2" w:rsidP="00391BE2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35E68DA" w14:textId="77777777" w:rsidR="00391BE2" w:rsidRDefault="00391BE2" w:rsidP="00391BE2">
            <w:pPr>
              <w:keepLines/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.10.98765432.93.2006.8</w:t>
            </w:r>
          </w:p>
        </w:tc>
        <w:tc>
          <w:tcPr>
            <w:tcW w:w="2977" w:type="dxa"/>
          </w:tcPr>
          <w:p w14:paraId="437CF80F" w14:textId="77777777" w:rsidR="00391BE2" w:rsidRDefault="00391BE2" w:rsidP="00391BE2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E76B569" w14:textId="77777777" w:rsidR="00391BE2" w:rsidRDefault="00391BE2" w:rsidP="00391BE2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021D081" w14:textId="77777777" w:rsidR="00391BE2" w:rsidRDefault="00391BE2" w:rsidP="00391BE2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59851FF" w14:textId="77777777" w:rsidR="00391BE2" w:rsidRDefault="00391BE2" w:rsidP="00391BE2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19DD7553" w14:textId="77777777" w:rsidR="00391BE2" w:rsidRDefault="00391BE2" w:rsidP="00391BE2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391BE2" w14:paraId="75116F37" w14:textId="77777777" w:rsidTr="748FFCC6">
        <w:tc>
          <w:tcPr>
            <w:tcW w:w="2261" w:type="dxa"/>
          </w:tcPr>
          <w:p w14:paraId="3EE750C3" w14:textId="77777777" w:rsidR="00391BE2" w:rsidRPr="0005050A" w:rsidRDefault="00391BE2" w:rsidP="00391BE2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3F9CD4D3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RCMR_IN000716FI01</w:t>
            </w:r>
          </w:p>
          <w:p w14:paraId="70FB35EF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Portioned Fulfillment Delivery Cancellation</w:t>
            </w:r>
          </w:p>
          <w:p w14:paraId="7060C2BB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D34A5C7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86F40D6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annosjakelun purku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38DDEF77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annosjakelusanoma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39B1A73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812F822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annosjakelusanomassa.</w:t>
            </w:r>
          </w:p>
        </w:tc>
        <w:tc>
          <w:tcPr>
            <w:tcW w:w="2693" w:type="dxa"/>
          </w:tcPr>
          <w:p w14:paraId="63EDCB70" w14:textId="77777777" w:rsidR="00391BE2" w:rsidRDefault="00391BE2" w:rsidP="00391BE2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.10.98765432.93.2006.9</w:t>
            </w:r>
          </w:p>
          <w:p w14:paraId="0B3CC45D" w14:textId="77777777" w:rsidR="00391BE2" w:rsidRDefault="00391BE2" w:rsidP="00391BE2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3746212A" w14:textId="77777777" w:rsidR="00391BE2" w:rsidRDefault="00391BE2" w:rsidP="00391BE2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.10.98765432.93.2006.8</w:t>
            </w:r>
          </w:p>
        </w:tc>
        <w:tc>
          <w:tcPr>
            <w:tcW w:w="2977" w:type="dxa"/>
          </w:tcPr>
          <w:p w14:paraId="6D464678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B76BAC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2D97335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8CBF57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2C02B62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52AAD1B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5934D11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6883E92C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code=16</w:t>
            </w:r>
          </w:p>
          <w:p w14:paraId="07023DEA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=1.2.246.10.98765432.93.2006.8</w:t>
            </w:r>
          </w:p>
          <w:p w14:paraId="2F784631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:rsidRPr="00012CD9" w14:paraId="394B1FD2" w14:textId="77777777" w:rsidTr="748FFCC6">
        <w:tc>
          <w:tcPr>
            <w:tcW w:w="2261" w:type="dxa"/>
          </w:tcPr>
          <w:p w14:paraId="2DCBF9BD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18 - </w:t>
            </w:r>
            <w:proofErr w:type="spellStart"/>
            <w:r>
              <w:rPr>
                <w:sz w:val="20"/>
                <w:szCs w:val="20"/>
                <w:lang w:val="en-US"/>
              </w:rPr>
              <w:t>Toimitusvarauksen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5758AA2D" w14:textId="066E5887" w:rsidR="00391BE2" w:rsidRDefault="00391BE2" w:rsidP="00391BE2">
            <w:pPr>
              <w:rPr>
                <w:ins w:id="642" w:author="Jarkko Närvänen" w:date="2023-03-16T09:14:00Z"/>
                <w:sz w:val="20"/>
                <w:szCs w:val="20"/>
                <w:lang w:val="en-US"/>
              </w:rPr>
            </w:pPr>
            <w:bookmarkStart w:id="643" w:name="_Ref189450047"/>
            <w:bookmarkStart w:id="644" w:name="_Toc189974689"/>
            <w:ins w:id="645" w:author="Jarkko Närvänen" w:date="2023-03-16T09:14:00Z">
              <w:r w:rsidRPr="006D2308">
                <w:rPr>
                  <w:sz w:val="20"/>
                  <w:szCs w:val="20"/>
                  <w:lang w:val="en-US"/>
                </w:rPr>
                <w:t>RCMR_IN000516FI01</w:t>
              </w:r>
            </w:ins>
          </w:p>
          <w:p w14:paraId="5A965A0C" w14:textId="40A6BACA" w:rsidR="00391BE2" w:rsidRPr="006D2308" w:rsidRDefault="00391BE2" w:rsidP="00391BE2">
            <w:pPr>
              <w:rPr>
                <w:sz w:val="20"/>
                <w:szCs w:val="20"/>
                <w:lang w:val="en-US"/>
              </w:rPr>
            </w:pPr>
            <w:r w:rsidRPr="006D2308">
              <w:rPr>
                <w:sz w:val="20"/>
                <w:szCs w:val="20"/>
                <w:lang w:val="en-US"/>
              </w:rPr>
              <w:t xml:space="preserve">Prescription Fulfillment Reservation Cancel </w:t>
            </w:r>
            <w:del w:id="646" w:author="Jarkko Närvänen" w:date="2023-03-16T09:14:00Z">
              <w:r w:rsidRPr="006D2308" w:rsidDel="00EC681C">
                <w:rPr>
                  <w:sz w:val="20"/>
                  <w:szCs w:val="20"/>
                  <w:lang w:val="en-US"/>
                </w:rPr>
                <w:delText>(RCMR_IN000516FI01)</w:delText>
              </w:r>
            </w:del>
            <w:bookmarkEnd w:id="643"/>
            <w:bookmarkEnd w:id="644"/>
          </w:p>
        </w:tc>
        <w:tc>
          <w:tcPr>
            <w:tcW w:w="709" w:type="dxa"/>
          </w:tcPr>
          <w:p w14:paraId="34B8784A" w14:textId="77777777" w:rsidR="00391BE2" w:rsidRPr="006D2308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1EE98687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Kyselyn yhteydessä tehdyn toimitusvarauksen purku,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1084E74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6474800E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46880B23" w14:textId="77777777" w:rsidR="00391BE2" w:rsidRDefault="00391BE2" w:rsidP="00391BE2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  <w:p w14:paraId="0FB5DFB3" w14:textId="77777777" w:rsidR="00391BE2" w:rsidRDefault="00391BE2" w:rsidP="00391BE2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7445838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</w:tc>
        <w:tc>
          <w:tcPr>
            <w:tcW w:w="2977" w:type="dxa"/>
          </w:tcPr>
          <w:p w14:paraId="56639EF1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301F987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1BA98A36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9E4F39E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7367D30" w14:textId="77777777" w:rsidR="00391BE2" w:rsidRPr="00012CD9" w:rsidRDefault="00391BE2" w:rsidP="00391BE2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F163F3" w:rsidRPr="00012CD9" w14:paraId="317DEEC1" w14:textId="77777777" w:rsidTr="748FFCC6">
        <w:trPr>
          <w:ins w:id="647" w:author="Jarkko Närvänen" w:date="2023-05-26T13:03:00Z"/>
        </w:trPr>
        <w:tc>
          <w:tcPr>
            <w:tcW w:w="2261" w:type="dxa"/>
          </w:tcPr>
          <w:p w14:paraId="71625C94" w14:textId="77777777" w:rsidR="00F163F3" w:rsidRDefault="00F163F3" w:rsidP="00F163F3">
            <w:pPr>
              <w:rPr>
                <w:ins w:id="648" w:author="Jarkko Närvänen" w:date="2023-05-26T13:03:00Z"/>
                <w:sz w:val="20"/>
                <w:szCs w:val="20"/>
                <w:lang w:val="en-US"/>
              </w:rPr>
            </w:pPr>
            <w:ins w:id="649" w:author="Jarkko Närvänen" w:date="2023-05-26T13:03:00Z">
              <w:r>
                <w:rPr>
                  <w:sz w:val="20"/>
                  <w:szCs w:val="20"/>
                  <w:lang w:val="en-US"/>
                </w:rPr>
                <w:t xml:space="preserve">21 - </w:t>
              </w:r>
              <w:proofErr w:type="spellStart"/>
              <w:r>
                <w:rPr>
                  <w:sz w:val="20"/>
                  <w:szCs w:val="20"/>
                  <w:lang w:val="en-US"/>
                </w:rPr>
                <w:t>Erityislupavaraus</w:t>
              </w:r>
              <w:proofErr w:type="spellEnd"/>
            </w:ins>
          </w:p>
          <w:p w14:paraId="09CAAA83" w14:textId="658684E9" w:rsidR="00F163F3" w:rsidRDefault="00F163F3" w:rsidP="00F163F3">
            <w:pPr>
              <w:rPr>
                <w:ins w:id="650" w:author="Jarkko Närvänen" w:date="2023-05-26T13:03:00Z"/>
                <w:sz w:val="20"/>
                <w:szCs w:val="20"/>
                <w:lang w:val="en-US"/>
              </w:rPr>
            </w:pPr>
            <w:ins w:id="651" w:author="Jarkko Närvänen" w:date="2023-05-26T13:03:00Z">
              <w:r w:rsidRPr="00BD6EDB">
                <w:rPr>
                  <w:sz w:val="20"/>
                  <w:szCs w:val="20"/>
                  <w:lang w:val="en-US"/>
                </w:rPr>
                <w:t>RCMR_IN000408FI01</w:t>
              </w:r>
              <w:r>
                <w:rPr>
                  <w:sz w:val="20"/>
                  <w:szCs w:val="20"/>
                  <w:lang w:val="en-US"/>
                </w:rPr>
                <w:t xml:space="preserve"> </w:t>
              </w:r>
              <w:r w:rsidRPr="00D3554E">
                <w:rPr>
                  <w:sz w:val="20"/>
                  <w:szCs w:val="20"/>
                  <w:lang w:val="en-US"/>
                </w:rPr>
                <w:t xml:space="preserve">Prescription Special Permit Hold Request </w:t>
              </w:r>
              <w:r w:rsidRPr="006D2308">
                <w:rPr>
                  <w:sz w:val="20"/>
                  <w:szCs w:val="20"/>
                  <w:lang w:val="en-US"/>
                </w:rPr>
                <w:t xml:space="preserve"> </w:t>
              </w:r>
            </w:ins>
          </w:p>
        </w:tc>
        <w:tc>
          <w:tcPr>
            <w:tcW w:w="709" w:type="dxa"/>
          </w:tcPr>
          <w:p w14:paraId="3EFC108C" w14:textId="77777777" w:rsidR="00F163F3" w:rsidRPr="006D2308" w:rsidRDefault="00F163F3" w:rsidP="00F163F3">
            <w:pPr>
              <w:rPr>
                <w:ins w:id="652" w:author="Jarkko Närvänen" w:date="2023-05-26T13:03:00Z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6713A419" w14:textId="74A5D541" w:rsidR="00F163F3" w:rsidRDefault="00F163F3" w:rsidP="00F163F3">
            <w:pPr>
              <w:rPr>
                <w:ins w:id="653" w:author="Jarkko Närvänen" w:date="2023-05-26T13:03:00Z"/>
                <w:sz w:val="20"/>
                <w:szCs w:val="20"/>
              </w:rPr>
            </w:pPr>
            <w:ins w:id="654" w:author="Jarkko Närvänen" w:date="2023-05-26T13:03:00Z">
              <w:r>
                <w:rPr>
                  <w:sz w:val="20"/>
                  <w:szCs w:val="20"/>
                </w:rPr>
                <w:t>Lääkemääräys, jota erityislupavaraus koskee (</w:t>
              </w:r>
              <w:proofErr w:type="spellStart"/>
              <w:r>
                <w:rPr>
                  <w:sz w:val="20"/>
                  <w:szCs w:val="20"/>
                </w:rPr>
                <w:t>typeCode</w:t>
              </w:r>
              <w:proofErr w:type="spellEnd"/>
              <w:r>
                <w:rPr>
                  <w:sz w:val="20"/>
                  <w:szCs w:val="20"/>
                </w:rPr>
                <w:t>=APND)</w:t>
              </w:r>
            </w:ins>
          </w:p>
        </w:tc>
        <w:tc>
          <w:tcPr>
            <w:tcW w:w="2835" w:type="dxa"/>
          </w:tcPr>
          <w:p w14:paraId="18F30D0F" w14:textId="77777777" w:rsidR="00F163F3" w:rsidRDefault="00F163F3" w:rsidP="00F163F3">
            <w:pPr>
              <w:rPr>
                <w:ins w:id="655" w:author="Jarkko Närvänen" w:date="2023-05-26T13:03:00Z"/>
                <w:sz w:val="20"/>
                <w:szCs w:val="20"/>
              </w:rPr>
            </w:pPr>
            <w:ins w:id="656" w:author="Jarkko Närvänen" w:date="2023-05-26T13:03:00Z">
              <w:r>
                <w:rPr>
                  <w:sz w:val="20"/>
                  <w:szCs w:val="20"/>
                </w:rPr>
                <w:t>Versionumero on 1.</w:t>
              </w:r>
            </w:ins>
          </w:p>
          <w:p w14:paraId="778B39BB" w14:textId="3F48C866" w:rsidR="00F163F3" w:rsidRDefault="00F163F3" w:rsidP="00F163F3">
            <w:pPr>
              <w:rPr>
                <w:ins w:id="657" w:author="Jarkko Närvänen" w:date="2023-05-26T13:03:00Z"/>
                <w:sz w:val="20"/>
                <w:szCs w:val="20"/>
              </w:rPr>
            </w:pPr>
            <w:proofErr w:type="spellStart"/>
            <w:ins w:id="658" w:author="Jarkko Närvänen" w:date="2023-05-26T13:03:00Z">
              <w:r>
                <w:rPr>
                  <w:sz w:val="20"/>
                  <w:szCs w:val="20"/>
                </w:rPr>
                <w:t>SetId</w:t>
              </w:r>
              <w:proofErr w:type="spellEnd"/>
              <w:r>
                <w:rPr>
                  <w:sz w:val="20"/>
                  <w:szCs w:val="20"/>
                </w:rPr>
                <w:t xml:space="preserve"> on uusi eli sama kuin id.</w:t>
              </w:r>
            </w:ins>
          </w:p>
        </w:tc>
        <w:tc>
          <w:tcPr>
            <w:tcW w:w="2693" w:type="dxa"/>
          </w:tcPr>
          <w:p w14:paraId="663CC3A0" w14:textId="77777777" w:rsidR="00F163F3" w:rsidRDefault="00F163F3" w:rsidP="00F163F3">
            <w:pPr>
              <w:rPr>
                <w:ins w:id="659" w:author="Jarkko Närvänen" w:date="2023-05-26T13:03:00Z"/>
                <w:sz w:val="16"/>
                <w:szCs w:val="16"/>
                <w:lang w:val="sv-SE"/>
              </w:rPr>
            </w:pPr>
            <w:ins w:id="660" w:author="Jarkko Närvänen" w:date="2023-05-26T13:03:00Z">
              <w:r>
                <w:rPr>
                  <w:sz w:val="16"/>
                  <w:szCs w:val="16"/>
                  <w:lang w:val="sv-SE"/>
                </w:rPr>
                <w:t>id=</w:t>
              </w:r>
              <w:proofErr w:type="gramStart"/>
              <w:r>
                <w:rPr>
                  <w:sz w:val="16"/>
                  <w:szCs w:val="16"/>
                  <w:lang w:val="sv-SE"/>
                </w:rPr>
                <w:t>1.2.246</w:t>
              </w:r>
              <w:proofErr w:type="gramEnd"/>
              <w:r>
                <w:rPr>
                  <w:sz w:val="16"/>
                  <w:szCs w:val="16"/>
                  <w:lang w:val="sv-SE"/>
                </w:rPr>
                <w:t>.10.98765432.93.2006.77</w:t>
              </w:r>
            </w:ins>
          </w:p>
          <w:p w14:paraId="4429B168" w14:textId="77777777" w:rsidR="00F163F3" w:rsidRDefault="00F163F3" w:rsidP="00F163F3">
            <w:pPr>
              <w:rPr>
                <w:ins w:id="661" w:author="Jarkko Närvänen" w:date="2023-05-26T13:03:00Z"/>
                <w:sz w:val="16"/>
                <w:szCs w:val="16"/>
                <w:lang w:val="sv-SE"/>
              </w:rPr>
            </w:pPr>
            <w:ins w:id="662" w:author="Jarkko Närvänen" w:date="2023-05-26T13:03:00Z">
              <w:r>
                <w:rPr>
                  <w:sz w:val="16"/>
                  <w:szCs w:val="16"/>
                  <w:lang w:val="sv-SE"/>
                </w:rPr>
                <w:t>version=1</w:t>
              </w:r>
            </w:ins>
          </w:p>
          <w:p w14:paraId="3332B54B" w14:textId="0E87CC49" w:rsidR="00F163F3" w:rsidRDefault="00F163F3" w:rsidP="00F163F3">
            <w:pPr>
              <w:rPr>
                <w:ins w:id="663" w:author="Jarkko Närvänen" w:date="2023-05-26T13:03:00Z"/>
                <w:sz w:val="16"/>
                <w:szCs w:val="16"/>
                <w:lang w:val="sv-SE"/>
              </w:rPr>
            </w:pPr>
            <w:proofErr w:type="spellStart"/>
            <w:ins w:id="664" w:author="Jarkko Närvänen" w:date="2023-05-26T13:03:00Z">
              <w:r>
                <w:rPr>
                  <w:sz w:val="16"/>
                  <w:szCs w:val="16"/>
                  <w:lang w:val="sv-SE"/>
                </w:rPr>
                <w:t>setId</w:t>
              </w:r>
              <w:proofErr w:type="spellEnd"/>
              <w:r>
                <w:rPr>
                  <w:sz w:val="16"/>
                  <w:szCs w:val="16"/>
                  <w:lang w:val="sv-SE"/>
                </w:rPr>
                <w:t>=</w:t>
              </w:r>
              <w:proofErr w:type="gramStart"/>
              <w:r>
                <w:rPr>
                  <w:sz w:val="16"/>
                  <w:szCs w:val="16"/>
                  <w:lang w:val="sv-SE"/>
                </w:rPr>
                <w:t>1.2.246</w:t>
              </w:r>
              <w:proofErr w:type="gramEnd"/>
              <w:r>
                <w:rPr>
                  <w:sz w:val="16"/>
                  <w:szCs w:val="16"/>
                  <w:lang w:val="sv-SE"/>
                </w:rPr>
                <w:t>.10.98765432.93.2006.77</w:t>
              </w:r>
            </w:ins>
          </w:p>
        </w:tc>
        <w:tc>
          <w:tcPr>
            <w:tcW w:w="2977" w:type="dxa"/>
          </w:tcPr>
          <w:p w14:paraId="0AB4B668" w14:textId="77777777" w:rsidR="00F163F3" w:rsidRDefault="00F163F3" w:rsidP="00F163F3">
            <w:pPr>
              <w:autoSpaceDE w:val="0"/>
              <w:autoSpaceDN w:val="0"/>
              <w:adjustRightInd w:val="0"/>
              <w:rPr>
                <w:ins w:id="665" w:author="Jarkko Närvänen" w:date="2023-05-26T13:03:00Z"/>
                <w:color w:val="000000"/>
                <w:sz w:val="16"/>
                <w:szCs w:val="16"/>
                <w:highlight w:val="white"/>
                <w:lang w:val="en-US" w:eastAsia="en-US"/>
              </w:rPr>
            </w:pPr>
            <w:ins w:id="666" w:author="Jarkko Närvänen" w:date="2023-05-26T13:03:00Z">
              <w:r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t>&lt;</w:t>
              </w:r>
              <w:proofErr w:type="spellStart"/>
              <w:r>
                <w:rPr>
                  <w:color w:val="800000"/>
                  <w:sz w:val="16"/>
                  <w:szCs w:val="16"/>
                  <w:highlight w:val="white"/>
                  <w:lang w:val="en-US" w:eastAsia="en-US"/>
                </w:rPr>
                <w:t>relatedDoc</w:t>
              </w:r>
              <w:proofErr w:type="spellEnd"/>
              <w:r>
                <w:rPr>
                  <w:color w:val="800000"/>
                  <w:sz w:val="16"/>
                  <w:szCs w:val="16"/>
                  <w:highlight w:val="white"/>
                  <w:lang w:val="en-US" w:eastAsia="en-US"/>
                </w:rPr>
                <w:t xml:space="preserve"> </w:t>
              </w:r>
              <w:proofErr w:type="spellStart"/>
              <w:r>
                <w:rPr>
                  <w:color w:val="FF0000"/>
                  <w:sz w:val="16"/>
                  <w:szCs w:val="16"/>
                  <w:highlight w:val="white"/>
                  <w:lang w:val="en-US" w:eastAsia="en-US"/>
                </w:rPr>
                <w:t>typeCode</w:t>
              </w:r>
              <w:proofErr w:type="spellEnd"/>
              <w:r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t>="</w:t>
              </w:r>
              <w:r>
                <w:rPr>
                  <w:color w:val="000000"/>
                  <w:sz w:val="16"/>
                  <w:szCs w:val="16"/>
                  <w:highlight w:val="white"/>
                  <w:lang w:val="en-US" w:eastAsia="en-US"/>
                </w:rPr>
                <w:t>APND</w:t>
              </w:r>
              <w:r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t>"&gt;</w:t>
              </w:r>
            </w:ins>
          </w:p>
          <w:p w14:paraId="51C67BDD" w14:textId="77777777" w:rsidR="00F163F3" w:rsidRDefault="00F163F3" w:rsidP="00F163F3">
            <w:pPr>
              <w:rPr>
                <w:ins w:id="667" w:author="Jarkko Närvänen" w:date="2023-05-26T13:03:00Z"/>
                <w:sz w:val="16"/>
                <w:szCs w:val="16"/>
                <w:lang w:val="en-US"/>
              </w:rPr>
            </w:pPr>
            <w:ins w:id="668" w:author="Jarkko Närvänen" w:date="2023-05-26T13:03:00Z">
              <w:r>
                <w:rPr>
                  <w:sz w:val="16"/>
                  <w:szCs w:val="16"/>
                  <w:lang w:val="en-US"/>
                </w:rPr>
                <w:t>id=1.2.246.10.98765432.93.2006.2</w:t>
              </w:r>
            </w:ins>
          </w:p>
          <w:p w14:paraId="468A9D15" w14:textId="77777777" w:rsidR="00F163F3" w:rsidRDefault="00F163F3" w:rsidP="00F163F3">
            <w:pPr>
              <w:rPr>
                <w:ins w:id="669" w:author="Jarkko Närvänen" w:date="2023-05-26T13:03:00Z"/>
                <w:sz w:val="16"/>
                <w:szCs w:val="16"/>
                <w:lang w:val="en-US"/>
              </w:rPr>
            </w:pPr>
            <w:ins w:id="670" w:author="Jarkko Närvänen" w:date="2023-05-26T13:03:00Z">
              <w:r>
                <w:rPr>
                  <w:sz w:val="16"/>
                  <w:szCs w:val="16"/>
                  <w:lang w:val="en-US"/>
                </w:rPr>
                <w:t>code=1</w:t>
              </w:r>
            </w:ins>
          </w:p>
          <w:p w14:paraId="4EB919A0" w14:textId="77777777" w:rsidR="00F163F3" w:rsidRDefault="00F163F3" w:rsidP="00F163F3">
            <w:pPr>
              <w:autoSpaceDE w:val="0"/>
              <w:autoSpaceDN w:val="0"/>
              <w:adjustRightInd w:val="0"/>
              <w:rPr>
                <w:ins w:id="671" w:author="Jarkko Närvänen" w:date="2023-05-26T13:03:00Z"/>
                <w:sz w:val="16"/>
                <w:szCs w:val="16"/>
              </w:rPr>
            </w:pPr>
            <w:proofErr w:type="spellStart"/>
            <w:ins w:id="672" w:author="Jarkko Närvänen" w:date="2023-05-26T13:03:00Z">
              <w:r>
                <w:rPr>
                  <w:sz w:val="16"/>
                  <w:szCs w:val="16"/>
                </w:rPr>
                <w:t>setId</w:t>
              </w:r>
              <w:proofErr w:type="spellEnd"/>
              <w:r>
                <w:rPr>
                  <w:sz w:val="16"/>
                  <w:szCs w:val="16"/>
                </w:rPr>
                <w:t>=1.2.246.10.98765432.93.2006.1</w:t>
              </w:r>
            </w:ins>
          </w:p>
          <w:p w14:paraId="3B61C98D" w14:textId="2E18F7A7" w:rsidR="00F163F3" w:rsidRDefault="00F163F3" w:rsidP="00F163F3">
            <w:pPr>
              <w:autoSpaceDE w:val="0"/>
              <w:autoSpaceDN w:val="0"/>
              <w:adjustRightInd w:val="0"/>
              <w:rPr>
                <w:ins w:id="673" w:author="Jarkko Närvänen" w:date="2023-05-26T13:03:00Z"/>
                <w:color w:val="0000FF"/>
                <w:sz w:val="16"/>
                <w:szCs w:val="16"/>
                <w:highlight w:val="white"/>
                <w:lang w:val="en-US" w:eastAsia="en-US"/>
              </w:rPr>
            </w:pPr>
            <w:ins w:id="674" w:author="Jarkko Närvänen" w:date="2023-05-26T13:03:00Z">
              <w:r>
                <w:rPr>
                  <w:color w:val="0000FF"/>
                  <w:sz w:val="16"/>
                  <w:szCs w:val="16"/>
                  <w:highlight w:val="white"/>
                  <w:lang w:eastAsia="en-US"/>
                </w:rPr>
                <w:t>&lt;/</w:t>
              </w:r>
              <w:proofErr w:type="spellStart"/>
              <w:r>
                <w:rPr>
                  <w:color w:val="800000"/>
                  <w:sz w:val="16"/>
                  <w:szCs w:val="16"/>
                  <w:highlight w:val="white"/>
                  <w:lang w:eastAsia="en-US"/>
                </w:rPr>
                <w:t>relatedDoc</w:t>
              </w:r>
              <w:proofErr w:type="spellEnd"/>
              <w:r>
                <w:rPr>
                  <w:color w:val="0000FF"/>
                  <w:sz w:val="16"/>
                  <w:szCs w:val="16"/>
                  <w:highlight w:val="white"/>
                  <w:lang w:eastAsia="en-US"/>
                </w:rPr>
                <w:t>&gt;</w:t>
              </w:r>
            </w:ins>
          </w:p>
        </w:tc>
      </w:tr>
      <w:tr w:rsidR="00700C90" w:rsidRPr="00012CD9" w14:paraId="759AFCDC" w14:textId="77777777" w:rsidTr="748FFCC6">
        <w:trPr>
          <w:ins w:id="675" w:author="Jarkko Närvänen" w:date="2023-05-17T12:37:00Z"/>
        </w:trPr>
        <w:tc>
          <w:tcPr>
            <w:tcW w:w="2261" w:type="dxa"/>
          </w:tcPr>
          <w:p w14:paraId="0EE1840F" w14:textId="77777777" w:rsidR="00F163F3" w:rsidRDefault="00F163F3" w:rsidP="00F163F3">
            <w:pPr>
              <w:rPr>
                <w:ins w:id="676" w:author="Jarkko Närvänen" w:date="2023-05-26T13:03:00Z"/>
                <w:sz w:val="20"/>
                <w:szCs w:val="20"/>
                <w:lang w:val="en-US"/>
              </w:rPr>
            </w:pPr>
            <w:ins w:id="677" w:author="Jarkko Närvänen" w:date="2023-05-26T13:03:00Z">
              <w:r>
                <w:rPr>
                  <w:sz w:val="20"/>
                  <w:szCs w:val="20"/>
                  <w:lang w:val="en-US"/>
                </w:rPr>
                <w:lastRenderedPageBreak/>
                <w:t xml:space="preserve">22 - </w:t>
              </w:r>
              <w:proofErr w:type="spellStart"/>
              <w:r>
                <w:rPr>
                  <w:sz w:val="20"/>
                  <w:szCs w:val="20"/>
                  <w:lang w:val="en-US"/>
                </w:rPr>
                <w:t>Erityislupavarauksen</w:t>
              </w:r>
              <w:proofErr w:type="spellEnd"/>
              <w:r>
                <w:rPr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/>
                </w:rPr>
                <w:t>purku</w:t>
              </w:r>
              <w:proofErr w:type="spellEnd"/>
            </w:ins>
          </w:p>
          <w:p w14:paraId="4CA7FC88" w14:textId="7C93E460" w:rsidR="00700C90" w:rsidRDefault="00BD6EDB" w:rsidP="00700C90">
            <w:pPr>
              <w:rPr>
                <w:ins w:id="678" w:author="Jarkko Närvänen" w:date="2023-05-17T12:37:00Z"/>
                <w:sz w:val="20"/>
                <w:szCs w:val="20"/>
                <w:lang w:val="en-US"/>
              </w:rPr>
            </w:pPr>
            <w:ins w:id="679" w:author="Jarkko Närvänen" w:date="2023-05-17T12:55:00Z">
              <w:r w:rsidRPr="00BD6EDB">
                <w:rPr>
                  <w:sz w:val="20"/>
                  <w:szCs w:val="20"/>
                  <w:lang w:val="en-US"/>
                </w:rPr>
                <w:t>RCMR_</w:t>
              </w:r>
            </w:ins>
            <w:ins w:id="680" w:author="Jarkko Närvänen" w:date="2023-05-26T13:03:00Z">
              <w:r w:rsidR="00F163F3" w:rsidRPr="00177447">
                <w:rPr>
                  <w:sz w:val="20"/>
                  <w:szCs w:val="20"/>
                  <w:lang w:val="en-US"/>
                </w:rPr>
                <w:t>IN000916FI01</w:t>
              </w:r>
            </w:ins>
            <w:ins w:id="681" w:author="Jarkko Närvänen" w:date="2023-05-17T12:55:00Z">
              <w:r w:rsidR="00D3554E">
                <w:rPr>
                  <w:sz w:val="20"/>
                  <w:szCs w:val="20"/>
                  <w:lang w:val="en-US"/>
                </w:rPr>
                <w:t xml:space="preserve"> </w:t>
              </w:r>
              <w:r w:rsidR="00D3554E" w:rsidRPr="00D3554E">
                <w:rPr>
                  <w:sz w:val="20"/>
                  <w:szCs w:val="20"/>
                  <w:lang w:val="en-US"/>
                </w:rPr>
                <w:t xml:space="preserve">Prescription Special Permit Hold </w:t>
              </w:r>
            </w:ins>
            <w:ins w:id="682" w:author="Jarkko Närvänen" w:date="2023-05-26T13:03:00Z">
              <w:r w:rsidR="00F163F3" w:rsidRPr="00BD5977">
                <w:rPr>
                  <w:sz w:val="20"/>
                  <w:szCs w:val="20"/>
                  <w:lang w:val="en-US"/>
                </w:rPr>
                <w:t>Cancellation</w:t>
              </w:r>
            </w:ins>
            <w:ins w:id="683" w:author="Jarkko Närvänen" w:date="2023-05-17T12:55:00Z">
              <w:r w:rsidR="00D3554E" w:rsidRPr="00D3554E">
                <w:rPr>
                  <w:sz w:val="20"/>
                  <w:szCs w:val="20"/>
                  <w:lang w:val="en-US"/>
                </w:rPr>
                <w:t xml:space="preserve"> </w:t>
              </w:r>
            </w:ins>
            <w:ins w:id="684" w:author="Jarkko Närvänen" w:date="2023-05-17T12:39:00Z">
              <w:r w:rsidR="00700C90" w:rsidRPr="006D2308">
                <w:rPr>
                  <w:sz w:val="20"/>
                  <w:szCs w:val="20"/>
                  <w:lang w:val="en-US"/>
                </w:rPr>
                <w:t xml:space="preserve"> </w:t>
              </w:r>
            </w:ins>
          </w:p>
        </w:tc>
        <w:tc>
          <w:tcPr>
            <w:tcW w:w="709" w:type="dxa"/>
          </w:tcPr>
          <w:p w14:paraId="638FC79E" w14:textId="77777777" w:rsidR="00700C90" w:rsidRPr="006D2308" w:rsidRDefault="00700C90" w:rsidP="00700C90">
            <w:pPr>
              <w:rPr>
                <w:ins w:id="685" w:author="Jarkko Närvänen" w:date="2023-05-17T12:37:00Z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0AD282A" w14:textId="77777777" w:rsidR="00F163F3" w:rsidRDefault="00813F26" w:rsidP="00F163F3">
            <w:pPr>
              <w:rPr>
                <w:ins w:id="686" w:author="Jarkko Närvänen" w:date="2023-05-26T13:03:00Z"/>
                <w:sz w:val="20"/>
                <w:szCs w:val="20"/>
              </w:rPr>
            </w:pPr>
            <w:ins w:id="687" w:author="Jarkko Närvänen" w:date="2023-05-17T13:09:00Z">
              <w:r>
                <w:rPr>
                  <w:sz w:val="20"/>
                  <w:szCs w:val="20"/>
                </w:rPr>
                <w:t xml:space="preserve">Lääkemääräys, jota </w:t>
              </w:r>
              <w:r w:rsidR="007A1FBE">
                <w:rPr>
                  <w:sz w:val="20"/>
                  <w:szCs w:val="20"/>
                </w:rPr>
                <w:t xml:space="preserve">erityislupavaraus koskee </w:t>
              </w:r>
            </w:ins>
            <w:ins w:id="688" w:author="Jarkko Närvänen" w:date="2023-05-17T12:39:00Z">
              <w:r w:rsidR="00700C90">
                <w:rPr>
                  <w:sz w:val="20"/>
                  <w:szCs w:val="20"/>
                </w:rPr>
                <w:t>(</w:t>
              </w:r>
              <w:proofErr w:type="spellStart"/>
              <w:r w:rsidR="00700C90">
                <w:rPr>
                  <w:sz w:val="20"/>
                  <w:szCs w:val="20"/>
                </w:rPr>
                <w:t>typeCode</w:t>
              </w:r>
              <w:proofErr w:type="spellEnd"/>
              <w:r w:rsidR="00700C90">
                <w:rPr>
                  <w:sz w:val="20"/>
                  <w:szCs w:val="20"/>
                </w:rPr>
                <w:t>=APND)</w:t>
              </w:r>
            </w:ins>
          </w:p>
          <w:p w14:paraId="1DE9ECEA" w14:textId="1DEAC5AD" w:rsidR="00700C90" w:rsidRDefault="00F163F3" w:rsidP="00700C90">
            <w:pPr>
              <w:rPr>
                <w:ins w:id="689" w:author="Jarkko Närvänen" w:date="2023-05-17T12:37:00Z"/>
                <w:sz w:val="20"/>
                <w:szCs w:val="20"/>
              </w:rPr>
            </w:pPr>
            <w:ins w:id="690" w:author="Jarkko Närvänen" w:date="2023-05-26T13:03:00Z">
              <w:r w:rsidRPr="00B06DC5">
                <w:rPr>
                  <w:sz w:val="20"/>
                  <w:szCs w:val="20"/>
                </w:rPr>
                <w:t xml:space="preserve">Purettava </w:t>
              </w:r>
              <w:r>
                <w:rPr>
                  <w:sz w:val="20"/>
                  <w:szCs w:val="20"/>
                </w:rPr>
                <w:t>erityislupa</w:t>
              </w:r>
              <w:r w:rsidRPr="00B06DC5">
                <w:rPr>
                  <w:sz w:val="20"/>
                  <w:szCs w:val="20"/>
                </w:rPr>
                <w:t>varaussanoma (</w:t>
              </w:r>
              <w:proofErr w:type="spellStart"/>
              <w:r w:rsidRPr="00B06DC5">
                <w:rPr>
                  <w:sz w:val="20"/>
                  <w:szCs w:val="20"/>
                </w:rPr>
                <w:t>typecCode</w:t>
              </w:r>
              <w:proofErr w:type="spellEnd"/>
              <w:r w:rsidRPr="00B06DC5">
                <w:rPr>
                  <w:sz w:val="20"/>
                  <w:szCs w:val="20"/>
                </w:rPr>
                <w:t>=RPLC)</w:t>
              </w:r>
              <w:r>
                <w:rPr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2835" w:type="dxa"/>
          </w:tcPr>
          <w:p w14:paraId="52AE3F56" w14:textId="77777777" w:rsidR="00F163F3" w:rsidRDefault="00F163F3" w:rsidP="00F163F3">
            <w:pPr>
              <w:rPr>
                <w:ins w:id="691" w:author="Jarkko Närvänen" w:date="2023-05-26T13:03:00Z"/>
                <w:sz w:val="20"/>
                <w:szCs w:val="20"/>
              </w:rPr>
            </w:pPr>
            <w:ins w:id="692" w:author="Jarkko Närvänen" w:date="2023-05-26T13:03:00Z">
              <w:r>
                <w:rPr>
                  <w:sz w:val="20"/>
                  <w:szCs w:val="20"/>
                </w:rPr>
                <w:t>Versionumero kasvaa yhdellä.</w:t>
              </w:r>
            </w:ins>
          </w:p>
          <w:p w14:paraId="323291CB" w14:textId="01C096A5" w:rsidR="00700C90" w:rsidRDefault="00700C90" w:rsidP="00700C90">
            <w:pPr>
              <w:rPr>
                <w:ins w:id="693" w:author="Jarkko Närvänen" w:date="2023-05-17T12:37:00Z"/>
                <w:sz w:val="20"/>
                <w:szCs w:val="20"/>
              </w:rPr>
            </w:pPr>
            <w:proofErr w:type="spellStart"/>
            <w:ins w:id="694" w:author="Jarkko Närvänen" w:date="2023-05-17T12:39:00Z">
              <w:r>
                <w:rPr>
                  <w:sz w:val="20"/>
                  <w:szCs w:val="20"/>
                </w:rPr>
                <w:t>SetId</w:t>
              </w:r>
              <w:proofErr w:type="spellEnd"/>
              <w:r>
                <w:rPr>
                  <w:sz w:val="20"/>
                  <w:szCs w:val="20"/>
                </w:rPr>
                <w:t xml:space="preserve"> on sama kuin </w:t>
              </w:r>
            </w:ins>
            <w:ins w:id="695" w:author="Jarkko Närvänen" w:date="2023-05-26T13:03:00Z">
              <w:r w:rsidR="00F163F3">
                <w:rPr>
                  <w:sz w:val="20"/>
                  <w:szCs w:val="20"/>
                </w:rPr>
                <w:t>purettavassa varauksessa</w:t>
              </w:r>
            </w:ins>
            <w:ins w:id="696" w:author="Jarkko Närvänen" w:date="2023-05-17T12:39:00Z">
              <w:r>
                <w:rPr>
                  <w:sz w:val="20"/>
                  <w:szCs w:val="20"/>
                </w:rPr>
                <w:t>.</w:t>
              </w:r>
            </w:ins>
          </w:p>
        </w:tc>
        <w:tc>
          <w:tcPr>
            <w:tcW w:w="2693" w:type="dxa"/>
          </w:tcPr>
          <w:p w14:paraId="545FE798" w14:textId="77777777" w:rsidR="00F163F3" w:rsidRDefault="00F163F3" w:rsidP="00F163F3">
            <w:pPr>
              <w:rPr>
                <w:ins w:id="697" w:author="Jarkko Närvänen" w:date="2023-05-26T13:03:00Z"/>
                <w:sz w:val="16"/>
                <w:szCs w:val="16"/>
                <w:lang w:val="sv-SE"/>
              </w:rPr>
            </w:pPr>
            <w:ins w:id="698" w:author="Jarkko Närvänen" w:date="2023-05-26T13:03:00Z">
              <w:r>
                <w:rPr>
                  <w:sz w:val="16"/>
                  <w:szCs w:val="16"/>
                  <w:lang w:val="sv-SE"/>
                </w:rPr>
                <w:t>id=</w:t>
              </w:r>
              <w:proofErr w:type="gramStart"/>
              <w:r>
                <w:rPr>
                  <w:sz w:val="16"/>
                  <w:szCs w:val="16"/>
                  <w:lang w:val="sv-SE"/>
                </w:rPr>
                <w:t>1.2.246</w:t>
              </w:r>
              <w:proofErr w:type="gramEnd"/>
              <w:r>
                <w:rPr>
                  <w:sz w:val="16"/>
                  <w:szCs w:val="16"/>
                  <w:lang w:val="sv-SE"/>
                </w:rPr>
                <w:t>.10.98765432.93.2006.78</w:t>
              </w:r>
            </w:ins>
          </w:p>
          <w:p w14:paraId="7E44A023" w14:textId="77777777" w:rsidR="00F163F3" w:rsidRDefault="00F163F3" w:rsidP="00F163F3">
            <w:pPr>
              <w:rPr>
                <w:ins w:id="699" w:author="Jarkko Närvänen" w:date="2023-05-26T13:03:00Z"/>
                <w:sz w:val="16"/>
                <w:szCs w:val="16"/>
                <w:lang w:val="sv-SE"/>
              </w:rPr>
            </w:pPr>
            <w:ins w:id="700" w:author="Jarkko Närvänen" w:date="2023-05-26T13:03:00Z">
              <w:r>
                <w:rPr>
                  <w:sz w:val="16"/>
                  <w:szCs w:val="16"/>
                  <w:lang w:val="sv-SE"/>
                </w:rPr>
                <w:t>version=2</w:t>
              </w:r>
            </w:ins>
          </w:p>
          <w:p w14:paraId="590FE8D8" w14:textId="29C06177" w:rsidR="00700C90" w:rsidRDefault="00700C90" w:rsidP="00700C90">
            <w:pPr>
              <w:rPr>
                <w:ins w:id="701" w:author="Jarkko Närvänen" w:date="2023-05-17T12:37:00Z"/>
                <w:sz w:val="16"/>
                <w:szCs w:val="16"/>
                <w:lang w:val="sv-SE"/>
              </w:rPr>
            </w:pPr>
            <w:proofErr w:type="spellStart"/>
            <w:ins w:id="702" w:author="Jarkko Närvänen" w:date="2023-05-17T12:39:00Z">
              <w:r>
                <w:rPr>
                  <w:sz w:val="16"/>
                  <w:szCs w:val="16"/>
                  <w:lang w:val="sv-SE"/>
                </w:rPr>
                <w:t>setId</w:t>
              </w:r>
              <w:proofErr w:type="spellEnd"/>
              <w:r>
                <w:rPr>
                  <w:sz w:val="16"/>
                  <w:szCs w:val="16"/>
                  <w:lang w:val="sv-SE"/>
                </w:rPr>
                <w:t>=</w:t>
              </w:r>
              <w:proofErr w:type="gramStart"/>
              <w:r>
                <w:rPr>
                  <w:sz w:val="16"/>
                  <w:szCs w:val="16"/>
                  <w:lang w:val="sv-SE"/>
                </w:rPr>
                <w:t>1.2.246</w:t>
              </w:r>
              <w:proofErr w:type="gramEnd"/>
              <w:r>
                <w:rPr>
                  <w:sz w:val="16"/>
                  <w:szCs w:val="16"/>
                  <w:lang w:val="sv-SE"/>
                </w:rPr>
                <w:t>.10.98765432.93.2006.77</w:t>
              </w:r>
            </w:ins>
          </w:p>
        </w:tc>
        <w:tc>
          <w:tcPr>
            <w:tcW w:w="2977" w:type="dxa"/>
          </w:tcPr>
          <w:p w14:paraId="5467EAB8" w14:textId="77777777" w:rsidR="00700C90" w:rsidRDefault="00700C90" w:rsidP="00700C90">
            <w:pPr>
              <w:autoSpaceDE w:val="0"/>
              <w:autoSpaceDN w:val="0"/>
              <w:adjustRightInd w:val="0"/>
              <w:rPr>
                <w:ins w:id="703" w:author="Jarkko Närvänen" w:date="2023-05-17T12:39:00Z"/>
                <w:color w:val="000000"/>
                <w:sz w:val="16"/>
                <w:szCs w:val="16"/>
                <w:highlight w:val="white"/>
                <w:lang w:val="en-US" w:eastAsia="en-US"/>
              </w:rPr>
            </w:pPr>
            <w:ins w:id="704" w:author="Jarkko Närvänen" w:date="2023-05-17T12:39:00Z">
              <w:r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t>&lt;</w:t>
              </w:r>
              <w:proofErr w:type="spellStart"/>
              <w:r>
                <w:rPr>
                  <w:color w:val="800000"/>
                  <w:sz w:val="16"/>
                  <w:szCs w:val="16"/>
                  <w:highlight w:val="white"/>
                  <w:lang w:val="en-US" w:eastAsia="en-US"/>
                </w:rPr>
                <w:t>relatedDoc</w:t>
              </w:r>
              <w:proofErr w:type="spellEnd"/>
              <w:r>
                <w:rPr>
                  <w:color w:val="800000"/>
                  <w:sz w:val="16"/>
                  <w:szCs w:val="16"/>
                  <w:highlight w:val="white"/>
                  <w:lang w:val="en-US" w:eastAsia="en-US"/>
                </w:rPr>
                <w:t xml:space="preserve"> </w:t>
              </w:r>
              <w:proofErr w:type="spellStart"/>
              <w:r>
                <w:rPr>
                  <w:color w:val="FF0000"/>
                  <w:sz w:val="16"/>
                  <w:szCs w:val="16"/>
                  <w:highlight w:val="white"/>
                  <w:lang w:val="en-US" w:eastAsia="en-US"/>
                </w:rPr>
                <w:t>typeCode</w:t>
              </w:r>
              <w:proofErr w:type="spellEnd"/>
              <w:r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t>="</w:t>
              </w:r>
              <w:r>
                <w:rPr>
                  <w:color w:val="000000"/>
                  <w:sz w:val="16"/>
                  <w:szCs w:val="16"/>
                  <w:highlight w:val="white"/>
                  <w:lang w:val="en-US" w:eastAsia="en-US"/>
                </w:rPr>
                <w:t>APND</w:t>
              </w:r>
              <w:r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t>"&gt;</w:t>
              </w:r>
            </w:ins>
          </w:p>
          <w:p w14:paraId="31A4828A" w14:textId="77777777" w:rsidR="00700C90" w:rsidRDefault="00700C90" w:rsidP="00700C90">
            <w:pPr>
              <w:rPr>
                <w:ins w:id="705" w:author="Jarkko Närvänen" w:date="2023-05-17T12:39:00Z"/>
                <w:sz w:val="16"/>
                <w:szCs w:val="16"/>
                <w:lang w:val="en-US"/>
              </w:rPr>
            </w:pPr>
            <w:ins w:id="706" w:author="Jarkko Närvänen" w:date="2023-05-17T12:39:00Z">
              <w:r>
                <w:rPr>
                  <w:sz w:val="16"/>
                  <w:szCs w:val="16"/>
                  <w:lang w:val="en-US"/>
                </w:rPr>
                <w:t>id=1.2.246.10.98765432.93.2006.2</w:t>
              </w:r>
            </w:ins>
          </w:p>
          <w:p w14:paraId="0F30BEFA" w14:textId="77777777" w:rsidR="00700C90" w:rsidRDefault="00700C90" w:rsidP="00700C90">
            <w:pPr>
              <w:rPr>
                <w:ins w:id="707" w:author="Jarkko Närvänen" w:date="2023-05-17T12:39:00Z"/>
                <w:sz w:val="16"/>
                <w:szCs w:val="16"/>
                <w:lang w:val="en-US"/>
              </w:rPr>
            </w:pPr>
            <w:ins w:id="708" w:author="Jarkko Närvänen" w:date="2023-05-17T12:39:00Z">
              <w:r>
                <w:rPr>
                  <w:sz w:val="16"/>
                  <w:szCs w:val="16"/>
                  <w:lang w:val="en-US"/>
                </w:rPr>
                <w:t>code=1</w:t>
              </w:r>
            </w:ins>
          </w:p>
          <w:p w14:paraId="5C1B444D" w14:textId="77777777" w:rsidR="00700C90" w:rsidRDefault="00700C90" w:rsidP="00700C90">
            <w:pPr>
              <w:autoSpaceDE w:val="0"/>
              <w:autoSpaceDN w:val="0"/>
              <w:adjustRightInd w:val="0"/>
              <w:rPr>
                <w:ins w:id="709" w:author="Jarkko Närvänen" w:date="2023-05-17T12:39:00Z"/>
                <w:sz w:val="16"/>
                <w:szCs w:val="16"/>
                <w:lang w:val="en-US"/>
              </w:rPr>
            </w:pPr>
            <w:proofErr w:type="spellStart"/>
            <w:ins w:id="710" w:author="Jarkko Närvänen" w:date="2023-05-17T12:39:00Z">
              <w:r>
                <w:rPr>
                  <w:sz w:val="16"/>
                  <w:szCs w:val="16"/>
                  <w:lang w:val="en-US"/>
                </w:rPr>
                <w:t>setId</w:t>
              </w:r>
              <w:proofErr w:type="spellEnd"/>
              <w:r>
                <w:rPr>
                  <w:sz w:val="16"/>
                  <w:szCs w:val="16"/>
                  <w:lang w:val="en-US"/>
                </w:rPr>
                <w:t>=1.2.246.10.98765432.93.2006.1</w:t>
              </w:r>
            </w:ins>
          </w:p>
          <w:p w14:paraId="1D1822C1" w14:textId="77777777" w:rsidR="00F163F3" w:rsidRDefault="00700C90" w:rsidP="00F163F3">
            <w:pPr>
              <w:autoSpaceDE w:val="0"/>
              <w:autoSpaceDN w:val="0"/>
              <w:adjustRightInd w:val="0"/>
              <w:rPr>
                <w:ins w:id="711" w:author="Jarkko Närvänen" w:date="2023-05-26T13:03:00Z"/>
                <w:color w:val="000000"/>
                <w:sz w:val="16"/>
                <w:szCs w:val="16"/>
                <w:highlight w:val="white"/>
                <w:lang w:val="en-US" w:eastAsia="en-US"/>
              </w:rPr>
            </w:pPr>
            <w:ins w:id="712" w:author="Jarkko Närvänen" w:date="2023-05-17T12:39:00Z">
              <w:r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t>&lt;/</w:t>
              </w:r>
              <w:proofErr w:type="spellStart"/>
              <w:r>
                <w:rPr>
                  <w:color w:val="800000"/>
                  <w:sz w:val="16"/>
                  <w:szCs w:val="16"/>
                  <w:highlight w:val="white"/>
                  <w:lang w:val="en-US" w:eastAsia="en-US"/>
                </w:rPr>
                <w:t>relatedDoc</w:t>
              </w:r>
              <w:proofErr w:type="spellEnd"/>
              <w:r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t>&gt;</w:t>
              </w:r>
            </w:ins>
          </w:p>
          <w:p w14:paraId="41FA055A" w14:textId="77777777" w:rsidR="00F163F3" w:rsidRDefault="00F163F3" w:rsidP="00F163F3">
            <w:pPr>
              <w:autoSpaceDE w:val="0"/>
              <w:autoSpaceDN w:val="0"/>
              <w:adjustRightInd w:val="0"/>
              <w:rPr>
                <w:ins w:id="713" w:author="Jarkko Närvänen" w:date="2023-05-26T13:03:00Z"/>
                <w:color w:val="000000"/>
                <w:sz w:val="16"/>
                <w:szCs w:val="16"/>
                <w:highlight w:val="white"/>
                <w:lang w:val="en-US" w:eastAsia="en-US"/>
              </w:rPr>
            </w:pPr>
            <w:ins w:id="714" w:author="Jarkko Närvänen" w:date="2023-05-26T13:03:00Z">
              <w:r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t>&lt;</w:t>
              </w:r>
              <w:proofErr w:type="spellStart"/>
              <w:r>
                <w:rPr>
                  <w:color w:val="800000"/>
                  <w:sz w:val="16"/>
                  <w:szCs w:val="16"/>
                  <w:highlight w:val="white"/>
                  <w:lang w:val="en-US" w:eastAsia="en-US"/>
                </w:rPr>
                <w:t>relatedDoc</w:t>
              </w:r>
              <w:proofErr w:type="spellEnd"/>
              <w:r>
                <w:rPr>
                  <w:color w:val="800000"/>
                  <w:sz w:val="16"/>
                  <w:szCs w:val="16"/>
                  <w:highlight w:val="white"/>
                  <w:lang w:val="en-US" w:eastAsia="en-US"/>
                </w:rPr>
                <w:t xml:space="preserve"> </w:t>
              </w:r>
              <w:proofErr w:type="spellStart"/>
              <w:r>
                <w:rPr>
                  <w:color w:val="FF0000"/>
                  <w:sz w:val="16"/>
                  <w:szCs w:val="16"/>
                  <w:highlight w:val="white"/>
                  <w:lang w:val="en-US" w:eastAsia="en-US"/>
                </w:rPr>
                <w:t>typeCode</w:t>
              </w:r>
              <w:proofErr w:type="spellEnd"/>
              <w:r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t>="</w:t>
              </w:r>
              <w:r>
                <w:rPr>
                  <w:color w:val="000000"/>
                  <w:sz w:val="16"/>
                  <w:szCs w:val="16"/>
                  <w:highlight w:val="white"/>
                  <w:lang w:val="en-US" w:eastAsia="en-US"/>
                </w:rPr>
                <w:t>RPLC</w:t>
              </w:r>
              <w:r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t>"&gt;</w:t>
              </w:r>
            </w:ins>
          </w:p>
          <w:p w14:paraId="2FAC3339" w14:textId="77777777" w:rsidR="00F163F3" w:rsidRPr="00066593" w:rsidRDefault="00F163F3" w:rsidP="00F163F3">
            <w:pPr>
              <w:rPr>
                <w:ins w:id="715" w:author="Jarkko Närvänen" w:date="2023-05-26T13:03:00Z"/>
                <w:sz w:val="16"/>
                <w:szCs w:val="16"/>
                <w:lang w:val="en-US"/>
              </w:rPr>
            </w:pPr>
            <w:ins w:id="716" w:author="Jarkko Närvänen" w:date="2023-05-26T13:03:00Z">
              <w:r w:rsidRPr="00066593">
                <w:rPr>
                  <w:sz w:val="16"/>
                  <w:szCs w:val="16"/>
                  <w:lang w:val="en-US"/>
                </w:rPr>
                <w:t>id=</w:t>
              </w:r>
              <w:r w:rsidRPr="00446C9F">
                <w:rPr>
                  <w:sz w:val="16"/>
                  <w:szCs w:val="16"/>
                  <w:lang w:val="en-US"/>
                </w:rPr>
                <w:t>1.2.246.10.98765432.93.2006.77</w:t>
              </w:r>
            </w:ins>
          </w:p>
          <w:p w14:paraId="7C35F043" w14:textId="77777777" w:rsidR="00F163F3" w:rsidRPr="00066593" w:rsidRDefault="00F163F3" w:rsidP="00F163F3">
            <w:pPr>
              <w:rPr>
                <w:ins w:id="717" w:author="Jarkko Närvänen" w:date="2023-05-26T13:03:00Z"/>
                <w:sz w:val="16"/>
                <w:szCs w:val="16"/>
                <w:lang w:val="en-US"/>
              </w:rPr>
            </w:pPr>
            <w:ins w:id="718" w:author="Jarkko Närvänen" w:date="2023-05-26T13:03:00Z">
              <w:r w:rsidRPr="00066593">
                <w:rPr>
                  <w:sz w:val="16"/>
                  <w:szCs w:val="16"/>
                  <w:lang w:val="en-US"/>
                </w:rPr>
                <w:t>code=6</w:t>
              </w:r>
            </w:ins>
          </w:p>
          <w:p w14:paraId="3C4F4362" w14:textId="77777777" w:rsidR="00F163F3" w:rsidRPr="00066593" w:rsidRDefault="00F163F3" w:rsidP="00F163F3">
            <w:pPr>
              <w:rPr>
                <w:ins w:id="719" w:author="Jarkko Närvänen" w:date="2023-05-26T13:03:00Z"/>
                <w:sz w:val="16"/>
                <w:szCs w:val="16"/>
                <w:lang w:val="en-US"/>
              </w:rPr>
            </w:pPr>
            <w:proofErr w:type="spellStart"/>
            <w:ins w:id="720" w:author="Jarkko Närvänen" w:date="2023-05-26T13:03:00Z">
              <w:r w:rsidRPr="00066593">
                <w:rPr>
                  <w:sz w:val="16"/>
                  <w:szCs w:val="16"/>
                  <w:lang w:val="en-US"/>
                </w:rPr>
                <w:t>setId</w:t>
              </w:r>
              <w:proofErr w:type="spellEnd"/>
              <w:r w:rsidRPr="00066593">
                <w:rPr>
                  <w:sz w:val="16"/>
                  <w:szCs w:val="16"/>
                  <w:lang w:val="en-US"/>
                </w:rPr>
                <w:t>=</w:t>
              </w:r>
              <w:r>
                <w:rPr>
                  <w:sz w:val="16"/>
                  <w:szCs w:val="16"/>
                  <w:lang w:val="sv-SE"/>
                </w:rPr>
                <w:t>1.2.246.10.98765432.93.2006.77</w:t>
              </w:r>
            </w:ins>
          </w:p>
          <w:p w14:paraId="526486FA" w14:textId="47D8E8FB" w:rsidR="00700C90" w:rsidRDefault="00F163F3" w:rsidP="00700C90">
            <w:pPr>
              <w:autoSpaceDE w:val="0"/>
              <w:autoSpaceDN w:val="0"/>
              <w:adjustRightInd w:val="0"/>
              <w:rPr>
                <w:ins w:id="721" w:author="Jarkko Närvänen" w:date="2023-05-17T12:37:00Z"/>
                <w:color w:val="0000FF"/>
                <w:sz w:val="16"/>
                <w:szCs w:val="16"/>
                <w:highlight w:val="white"/>
                <w:lang w:val="en-US" w:eastAsia="en-US"/>
              </w:rPr>
            </w:pPr>
            <w:ins w:id="722" w:author="Jarkko Närvänen" w:date="2023-05-26T13:03:00Z">
              <w:r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t>&lt;/</w:t>
              </w:r>
              <w:proofErr w:type="spellStart"/>
              <w:r>
                <w:rPr>
                  <w:color w:val="800000"/>
                  <w:sz w:val="16"/>
                  <w:szCs w:val="16"/>
                  <w:highlight w:val="white"/>
                  <w:lang w:val="en-US" w:eastAsia="en-US"/>
                </w:rPr>
                <w:t>relatedDoc</w:t>
              </w:r>
              <w:proofErr w:type="spellEnd"/>
              <w:r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t>&gt;</w:t>
              </w:r>
            </w:ins>
          </w:p>
        </w:tc>
      </w:tr>
      <w:tr w:rsidR="00F530A7" w:rsidRPr="00012CD9" w14:paraId="128A226E" w14:textId="77777777" w:rsidTr="748FFCC6">
        <w:trPr>
          <w:ins w:id="723" w:author="Jarkko Närvänen" w:date="2023-05-17T12:37:00Z"/>
        </w:trPr>
        <w:tc>
          <w:tcPr>
            <w:tcW w:w="2261" w:type="dxa"/>
          </w:tcPr>
          <w:p w14:paraId="4B76C2D7" w14:textId="158F5E42" w:rsidR="00880134" w:rsidRPr="007E4A3D" w:rsidRDefault="00880134" w:rsidP="00880134">
            <w:pPr>
              <w:rPr>
                <w:ins w:id="724" w:author="Jarkko Närvänen" w:date="2023-05-26T13:05:00Z"/>
                <w:sz w:val="20"/>
                <w:szCs w:val="20"/>
                <w:lang w:val="en-US"/>
              </w:rPr>
            </w:pPr>
            <w:ins w:id="725" w:author="Jarkko Närvänen" w:date="2023-05-26T13:05:00Z">
              <w:r>
                <w:rPr>
                  <w:sz w:val="20"/>
                  <w:szCs w:val="20"/>
                  <w:lang w:val="en-US"/>
                </w:rPr>
                <w:t>2</w:t>
              </w:r>
            </w:ins>
            <w:ins w:id="726" w:author="Timo Kaskinen" w:date="2023-06-07T14:31:00Z">
              <w:r w:rsidR="003A0BC6">
                <w:rPr>
                  <w:sz w:val="20"/>
                  <w:szCs w:val="20"/>
                  <w:lang w:val="en-US"/>
                </w:rPr>
                <w:t>3</w:t>
              </w:r>
            </w:ins>
            <w:ins w:id="727" w:author="Jarkko Närvänen" w:date="2023-05-26T13:05:00Z">
              <w:r w:rsidRPr="007E4A3D">
                <w:rPr>
                  <w:sz w:val="20"/>
                  <w:szCs w:val="20"/>
                  <w:lang w:val="en-US"/>
                </w:rPr>
                <w:t xml:space="preserve"> – </w:t>
              </w:r>
              <w:proofErr w:type="spellStart"/>
              <w:r w:rsidRPr="007E4A3D">
                <w:rPr>
                  <w:sz w:val="20"/>
                  <w:szCs w:val="20"/>
                  <w:lang w:val="en-US"/>
                </w:rPr>
                <w:t>Lääkkeen</w:t>
              </w:r>
              <w:proofErr w:type="spellEnd"/>
              <w:r w:rsidRPr="007E4A3D">
                <w:rPr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Pr="007E4A3D">
                <w:rPr>
                  <w:sz w:val="20"/>
                  <w:szCs w:val="20"/>
                  <w:lang w:val="en-US"/>
                </w:rPr>
                <w:t>lopetta</w:t>
              </w:r>
            </w:ins>
            <w:r w:rsidR="00B97261">
              <w:rPr>
                <w:sz w:val="20"/>
                <w:szCs w:val="20"/>
                <w:lang w:val="en-US"/>
              </w:rPr>
              <w:t>mismerkintä</w:t>
            </w:r>
            <w:proofErr w:type="spellEnd"/>
            <w:ins w:id="728" w:author="Jarkko Närvänen" w:date="2023-05-26T13:05:00Z">
              <w:r w:rsidRPr="007E4A3D">
                <w:rPr>
                  <w:sz w:val="20"/>
                  <w:szCs w:val="20"/>
                  <w:lang w:val="en-US"/>
                </w:rPr>
                <w:t xml:space="preserve"> RCMR_IN000</w:t>
              </w:r>
            </w:ins>
            <w:ins w:id="729" w:author="Timo Kaskinen" w:date="2023-06-07T14:31:00Z">
              <w:r w:rsidR="00E82FB1">
                <w:rPr>
                  <w:sz w:val="20"/>
                  <w:szCs w:val="20"/>
                  <w:lang w:val="en-US"/>
                </w:rPr>
                <w:t>30</w:t>
              </w:r>
            </w:ins>
            <w:ins w:id="730" w:author="Timo Kaskinen" w:date="2023-06-07T14:38:00Z">
              <w:r w:rsidR="003446BD">
                <w:rPr>
                  <w:sz w:val="20"/>
                  <w:szCs w:val="20"/>
                  <w:lang w:val="en-US"/>
                </w:rPr>
                <w:t>3</w:t>
              </w:r>
            </w:ins>
            <w:ins w:id="731" w:author="Jarkko Närvänen" w:date="2023-05-26T13:05:00Z">
              <w:r w:rsidRPr="007E4A3D">
                <w:rPr>
                  <w:sz w:val="20"/>
                  <w:szCs w:val="20"/>
                  <w:lang w:val="en-US"/>
                </w:rPr>
                <w:t>FI01</w:t>
              </w:r>
            </w:ins>
          </w:p>
          <w:p w14:paraId="23A66596" w14:textId="261D850E" w:rsidR="00F530A7" w:rsidRDefault="00880134" w:rsidP="00F530A7">
            <w:pPr>
              <w:rPr>
                <w:ins w:id="732" w:author="Jarkko Närvänen" w:date="2023-05-17T12:37:00Z"/>
                <w:sz w:val="20"/>
                <w:szCs w:val="20"/>
                <w:lang w:val="en-US"/>
              </w:rPr>
            </w:pPr>
            <w:ins w:id="733" w:author="Jarkko Närvänen" w:date="2023-05-26T13:05:00Z">
              <w:r w:rsidRPr="0064643C">
                <w:rPr>
                  <w:sz w:val="20"/>
                  <w:szCs w:val="20"/>
                  <w:lang w:val="en-US"/>
                </w:rPr>
                <w:t>Original Document with Content</w:t>
              </w:r>
            </w:ins>
          </w:p>
        </w:tc>
        <w:tc>
          <w:tcPr>
            <w:tcW w:w="709" w:type="dxa"/>
          </w:tcPr>
          <w:p w14:paraId="4193FD8A" w14:textId="5586207C" w:rsidR="00F530A7" w:rsidRPr="006D2308" w:rsidRDefault="00880134" w:rsidP="00F530A7">
            <w:pPr>
              <w:rPr>
                <w:ins w:id="734" w:author="Jarkko Närvänen" w:date="2023-05-17T12:37:00Z"/>
                <w:sz w:val="20"/>
                <w:szCs w:val="20"/>
                <w:lang w:val="en-US"/>
              </w:rPr>
            </w:pPr>
            <w:ins w:id="735" w:author="Jarkko Närvänen" w:date="2023-05-26T13:05:00Z">
              <w:r>
                <w:rPr>
                  <w:sz w:val="20"/>
                  <w:szCs w:val="20"/>
                  <w:lang w:val="en-US"/>
                </w:rPr>
                <w:t>K</w:t>
              </w:r>
            </w:ins>
          </w:p>
        </w:tc>
        <w:tc>
          <w:tcPr>
            <w:tcW w:w="1984" w:type="dxa"/>
          </w:tcPr>
          <w:p w14:paraId="65726D00" w14:textId="21E79617" w:rsidR="00F530A7" w:rsidRDefault="00F530A7" w:rsidP="00F530A7">
            <w:pPr>
              <w:rPr>
                <w:ins w:id="736" w:author="Jarkko Närvänen" w:date="2023-05-17T12:37:00Z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59909F2" w14:textId="77777777" w:rsidR="00880134" w:rsidRDefault="00880134" w:rsidP="00880134">
            <w:pPr>
              <w:rPr>
                <w:ins w:id="737" w:author="Jarkko Närvänen" w:date="2023-05-26T13:05:00Z"/>
                <w:sz w:val="20"/>
                <w:szCs w:val="20"/>
              </w:rPr>
            </w:pPr>
            <w:ins w:id="738" w:author="Jarkko Närvänen" w:date="2023-05-26T13:05:00Z">
              <w:r>
                <w:rPr>
                  <w:sz w:val="20"/>
                  <w:szCs w:val="20"/>
                </w:rPr>
                <w:t>Versionumero on 1.</w:t>
              </w:r>
            </w:ins>
          </w:p>
          <w:p w14:paraId="71CC78FB" w14:textId="2B1F34AC" w:rsidR="00F530A7" w:rsidRDefault="00880134" w:rsidP="00F530A7">
            <w:pPr>
              <w:rPr>
                <w:ins w:id="739" w:author="Jarkko Närvänen" w:date="2023-05-17T12:37:00Z"/>
                <w:sz w:val="20"/>
                <w:szCs w:val="20"/>
              </w:rPr>
            </w:pPr>
            <w:proofErr w:type="spellStart"/>
            <w:ins w:id="740" w:author="Jarkko Närvänen" w:date="2023-05-26T13:05:00Z">
              <w:r>
                <w:rPr>
                  <w:sz w:val="20"/>
                  <w:szCs w:val="20"/>
                </w:rPr>
                <w:t>SetId</w:t>
              </w:r>
              <w:proofErr w:type="spellEnd"/>
              <w:r>
                <w:rPr>
                  <w:sz w:val="20"/>
                  <w:szCs w:val="20"/>
                </w:rPr>
                <w:t xml:space="preserve"> on uusi eli sama kuin id.</w:t>
              </w:r>
            </w:ins>
          </w:p>
        </w:tc>
        <w:tc>
          <w:tcPr>
            <w:tcW w:w="2693" w:type="dxa"/>
          </w:tcPr>
          <w:p w14:paraId="67348752" w14:textId="77777777" w:rsidR="00880134" w:rsidRPr="0022776A" w:rsidRDefault="00880134" w:rsidP="00880134">
            <w:pPr>
              <w:rPr>
                <w:ins w:id="741" w:author="Jarkko Närvänen" w:date="2023-05-26T13:05:00Z"/>
                <w:sz w:val="16"/>
                <w:szCs w:val="16"/>
              </w:rPr>
            </w:pPr>
            <w:ins w:id="742" w:author="Jarkko Närvänen" w:date="2023-05-26T13:05:00Z">
              <w:r w:rsidRPr="0022776A">
                <w:rPr>
                  <w:sz w:val="16"/>
                  <w:szCs w:val="16"/>
                </w:rPr>
                <w:t>id=1.2.246.10.98765432.93.2006.1</w:t>
              </w:r>
            </w:ins>
          </w:p>
          <w:p w14:paraId="653830A6" w14:textId="77777777" w:rsidR="00880134" w:rsidRPr="0022776A" w:rsidRDefault="00880134" w:rsidP="00880134">
            <w:pPr>
              <w:rPr>
                <w:ins w:id="743" w:author="Jarkko Närvänen" w:date="2023-05-26T13:05:00Z"/>
                <w:sz w:val="16"/>
                <w:szCs w:val="16"/>
              </w:rPr>
            </w:pPr>
            <w:ins w:id="744" w:author="Jarkko Närvänen" w:date="2023-05-26T13:05:00Z">
              <w:r w:rsidRPr="0022776A">
                <w:rPr>
                  <w:sz w:val="16"/>
                  <w:szCs w:val="16"/>
                </w:rPr>
                <w:t>version=1</w:t>
              </w:r>
            </w:ins>
          </w:p>
          <w:p w14:paraId="4C4A292C" w14:textId="37AF44AB" w:rsidR="00F530A7" w:rsidRDefault="00880134" w:rsidP="00EC2031">
            <w:pPr>
              <w:rPr>
                <w:ins w:id="745" w:author="Jarkko Närvänen" w:date="2023-05-17T12:37:00Z"/>
                <w:sz w:val="16"/>
                <w:szCs w:val="16"/>
                <w:lang w:val="sv-SE"/>
              </w:rPr>
            </w:pPr>
            <w:proofErr w:type="spellStart"/>
            <w:ins w:id="746" w:author="Jarkko Närvänen" w:date="2023-05-26T13:05:00Z">
              <w:r w:rsidRPr="0022776A">
                <w:rPr>
                  <w:sz w:val="16"/>
                  <w:szCs w:val="16"/>
                </w:rPr>
                <w:t>setId</w:t>
              </w:r>
              <w:proofErr w:type="spellEnd"/>
              <w:r w:rsidRPr="0022776A">
                <w:rPr>
                  <w:sz w:val="16"/>
                  <w:szCs w:val="16"/>
                </w:rPr>
                <w:t>=1.2.246.10.98765432.93.2006.1</w:t>
              </w:r>
            </w:ins>
          </w:p>
        </w:tc>
        <w:tc>
          <w:tcPr>
            <w:tcW w:w="2977" w:type="dxa"/>
          </w:tcPr>
          <w:p w14:paraId="541A5DB7" w14:textId="57F28BCC" w:rsidR="00F530A7" w:rsidRDefault="00F530A7" w:rsidP="00534DDF">
            <w:pPr>
              <w:autoSpaceDE w:val="0"/>
              <w:autoSpaceDN w:val="0"/>
              <w:adjustRightInd w:val="0"/>
              <w:rPr>
                <w:ins w:id="747" w:author="Jarkko Närvänen" w:date="2023-05-17T12:37:00Z"/>
                <w:color w:val="0000FF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1C57AA" w:rsidRPr="00012CD9" w14:paraId="41F604CE" w14:textId="77777777" w:rsidTr="748FFCC6">
        <w:trPr>
          <w:ins w:id="748" w:author="Timo Kaskinen" w:date="2023-06-30T14:51:00Z"/>
        </w:trPr>
        <w:tc>
          <w:tcPr>
            <w:tcW w:w="2261" w:type="dxa"/>
          </w:tcPr>
          <w:p w14:paraId="2BF2156A" w14:textId="77777777" w:rsidR="00B5215D" w:rsidRDefault="00D86ED6" w:rsidP="00880134">
            <w:pPr>
              <w:rPr>
                <w:ins w:id="749" w:author="Pettersson Mirkka" w:date="2023-08-31T15:03:00Z"/>
                <w:sz w:val="20"/>
                <w:szCs w:val="20"/>
                <w:lang w:val="en-US"/>
              </w:rPr>
            </w:pPr>
            <w:ins w:id="750" w:author="Timo Kaskinen" w:date="2023-06-30T14:52:00Z">
              <w:r>
                <w:rPr>
                  <w:sz w:val="20"/>
                  <w:szCs w:val="20"/>
                  <w:lang w:val="en-US"/>
                </w:rPr>
                <w:t xml:space="preserve">24- </w:t>
              </w:r>
              <w:proofErr w:type="spellStart"/>
              <w:r>
                <w:rPr>
                  <w:sz w:val="20"/>
                  <w:szCs w:val="20"/>
                  <w:lang w:val="en-US"/>
                </w:rPr>
                <w:t>Lääkkeen</w:t>
              </w:r>
              <w:proofErr w:type="spellEnd"/>
              <w:r>
                <w:rPr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/>
                </w:rPr>
                <w:t>lopettamis</w:t>
              </w:r>
            </w:ins>
            <w:ins w:id="751" w:author="Pettersson Mirkka" w:date="2023-08-31T13:43:00Z">
              <w:r w:rsidR="00B97261">
                <w:rPr>
                  <w:sz w:val="20"/>
                  <w:szCs w:val="20"/>
                  <w:lang w:val="en-US"/>
                </w:rPr>
                <w:t>merkinnän</w:t>
              </w:r>
            </w:ins>
            <w:proofErr w:type="spellEnd"/>
            <w:ins w:id="752" w:author="Timo Kaskinen" w:date="2023-06-30T14:52:00Z">
              <w:del w:id="753" w:author="Pettersson Mirkka" w:date="2023-08-31T13:43:00Z">
                <w:r w:rsidDel="00B97261">
                  <w:rPr>
                    <w:sz w:val="20"/>
                    <w:szCs w:val="20"/>
                    <w:lang w:val="en-US"/>
                  </w:rPr>
                  <w:delText>en</w:delText>
                </w:r>
              </w:del>
              <w:r>
                <w:rPr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>
                <w:rPr>
                  <w:sz w:val="20"/>
                  <w:szCs w:val="20"/>
                  <w:lang w:val="en-US"/>
                </w:rPr>
                <w:t>mitätöinti</w:t>
              </w:r>
            </w:ins>
            <w:proofErr w:type="spellEnd"/>
          </w:p>
          <w:p w14:paraId="642231D6" w14:textId="1EF4AF34" w:rsidR="001C57AA" w:rsidRPr="00B5215D" w:rsidRDefault="00B5215D" w:rsidP="00880134">
            <w:pPr>
              <w:rPr>
                <w:ins w:id="754" w:author="Timo Kaskinen" w:date="2023-06-30T14:51:00Z"/>
                <w:sz w:val="20"/>
                <w:szCs w:val="20"/>
                <w:lang w:val="en-US"/>
              </w:rPr>
            </w:pPr>
            <w:ins w:id="755" w:author="Pettersson Mirkka" w:date="2023-08-31T15:03:00Z">
              <w:r w:rsidRPr="00B5215D">
                <w:rPr>
                  <w:sz w:val="20"/>
                  <w:szCs w:val="20"/>
                  <w:lang w:val="en-US"/>
                </w:rPr>
                <w:t>RCMR_IN000323FI0</w:t>
              </w:r>
            </w:ins>
            <w:ins w:id="756" w:author="Pettersson Mirkka" w:date="2023-08-31T15:02:00Z">
              <w:r>
                <w:rPr>
                  <w:sz w:val="20"/>
                  <w:szCs w:val="20"/>
                  <w:lang w:val="en-US"/>
                </w:rPr>
                <w:t xml:space="preserve"> </w:t>
              </w:r>
              <w:r w:rsidRPr="00B5215D">
                <w:rPr>
                  <w:sz w:val="20"/>
                  <w:szCs w:val="20"/>
                  <w:lang w:val="en-US"/>
                </w:rPr>
                <w:t>Document Medicine End Marking Repudiation with Content RCMR_IN000323FI0</w:t>
              </w:r>
            </w:ins>
          </w:p>
        </w:tc>
        <w:tc>
          <w:tcPr>
            <w:tcW w:w="709" w:type="dxa"/>
          </w:tcPr>
          <w:p w14:paraId="0EDED655" w14:textId="3C32387B" w:rsidR="001C57AA" w:rsidRDefault="00D86ED6" w:rsidP="00F530A7">
            <w:pPr>
              <w:rPr>
                <w:ins w:id="757" w:author="Timo Kaskinen" w:date="2023-06-30T14:51:00Z"/>
                <w:sz w:val="20"/>
                <w:szCs w:val="20"/>
                <w:lang w:val="en-US"/>
              </w:rPr>
            </w:pPr>
            <w:ins w:id="758" w:author="Timo Kaskinen" w:date="2023-06-30T14:52:00Z">
              <w:r>
                <w:rPr>
                  <w:sz w:val="20"/>
                  <w:szCs w:val="20"/>
                  <w:lang w:val="en-US"/>
                </w:rPr>
                <w:t>K</w:t>
              </w:r>
            </w:ins>
          </w:p>
        </w:tc>
        <w:tc>
          <w:tcPr>
            <w:tcW w:w="1984" w:type="dxa"/>
          </w:tcPr>
          <w:p w14:paraId="15D12A76" w14:textId="104A6DAF" w:rsidR="001C57AA" w:rsidRDefault="00FF5BAA" w:rsidP="00F530A7">
            <w:pPr>
              <w:rPr>
                <w:ins w:id="759" w:author="Timo Kaskinen" w:date="2023-06-30T14:51:00Z"/>
                <w:sz w:val="20"/>
                <w:szCs w:val="20"/>
              </w:rPr>
            </w:pPr>
            <w:ins w:id="760" w:author="Timo Kaskinen" w:date="2023-06-30T14:52:00Z">
              <w:r>
                <w:rPr>
                  <w:sz w:val="20"/>
                  <w:szCs w:val="20"/>
                </w:rPr>
                <w:t>Versioi lääkkeen lopettamismerkintä</w:t>
              </w:r>
            </w:ins>
            <w:ins w:id="761" w:author="Timo Kaskinen" w:date="2023-06-30T14:53:00Z">
              <w:r>
                <w:rPr>
                  <w:sz w:val="20"/>
                  <w:szCs w:val="20"/>
                </w:rPr>
                <w:t>asiakirj</w:t>
              </w:r>
              <w:r w:rsidR="00B6239C">
                <w:rPr>
                  <w:sz w:val="20"/>
                  <w:szCs w:val="20"/>
                </w:rPr>
                <w:t>aa (</w:t>
              </w:r>
              <w:proofErr w:type="spellStart"/>
              <w:r w:rsidR="00B6239C">
                <w:rPr>
                  <w:sz w:val="20"/>
                  <w:szCs w:val="20"/>
                </w:rPr>
                <w:t>typeCode</w:t>
              </w:r>
              <w:proofErr w:type="spellEnd"/>
              <w:r w:rsidR="00B6239C">
                <w:rPr>
                  <w:sz w:val="20"/>
                  <w:szCs w:val="20"/>
                </w:rPr>
                <w:t>=RPLC)</w:t>
              </w:r>
            </w:ins>
          </w:p>
        </w:tc>
        <w:tc>
          <w:tcPr>
            <w:tcW w:w="2835" w:type="dxa"/>
          </w:tcPr>
          <w:p w14:paraId="1456B175" w14:textId="2484C7C6" w:rsidR="001C57AA" w:rsidRDefault="00B6239C" w:rsidP="00880134">
            <w:pPr>
              <w:rPr>
                <w:ins w:id="762" w:author="Timo Kaskinen" w:date="2023-06-30T14:51:00Z"/>
                <w:sz w:val="20"/>
                <w:szCs w:val="20"/>
              </w:rPr>
            </w:pPr>
            <w:ins w:id="763" w:author="Timo Kaskinen" w:date="2023-06-30T14:53:00Z">
              <w:r>
                <w:rPr>
                  <w:sz w:val="20"/>
                  <w:szCs w:val="20"/>
                </w:rPr>
                <w:t>Versionumero on 2</w:t>
              </w:r>
            </w:ins>
            <w:r w:rsidR="00B97261">
              <w:rPr>
                <w:sz w:val="20"/>
                <w:szCs w:val="20"/>
              </w:rPr>
              <w:t xml:space="preserve">. </w:t>
            </w:r>
            <w:proofErr w:type="spellStart"/>
            <w:ins w:id="764" w:author="Pettersson Mirkka" w:date="2023-08-31T13:43:00Z">
              <w:r w:rsidR="00B97261">
                <w:rPr>
                  <w:sz w:val="20"/>
                  <w:szCs w:val="20"/>
                </w:rPr>
                <w:t>SetId</w:t>
              </w:r>
              <w:proofErr w:type="spellEnd"/>
              <w:r w:rsidR="00B97261">
                <w:rPr>
                  <w:sz w:val="20"/>
                  <w:szCs w:val="20"/>
                </w:rPr>
                <w:t xml:space="preserve"> on sama kuin mitätöitävässä lopettamismerkinnässä.</w:t>
              </w:r>
            </w:ins>
          </w:p>
        </w:tc>
        <w:tc>
          <w:tcPr>
            <w:tcW w:w="2693" w:type="dxa"/>
          </w:tcPr>
          <w:p w14:paraId="1B1CF710" w14:textId="324B909E" w:rsidR="005972D9" w:rsidRPr="0022776A" w:rsidRDefault="005972D9" w:rsidP="005972D9">
            <w:pPr>
              <w:rPr>
                <w:ins w:id="765" w:author="Timo Kaskinen" w:date="2023-06-30T14:54:00Z"/>
                <w:sz w:val="16"/>
                <w:szCs w:val="16"/>
              </w:rPr>
            </w:pPr>
            <w:ins w:id="766" w:author="Timo Kaskinen" w:date="2023-06-30T14:54:00Z">
              <w:r w:rsidRPr="0022776A">
                <w:rPr>
                  <w:sz w:val="16"/>
                  <w:szCs w:val="16"/>
                </w:rPr>
                <w:t>id=1.2.246.10.98765432.93.2006</w:t>
              </w:r>
              <w:r w:rsidR="00AC0824">
                <w:rPr>
                  <w:sz w:val="16"/>
                  <w:szCs w:val="16"/>
                </w:rPr>
                <w:t>.2</w:t>
              </w:r>
              <w:r w:rsidRPr="0022776A">
                <w:rPr>
                  <w:sz w:val="16"/>
                  <w:szCs w:val="16"/>
                </w:rPr>
                <w:t>.</w:t>
              </w:r>
            </w:ins>
          </w:p>
          <w:p w14:paraId="413EDDCE" w14:textId="493032B2" w:rsidR="005972D9" w:rsidRPr="0022776A" w:rsidRDefault="005972D9" w:rsidP="005972D9">
            <w:pPr>
              <w:rPr>
                <w:ins w:id="767" w:author="Timo Kaskinen" w:date="2023-06-30T14:54:00Z"/>
                <w:sz w:val="16"/>
                <w:szCs w:val="16"/>
              </w:rPr>
            </w:pPr>
            <w:ins w:id="768" w:author="Timo Kaskinen" w:date="2023-06-30T14:54:00Z">
              <w:r w:rsidRPr="0022776A">
                <w:rPr>
                  <w:sz w:val="16"/>
                  <w:szCs w:val="16"/>
                </w:rPr>
                <w:t>version=</w:t>
              </w:r>
              <w:r w:rsidR="00AC0824">
                <w:rPr>
                  <w:sz w:val="16"/>
                  <w:szCs w:val="16"/>
                </w:rPr>
                <w:t>2</w:t>
              </w:r>
            </w:ins>
          </w:p>
          <w:p w14:paraId="5CE29F02" w14:textId="23CFFC22" w:rsidR="001C57AA" w:rsidRPr="0022776A" w:rsidRDefault="005972D9" w:rsidP="005972D9">
            <w:pPr>
              <w:rPr>
                <w:ins w:id="769" w:author="Timo Kaskinen" w:date="2023-06-30T14:51:00Z"/>
                <w:sz w:val="16"/>
                <w:szCs w:val="16"/>
              </w:rPr>
            </w:pPr>
            <w:proofErr w:type="spellStart"/>
            <w:ins w:id="770" w:author="Timo Kaskinen" w:date="2023-06-30T14:54:00Z">
              <w:r w:rsidRPr="0022776A">
                <w:rPr>
                  <w:sz w:val="16"/>
                  <w:szCs w:val="16"/>
                </w:rPr>
                <w:t>setId</w:t>
              </w:r>
              <w:proofErr w:type="spellEnd"/>
              <w:r w:rsidRPr="0022776A">
                <w:rPr>
                  <w:sz w:val="16"/>
                  <w:szCs w:val="16"/>
                </w:rPr>
                <w:t>=1.2.246.10.98765432.93.2006.1</w:t>
              </w:r>
            </w:ins>
          </w:p>
        </w:tc>
        <w:tc>
          <w:tcPr>
            <w:tcW w:w="2977" w:type="dxa"/>
          </w:tcPr>
          <w:p w14:paraId="2526F981" w14:textId="77777777" w:rsidR="00552E44" w:rsidRDefault="00552E44" w:rsidP="00552E44">
            <w:pPr>
              <w:autoSpaceDE w:val="0"/>
              <w:autoSpaceDN w:val="0"/>
              <w:adjustRightInd w:val="0"/>
              <w:rPr>
                <w:ins w:id="771" w:author="Pettersson Mirkka" w:date="2023-08-31T13:51:00Z"/>
                <w:color w:val="000000"/>
                <w:sz w:val="16"/>
                <w:szCs w:val="16"/>
                <w:highlight w:val="white"/>
                <w:lang w:val="en-US" w:eastAsia="en-US"/>
              </w:rPr>
            </w:pPr>
            <w:ins w:id="772" w:author="Pettersson Mirkka" w:date="2023-08-31T13:51:00Z">
              <w:r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t>&lt;</w:t>
              </w:r>
              <w:proofErr w:type="spellStart"/>
              <w:r>
                <w:rPr>
                  <w:color w:val="800000"/>
                  <w:sz w:val="16"/>
                  <w:szCs w:val="16"/>
                  <w:highlight w:val="white"/>
                  <w:lang w:val="en-US" w:eastAsia="en-US"/>
                </w:rPr>
                <w:t>relatedDoc</w:t>
              </w:r>
              <w:proofErr w:type="spellEnd"/>
              <w:r>
                <w:rPr>
                  <w:color w:val="800000"/>
                  <w:sz w:val="16"/>
                  <w:szCs w:val="16"/>
                  <w:highlight w:val="white"/>
                  <w:lang w:val="en-US" w:eastAsia="en-US"/>
                </w:rPr>
                <w:t xml:space="preserve"> </w:t>
              </w:r>
              <w:proofErr w:type="spellStart"/>
              <w:r>
                <w:rPr>
                  <w:color w:val="FF0000"/>
                  <w:sz w:val="16"/>
                  <w:szCs w:val="16"/>
                  <w:highlight w:val="white"/>
                  <w:lang w:val="en-US" w:eastAsia="en-US"/>
                </w:rPr>
                <w:t>typeCode</w:t>
              </w:r>
              <w:proofErr w:type="spellEnd"/>
              <w:r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t>="</w:t>
              </w:r>
              <w:r>
                <w:rPr>
                  <w:color w:val="000000"/>
                  <w:sz w:val="16"/>
                  <w:szCs w:val="16"/>
                  <w:highlight w:val="white"/>
                  <w:lang w:val="en-US" w:eastAsia="en-US"/>
                </w:rPr>
                <w:t>RPLC</w:t>
              </w:r>
              <w:r>
                <w:rPr>
                  <w:color w:val="0000FF"/>
                  <w:sz w:val="16"/>
                  <w:szCs w:val="16"/>
                  <w:highlight w:val="white"/>
                  <w:lang w:val="en-US" w:eastAsia="en-US"/>
                </w:rPr>
                <w:t>"&gt;</w:t>
              </w:r>
            </w:ins>
          </w:p>
          <w:p w14:paraId="633E82BB" w14:textId="3FE33BAE" w:rsidR="00552E44" w:rsidRDefault="00552E44" w:rsidP="00552E44">
            <w:pPr>
              <w:rPr>
                <w:ins w:id="773" w:author="Pettersson Mirkka" w:date="2023-08-31T13:51:00Z"/>
                <w:sz w:val="16"/>
                <w:szCs w:val="16"/>
                <w:lang w:val="en-US"/>
              </w:rPr>
            </w:pPr>
            <w:ins w:id="774" w:author="Pettersson Mirkka" w:date="2023-08-31T13:51:00Z">
              <w:r>
                <w:rPr>
                  <w:sz w:val="16"/>
                  <w:szCs w:val="16"/>
                  <w:lang w:val="en-US"/>
                </w:rPr>
                <w:t>id=</w:t>
              </w:r>
            </w:ins>
            <w:ins w:id="775" w:author="Pettersson Mirkka" w:date="2023-08-31T13:53:00Z">
              <w:r w:rsidRPr="00E24AC0">
                <w:rPr>
                  <w:sz w:val="16"/>
                  <w:szCs w:val="16"/>
                  <w:lang w:val="en-US"/>
                </w:rPr>
                <w:t>1.2.246.10.98765432.93.2006.1</w:t>
              </w:r>
            </w:ins>
          </w:p>
          <w:p w14:paraId="702A3AF7" w14:textId="36195111" w:rsidR="00552E44" w:rsidRDefault="00552E44" w:rsidP="00552E44">
            <w:pPr>
              <w:rPr>
                <w:ins w:id="776" w:author="Pettersson Mirkka" w:date="2023-08-31T13:51:00Z"/>
                <w:sz w:val="16"/>
                <w:szCs w:val="16"/>
                <w:lang w:val="en-US"/>
              </w:rPr>
            </w:pPr>
            <w:ins w:id="777" w:author="Pettersson Mirkka" w:date="2023-08-31T13:51:00Z">
              <w:r>
                <w:rPr>
                  <w:sz w:val="16"/>
                  <w:szCs w:val="16"/>
                  <w:lang w:val="en-US"/>
                </w:rPr>
                <w:t>code=23</w:t>
              </w:r>
            </w:ins>
          </w:p>
          <w:p w14:paraId="1F24F950" w14:textId="28FB66EF" w:rsidR="00552E44" w:rsidRDefault="00552E44" w:rsidP="00552E44">
            <w:pPr>
              <w:autoSpaceDE w:val="0"/>
              <w:autoSpaceDN w:val="0"/>
              <w:adjustRightInd w:val="0"/>
              <w:rPr>
                <w:ins w:id="778" w:author="Pettersson Mirkka" w:date="2023-08-31T13:51:00Z"/>
                <w:sz w:val="16"/>
                <w:szCs w:val="16"/>
              </w:rPr>
            </w:pPr>
            <w:proofErr w:type="spellStart"/>
            <w:ins w:id="779" w:author="Pettersson Mirkka" w:date="2023-08-31T13:51:00Z">
              <w:r>
                <w:rPr>
                  <w:sz w:val="16"/>
                  <w:szCs w:val="16"/>
                </w:rPr>
                <w:t>setId</w:t>
              </w:r>
              <w:proofErr w:type="spellEnd"/>
              <w:r>
                <w:rPr>
                  <w:sz w:val="16"/>
                  <w:szCs w:val="16"/>
                </w:rPr>
                <w:t>=</w:t>
              </w:r>
            </w:ins>
            <w:ins w:id="780" w:author="Pettersson Mirkka" w:date="2023-08-31T13:53:00Z">
              <w:r w:rsidRPr="0022776A">
                <w:rPr>
                  <w:sz w:val="16"/>
                  <w:szCs w:val="16"/>
                </w:rPr>
                <w:t>1.2.246.10.98765432.93.2006.1</w:t>
              </w:r>
            </w:ins>
          </w:p>
          <w:p w14:paraId="7CFAF0D5" w14:textId="687D34F9" w:rsidR="001C57AA" w:rsidRDefault="00552E44" w:rsidP="00552E44">
            <w:pPr>
              <w:autoSpaceDE w:val="0"/>
              <w:autoSpaceDN w:val="0"/>
              <w:adjustRightInd w:val="0"/>
              <w:rPr>
                <w:ins w:id="781" w:author="Timo Kaskinen" w:date="2023-06-30T14:51:00Z"/>
                <w:color w:val="0000FF"/>
                <w:sz w:val="16"/>
                <w:szCs w:val="16"/>
                <w:highlight w:val="white"/>
                <w:lang w:val="en-US" w:eastAsia="en-US"/>
              </w:rPr>
            </w:pPr>
            <w:ins w:id="782" w:author="Pettersson Mirkka" w:date="2023-08-31T13:51:00Z">
              <w:r>
                <w:rPr>
                  <w:color w:val="0000FF"/>
                  <w:sz w:val="16"/>
                  <w:szCs w:val="16"/>
                  <w:highlight w:val="white"/>
                  <w:lang w:eastAsia="en-US"/>
                </w:rPr>
                <w:t>&lt;/</w:t>
              </w:r>
              <w:proofErr w:type="spellStart"/>
              <w:r>
                <w:rPr>
                  <w:color w:val="800000"/>
                  <w:sz w:val="16"/>
                  <w:szCs w:val="16"/>
                  <w:highlight w:val="white"/>
                  <w:lang w:eastAsia="en-US"/>
                </w:rPr>
                <w:t>relatedDoc</w:t>
              </w:r>
              <w:proofErr w:type="spellEnd"/>
              <w:r>
                <w:rPr>
                  <w:color w:val="0000FF"/>
                  <w:sz w:val="16"/>
                  <w:szCs w:val="16"/>
                  <w:highlight w:val="white"/>
                  <w:lang w:eastAsia="en-US"/>
                </w:rPr>
                <w:t>&gt;</w:t>
              </w:r>
            </w:ins>
          </w:p>
        </w:tc>
      </w:tr>
    </w:tbl>
    <w:p w14:paraId="649C213A" w14:textId="0A8C9456" w:rsidR="00D243CE" w:rsidRDefault="00351FFB">
      <w:r>
        <w:br w:type="textWrapping" w:clear="all"/>
      </w:r>
    </w:p>
    <w:p w14:paraId="407F87FF" w14:textId="77777777" w:rsidR="00CF5A62" w:rsidRDefault="00CF5A62"/>
    <w:p w14:paraId="7C708398" w14:textId="03E33FE4" w:rsidR="00CF3C41" w:rsidRPr="009A5B78" w:rsidRDefault="00CF3C41" w:rsidP="00C24157"/>
    <w:sectPr w:rsidR="00CF3C41" w:rsidRPr="009A5B78" w:rsidSect="007C2A7C">
      <w:headerReference w:type="default" r:id="rId28"/>
      <w:footerReference w:type="default" r:id="rId29"/>
      <w:headerReference w:type="first" r:id="rId30"/>
      <w:footerReference w:type="first" r:id="rId31"/>
      <w:pgSz w:w="16838" w:h="11906" w:orient="landscape" w:code="9"/>
      <w:pgMar w:top="1134" w:right="567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B2F30" w14:textId="77777777" w:rsidR="00EE7F45" w:rsidRDefault="00EE7F45">
      <w:r>
        <w:separator/>
      </w:r>
    </w:p>
  </w:endnote>
  <w:endnote w:type="continuationSeparator" w:id="0">
    <w:p w14:paraId="36903A3F" w14:textId="77777777" w:rsidR="00EE7F45" w:rsidRDefault="00EE7F45">
      <w:r>
        <w:continuationSeparator/>
      </w:r>
    </w:p>
  </w:endnote>
  <w:endnote w:type="continuationNotice" w:id="1">
    <w:p w14:paraId="56BDBABA" w14:textId="77777777" w:rsidR="00EE7F45" w:rsidRDefault="00EE7F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5B16" w14:textId="77777777" w:rsidR="002B7B88" w:rsidRDefault="002B7B88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6B84E043" w14:textId="1BB33AAD" w:rsidR="002B7B88" w:rsidRPr="00F117F8" w:rsidRDefault="002B7B88" w:rsidP="00114BE4">
    <w:pPr>
      <w:pStyle w:val="Alatunniste"/>
      <w:tabs>
        <w:tab w:val="clear" w:pos="8306"/>
        <w:tab w:val="right" w:pos="8080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proofErr w:type="gramStart"/>
    <w:r>
      <w:rPr>
        <w:sz w:val="18"/>
        <w:szCs w:val="18"/>
        <w:lang w:val="en-US"/>
      </w:rPr>
      <w:t>URN:OID</w:t>
    </w:r>
    <w:proofErr w:type="gramEnd"/>
    <w:r>
      <w:rPr>
        <w:sz w:val="18"/>
        <w:szCs w:val="18"/>
        <w:lang w:val="en-US"/>
      </w:rPr>
      <w:t>:</w:t>
    </w:r>
    <w:r w:rsidRPr="00F117F8">
      <w:rPr>
        <w:lang w:val="en-US"/>
      </w:rPr>
      <w:t xml:space="preserve"> </w:t>
    </w:r>
    <w:r w:rsidRPr="57E5B44D">
      <w:fldChar w:fldCharType="begin"/>
    </w:r>
    <w:r>
      <w:rPr>
        <w:sz w:val="18"/>
        <w:szCs w:val="18"/>
        <w:lang w:val="en-US"/>
      </w:rPr>
      <w:instrText xml:space="preserve"> DOCPROPERTY  OID  \* MERGEFORMAT </w:instrText>
    </w:r>
    <w:r w:rsidRPr="57E5B44D">
      <w:rPr>
        <w:sz w:val="18"/>
        <w:szCs w:val="18"/>
        <w:lang w:val="en-US"/>
      </w:rPr>
      <w:fldChar w:fldCharType="separate"/>
    </w:r>
    <w:ins w:id="414" w:author="Timo Kaskinen" w:date="2023-06-14T17:23:00Z">
      <w:r w:rsidR="0067767E">
        <w:rPr>
          <w:sz w:val="18"/>
          <w:szCs w:val="18"/>
          <w:lang w:val="en-US"/>
        </w:rPr>
        <w:t>1.2.246.777.11.2023.3</w:t>
      </w:r>
    </w:ins>
    <w:r w:rsidRPr="57E5B44D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6BC3" w14:textId="77777777" w:rsidR="002B7B88" w:rsidRDefault="002B7B88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10C84B93" w14:textId="447E744B" w:rsidR="002B7B88" w:rsidRPr="00CC2055" w:rsidRDefault="002B7B88" w:rsidP="00523D82">
    <w:pPr>
      <w:pStyle w:val="Alatunniste"/>
      <w:tabs>
        <w:tab w:val="clear" w:pos="4153"/>
        <w:tab w:val="clear" w:pos="8306"/>
        <w:tab w:val="right" w:pos="7655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  <w:lang w:val="en-US"/>
      </w:rPr>
      <w:tab/>
    </w:r>
    <w:proofErr w:type="gramStart"/>
    <w:r>
      <w:rPr>
        <w:sz w:val="18"/>
        <w:szCs w:val="18"/>
        <w:lang w:val="en-US"/>
      </w:rPr>
      <w:t>URN:OID</w:t>
    </w:r>
    <w:proofErr w:type="gramEnd"/>
    <w:r>
      <w:rPr>
        <w:sz w:val="18"/>
        <w:szCs w:val="18"/>
        <w:lang w:val="en-US"/>
      </w:rPr>
      <w:t>:</w:t>
    </w:r>
    <w:r w:rsidRPr="00CC2055">
      <w:rPr>
        <w:lang w:val="en-US"/>
      </w:rPr>
      <w:t xml:space="preserve"> </w:t>
    </w:r>
    <w:r w:rsidRPr="57E5B44D">
      <w:fldChar w:fldCharType="begin"/>
    </w:r>
    <w:r>
      <w:rPr>
        <w:sz w:val="18"/>
        <w:szCs w:val="18"/>
        <w:lang w:val="en-US"/>
      </w:rPr>
      <w:instrText xml:space="preserve"> DOCPROPERTY  OID  \* MERGEFORMAT </w:instrText>
    </w:r>
    <w:r w:rsidRPr="57E5B44D">
      <w:rPr>
        <w:sz w:val="18"/>
        <w:szCs w:val="18"/>
        <w:lang w:val="en-US"/>
      </w:rPr>
      <w:fldChar w:fldCharType="separate"/>
    </w:r>
    <w:ins w:id="417" w:author="Jarkko Närvänen" w:date="2023-06-08T12:23:00Z">
      <w:r w:rsidR="00BD210C">
        <w:rPr>
          <w:sz w:val="18"/>
          <w:szCs w:val="18"/>
          <w:lang w:val="en-US"/>
        </w:rPr>
        <w:t>1.2.246.777.11.2023.3</w:t>
      </w:r>
    </w:ins>
    <w:r w:rsidRPr="57E5B44D">
      <w:fldChar w:fldCharType="end"/>
    </w:r>
  </w:p>
  <w:p w14:paraId="498391B3" w14:textId="77777777" w:rsidR="002B7B88" w:rsidRDefault="002B7B88">
    <w:pPr>
      <w:pStyle w:val="Alatunnist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C7397" w14:textId="77777777" w:rsidR="002B7B88" w:rsidRDefault="002B7B88" w:rsidP="00CF5A62">
    <w:pPr>
      <w:pStyle w:val="Alatunniste"/>
      <w:rPr>
        <w:sz w:val="18"/>
        <w:szCs w:val="18"/>
        <w:lang w:val="en-US"/>
      </w:rPr>
    </w:pPr>
  </w:p>
  <w:p w14:paraId="52796D85" w14:textId="1222D803" w:rsidR="002B7B88" w:rsidRDefault="002B7B88" w:rsidP="007D4A9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031A11D7" w14:textId="77777777" w:rsidR="002B7B88" w:rsidRPr="00CF5A62" w:rsidRDefault="002B7B88" w:rsidP="00CF5A62">
    <w:pPr>
      <w:pStyle w:val="Alatunniste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B4873" w14:textId="77777777" w:rsidR="002B7B88" w:rsidRDefault="002B7B88" w:rsidP="005F1D25">
    <w:pPr>
      <w:pStyle w:val="Alatunniste"/>
      <w:rPr>
        <w:sz w:val="18"/>
        <w:szCs w:val="18"/>
        <w:lang w:val="en-US"/>
      </w:rPr>
    </w:pPr>
  </w:p>
  <w:p w14:paraId="4303DFE2" w14:textId="77777777" w:rsidR="002B7B88" w:rsidRDefault="002B7B88" w:rsidP="00DD4EA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   </w:t>
    </w:r>
  </w:p>
  <w:p w14:paraId="45B5640F" w14:textId="77777777" w:rsidR="002B7B88" w:rsidRPr="005F1D25" w:rsidRDefault="002B7B88" w:rsidP="00DD4EA3">
    <w:pPr>
      <w:pStyle w:val="Alatunniste"/>
      <w:tabs>
        <w:tab w:val="clear" w:pos="415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0BCE1" w14:textId="77777777" w:rsidR="00EE7F45" w:rsidRDefault="00EE7F45">
      <w:r>
        <w:separator/>
      </w:r>
    </w:p>
  </w:footnote>
  <w:footnote w:type="continuationSeparator" w:id="0">
    <w:p w14:paraId="37A4AD05" w14:textId="77777777" w:rsidR="00EE7F45" w:rsidRDefault="00EE7F45">
      <w:r>
        <w:continuationSeparator/>
      </w:r>
    </w:p>
  </w:footnote>
  <w:footnote w:type="continuationNotice" w:id="1">
    <w:p w14:paraId="4C0D9A7A" w14:textId="77777777" w:rsidR="00EE7F45" w:rsidRDefault="00EE7F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3819"/>
      <w:gridCol w:w="1055"/>
    </w:tblGrid>
    <w:tr w:rsidR="002B7B88" w14:paraId="621C7F69" w14:textId="77777777" w:rsidTr="2E2A1E9D">
      <w:trPr>
        <w:cantSplit/>
      </w:trPr>
      <w:tc>
        <w:tcPr>
          <w:tcW w:w="0" w:type="auto"/>
          <w:vMerge w:val="restart"/>
        </w:tcPr>
        <w:p w14:paraId="4C521F7C" w14:textId="77777777" w:rsidR="002B7B88" w:rsidRDefault="002B7B88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7AE4BB60" wp14:editId="07777777">
                <wp:extent cx="742950" cy="657225"/>
                <wp:effectExtent l="0" t="0" r="0" b="0"/>
                <wp:docPr id="4" name="Kuva 4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67C00BFD" w14:textId="77777777" w:rsidR="002B7B88" w:rsidRDefault="002B7B88">
          <w:pPr>
            <w:pStyle w:val="Yltunniste"/>
          </w:pPr>
        </w:p>
      </w:tc>
      <w:tc>
        <w:tcPr>
          <w:tcW w:w="3922" w:type="dxa"/>
        </w:tcPr>
        <w:p w14:paraId="00FF100C" w14:textId="520E1706" w:rsidR="002B7B88" w:rsidRDefault="002B7B88" w:rsidP="00900F0A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fldSimple w:instr=" DOCPROPERTY  VersioNro  \* MERGEFORMAT ">
            <w:ins w:id="412" w:author="Timo Kaskinen" w:date="2022-12-08T19:40:00Z">
              <w:r>
                <w:t>5.00</w:t>
              </w:r>
            </w:ins>
          </w:fldSimple>
        </w:p>
      </w:tc>
      <w:tc>
        <w:tcPr>
          <w:tcW w:w="1080" w:type="dxa"/>
        </w:tcPr>
        <w:p w14:paraId="4D9D8296" w14:textId="77E6E00B" w:rsidR="002B7B88" w:rsidRDefault="002B7B88">
          <w:pPr>
            <w:pStyle w:val="Yltunniste"/>
            <w:jc w:val="right"/>
          </w:pP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38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 xml:space="preserve"> (</w:t>
          </w: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42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2B7B88" w14:paraId="2BE23D47" w14:textId="77777777" w:rsidTr="2E2A1E9D">
      <w:trPr>
        <w:cantSplit/>
      </w:trPr>
      <w:tc>
        <w:tcPr>
          <w:tcW w:w="0" w:type="auto"/>
          <w:vMerge/>
        </w:tcPr>
        <w:p w14:paraId="31D9F8D0" w14:textId="77777777" w:rsidR="002B7B88" w:rsidRDefault="002B7B88">
          <w:pPr>
            <w:pStyle w:val="Yltunniste"/>
          </w:pPr>
        </w:p>
      </w:tc>
      <w:tc>
        <w:tcPr>
          <w:tcW w:w="0" w:type="auto"/>
        </w:tcPr>
        <w:p w14:paraId="2BD6069E" w14:textId="77777777" w:rsidR="002B7B88" w:rsidRDefault="002B7B88">
          <w:pPr>
            <w:pStyle w:val="Yltunniste"/>
          </w:pPr>
          <w:r>
            <w:t>Lääkemääräyksen</w:t>
          </w:r>
        </w:p>
        <w:p w14:paraId="3FA5D46D" w14:textId="77777777" w:rsidR="002B7B88" w:rsidRDefault="002B7B88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6A17951B" w14:textId="77777777" w:rsidR="002B7B88" w:rsidRDefault="002B7B88">
          <w:pPr>
            <w:pStyle w:val="Yltunniste"/>
          </w:pPr>
        </w:p>
      </w:tc>
      <w:tc>
        <w:tcPr>
          <w:tcW w:w="3922" w:type="dxa"/>
        </w:tcPr>
        <w:p w14:paraId="48C96839" w14:textId="77777777" w:rsidR="002B7B88" w:rsidRDefault="002B7B88">
          <w:pPr>
            <w:pStyle w:val="Yltunniste"/>
            <w:jc w:val="center"/>
          </w:pPr>
        </w:p>
        <w:p w14:paraId="4F59A18F" w14:textId="6CA7DBB7" w:rsidR="002B7B88" w:rsidRDefault="00AC7AAB" w:rsidP="00661848">
          <w:pPr>
            <w:pStyle w:val="Yltunniste"/>
            <w:jc w:val="center"/>
          </w:pPr>
          <w:ins w:id="413" w:author="Pettersson Mirkka" w:date="2023-10-05T13:07:00Z">
            <w:r>
              <w:t>12.10.2023</w:t>
            </w:r>
          </w:ins>
        </w:p>
      </w:tc>
      <w:tc>
        <w:tcPr>
          <w:tcW w:w="1080" w:type="dxa"/>
        </w:tcPr>
        <w:p w14:paraId="13A9DF76" w14:textId="77777777" w:rsidR="002B7B88" w:rsidRDefault="002B7B88">
          <w:pPr>
            <w:pStyle w:val="Yltunniste"/>
          </w:pPr>
        </w:p>
      </w:tc>
    </w:tr>
    <w:tr w:rsidR="002B7B88" w14:paraId="52BC8FA7" w14:textId="77777777" w:rsidTr="2E2A1E9D">
      <w:trPr>
        <w:cantSplit/>
        <w:trHeight w:hRule="exact" w:val="284"/>
      </w:trPr>
      <w:tc>
        <w:tcPr>
          <w:tcW w:w="0" w:type="auto"/>
        </w:tcPr>
        <w:p w14:paraId="064C190F" w14:textId="77777777" w:rsidR="002B7B88" w:rsidRDefault="002B7B88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7B7652B9" w14:textId="77777777" w:rsidR="002B7B88" w:rsidRDefault="002B7B88">
          <w:pPr>
            <w:pStyle w:val="Yltunniste"/>
          </w:pPr>
        </w:p>
      </w:tc>
      <w:tc>
        <w:tcPr>
          <w:tcW w:w="3922" w:type="dxa"/>
        </w:tcPr>
        <w:p w14:paraId="0778D6FB" w14:textId="77777777" w:rsidR="002B7B88" w:rsidRDefault="002B7B88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2844585A" w14:textId="77777777" w:rsidR="002B7B88" w:rsidRDefault="002B7B88">
          <w:pPr>
            <w:pStyle w:val="Yltunniste"/>
          </w:pPr>
        </w:p>
      </w:tc>
    </w:tr>
  </w:tbl>
  <w:p w14:paraId="7433783B" w14:textId="77777777" w:rsidR="002B7B88" w:rsidRDefault="002B7B88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0578" w14:textId="6E959F5C" w:rsidR="002B7B88" w:rsidRDefault="002B7B88" w:rsidP="00E411B1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26C3AD95">
      <w:t xml:space="preserve"> </w:t>
    </w:r>
    <w:r>
      <w:tab/>
    </w:r>
    <w:r w:rsidRPr="00E411B1">
      <w:t xml:space="preserve">Versio </w:t>
    </w:r>
    <w:fldSimple w:instr=" DOCPROPERTY  VersioNro  \* MERGEFORMAT ">
      <w:ins w:id="415" w:author="Timo Kaskinen" w:date="2022-12-08T15:46:00Z">
        <w:r>
          <w:t>5.00</w:t>
        </w:r>
      </w:ins>
    </w:fldSimple>
    <w:r>
      <w:tab/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PAGE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24</w:t>
    </w:r>
    <w:r w:rsidRPr="57E5B44D">
      <w:rPr>
        <w:rStyle w:val="Sivunumero"/>
        <w:noProof/>
      </w:rPr>
      <w:fldChar w:fldCharType="end"/>
    </w:r>
    <w:r>
      <w:rPr>
        <w:rStyle w:val="Sivunumero"/>
      </w:rPr>
      <w:t xml:space="preserve"> (</w:t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NUMPAGES  \* LOWER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42</w:t>
    </w:r>
    <w:r w:rsidRPr="57E5B44D">
      <w:rPr>
        <w:rStyle w:val="Sivunumero"/>
        <w:noProof/>
      </w:rPr>
      <w:fldChar w:fldCharType="end"/>
    </w:r>
    <w:r>
      <w:rPr>
        <w:rStyle w:val="Sivunumero"/>
      </w:rPr>
      <w:t>)</w:t>
    </w:r>
  </w:p>
  <w:p w14:paraId="415310E4" w14:textId="77777777" w:rsidR="002B7B88" w:rsidRDefault="002B7B88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3204870A" w14:textId="00441B05" w:rsidR="002B7B88" w:rsidRDefault="002B7B88" w:rsidP="00E411B1">
    <w:pPr>
      <w:pStyle w:val="Yltunniste"/>
      <w:tabs>
        <w:tab w:val="clear" w:pos="4153"/>
        <w:tab w:val="left" w:pos="4253"/>
      </w:tabs>
    </w:pPr>
    <w:r>
      <w:tab/>
    </w:r>
    <w:fldSimple w:instr=" DOCPROPERTY  VersioPvm  \* MERGEFORMAT ">
      <w:ins w:id="416" w:author="Timo Kaskinen" w:date="2023-06-14T17:22:00Z">
        <w:r w:rsidR="00E917B4">
          <w:t>30.6.2023</w:t>
        </w:r>
      </w:ins>
    </w:fldSimple>
  </w:p>
  <w:p w14:paraId="3E16D02A" w14:textId="77777777" w:rsidR="002B7B88" w:rsidRDefault="002B7B88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6429" w14:textId="0871523F" w:rsidR="002B7B88" w:rsidRDefault="002B7B88" w:rsidP="00C9480D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26C3AD95">
      <w:t xml:space="preserve"> </w:t>
    </w:r>
    <w:r>
      <w:tab/>
    </w:r>
    <w:r w:rsidRPr="00E411B1">
      <w:t xml:space="preserve">Versio </w:t>
    </w:r>
    <w:fldSimple w:instr=" DOCPROPERTY  VersioNro  \* MERGEFORMAT ">
      <w:ins w:id="783" w:author="Timo Kaskinen" w:date="2023-06-16T10:44:00Z">
        <w:r w:rsidR="00D221DC">
          <w:t>5.00</w:t>
        </w:r>
      </w:ins>
    </w:fldSimple>
    <w:r>
      <w:tab/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PAGE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41</w:t>
    </w:r>
    <w:r w:rsidRPr="57E5B44D">
      <w:rPr>
        <w:rStyle w:val="Sivunumero"/>
        <w:noProof/>
      </w:rPr>
      <w:fldChar w:fldCharType="end"/>
    </w:r>
    <w:r>
      <w:rPr>
        <w:rStyle w:val="Sivunumero"/>
      </w:rPr>
      <w:t xml:space="preserve"> (</w:t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NUMPAGES  \* LOWER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42</w:t>
    </w:r>
    <w:r w:rsidRPr="57E5B44D">
      <w:rPr>
        <w:rStyle w:val="Sivunumero"/>
        <w:noProof/>
      </w:rPr>
      <w:fldChar w:fldCharType="end"/>
    </w:r>
    <w:r>
      <w:rPr>
        <w:rStyle w:val="Sivunumero"/>
      </w:rPr>
      <w:t>)</w:t>
    </w:r>
  </w:p>
  <w:p w14:paraId="3D9559CB" w14:textId="77777777" w:rsidR="002B7B88" w:rsidRDefault="002B7B88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7F8F34EF" w14:textId="2B09553B" w:rsidR="002B7B88" w:rsidRDefault="002B7B88" w:rsidP="00E411B1">
    <w:pPr>
      <w:pStyle w:val="Yltunniste"/>
      <w:tabs>
        <w:tab w:val="clear" w:pos="4153"/>
        <w:tab w:val="left" w:pos="4253"/>
      </w:tabs>
    </w:pPr>
    <w:r>
      <w:tab/>
    </w:r>
    <w:ins w:id="784" w:author="Timo Kaskinen" w:date="2023-06-16T10:45:00Z">
      <w:r w:rsidR="00D221DC">
        <w:fldChar w:fldCharType="begin"/>
      </w:r>
      <w:r w:rsidR="00D221DC">
        <w:instrText xml:space="preserve"> DOCPROPERTY  VersioPvm  \* MERGEFORMAT </w:instrText>
      </w:r>
    </w:ins>
    <w:r w:rsidR="00D221DC">
      <w:fldChar w:fldCharType="separate"/>
    </w:r>
    <w:ins w:id="785" w:author="Timo Kaskinen" w:date="2023-06-16T10:45:00Z">
      <w:r w:rsidR="00D221DC">
        <w:t>30.6.2023</w:t>
      </w:r>
      <w:r w:rsidR="00D221DC">
        <w:fldChar w:fldCharType="end"/>
      </w:r>
    </w:ins>
  </w:p>
  <w:p w14:paraId="7138793E" w14:textId="77777777" w:rsidR="002B7B88" w:rsidRPr="00CF5A62" w:rsidRDefault="002B7B88" w:rsidP="00CF5A62">
    <w:pPr>
      <w:pStyle w:val="Yltunnis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4335"/>
      <w:gridCol w:w="539"/>
    </w:tblGrid>
    <w:tr w:rsidR="002B7B88" w14:paraId="5FBBB796" w14:textId="77777777" w:rsidTr="2E2A1E9D">
      <w:trPr>
        <w:cantSplit/>
      </w:trPr>
      <w:tc>
        <w:tcPr>
          <w:tcW w:w="0" w:type="auto"/>
          <w:vMerge w:val="restart"/>
        </w:tcPr>
        <w:p w14:paraId="0CC03920" w14:textId="77777777" w:rsidR="002B7B88" w:rsidRDefault="002B7B88" w:rsidP="0052317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2A5CCC1A" wp14:editId="07777777">
                <wp:extent cx="742950" cy="657225"/>
                <wp:effectExtent l="0" t="0" r="0" b="0"/>
                <wp:docPr id="8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70E1E574" w14:textId="77777777" w:rsidR="002B7B88" w:rsidRDefault="002B7B88" w:rsidP="0052317C">
          <w:pPr>
            <w:pStyle w:val="Yltunniste"/>
          </w:pPr>
        </w:p>
      </w:tc>
      <w:tc>
        <w:tcPr>
          <w:tcW w:w="9502" w:type="dxa"/>
        </w:tcPr>
        <w:p w14:paraId="68C6A422" w14:textId="7FE1F5A4" w:rsidR="002B7B88" w:rsidRDefault="002B7B88" w:rsidP="00FC7E77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ins w:id="786" w:author="Timo Kaskinen" w:date="2023-06-16T10:44:00Z">
            <w:r w:rsidR="00FB7004">
              <w:rPr>
                <w:lang w:val="en-US"/>
              </w:rPr>
              <w:fldChar w:fldCharType="begin"/>
            </w:r>
            <w:r w:rsidR="00FB7004">
              <w:rPr>
                <w:lang w:val="en-US"/>
              </w:rPr>
              <w:instrText xml:space="preserve"> DOCPROPERTY  VersioNro  \* MERGEFORMAT </w:instrText>
            </w:r>
          </w:ins>
          <w:r w:rsidR="00FB7004">
            <w:rPr>
              <w:lang w:val="en-US"/>
            </w:rPr>
            <w:fldChar w:fldCharType="separate"/>
          </w:r>
          <w:ins w:id="787" w:author="Timo Kaskinen" w:date="2023-06-16T10:44:00Z">
            <w:r w:rsidR="00FB7004">
              <w:rPr>
                <w:lang w:val="en-US"/>
              </w:rPr>
              <w:t>5.00</w:t>
            </w:r>
            <w:r w:rsidR="00FB7004">
              <w:rPr>
                <w:lang w:val="en-US"/>
              </w:rPr>
              <w:fldChar w:fldCharType="end"/>
            </w:r>
          </w:ins>
        </w:p>
      </w:tc>
      <w:tc>
        <w:tcPr>
          <w:tcW w:w="1080" w:type="dxa"/>
        </w:tcPr>
        <w:p w14:paraId="2B1BD482" w14:textId="4762E9E2" w:rsidR="002B7B88" w:rsidRDefault="002B7B88" w:rsidP="0052317C">
          <w:pPr>
            <w:pStyle w:val="Yltunniste"/>
            <w:jc w:val="right"/>
          </w:pP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PAGE 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39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 xml:space="preserve"> (</w:t>
          </w: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42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2B7B88" w14:paraId="374940BC" w14:textId="77777777" w:rsidTr="2E2A1E9D">
      <w:trPr>
        <w:cantSplit/>
      </w:trPr>
      <w:tc>
        <w:tcPr>
          <w:tcW w:w="0" w:type="auto"/>
          <w:vMerge/>
        </w:tcPr>
        <w:p w14:paraId="0418E236" w14:textId="77777777" w:rsidR="002B7B88" w:rsidRDefault="002B7B88" w:rsidP="0052317C">
          <w:pPr>
            <w:pStyle w:val="Yltunniste"/>
          </w:pPr>
        </w:p>
      </w:tc>
      <w:tc>
        <w:tcPr>
          <w:tcW w:w="0" w:type="auto"/>
        </w:tcPr>
        <w:p w14:paraId="69BFA243" w14:textId="77777777" w:rsidR="002B7B88" w:rsidRDefault="002B7B88" w:rsidP="0052317C">
          <w:pPr>
            <w:pStyle w:val="Yltunniste"/>
          </w:pPr>
          <w:r>
            <w:t>Lääkemääräyksen</w:t>
          </w:r>
        </w:p>
        <w:p w14:paraId="25281369" w14:textId="77777777" w:rsidR="002B7B88" w:rsidRDefault="002B7B88" w:rsidP="0052317C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1C94D357" w14:textId="77777777" w:rsidR="002B7B88" w:rsidRDefault="002B7B88" w:rsidP="0052317C">
          <w:pPr>
            <w:pStyle w:val="Yltunniste"/>
          </w:pPr>
        </w:p>
      </w:tc>
      <w:tc>
        <w:tcPr>
          <w:tcW w:w="9502" w:type="dxa"/>
        </w:tcPr>
        <w:p w14:paraId="3C471E1C" w14:textId="77777777" w:rsidR="002B7B88" w:rsidRDefault="002B7B88" w:rsidP="0052317C">
          <w:pPr>
            <w:pStyle w:val="Yltunniste"/>
            <w:jc w:val="center"/>
          </w:pPr>
        </w:p>
        <w:p w14:paraId="549F715D" w14:textId="0A95D13A" w:rsidR="002B7B88" w:rsidRDefault="002B7B88" w:rsidP="00351FFB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ins w:id="788" w:author="Timo Kaskinen" w:date="2023-06-16T10:43:00Z">
            <w:r w:rsidR="00FB7004">
              <w:fldChar w:fldCharType="begin"/>
            </w:r>
            <w:r w:rsidR="00FB7004">
              <w:instrText xml:space="preserve"> DOCPROPERTY  VersioPvm  \* MERGEFORMAT </w:instrText>
            </w:r>
          </w:ins>
          <w:r w:rsidR="00FB7004">
            <w:fldChar w:fldCharType="separate"/>
          </w:r>
          <w:ins w:id="789" w:author="Timo Kaskinen" w:date="2023-06-16T10:43:00Z">
            <w:r w:rsidR="00FB7004">
              <w:t>30.6.2023</w:t>
            </w:r>
            <w:r w:rsidR="00FB7004">
              <w:fldChar w:fldCharType="end"/>
            </w:r>
          </w:ins>
        </w:p>
      </w:tc>
      <w:tc>
        <w:tcPr>
          <w:tcW w:w="1080" w:type="dxa"/>
        </w:tcPr>
        <w:p w14:paraId="708A725C" w14:textId="77777777" w:rsidR="002B7B88" w:rsidRDefault="002B7B88" w:rsidP="0052317C">
          <w:pPr>
            <w:pStyle w:val="Yltunniste"/>
          </w:pPr>
        </w:p>
      </w:tc>
    </w:tr>
    <w:tr w:rsidR="002B7B88" w14:paraId="59B4B54B" w14:textId="77777777" w:rsidTr="2E2A1E9D">
      <w:trPr>
        <w:cantSplit/>
        <w:trHeight w:hRule="exact" w:val="284"/>
      </w:trPr>
      <w:tc>
        <w:tcPr>
          <w:tcW w:w="0" w:type="auto"/>
        </w:tcPr>
        <w:p w14:paraId="49C31CF0" w14:textId="77777777" w:rsidR="002B7B88" w:rsidRDefault="002B7B88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3BCF0BAA" w14:textId="77777777" w:rsidR="002B7B88" w:rsidRDefault="002B7B88" w:rsidP="0052317C">
          <w:pPr>
            <w:pStyle w:val="Yltunniste"/>
          </w:pPr>
        </w:p>
      </w:tc>
      <w:tc>
        <w:tcPr>
          <w:tcW w:w="9502" w:type="dxa"/>
        </w:tcPr>
        <w:p w14:paraId="68EB3368" w14:textId="77777777" w:rsidR="002B7B88" w:rsidRDefault="002B7B88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513B2375" w14:textId="77777777" w:rsidR="002B7B88" w:rsidRDefault="002B7B88" w:rsidP="0052317C">
          <w:pPr>
            <w:pStyle w:val="Yltunniste"/>
          </w:pPr>
        </w:p>
      </w:tc>
    </w:tr>
  </w:tbl>
  <w:p w14:paraId="49319763" w14:textId="77777777" w:rsidR="002B7B88" w:rsidRPr="005F1D25" w:rsidRDefault="002B7B88" w:rsidP="005F1D25">
    <w:pPr>
      <w:pStyle w:val="Yltunniste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 w15:restartNumberingAfterBreak="0">
    <w:nsid w:val="063B3C01"/>
    <w:multiLevelType w:val="hybridMultilevel"/>
    <w:tmpl w:val="0EE830DE"/>
    <w:lvl w:ilvl="0" w:tplc="96FCCF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C3FB6"/>
    <w:multiLevelType w:val="hybridMultilevel"/>
    <w:tmpl w:val="D5B049F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A4DE9"/>
    <w:multiLevelType w:val="multilevel"/>
    <w:tmpl w:val="040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2D97D9A"/>
    <w:multiLevelType w:val="multilevel"/>
    <w:tmpl w:val="408E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584CB8"/>
    <w:multiLevelType w:val="hybridMultilevel"/>
    <w:tmpl w:val="CC7A0D58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26EF0"/>
    <w:multiLevelType w:val="hybridMultilevel"/>
    <w:tmpl w:val="FC98FD94"/>
    <w:lvl w:ilvl="0" w:tplc="C73007D0">
      <w:numFmt w:val="bullet"/>
      <w:lvlText w:val="-"/>
      <w:lvlJc w:val="left"/>
      <w:pPr>
        <w:ind w:left="1778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41324FD5"/>
    <w:multiLevelType w:val="hybridMultilevel"/>
    <w:tmpl w:val="38FC6FEC"/>
    <w:lvl w:ilvl="0" w:tplc="D91CA2D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67E71"/>
    <w:multiLevelType w:val="hybridMultilevel"/>
    <w:tmpl w:val="F51604C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40CD0"/>
    <w:multiLevelType w:val="multilevel"/>
    <w:tmpl w:val="7BA871DA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DC76C5B"/>
    <w:multiLevelType w:val="hybridMultilevel"/>
    <w:tmpl w:val="0574B45A"/>
    <w:lvl w:ilvl="0" w:tplc="F85200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EC51F4"/>
    <w:multiLevelType w:val="hybridMultilevel"/>
    <w:tmpl w:val="F2CC1664"/>
    <w:lvl w:ilvl="0" w:tplc="FBE0685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6016F"/>
    <w:multiLevelType w:val="hybridMultilevel"/>
    <w:tmpl w:val="40D820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5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10"/>
  </w:num>
  <w:num w:numId="10">
    <w:abstractNumId w:val="11"/>
  </w:num>
  <w:num w:numId="11">
    <w:abstractNumId w:val="1"/>
  </w:num>
  <w:num w:numId="12">
    <w:abstractNumId w:val="8"/>
  </w:num>
  <w:num w:numId="13">
    <w:abstractNumId w:val="6"/>
  </w:num>
  <w:num w:numId="14">
    <w:abstractNumId w:val="3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ettersson Mirkka">
    <w15:presenceInfo w15:providerId="AD" w15:userId="S::mirkka.pettersson@kela.fi::3aa3b28c-aee2-4662-b8c5-55413ab8ec7f"/>
  </w15:person>
  <w15:person w15:author="Timo Kaskinen">
    <w15:presenceInfo w15:providerId="AD" w15:userId="S::timo.kaskinen@nhg.fi::505c6442-69d0-4733-aeb5-194196a5d40b"/>
  </w15:person>
  <w15:person w15:author="Tuomainen Mika [2]">
    <w15:presenceInfo w15:providerId="AD" w15:userId="S::mika.tuomainen@kela.fi::7a604574-1369-4524-9b34-06fdc98b32f9"/>
  </w15:person>
  <w15:person w15:author="Jarkko Närvänen">
    <w15:presenceInfo w15:providerId="AD" w15:userId="S::jarkko.narvanen@nhg.fi::92877789-742d-4e56-b62e-e2066c37ddad"/>
  </w15:person>
  <w15:person w15:author="Tuomainen Mika">
    <w15:presenceInfo w15:providerId="AD" w15:userId="S-1-5-21-3121845505-432103665-3658532612-427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NotTrackFormatting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 fill="f" fillcolor="white" strokecolor="#3cc">
      <v:fill color="white" on="f"/>
      <v:stroke color="#3cc" weight="2.25pt" endcap="roun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4BF"/>
    <w:rsid w:val="00001B45"/>
    <w:rsid w:val="000021B6"/>
    <w:rsid w:val="0000777D"/>
    <w:rsid w:val="00012CD9"/>
    <w:rsid w:val="00013564"/>
    <w:rsid w:val="00014A93"/>
    <w:rsid w:val="00017125"/>
    <w:rsid w:val="00020286"/>
    <w:rsid w:val="00021116"/>
    <w:rsid w:val="00022580"/>
    <w:rsid w:val="00022982"/>
    <w:rsid w:val="0002654B"/>
    <w:rsid w:val="00027358"/>
    <w:rsid w:val="00027EF8"/>
    <w:rsid w:val="00030B85"/>
    <w:rsid w:val="000311C0"/>
    <w:rsid w:val="00033441"/>
    <w:rsid w:val="00033B0D"/>
    <w:rsid w:val="00033F5B"/>
    <w:rsid w:val="00036124"/>
    <w:rsid w:val="0004162D"/>
    <w:rsid w:val="00041EDF"/>
    <w:rsid w:val="000450A8"/>
    <w:rsid w:val="00046298"/>
    <w:rsid w:val="0004686A"/>
    <w:rsid w:val="00046A8D"/>
    <w:rsid w:val="000471FB"/>
    <w:rsid w:val="00047C37"/>
    <w:rsid w:val="0005050A"/>
    <w:rsid w:val="00054C69"/>
    <w:rsid w:val="00056F4F"/>
    <w:rsid w:val="000578B9"/>
    <w:rsid w:val="00060318"/>
    <w:rsid w:val="00060C04"/>
    <w:rsid w:val="00060CEF"/>
    <w:rsid w:val="00060EC1"/>
    <w:rsid w:val="00062009"/>
    <w:rsid w:val="00062488"/>
    <w:rsid w:val="00065BB0"/>
    <w:rsid w:val="00065F4E"/>
    <w:rsid w:val="00066593"/>
    <w:rsid w:val="000674BF"/>
    <w:rsid w:val="00067685"/>
    <w:rsid w:val="00070528"/>
    <w:rsid w:val="00070F20"/>
    <w:rsid w:val="00071E8F"/>
    <w:rsid w:val="00072224"/>
    <w:rsid w:val="00072A26"/>
    <w:rsid w:val="000740B3"/>
    <w:rsid w:val="0007617F"/>
    <w:rsid w:val="00076634"/>
    <w:rsid w:val="00076B61"/>
    <w:rsid w:val="0008043A"/>
    <w:rsid w:val="00080E96"/>
    <w:rsid w:val="00082675"/>
    <w:rsid w:val="00082727"/>
    <w:rsid w:val="0008342B"/>
    <w:rsid w:val="00086782"/>
    <w:rsid w:val="00087414"/>
    <w:rsid w:val="00091D32"/>
    <w:rsid w:val="00094063"/>
    <w:rsid w:val="0009415D"/>
    <w:rsid w:val="00094D0E"/>
    <w:rsid w:val="00095276"/>
    <w:rsid w:val="000954B2"/>
    <w:rsid w:val="000965B2"/>
    <w:rsid w:val="00096E46"/>
    <w:rsid w:val="00097247"/>
    <w:rsid w:val="0009756D"/>
    <w:rsid w:val="000A1A4A"/>
    <w:rsid w:val="000A3409"/>
    <w:rsid w:val="000A38B2"/>
    <w:rsid w:val="000A3C68"/>
    <w:rsid w:val="000A3FB3"/>
    <w:rsid w:val="000A5007"/>
    <w:rsid w:val="000A5B09"/>
    <w:rsid w:val="000A6355"/>
    <w:rsid w:val="000A799C"/>
    <w:rsid w:val="000B1320"/>
    <w:rsid w:val="000B250E"/>
    <w:rsid w:val="000B29CE"/>
    <w:rsid w:val="000B56C1"/>
    <w:rsid w:val="000B769D"/>
    <w:rsid w:val="000C3A69"/>
    <w:rsid w:val="000C3CE7"/>
    <w:rsid w:val="000C4208"/>
    <w:rsid w:val="000C5552"/>
    <w:rsid w:val="000C602E"/>
    <w:rsid w:val="000C68D5"/>
    <w:rsid w:val="000D0E0A"/>
    <w:rsid w:val="000D2968"/>
    <w:rsid w:val="000D2C53"/>
    <w:rsid w:val="000E0536"/>
    <w:rsid w:val="000E0BA5"/>
    <w:rsid w:val="000E1071"/>
    <w:rsid w:val="000E1481"/>
    <w:rsid w:val="000E1791"/>
    <w:rsid w:val="000E224C"/>
    <w:rsid w:val="000E2B40"/>
    <w:rsid w:val="000E436D"/>
    <w:rsid w:val="000E4FB5"/>
    <w:rsid w:val="000E592A"/>
    <w:rsid w:val="000F084E"/>
    <w:rsid w:val="000F469D"/>
    <w:rsid w:val="000F4FD7"/>
    <w:rsid w:val="000F63A2"/>
    <w:rsid w:val="000F6FDB"/>
    <w:rsid w:val="00100499"/>
    <w:rsid w:val="001007EC"/>
    <w:rsid w:val="001015C1"/>
    <w:rsid w:val="00102D87"/>
    <w:rsid w:val="00103354"/>
    <w:rsid w:val="001036F6"/>
    <w:rsid w:val="00110458"/>
    <w:rsid w:val="00113C2A"/>
    <w:rsid w:val="00114BE4"/>
    <w:rsid w:val="00115D9C"/>
    <w:rsid w:val="00116037"/>
    <w:rsid w:val="00117D54"/>
    <w:rsid w:val="00120820"/>
    <w:rsid w:val="001250A1"/>
    <w:rsid w:val="0012629F"/>
    <w:rsid w:val="0012794D"/>
    <w:rsid w:val="001326A2"/>
    <w:rsid w:val="00133534"/>
    <w:rsid w:val="00133876"/>
    <w:rsid w:val="00133E5B"/>
    <w:rsid w:val="00136192"/>
    <w:rsid w:val="001361FE"/>
    <w:rsid w:val="00136F71"/>
    <w:rsid w:val="00137517"/>
    <w:rsid w:val="00141168"/>
    <w:rsid w:val="0014133F"/>
    <w:rsid w:val="001455D7"/>
    <w:rsid w:val="0014571A"/>
    <w:rsid w:val="001457B5"/>
    <w:rsid w:val="00145DFF"/>
    <w:rsid w:val="00146DF9"/>
    <w:rsid w:val="001479EE"/>
    <w:rsid w:val="00150310"/>
    <w:rsid w:val="0015177D"/>
    <w:rsid w:val="00151994"/>
    <w:rsid w:val="00153936"/>
    <w:rsid w:val="00154CEB"/>
    <w:rsid w:val="00157931"/>
    <w:rsid w:val="001600C4"/>
    <w:rsid w:val="00160EFD"/>
    <w:rsid w:val="001621D9"/>
    <w:rsid w:val="00163273"/>
    <w:rsid w:val="001635F3"/>
    <w:rsid w:val="00163911"/>
    <w:rsid w:val="00163A97"/>
    <w:rsid w:val="001645E7"/>
    <w:rsid w:val="00167220"/>
    <w:rsid w:val="00174996"/>
    <w:rsid w:val="00176247"/>
    <w:rsid w:val="00177447"/>
    <w:rsid w:val="0017780B"/>
    <w:rsid w:val="001802E1"/>
    <w:rsid w:val="0018076E"/>
    <w:rsid w:val="00181AB1"/>
    <w:rsid w:val="001832F3"/>
    <w:rsid w:val="00184C32"/>
    <w:rsid w:val="001875A0"/>
    <w:rsid w:val="00187605"/>
    <w:rsid w:val="00193EE1"/>
    <w:rsid w:val="001A2B02"/>
    <w:rsid w:val="001A2C2D"/>
    <w:rsid w:val="001A2F7C"/>
    <w:rsid w:val="001A3CDF"/>
    <w:rsid w:val="001A3D3C"/>
    <w:rsid w:val="001A413D"/>
    <w:rsid w:val="001B0B55"/>
    <w:rsid w:val="001B10E8"/>
    <w:rsid w:val="001B5F1B"/>
    <w:rsid w:val="001B6B55"/>
    <w:rsid w:val="001C0C4C"/>
    <w:rsid w:val="001C118D"/>
    <w:rsid w:val="001C1F5E"/>
    <w:rsid w:val="001C2298"/>
    <w:rsid w:val="001C46CF"/>
    <w:rsid w:val="001C57AA"/>
    <w:rsid w:val="001C6F21"/>
    <w:rsid w:val="001D022C"/>
    <w:rsid w:val="001D0437"/>
    <w:rsid w:val="001D259B"/>
    <w:rsid w:val="001D355D"/>
    <w:rsid w:val="001E10CD"/>
    <w:rsid w:val="001E11A0"/>
    <w:rsid w:val="001E1B6E"/>
    <w:rsid w:val="001E2150"/>
    <w:rsid w:val="001E3234"/>
    <w:rsid w:val="001E4046"/>
    <w:rsid w:val="001E5638"/>
    <w:rsid w:val="001E5EE9"/>
    <w:rsid w:val="001E6A57"/>
    <w:rsid w:val="001F1F41"/>
    <w:rsid w:val="001F1F55"/>
    <w:rsid w:val="001F3C8F"/>
    <w:rsid w:val="001F3DE5"/>
    <w:rsid w:val="001F3DF2"/>
    <w:rsid w:val="001F7050"/>
    <w:rsid w:val="00202C86"/>
    <w:rsid w:val="00205109"/>
    <w:rsid w:val="00205EB7"/>
    <w:rsid w:val="002063CE"/>
    <w:rsid w:val="002103AD"/>
    <w:rsid w:val="002131F0"/>
    <w:rsid w:val="00214B1C"/>
    <w:rsid w:val="00216818"/>
    <w:rsid w:val="00220911"/>
    <w:rsid w:val="00220FB1"/>
    <w:rsid w:val="00221736"/>
    <w:rsid w:val="002222BD"/>
    <w:rsid w:val="0022276C"/>
    <w:rsid w:val="0022776A"/>
    <w:rsid w:val="00227CE3"/>
    <w:rsid w:val="00231454"/>
    <w:rsid w:val="0023252B"/>
    <w:rsid w:val="00232E6B"/>
    <w:rsid w:val="002332C0"/>
    <w:rsid w:val="00233481"/>
    <w:rsid w:val="00236E95"/>
    <w:rsid w:val="00236F73"/>
    <w:rsid w:val="002379AF"/>
    <w:rsid w:val="00237A11"/>
    <w:rsid w:val="002430CF"/>
    <w:rsid w:val="0024312C"/>
    <w:rsid w:val="00246A52"/>
    <w:rsid w:val="00251F04"/>
    <w:rsid w:val="002521B1"/>
    <w:rsid w:val="00252A74"/>
    <w:rsid w:val="00252CB5"/>
    <w:rsid w:val="00254530"/>
    <w:rsid w:val="00257945"/>
    <w:rsid w:val="0026412D"/>
    <w:rsid w:val="002641EB"/>
    <w:rsid w:val="002659AA"/>
    <w:rsid w:val="00267027"/>
    <w:rsid w:val="002709FA"/>
    <w:rsid w:val="00271093"/>
    <w:rsid w:val="0027114E"/>
    <w:rsid w:val="00272A32"/>
    <w:rsid w:val="002741F7"/>
    <w:rsid w:val="00274CA6"/>
    <w:rsid w:val="002754EE"/>
    <w:rsid w:val="0027617D"/>
    <w:rsid w:val="00276266"/>
    <w:rsid w:val="002867FF"/>
    <w:rsid w:val="00286BA2"/>
    <w:rsid w:val="00290C19"/>
    <w:rsid w:val="00292527"/>
    <w:rsid w:val="002929D6"/>
    <w:rsid w:val="00292ABC"/>
    <w:rsid w:val="00292FBA"/>
    <w:rsid w:val="002932E3"/>
    <w:rsid w:val="00294FCE"/>
    <w:rsid w:val="002A14E5"/>
    <w:rsid w:val="002A24F0"/>
    <w:rsid w:val="002A43FB"/>
    <w:rsid w:val="002A5F53"/>
    <w:rsid w:val="002A5F9B"/>
    <w:rsid w:val="002A7860"/>
    <w:rsid w:val="002A7B46"/>
    <w:rsid w:val="002B0984"/>
    <w:rsid w:val="002B0EC1"/>
    <w:rsid w:val="002B17CB"/>
    <w:rsid w:val="002B1C73"/>
    <w:rsid w:val="002B4133"/>
    <w:rsid w:val="002B42D7"/>
    <w:rsid w:val="002B5CD0"/>
    <w:rsid w:val="002B7402"/>
    <w:rsid w:val="002B7B88"/>
    <w:rsid w:val="002C096B"/>
    <w:rsid w:val="002C1BBD"/>
    <w:rsid w:val="002C36FE"/>
    <w:rsid w:val="002C3E72"/>
    <w:rsid w:val="002C56EE"/>
    <w:rsid w:val="002C70FE"/>
    <w:rsid w:val="002C7AB1"/>
    <w:rsid w:val="002C7E83"/>
    <w:rsid w:val="002D193D"/>
    <w:rsid w:val="002D31B0"/>
    <w:rsid w:val="002D3608"/>
    <w:rsid w:val="002D3B38"/>
    <w:rsid w:val="002D409F"/>
    <w:rsid w:val="002D4553"/>
    <w:rsid w:val="002D6555"/>
    <w:rsid w:val="002D764B"/>
    <w:rsid w:val="002E2050"/>
    <w:rsid w:val="002E2E11"/>
    <w:rsid w:val="002E480D"/>
    <w:rsid w:val="002E5563"/>
    <w:rsid w:val="002E608B"/>
    <w:rsid w:val="002E7D6E"/>
    <w:rsid w:val="002F0D43"/>
    <w:rsid w:val="002F1696"/>
    <w:rsid w:val="002F2359"/>
    <w:rsid w:val="002F250D"/>
    <w:rsid w:val="002F33BF"/>
    <w:rsid w:val="002F393C"/>
    <w:rsid w:val="002F448E"/>
    <w:rsid w:val="002F4675"/>
    <w:rsid w:val="002F4CB2"/>
    <w:rsid w:val="002F4E86"/>
    <w:rsid w:val="003000BC"/>
    <w:rsid w:val="00301CD2"/>
    <w:rsid w:val="00303812"/>
    <w:rsid w:val="00304C90"/>
    <w:rsid w:val="00305D05"/>
    <w:rsid w:val="00311535"/>
    <w:rsid w:val="00312663"/>
    <w:rsid w:val="00312850"/>
    <w:rsid w:val="00322211"/>
    <w:rsid w:val="003227B6"/>
    <w:rsid w:val="00322B6D"/>
    <w:rsid w:val="0032422F"/>
    <w:rsid w:val="003242BA"/>
    <w:rsid w:val="0032739C"/>
    <w:rsid w:val="00330051"/>
    <w:rsid w:val="00332DD2"/>
    <w:rsid w:val="00333330"/>
    <w:rsid w:val="003341D9"/>
    <w:rsid w:val="00337C60"/>
    <w:rsid w:val="0034092F"/>
    <w:rsid w:val="003412AF"/>
    <w:rsid w:val="00341789"/>
    <w:rsid w:val="00341FF4"/>
    <w:rsid w:val="00342C03"/>
    <w:rsid w:val="003446BD"/>
    <w:rsid w:val="003458FE"/>
    <w:rsid w:val="00345E7D"/>
    <w:rsid w:val="003502FC"/>
    <w:rsid w:val="00351E6E"/>
    <w:rsid w:val="00351FFB"/>
    <w:rsid w:val="00352199"/>
    <w:rsid w:val="00352748"/>
    <w:rsid w:val="00352870"/>
    <w:rsid w:val="00352EE2"/>
    <w:rsid w:val="00353C15"/>
    <w:rsid w:val="003555BA"/>
    <w:rsid w:val="003605D0"/>
    <w:rsid w:val="0036178F"/>
    <w:rsid w:val="003636A4"/>
    <w:rsid w:val="00366966"/>
    <w:rsid w:val="00367939"/>
    <w:rsid w:val="00367C22"/>
    <w:rsid w:val="00370D7E"/>
    <w:rsid w:val="00371B42"/>
    <w:rsid w:val="00373356"/>
    <w:rsid w:val="00373D12"/>
    <w:rsid w:val="0037459E"/>
    <w:rsid w:val="003754AE"/>
    <w:rsid w:val="00376985"/>
    <w:rsid w:val="00382596"/>
    <w:rsid w:val="00384914"/>
    <w:rsid w:val="003860AA"/>
    <w:rsid w:val="00386237"/>
    <w:rsid w:val="003863B7"/>
    <w:rsid w:val="0038791E"/>
    <w:rsid w:val="00387F4D"/>
    <w:rsid w:val="0039058E"/>
    <w:rsid w:val="0039064F"/>
    <w:rsid w:val="003916A3"/>
    <w:rsid w:val="00391BE2"/>
    <w:rsid w:val="00392348"/>
    <w:rsid w:val="00395B92"/>
    <w:rsid w:val="0039689F"/>
    <w:rsid w:val="003A0BC6"/>
    <w:rsid w:val="003A4DDC"/>
    <w:rsid w:val="003A521D"/>
    <w:rsid w:val="003B1E9D"/>
    <w:rsid w:val="003B2159"/>
    <w:rsid w:val="003B24E5"/>
    <w:rsid w:val="003B297D"/>
    <w:rsid w:val="003B4D26"/>
    <w:rsid w:val="003B7188"/>
    <w:rsid w:val="003B730B"/>
    <w:rsid w:val="003C0C0A"/>
    <w:rsid w:val="003C0F49"/>
    <w:rsid w:val="003C206B"/>
    <w:rsid w:val="003C6F33"/>
    <w:rsid w:val="003C724F"/>
    <w:rsid w:val="003D1290"/>
    <w:rsid w:val="003D2164"/>
    <w:rsid w:val="003D2CBE"/>
    <w:rsid w:val="003D5FC1"/>
    <w:rsid w:val="003D662D"/>
    <w:rsid w:val="003E16A3"/>
    <w:rsid w:val="003E516E"/>
    <w:rsid w:val="003E5DCF"/>
    <w:rsid w:val="003E65B6"/>
    <w:rsid w:val="003E7E17"/>
    <w:rsid w:val="003E7EE4"/>
    <w:rsid w:val="003F365E"/>
    <w:rsid w:val="003F39B7"/>
    <w:rsid w:val="003F4F3F"/>
    <w:rsid w:val="003F5253"/>
    <w:rsid w:val="003F5D94"/>
    <w:rsid w:val="003F73F5"/>
    <w:rsid w:val="004022B3"/>
    <w:rsid w:val="00403675"/>
    <w:rsid w:val="00405115"/>
    <w:rsid w:val="00405CDC"/>
    <w:rsid w:val="004078F6"/>
    <w:rsid w:val="00412655"/>
    <w:rsid w:val="00413596"/>
    <w:rsid w:val="00415D5D"/>
    <w:rsid w:val="00416A61"/>
    <w:rsid w:val="00416C77"/>
    <w:rsid w:val="00420323"/>
    <w:rsid w:val="00421921"/>
    <w:rsid w:val="0042219A"/>
    <w:rsid w:val="0042258A"/>
    <w:rsid w:val="00423441"/>
    <w:rsid w:val="00426F2E"/>
    <w:rsid w:val="004275B8"/>
    <w:rsid w:val="00427B5D"/>
    <w:rsid w:val="00432797"/>
    <w:rsid w:val="00433122"/>
    <w:rsid w:val="00436D02"/>
    <w:rsid w:val="00440C52"/>
    <w:rsid w:val="004424E9"/>
    <w:rsid w:val="004426B5"/>
    <w:rsid w:val="00444660"/>
    <w:rsid w:val="00444CF2"/>
    <w:rsid w:val="004456D8"/>
    <w:rsid w:val="00446A1F"/>
    <w:rsid w:val="00446A7E"/>
    <w:rsid w:val="00446C9F"/>
    <w:rsid w:val="00447094"/>
    <w:rsid w:val="004477CF"/>
    <w:rsid w:val="00450A70"/>
    <w:rsid w:val="00451111"/>
    <w:rsid w:val="004533A3"/>
    <w:rsid w:val="004539CA"/>
    <w:rsid w:val="00454403"/>
    <w:rsid w:val="00462F67"/>
    <w:rsid w:val="004634A3"/>
    <w:rsid w:val="00463F6B"/>
    <w:rsid w:val="00465861"/>
    <w:rsid w:val="004659A9"/>
    <w:rsid w:val="0046700D"/>
    <w:rsid w:val="00467E9F"/>
    <w:rsid w:val="004714AE"/>
    <w:rsid w:val="004727BE"/>
    <w:rsid w:val="00473A3D"/>
    <w:rsid w:val="00473B79"/>
    <w:rsid w:val="00473F70"/>
    <w:rsid w:val="00477888"/>
    <w:rsid w:val="00480ED0"/>
    <w:rsid w:val="00481A83"/>
    <w:rsid w:val="0048275C"/>
    <w:rsid w:val="004831EF"/>
    <w:rsid w:val="00483C6D"/>
    <w:rsid w:val="0048512D"/>
    <w:rsid w:val="00485433"/>
    <w:rsid w:val="00487F35"/>
    <w:rsid w:val="00487FEF"/>
    <w:rsid w:val="004910A4"/>
    <w:rsid w:val="00495222"/>
    <w:rsid w:val="00497788"/>
    <w:rsid w:val="00497E89"/>
    <w:rsid w:val="004A1713"/>
    <w:rsid w:val="004A4162"/>
    <w:rsid w:val="004A46C3"/>
    <w:rsid w:val="004A5757"/>
    <w:rsid w:val="004A5D9D"/>
    <w:rsid w:val="004A6599"/>
    <w:rsid w:val="004A6B23"/>
    <w:rsid w:val="004B0C7B"/>
    <w:rsid w:val="004B0FC6"/>
    <w:rsid w:val="004B1CB2"/>
    <w:rsid w:val="004B25C3"/>
    <w:rsid w:val="004B5900"/>
    <w:rsid w:val="004B7CE9"/>
    <w:rsid w:val="004C17FD"/>
    <w:rsid w:val="004C7434"/>
    <w:rsid w:val="004C793B"/>
    <w:rsid w:val="004D13DB"/>
    <w:rsid w:val="004D1CBB"/>
    <w:rsid w:val="004D2A22"/>
    <w:rsid w:val="004D5133"/>
    <w:rsid w:val="004D63A5"/>
    <w:rsid w:val="004D7ECA"/>
    <w:rsid w:val="004E02D2"/>
    <w:rsid w:val="004E08AA"/>
    <w:rsid w:val="004E5D80"/>
    <w:rsid w:val="004E7D23"/>
    <w:rsid w:val="004F0FCB"/>
    <w:rsid w:val="004F26B3"/>
    <w:rsid w:val="004F4780"/>
    <w:rsid w:val="004F58F8"/>
    <w:rsid w:val="004F592E"/>
    <w:rsid w:val="004F721A"/>
    <w:rsid w:val="004F7815"/>
    <w:rsid w:val="0050101D"/>
    <w:rsid w:val="00502DF4"/>
    <w:rsid w:val="00503303"/>
    <w:rsid w:val="0050399A"/>
    <w:rsid w:val="00503EB9"/>
    <w:rsid w:val="005068B5"/>
    <w:rsid w:val="00510980"/>
    <w:rsid w:val="005114DC"/>
    <w:rsid w:val="00512D4C"/>
    <w:rsid w:val="00514ED9"/>
    <w:rsid w:val="00515EBB"/>
    <w:rsid w:val="00520493"/>
    <w:rsid w:val="00521C60"/>
    <w:rsid w:val="00522FC1"/>
    <w:rsid w:val="0052317C"/>
    <w:rsid w:val="00523D82"/>
    <w:rsid w:val="005256B6"/>
    <w:rsid w:val="0053192E"/>
    <w:rsid w:val="005321C4"/>
    <w:rsid w:val="00534DDF"/>
    <w:rsid w:val="0053701B"/>
    <w:rsid w:val="00537D87"/>
    <w:rsid w:val="00541AB9"/>
    <w:rsid w:val="00542547"/>
    <w:rsid w:val="00542CB8"/>
    <w:rsid w:val="005430AF"/>
    <w:rsid w:val="005439CA"/>
    <w:rsid w:val="00545581"/>
    <w:rsid w:val="00545634"/>
    <w:rsid w:val="00545C03"/>
    <w:rsid w:val="0054653F"/>
    <w:rsid w:val="005472E2"/>
    <w:rsid w:val="00552E44"/>
    <w:rsid w:val="00552E59"/>
    <w:rsid w:val="00553AAE"/>
    <w:rsid w:val="0055465A"/>
    <w:rsid w:val="00555A1F"/>
    <w:rsid w:val="005572C6"/>
    <w:rsid w:val="0056038B"/>
    <w:rsid w:val="00560E07"/>
    <w:rsid w:val="00561103"/>
    <w:rsid w:val="00561681"/>
    <w:rsid w:val="00564C3F"/>
    <w:rsid w:val="005716A9"/>
    <w:rsid w:val="0057391B"/>
    <w:rsid w:val="005753D6"/>
    <w:rsid w:val="0057623D"/>
    <w:rsid w:val="00576253"/>
    <w:rsid w:val="00577775"/>
    <w:rsid w:val="00582C9C"/>
    <w:rsid w:val="0058423E"/>
    <w:rsid w:val="00584637"/>
    <w:rsid w:val="00584D16"/>
    <w:rsid w:val="00587D76"/>
    <w:rsid w:val="00591171"/>
    <w:rsid w:val="0059163E"/>
    <w:rsid w:val="0059259E"/>
    <w:rsid w:val="005927BC"/>
    <w:rsid w:val="00593884"/>
    <w:rsid w:val="005939D1"/>
    <w:rsid w:val="00594351"/>
    <w:rsid w:val="005972D9"/>
    <w:rsid w:val="00597943"/>
    <w:rsid w:val="005A0654"/>
    <w:rsid w:val="005A0D66"/>
    <w:rsid w:val="005A1C6B"/>
    <w:rsid w:val="005A434D"/>
    <w:rsid w:val="005A4C96"/>
    <w:rsid w:val="005A5642"/>
    <w:rsid w:val="005A5ACF"/>
    <w:rsid w:val="005A6C08"/>
    <w:rsid w:val="005B1D67"/>
    <w:rsid w:val="005B1F1D"/>
    <w:rsid w:val="005B2301"/>
    <w:rsid w:val="005B23E4"/>
    <w:rsid w:val="005B2FEC"/>
    <w:rsid w:val="005B3953"/>
    <w:rsid w:val="005B43F1"/>
    <w:rsid w:val="005B5F72"/>
    <w:rsid w:val="005B65DC"/>
    <w:rsid w:val="005C159C"/>
    <w:rsid w:val="005C2166"/>
    <w:rsid w:val="005C22C5"/>
    <w:rsid w:val="005C24C2"/>
    <w:rsid w:val="005C4859"/>
    <w:rsid w:val="005C5155"/>
    <w:rsid w:val="005C5169"/>
    <w:rsid w:val="005C5644"/>
    <w:rsid w:val="005C6180"/>
    <w:rsid w:val="005C6B33"/>
    <w:rsid w:val="005D06A2"/>
    <w:rsid w:val="005D1C5E"/>
    <w:rsid w:val="005E0E11"/>
    <w:rsid w:val="005E74D1"/>
    <w:rsid w:val="005F08D9"/>
    <w:rsid w:val="005F1ADD"/>
    <w:rsid w:val="005F1D25"/>
    <w:rsid w:val="005F2DCA"/>
    <w:rsid w:val="005F379C"/>
    <w:rsid w:val="005F7382"/>
    <w:rsid w:val="005F7D70"/>
    <w:rsid w:val="00600A86"/>
    <w:rsid w:val="00600DAC"/>
    <w:rsid w:val="00605186"/>
    <w:rsid w:val="0061084C"/>
    <w:rsid w:val="0061298B"/>
    <w:rsid w:val="00613EE0"/>
    <w:rsid w:val="00614909"/>
    <w:rsid w:val="00620A0B"/>
    <w:rsid w:val="00621A28"/>
    <w:rsid w:val="00621E6A"/>
    <w:rsid w:val="0062371C"/>
    <w:rsid w:val="006261AE"/>
    <w:rsid w:val="0062698E"/>
    <w:rsid w:val="00630D8D"/>
    <w:rsid w:val="0063162A"/>
    <w:rsid w:val="00631C58"/>
    <w:rsid w:val="00633419"/>
    <w:rsid w:val="00633436"/>
    <w:rsid w:val="00634513"/>
    <w:rsid w:val="006363E6"/>
    <w:rsid w:val="006377B6"/>
    <w:rsid w:val="006412C4"/>
    <w:rsid w:val="00641BB7"/>
    <w:rsid w:val="00642DF8"/>
    <w:rsid w:val="006438DE"/>
    <w:rsid w:val="0064572E"/>
    <w:rsid w:val="00646272"/>
    <w:rsid w:val="0064643C"/>
    <w:rsid w:val="006465F3"/>
    <w:rsid w:val="00646B61"/>
    <w:rsid w:val="00650E96"/>
    <w:rsid w:val="00652D51"/>
    <w:rsid w:val="00655B89"/>
    <w:rsid w:val="006564DF"/>
    <w:rsid w:val="00656588"/>
    <w:rsid w:val="006566A6"/>
    <w:rsid w:val="006572EA"/>
    <w:rsid w:val="00660B67"/>
    <w:rsid w:val="006616FB"/>
    <w:rsid w:val="00661848"/>
    <w:rsid w:val="006625B5"/>
    <w:rsid w:val="006634EC"/>
    <w:rsid w:val="00664638"/>
    <w:rsid w:val="006668CF"/>
    <w:rsid w:val="00675936"/>
    <w:rsid w:val="00675D5D"/>
    <w:rsid w:val="0067767E"/>
    <w:rsid w:val="006833D3"/>
    <w:rsid w:val="00683839"/>
    <w:rsid w:val="00684DCF"/>
    <w:rsid w:val="00684FF3"/>
    <w:rsid w:val="00685201"/>
    <w:rsid w:val="00685902"/>
    <w:rsid w:val="0068624D"/>
    <w:rsid w:val="00691CAD"/>
    <w:rsid w:val="0069284D"/>
    <w:rsid w:val="00694084"/>
    <w:rsid w:val="00694255"/>
    <w:rsid w:val="0069592E"/>
    <w:rsid w:val="006965F2"/>
    <w:rsid w:val="006A1A73"/>
    <w:rsid w:val="006A6873"/>
    <w:rsid w:val="006A7790"/>
    <w:rsid w:val="006A7DDF"/>
    <w:rsid w:val="006B1250"/>
    <w:rsid w:val="006B1F22"/>
    <w:rsid w:val="006B429D"/>
    <w:rsid w:val="006B484F"/>
    <w:rsid w:val="006B4C34"/>
    <w:rsid w:val="006B6141"/>
    <w:rsid w:val="006B6749"/>
    <w:rsid w:val="006C63A0"/>
    <w:rsid w:val="006D0F9F"/>
    <w:rsid w:val="006D2308"/>
    <w:rsid w:val="006D6115"/>
    <w:rsid w:val="006D770B"/>
    <w:rsid w:val="006D7726"/>
    <w:rsid w:val="006E09E7"/>
    <w:rsid w:val="006E23AA"/>
    <w:rsid w:val="006E3D2C"/>
    <w:rsid w:val="006E7360"/>
    <w:rsid w:val="006F0269"/>
    <w:rsid w:val="006F0A2D"/>
    <w:rsid w:val="006F131A"/>
    <w:rsid w:val="006F5D6C"/>
    <w:rsid w:val="006F7FCC"/>
    <w:rsid w:val="0070068C"/>
    <w:rsid w:val="00700C90"/>
    <w:rsid w:val="00703D62"/>
    <w:rsid w:val="007047A4"/>
    <w:rsid w:val="00704AF3"/>
    <w:rsid w:val="00705CF7"/>
    <w:rsid w:val="00706095"/>
    <w:rsid w:val="00706D9E"/>
    <w:rsid w:val="00711E2D"/>
    <w:rsid w:val="00711FA2"/>
    <w:rsid w:val="0071264D"/>
    <w:rsid w:val="00712F89"/>
    <w:rsid w:val="00714B4D"/>
    <w:rsid w:val="00715A0F"/>
    <w:rsid w:val="0071615B"/>
    <w:rsid w:val="00717B46"/>
    <w:rsid w:val="00720806"/>
    <w:rsid w:val="00720DBA"/>
    <w:rsid w:val="0072242A"/>
    <w:rsid w:val="007237C5"/>
    <w:rsid w:val="00723AF1"/>
    <w:rsid w:val="00724042"/>
    <w:rsid w:val="0073089C"/>
    <w:rsid w:val="00730AE9"/>
    <w:rsid w:val="007321C1"/>
    <w:rsid w:val="00734A07"/>
    <w:rsid w:val="00735769"/>
    <w:rsid w:val="00736A66"/>
    <w:rsid w:val="00737DF5"/>
    <w:rsid w:val="007403DB"/>
    <w:rsid w:val="0074171D"/>
    <w:rsid w:val="00741C28"/>
    <w:rsid w:val="0074256F"/>
    <w:rsid w:val="00743DE4"/>
    <w:rsid w:val="00746D1D"/>
    <w:rsid w:val="007477A4"/>
    <w:rsid w:val="007508FF"/>
    <w:rsid w:val="00750AC6"/>
    <w:rsid w:val="00751B47"/>
    <w:rsid w:val="007524BA"/>
    <w:rsid w:val="00752FD0"/>
    <w:rsid w:val="007534C0"/>
    <w:rsid w:val="0075380B"/>
    <w:rsid w:val="0075575D"/>
    <w:rsid w:val="00755DFF"/>
    <w:rsid w:val="007569F5"/>
    <w:rsid w:val="00756F06"/>
    <w:rsid w:val="0076106E"/>
    <w:rsid w:val="00761D2F"/>
    <w:rsid w:val="007632CA"/>
    <w:rsid w:val="0076431A"/>
    <w:rsid w:val="007645F7"/>
    <w:rsid w:val="007669C4"/>
    <w:rsid w:val="007703B4"/>
    <w:rsid w:val="00770C30"/>
    <w:rsid w:val="0078005B"/>
    <w:rsid w:val="00780B8D"/>
    <w:rsid w:val="00781997"/>
    <w:rsid w:val="00783021"/>
    <w:rsid w:val="00783547"/>
    <w:rsid w:val="00783CDF"/>
    <w:rsid w:val="00783E34"/>
    <w:rsid w:val="00784241"/>
    <w:rsid w:val="00784A15"/>
    <w:rsid w:val="00784F57"/>
    <w:rsid w:val="007850A1"/>
    <w:rsid w:val="007851E3"/>
    <w:rsid w:val="0078630B"/>
    <w:rsid w:val="00787D4D"/>
    <w:rsid w:val="00790B16"/>
    <w:rsid w:val="00792769"/>
    <w:rsid w:val="00792A64"/>
    <w:rsid w:val="0079454E"/>
    <w:rsid w:val="00794AA6"/>
    <w:rsid w:val="007978E8"/>
    <w:rsid w:val="007A0287"/>
    <w:rsid w:val="007A08BA"/>
    <w:rsid w:val="007A0B6F"/>
    <w:rsid w:val="007A0D5F"/>
    <w:rsid w:val="007A1FBE"/>
    <w:rsid w:val="007A2476"/>
    <w:rsid w:val="007A30A5"/>
    <w:rsid w:val="007A3C88"/>
    <w:rsid w:val="007A52D7"/>
    <w:rsid w:val="007A6403"/>
    <w:rsid w:val="007A6D05"/>
    <w:rsid w:val="007A6E2D"/>
    <w:rsid w:val="007A7589"/>
    <w:rsid w:val="007A7D6B"/>
    <w:rsid w:val="007B027A"/>
    <w:rsid w:val="007B2103"/>
    <w:rsid w:val="007B27E4"/>
    <w:rsid w:val="007B2C4F"/>
    <w:rsid w:val="007B4597"/>
    <w:rsid w:val="007B598B"/>
    <w:rsid w:val="007C1548"/>
    <w:rsid w:val="007C1677"/>
    <w:rsid w:val="007C2A7C"/>
    <w:rsid w:val="007C2D40"/>
    <w:rsid w:val="007C379C"/>
    <w:rsid w:val="007C44E6"/>
    <w:rsid w:val="007C55B2"/>
    <w:rsid w:val="007C578B"/>
    <w:rsid w:val="007C6E26"/>
    <w:rsid w:val="007C761B"/>
    <w:rsid w:val="007D18FA"/>
    <w:rsid w:val="007D3ADD"/>
    <w:rsid w:val="007D3F81"/>
    <w:rsid w:val="007D3FF3"/>
    <w:rsid w:val="007D429C"/>
    <w:rsid w:val="007D4A93"/>
    <w:rsid w:val="007D5173"/>
    <w:rsid w:val="007D526F"/>
    <w:rsid w:val="007D5479"/>
    <w:rsid w:val="007D7DDC"/>
    <w:rsid w:val="007E05D5"/>
    <w:rsid w:val="007E15E9"/>
    <w:rsid w:val="007E4A3D"/>
    <w:rsid w:val="007E69E7"/>
    <w:rsid w:val="007E7BD2"/>
    <w:rsid w:val="007F2001"/>
    <w:rsid w:val="007F25CD"/>
    <w:rsid w:val="007F4584"/>
    <w:rsid w:val="007F7935"/>
    <w:rsid w:val="007F7A7E"/>
    <w:rsid w:val="007F7BC6"/>
    <w:rsid w:val="00803096"/>
    <w:rsid w:val="00805D94"/>
    <w:rsid w:val="008060A6"/>
    <w:rsid w:val="00810C8E"/>
    <w:rsid w:val="00811DFF"/>
    <w:rsid w:val="00813F26"/>
    <w:rsid w:val="00815E2A"/>
    <w:rsid w:val="008168D6"/>
    <w:rsid w:val="00821C3F"/>
    <w:rsid w:val="008247A8"/>
    <w:rsid w:val="008266AD"/>
    <w:rsid w:val="0083109D"/>
    <w:rsid w:val="00833D7C"/>
    <w:rsid w:val="00835894"/>
    <w:rsid w:val="00835A38"/>
    <w:rsid w:val="00835FEC"/>
    <w:rsid w:val="00837B3A"/>
    <w:rsid w:val="00837CBA"/>
    <w:rsid w:val="008410FB"/>
    <w:rsid w:val="008411D8"/>
    <w:rsid w:val="00842009"/>
    <w:rsid w:val="008430B5"/>
    <w:rsid w:val="0084678C"/>
    <w:rsid w:val="00847817"/>
    <w:rsid w:val="0085102A"/>
    <w:rsid w:val="00852375"/>
    <w:rsid w:val="00857891"/>
    <w:rsid w:val="00862597"/>
    <w:rsid w:val="00865CC5"/>
    <w:rsid w:val="00872311"/>
    <w:rsid w:val="00876D42"/>
    <w:rsid w:val="008777E4"/>
    <w:rsid w:val="00880134"/>
    <w:rsid w:val="00880A92"/>
    <w:rsid w:val="008814B6"/>
    <w:rsid w:val="00882A83"/>
    <w:rsid w:val="00884536"/>
    <w:rsid w:val="00886239"/>
    <w:rsid w:val="00887126"/>
    <w:rsid w:val="00887859"/>
    <w:rsid w:val="00890ED0"/>
    <w:rsid w:val="00891448"/>
    <w:rsid w:val="00894E7F"/>
    <w:rsid w:val="008A1E74"/>
    <w:rsid w:val="008A4BD0"/>
    <w:rsid w:val="008A7F3F"/>
    <w:rsid w:val="008B099F"/>
    <w:rsid w:val="008B1FB2"/>
    <w:rsid w:val="008B2122"/>
    <w:rsid w:val="008B23C8"/>
    <w:rsid w:val="008B2A52"/>
    <w:rsid w:val="008B39B3"/>
    <w:rsid w:val="008B6419"/>
    <w:rsid w:val="008B695E"/>
    <w:rsid w:val="008B6A4D"/>
    <w:rsid w:val="008C023F"/>
    <w:rsid w:val="008C38E6"/>
    <w:rsid w:val="008C3F64"/>
    <w:rsid w:val="008C4203"/>
    <w:rsid w:val="008C42D9"/>
    <w:rsid w:val="008C500E"/>
    <w:rsid w:val="008C707C"/>
    <w:rsid w:val="008C78F7"/>
    <w:rsid w:val="008D03DA"/>
    <w:rsid w:val="008D379F"/>
    <w:rsid w:val="008D4734"/>
    <w:rsid w:val="008D5D81"/>
    <w:rsid w:val="008D71DB"/>
    <w:rsid w:val="008D774A"/>
    <w:rsid w:val="008E0FC6"/>
    <w:rsid w:val="008E170A"/>
    <w:rsid w:val="008E1F2C"/>
    <w:rsid w:val="008E29F9"/>
    <w:rsid w:val="008E4AAA"/>
    <w:rsid w:val="008F108B"/>
    <w:rsid w:val="008F1D37"/>
    <w:rsid w:val="008F2854"/>
    <w:rsid w:val="008F3858"/>
    <w:rsid w:val="008F47F4"/>
    <w:rsid w:val="008F5A2F"/>
    <w:rsid w:val="008F5BE9"/>
    <w:rsid w:val="008F7B28"/>
    <w:rsid w:val="008F7B55"/>
    <w:rsid w:val="00900A21"/>
    <w:rsid w:val="00900EB8"/>
    <w:rsid w:val="00900F0A"/>
    <w:rsid w:val="00901C18"/>
    <w:rsid w:val="00901EEC"/>
    <w:rsid w:val="0090283C"/>
    <w:rsid w:val="00905238"/>
    <w:rsid w:val="00905C06"/>
    <w:rsid w:val="009070CC"/>
    <w:rsid w:val="00907EB2"/>
    <w:rsid w:val="00907FF8"/>
    <w:rsid w:val="00911169"/>
    <w:rsid w:val="00914C19"/>
    <w:rsid w:val="00915FB7"/>
    <w:rsid w:val="009173FB"/>
    <w:rsid w:val="00920724"/>
    <w:rsid w:val="00920D5F"/>
    <w:rsid w:val="009214EE"/>
    <w:rsid w:val="0092164D"/>
    <w:rsid w:val="00921A92"/>
    <w:rsid w:val="00925C43"/>
    <w:rsid w:val="00926A03"/>
    <w:rsid w:val="00927036"/>
    <w:rsid w:val="009304CE"/>
    <w:rsid w:val="00933469"/>
    <w:rsid w:val="00937952"/>
    <w:rsid w:val="00940B40"/>
    <w:rsid w:val="00941C5A"/>
    <w:rsid w:val="00943093"/>
    <w:rsid w:val="00943A04"/>
    <w:rsid w:val="009441D1"/>
    <w:rsid w:val="00947AF6"/>
    <w:rsid w:val="00947B31"/>
    <w:rsid w:val="009508FB"/>
    <w:rsid w:val="00950DE7"/>
    <w:rsid w:val="00950E72"/>
    <w:rsid w:val="00953BFB"/>
    <w:rsid w:val="009541D8"/>
    <w:rsid w:val="0095659D"/>
    <w:rsid w:val="009565B9"/>
    <w:rsid w:val="00957E87"/>
    <w:rsid w:val="0096029C"/>
    <w:rsid w:val="00963E4E"/>
    <w:rsid w:val="009645AD"/>
    <w:rsid w:val="00966CA1"/>
    <w:rsid w:val="00967BB9"/>
    <w:rsid w:val="00971649"/>
    <w:rsid w:val="009719DF"/>
    <w:rsid w:val="00973CF3"/>
    <w:rsid w:val="00974B8F"/>
    <w:rsid w:val="00974F75"/>
    <w:rsid w:val="00975593"/>
    <w:rsid w:val="009802CC"/>
    <w:rsid w:val="009816A0"/>
    <w:rsid w:val="00983703"/>
    <w:rsid w:val="00986D07"/>
    <w:rsid w:val="009900EC"/>
    <w:rsid w:val="00990F4C"/>
    <w:rsid w:val="00993762"/>
    <w:rsid w:val="00994A54"/>
    <w:rsid w:val="00994B39"/>
    <w:rsid w:val="00994DDE"/>
    <w:rsid w:val="00995C0F"/>
    <w:rsid w:val="00996551"/>
    <w:rsid w:val="00996F70"/>
    <w:rsid w:val="00997119"/>
    <w:rsid w:val="009A174A"/>
    <w:rsid w:val="009A2812"/>
    <w:rsid w:val="009A4BFF"/>
    <w:rsid w:val="009A5B78"/>
    <w:rsid w:val="009A77C2"/>
    <w:rsid w:val="009B02B1"/>
    <w:rsid w:val="009B29B9"/>
    <w:rsid w:val="009B3BE1"/>
    <w:rsid w:val="009B3FB4"/>
    <w:rsid w:val="009B52DA"/>
    <w:rsid w:val="009B63CB"/>
    <w:rsid w:val="009C02FF"/>
    <w:rsid w:val="009C2238"/>
    <w:rsid w:val="009C35C3"/>
    <w:rsid w:val="009C47FF"/>
    <w:rsid w:val="009C4BAD"/>
    <w:rsid w:val="009C5819"/>
    <w:rsid w:val="009C5E67"/>
    <w:rsid w:val="009C72D4"/>
    <w:rsid w:val="009D0A3E"/>
    <w:rsid w:val="009D210B"/>
    <w:rsid w:val="009D276B"/>
    <w:rsid w:val="009D2C37"/>
    <w:rsid w:val="009D33C1"/>
    <w:rsid w:val="009D3BB3"/>
    <w:rsid w:val="009D6B45"/>
    <w:rsid w:val="009E0498"/>
    <w:rsid w:val="009E0F09"/>
    <w:rsid w:val="009E115A"/>
    <w:rsid w:val="009E23B5"/>
    <w:rsid w:val="009E252E"/>
    <w:rsid w:val="009E2B1B"/>
    <w:rsid w:val="009E2E64"/>
    <w:rsid w:val="009E4310"/>
    <w:rsid w:val="009E51A8"/>
    <w:rsid w:val="009E51DC"/>
    <w:rsid w:val="009E52E8"/>
    <w:rsid w:val="009E61A5"/>
    <w:rsid w:val="009F1862"/>
    <w:rsid w:val="009F2C44"/>
    <w:rsid w:val="009F3AD4"/>
    <w:rsid w:val="009F4C5F"/>
    <w:rsid w:val="009F60E9"/>
    <w:rsid w:val="009F67B0"/>
    <w:rsid w:val="009F6CBA"/>
    <w:rsid w:val="009F7FAC"/>
    <w:rsid w:val="00A001B4"/>
    <w:rsid w:val="00A00864"/>
    <w:rsid w:val="00A01395"/>
    <w:rsid w:val="00A03226"/>
    <w:rsid w:val="00A078BD"/>
    <w:rsid w:val="00A1092E"/>
    <w:rsid w:val="00A10D26"/>
    <w:rsid w:val="00A144CC"/>
    <w:rsid w:val="00A1478F"/>
    <w:rsid w:val="00A149EC"/>
    <w:rsid w:val="00A201CD"/>
    <w:rsid w:val="00A2070A"/>
    <w:rsid w:val="00A21A09"/>
    <w:rsid w:val="00A21F24"/>
    <w:rsid w:val="00A2396F"/>
    <w:rsid w:val="00A243F0"/>
    <w:rsid w:val="00A26281"/>
    <w:rsid w:val="00A30808"/>
    <w:rsid w:val="00A31E03"/>
    <w:rsid w:val="00A32F08"/>
    <w:rsid w:val="00A33743"/>
    <w:rsid w:val="00A346DA"/>
    <w:rsid w:val="00A36D26"/>
    <w:rsid w:val="00A3754B"/>
    <w:rsid w:val="00A42244"/>
    <w:rsid w:val="00A43E12"/>
    <w:rsid w:val="00A44013"/>
    <w:rsid w:val="00A440EB"/>
    <w:rsid w:val="00A44D36"/>
    <w:rsid w:val="00A4522D"/>
    <w:rsid w:val="00A45CBF"/>
    <w:rsid w:val="00A46109"/>
    <w:rsid w:val="00A479AE"/>
    <w:rsid w:val="00A515E9"/>
    <w:rsid w:val="00A51F52"/>
    <w:rsid w:val="00A54A26"/>
    <w:rsid w:val="00A578FB"/>
    <w:rsid w:val="00A60C48"/>
    <w:rsid w:val="00A60D18"/>
    <w:rsid w:val="00A6324C"/>
    <w:rsid w:val="00A671E5"/>
    <w:rsid w:val="00A67218"/>
    <w:rsid w:val="00A67682"/>
    <w:rsid w:val="00A67DE5"/>
    <w:rsid w:val="00A71B90"/>
    <w:rsid w:val="00A72A9D"/>
    <w:rsid w:val="00A73C2E"/>
    <w:rsid w:val="00A7556B"/>
    <w:rsid w:val="00A756E9"/>
    <w:rsid w:val="00A757D2"/>
    <w:rsid w:val="00A774E1"/>
    <w:rsid w:val="00A80523"/>
    <w:rsid w:val="00A806FC"/>
    <w:rsid w:val="00A810A1"/>
    <w:rsid w:val="00A857AB"/>
    <w:rsid w:val="00A87444"/>
    <w:rsid w:val="00A87ADB"/>
    <w:rsid w:val="00A906FC"/>
    <w:rsid w:val="00A90ED4"/>
    <w:rsid w:val="00A930BF"/>
    <w:rsid w:val="00A93E35"/>
    <w:rsid w:val="00A94CAB"/>
    <w:rsid w:val="00A95DC7"/>
    <w:rsid w:val="00A96C20"/>
    <w:rsid w:val="00A96D43"/>
    <w:rsid w:val="00AA0BEB"/>
    <w:rsid w:val="00AA0C20"/>
    <w:rsid w:val="00AA0C34"/>
    <w:rsid w:val="00AA0FC3"/>
    <w:rsid w:val="00AA279D"/>
    <w:rsid w:val="00AA65DE"/>
    <w:rsid w:val="00AB088F"/>
    <w:rsid w:val="00AB0F1A"/>
    <w:rsid w:val="00AB2E68"/>
    <w:rsid w:val="00AB40A5"/>
    <w:rsid w:val="00AB5EE1"/>
    <w:rsid w:val="00AB7FBB"/>
    <w:rsid w:val="00AC0824"/>
    <w:rsid w:val="00AC154F"/>
    <w:rsid w:val="00AC2CA8"/>
    <w:rsid w:val="00AC484F"/>
    <w:rsid w:val="00AC4A3F"/>
    <w:rsid w:val="00AC6391"/>
    <w:rsid w:val="00AC71F5"/>
    <w:rsid w:val="00AC7AAB"/>
    <w:rsid w:val="00AD12D8"/>
    <w:rsid w:val="00AD1D69"/>
    <w:rsid w:val="00AD26E5"/>
    <w:rsid w:val="00AD3422"/>
    <w:rsid w:val="00AD3633"/>
    <w:rsid w:val="00AD3B24"/>
    <w:rsid w:val="00AD3B90"/>
    <w:rsid w:val="00AD4108"/>
    <w:rsid w:val="00AD50B6"/>
    <w:rsid w:val="00AD5905"/>
    <w:rsid w:val="00AD628C"/>
    <w:rsid w:val="00AD6D3B"/>
    <w:rsid w:val="00AD75D0"/>
    <w:rsid w:val="00AE260D"/>
    <w:rsid w:val="00AE2E0B"/>
    <w:rsid w:val="00AE4C6C"/>
    <w:rsid w:val="00AE5C2C"/>
    <w:rsid w:val="00AF1B12"/>
    <w:rsid w:val="00AF2FF6"/>
    <w:rsid w:val="00AF3381"/>
    <w:rsid w:val="00AF40C8"/>
    <w:rsid w:val="00AF5A87"/>
    <w:rsid w:val="00AF72C8"/>
    <w:rsid w:val="00AF7BFF"/>
    <w:rsid w:val="00B01619"/>
    <w:rsid w:val="00B06293"/>
    <w:rsid w:val="00B0681D"/>
    <w:rsid w:val="00B06A0D"/>
    <w:rsid w:val="00B06DC5"/>
    <w:rsid w:val="00B10CDC"/>
    <w:rsid w:val="00B13459"/>
    <w:rsid w:val="00B1534B"/>
    <w:rsid w:val="00B1713C"/>
    <w:rsid w:val="00B20022"/>
    <w:rsid w:val="00B227CB"/>
    <w:rsid w:val="00B22E12"/>
    <w:rsid w:val="00B2393C"/>
    <w:rsid w:val="00B24501"/>
    <w:rsid w:val="00B24DC1"/>
    <w:rsid w:val="00B24E06"/>
    <w:rsid w:val="00B27713"/>
    <w:rsid w:val="00B30627"/>
    <w:rsid w:val="00B31536"/>
    <w:rsid w:val="00B321CD"/>
    <w:rsid w:val="00B351A1"/>
    <w:rsid w:val="00B36130"/>
    <w:rsid w:val="00B375D7"/>
    <w:rsid w:val="00B412EC"/>
    <w:rsid w:val="00B42D59"/>
    <w:rsid w:val="00B4341B"/>
    <w:rsid w:val="00B469D0"/>
    <w:rsid w:val="00B4797C"/>
    <w:rsid w:val="00B519F7"/>
    <w:rsid w:val="00B5215D"/>
    <w:rsid w:val="00B53A7B"/>
    <w:rsid w:val="00B5618C"/>
    <w:rsid w:val="00B57800"/>
    <w:rsid w:val="00B6056E"/>
    <w:rsid w:val="00B60A14"/>
    <w:rsid w:val="00B6239C"/>
    <w:rsid w:val="00B64120"/>
    <w:rsid w:val="00B641CA"/>
    <w:rsid w:val="00B66130"/>
    <w:rsid w:val="00B71508"/>
    <w:rsid w:val="00B739EA"/>
    <w:rsid w:val="00B76D1D"/>
    <w:rsid w:val="00B803F5"/>
    <w:rsid w:val="00B81937"/>
    <w:rsid w:val="00B82077"/>
    <w:rsid w:val="00B85DEF"/>
    <w:rsid w:val="00B90226"/>
    <w:rsid w:val="00B90332"/>
    <w:rsid w:val="00B9394F"/>
    <w:rsid w:val="00B97261"/>
    <w:rsid w:val="00BA130E"/>
    <w:rsid w:val="00BA17BC"/>
    <w:rsid w:val="00BA301A"/>
    <w:rsid w:val="00BA486D"/>
    <w:rsid w:val="00BA6075"/>
    <w:rsid w:val="00BA7B05"/>
    <w:rsid w:val="00BA7E54"/>
    <w:rsid w:val="00BB00F9"/>
    <w:rsid w:val="00BB01A3"/>
    <w:rsid w:val="00BB1C91"/>
    <w:rsid w:val="00BB5A5C"/>
    <w:rsid w:val="00BC0656"/>
    <w:rsid w:val="00BC1F16"/>
    <w:rsid w:val="00BC2572"/>
    <w:rsid w:val="00BC39F7"/>
    <w:rsid w:val="00BC4C4D"/>
    <w:rsid w:val="00BC59D9"/>
    <w:rsid w:val="00BD0BC2"/>
    <w:rsid w:val="00BD15C1"/>
    <w:rsid w:val="00BD1D44"/>
    <w:rsid w:val="00BD210C"/>
    <w:rsid w:val="00BD4E13"/>
    <w:rsid w:val="00BD5977"/>
    <w:rsid w:val="00BD6EDB"/>
    <w:rsid w:val="00BE1376"/>
    <w:rsid w:val="00BE171F"/>
    <w:rsid w:val="00BE1FB4"/>
    <w:rsid w:val="00BE218D"/>
    <w:rsid w:val="00BE52CE"/>
    <w:rsid w:val="00BE5328"/>
    <w:rsid w:val="00BE6A74"/>
    <w:rsid w:val="00BF5128"/>
    <w:rsid w:val="00BF716A"/>
    <w:rsid w:val="00C01AC9"/>
    <w:rsid w:val="00C02DE7"/>
    <w:rsid w:val="00C07111"/>
    <w:rsid w:val="00C07218"/>
    <w:rsid w:val="00C07489"/>
    <w:rsid w:val="00C07A96"/>
    <w:rsid w:val="00C107E0"/>
    <w:rsid w:val="00C1086D"/>
    <w:rsid w:val="00C1149A"/>
    <w:rsid w:val="00C11711"/>
    <w:rsid w:val="00C1188C"/>
    <w:rsid w:val="00C12051"/>
    <w:rsid w:val="00C124FF"/>
    <w:rsid w:val="00C12534"/>
    <w:rsid w:val="00C129C6"/>
    <w:rsid w:val="00C13EA2"/>
    <w:rsid w:val="00C14E2E"/>
    <w:rsid w:val="00C157F8"/>
    <w:rsid w:val="00C15B51"/>
    <w:rsid w:val="00C15F30"/>
    <w:rsid w:val="00C16C6E"/>
    <w:rsid w:val="00C20DBB"/>
    <w:rsid w:val="00C2343F"/>
    <w:rsid w:val="00C24157"/>
    <w:rsid w:val="00C30374"/>
    <w:rsid w:val="00C306EC"/>
    <w:rsid w:val="00C31B48"/>
    <w:rsid w:val="00C32163"/>
    <w:rsid w:val="00C337FB"/>
    <w:rsid w:val="00C33D05"/>
    <w:rsid w:val="00C33E66"/>
    <w:rsid w:val="00C352A7"/>
    <w:rsid w:val="00C35A95"/>
    <w:rsid w:val="00C404A1"/>
    <w:rsid w:val="00C4089E"/>
    <w:rsid w:val="00C4178D"/>
    <w:rsid w:val="00C426EC"/>
    <w:rsid w:val="00C4364F"/>
    <w:rsid w:val="00C46118"/>
    <w:rsid w:val="00C4611F"/>
    <w:rsid w:val="00C51485"/>
    <w:rsid w:val="00C5162F"/>
    <w:rsid w:val="00C521F9"/>
    <w:rsid w:val="00C5771C"/>
    <w:rsid w:val="00C578E6"/>
    <w:rsid w:val="00C60C12"/>
    <w:rsid w:val="00C60CA7"/>
    <w:rsid w:val="00C63613"/>
    <w:rsid w:val="00C6476E"/>
    <w:rsid w:val="00C66221"/>
    <w:rsid w:val="00C66433"/>
    <w:rsid w:val="00C66C9B"/>
    <w:rsid w:val="00C66D93"/>
    <w:rsid w:val="00C70528"/>
    <w:rsid w:val="00C71138"/>
    <w:rsid w:val="00C729F9"/>
    <w:rsid w:val="00C76921"/>
    <w:rsid w:val="00C778EA"/>
    <w:rsid w:val="00C7796C"/>
    <w:rsid w:val="00C800A0"/>
    <w:rsid w:val="00C8284F"/>
    <w:rsid w:val="00C83282"/>
    <w:rsid w:val="00C8339E"/>
    <w:rsid w:val="00C8344F"/>
    <w:rsid w:val="00C856F0"/>
    <w:rsid w:val="00C86C08"/>
    <w:rsid w:val="00C904FC"/>
    <w:rsid w:val="00C9480D"/>
    <w:rsid w:val="00C9518A"/>
    <w:rsid w:val="00C957B3"/>
    <w:rsid w:val="00C96CB1"/>
    <w:rsid w:val="00CA030A"/>
    <w:rsid w:val="00CA16C2"/>
    <w:rsid w:val="00CA30C8"/>
    <w:rsid w:val="00CA628E"/>
    <w:rsid w:val="00CA7E23"/>
    <w:rsid w:val="00CC0C80"/>
    <w:rsid w:val="00CC1647"/>
    <w:rsid w:val="00CC2055"/>
    <w:rsid w:val="00CC4BDB"/>
    <w:rsid w:val="00CC6663"/>
    <w:rsid w:val="00CC6AD1"/>
    <w:rsid w:val="00CC7C2D"/>
    <w:rsid w:val="00CD01C6"/>
    <w:rsid w:val="00CD1495"/>
    <w:rsid w:val="00CD39DB"/>
    <w:rsid w:val="00CD6289"/>
    <w:rsid w:val="00CD6A0D"/>
    <w:rsid w:val="00CE0528"/>
    <w:rsid w:val="00CE06B4"/>
    <w:rsid w:val="00CE1638"/>
    <w:rsid w:val="00CE299C"/>
    <w:rsid w:val="00CE3AA0"/>
    <w:rsid w:val="00CE3C60"/>
    <w:rsid w:val="00CE6014"/>
    <w:rsid w:val="00CE6BD0"/>
    <w:rsid w:val="00CE7EE7"/>
    <w:rsid w:val="00CF0105"/>
    <w:rsid w:val="00CF07D4"/>
    <w:rsid w:val="00CF2A4C"/>
    <w:rsid w:val="00CF2E46"/>
    <w:rsid w:val="00CF3C41"/>
    <w:rsid w:val="00CF5A62"/>
    <w:rsid w:val="00CF6CD3"/>
    <w:rsid w:val="00CF759B"/>
    <w:rsid w:val="00CF78AA"/>
    <w:rsid w:val="00CF7B06"/>
    <w:rsid w:val="00D0490C"/>
    <w:rsid w:val="00D06E0C"/>
    <w:rsid w:val="00D07071"/>
    <w:rsid w:val="00D07280"/>
    <w:rsid w:val="00D07F8E"/>
    <w:rsid w:val="00D1129F"/>
    <w:rsid w:val="00D14E7D"/>
    <w:rsid w:val="00D15C4C"/>
    <w:rsid w:val="00D15F68"/>
    <w:rsid w:val="00D21542"/>
    <w:rsid w:val="00D221DC"/>
    <w:rsid w:val="00D22B9A"/>
    <w:rsid w:val="00D2305C"/>
    <w:rsid w:val="00D243CE"/>
    <w:rsid w:val="00D257D2"/>
    <w:rsid w:val="00D25F10"/>
    <w:rsid w:val="00D26FDF"/>
    <w:rsid w:val="00D279BA"/>
    <w:rsid w:val="00D27DBC"/>
    <w:rsid w:val="00D30D4E"/>
    <w:rsid w:val="00D30FDF"/>
    <w:rsid w:val="00D3169C"/>
    <w:rsid w:val="00D3554E"/>
    <w:rsid w:val="00D35AC1"/>
    <w:rsid w:val="00D40D04"/>
    <w:rsid w:val="00D41C46"/>
    <w:rsid w:val="00D45D54"/>
    <w:rsid w:val="00D50F5B"/>
    <w:rsid w:val="00D52BDD"/>
    <w:rsid w:val="00D54C95"/>
    <w:rsid w:val="00D55930"/>
    <w:rsid w:val="00D6006D"/>
    <w:rsid w:val="00D61D4A"/>
    <w:rsid w:val="00D630CF"/>
    <w:rsid w:val="00D63BAD"/>
    <w:rsid w:val="00D7291E"/>
    <w:rsid w:val="00D72E00"/>
    <w:rsid w:val="00D73DD9"/>
    <w:rsid w:val="00D75F78"/>
    <w:rsid w:val="00D7651C"/>
    <w:rsid w:val="00D7654B"/>
    <w:rsid w:val="00D808E5"/>
    <w:rsid w:val="00D81DBB"/>
    <w:rsid w:val="00D829B7"/>
    <w:rsid w:val="00D83616"/>
    <w:rsid w:val="00D83B12"/>
    <w:rsid w:val="00D83E51"/>
    <w:rsid w:val="00D85215"/>
    <w:rsid w:val="00D858B7"/>
    <w:rsid w:val="00D867DA"/>
    <w:rsid w:val="00D86ED6"/>
    <w:rsid w:val="00D87938"/>
    <w:rsid w:val="00D9247E"/>
    <w:rsid w:val="00D92AAA"/>
    <w:rsid w:val="00D97F7A"/>
    <w:rsid w:val="00DA005A"/>
    <w:rsid w:val="00DA00E9"/>
    <w:rsid w:val="00DA34BB"/>
    <w:rsid w:val="00DA3C44"/>
    <w:rsid w:val="00DA5E99"/>
    <w:rsid w:val="00DA709D"/>
    <w:rsid w:val="00DA7625"/>
    <w:rsid w:val="00DA7CC2"/>
    <w:rsid w:val="00DB3085"/>
    <w:rsid w:val="00DB4345"/>
    <w:rsid w:val="00DB4A51"/>
    <w:rsid w:val="00DB603C"/>
    <w:rsid w:val="00DC076D"/>
    <w:rsid w:val="00DC39A7"/>
    <w:rsid w:val="00DC4220"/>
    <w:rsid w:val="00DC42BD"/>
    <w:rsid w:val="00DC5423"/>
    <w:rsid w:val="00DC5FE7"/>
    <w:rsid w:val="00DD04D8"/>
    <w:rsid w:val="00DD415D"/>
    <w:rsid w:val="00DD4456"/>
    <w:rsid w:val="00DD4EA3"/>
    <w:rsid w:val="00DE13A7"/>
    <w:rsid w:val="00DE2255"/>
    <w:rsid w:val="00DE2F45"/>
    <w:rsid w:val="00DF3E41"/>
    <w:rsid w:val="00DF5775"/>
    <w:rsid w:val="00DF6019"/>
    <w:rsid w:val="00DF6F8F"/>
    <w:rsid w:val="00E00D96"/>
    <w:rsid w:val="00E010DD"/>
    <w:rsid w:val="00E024F6"/>
    <w:rsid w:val="00E027DF"/>
    <w:rsid w:val="00E03FD1"/>
    <w:rsid w:val="00E050F2"/>
    <w:rsid w:val="00E054A4"/>
    <w:rsid w:val="00E05BE2"/>
    <w:rsid w:val="00E06384"/>
    <w:rsid w:val="00E1475F"/>
    <w:rsid w:val="00E15E79"/>
    <w:rsid w:val="00E17FD6"/>
    <w:rsid w:val="00E21E37"/>
    <w:rsid w:val="00E22A40"/>
    <w:rsid w:val="00E23199"/>
    <w:rsid w:val="00E24AC0"/>
    <w:rsid w:val="00E25C5E"/>
    <w:rsid w:val="00E26193"/>
    <w:rsid w:val="00E31B7C"/>
    <w:rsid w:val="00E33D71"/>
    <w:rsid w:val="00E370EE"/>
    <w:rsid w:val="00E37F72"/>
    <w:rsid w:val="00E40D83"/>
    <w:rsid w:val="00E40D92"/>
    <w:rsid w:val="00E411B1"/>
    <w:rsid w:val="00E4296D"/>
    <w:rsid w:val="00E435E0"/>
    <w:rsid w:val="00E441E6"/>
    <w:rsid w:val="00E45585"/>
    <w:rsid w:val="00E458BA"/>
    <w:rsid w:val="00E45BD6"/>
    <w:rsid w:val="00E47432"/>
    <w:rsid w:val="00E5128F"/>
    <w:rsid w:val="00E55758"/>
    <w:rsid w:val="00E56FF3"/>
    <w:rsid w:val="00E607DF"/>
    <w:rsid w:val="00E60C7C"/>
    <w:rsid w:val="00E614C9"/>
    <w:rsid w:val="00E61925"/>
    <w:rsid w:val="00E61BFD"/>
    <w:rsid w:val="00E631AC"/>
    <w:rsid w:val="00E6555E"/>
    <w:rsid w:val="00E6635E"/>
    <w:rsid w:val="00E67222"/>
    <w:rsid w:val="00E70438"/>
    <w:rsid w:val="00E704EB"/>
    <w:rsid w:val="00E7078B"/>
    <w:rsid w:val="00E718F9"/>
    <w:rsid w:val="00E71943"/>
    <w:rsid w:val="00E72C29"/>
    <w:rsid w:val="00E758C2"/>
    <w:rsid w:val="00E759E1"/>
    <w:rsid w:val="00E804A1"/>
    <w:rsid w:val="00E82079"/>
    <w:rsid w:val="00E82188"/>
    <w:rsid w:val="00E82FB1"/>
    <w:rsid w:val="00E83186"/>
    <w:rsid w:val="00E84FD9"/>
    <w:rsid w:val="00E85274"/>
    <w:rsid w:val="00E86CBF"/>
    <w:rsid w:val="00E9136E"/>
    <w:rsid w:val="00E91774"/>
    <w:rsid w:val="00E917B4"/>
    <w:rsid w:val="00E91E34"/>
    <w:rsid w:val="00E9244F"/>
    <w:rsid w:val="00E92B00"/>
    <w:rsid w:val="00E93C32"/>
    <w:rsid w:val="00E9506C"/>
    <w:rsid w:val="00EA08A0"/>
    <w:rsid w:val="00EA1A76"/>
    <w:rsid w:val="00EA2837"/>
    <w:rsid w:val="00EA29DA"/>
    <w:rsid w:val="00EA43B0"/>
    <w:rsid w:val="00EA4B05"/>
    <w:rsid w:val="00EA6912"/>
    <w:rsid w:val="00EB07EA"/>
    <w:rsid w:val="00EB2FE3"/>
    <w:rsid w:val="00EB321A"/>
    <w:rsid w:val="00EB504A"/>
    <w:rsid w:val="00EB5A67"/>
    <w:rsid w:val="00EB5E2B"/>
    <w:rsid w:val="00EB614A"/>
    <w:rsid w:val="00EB66B3"/>
    <w:rsid w:val="00EB7182"/>
    <w:rsid w:val="00EC0B78"/>
    <w:rsid w:val="00EC168B"/>
    <w:rsid w:val="00EC1B03"/>
    <w:rsid w:val="00EC1CCA"/>
    <w:rsid w:val="00EC2031"/>
    <w:rsid w:val="00EC5D57"/>
    <w:rsid w:val="00EC61BB"/>
    <w:rsid w:val="00EC681C"/>
    <w:rsid w:val="00ED0777"/>
    <w:rsid w:val="00ED1381"/>
    <w:rsid w:val="00ED1D74"/>
    <w:rsid w:val="00ED5830"/>
    <w:rsid w:val="00ED763A"/>
    <w:rsid w:val="00ED7A6F"/>
    <w:rsid w:val="00EE2151"/>
    <w:rsid w:val="00EE4C3C"/>
    <w:rsid w:val="00EE4EF3"/>
    <w:rsid w:val="00EE6AAF"/>
    <w:rsid w:val="00EE7A8C"/>
    <w:rsid w:val="00EE7F45"/>
    <w:rsid w:val="00EF0C28"/>
    <w:rsid w:val="00EF350B"/>
    <w:rsid w:val="00EF3D8C"/>
    <w:rsid w:val="00EF58F2"/>
    <w:rsid w:val="00EF5960"/>
    <w:rsid w:val="00EF5F56"/>
    <w:rsid w:val="00F00690"/>
    <w:rsid w:val="00F00B23"/>
    <w:rsid w:val="00F038B3"/>
    <w:rsid w:val="00F04271"/>
    <w:rsid w:val="00F045F8"/>
    <w:rsid w:val="00F071F6"/>
    <w:rsid w:val="00F07F33"/>
    <w:rsid w:val="00F117F8"/>
    <w:rsid w:val="00F13E46"/>
    <w:rsid w:val="00F14733"/>
    <w:rsid w:val="00F14907"/>
    <w:rsid w:val="00F14A7C"/>
    <w:rsid w:val="00F163F3"/>
    <w:rsid w:val="00F17AB5"/>
    <w:rsid w:val="00F2046D"/>
    <w:rsid w:val="00F2072E"/>
    <w:rsid w:val="00F213B1"/>
    <w:rsid w:val="00F22237"/>
    <w:rsid w:val="00F22EED"/>
    <w:rsid w:val="00F24CEF"/>
    <w:rsid w:val="00F253AD"/>
    <w:rsid w:val="00F26A5C"/>
    <w:rsid w:val="00F26FCB"/>
    <w:rsid w:val="00F31C43"/>
    <w:rsid w:val="00F3221F"/>
    <w:rsid w:val="00F337DC"/>
    <w:rsid w:val="00F351FA"/>
    <w:rsid w:val="00F35CFC"/>
    <w:rsid w:val="00F408F9"/>
    <w:rsid w:val="00F4414A"/>
    <w:rsid w:val="00F530A7"/>
    <w:rsid w:val="00F557A4"/>
    <w:rsid w:val="00F60C53"/>
    <w:rsid w:val="00F60C7A"/>
    <w:rsid w:val="00F61FDC"/>
    <w:rsid w:val="00F631BF"/>
    <w:rsid w:val="00F64818"/>
    <w:rsid w:val="00F66659"/>
    <w:rsid w:val="00F70221"/>
    <w:rsid w:val="00F71C78"/>
    <w:rsid w:val="00F7200F"/>
    <w:rsid w:val="00F72C7A"/>
    <w:rsid w:val="00F744FD"/>
    <w:rsid w:val="00F76AA2"/>
    <w:rsid w:val="00F80100"/>
    <w:rsid w:val="00F81A8C"/>
    <w:rsid w:val="00F83BE9"/>
    <w:rsid w:val="00F864A4"/>
    <w:rsid w:val="00F9059F"/>
    <w:rsid w:val="00F9074F"/>
    <w:rsid w:val="00F93515"/>
    <w:rsid w:val="00F9360B"/>
    <w:rsid w:val="00F93E5F"/>
    <w:rsid w:val="00F95169"/>
    <w:rsid w:val="00F95980"/>
    <w:rsid w:val="00F95BBA"/>
    <w:rsid w:val="00F960CF"/>
    <w:rsid w:val="00F97529"/>
    <w:rsid w:val="00FA01C1"/>
    <w:rsid w:val="00FA0E9C"/>
    <w:rsid w:val="00FA126A"/>
    <w:rsid w:val="00FA2662"/>
    <w:rsid w:val="00FA2A28"/>
    <w:rsid w:val="00FA3179"/>
    <w:rsid w:val="00FA4CC8"/>
    <w:rsid w:val="00FA51F9"/>
    <w:rsid w:val="00FB01CE"/>
    <w:rsid w:val="00FB1219"/>
    <w:rsid w:val="00FB5558"/>
    <w:rsid w:val="00FB6371"/>
    <w:rsid w:val="00FB6BD1"/>
    <w:rsid w:val="00FB7004"/>
    <w:rsid w:val="00FB7427"/>
    <w:rsid w:val="00FC0DE7"/>
    <w:rsid w:val="00FC0E4B"/>
    <w:rsid w:val="00FC115B"/>
    <w:rsid w:val="00FC1B74"/>
    <w:rsid w:val="00FC1CA9"/>
    <w:rsid w:val="00FC23FB"/>
    <w:rsid w:val="00FC44FA"/>
    <w:rsid w:val="00FC5447"/>
    <w:rsid w:val="00FC5462"/>
    <w:rsid w:val="00FC69B0"/>
    <w:rsid w:val="00FC6CB8"/>
    <w:rsid w:val="00FC75EE"/>
    <w:rsid w:val="00FC7E77"/>
    <w:rsid w:val="00FD1472"/>
    <w:rsid w:val="00FD169F"/>
    <w:rsid w:val="00FD4748"/>
    <w:rsid w:val="00FD711C"/>
    <w:rsid w:val="00FE03FD"/>
    <w:rsid w:val="00FE2FEE"/>
    <w:rsid w:val="00FE6426"/>
    <w:rsid w:val="00FE6B08"/>
    <w:rsid w:val="00FF28D9"/>
    <w:rsid w:val="00FF29B9"/>
    <w:rsid w:val="00FF4767"/>
    <w:rsid w:val="00FF53CE"/>
    <w:rsid w:val="00FF5BAA"/>
    <w:rsid w:val="00FF7700"/>
    <w:rsid w:val="025C2990"/>
    <w:rsid w:val="26C3AD95"/>
    <w:rsid w:val="2E2A1E9D"/>
    <w:rsid w:val="34D6CF2C"/>
    <w:rsid w:val="3BFCE9D8"/>
    <w:rsid w:val="3C8C39CD"/>
    <w:rsid w:val="40E65B2F"/>
    <w:rsid w:val="57E5B44D"/>
    <w:rsid w:val="6E4B6674"/>
    <w:rsid w:val="748FF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3cc">
      <v:fill color="white" on="f"/>
      <v:stroke color="#3cc" weight="2.25pt" endcap="round"/>
    </o:shapedefaults>
    <o:shapelayout v:ext="edit">
      <o:idmap v:ext="edit" data="2"/>
    </o:shapelayout>
  </w:shapeDefaults>
  <w:decimalSymbol w:val=","/>
  <w:listSeparator w:val=";"/>
  <w14:docId w14:val="3CE77FA0"/>
  <w15:chartTrackingRefBased/>
  <w15:docId w15:val="{9129D6A5-6D00-4647-B3AE-96FEAF9E3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HTML Preformatted" w:uiPriority="99"/>
    <w:lsdException w:name="HTML Typewriter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1250A1"/>
    <w:rPr>
      <w:sz w:val="24"/>
      <w:szCs w:val="24"/>
    </w:rPr>
  </w:style>
  <w:style w:type="paragraph" w:styleId="Otsikko1">
    <w:name w:val="heading 1"/>
    <w:aliases w:val="Otsikko_eka 1."/>
    <w:basedOn w:val="Normaali"/>
    <w:next w:val="Normaali"/>
    <w:uiPriority w:val="99"/>
    <w:qFormat/>
    <w:rsid w:val="001250A1"/>
    <w:pPr>
      <w:keepNext/>
      <w:numPr>
        <w:numId w:val="1"/>
      </w:numPr>
      <w:spacing w:before="240"/>
      <w:outlineLvl w:val="0"/>
    </w:pPr>
    <w:rPr>
      <w:b/>
      <w:iCs/>
    </w:rPr>
  </w:style>
  <w:style w:type="paragraph" w:styleId="Otsikko2">
    <w:name w:val="heading 2"/>
    <w:aliases w:val="Otsikko_toka 1.1"/>
    <w:basedOn w:val="Normaali"/>
    <w:next w:val="Normaali"/>
    <w:uiPriority w:val="99"/>
    <w:qFormat/>
    <w:rsid w:val="001250A1"/>
    <w:pPr>
      <w:keepNext/>
      <w:numPr>
        <w:ilvl w:val="1"/>
        <w:numId w:val="1"/>
      </w:numPr>
      <w:spacing w:before="120"/>
      <w:outlineLvl w:val="1"/>
    </w:pPr>
    <w:rPr>
      <w:b/>
      <w:bCs/>
    </w:rPr>
  </w:style>
  <w:style w:type="paragraph" w:styleId="Otsikko3">
    <w:name w:val="heading 3"/>
    <w:aliases w:val="Otsikko_kolmas 1.1.1"/>
    <w:basedOn w:val="Otsikko2"/>
    <w:next w:val="Normaali"/>
    <w:autoRedefine/>
    <w:uiPriority w:val="99"/>
    <w:qFormat/>
    <w:rsid w:val="001250A1"/>
    <w:pPr>
      <w:numPr>
        <w:ilvl w:val="2"/>
      </w:numPr>
      <w:outlineLvl w:val="2"/>
    </w:pPr>
    <w:rPr>
      <w:szCs w:val="20"/>
    </w:rPr>
  </w:style>
  <w:style w:type="paragraph" w:styleId="Otsikko4">
    <w:name w:val="heading 4"/>
    <w:aliases w:val="Otsikko_neljas 1.1.1.1"/>
    <w:basedOn w:val="Normaali"/>
    <w:next w:val="Normaali"/>
    <w:uiPriority w:val="99"/>
    <w:qFormat/>
    <w:rsid w:val="001250A1"/>
    <w:pPr>
      <w:keepNext/>
      <w:numPr>
        <w:ilvl w:val="3"/>
        <w:numId w:val="1"/>
      </w:numPr>
      <w:outlineLvl w:val="3"/>
    </w:pPr>
    <w:rPr>
      <w:i/>
      <w:iCs/>
      <w:u w:val="single"/>
    </w:rPr>
  </w:style>
  <w:style w:type="paragraph" w:styleId="Otsikko5">
    <w:name w:val="heading 5"/>
    <w:basedOn w:val="Normaali"/>
    <w:next w:val="Normaali"/>
    <w:uiPriority w:val="99"/>
    <w:qFormat/>
    <w:rsid w:val="00125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uiPriority w:val="99"/>
    <w:qFormat/>
    <w:rsid w:val="001250A1"/>
    <w:pPr>
      <w:keepNext/>
      <w:numPr>
        <w:ilvl w:val="5"/>
        <w:numId w:val="1"/>
      </w:numPr>
      <w:outlineLvl w:val="5"/>
    </w:pPr>
    <w:rPr>
      <w:sz w:val="16"/>
      <w:szCs w:val="16"/>
      <w:lang w:eastAsia="en-US"/>
    </w:rPr>
  </w:style>
  <w:style w:type="paragraph" w:styleId="Otsikko7">
    <w:name w:val="heading 7"/>
    <w:basedOn w:val="Normaali"/>
    <w:next w:val="Normaali"/>
    <w:uiPriority w:val="99"/>
    <w:qFormat/>
    <w:rsid w:val="001250A1"/>
    <w:pPr>
      <w:keepNext/>
      <w:numPr>
        <w:ilvl w:val="6"/>
        <w:numId w:val="1"/>
      </w:numPr>
      <w:outlineLvl w:val="6"/>
    </w:pPr>
    <w:rPr>
      <w:b/>
      <w:bCs/>
      <w:sz w:val="20"/>
      <w:szCs w:val="20"/>
      <w:lang w:eastAsia="en-US"/>
    </w:rPr>
  </w:style>
  <w:style w:type="paragraph" w:styleId="Otsikko8">
    <w:name w:val="heading 8"/>
    <w:basedOn w:val="Normaali"/>
    <w:next w:val="Normaali"/>
    <w:uiPriority w:val="99"/>
    <w:qFormat/>
    <w:rsid w:val="001250A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uiPriority w:val="99"/>
    <w:qFormat/>
    <w:rsid w:val="001250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rsid w:val="001250A1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color w:val="000000"/>
      <w:szCs w:val="32"/>
    </w:rPr>
  </w:style>
  <w:style w:type="paragraph" w:styleId="Otsikko">
    <w:name w:val="Title"/>
    <w:basedOn w:val="Normaali"/>
    <w:qFormat/>
    <w:rsid w:val="001250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laotsikko">
    <w:name w:val="Subtitle"/>
    <w:basedOn w:val="Normaali"/>
    <w:qFormat/>
    <w:rsid w:val="001250A1"/>
    <w:rPr>
      <w:rFonts w:ascii="Arial" w:hAnsi="Arial" w:cs="Arial"/>
      <w:b/>
      <w:bCs/>
      <w:sz w:val="32"/>
      <w:szCs w:val="32"/>
      <w:lang w:eastAsia="en-US"/>
    </w:rPr>
  </w:style>
  <w:style w:type="character" w:styleId="Hyperlinkki">
    <w:name w:val="Hyperlink"/>
    <w:uiPriority w:val="99"/>
    <w:rsid w:val="001250A1"/>
    <w:rPr>
      <w:color w:val="0000FF"/>
      <w:u w:val="single"/>
    </w:rPr>
  </w:style>
  <w:style w:type="paragraph" w:styleId="Sisluet1">
    <w:name w:val="toc 1"/>
    <w:basedOn w:val="Normaali"/>
    <w:next w:val="Normaali"/>
    <w:autoRedefine/>
    <w:uiPriority w:val="39"/>
    <w:rsid w:val="00251F04"/>
    <w:pPr>
      <w:tabs>
        <w:tab w:val="left" w:pos="480"/>
        <w:tab w:val="right" w:leader="dot" w:pos="8302"/>
      </w:tabs>
    </w:pPr>
    <w:rPr>
      <w:sz w:val="20"/>
      <w:szCs w:val="20"/>
      <w:lang w:eastAsia="en-US"/>
    </w:rPr>
  </w:style>
  <w:style w:type="paragraph" w:styleId="Sisluet2">
    <w:name w:val="toc 2"/>
    <w:basedOn w:val="Normaali"/>
    <w:next w:val="Normaali"/>
    <w:autoRedefine/>
    <w:uiPriority w:val="39"/>
    <w:rsid w:val="00CD1495"/>
    <w:pPr>
      <w:tabs>
        <w:tab w:val="left" w:pos="880"/>
        <w:tab w:val="right" w:leader="dot" w:pos="8302"/>
      </w:tabs>
      <w:ind w:left="200"/>
    </w:pPr>
    <w:rPr>
      <w:sz w:val="20"/>
      <w:szCs w:val="20"/>
      <w:lang w:eastAsia="en-US"/>
    </w:rPr>
  </w:style>
  <w:style w:type="paragraph" w:styleId="Sisluet3">
    <w:name w:val="toc 3"/>
    <w:basedOn w:val="Normaali"/>
    <w:next w:val="Normaali"/>
    <w:autoRedefine/>
    <w:uiPriority w:val="39"/>
    <w:rsid w:val="001250A1"/>
    <w:pPr>
      <w:tabs>
        <w:tab w:val="left" w:pos="1440"/>
        <w:tab w:val="right" w:leader="dot" w:pos="8302"/>
      </w:tabs>
      <w:ind w:left="480"/>
    </w:pPr>
    <w:rPr>
      <w:noProof/>
      <w:sz w:val="18"/>
    </w:rPr>
  </w:style>
  <w:style w:type="paragraph" w:styleId="Leipteksti2">
    <w:name w:val="Body Text 2"/>
    <w:basedOn w:val="Normaali"/>
    <w:rsid w:val="001250A1"/>
    <w:rPr>
      <w:b/>
      <w:bCs/>
      <w:u w:val="single"/>
    </w:rPr>
  </w:style>
  <w:style w:type="paragraph" w:styleId="Yltunniste">
    <w:name w:val="header"/>
    <w:basedOn w:val="Normaali"/>
    <w:rsid w:val="001250A1"/>
    <w:pPr>
      <w:tabs>
        <w:tab w:val="center" w:pos="4153"/>
        <w:tab w:val="right" w:pos="8306"/>
      </w:tabs>
    </w:pPr>
  </w:style>
  <w:style w:type="paragraph" w:styleId="Alatunniste">
    <w:name w:val="footer"/>
    <w:basedOn w:val="Normaali"/>
    <w:rsid w:val="001250A1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  <w:rsid w:val="001250A1"/>
  </w:style>
  <w:style w:type="paragraph" w:styleId="Seliteteksti">
    <w:name w:val="Balloon Text"/>
    <w:basedOn w:val="Normaali"/>
    <w:semiHidden/>
    <w:rsid w:val="001250A1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ali"/>
    <w:semiHidden/>
    <w:rsid w:val="001250A1"/>
    <w:rPr>
      <w:rFonts w:ascii="Tahoma" w:hAnsi="Tahoma" w:cs="Tahoma"/>
      <w:sz w:val="16"/>
      <w:szCs w:val="16"/>
    </w:rPr>
  </w:style>
  <w:style w:type="paragraph" w:styleId="Asiakirjanrakenneruutu">
    <w:name w:val="Document Map"/>
    <w:basedOn w:val="Normaali"/>
    <w:semiHidden/>
    <w:rsid w:val="001250A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inviite">
    <w:name w:val="annotation reference"/>
    <w:rsid w:val="001250A1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rsid w:val="001250A1"/>
    <w:rPr>
      <w:sz w:val="20"/>
      <w:szCs w:val="20"/>
    </w:rPr>
  </w:style>
  <w:style w:type="paragraph" w:customStyle="1" w:styleId="CommentSubject1">
    <w:name w:val="Comment Subject1"/>
    <w:basedOn w:val="Kommentinteksti"/>
    <w:next w:val="Kommentinteksti"/>
    <w:semiHidden/>
    <w:rsid w:val="001250A1"/>
    <w:rPr>
      <w:b/>
      <w:bCs/>
    </w:rPr>
  </w:style>
  <w:style w:type="paragraph" w:customStyle="1" w:styleId="LuetteloIndent">
    <w:name w:val="LuetteloIndent"/>
    <w:basedOn w:val="Normaali"/>
    <w:rsid w:val="001250A1"/>
    <w:pPr>
      <w:tabs>
        <w:tab w:val="left" w:pos="1980"/>
      </w:tabs>
      <w:ind w:left="1980" w:hanging="1080"/>
    </w:pPr>
  </w:style>
  <w:style w:type="character" w:customStyle="1" w:styleId="XML10ptBlack">
    <w:name w:val="XML 10 pt Black"/>
    <w:rsid w:val="001250A1"/>
    <w:rPr>
      <w:rFonts w:ascii="Times New Roman" w:hAnsi="Times New Roman"/>
      <w:color w:val="000000"/>
      <w:sz w:val="20"/>
    </w:rPr>
  </w:style>
  <w:style w:type="character" w:customStyle="1" w:styleId="XML10ptBlue">
    <w:name w:val="XML 10 pt Blue"/>
    <w:rsid w:val="001250A1"/>
    <w:rPr>
      <w:rFonts w:ascii="Times New Roman" w:hAnsi="Times New Roman"/>
      <w:color w:val="0000FF"/>
      <w:sz w:val="20"/>
    </w:rPr>
  </w:style>
  <w:style w:type="character" w:customStyle="1" w:styleId="XML10ptDarkRed">
    <w:name w:val="XML 10 pt Dark Red"/>
    <w:rsid w:val="001250A1"/>
    <w:rPr>
      <w:rFonts w:ascii="Times New Roman" w:hAnsi="Times New Roman"/>
      <w:color w:val="800000"/>
      <w:sz w:val="20"/>
    </w:rPr>
  </w:style>
  <w:style w:type="character" w:customStyle="1" w:styleId="XML10ptGray-50">
    <w:name w:val="XML 10 pt Gray-50%"/>
    <w:rsid w:val="001250A1"/>
    <w:rPr>
      <w:rFonts w:ascii="Times New Roman" w:hAnsi="Times New Roman"/>
      <w:color w:val="808080"/>
      <w:sz w:val="20"/>
    </w:rPr>
  </w:style>
  <w:style w:type="character" w:customStyle="1" w:styleId="XML10ptRed">
    <w:name w:val="XML 10 pt Red"/>
    <w:rsid w:val="001250A1"/>
    <w:rPr>
      <w:rFonts w:ascii="Times New Roman" w:hAnsi="Times New Roman"/>
      <w:color w:val="FF0000"/>
      <w:sz w:val="20"/>
    </w:rPr>
  </w:style>
  <w:style w:type="character" w:styleId="AvattuHyperlinkki">
    <w:name w:val="FollowedHyperlink"/>
    <w:rsid w:val="001250A1"/>
    <w:rPr>
      <w:color w:val="800080"/>
      <w:u w:val="single"/>
    </w:rPr>
  </w:style>
  <w:style w:type="table" w:styleId="TaulukkoRuudukko">
    <w:name w:val="Table Grid"/>
    <w:basedOn w:val="Normaalitaulukko"/>
    <w:rsid w:val="00FD1472"/>
    <w:pPr>
      <w:widowControl w:val="0"/>
      <w:ind w:right="227"/>
    </w:pPr>
    <w:rPr>
      <w:rFonts w:ascii="MetaNormalLF-Roman" w:hAnsi="MetaNormalLF-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slause">
    <w:name w:val="Päätöslause"/>
    <w:next w:val="Normaali"/>
    <w:semiHidden/>
    <w:rsid w:val="00FD1472"/>
    <w:pPr>
      <w:widowControl w:val="0"/>
      <w:spacing w:before="220" w:after="220"/>
      <w:ind w:right="1021"/>
    </w:pPr>
    <w:rPr>
      <w:rFonts w:ascii="Arial" w:hAnsi="Arial"/>
      <w:b/>
      <w:sz w:val="22"/>
    </w:rPr>
  </w:style>
  <w:style w:type="paragraph" w:customStyle="1" w:styleId="AlatunnisteMetaBoldCaps">
    <w:name w:val="Alatunniste MetaBoldCaps"/>
    <w:basedOn w:val="Alatunniste"/>
    <w:autoRedefine/>
    <w:rsid w:val="00FD1472"/>
    <w:pPr>
      <w:widowControl w:val="0"/>
      <w:tabs>
        <w:tab w:val="clear" w:pos="4153"/>
        <w:tab w:val="clear" w:pos="8306"/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noProof/>
      <w:color w:val="000000"/>
      <w:sz w:val="18"/>
      <w:szCs w:val="18"/>
    </w:rPr>
  </w:style>
  <w:style w:type="paragraph" w:customStyle="1" w:styleId="YltunnisteMetaBoldCaps11p">
    <w:name w:val="Ylätunniste MetaBoldCaps 11p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Caps" w:hAnsi="MetaBoldLF-Caps"/>
      <w:noProof/>
      <w:szCs w:val="20"/>
      <w:lang w:val="en-GB"/>
    </w:rPr>
  </w:style>
  <w:style w:type="paragraph" w:customStyle="1" w:styleId="Yltunniste2lih">
    <w:name w:val="Ylätunniste2 lih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Roman" w:hAnsi="MetaBoldLF-Roman"/>
      <w:noProof/>
      <w:sz w:val="22"/>
      <w:szCs w:val="20"/>
    </w:rPr>
  </w:style>
  <w:style w:type="paragraph" w:customStyle="1" w:styleId="Yltunniste1012pt">
    <w:name w:val="Ylätunniste 10/12pt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NormalLF-Roman" w:hAnsi="MetaNormalLF-Roman"/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rsid w:val="0085102A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85102A"/>
  </w:style>
  <w:style w:type="character" w:customStyle="1" w:styleId="KommentinotsikkoChar">
    <w:name w:val="Kommentin otsikko Char"/>
    <w:basedOn w:val="KommentintekstiChar"/>
    <w:link w:val="Kommentinotsikko"/>
    <w:rsid w:val="0085102A"/>
  </w:style>
  <w:style w:type="paragraph" w:styleId="HTML-esimuotoiltu">
    <w:name w:val="HTML Preformatted"/>
    <w:basedOn w:val="Normaali"/>
    <w:link w:val="HTML-esimuotoiltuChar"/>
    <w:uiPriority w:val="99"/>
    <w:unhideWhenUsed/>
    <w:rsid w:val="009E0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480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link w:val="HTML-esimuotoiltu"/>
    <w:uiPriority w:val="99"/>
    <w:rsid w:val="009E0498"/>
    <w:rPr>
      <w:rFonts w:ascii="Courier New" w:hAnsi="Courier New" w:cs="Courier New"/>
    </w:rPr>
  </w:style>
  <w:style w:type="character" w:styleId="HTML-kirjoituskone">
    <w:name w:val="HTML Typewriter"/>
    <w:uiPriority w:val="99"/>
    <w:unhideWhenUsed/>
    <w:rsid w:val="0032422F"/>
    <w:rPr>
      <w:rFonts w:ascii="Courier New" w:eastAsia="Calibri" w:hAnsi="Courier New" w:cs="Courier New" w:hint="default"/>
      <w:sz w:val="20"/>
      <w:szCs w:val="20"/>
    </w:rPr>
  </w:style>
  <w:style w:type="paragraph" w:customStyle="1" w:styleId="Muutos1">
    <w:name w:val="Muutos1"/>
    <w:hidden/>
    <w:uiPriority w:val="99"/>
    <w:semiHidden/>
    <w:rsid w:val="00887126"/>
    <w:rPr>
      <w:sz w:val="24"/>
      <w:szCs w:val="24"/>
    </w:rPr>
  </w:style>
  <w:style w:type="character" w:customStyle="1" w:styleId="VakiosisennysChar">
    <w:name w:val="Vakiosisennys Char"/>
    <w:link w:val="Vakiosisennys"/>
    <w:locked/>
    <w:rsid w:val="00FC23FB"/>
    <w:rPr>
      <w:rFonts w:ascii="Arial" w:hAnsi="Arial" w:cs="Arial"/>
      <w:lang w:val="fi-FI" w:eastAsia="en-US" w:bidi="ar-SA"/>
    </w:rPr>
  </w:style>
  <w:style w:type="paragraph" w:styleId="Vakiosisennys">
    <w:name w:val="Normal Indent"/>
    <w:basedOn w:val="Normaali"/>
    <w:link w:val="VakiosisennysChar"/>
    <w:rsid w:val="00FC23FB"/>
    <w:pPr>
      <w:spacing w:before="120"/>
      <w:ind w:left="1134"/>
    </w:pPr>
    <w:rPr>
      <w:rFonts w:ascii="Arial" w:hAnsi="Arial" w:cs="Arial"/>
      <w:sz w:val="20"/>
      <w:szCs w:val="20"/>
      <w:lang w:eastAsia="en-US"/>
    </w:rPr>
  </w:style>
  <w:style w:type="character" w:customStyle="1" w:styleId="XMLDarkRed">
    <w:name w:val="XML Dark Red"/>
    <w:rsid w:val="00FC23FB"/>
    <w:rPr>
      <w:rFonts w:ascii="Arial" w:hAnsi="Arial"/>
      <w:color w:val="800000"/>
      <w:sz w:val="24"/>
    </w:rPr>
  </w:style>
  <w:style w:type="character" w:customStyle="1" w:styleId="CharChar2">
    <w:name w:val="Char Char2"/>
    <w:basedOn w:val="Kappaleenoletusfontti"/>
    <w:semiHidden/>
    <w:rsid w:val="00DD415D"/>
  </w:style>
  <w:style w:type="paragraph" w:styleId="Luettelokappale">
    <w:name w:val="List Paragraph"/>
    <w:basedOn w:val="Normaali"/>
    <w:uiPriority w:val="34"/>
    <w:qFormat/>
    <w:rsid w:val="009A5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ansi">
    <w:name w:val="Kansi"/>
    <w:basedOn w:val="Normaali"/>
    <w:rsid w:val="00E7078B"/>
    <w:pPr>
      <w:jc w:val="center"/>
    </w:pPr>
    <w:rPr>
      <w:rFonts w:ascii="Arial" w:hAnsi="Arial" w:cs="Arial"/>
      <w:b/>
      <w:bCs/>
      <w:sz w:val="32"/>
      <w:szCs w:val="36"/>
    </w:rPr>
  </w:style>
  <w:style w:type="character" w:customStyle="1" w:styleId="UnresolvedMention1">
    <w:name w:val="Unresolved Mention1"/>
    <w:basedOn w:val="Kappaleenoletusfontti"/>
    <w:uiPriority w:val="99"/>
    <w:semiHidden/>
    <w:unhideWhenUsed/>
    <w:rsid w:val="002F4CB2"/>
    <w:rPr>
      <w:color w:val="605E5C"/>
      <w:shd w:val="clear" w:color="auto" w:fill="E1DFDD"/>
    </w:rPr>
  </w:style>
  <w:style w:type="paragraph" w:styleId="Muutos">
    <w:name w:val="Revision"/>
    <w:hidden/>
    <w:uiPriority w:val="99"/>
    <w:semiHidden/>
    <w:rsid w:val="00060C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cid:image001.png@01D5059E.78D6C390" TargetMode="External"/><Relationship Id="rId18" Type="http://schemas.openxmlformats.org/officeDocument/2006/relationships/footer" Target="footer2.xm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://www.kanta.fi/fi/web/ammattilaisille/arkkitehtuuri" TargetMode="External"/><Relationship Id="rId34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5" Type="http://schemas.openxmlformats.org/officeDocument/2006/relationships/image" Target="media/image6.png"/><Relationship Id="rId33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5.png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image" Target="media/image4.png"/><Relationship Id="rId28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yperlink" Target="https://www.kanta.fi/documents/20143/107120/Yksityisen+terveydenhuollon+organisaatiotiedot+HL7-sanomissa+ja+-asiakirjoissa.xls/f7a1ba15-466d-26a1-b877-fa27726bec52?t=1538140638547" TargetMode="External"/><Relationship Id="rId31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thl.fi/fi/web/tiedonhallinta-sosiaali-ja-terveysalalla/tiedon-ja-vaatimusten-yhdenmukaistaminen/koodistopalvelu/tekniset-ohjeet/oid-yksilointitunnukset" TargetMode="External"/><Relationship Id="rId22" Type="http://schemas.openxmlformats.org/officeDocument/2006/relationships/image" Target="media/image3.wmf"/><Relationship Id="rId27" Type="http://schemas.openxmlformats.org/officeDocument/2006/relationships/hyperlink" Target="https://www.kanta.fi/jarjestelmakehittajat/resepti" TargetMode="External"/><Relationship Id="rId30" Type="http://schemas.openxmlformats.org/officeDocument/2006/relationships/header" Target="header4.xml"/><Relationship Id="rId8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c5c86b2-34ba-4440-84a3-2847672c608a" ContentTypeId="0x010100B5B0C7C8E89E4B24A1DD48391A5B64DF00112FE0083EA64F2EB8D4961C8BE8602F002DF000B45F04491AAD572C387F6B60E0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määrittelyt_HL7</TermName>
          <TermId xmlns="http://schemas.microsoft.com/office/infopath/2007/PartnerControls">1bae9729-4396-4b7c-81eb-cb3f06c9c8f6</TermId>
        </TermInfo>
      </Terms>
    </l284e851add84855ab4a13e805c1c02b>
    <je38d6a6b76c4a24843bec5179df8dbe xmlns="28d5f0a3-ab75-4f37-b21c-c5486e890318">
      <Terms xmlns="http://schemas.microsoft.com/office/infopath/2007/PartnerControls"/>
    </je38d6a6b76c4a24843bec5179df8dbe>
    <KelaPaivamaara xmlns="28d5f0a3-ab75-4f37-b21c-c5486e890318" xsi:nil="true"/>
    <KelaArkistoitu xmlns="28d5f0a3-ab75-4f37-b21c-c5486e890318">false</KelaArkistoitu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Projektidokumentaatio</TermName>
          <TermId xmlns="http://schemas.microsoft.com/office/infopath/2007/PartnerControls">46a885a8-d012-4ce3-9e3d-2c376f037c4d</TermId>
        </TermInfo>
      </Terms>
    </hfc18b29aed44339bbdc39df31ab0fbf>
    <KelaKuvaus xmlns="28d5f0a3-ab75-4f37-b21c-c5486e890318" xsi:nil="true"/>
    <fd47d47e4be742deac3201e55e050d93 xmlns="28d5f0a3-ab75-4f37-b21c-c5486e890318">
      <Terms xmlns="http://schemas.microsoft.com/office/infopath/2007/PartnerControls"/>
    </fd47d47e4be742deac3201e55e050d93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0be05872c2d4232bfb1a6c120cbdd2c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1f5e150b-8072-4a30-94fe-9ed25dfc087d</TermId>
        </TermInfo>
      </Terms>
    </j0be05872c2d4232bfb1a6c120cbdd2c>
    <Vanhentunut xmlns="28d5f0a3-ab75-4f37-b21c-c5486e890318">false</Vanhentunut>
    <f721df5e45f944579809e2a3903aa817 xmlns="28d5f0a3-ab75-4f37-b21c-c5486e890318">
      <Terms xmlns="http://schemas.microsoft.com/office/infopath/2007/PartnerControls"/>
    </f721df5e45f944579809e2a3903aa817>
    <TaxKeywordTaxHTField xmlns="28d5f0a3-ab75-4f37-b21c-c5486e890318">
      <Terms xmlns="http://schemas.microsoft.com/office/infopath/2007/PartnerControls"/>
    </TaxKeywordTaxHTField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3761bfbb-ba12-44ff-a4f6-bc560e2f79f9</TermId>
        </TermInfo>
      </Terms>
    </jd32bd60a3ed49c984e203f2c1797fd7>
    <bcefd7c481cb48f4861306052502dba8 xmlns="28d5f0a3-ab75-4f37-b21c-c5486e890318">
      <Terms xmlns="http://schemas.microsoft.com/office/infopath/2007/PartnerControls"/>
    </bcefd7c481cb48f4861306052502dba8>
    <j875f3fda00345e6808e9e260f685289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Kanta-lääkityslista vaihe 2</TermName>
          <TermId xmlns="http://schemas.microsoft.com/office/infopath/2007/PartnerControls">93a7fb49-f3b4-4cc0-8cbc-cc2ba2c201f9</TermId>
        </TermInfo>
      </Terms>
    </j875f3fda00345e6808e9e260f685289>
    <TaxCatchAll xmlns="28d5f0a3-ab75-4f37-b21c-c5486e890318">
      <Value>16</Value>
      <Value>15</Value>
      <Value>6</Value>
      <Value>5</Value>
      <Value>395</Value>
      <Value>478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Kela pitkä peruspohja (projektityötilat)" ma:contentTypeID="0x010100B5B0C7C8E89E4B24A1DD48391A5B64DF00112FE0083EA64F2EB8D4961C8BE8602F002DF000B45F04491AAD572C387F6B60E000874B79C67C40C046B9B0AE8346C0E00B" ma:contentTypeVersion="132" ma:contentTypeDescription="Luo uusi asiakirja." ma:contentTypeScope="" ma:versionID="89271b8ed83702aaab08d0822c3a1abe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2071600015d6156ea96b12552f1f3b2c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fd47d47e4be742deac3201e55e050d93" minOccurs="0"/>
                <xsd:element ref="ns2:l284e851add84855ab4a13e805c1c02b" minOccurs="0"/>
                <xsd:element ref="ns2:jd32bd60a3ed49c984e203f2c1797fd7" minOccurs="0"/>
                <xsd:element ref="ns2:j875f3fda00345e6808e9e260f685289" minOccurs="0"/>
                <xsd:element ref="ns2:KelaPaivamaara" minOccurs="0"/>
                <xsd:element ref="ns2:Vanhentunut" minOccurs="0"/>
                <xsd:element ref="ns2:KelaArkistoi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34c1b17e-bb43-467a-b37c-ed8d2d1e4b3a}" ma:internalName="TaxCatchAll" ma:showField="CatchAllData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34c1b17e-bb43-467a-b37c-ed8d2d1e4b3a}" ma:internalName="TaxCatchAllLabel" ma:readOnly="true" ma:showField="CatchAllDataLabel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default="-1;#Projektidokumentaatio|46a885a8-d012-4ce3-9e3d-2c376f037c4d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default="-1;#Reseptin projektit|1f5e150b-8072-4a30-94fe-9ed25dfc087d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d47d47e4be742deac3201e55e050d93" ma:index="25" nillable="true" ma:taxonomy="true" ma:internalName="fd47d47e4be742deac3201e55e050d93" ma:taxonomyFieldName="KelaPihlaLuokitus" ma:displayName="Pihla-luokitus" ma:readOnly="false" ma:fieldId="{fd47d47e-4be7-42de-ac32-01e55e050d93}" ma:sspId="4c5c86b2-34ba-4440-84a3-2847672c608a" ma:termSetId="b818fb3b-daf1-48ac-866b-77d2cf8991f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readOnly="false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d32bd60a3ed49c984e203f2c1797fd7" ma:index="29" nillable="true" ma:taxonomy="true" ma:internalName="jd32bd60a3ed49c984e203f2c1797fd7" ma:taxonomyFieldName="KelaNavigaatiotermi" ma:displayName="Navigaatiotermi" ma:readOnly="false" ma:default="-1;#Reseptin projektit|3761bfbb-ba12-44ff-a4f6-bc560e2f79f9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875f3fda00345e6808e9e260f685289" ma:index="31" nillable="true" ma:taxonomy="true" ma:internalName="j875f3fda00345e6808e9e260f685289" ma:taxonomyFieldName="KelaOmaLuokitus" ma:displayName="Oma luokitus" ma:fieldId="{3875f3fd-a003-45e6-808e-9e260f685289}" ma:sspId="4c5c86b2-34ba-4440-84a3-2847672c608a" ma:termSetId="eedd6479-ec3f-4f2d-be92-fcda9e23058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3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4" nillable="true" ma:displayName="Vanhentunut" ma:default="0" ma:description="Kertoo onko dokumentti käytössä vai vanhentunut" ma:internalName="Vanhentunut">
      <xsd:simpleType>
        <xsd:restriction base="dms:Boolean"/>
      </xsd:simpleType>
    </xsd:element>
    <xsd:element name="KelaArkistoitu" ma:index="35" nillable="true" ma:displayName="Arkistoitu" ma:internalName="KelaArkistoitu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6BD4E-0DA0-4BA2-BFB0-D06CEF94E434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CC0BCAC-8F88-4804-A161-0AADD6609FC0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  <ds:schemaRef ds:uri="28d5f0a3-ab75-4f37-b21c-c5486e890318"/>
    <ds:schemaRef ds:uri="http://purl.org/dc/dcmitype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17B76457-0951-46D1-A684-F100065D8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636E3C-AFBC-4364-9238-3E15B80CCFE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C7363C-D2FE-4570-8AB6-5022CC367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40</Pages>
  <Words>6723</Words>
  <Characters>54464</Characters>
  <Application>Microsoft Office Word</Application>
  <DocSecurity>0</DocSecurity>
  <Lines>453</Lines>
  <Paragraphs>122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Lääkemääräyksen CDA R2 Header</vt:lpstr>
    </vt:vector>
  </TitlesOfParts>
  <Company>Kela</Company>
  <LinksUpToDate>false</LinksUpToDate>
  <CharactersWithSpaces>61065</CharactersWithSpaces>
  <SharedDoc>false</SharedDoc>
  <HLinks>
    <vt:vector size="156" baseType="variant">
      <vt:variant>
        <vt:i4>6291505</vt:i4>
      </vt:variant>
      <vt:variant>
        <vt:i4>188</vt:i4>
      </vt:variant>
      <vt:variant>
        <vt:i4>0</vt:i4>
      </vt:variant>
      <vt:variant>
        <vt:i4>5</vt:i4>
      </vt:variant>
      <vt:variant>
        <vt:lpwstr>https://www.kanta.fi/jarjestelmakehittajat/resepti</vt:lpwstr>
      </vt:variant>
      <vt:variant>
        <vt:lpwstr/>
      </vt:variant>
      <vt:variant>
        <vt:i4>1966164</vt:i4>
      </vt:variant>
      <vt:variant>
        <vt:i4>185</vt:i4>
      </vt:variant>
      <vt:variant>
        <vt:i4>0</vt:i4>
      </vt:variant>
      <vt:variant>
        <vt:i4>5</vt:i4>
      </vt:variant>
      <vt:variant>
        <vt:lpwstr>http://www.kanta.fi/fi/web/ammattilaisille/arkkitehtuuri</vt:lpwstr>
      </vt:variant>
      <vt:variant>
        <vt:lpwstr/>
      </vt:variant>
      <vt:variant>
        <vt:i4>1179771</vt:i4>
      </vt:variant>
      <vt:variant>
        <vt:i4>182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2621496</vt:i4>
      </vt:variant>
      <vt:variant>
        <vt:i4>176</vt:i4>
      </vt:variant>
      <vt:variant>
        <vt:i4>0</vt:i4>
      </vt:variant>
      <vt:variant>
        <vt:i4>5</vt:i4>
      </vt:variant>
      <vt:variant>
        <vt:lpwstr>https://www.kanta.fi/documents/20143/107120/Yksityisen+terveydenhuollon+organisaatiotiedot+HL7-sanomissa+ja+-asiakirjoissa.xls/f7a1ba15-466d-26a1-b877-fa27726bec52?t=1538140638547</vt:lpwstr>
      </vt:variant>
      <vt:variant>
        <vt:lpwstr/>
      </vt:variant>
      <vt:variant>
        <vt:i4>8061029</vt:i4>
      </vt:variant>
      <vt:variant>
        <vt:i4>173</vt:i4>
      </vt:variant>
      <vt:variant>
        <vt:i4>0</vt:i4>
      </vt:variant>
      <vt:variant>
        <vt:i4>5</vt:i4>
      </vt:variant>
      <vt:variant>
        <vt:lpwstr>https://www.thl.fi/fi/web/tiedonhallinta-sosiaali-ja-terveysalalla/tiedon-ja-vaatimusten-yhdenmukaistaminen/koodistopalvelu/tekniset-ohjeet/oid-yksilointitunnukset</vt:lpwstr>
      </vt:variant>
      <vt:variant>
        <vt:lpwstr/>
      </vt:variant>
      <vt:variant>
        <vt:i4>917531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AUTHORIZATION</vt:lpwstr>
      </vt:variant>
      <vt:variant>
        <vt:i4>1376309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_Toc136001207</vt:lpwstr>
      </vt:variant>
      <vt:variant>
        <vt:i4>1376309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_Toc136001206</vt:lpwstr>
      </vt:variant>
      <vt:variant>
        <vt:i4>1376309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_Toc136001205</vt:lpwstr>
      </vt:variant>
      <vt:variant>
        <vt:i4>1376309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_Toc136001204</vt:lpwstr>
      </vt:variant>
      <vt:variant>
        <vt:i4>1376309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_Toc136001203</vt:lpwstr>
      </vt:variant>
      <vt:variant>
        <vt:i4>1376309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_Toc136001202</vt:lpwstr>
      </vt:variant>
      <vt:variant>
        <vt:i4>1376309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_Toc136001201</vt:lpwstr>
      </vt:variant>
      <vt:variant>
        <vt:i4>1376309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_Toc136001200</vt:lpwstr>
      </vt:variant>
      <vt:variant>
        <vt:i4>1835062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_Toc136001199</vt:lpwstr>
      </vt:variant>
      <vt:variant>
        <vt:i4>1835062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_Toc136001198</vt:lpwstr>
      </vt:variant>
      <vt:variant>
        <vt:i4>1835062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_Toc136001197</vt:lpwstr>
      </vt:variant>
      <vt:variant>
        <vt:i4>1835062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_Toc136001196</vt:lpwstr>
      </vt:variant>
      <vt:variant>
        <vt:i4>1835062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_Toc136001195</vt:lpwstr>
      </vt:variant>
      <vt:variant>
        <vt:i4>1835062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_Toc136001194</vt:lpwstr>
      </vt:variant>
      <vt:variant>
        <vt:i4>1835062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_Toc136001193</vt:lpwstr>
      </vt:variant>
      <vt:variant>
        <vt:i4>1835062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_Toc136001192</vt:lpwstr>
      </vt:variant>
      <vt:variant>
        <vt:i4>1835062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_Toc136001191</vt:lpwstr>
      </vt:variant>
      <vt:variant>
        <vt:i4>1835062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_Toc136001190</vt:lpwstr>
      </vt:variant>
      <vt:variant>
        <vt:i4>1900598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_Toc136001189</vt:lpwstr>
      </vt:variant>
      <vt:variant>
        <vt:i4>1900598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_Toc136001188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Lääkemääräyksen CDA R2 Header</dc:title>
  <dc:subject>Määrittely</dc:subject>
  <dc:creator>Kela;NHG Finland</dc:creator>
  <cp:keywords/>
  <cp:lastModifiedBy>Pettersson Mirkka</cp:lastModifiedBy>
  <cp:revision>4</cp:revision>
  <cp:lastPrinted>2010-03-15T04:13:00Z</cp:lastPrinted>
  <dcterms:created xsi:type="dcterms:W3CDTF">2023-10-11T12:39:00Z</dcterms:created>
  <dcterms:modified xsi:type="dcterms:W3CDTF">2023-10-11T12:42:00Z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Pvm">
    <vt:lpwstr>30.6.2023</vt:lpwstr>
  </property>
  <property fmtid="{D5CDD505-2E9C-101B-9397-08002B2CF9AE}" pid="3" name="VersioNro">
    <vt:lpwstr>5.00</vt:lpwstr>
  </property>
  <property fmtid="{D5CDD505-2E9C-101B-9397-08002B2CF9AE}" pid="4" name="Paketti">
    <vt:lpwstr>5.00</vt:lpwstr>
  </property>
  <property fmtid="{D5CDD505-2E9C-101B-9397-08002B2CF9AE}" pid="5" name="ContentTypeId">
    <vt:lpwstr>0x010100B5B0C7C8E89E4B24A1DD48391A5B64DF00112FE0083EA64F2EB8D4961C8BE8602F002DF000B45F04491AAD572C387F6B60E000874B79C67C40C046B9B0AE8346C0E00B</vt:lpwstr>
  </property>
  <property fmtid="{D5CDD505-2E9C-101B-9397-08002B2CF9AE}" pid="6" name="TaxKeyword">
    <vt:lpwstr/>
  </property>
  <property fmtid="{D5CDD505-2E9C-101B-9397-08002B2CF9AE}" pid="7" name="KelaOmaLuokitus">
    <vt:lpwstr>478;#Kanta-lääkityslista vaihe 2|93a7fb49-f3b4-4cc0-8cbc-cc2ba2c201f9</vt:lpwstr>
  </property>
  <property fmtid="{D5CDD505-2E9C-101B-9397-08002B2CF9AE}" pid="8" name="KelaNavigaatiotermi">
    <vt:lpwstr>6;#Reseptin projektit|3761bfbb-ba12-44ff-a4f6-bc560e2f79f9</vt:lpwstr>
  </property>
  <property fmtid="{D5CDD505-2E9C-101B-9397-08002B2CF9AE}" pid="9" name="KelaProjekti">
    <vt:lpwstr>5;#Reseptin projektit|1f5e150b-8072-4a30-94fe-9ed25dfc087d</vt:lpwstr>
  </property>
  <property fmtid="{D5CDD505-2E9C-101B-9397-08002B2CF9AE}" pid="10" name="KelaPihlaLuokitus">
    <vt:lpwstr/>
  </property>
  <property fmtid="{D5CDD505-2E9C-101B-9397-08002B2CF9AE}" pid="11" name="KelaOrganisaatio">
    <vt:lpwstr/>
  </property>
  <property fmtid="{D5CDD505-2E9C-101B-9397-08002B2CF9AE}" pid="12" name="KelaNostaIntranettiin">
    <vt:lpwstr>15;#Ei|4da38706-6322-4438-8e0a-a80ce46c1d74</vt:lpwstr>
  </property>
  <property fmtid="{D5CDD505-2E9C-101B-9397-08002B2CF9AE}" pid="13" name="KelaTyoryhma">
    <vt:lpwstr/>
  </property>
  <property fmtid="{D5CDD505-2E9C-101B-9397-08002B2CF9AE}" pid="14" name="KelaSinettiLuokka">
    <vt:lpwstr>16;#Projektidokumentaatio|46a885a8-d012-4ce3-9e3d-2c376f037c4d</vt:lpwstr>
  </property>
  <property fmtid="{D5CDD505-2E9C-101B-9397-08002B2CF9AE}" pid="15" name="KelaDokumenttiluokka">
    <vt:lpwstr>395;#Reseptin määrittelyt_HL7|1bae9729-4396-4b7c-81eb-cb3f06c9c8f6</vt:lpwstr>
  </property>
  <property fmtid="{D5CDD505-2E9C-101B-9397-08002B2CF9AE}" pid="16" name="KelaAsiasanat">
    <vt:lpwstr/>
  </property>
  <property fmtid="{D5CDD505-2E9C-101B-9397-08002B2CF9AE}" pid="17" name="OID">
    <vt:lpwstr>1.2.246.777.11.2023.3</vt:lpwstr>
  </property>
</Properties>
</file>