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147E2F14" w:rsidR="00522FC1" w:rsidRDefault="00522FC1">
      <w:pPr>
        <w:jc w:val="center"/>
      </w:pPr>
      <w:r w:rsidRPr="00D07071">
        <w:t xml:space="preserve">V </w:t>
      </w:r>
      <w:r w:rsidR="00FE1FE7">
        <w:t>4.</w:t>
      </w:r>
      <w:r w:rsidR="005A5D03">
        <w:t>1</w:t>
      </w:r>
      <w:r w:rsidR="00FE1FE7">
        <w:t>.1.</w:t>
      </w:r>
    </w:p>
    <w:p w14:paraId="0D76E53D" w14:textId="7D79E88D" w:rsidR="00522FC1" w:rsidRPr="00746D1D" w:rsidRDefault="005A5D03">
      <w:pPr>
        <w:jc w:val="center"/>
      </w:pPr>
      <w:del w:id="0" w:author="Pettersson Mirkka" w:date="2024-01-22T13:25:00Z">
        <w:r w:rsidDel="007F5218">
          <w:delText>22</w:delText>
        </w:r>
        <w:r w:rsidR="0021496F" w:rsidDel="007F5218">
          <w:delText>.</w:delText>
        </w:r>
        <w:r w:rsidDel="007F5218">
          <w:delText xml:space="preserve"> </w:delText>
        </w:r>
        <w:r w:rsidR="0021496F" w:rsidDel="007F5218">
          <w:delText>2</w:delText>
        </w:r>
        <w:r w:rsidR="004831EF" w:rsidDel="007F5218">
          <w:delText>.202</w:delText>
        </w:r>
        <w:r w:rsidDel="007F5218">
          <w:delText>3</w:delText>
        </w:r>
      </w:del>
      <w:ins w:id="1" w:author="Pettersson Mirkka" w:date="2024-01-22T13:25:00Z">
        <w:r w:rsidR="007F5218">
          <w:t>23.1.2024</w:t>
        </w:r>
      </w:ins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026C2C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026C2C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026C2C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026C2C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026C2C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lisätty authorization-rakenteessa puuttunut templateId</w:t>
            </w:r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candidate-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>- Korjattu s. 30 ja 31 kuvat, lisätty ”Korjattu lääkemääräys ja sen linkit” ja ”Korjatun lääkemääräyksen toimitus ja sen linkit” kuviin relatedDocument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>Tarkennettu effectiveTimen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r>
              <w:t>Ei muutoksia</w:t>
            </w:r>
          </w:p>
        </w:tc>
      </w:tr>
      <w:tr w:rsidR="00026C2C" w14:paraId="4D8FCF6C" w14:textId="77777777" w:rsidTr="00C778EA">
        <w:trPr>
          <w:ins w:id="2" w:author="Pettersson Mirkka" w:date="2024-01-22T13:34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C38" w14:textId="1C2B5B3E" w:rsidR="00026C2C" w:rsidRDefault="00026C2C" w:rsidP="00783547">
            <w:pPr>
              <w:rPr>
                <w:ins w:id="3" w:author="Pettersson Mirkka" w:date="2024-01-22T13:34:00Z"/>
                <w:sz w:val="22"/>
                <w:szCs w:val="22"/>
              </w:rPr>
            </w:pPr>
            <w:ins w:id="4" w:author="Pettersson Mirkka" w:date="2024-01-22T13:34:00Z">
              <w:r>
                <w:rPr>
                  <w:sz w:val="22"/>
                  <w:szCs w:val="22"/>
                </w:rPr>
                <w:t>4.2.1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790" w14:textId="1DFE2593" w:rsidR="00026C2C" w:rsidRDefault="00026C2C" w:rsidP="00783547">
            <w:pPr>
              <w:rPr>
                <w:ins w:id="5" w:author="Pettersson Mirkka" w:date="2024-01-22T13:34:00Z"/>
                <w:sz w:val="22"/>
                <w:szCs w:val="22"/>
              </w:rPr>
            </w:pPr>
            <w:ins w:id="6" w:author="Pettersson Mirkka" w:date="2024-01-22T13:34:00Z">
              <w:r>
                <w:rPr>
                  <w:sz w:val="22"/>
                  <w:szCs w:val="22"/>
                </w:rPr>
                <w:t>23.1.2024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347" w14:textId="309742AA" w:rsidR="00026C2C" w:rsidRDefault="00026C2C" w:rsidP="00783547">
            <w:pPr>
              <w:rPr>
                <w:ins w:id="7" w:author="Pettersson Mirkka" w:date="2024-01-22T13:34:00Z"/>
                <w:sz w:val="22"/>
                <w:szCs w:val="22"/>
              </w:rPr>
            </w:pPr>
            <w:ins w:id="8" w:author="Pettersson Mirkka" w:date="2024-01-22T13:34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E49B" w14:textId="494C72A8" w:rsidR="00026C2C" w:rsidRDefault="00026C2C" w:rsidP="00FE1FE7">
            <w:pPr>
              <w:rPr>
                <w:ins w:id="9" w:author="Pettersson Mirkka" w:date="2024-01-22T13:34:00Z"/>
              </w:rPr>
            </w:pPr>
            <w:ins w:id="10" w:author="Pettersson Mirkka" w:date="2024-01-22T13:34:00Z">
              <w:r>
                <w:t>Ei muutoksia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lastRenderedPageBreak/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1" w:name="_Toc155024577"/>
      <w:bookmarkStart w:id="12" w:name="_Toc36296548"/>
      <w:r>
        <w:lastRenderedPageBreak/>
        <w:t>Johdanto</w:t>
      </w:r>
      <w:bookmarkEnd w:id="11"/>
      <w:bookmarkEnd w:id="1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13" w:name="_Toc155024578"/>
      <w:bookmarkStart w:id="14" w:name="_Toc36296549"/>
      <w:r>
        <w:lastRenderedPageBreak/>
        <w:t xml:space="preserve">Headerin elementit </w:t>
      </w:r>
      <w:r w:rsidR="00FA0E9C">
        <w:t>r</w:t>
      </w:r>
      <w:r>
        <w:t>eseptissä</w:t>
      </w:r>
      <w:bookmarkEnd w:id="13"/>
      <w:bookmarkEnd w:id="1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lastRenderedPageBreak/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15" w:name="_Toc155024579"/>
      <w:bookmarkStart w:id="16" w:name="_Toc36296550"/>
      <w:r>
        <w:lastRenderedPageBreak/>
        <w:t>Elementtikohtaiset määrittelyt</w:t>
      </w:r>
      <w:bookmarkEnd w:id="15"/>
      <w:bookmarkEnd w:id="1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17" w:name="_Ref151790216"/>
      <w:bookmarkStart w:id="18" w:name="_Toc155024580"/>
      <w:bookmarkStart w:id="19" w:name="_Toc36296551"/>
      <w:r>
        <w:t>id – asiakirjan tunniste</w:t>
      </w:r>
      <w:bookmarkEnd w:id="17"/>
      <w:bookmarkEnd w:id="18"/>
      <w:bookmarkEnd w:id="1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20" w:name="_Ref151790230"/>
      <w:bookmarkStart w:id="21" w:name="_Toc155024581"/>
      <w:bookmarkStart w:id="22" w:name="_Toc36296552"/>
      <w:r>
        <w:t>code – Dokumentin tyyppi</w:t>
      </w:r>
      <w:bookmarkEnd w:id="20"/>
      <w:bookmarkEnd w:id="21"/>
      <w:bookmarkEnd w:id="2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23" w:name="_Ref151790241"/>
      <w:bookmarkStart w:id="2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25" w:name="_Toc36296553"/>
      <w:r>
        <w:t>effectiveTime – Asiakirjan luontiaika (pakollinen)</w:t>
      </w:r>
      <w:bookmarkEnd w:id="23"/>
      <w:bookmarkEnd w:id="24"/>
      <w:bookmarkEnd w:id="25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26" w:name="_Toc314136733"/>
      <w:bookmarkStart w:id="27" w:name="_Toc314137489"/>
      <w:bookmarkStart w:id="28" w:name="_Toc314138010"/>
      <w:bookmarkStart w:id="29" w:name="_Toc314138533"/>
      <w:bookmarkStart w:id="30" w:name="_Toc314136734"/>
      <w:bookmarkStart w:id="31" w:name="_Toc314137490"/>
      <w:bookmarkStart w:id="32" w:name="_Toc314138011"/>
      <w:bookmarkStart w:id="33" w:name="_Toc314138534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3FAC68A7" w14:textId="77777777" w:rsidR="00522FC1" w:rsidRDefault="00522FC1">
      <w:pPr>
        <w:pStyle w:val="Otsikko2"/>
      </w:pPr>
      <w:bookmarkStart w:id="34" w:name="_Toc169572920"/>
      <w:bookmarkStart w:id="35" w:name="_Toc169580449"/>
      <w:bookmarkStart w:id="36" w:name="_Ref151790346"/>
      <w:bookmarkStart w:id="37" w:name="_Toc155024583"/>
      <w:bookmarkStart w:id="38" w:name="_Toc36296554"/>
      <w:bookmarkEnd w:id="34"/>
      <w:bookmarkEnd w:id="35"/>
      <w:r>
        <w:t>setId – Alkuperäisen asiakirjan yksilöintitunnus (pakollinen)</w:t>
      </w:r>
      <w:bookmarkEnd w:id="36"/>
      <w:bookmarkEnd w:id="37"/>
      <w:bookmarkEnd w:id="3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39" w:name="_Toc155024584"/>
      <w:bookmarkStart w:id="40" w:name="_Toc36296555"/>
      <w:r>
        <w:t>versionNumber – versionumero</w:t>
      </w:r>
      <w:bookmarkEnd w:id="39"/>
      <w:bookmarkEnd w:id="40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41" w:name="_Ref151790357"/>
      <w:bookmarkStart w:id="42" w:name="_Toc155024585"/>
      <w:bookmarkStart w:id="43" w:name="_Toc36296556"/>
      <w:r>
        <w:lastRenderedPageBreak/>
        <w:t>recordTarget – Asiakirjan kohde</w:t>
      </w:r>
      <w:bookmarkEnd w:id="41"/>
      <w:bookmarkEnd w:id="42"/>
      <w:bookmarkEnd w:id="4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AR/YDIN - Sukupuoli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7F5218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F5218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7F5218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7F5218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7F5218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F5218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7F5218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F5218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F5218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44" w:name="_Toc31030564"/>
      <w:bookmarkStart w:id="45" w:name="_Toc36296557"/>
      <w:bookmarkStart w:id="46" w:name="AUTHOR"/>
      <w:bookmarkStart w:id="47" w:name="_Ref151790365"/>
      <w:bookmarkStart w:id="48" w:name="_Toc155024586"/>
      <w:bookmarkEnd w:id="44"/>
      <w:r>
        <w:t>author</w:t>
      </w:r>
      <w:bookmarkEnd w:id="45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r w:rsidRPr="00D35AC1">
              <w:t>functionCode</w:t>
            </w:r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author-elementissä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>Jos taas kyse on lääketoimituksen mitätöinnistä tai korjauksesta, toisessa author-elementissä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r>
              <w:lastRenderedPageBreak/>
              <w:t>time</w:t>
            </w:r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r w:rsidRPr="007E15E9">
              <w:t>assignedAuthor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>Yksilöintitunnus (ent. sv-numero)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code</w:t>
            </w:r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lastRenderedPageBreak/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lastRenderedPageBreak/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46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49" w:name="CUSTODIAN"/>
      <w:bookmarkStart w:id="50" w:name="_Toc36296558"/>
      <w:bookmarkEnd w:id="49"/>
      <w:r>
        <w:t>custodian – rekisterinpitäjä (pakollinen)</w:t>
      </w:r>
      <w:bookmarkEnd w:id="47"/>
      <w:bookmarkEnd w:id="48"/>
      <w:bookmarkEnd w:id="50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>Koko OID sijoitetaan root-attribuuttiin.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51" w:name="_Ref151790446"/>
      <w:bookmarkStart w:id="52" w:name="_Toc155024587"/>
      <w:bookmarkStart w:id="53" w:name="_Toc36296559"/>
      <w:r>
        <w:t>relatedDocument – viittaus toiseen dokumenttiin</w:t>
      </w:r>
      <w:bookmarkEnd w:id="51"/>
      <w:bookmarkEnd w:id="52"/>
      <w:bookmarkEnd w:id="53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7F5218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F5218">
        <w:rPr>
          <w:rStyle w:val="XML10ptBlue"/>
          <w:rFonts w:ascii="Arial" w:hAnsi="Arial" w:cs="Arial"/>
          <w:szCs w:val="20"/>
          <w:highlight w:val="white"/>
        </w:rPr>
        <w:t>&lt;!--</w:t>
      </w:r>
      <w:r w:rsidRPr="007F5218">
        <w:rPr>
          <w:rStyle w:val="XML10ptGray-50"/>
          <w:rFonts w:ascii="Arial" w:hAnsi="Arial" w:cs="Arial"/>
          <w:szCs w:val="20"/>
          <w:highlight w:val="white"/>
        </w:rPr>
        <w:t xml:space="preserve"> relatedDocument  - Korjattu lääkemääräys </w:t>
      </w:r>
      <w:r w:rsidRPr="007F5218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7F5218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F5218">
        <w:rPr>
          <w:rStyle w:val="XML10ptBlue"/>
          <w:rFonts w:ascii="Arial" w:hAnsi="Arial" w:cs="Arial"/>
          <w:szCs w:val="20"/>
          <w:highlight w:val="white"/>
        </w:rPr>
        <w:t>&lt;</w:t>
      </w:r>
      <w:r w:rsidRPr="007F5218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7F5218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7F5218">
        <w:rPr>
          <w:rStyle w:val="XML10ptBlue"/>
          <w:rFonts w:ascii="Arial" w:hAnsi="Arial" w:cs="Arial"/>
          <w:szCs w:val="20"/>
          <w:highlight w:val="white"/>
        </w:rPr>
        <w:t>="</w:t>
      </w:r>
      <w:r w:rsidRPr="007F5218">
        <w:rPr>
          <w:rStyle w:val="XML10ptBlack"/>
          <w:rFonts w:ascii="Arial" w:hAnsi="Arial" w:cs="Arial"/>
          <w:szCs w:val="20"/>
          <w:highlight w:val="white"/>
        </w:rPr>
        <w:t>RPLC</w:t>
      </w:r>
      <w:r w:rsidRPr="007F5218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7F5218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F5218">
        <w:rPr>
          <w:rStyle w:val="XML10ptBlack"/>
          <w:rFonts w:ascii="Arial" w:hAnsi="Arial" w:cs="Arial"/>
          <w:szCs w:val="20"/>
          <w:highlight w:val="white"/>
        </w:rPr>
        <w:tab/>
      </w:r>
      <w:r w:rsidRPr="007F5218">
        <w:rPr>
          <w:rStyle w:val="XML10ptBlue"/>
          <w:rFonts w:ascii="Arial" w:hAnsi="Arial" w:cs="Arial"/>
          <w:szCs w:val="20"/>
          <w:highlight w:val="white"/>
        </w:rPr>
        <w:t>&lt;</w:t>
      </w:r>
      <w:r w:rsidRPr="007F5218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7F5218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7F5218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F5218">
        <w:rPr>
          <w:rStyle w:val="XML10ptBlack"/>
          <w:rFonts w:ascii="Arial" w:hAnsi="Arial" w:cs="Arial"/>
          <w:szCs w:val="20"/>
          <w:highlight w:val="white"/>
        </w:rPr>
        <w:tab/>
      </w:r>
      <w:r w:rsidRPr="007F5218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007F5218">
        <w:rPr>
          <w:rStyle w:val="XML10ptBlue"/>
          <w:rFonts w:ascii="Arial" w:hAnsi="Arial" w:cs="Arial"/>
          <w:szCs w:val="20"/>
          <w:highlight w:val="white"/>
        </w:rPr>
        <w:t>&lt;!--</w:t>
      </w:r>
      <w:r w:rsidR="00522FC1" w:rsidRPr="007F5218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7F5218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F5218">
        <w:rPr>
          <w:rStyle w:val="XML10ptBlack"/>
          <w:rFonts w:ascii="Arial" w:hAnsi="Arial" w:cs="Arial"/>
          <w:szCs w:val="20"/>
          <w:highlight w:val="white"/>
        </w:rPr>
        <w:tab/>
      </w:r>
      <w:r w:rsidRPr="007F5218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7F5218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F5218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7F5218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7F5218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7F5218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F5218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&lt;/</w:t>
      </w:r>
      <w:r w:rsidRPr="00026C2C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5EE8D94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26C2C">
        <w:rPr>
          <w:rStyle w:val="XML10ptBlue"/>
          <w:rFonts w:ascii="Arial" w:hAnsi="Arial" w:cs="Arial"/>
          <w:szCs w:val="20"/>
          <w:highlight w:val="white"/>
        </w:rPr>
        <w:t>&lt;/</w:t>
      </w:r>
      <w:r w:rsidRPr="00026C2C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26C2C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56AC5C08" w14:textId="77777777" w:rsidR="00522FC1" w:rsidRPr="00026C2C" w:rsidRDefault="00522FC1"/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</w:t>
      </w:r>
      <w:r>
        <w:lastRenderedPageBreak/>
        <w:t xml:space="preserve">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54" w:name="OLE_LINK2"/>
      <w:bookmarkStart w:id="55" w:name="AUTHORIZATION"/>
      <w:bookmarkStart w:id="56" w:name="_Toc436750353"/>
      <w:bookmarkStart w:id="57" w:name="_Toc36296560"/>
      <w:bookmarkEnd w:id="54"/>
      <w:r w:rsidRPr="00AA0C34">
        <w:t xml:space="preserve">authorization </w:t>
      </w:r>
      <w:bookmarkEnd w:id="55"/>
      <w:r w:rsidRPr="00AA0C34">
        <w:t>- valtuudet</w:t>
      </w:r>
      <w:bookmarkEnd w:id="56"/>
      <w:bookmarkEnd w:id="57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  <w:r w:rsidR="00FD169F">
        <w:t xml:space="preserve"> Pakollisella tiedolla templateId </w:t>
      </w:r>
      <w:r w:rsidR="00FD169F" w:rsidRPr="000E0BA5">
        <w:t xml:space="preserve">tunnistetaan mistä authorization-rakenteesta on kyse </w:t>
      </w:r>
      <w:r w:rsidR="00FD169F">
        <w:rPr>
          <w:color w:val="1F497D"/>
        </w:rPr>
        <w:t>(</w:t>
      </w:r>
      <w:r w:rsidR="00FD169F">
        <w:t>KanTa-palvelut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026C2C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026C2C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026C2C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58" w:name="_Ref152387289"/>
      <w:bookmarkStart w:id="59" w:name="_Toc155024588"/>
      <w:bookmarkStart w:id="60" w:name="_Toc36296561"/>
      <w:r>
        <w:t>componentOf</w:t>
      </w:r>
      <w:bookmarkEnd w:id="58"/>
      <w:bookmarkEnd w:id="59"/>
      <w:bookmarkEnd w:id="60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026C2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026C2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026C2C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026C2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026C2C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61" w:name="_Ref151790481"/>
      <w:bookmarkStart w:id="62" w:name="_Toc169580456"/>
      <w:bookmarkStart w:id="63" w:name="_Toc155024589"/>
      <w:bookmarkStart w:id="64" w:name="_Toc36296562"/>
      <w:bookmarkStart w:id="65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61"/>
      <w:bookmarkEnd w:id="62"/>
      <w:bookmarkEnd w:id="63"/>
      <w:bookmarkEnd w:id="64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66" w:name="_Toc189036930"/>
      <w:bookmarkStart w:id="67" w:name="_Toc189036932"/>
      <w:bookmarkStart w:id="68" w:name="_Toc169572931"/>
      <w:bookmarkStart w:id="69" w:name="_Toc169580459"/>
      <w:bookmarkStart w:id="70" w:name="_Ref151790548"/>
      <w:bookmarkStart w:id="71" w:name="_Toc155024592"/>
      <w:bookmarkStart w:id="72" w:name="_Toc36296563"/>
      <w:bookmarkEnd w:id="65"/>
      <w:bookmarkEnd w:id="66"/>
      <w:bookmarkEnd w:id="67"/>
      <w:bookmarkEnd w:id="68"/>
      <w:bookmarkEnd w:id="69"/>
      <w:r>
        <w:lastRenderedPageBreak/>
        <w:t xml:space="preserve">hl7fi:sender </w:t>
      </w:r>
      <w:r w:rsidR="00E26193">
        <w:t>–</w:t>
      </w:r>
      <w:r>
        <w:t xml:space="preserve"> lähettäjä</w:t>
      </w:r>
      <w:bookmarkEnd w:id="70"/>
      <w:bookmarkEnd w:id="71"/>
      <w:bookmarkEnd w:id="7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73" w:name="INFORMATIONRECIPIENT"/>
      <w:bookmarkStart w:id="74" w:name="_Toc36296564"/>
      <w:r>
        <w:t>InformationRecipient</w:t>
      </w:r>
      <w:bookmarkEnd w:id="73"/>
      <w:r>
        <w:t xml:space="preserve"> – uusintapyynnön vastaanottaja</w:t>
      </w:r>
      <w:bookmarkEnd w:id="7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root</w:t>
      </w:r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name</w:t>
      </w:r>
      <w:r w:rsidRPr="00FE1FE7">
        <w:rPr>
          <w:rFonts w:ascii="Arial" w:hAnsi="Arial" w:cs="Arial"/>
          <w:color w:val="0000FF"/>
          <w:sz w:val="20"/>
          <w:szCs w:val="20"/>
        </w:rPr>
        <w:t>&gt;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</w:t>
      </w:r>
      <w:r w:rsidRPr="00FE1FE7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terveysasema</w:t>
      </w:r>
      <w:r w:rsidRPr="00FE1FE7">
        <w:rPr>
          <w:rFonts w:ascii="Arial" w:hAnsi="Arial" w:cs="Arial"/>
          <w:color w:val="0000FF"/>
          <w:sz w:val="20"/>
          <w:szCs w:val="20"/>
        </w:rPr>
        <w:t>&lt;/</w:t>
      </w:r>
      <w:r w:rsidRPr="00FE1FE7">
        <w:rPr>
          <w:rFonts w:ascii="Arial" w:hAnsi="Arial" w:cs="Arial"/>
          <w:color w:val="800000"/>
          <w:sz w:val="20"/>
          <w:szCs w:val="20"/>
        </w:rPr>
        <w:t>name</w:t>
      </w:r>
      <w:r w:rsidRPr="00FE1FE7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75" w:name="_Toc36296565"/>
      <w:r>
        <w:t>Yleisiä periaatteita</w:t>
      </w:r>
      <w:bookmarkEnd w:id="7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76" w:name="_Toc36296566"/>
      <w:r>
        <w:t>Ajan esittäminen</w:t>
      </w:r>
      <w:bookmarkEnd w:id="7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77" w:name="_Toc169572936"/>
      <w:bookmarkStart w:id="78" w:name="_Toc169580464"/>
      <w:bookmarkStart w:id="79" w:name="_Ref151824887"/>
      <w:bookmarkStart w:id="80" w:name="_Toc155024593"/>
      <w:bookmarkStart w:id="81" w:name="_Toc36296567"/>
      <w:bookmarkEnd w:id="77"/>
      <w:bookmarkEnd w:id="78"/>
      <w:r>
        <w:t>Lääkemääräysten ja toimitusten linkitys</w:t>
      </w:r>
      <w:bookmarkEnd w:id="79"/>
      <w:bookmarkEnd w:id="80"/>
      <w:bookmarkEnd w:id="8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lastRenderedPageBreak/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lastRenderedPageBreak/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6F3831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typeCode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90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90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>5 - Lukituksen purku</w:t>
            </w:r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(typeCode=APND)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18 - Toimitusvarauksen purku</w:t>
            </w:r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91" w:name="_Ref189450047"/>
            <w:bookmarkStart w:id="92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91"/>
            <w:bookmarkEnd w:id="92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URN:OID: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32"/>
      <w:gridCol w:w="1042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00895E49" w:rsidR="00B5618C" w:rsidRDefault="00B5618C" w:rsidP="005A5D03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 xml:space="preserve">Versio </w:t>
          </w:r>
          <w:r w:rsidR="00FE1FE7">
            <w:t>4.</w:t>
          </w:r>
          <w:ins w:id="82" w:author="Pettersson Mirkka" w:date="2024-01-22T13:26:00Z">
            <w:r w:rsidR="007F5218">
              <w:t>2</w:t>
            </w:r>
          </w:ins>
          <w:del w:id="83" w:author="Pettersson Mirkka" w:date="2024-01-22T13:26:00Z">
            <w:r w:rsidR="005A5D03" w:rsidDel="007F5218">
              <w:delText>1</w:delText>
            </w:r>
          </w:del>
          <w:r w:rsidR="00FE1FE7">
            <w:t>.1.</w:t>
          </w:r>
        </w:p>
      </w:tc>
      <w:tc>
        <w:tcPr>
          <w:tcW w:w="1080" w:type="dxa"/>
        </w:tcPr>
        <w:p w14:paraId="4D9D8296" w14:textId="59C22529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2F3EA456" w:rsidR="00B5618C" w:rsidRDefault="005A5D03" w:rsidP="005A5D03">
          <w:pPr>
            <w:pStyle w:val="Yltunniste"/>
            <w:jc w:val="center"/>
          </w:pPr>
          <w:del w:id="84" w:author="Pettersson Mirkka" w:date="2024-01-22T13:26:00Z">
            <w:r w:rsidDel="007F5218">
              <w:delText>22</w:delText>
            </w:r>
            <w:r w:rsidR="0021496F" w:rsidDel="007F5218">
              <w:delText>.1</w:delText>
            </w:r>
            <w:r w:rsidR="00FE1FE7" w:rsidDel="007F5218">
              <w:delText>.</w:delText>
            </w:r>
            <w:r w:rsidDel="007F5218">
              <w:delText>2023</w:delText>
            </w:r>
          </w:del>
          <w:ins w:id="85" w:author="Pettersson Mirkka" w:date="2024-01-22T13:26:00Z">
            <w:r w:rsidR="007F5218">
              <w:t>23.1.2024</w:t>
            </w:r>
          </w:ins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59B6A16F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026C2C">
      <w:fldChar w:fldCharType="begin"/>
    </w:r>
    <w:r w:rsidR="00026C2C">
      <w:instrText xml:space="preserve"> DOCPROPERTY  VersioNro  \* MERGEFORMAT </w:instrText>
    </w:r>
    <w:r w:rsidR="00026C2C">
      <w:fldChar w:fldCharType="separate"/>
    </w:r>
    <w:r w:rsidR="00FE1FE7">
      <w:t>4.</w:t>
    </w:r>
    <w:ins w:id="86" w:author="Pettersson Mirkka" w:date="2024-01-22T13:25:00Z">
      <w:r w:rsidR="007F5218">
        <w:t>2</w:t>
      </w:r>
    </w:ins>
    <w:del w:id="87" w:author="Pettersson Mirkka" w:date="2024-01-22T13:25:00Z">
      <w:r w:rsidR="005A5D03" w:rsidDel="007F5218">
        <w:delText>1</w:delText>
      </w:r>
    </w:del>
    <w:r w:rsidR="00FE1FE7">
      <w:t>.1.</w:t>
    </w:r>
    <w:r w:rsidR="00026C2C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2A2D3051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del w:id="88" w:author="Pettersson Mirkka" w:date="2024-01-22T13:25:00Z">
      <w:r w:rsidR="005A5D03" w:rsidDel="007F5218">
        <w:delText>22</w:delText>
      </w:r>
      <w:r w:rsidR="0021496F" w:rsidDel="007F5218">
        <w:delText>.2.</w:delText>
      </w:r>
      <w:r w:rsidR="005A5D03" w:rsidDel="007F5218">
        <w:delText>2023</w:delText>
      </w:r>
    </w:del>
    <w:ins w:id="89" w:author="Pettersson Mirkka" w:date="2024-01-22T13:25:00Z">
      <w:r w:rsidR="007F5218">
        <w:t>23.1.2024</w:t>
      </w:r>
    </w:ins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14CD0FF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026C2C">
      <w:fldChar w:fldCharType="begin"/>
    </w:r>
    <w:r w:rsidR="00026C2C">
      <w:instrText xml:space="preserve"> DOCPROPERTY  VersioNro  \* MERGEFORMAT </w:instrText>
    </w:r>
    <w:r w:rsidR="00026C2C">
      <w:fldChar w:fldCharType="separate"/>
    </w:r>
    <w:r>
      <w:t>4.00</w:t>
    </w:r>
    <w:r w:rsidR="00026C2C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38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299"/>
      <w:gridCol w:w="575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3943F5FF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81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6C2C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5218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AE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5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Props1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BC96F-BE61-40A4-96A5-11C6AF0FD0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37</Pages>
  <Words>4690</Words>
  <Characters>47822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52408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34</cp:revision>
  <cp:lastPrinted>2010-03-15T13:13:00Z</cp:lastPrinted>
  <dcterms:created xsi:type="dcterms:W3CDTF">2020-12-16T13:07:00Z</dcterms:created>
  <dcterms:modified xsi:type="dcterms:W3CDTF">2024-01-22T11:34:00Z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