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D07071" w:rsidRDefault="00522FC1" w:rsidP="57E5B44D">
      <w:pPr>
        <w:jc w:val="center"/>
        <w:rPr>
          <w:rFonts w:ascii="Arial" w:hAnsi="Arial" w:cs="Arial"/>
          <w:sz w:val="40"/>
          <w:szCs w:val="40"/>
        </w:rPr>
      </w:pPr>
      <w:r w:rsidRPr="57E5B44D">
        <w:rPr>
          <w:rFonts w:ascii="Arial" w:hAnsi="Arial" w:cs="Arial"/>
          <w:b/>
          <w:bCs/>
          <w:sz w:val="40"/>
          <w:szCs w:val="40"/>
        </w:rPr>
        <w:t>Lääkemääräyksen CDA R2 Header</w:t>
      </w:r>
    </w:p>
    <w:p w14:paraId="517F22E0" w14:textId="77777777" w:rsidR="00522FC1" w:rsidRPr="00D07071" w:rsidRDefault="00522FC1">
      <w:pPr>
        <w:jc w:val="center"/>
      </w:pPr>
    </w:p>
    <w:p w14:paraId="14D4A9FD" w14:textId="77777777" w:rsidR="00522FC1" w:rsidRPr="00D07071" w:rsidRDefault="00522FC1">
      <w:pPr>
        <w:jc w:val="center"/>
      </w:pPr>
    </w:p>
    <w:p w14:paraId="47DC79C2" w14:textId="77777777" w:rsidR="00522FC1" w:rsidRPr="00D07071" w:rsidRDefault="00522FC1">
      <w:pPr>
        <w:jc w:val="center"/>
      </w:pPr>
    </w:p>
    <w:p w14:paraId="72E18E86" w14:textId="77777777" w:rsidR="00522FC1" w:rsidRPr="00D07071" w:rsidRDefault="00522FC1">
      <w:pPr>
        <w:jc w:val="center"/>
      </w:pPr>
    </w:p>
    <w:p w14:paraId="474C137A" w14:textId="77777777" w:rsidR="00522FC1" w:rsidRPr="00D07071" w:rsidRDefault="00522FC1">
      <w:pPr>
        <w:jc w:val="center"/>
      </w:pPr>
    </w:p>
    <w:p w14:paraId="684458FD" w14:textId="77777777" w:rsidR="00522FC1" w:rsidRPr="00D07071" w:rsidRDefault="00522FC1">
      <w:pPr>
        <w:jc w:val="center"/>
      </w:pPr>
    </w:p>
    <w:p w14:paraId="2E0E4E7D" w14:textId="77777777" w:rsidR="00522FC1" w:rsidRPr="00D07071" w:rsidRDefault="00522FC1">
      <w:pPr>
        <w:jc w:val="center"/>
      </w:pPr>
    </w:p>
    <w:p w14:paraId="4FC6BA52" w14:textId="77777777" w:rsidR="00522FC1" w:rsidRPr="00D07071" w:rsidRDefault="00522FC1">
      <w:pPr>
        <w:jc w:val="center"/>
      </w:pPr>
    </w:p>
    <w:p w14:paraId="77A45D00" w14:textId="77363BB7" w:rsidR="00522FC1" w:rsidRDefault="00522FC1">
      <w:pPr>
        <w:jc w:val="center"/>
      </w:pPr>
      <w:r w:rsidRPr="00D07071">
        <w:t xml:space="preserve">V </w:t>
      </w:r>
      <w:r w:rsidR="001B6B55">
        <w:fldChar w:fldCharType="begin"/>
      </w:r>
      <w:r w:rsidR="001B6B55" w:rsidRPr="00D07071">
        <w:instrText xml:space="preserve"> DOCPROPERTY  VersioNro  \* MERGEFORMAT </w:instrText>
      </w:r>
      <w:r w:rsidR="001B6B55">
        <w:fldChar w:fldCharType="separate"/>
      </w:r>
      <w:r w:rsidR="00591171">
        <w:t>5.00</w:t>
      </w:r>
      <w:r w:rsidR="001B6B55">
        <w:fldChar w:fldCharType="end"/>
      </w:r>
    </w:p>
    <w:p w14:paraId="0D76E53D" w14:textId="15097854" w:rsidR="00522FC1" w:rsidRPr="009358D3" w:rsidRDefault="00AC7AAB">
      <w:pPr>
        <w:jc w:val="center"/>
        <w:rPr>
          <w:lang w:val="en-US"/>
        </w:rPr>
      </w:pPr>
      <w:del w:id="0" w:author="Pettersson Mirkka" w:date="2024-03-27T10:22:00Z">
        <w:r w:rsidRPr="009358D3" w:rsidDel="009358D3">
          <w:rPr>
            <w:lang w:val="en-US"/>
          </w:rPr>
          <w:delText>12.10.2023</w:delText>
        </w:r>
      </w:del>
      <w:ins w:id="1" w:author="Pettersson Mirkka" w:date="2024-03-27T10:22:00Z">
        <w:r w:rsidR="009358D3" w:rsidRPr="009358D3">
          <w:rPr>
            <w:lang w:val="en-US"/>
          </w:rPr>
          <w:t>2</w:t>
        </w:r>
        <w:r w:rsidR="009358D3">
          <w:rPr>
            <w:lang w:val="en-US"/>
          </w:rPr>
          <w:t>8.3.2024</w:t>
        </w:r>
      </w:ins>
    </w:p>
    <w:p w14:paraId="198CFAA9" w14:textId="77777777" w:rsidR="00522FC1" w:rsidRPr="009358D3" w:rsidRDefault="00522FC1">
      <w:pPr>
        <w:jc w:val="center"/>
        <w:rPr>
          <w:lang w:val="en-US"/>
        </w:rPr>
      </w:pPr>
    </w:p>
    <w:p w14:paraId="12CED1A3" w14:textId="77777777" w:rsidR="007047A4" w:rsidRPr="00AC7AAB" w:rsidRDefault="00522FC1">
      <w:pPr>
        <w:jc w:val="center"/>
        <w:rPr>
          <w:lang w:val="en-US"/>
        </w:rPr>
      </w:pPr>
      <w:r w:rsidRPr="00AC7AAB">
        <w:rPr>
          <w:sz w:val="32"/>
          <w:szCs w:val="32"/>
          <w:lang w:val="en-US"/>
        </w:rPr>
        <w:t xml:space="preserve">OID: </w:t>
      </w:r>
      <w:r w:rsidR="004D2A22" w:rsidRPr="57E5B44D">
        <w:fldChar w:fldCharType="begin"/>
      </w:r>
      <w:r w:rsidR="004D2A22" w:rsidRPr="00AC7AAB">
        <w:rPr>
          <w:sz w:val="32"/>
          <w:szCs w:val="32"/>
          <w:lang w:val="en-US"/>
        </w:rPr>
        <w:instrText xml:space="preserve"> DOCPROPERTY  OID  \* MERGEFORMAT </w:instrText>
      </w:r>
      <w:r w:rsidR="004D2A22" w:rsidRPr="57E5B44D">
        <w:rPr>
          <w:sz w:val="32"/>
          <w:szCs w:val="32"/>
          <w:lang w:val="en-US"/>
        </w:rPr>
        <w:fldChar w:fldCharType="separate"/>
      </w:r>
      <w:r w:rsidR="0059163E" w:rsidRPr="00AC7AAB">
        <w:rPr>
          <w:sz w:val="32"/>
          <w:szCs w:val="32"/>
          <w:lang w:val="en-US"/>
        </w:rPr>
        <w:t>1.2.246.777.11.2023.3</w:t>
      </w:r>
      <w:r w:rsidR="004D2A22" w:rsidRPr="57E5B44D">
        <w:fldChar w:fldCharType="end"/>
      </w:r>
    </w:p>
    <w:p w14:paraId="3C70B4C9" w14:textId="5098C8EC" w:rsidR="007047A4" w:rsidRPr="00386774" w:rsidRDefault="007047A4" w:rsidP="007047A4">
      <w:pPr>
        <w:jc w:val="center"/>
        <w:rPr>
          <w:lang w:val="en-US"/>
        </w:rPr>
      </w:pPr>
      <w:r w:rsidRPr="00386774">
        <w:rPr>
          <w:lang w:val="en-US"/>
        </w:rPr>
        <w:t xml:space="preserve">Release candidate </w:t>
      </w:r>
      <w:ins w:id="2" w:author="Pettersson Mirkka" w:date="2024-03-27T10:49:00Z">
        <w:r w:rsidR="00D64B89">
          <w:rPr>
            <w:lang w:val="en-US"/>
          </w:rPr>
          <w:t>2</w:t>
        </w:r>
      </w:ins>
      <w:del w:id="3" w:author="Pettersson Mirkka" w:date="2024-03-27T10:49:00Z">
        <w:r w:rsidRPr="00386774" w:rsidDel="00D64B89">
          <w:rPr>
            <w:lang w:val="en-US"/>
          </w:rPr>
          <w:delText>1</w:delText>
        </w:r>
      </w:del>
      <w:r w:rsidRPr="00386774">
        <w:rPr>
          <w:lang w:val="en-US"/>
        </w:rPr>
        <w:t xml:space="preserve"> (RC</w:t>
      </w:r>
      <w:ins w:id="4" w:author="Pettersson Mirkka" w:date="2024-03-08T13:50:00Z">
        <w:r w:rsidR="00702AEB">
          <w:rPr>
            <w:lang w:val="en-US"/>
          </w:rPr>
          <w:t>2</w:t>
        </w:r>
      </w:ins>
      <w:del w:id="5" w:author="Pettersson Mirkka" w:date="2024-03-08T13:50:00Z">
        <w:r w:rsidRPr="00386774" w:rsidDel="00702AEB">
          <w:rPr>
            <w:lang w:val="en-US"/>
          </w:rPr>
          <w:delText>1</w:delText>
        </w:r>
      </w:del>
      <w:r w:rsidRPr="00386774">
        <w:rPr>
          <w:lang w:val="en-US"/>
        </w:rPr>
        <w:t>)</w:t>
      </w:r>
    </w:p>
    <w:p w14:paraId="6D332B41" w14:textId="18C9DA77" w:rsidR="00522FC1" w:rsidRPr="00AC7AAB" w:rsidRDefault="00587D76">
      <w:pPr>
        <w:jc w:val="center"/>
        <w:rPr>
          <w:sz w:val="32"/>
          <w:szCs w:val="32"/>
          <w:lang w:val="en-US"/>
        </w:rPr>
      </w:pPr>
      <w:r>
        <w:fldChar w:fldCharType="begin"/>
      </w:r>
      <w:r w:rsidRPr="00AC7AAB">
        <w:rPr>
          <w:lang w:val="en-US"/>
        </w:rPr>
        <w:instrText xml:space="preserve"> DOCPROPERTY  OID  \* MERGEFORMAT </w:instrText>
      </w:r>
      <w:r>
        <w:fldChar w:fldCharType="end"/>
      </w:r>
    </w:p>
    <w:p w14:paraId="1865086F" w14:textId="77777777" w:rsidR="00522FC1" w:rsidRPr="00AC7AAB" w:rsidRDefault="00522FC1">
      <w:pPr>
        <w:jc w:val="center"/>
        <w:rPr>
          <w:sz w:val="32"/>
          <w:szCs w:val="32"/>
          <w:lang w:val="en-US"/>
        </w:rPr>
      </w:pPr>
    </w:p>
    <w:p w14:paraId="4CBFE6FB" w14:textId="77777777" w:rsidR="00522FC1" w:rsidRPr="00AC7AAB" w:rsidRDefault="00522FC1">
      <w:pPr>
        <w:jc w:val="center"/>
        <w:rPr>
          <w:lang w:val="en-US"/>
        </w:rPr>
      </w:pPr>
    </w:p>
    <w:p w14:paraId="1B6697F7" w14:textId="77777777" w:rsidR="00522FC1" w:rsidRPr="00AC7AAB" w:rsidRDefault="00522FC1">
      <w:pPr>
        <w:jc w:val="center"/>
        <w:rPr>
          <w:lang w:val="en-US"/>
        </w:rPr>
      </w:pPr>
    </w:p>
    <w:p w14:paraId="55618AEF" w14:textId="77777777" w:rsidR="00522FC1" w:rsidRPr="00AC7AAB" w:rsidRDefault="00522FC1">
      <w:pPr>
        <w:rPr>
          <w:lang w:val="en-US"/>
        </w:rPr>
      </w:pPr>
      <w:r w:rsidRPr="00AC7AAB">
        <w:rPr>
          <w:lang w:val="en-US"/>
        </w:rPr>
        <w:br w:type="page"/>
      </w:r>
    </w:p>
    <w:p w14:paraId="6B33338A" w14:textId="77777777" w:rsidR="00522FC1" w:rsidRPr="00AC7AAB" w:rsidRDefault="00522FC1">
      <w:pPr>
        <w:rPr>
          <w:b/>
          <w:bCs/>
          <w:lang w:val="en-US"/>
        </w:rPr>
      </w:pPr>
      <w:r w:rsidRPr="00AC7AAB">
        <w:rPr>
          <w:b/>
          <w:bCs/>
          <w:lang w:val="en-US"/>
        </w:rPr>
        <w:lastRenderedPageBreak/>
        <w:t>Sisällysluettelo</w:t>
      </w:r>
    </w:p>
    <w:p w14:paraId="7AE3FC93" w14:textId="77777777" w:rsidR="00522FC1" w:rsidRPr="00AC7AAB" w:rsidRDefault="00522FC1">
      <w:pPr>
        <w:rPr>
          <w:lang w:val="en-US"/>
        </w:rPr>
      </w:pPr>
    </w:p>
    <w:p w14:paraId="2AD460B2" w14:textId="0022397C" w:rsidR="00E167C2" w:rsidRDefault="000F4FD7">
      <w:pPr>
        <w:pStyle w:val="Sisluet1"/>
        <w:rPr>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hyperlink w:anchor="_Toc162429036" w:history="1">
        <w:r w:rsidR="00E167C2" w:rsidRPr="0047784A">
          <w:rPr>
            <w:rStyle w:val="Hyperlinkki"/>
            <w:noProof/>
          </w:rPr>
          <w:t>1</w:t>
        </w:r>
        <w:r w:rsidR="00E167C2">
          <w:rPr>
            <w:rFonts w:asciiTheme="minorHAnsi" w:eastAsiaTheme="minorEastAsia" w:hAnsiTheme="minorHAnsi" w:cstheme="minorBidi"/>
            <w:noProof/>
            <w:sz w:val="22"/>
            <w:szCs w:val="22"/>
            <w:lang w:eastAsia="fi-FI"/>
          </w:rPr>
          <w:tab/>
        </w:r>
        <w:r w:rsidR="00E167C2" w:rsidRPr="0047784A">
          <w:rPr>
            <w:rStyle w:val="Hyperlinkki"/>
            <w:noProof/>
          </w:rPr>
          <w:t>Johdanto</w:t>
        </w:r>
        <w:r w:rsidR="00E167C2">
          <w:rPr>
            <w:noProof/>
            <w:webHidden/>
          </w:rPr>
          <w:tab/>
        </w:r>
        <w:r w:rsidR="00E167C2">
          <w:rPr>
            <w:noProof/>
            <w:webHidden/>
          </w:rPr>
          <w:fldChar w:fldCharType="begin"/>
        </w:r>
        <w:r w:rsidR="00E167C2">
          <w:rPr>
            <w:noProof/>
            <w:webHidden/>
          </w:rPr>
          <w:instrText xml:space="preserve"> PAGEREF _Toc162429036 \h </w:instrText>
        </w:r>
        <w:r w:rsidR="00E167C2">
          <w:rPr>
            <w:noProof/>
            <w:webHidden/>
          </w:rPr>
        </w:r>
        <w:r w:rsidR="00E167C2">
          <w:rPr>
            <w:noProof/>
            <w:webHidden/>
          </w:rPr>
          <w:fldChar w:fldCharType="separate"/>
        </w:r>
        <w:r w:rsidR="00E167C2">
          <w:rPr>
            <w:noProof/>
            <w:webHidden/>
          </w:rPr>
          <w:t>7</w:t>
        </w:r>
        <w:r w:rsidR="00E167C2">
          <w:rPr>
            <w:noProof/>
            <w:webHidden/>
          </w:rPr>
          <w:fldChar w:fldCharType="end"/>
        </w:r>
      </w:hyperlink>
    </w:p>
    <w:p w14:paraId="308E4742" w14:textId="38D184FE" w:rsidR="00E167C2" w:rsidRDefault="001D3161">
      <w:pPr>
        <w:pStyle w:val="Sisluet1"/>
        <w:rPr>
          <w:rFonts w:asciiTheme="minorHAnsi" w:eastAsiaTheme="minorEastAsia" w:hAnsiTheme="minorHAnsi" w:cstheme="minorBidi"/>
          <w:noProof/>
          <w:sz w:val="22"/>
          <w:szCs w:val="22"/>
          <w:lang w:eastAsia="fi-FI"/>
        </w:rPr>
      </w:pPr>
      <w:hyperlink w:anchor="_Toc162429037" w:history="1">
        <w:r w:rsidR="00E167C2" w:rsidRPr="0047784A">
          <w:rPr>
            <w:rStyle w:val="Hyperlinkki"/>
            <w:noProof/>
          </w:rPr>
          <w:t>2</w:t>
        </w:r>
        <w:r w:rsidR="00E167C2">
          <w:rPr>
            <w:rFonts w:asciiTheme="minorHAnsi" w:eastAsiaTheme="minorEastAsia" w:hAnsiTheme="minorHAnsi" w:cstheme="minorBidi"/>
            <w:noProof/>
            <w:sz w:val="22"/>
            <w:szCs w:val="22"/>
            <w:lang w:eastAsia="fi-FI"/>
          </w:rPr>
          <w:tab/>
        </w:r>
        <w:r w:rsidR="00E167C2" w:rsidRPr="0047784A">
          <w:rPr>
            <w:rStyle w:val="Hyperlinkki"/>
            <w:noProof/>
          </w:rPr>
          <w:t>Headerin elementit reseptissä</w:t>
        </w:r>
        <w:r w:rsidR="00E167C2">
          <w:rPr>
            <w:noProof/>
            <w:webHidden/>
          </w:rPr>
          <w:tab/>
        </w:r>
        <w:r w:rsidR="00E167C2">
          <w:rPr>
            <w:noProof/>
            <w:webHidden/>
          </w:rPr>
          <w:fldChar w:fldCharType="begin"/>
        </w:r>
        <w:r w:rsidR="00E167C2">
          <w:rPr>
            <w:noProof/>
            <w:webHidden/>
          </w:rPr>
          <w:instrText xml:space="preserve"> PAGEREF _Toc162429037 \h </w:instrText>
        </w:r>
        <w:r w:rsidR="00E167C2">
          <w:rPr>
            <w:noProof/>
            <w:webHidden/>
          </w:rPr>
        </w:r>
        <w:r w:rsidR="00E167C2">
          <w:rPr>
            <w:noProof/>
            <w:webHidden/>
          </w:rPr>
          <w:fldChar w:fldCharType="separate"/>
        </w:r>
        <w:r w:rsidR="00E167C2">
          <w:rPr>
            <w:noProof/>
            <w:webHidden/>
          </w:rPr>
          <w:t>8</w:t>
        </w:r>
        <w:r w:rsidR="00E167C2">
          <w:rPr>
            <w:noProof/>
            <w:webHidden/>
          </w:rPr>
          <w:fldChar w:fldCharType="end"/>
        </w:r>
      </w:hyperlink>
    </w:p>
    <w:p w14:paraId="5D508A76" w14:textId="6E258DFD" w:rsidR="00E167C2" w:rsidRDefault="001D3161">
      <w:pPr>
        <w:pStyle w:val="Sisluet1"/>
        <w:rPr>
          <w:rFonts w:asciiTheme="minorHAnsi" w:eastAsiaTheme="minorEastAsia" w:hAnsiTheme="minorHAnsi" w:cstheme="minorBidi"/>
          <w:noProof/>
          <w:sz w:val="22"/>
          <w:szCs w:val="22"/>
          <w:lang w:eastAsia="fi-FI"/>
        </w:rPr>
      </w:pPr>
      <w:hyperlink w:anchor="_Toc162429038" w:history="1">
        <w:r w:rsidR="00E167C2" w:rsidRPr="0047784A">
          <w:rPr>
            <w:rStyle w:val="Hyperlinkki"/>
            <w:noProof/>
          </w:rPr>
          <w:t>3</w:t>
        </w:r>
        <w:r w:rsidR="00E167C2">
          <w:rPr>
            <w:rFonts w:asciiTheme="minorHAnsi" w:eastAsiaTheme="minorEastAsia" w:hAnsiTheme="minorHAnsi" w:cstheme="minorBidi"/>
            <w:noProof/>
            <w:sz w:val="22"/>
            <w:szCs w:val="22"/>
            <w:lang w:eastAsia="fi-FI"/>
          </w:rPr>
          <w:tab/>
        </w:r>
        <w:r w:rsidR="00E167C2" w:rsidRPr="0047784A">
          <w:rPr>
            <w:rStyle w:val="Hyperlinkki"/>
            <w:noProof/>
          </w:rPr>
          <w:t>Elementtikohtaiset määrittelyt</w:t>
        </w:r>
        <w:r w:rsidR="00E167C2">
          <w:rPr>
            <w:noProof/>
            <w:webHidden/>
          </w:rPr>
          <w:tab/>
        </w:r>
        <w:r w:rsidR="00E167C2">
          <w:rPr>
            <w:noProof/>
            <w:webHidden/>
          </w:rPr>
          <w:fldChar w:fldCharType="begin"/>
        </w:r>
        <w:r w:rsidR="00E167C2">
          <w:rPr>
            <w:noProof/>
            <w:webHidden/>
          </w:rPr>
          <w:instrText xml:space="preserve"> PAGEREF _Toc162429038 \h </w:instrText>
        </w:r>
        <w:r w:rsidR="00E167C2">
          <w:rPr>
            <w:noProof/>
            <w:webHidden/>
          </w:rPr>
        </w:r>
        <w:r w:rsidR="00E167C2">
          <w:rPr>
            <w:noProof/>
            <w:webHidden/>
          </w:rPr>
          <w:fldChar w:fldCharType="separate"/>
        </w:r>
        <w:r w:rsidR="00E167C2">
          <w:rPr>
            <w:noProof/>
            <w:webHidden/>
          </w:rPr>
          <w:t>11</w:t>
        </w:r>
        <w:r w:rsidR="00E167C2">
          <w:rPr>
            <w:noProof/>
            <w:webHidden/>
          </w:rPr>
          <w:fldChar w:fldCharType="end"/>
        </w:r>
      </w:hyperlink>
    </w:p>
    <w:p w14:paraId="75DCC8C0" w14:textId="57364A13" w:rsidR="00E167C2" w:rsidRDefault="001D3161">
      <w:pPr>
        <w:pStyle w:val="Sisluet2"/>
        <w:rPr>
          <w:rFonts w:asciiTheme="minorHAnsi" w:eastAsiaTheme="minorEastAsia" w:hAnsiTheme="minorHAnsi" w:cstheme="minorBidi"/>
          <w:noProof/>
          <w:sz w:val="22"/>
          <w:szCs w:val="22"/>
          <w:lang w:eastAsia="fi-FI"/>
        </w:rPr>
      </w:pPr>
      <w:hyperlink w:anchor="_Toc162429039" w:history="1">
        <w:r w:rsidR="00E167C2" w:rsidRPr="0047784A">
          <w:rPr>
            <w:rStyle w:val="Hyperlinkki"/>
            <w:noProof/>
          </w:rPr>
          <w:t>3.1</w:t>
        </w:r>
        <w:r w:rsidR="00E167C2">
          <w:rPr>
            <w:rFonts w:asciiTheme="minorHAnsi" w:eastAsiaTheme="minorEastAsia" w:hAnsiTheme="minorHAnsi" w:cstheme="minorBidi"/>
            <w:noProof/>
            <w:sz w:val="22"/>
            <w:szCs w:val="22"/>
            <w:lang w:eastAsia="fi-FI"/>
          </w:rPr>
          <w:tab/>
        </w:r>
        <w:r w:rsidR="00E167C2" w:rsidRPr="0047784A">
          <w:rPr>
            <w:rStyle w:val="Hyperlinkki"/>
            <w:noProof/>
          </w:rPr>
          <w:t>id – asiakirjan tunniste</w:t>
        </w:r>
        <w:r w:rsidR="00E167C2">
          <w:rPr>
            <w:noProof/>
            <w:webHidden/>
          </w:rPr>
          <w:tab/>
        </w:r>
        <w:r w:rsidR="00E167C2">
          <w:rPr>
            <w:noProof/>
            <w:webHidden/>
          </w:rPr>
          <w:fldChar w:fldCharType="begin"/>
        </w:r>
        <w:r w:rsidR="00E167C2">
          <w:rPr>
            <w:noProof/>
            <w:webHidden/>
          </w:rPr>
          <w:instrText xml:space="preserve"> PAGEREF _Toc162429039 \h </w:instrText>
        </w:r>
        <w:r w:rsidR="00E167C2">
          <w:rPr>
            <w:noProof/>
            <w:webHidden/>
          </w:rPr>
        </w:r>
        <w:r w:rsidR="00E167C2">
          <w:rPr>
            <w:noProof/>
            <w:webHidden/>
          </w:rPr>
          <w:fldChar w:fldCharType="separate"/>
        </w:r>
        <w:r w:rsidR="00E167C2">
          <w:rPr>
            <w:noProof/>
            <w:webHidden/>
          </w:rPr>
          <w:t>11</w:t>
        </w:r>
        <w:r w:rsidR="00E167C2">
          <w:rPr>
            <w:noProof/>
            <w:webHidden/>
          </w:rPr>
          <w:fldChar w:fldCharType="end"/>
        </w:r>
      </w:hyperlink>
    </w:p>
    <w:p w14:paraId="320E5F91" w14:textId="4FA5239A" w:rsidR="00E167C2" w:rsidRDefault="001D3161">
      <w:pPr>
        <w:pStyle w:val="Sisluet2"/>
        <w:rPr>
          <w:rFonts w:asciiTheme="minorHAnsi" w:eastAsiaTheme="minorEastAsia" w:hAnsiTheme="minorHAnsi" w:cstheme="minorBidi"/>
          <w:noProof/>
          <w:sz w:val="22"/>
          <w:szCs w:val="22"/>
          <w:lang w:eastAsia="fi-FI"/>
        </w:rPr>
      </w:pPr>
      <w:hyperlink w:anchor="_Toc162429040" w:history="1">
        <w:r w:rsidR="00E167C2" w:rsidRPr="0047784A">
          <w:rPr>
            <w:rStyle w:val="Hyperlinkki"/>
            <w:noProof/>
          </w:rPr>
          <w:t>3.2</w:t>
        </w:r>
        <w:r w:rsidR="00E167C2">
          <w:rPr>
            <w:rFonts w:asciiTheme="minorHAnsi" w:eastAsiaTheme="minorEastAsia" w:hAnsiTheme="minorHAnsi" w:cstheme="minorBidi"/>
            <w:noProof/>
            <w:sz w:val="22"/>
            <w:szCs w:val="22"/>
            <w:lang w:eastAsia="fi-FI"/>
          </w:rPr>
          <w:tab/>
        </w:r>
        <w:r w:rsidR="00E167C2" w:rsidRPr="0047784A">
          <w:rPr>
            <w:rStyle w:val="Hyperlinkki"/>
            <w:noProof/>
          </w:rPr>
          <w:t>code – Dokumentin tyyppi</w:t>
        </w:r>
        <w:r w:rsidR="00E167C2">
          <w:rPr>
            <w:noProof/>
            <w:webHidden/>
          </w:rPr>
          <w:tab/>
        </w:r>
        <w:r w:rsidR="00E167C2">
          <w:rPr>
            <w:noProof/>
            <w:webHidden/>
          </w:rPr>
          <w:fldChar w:fldCharType="begin"/>
        </w:r>
        <w:r w:rsidR="00E167C2">
          <w:rPr>
            <w:noProof/>
            <w:webHidden/>
          </w:rPr>
          <w:instrText xml:space="preserve"> PAGEREF _Toc162429040 \h </w:instrText>
        </w:r>
        <w:r w:rsidR="00E167C2">
          <w:rPr>
            <w:noProof/>
            <w:webHidden/>
          </w:rPr>
        </w:r>
        <w:r w:rsidR="00E167C2">
          <w:rPr>
            <w:noProof/>
            <w:webHidden/>
          </w:rPr>
          <w:fldChar w:fldCharType="separate"/>
        </w:r>
        <w:r w:rsidR="00E167C2">
          <w:rPr>
            <w:noProof/>
            <w:webHidden/>
          </w:rPr>
          <w:t>12</w:t>
        </w:r>
        <w:r w:rsidR="00E167C2">
          <w:rPr>
            <w:noProof/>
            <w:webHidden/>
          </w:rPr>
          <w:fldChar w:fldCharType="end"/>
        </w:r>
      </w:hyperlink>
    </w:p>
    <w:p w14:paraId="6C751437" w14:textId="27EEFA99" w:rsidR="00E167C2" w:rsidRDefault="001D3161">
      <w:pPr>
        <w:pStyle w:val="Sisluet2"/>
        <w:rPr>
          <w:rFonts w:asciiTheme="minorHAnsi" w:eastAsiaTheme="minorEastAsia" w:hAnsiTheme="minorHAnsi" w:cstheme="minorBidi"/>
          <w:noProof/>
          <w:sz w:val="22"/>
          <w:szCs w:val="22"/>
          <w:lang w:eastAsia="fi-FI"/>
        </w:rPr>
      </w:pPr>
      <w:hyperlink w:anchor="_Toc162429041" w:history="1">
        <w:r w:rsidR="00E167C2" w:rsidRPr="0047784A">
          <w:rPr>
            <w:rStyle w:val="Hyperlinkki"/>
            <w:noProof/>
          </w:rPr>
          <w:t>3.3</w:t>
        </w:r>
        <w:r w:rsidR="00E167C2">
          <w:rPr>
            <w:rFonts w:asciiTheme="minorHAnsi" w:eastAsiaTheme="minorEastAsia" w:hAnsiTheme="minorHAnsi" w:cstheme="minorBidi"/>
            <w:noProof/>
            <w:sz w:val="22"/>
            <w:szCs w:val="22"/>
            <w:lang w:eastAsia="fi-FI"/>
          </w:rPr>
          <w:tab/>
        </w:r>
        <w:r w:rsidR="00E167C2" w:rsidRPr="0047784A">
          <w:rPr>
            <w:rStyle w:val="Hyperlinkki"/>
            <w:noProof/>
          </w:rPr>
          <w:t>effectiveTime – Asiakirjan luontiaika (pakollinen)</w:t>
        </w:r>
        <w:r w:rsidR="00E167C2">
          <w:rPr>
            <w:noProof/>
            <w:webHidden/>
          </w:rPr>
          <w:tab/>
        </w:r>
        <w:r w:rsidR="00E167C2">
          <w:rPr>
            <w:noProof/>
            <w:webHidden/>
          </w:rPr>
          <w:fldChar w:fldCharType="begin"/>
        </w:r>
        <w:r w:rsidR="00E167C2">
          <w:rPr>
            <w:noProof/>
            <w:webHidden/>
          </w:rPr>
          <w:instrText xml:space="preserve"> PAGEREF _Toc162429041 \h </w:instrText>
        </w:r>
        <w:r w:rsidR="00E167C2">
          <w:rPr>
            <w:noProof/>
            <w:webHidden/>
          </w:rPr>
        </w:r>
        <w:r w:rsidR="00E167C2">
          <w:rPr>
            <w:noProof/>
            <w:webHidden/>
          </w:rPr>
          <w:fldChar w:fldCharType="separate"/>
        </w:r>
        <w:r w:rsidR="00E167C2">
          <w:rPr>
            <w:noProof/>
            <w:webHidden/>
          </w:rPr>
          <w:t>13</w:t>
        </w:r>
        <w:r w:rsidR="00E167C2">
          <w:rPr>
            <w:noProof/>
            <w:webHidden/>
          </w:rPr>
          <w:fldChar w:fldCharType="end"/>
        </w:r>
      </w:hyperlink>
    </w:p>
    <w:p w14:paraId="62957A50" w14:textId="543A6D11" w:rsidR="00E167C2" w:rsidRDefault="001D3161">
      <w:pPr>
        <w:pStyle w:val="Sisluet2"/>
        <w:rPr>
          <w:rFonts w:asciiTheme="minorHAnsi" w:eastAsiaTheme="minorEastAsia" w:hAnsiTheme="minorHAnsi" w:cstheme="minorBidi"/>
          <w:noProof/>
          <w:sz w:val="22"/>
          <w:szCs w:val="22"/>
          <w:lang w:eastAsia="fi-FI"/>
        </w:rPr>
      </w:pPr>
      <w:hyperlink w:anchor="_Toc162429042" w:history="1">
        <w:r w:rsidR="00E167C2" w:rsidRPr="0047784A">
          <w:rPr>
            <w:rStyle w:val="Hyperlinkki"/>
            <w:noProof/>
          </w:rPr>
          <w:t>3.4</w:t>
        </w:r>
        <w:r w:rsidR="00E167C2">
          <w:rPr>
            <w:rFonts w:asciiTheme="minorHAnsi" w:eastAsiaTheme="minorEastAsia" w:hAnsiTheme="minorHAnsi" w:cstheme="minorBidi"/>
            <w:noProof/>
            <w:sz w:val="22"/>
            <w:szCs w:val="22"/>
            <w:lang w:eastAsia="fi-FI"/>
          </w:rPr>
          <w:tab/>
        </w:r>
        <w:r w:rsidR="00E167C2" w:rsidRPr="0047784A">
          <w:rPr>
            <w:rStyle w:val="Hyperlinkki"/>
            <w:noProof/>
          </w:rPr>
          <w:t>setId – Alkuperäisen asiakirjan yksilöintitunnus (pakollinen)</w:t>
        </w:r>
        <w:r w:rsidR="00E167C2">
          <w:rPr>
            <w:noProof/>
            <w:webHidden/>
          </w:rPr>
          <w:tab/>
        </w:r>
        <w:r w:rsidR="00E167C2">
          <w:rPr>
            <w:noProof/>
            <w:webHidden/>
          </w:rPr>
          <w:fldChar w:fldCharType="begin"/>
        </w:r>
        <w:r w:rsidR="00E167C2">
          <w:rPr>
            <w:noProof/>
            <w:webHidden/>
          </w:rPr>
          <w:instrText xml:space="preserve"> PAGEREF _Toc162429042 \h </w:instrText>
        </w:r>
        <w:r w:rsidR="00E167C2">
          <w:rPr>
            <w:noProof/>
            <w:webHidden/>
          </w:rPr>
        </w:r>
        <w:r w:rsidR="00E167C2">
          <w:rPr>
            <w:noProof/>
            <w:webHidden/>
          </w:rPr>
          <w:fldChar w:fldCharType="separate"/>
        </w:r>
        <w:r w:rsidR="00E167C2">
          <w:rPr>
            <w:noProof/>
            <w:webHidden/>
          </w:rPr>
          <w:t>13</w:t>
        </w:r>
        <w:r w:rsidR="00E167C2">
          <w:rPr>
            <w:noProof/>
            <w:webHidden/>
          </w:rPr>
          <w:fldChar w:fldCharType="end"/>
        </w:r>
      </w:hyperlink>
    </w:p>
    <w:p w14:paraId="1B82447A" w14:textId="445CB743" w:rsidR="00E167C2" w:rsidRDefault="001D3161">
      <w:pPr>
        <w:pStyle w:val="Sisluet2"/>
        <w:rPr>
          <w:rFonts w:asciiTheme="minorHAnsi" w:eastAsiaTheme="minorEastAsia" w:hAnsiTheme="minorHAnsi" w:cstheme="minorBidi"/>
          <w:noProof/>
          <w:sz w:val="22"/>
          <w:szCs w:val="22"/>
          <w:lang w:eastAsia="fi-FI"/>
        </w:rPr>
      </w:pPr>
      <w:hyperlink w:anchor="_Toc162429043" w:history="1">
        <w:r w:rsidR="00E167C2" w:rsidRPr="0047784A">
          <w:rPr>
            <w:rStyle w:val="Hyperlinkki"/>
            <w:noProof/>
          </w:rPr>
          <w:t>3.5</w:t>
        </w:r>
        <w:r w:rsidR="00E167C2">
          <w:rPr>
            <w:rFonts w:asciiTheme="minorHAnsi" w:eastAsiaTheme="minorEastAsia" w:hAnsiTheme="minorHAnsi" w:cstheme="minorBidi"/>
            <w:noProof/>
            <w:sz w:val="22"/>
            <w:szCs w:val="22"/>
            <w:lang w:eastAsia="fi-FI"/>
          </w:rPr>
          <w:tab/>
        </w:r>
        <w:r w:rsidR="00E167C2" w:rsidRPr="0047784A">
          <w:rPr>
            <w:rStyle w:val="Hyperlinkki"/>
            <w:noProof/>
          </w:rPr>
          <w:t>versionNumber – versionumero</w:t>
        </w:r>
        <w:r w:rsidR="00E167C2">
          <w:rPr>
            <w:noProof/>
            <w:webHidden/>
          </w:rPr>
          <w:tab/>
        </w:r>
        <w:r w:rsidR="00E167C2">
          <w:rPr>
            <w:noProof/>
            <w:webHidden/>
          </w:rPr>
          <w:fldChar w:fldCharType="begin"/>
        </w:r>
        <w:r w:rsidR="00E167C2">
          <w:rPr>
            <w:noProof/>
            <w:webHidden/>
          </w:rPr>
          <w:instrText xml:space="preserve"> PAGEREF _Toc162429043 \h </w:instrText>
        </w:r>
        <w:r w:rsidR="00E167C2">
          <w:rPr>
            <w:noProof/>
            <w:webHidden/>
          </w:rPr>
        </w:r>
        <w:r w:rsidR="00E167C2">
          <w:rPr>
            <w:noProof/>
            <w:webHidden/>
          </w:rPr>
          <w:fldChar w:fldCharType="separate"/>
        </w:r>
        <w:r w:rsidR="00E167C2">
          <w:rPr>
            <w:noProof/>
            <w:webHidden/>
          </w:rPr>
          <w:t>13</w:t>
        </w:r>
        <w:r w:rsidR="00E167C2">
          <w:rPr>
            <w:noProof/>
            <w:webHidden/>
          </w:rPr>
          <w:fldChar w:fldCharType="end"/>
        </w:r>
      </w:hyperlink>
    </w:p>
    <w:p w14:paraId="6F89C7FF" w14:textId="7BE926D7" w:rsidR="00E167C2" w:rsidRDefault="001D3161">
      <w:pPr>
        <w:pStyle w:val="Sisluet2"/>
        <w:rPr>
          <w:rFonts w:asciiTheme="minorHAnsi" w:eastAsiaTheme="minorEastAsia" w:hAnsiTheme="minorHAnsi" w:cstheme="minorBidi"/>
          <w:noProof/>
          <w:sz w:val="22"/>
          <w:szCs w:val="22"/>
          <w:lang w:eastAsia="fi-FI"/>
        </w:rPr>
      </w:pPr>
      <w:hyperlink w:anchor="_Toc162429044" w:history="1">
        <w:r w:rsidR="00E167C2" w:rsidRPr="0047784A">
          <w:rPr>
            <w:rStyle w:val="Hyperlinkki"/>
            <w:noProof/>
          </w:rPr>
          <w:t>3.6</w:t>
        </w:r>
        <w:r w:rsidR="00E167C2">
          <w:rPr>
            <w:rFonts w:asciiTheme="minorHAnsi" w:eastAsiaTheme="minorEastAsia" w:hAnsiTheme="minorHAnsi" w:cstheme="minorBidi"/>
            <w:noProof/>
            <w:sz w:val="22"/>
            <w:szCs w:val="22"/>
            <w:lang w:eastAsia="fi-FI"/>
          </w:rPr>
          <w:tab/>
        </w:r>
        <w:r w:rsidR="00E167C2" w:rsidRPr="0047784A">
          <w:rPr>
            <w:rStyle w:val="Hyperlinkki"/>
            <w:noProof/>
          </w:rPr>
          <w:t>recordTarget – Asiakirjan kohde</w:t>
        </w:r>
        <w:r w:rsidR="00E167C2">
          <w:rPr>
            <w:noProof/>
            <w:webHidden/>
          </w:rPr>
          <w:tab/>
        </w:r>
        <w:r w:rsidR="00E167C2">
          <w:rPr>
            <w:noProof/>
            <w:webHidden/>
          </w:rPr>
          <w:fldChar w:fldCharType="begin"/>
        </w:r>
        <w:r w:rsidR="00E167C2">
          <w:rPr>
            <w:noProof/>
            <w:webHidden/>
          </w:rPr>
          <w:instrText xml:space="preserve"> PAGEREF _Toc162429044 \h </w:instrText>
        </w:r>
        <w:r w:rsidR="00E167C2">
          <w:rPr>
            <w:noProof/>
            <w:webHidden/>
          </w:rPr>
        </w:r>
        <w:r w:rsidR="00E167C2">
          <w:rPr>
            <w:noProof/>
            <w:webHidden/>
          </w:rPr>
          <w:fldChar w:fldCharType="separate"/>
        </w:r>
        <w:r w:rsidR="00E167C2">
          <w:rPr>
            <w:noProof/>
            <w:webHidden/>
          </w:rPr>
          <w:t>13</w:t>
        </w:r>
        <w:r w:rsidR="00E167C2">
          <w:rPr>
            <w:noProof/>
            <w:webHidden/>
          </w:rPr>
          <w:fldChar w:fldCharType="end"/>
        </w:r>
      </w:hyperlink>
    </w:p>
    <w:p w14:paraId="13CA6D03" w14:textId="206346A8" w:rsidR="00E167C2" w:rsidRDefault="001D3161">
      <w:pPr>
        <w:pStyle w:val="Sisluet2"/>
        <w:rPr>
          <w:rFonts w:asciiTheme="minorHAnsi" w:eastAsiaTheme="minorEastAsia" w:hAnsiTheme="minorHAnsi" w:cstheme="minorBidi"/>
          <w:noProof/>
          <w:sz w:val="22"/>
          <w:szCs w:val="22"/>
          <w:lang w:eastAsia="fi-FI"/>
        </w:rPr>
      </w:pPr>
      <w:hyperlink w:anchor="_Toc162429045" w:history="1">
        <w:r w:rsidR="00E167C2" w:rsidRPr="0047784A">
          <w:rPr>
            <w:rStyle w:val="Hyperlinkki"/>
            <w:noProof/>
          </w:rPr>
          <w:t>3.7</w:t>
        </w:r>
        <w:r w:rsidR="00E167C2">
          <w:rPr>
            <w:rFonts w:asciiTheme="minorHAnsi" w:eastAsiaTheme="minorEastAsia" w:hAnsiTheme="minorHAnsi" w:cstheme="minorBidi"/>
            <w:noProof/>
            <w:sz w:val="22"/>
            <w:szCs w:val="22"/>
            <w:lang w:eastAsia="fi-FI"/>
          </w:rPr>
          <w:tab/>
        </w:r>
        <w:r w:rsidR="00E167C2" w:rsidRPr="0047784A">
          <w:rPr>
            <w:rStyle w:val="Hyperlinkki"/>
            <w:noProof/>
          </w:rPr>
          <w:t>author</w:t>
        </w:r>
        <w:r w:rsidR="00E167C2">
          <w:rPr>
            <w:noProof/>
            <w:webHidden/>
          </w:rPr>
          <w:tab/>
        </w:r>
        <w:r w:rsidR="00E167C2">
          <w:rPr>
            <w:noProof/>
            <w:webHidden/>
          </w:rPr>
          <w:fldChar w:fldCharType="begin"/>
        </w:r>
        <w:r w:rsidR="00E167C2">
          <w:rPr>
            <w:noProof/>
            <w:webHidden/>
          </w:rPr>
          <w:instrText xml:space="preserve"> PAGEREF _Toc162429045 \h </w:instrText>
        </w:r>
        <w:r w:rsidR="00E167C2">
          <w:rPr>
            <w:noProof/>
            <w:webHidden/>
          </w:rPr>
        </w:r>
        <w:r w:rsidR="00E167C2">
          <w:rPr>
            <w:noProof/>
            <w:webHidden/>
          </w:rPr>
          <w:fldChar w:fldCharType="separate"/>
        </w:r>
        <w:r w:rsidR="00E167C2">
          <w:rPr>
            <w:noProof/>
            <w:webHidden/>
          </w:rPr>
          <w:t>15</w:t>
        </w:r>
        <w:r w:rsidR="00E167C2">
          <w:rPr>
            <w:noProof/>
            <w:webHidden/>
          </w:rPr>
          <w:fldChar w:fldCharType="end"/>
        </w:r>
      </w:hyperlink>
    </w:p>
    <w:p w14:paraId="57C4CACE" w14:textId="434EB553" w:rsidR="00E167C2" w:rsidRDefault="001D3161">
      <w:pPr>
        <w:pStyle w:val="Sisluet2"/>
        <w:rPr>
          <w:rFonts w:asciiTheme="minorHAnsi" w:eastAsiaTheme="minorEastAsia" w:hAnsiTheme="minorHAnsi" w:cstheme="minorBidi"/>
          <w:noProof/>
          <w:sz w:val="22"/>
          <w:szCs w:val="22"/>
          <w:lang w:eastAsia="fi-FI"/>
        </w:rPr>
      </w:pPr>
      <w:hyperlink w:anchor="_Toc162429046" w:history="1">
        <w:r w:rsidR="00E167C2" w:rsidRPr="0047784A">
          <w:rPr>
            <w:rStyle w:val="Hyperlinkki"/>
            <w:noProof/>
          </w:rPr>
          <w:t>3.8</w:t>
        </w:r>
        <w:r w:rsidR="00E167C2">
          <w:rPr>
            <w:rFonts w:asciiTheme="minorHAnsi" w:eastAsiaTheme="minorEastAsia" w:hAnsiTheme="minorHAnsi" w:cstheme="minorBidi"/>
            <w:noProof/>
            <w:sz w:val="22"/>
            <w:szCs w:val="22"/>
            <w:lang w:eastAsia="fi-FI"/>
          </w:rPr>
          <w:tab/>
        </w:r>
        <w:r w:rsidR="00E167C2" w:rsidRPr="0047784A">
          <w:rPr>
            <w:rStyle w:val="Hyperlinkki"/>
            <w:noProof/>
          </w:rPr>
          <w:t>custodian – rekisterinpitäjä (pakollinen)</w:t>
        </w:r>
        <w:r w:rsidR="00E167C2">
          <w:rPr>
            <w:noProof/>
            <w:webHidden/>
          </w:rPr>
          <w:tab/>
        </w:r>
        <w:r w:rsidR="00E167C2">
          <w:rPr>
            <w:noProof/>
            <w:webHidden/>
          </w:rPr>
          <w:fldChar w:fldCharType="begin"/>
        </w:r>
        <w:r w:rsidR="00E167C2">
          <w:rPr>
            <w:noProof/>
            <w:webHidden/>
          </w:rPr>
          <w:instrText xml:space="preserve"> PAGEREF _Toc162429046 \h </w:instrText>
        </w:r>
        <w:r w:rsidR="00E167C2">
          <w:rPr>
            <w:noProof/>
            <w:webHidden/>
          </w:rPr>
        </w:r>
        <w:r w:rsidR="00E167C2">
          <w:rPr>
            <w:noProof/>
            <w:webHidden/>
          </w:rPr>
          <w:fldChar w:fldCharType="separate"/>
        </w:r>
        <w:r w:rsidR="00E167C2">
          <w:rPr>
            <w:noProof/>
            <w:webHidden/>
          </w:rPr>
          <w:t>28</w:t>
        </w:r>
        <w:r w:rsidR="00E167C2">
          <w:rPr>
            <w:noProof/>
            <w:webHidden/>
          </w:rPr>
          <w:fldChar w:fldCharType="end"/>
        </w:r>
      </w:hyperlink>
    </w:p>
    <w:p w14:paraId="33A51BF3" w14:textId="20587E0E" w:rsidR="00E167C2" w:rsidRDefault="001D3161">
      <w:pPr>
        <w:pStyle w:val="Sisluet2"/>
        <w:rPr>
          <w:rFonts w:asciiTheme="minorHAnsi" w:eastAsiaTheme="minorEastAsia" w:hAnsiTheme="minorHAnsi" w:cstheme="minorBidi"/>
          <w:noProof/>
          <w:sz w:val="22"/>
          <w:szCs w:val="22"/>
          <w:lang w:eastAsia="fi-FI"/>
        </w:rPr>
      </w:pPr>
      <w:hyperlink w:anchor="_Toc162429047" w:history="1">
        <w:r w:rsidR="00E167C2" w:rsidRPr="0047784A">
          <w:rPr>
            <w:rStyle w:val="Hyperlinkki"/>
            <w:noProof/>
          </w:rPr>
          <w:t>3.9</w:t>
        </w:r>
        <w:r w:rsidR="00E167C2">
          <w:rPr>
            <w:rFonts w:asciiTheme="minorHAnsi" w:eastAsiaTheme="minorEastAsia" w:hAnsiTheme="minorHAnsi" w:cstheme="minorBidi"/>
            <w:noProof/>
            <w:sz w:val="22"/>
            <w:szCs w:val="22"/>
            <w:lang w:eastAsia="fi-FI"/>
          </w:rPr>
          <w:tab/>
        </w:r>
        <w:r w:rsidR="00E167C2" w:rsidRPr="0047784A">
          <w:rPr>
            <w:rStyle w:val="Hyperlinkki"/>
            <w:noProof/>
          </w:rPr>
          <w:t>relatedDocument – viittaus toiseen dokumenttiin</w:t>
        </w:r>
        <w:r w:rsidR="00E167C2">
          <w:rPr>
            <w:noProof/>
            <w:webHidden/>
          </w:rPr>
          <w:tab/>
        </w:r>
        <w:r w:rsidR="00E167C2">
          <w:rPr>
            <w:noProof/>
            <w:webHidden/>
          </w:rPr>
          <w:fldChar w:fldCharType="begin"/>
        </w:r>
        <w:r w:rsidR="00E167C2">
          <w:rPr>
            <w:noProof/>
            <w:webHidden/>
          </w:rPr>
          <w:instrText xml:space="preserve"> PAGEREF _Toc162429047 \h </w:instrText>
        </w:r>
        <w:r w:rsidR="00E167C2">
          <w:rPr>
            <w:noProof/>
            <w:webHidden/>
          </w:rPr>
        </w:r>
        <w:r w:rsidR="00E167C2">
          <w:rPr>
            <w:noProof/>
            <w:webHidden/>
          </w:rPr>
          <w:fldChar w:fldCharType="separate"/>
        </w:r>
        <w:r w:rsidR="00E167C2">
          <w:rPr>
            <w:noProof/>
            <w:webHidden/>
          </w:rPr>
          <w:t>28</w:t>
        </w:r>
        <w:r w:rsidR="00E167C2">
          <w:rPr>
            <w:noProof/>
            <w:webHidden/>
          </w:rPr>
          <w:fldChar w:fldCharType="end"/>
        </w:r>
      </w:hyperlink>
    </w:p>
    <w:p w14:paraId="602E0E52" w14:textId="2A61EDCF" w:rsidR="00E167C2" w:rsidRDefault="001D3161">
      <w:pPr>
        <w:pStyle w:val="Sisluet2"/>
        <w:rPr>
          <w:rFonts w:asciiTheme="minorHAnsi" w:eastAsiaTheme="minorEastAsia" w:hAnsiTheme="minorHAnsi" w:cstheme="minorBidi"/>
          <w:noProof/>
          <w:sz w:val="22"/>
          <w:szCs w:val="22"/>
          <w:lang w:eastAsia="fi-FI"/>
        </w:rPr>
      </w:pPr>
      <w:hyperlink w:anchor="_Toc162429048" w:history="1">
        <w:r w:rsidR="00E167C2" w:rsidRPr="0047784A">
          <w:rPr>
            <w:rStyle w:val="Hyperlinkki"/>
            <w:noProof/>
          </w:rPr>
          <w:t>3.10</w:t>
        </w:r>
        <w:r w:rsidR="00E167C2">
          <w:rPr>
            <w:rFonts w:asciiTheme="minorHAnsi" w:eastAsiaTheme="minorEastAsia" w:hAnsiTheme="minorHAnsi" w:cstheme="minorBidi"/>
            <w:noProof/>
            <w:sz w:val="22"/>
            <w:szCs w:val="22"/>
            <w:lang w:eastAsia="fi-FI"/>
          </w:rPr>
          <w:tab/>
        </w:r>
        <w:r w:rsidR="00E167C2" w:rsidRPr="0047784A">
          <w:rPr>
            <w:rStyle w:val="Hyperlinkki"/>
            <w:noProof/>
          </w:rPr>
          <w:t>authorization - valtuudet</w:t>
        </w:r>
        <w:r w:rsidR="00E167C2">
          <w:rPr>
            <w:noProof/>
            <w:webHidden/>
          </w:rPr>
          <w:tab/>
        </w:r>
        <w:r w:rsidR="00E167C2">
          <w:rPr>
            <w:noProof/>
            <w:webHidden/>
          </w:rPr>
          <w:fldChar w:fldCharType="begin"/>
        </w:r>
        <w:r w:rsidR="00E167C2">
          <w:rPr>
            <w:noProof/>
            <w:webHidden/>
          </w:rPr>
          <w:instrText xml:space="preserve"> PAGEREF _Toc162429048 \h </w:instrText>
        </w:r>
        <w:r w:rsidR="00E167C2">
          <w:rPr>
            <w:noProof/>
            <w:webHidden/>
          </w:rPr>
        </w:r>
        <w:r w:rsidR="00E167C2">
          <w:rPr>
            <w:noProof/>
            <w:webHidden/>
          </w:rPr>
          <w:fldChar w:fldCharType="separate"/>
        </w:r>
        <w:r w:rsidR="00E167C2">
          <w:rPr>
            <w:noProof/>
            <w:webHidden/>
          </w:rPr>
          <w:t>29</w:t>
        </w:r>
        <w:r w:rsidR="00E167C2">
          <w:rPr>
            <w:noProof/>
            <w:webHidden/>
          </w:rPr>
          <w:fldChar w:fldCharType="end"/>
        </w:r>
      </w:hyperlink>
    </w:p>
    <w:p w14:paraId="61E83FD8" w14:textId="0D43B33A" w:rsidR="00E167C2" w:rsidRDefault="001D3161">
      <w:pPr>
        <w:pStyle w:val="Sisluet2"/>
        <w:rPr>
          <w:rFonts w:asciiTheme="minorHAnsi" w:eastAsiaTheme="minorEastAsia" w:hAnsiTheme="minorHAnsi" w:cstheme="minorBidi"/>
          <w:noProof/>
          <w:sz w:val="22"/>
          <w:szCs w:val="22"/>
          <w:lang w:eastAsia="fi-FI"/>
        </w:rPr>
      </w:pPr>
      <w:hyperlink w:anchor="_Toc162429049" w:history="1">
        <w:r w:rsidR="00E167C2" w:rsidRPr="0047784A">
          <w:rPr>
            <w:rStyle w:val="Hyperlinkki"/>
            <w:noProof/>
          </w:rPr>
          <w:t>3.11</w:t>
        </w:r>
        <w:r w:rsidR="00E167C2">
          <w:rPr>
            <w:rFonts w:asciiTheme="minorHAnsi" w:eastAsiaTheme="minorEastAsia" w:hAnsiTheme="minorHAnsi" w:cstheme="minorBidi"/>
            <w:noProof/>
            <w:sz w:val="22"/>
            <w:szCs w:val="22"/>
            <w:lang w:eastAsia="fi-FI"/>
          </w:rPr>
          <w:tab/>
        </w:r>
        <w:r w:rsidR="00E167C2" w:rsidRPr="0047784A">
          <w:rPr>
            <w:rStyle w:val="Hyperlinkki"/>
            <w:noProof/>
          </w:rPr>
          <w:t>componentOf</w:t>
        </w:r>
        <w:r w:rsidR="00E167C2">
          <w:rPr>
            <w:noProof/>
            <w:webHidden/>
          </w:rPr>
          <w:tab/>
        </w:r>
        <w:r w:rsidR="00E167C2">
          <w:rPr>
            <w:noProof/>
            <w:webHidden/>
          </w:rPr>
          <w:fldChar w:fldCharType="begin"/>
        </w:r>
        <w:r w:rsidR="00E167C2">
          <w:rPr>
            <w:noProof/>
            <w:webHidden/>
          </w:rPr>
          <w:instrText xml:space="preserve"> PAGEREF _Toc162429049 \h </w:instrText>
        </w:r>
        <w:r w:rsidR="00E167C2">
          <w:rPr>
            <w:noProof/>
            <w:webHidden/>
          </w:rPr>
        </w:r>
        <w:r w:rsidR="00E167C2">
          <w:rPr>
            <w:noProof/>
            <w:webHidden/>
          </w:rPr>
          <w:fldChar w:fldCharType="separate"/>
        </w:r>
        <w:r w:rsidR="00E167C2">
          <w:rPr>
            <w:noProof/>
            <w:webHidden/>
          </w:rPr>
          <w:t>30</w:t>
        </w:r>
        <w:r w:rsidR="00E167C2">
          <w:rPr>
            <w:noProof/>
            <w:webHidden/>
          </w:rPr>
          <w:fldChar w:fldCharType="end"/>
        </w:r>
      </w:hyperlink>
    </w:p>
    <w:p w14:paraId="25E63C6E" w14:textId="28E58C2B" w:rsidR="00E167C2" w:rsidRDefault="001D3161">
      <w:pPr>
        <w:pStyle w:val="Sisluet2"/>
        <w:rPr>
          <w:rFonts w:asciiTheme="minorHAnsi" w:eastAsiaTheme="minorEastAsia" w:hAnsiTheme="minorHAnsi" w:cstheme="minorBidi"/>
          <w:noProof/>
          <w:sz w:val="22"/>
          <w:szCs w:val="22"/>
          <w:lang w:eastAsia="fi-FI"/>
        </w:rPr>
      </w:pPr>
      <w:hyperlink w:anchor="_Toc162429050" w:history="1">
        <w:r w:rsidR="00E167C2" w:rsidRPr="0047784A">
          <w:rPr>
            <w:rStyle w:val="Hyperlinkki"/>
            <w:noProof/>
          </w:rPr>
          <w:t>3.12</w:t>
        </w:r>
        <w:r w:rsidR="00E167C2">
          <w:rPr>
            <w:rFonts w:asciiTheme="minorHAnsi" w:eastAsiaTheme="minorEastAsia" w:hAnsiTheme="minorHAnsi" w:cstheme="minorBidi"/>
            <w:noProof/>
            <w:sz w:val="22"/>
            <w:szCs w:val="22"/>
            <w:lang w:eastAsia="fi-FI"/>
          </w:rPr>
          <w:tab/>
        </w:r>
        <w:r w:rsidR="00E167C2" w:rsidRPr="0047784A">
          <w:rPr>
            <w:rStyle w:val="Hyperlinkki"/>
            <w:noProof/>
          </w:rPr>
          <w:t>hl7fi:signatureCollection – Allekirjoitukset</w:t>
        </w:r>
        <w:r w:rsidR="00E167C2">
          <w:rPr>
            <w:noProof/>
            <w:webHidden/>
          </w:rPr>
          <w:tab/>
        </w:r>
        <w:r w:rsidR="00E167C2">
          <w:rPr>
            <w:noProof/>
            <w:webHidden/>
          </w:rPr>
          <w:fldChar w:fldCharType="begin"/>
        </w:r>
        <w:r w:rsidR="00E167C2">
          <w:rPr>
            <w:noProof/>
            <w:webHidden/>
          </w:rPr>
          <w:instrText xml:space="preserve"> PAGEREF _Toc162429050 \h </w:instrText>
        </w:r>
        <w:r w:rsidR="00E167C2">
          <w:rPr>
            <w:noProof/>
            <w:webHidden/>
          </w:rPr>
        </w:r>
        <w:r w:rsidR="00E167C2">
          <w:rPr>
            <w:noProof/>
            <w:webHidden/>
          </w:rPr>
          <w:fldChar w:fldCharType="separate"/>
        </w:r>
        <w:r w:rsidR="00E167C2">
          <w:rPr>
            <w:noProof/>
            <w:webHidden/>
          </w:rPr>
          <w:t>34</w:t>
        </w:r>
        <w:r w:rsidR="00E167C2">
          <w:rPr>
            <w:noProof/>
            <w:webHidden/>
          </w:rPr>
          <w:fldChar w:fldCharType="end"/>
        </w:r>
      </w:hyperlink>
    </w:p>
    <w:p w14:paraId="0CA8FE36" w14:textId="2FDB0EC2" w:rsidR="00E167C2" w:rsidRDefault="001D3161">
      <w:pPr>
        <w:pStyle w:val="Sisluet2"/>
        <w:rPr>
          <w:rFonts w:asciiTheme="minorHAnsi" w:eastAsiaTheme="minorEastAsia" w:hAnsiTheme="minorHAnsi" w:cstheme="minorBidi"/>
          <w:noProof/>
          <w:sz w:val="22"/>
          <w:szCs w:val="22"/>
          <w:lang w:eastAsia="fi-FI"/>
        </w:rPr>
      </w:pPr>
      <w:hyperlink w:anchor="_Toc162429051" w:history="1">
        <w:r w:rsidR="00E167C2" w:rsidRPr="0047784A">
          <w:rPr>
            <w:rStyle w:val="Hyperlinkki"/>
            <w:noProof/>
          </w:rPr>
          <w:t>3.13</w:t>
        </w:r>
        <w:r w:rsidR="00E167C2">
          <w:rPr>
            <w:rFonts w:asciiTheme="minorHAnsi" w:eastAsiaTheme="minorEastAsia" w:hAnsiTheme="minorHAnsi" w:cstheme="minorBidi"/>
            <w:noProof/>
            <w:sz w:val="22"/>
            <w:szCs w:val="22"/>
            <w:lang w:eastAsia="fi-FI"/>
          </w:rPr>
          <w:tab/>
        </w:r>
        <w:r w:rsidR="00E167C2" w:rsidRPr="0047784A">
          <w:rPr>
            <w:rStyle w:val="Hyperlinkki"/>
            <w:noProof/>
          </w:rPr>
          <w:t>hl7fi:sender – lähettäjä</w:t>
        </w:r>
        <w:r w:rsidR="00E167C2">
          <w:rPr>
            <w:noProof/>
            <w:webHidden/>
          </w:rPr>
          <w:tab/>
        </w:r>
        <w:r w:rsidR="00E167C2">
          <w:rPr>
            <w:noProof/>
            <w:webHidden/>
          </w:rPr>
          <w:fldChar w:fldCharType="begin"/>
        </w:r>
        <w:r w:rsidR="00E167C2">
          <w:rPr>
            <w:noProof/>
            <w:webHidden/>
          </w:rPr>
          <w:instrText xml:space="preserve"> PAGEREF _Toc162429051 \h </w:instrText>
        </w:r>
        <w:r w:rsidR="00E167C2">
          <w:rPr>
            <w:noProof/>
            <w:webHidden/>
          </w:rPr>
        </w:r>
        <w:r w:rsidR="00E167C2">
          <w:rPr>
            <w:noProof/>
            <w:webHidden/>
          </w:rPr>
          <w:fldChar w:fldCharType="separate"/>
        </w:r>
        <w:r w:rsidR="00E167C2">
          <w:rPr>
            <w:noProof/>
            <w:webHidden/>
          </w:rPr>
          <w:t>34</w:t>
        </w:r>
        <w:r w:rsidR="00E167C2">
          <w:rPr>
            <w:noProof/>
            <w:webHidden/>
          </w:rPr>
          <w:fldChar w:fldCharType="end"/>
        </w:r>
      </w:hyperlink>
    </w:p>
    <w:p w14:paraId="4A2D2493" w14:textId="00B1D3B5" w:rsidR="00E167C2" w:rsidRDefault="001D3161">
      <w:pPr>
        <w:pStyle w:val="Sisluet2"/>
        <w:rPr>
          <w:rFonts w:asciiTheme="minorHAnsi" w:eastAsiaTheme="minorEastAsia" w:hAnsiTheme="minorHAnsi" w:cstheme="minorBidi"/>
          <w:noProof/>
          <w:sz w:val="22"/>
          <w:szCs w:val="22"/>
          <w:lang w:eastAsia="fi-FI"/>
        </w:rPr>
      </w:pPr>
      <w:hyperlink w:anchor="_Toc162429052" w:history="1">
        <w:r w:rsidR="00E167C2" w:rsidRPr="0047784A">
          <w:rPr>
            <w:rStyle w:val="Hyperlinkki"/>
            <w:noProof/>
          </w:rPr>
          <w:t>3.14</w:t>
        </w:r>
        <w:r w:rsidR="00E167C2">
          <w:rPr>
            <w:rFonts w:asciiTheme="minorHAnsi" w:eastAsiaTheme="minorEastAsia" w:hAnsiTheme="minorHAnsi" w:cstheme="minorBidi"/>
            <w:noProof/>
            <w:sz w:val="22"/>
            <w:szCs w:val="22"/>
            <w:lang w:eastAsia="fi-FI"/>
          </w:rPr>
          <w:tab/>
        </w:r>
        <w:r w:rsidR="00E167C2" w:rsidRPr="0047784A">
          <w:rPr>
            <w:rStyle w:val="Hyperlinkki"/>
            <w:noProof/>
          </w:rPr>
          <w:t>InformationRecipient – uusimispyynnön vastaanottaja</w:t>
        </w:r>
        <w:r w:rsidR="00E167C2">
          <w:rPr>
            <w:noProof/>
            <w:webHidden/>
          </w:rPr>
          <w:tab/>
        </w:r>
        <w:r w:rsidR="00E167C2">
          <w:rPr>
            <w:noProof/>
            <w:webHidden/>
          </w:rPr>
          <w:fldChar w:fldCharType="begin"/>
        </w:r>
        <w:r w:rsidR="00E167C2">
          <w:rPr>
            <w:noProof/>
            <w:webHidden/>
          </w:rPr>
          <w:instrText xml:space="preserve"> PAGEREF _Toc162429052 \h </w:instrText>
        </w:r>
        <w:r w:rsidR="00E167C2">
          <w:rPr>
            <w:noProof/>
            <w:webHidden/>
          </w:rPr>
        </w:r>
        <w:r w:rsidR="00E167C2">
          <w:rPr>
            <w:noProof/>
            <w:webHidden/>
          </w:rPr>
          <w:fldChar w:fldCharType="separate"/>
        </w:r>
        <w:r w:rsidR="00E167C2">
          <w:rPr>
            <w:noProof/>
            <w:webHidden/>
          </w:rPr>
          <w:t>34</w:t>
        </w:r>
        <w:r w:rsidR="00E167C2">
          <w:rPr>
            <w:noProof/>
            <w:webHidden/>
          </w:rPr>
          <w:fldChar w:fldCharType="end"/>
        </w:r>
      </w:hyperlink>
    </w:p>
    <w:p w14:paraId="40E0F5C4" w14:textId="6DB08157" w:rsidR="00E167C2" w:rsidRDefault="001D3161">
      <w:pPr>
        <w:pStyle w:val="Sisluet1"/>
        <w:rPr>
          <w:rFonts w:asciiTheme="minorHAnsi" w:eastAsiaTheme="minorEastAsia" w:hAnsiTheme="minorHAnsi" w:cstheme="minorBidi"/>
          <w:noProof/>
          <w:sz w:val="22"/>
          <w:szCs w:val="22"/>
          <w:lang w:eastAsia="fi-FI"/>
        </w:rPr>
      </w:pPr>
      <w:hyperlink w:anchor="_Toc162429053" w:history="1">
        <w:r w:rsidR="00E167C2" w:rsidRPr="0047784A">
          <w:rPr>
            <w:rStyle w:val="Hyperlinkki"/>
            <w:noProof/>
          </w:rPr>
          <w:t>4</w:t>
        </w:r>
        <w:r w:rsidR="00E167C2">
          <w:rPr>
            <w:rFonts w:asciiTheme="minorHAnsi" w:eastAsiaTheme="minorEastAsia" w:hAnsiTheme="minorHAnsi" w:cstheme="minorBidi"/>
            <w:noProof/>
            <w:sz w:val="22"/>
            <w:szCs w:val="22"/>
            <w:lang w:eastAsia="fi-FI"/>
          </w:rPr>
          <w:tab/>
        </w:r>
        <w:r w:rsidR="00E167C2" w:rsidRPr="0047784A">
          <w:rPr>
            <w:rStyle w:val="Hyperlinkki"/>
            <w:noProof/>
          </w:rPr>
          <w:t>Yleisiä periaatteita</w:t>
        </w:r>
        <w:r w:rsidR="00E167C2">
          <w:rPr>
            <w:noProof/>
            <w:webHidden/>
          </w:rPr>
          <w:tab/>
        </w:r>
        <w:r w:rsidR="00E167C2">
          <w:rPr>
            <w:noProof/>
            <w:webHidden/>
          </w:rPr>
          <w:fldChar w:fldCharType="begin"/>
        </w:r>
        <w:r w:rsidR="00E167C2">
          <w:rPr>
            <w:noProof/>
            <w:webHidden/>
          </w:rPr>
          <w:instrText xml:space="preserve"> PAGEREF _Toc162429053 \h </w:instrText>
        </w:r>
        <w:r w:rsidR="00E167C2">
          <w:rPr>
            <w:noProof/>
            <w:webHidden/>
          </w:rPr>
        </w:r>
        <w:r w:rsidR="00E167C2">
          <w:rPr>
            <w:noProof/>
            <w:webHidden/>
          </w:rPr>
          <w:fldChar w:fldCharType="separate"/>
        </w:r>
        <w:r w:rsidR="00E167C2">
          <w:rPr>
            <w:noProof/>
            <w:webHidden/>
          </w:rPr>
          <w:t>34</w:t>
        </w:r>
        <w:r w:rsidR="00E167C2">
          <w:rPr>
            <w:noProof/>
            <w:webHidden/>
          </w:rPr>
          <w:fldChar w:fldCharType="end"/>
        </w:r>
      </w:hyperlink>
    </w:p>
    <w:p w14:paraId="11413C4B" w14:textId="540CAFA4" w:rsidR="00E167C2" w:rsidRDefault="001D3161">
      <w:pPr>
        <w:pStyle w:val="Sisluet2"/>
        <w:rPr>
          <w:rFonts w:asciiTheme="minorHAnsi" w:eastAsiaTheme="minorEastAsia" w:hAnsiTheme="minorHAnsi" w:cstheme="minorBidi"/>
          <w:noProof/>
          <w:sz w:val="22"/>
          <w:szCs w:val="22"/>
          <w:lang w:eastAsia="fi-FI"/>
        </w:rPr>
      </w:pPr>
      <w:hyperlink w:anchor="_Toc162429054" w:history="1">
        <w:r w:rsidR="00E167C2" w:rsidRPr="0047784A">
          <w:rPr>
            <w:rStyle w:val="Hyperlinkki"/>
            <w:noProof/>
          </w:rPr>
          <w:t>4.1</w:t>
        </w:r>
        <w:r w:rsidR="00E167C2">
          <w:rPr>
            <w:rFonts w:asciiTheme="minorHAnsi" w:eastAsiaTheme="minorEastAsia" w:hAnsiTheme="minorHAnsi" w:cstheme="minorBidi"/>
            <w:noProof/>
            <w:sz w:val="22"/>
            <w:szCs w:val="22"/>
            <w:lang w:eastAsia="fi-FI"/>
          </w:rPr>
          <w:tab/>
        </w:r>
        <w:r w:rsidR="00E167C2" w:rsidRPr="0047784A">
          <w:rPr>
            <w:rStyle w:val="Hyperlinkki"/>
            <w:noProof/>
          </w:rPr>
          <w:t>Ajan esittäminen</w:t>
        </w:r>
        <w:r w:rsidR="00E167C2">
          <w:rPr>
            <w:noProof/>
            <w:webHidden/>
          </w:rPr>
          <w:tab/>
        </w:r>
        <w:r w:rsidR="00E167C2">
          <w:rPr>
            <w:noProof/>
            <w:webHidden/>
          </w:rPr>
          <w:fldChar w:fldCharType="begin"/>
        </w:r>
        <w:r w:rsidR="00E167C2">
          <w:rPr>
            <w:noProof/>
            <w:webHidden/>
          </w:rPr>
          <w:instrText xml:space="preserve"> PAGEREF _Toc162429054 \h </w:instrText>
        </w:r>
        <w:r w:rsidR="00E167C2">
          <w:rPr>
            <w:noProof/>
            <w:webHidden/>
          </w:rPr>
        </w:r>
        <w:r w:rsidR="00E167C2">
          <w:rPr>
            <w:noProof/>
            <w:webHidden/>
          </w:rPr>
          <w:fldChar w:fldCharType="separate"/>
        </w:r>
        <w:r w:rsidR="00E167C2">
          <w:rPr>
            <w:noProof/>
            <w:webHidden/>
          </w:rPr>
          <w:t>34</w:t>
        </w:r>
        <w:r w:rsidR="00E167C2">
          <w:rPr>
            <w:noProof/>
            <w:webHidden/>
          </w:rPr>
          <w:fldChar w:fldCharType="end"/>
        </w:r>
      </w:hyperlink>
    </w:p>
    <w:p w14:paraId="0EB2C5CB" w14:textId="42BFCD3D" w:rsidR="00E167C2" w:rsidRDefault="001D3161">
      <w:pPr>
        <w:pStyle w:val="Sisluet1"/>
        <w:rPr>
          <w:rFonts w:asciiTheme="minorHAnsi" w:eastAsiaTheme="minorEastAsia" w:hAnsiTheme="minorHAnsi" w:cstheme="minorBidi"/>
          <w:noProof/>
          <w:sz w:val="22"/>
          <w:szCs w:val="22"/>
          <w:lang w:eastAsia="fi-FI"/>
        </w:rPr>
      </w:pPr>
      <w:hyperlink w:anchor="_Toc162429055" w:history="1">
        <w:r w:rsidR="00E167C2" w:rsidRPr="0047784A">
          <w:rPr>
            <w:rStyle w:val="Hyperlinkki"/>
            <w:noProof/>
          </w:rPr>
          <w:t>5</w:t>
        </w:r>
        <w:r w:rsidR="00E167C2">
          <w:rPr>
            <w:rFonts w:asciiTheme="minorHAnsi" w:eastAsiaTheme="minorEastAsia" w:hAnsiTheme="minorHAnsi" w:cstheme="minorBidi"/>
            <w:noProof/>
            <w:sz w:val="22"/>
            <w:szCs w:val="22"/>
            <w:lang w:eastAsia="fi-FI"/>
          </w:rPr>
          <w:tab/>
        </w:r>
        <w:r w:rsidR="00E167C2" w:rsidRPr="0047784A">
          <w:rPr>
            <w:rStyle w:val="Hyperlinkki"/>
            <w:noProof/>
          </w:rPr>
          <w:t>Lääkemääräysten ja toimitusten linkitys</w:t>
        </w:r>
        <w:r w:rsidR="00E167C2">
          <w:rPr>
            <w:noProof/>
            <w:webHidden/>
          </w:rPr>
          <w:tab/>
        </w:r>
        <w:r w:rsidR="00E167C2">
          <w:rPr>
            <w:noProof/>
            <w:webHidden/>
          </w:rPr>
          <w:fldChar w:fldCharType="begin"/>
        </w:r>
        <w:r w:rsidR="00E167C2">
          <w:rPr>
            <w:noProof/>
            <w:webHidden/>
          </w:rPr>
          <w:instrText xml:space="preserve"> PAGEREF _Toc162429055 \h </w:instrText>
        </w:r>
        <w:r w:rsidR="00E167C2">
          <w:rPr>
            <w:noProof/>
            <w:webHidden/>
          </w:rPr>
        </w:r>
        <w:r w:rsidR="00E167C2">
          <w:rPr>
            <w:noProof/>
            <w:webHidden/>
          </w:rPr>
          <w:fldChar w:fldCharType="separate"/>
        </w:r>
        <w:r w:rsidR="00E167C2">
          <w:rPr>
            <w:noProof/>
            <w:webHidden/>
          </w:rPr>
          <w:t>35</w:t>
        </w:r>
        <w:r w:rsidR="00E167C2">
          <w:rPr>
            <w:noProof/>
            <w:webHidden/>
          </w:rPr>
          <w:fldChar w:fldCharType="end"/>
        </w:r>
      </w:hyperlink>
    </w:p>
    <w:p w14:paraId="782A470F" w14:textId="7B5AA73A"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rsidTr="26C3AD95">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rsidTr="26C3AD95">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A.Ension materiaalia. </w:t>
            </w:r>
          </w:p>
        </w:tc>
      </w:tr>
      <w:tr w:rsidR="00522FC1" w14:paraId="1DB9D702" w14:textId="77777777" w:rsidTr="26C3AD95">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rsidTr="26C3AD95">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rsidTr="26C3AD95">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rsidTr="26C3AD95">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rsidTr="26C3AD95">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Täydennetty äänestyskierroksen kommenttien ja KELAn kommenttien perusteella.</w:t>
            </w:r>
          </w:p>
        </w:tc>
      </w:tr>
      <w:tr w:rsidR="00522FC1" w14:paraId="222A9332" w14:textId="77777777" w:rsidTr="26C3AD95">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Lisätty headeriin informationRecipient ja sen pakollisuus sekä relatedDocument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rsidTr="26C3AD95">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Lisätty annosjakelu ja sen purku sekä author-toistuma korjaajalle ja mitätöijälle.</w:t>
            </w:r>
          </w:p>
        </w:tc>
      </w:tr>
      <w:tr w:rsidR="004A6599" w14:paraId="1AA336D1" w14:textId="77777777" w:rsidTr="26C3AD95">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r w:rsidRPr="003D5FC1">
              <w:rPr>
                <w:sz w:val="22"/>
                <w:szCs w:val="22"/>
              </w:rPr>
              <w:t>hasPart kenttä korvattu encompassingEncounter.id kentällä</w:t>
            </w:r>
          </w:p>
        </w:tc>
      </w:tr>
      <w:tr w:rsidR="006C63A0" w14:paraId="35E18C52" w14:textId="77777777" w:rsidTr="26C3AD95">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replaceksi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rsidTr="26C3AD95">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Huuskon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(Xpath filtteri) ja muutettu</w:t>
            </w:r>
            <w:r w:rsidRPr="003D5FC1">
              <w:rPr>
                <w:sz w:val="22"/>
                <w:szCs w:val="22"/>
              </w:rPr>
              <w:t xml:space="preserve"> moniallekirjoituksissa käytettävät algoritmit  </w:t>
            </w:r>
            <w:r w:rsidR="004C17FD" w:rsidRPr="003D5FC1">
              <w:rPr>
                <w:sz w:val="22"/>
                <w:szCs w:val="22"/>
              </w:rPr>
              <w:t>(</w:t>
            </w:r>
            <w:r w:rsidRPr="003D5FC1">
              <w:rPr>
                <w:sz w:val="22"/>
                <w:szCs w:val="22"/>
              </w:rPr>
              <w:t>nyt samoja kuin varsinaisessa allekirjoituksessa</w:t>
            </w:r>
            <w:r w:rsidR="004C17FD" w:rsidRPr="003D5FC1">
              <w:rPr>
                <w:sz w:val="22"/>
                <w:szCs w:val="22"/>
              </w:rPr>
              <w:t>)</w:t>
            </w:r>
            <w:r w:rsidRPr="003D5FC1">
              <w:rPr>
                <w:sz w:val="22"/>
                <w:szCs w:val="22"/>
              </w:rPr>
              <w:t xml:space="preserve">. Muutettu sender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Todettu että tulostusformaattien ja lokikyselyn osalta ei käytetä CDA R2 headeria.</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rsidTr="26C3AD95">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Dokumenttia on päivitetty errata-dokumentin pohjalta.</w:t>
            </w:r>
          </w:p>
        </w:tc>
      </w:tr>
      <w:tr w:rsidR="00301CD2" w14:paraId="368755B1" w14:textId="77777777" w:rsidTr="26C3AD95">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Lisätty author-elementin tarkennus. Tarkennettu componentOf-rakennetta.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rsidTr="26C3AD95">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Omakannan ja yksityisten liittymismallin mukaiset organisaatiotiedot author- ja componentOf -rakenteeseen.</w:t>
            </w:r>
          </w:p>
        </w:tc>
      </w:tr>
      <w:tr w:rsidR="002A43FB" w14:paraId="53FE7124" w14:textId="77777777" w:rsidTr="26C3AD95">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lisätty authorin yksilöintiin terhikkinumero</w:t>
            </w:r>
          </w:p>
          <w:p w14:paraId="46CACED7" w14:textId="77777777" w:rsidR="002B7402" w:rsidRPr="003D5FC1" w:rsidRDefault="002B7402" w:rsidP="00C778EA">
            <w:pPr>
              <w:rPr>
                <w:sz w:val="22"/>
                <w:szCs w:val="22"/>
              </w:rPr>
            </w:pPr>
            <w:r w:rsidRPr="003D5FC1">
              <w:rPr>
                <w:sz w:val="22"/>
                <w:szCs w:val="22"/>
              </w:rPr>
              <w:t>- SoftwareSupport-tiedon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26C3AD95">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sätty taulukot recordTargetin,</w:t>
            </w:r>
            <w:r w:rsidRPr="003D5FC1">
              <w:rPr>
                <w:sz w:val="22"/>
                <w:szCs w:val="22"/>
              </w:rPr>
              <w:t xml:space="preserve"> authorin</w:t>
            </w:r>
            <w:r w:rsidR="00BC4C4D" w:rsidRPr="003D5FC1">
              <w:rPr>
                <w:sz w:val="22"/>
                <w:szCs w:val="22"/>
              </w:rPr>
              <w:t xml:space="preserve"> ja componentO</w:t>
            </w:r>
            <w:r w:rsidR="00353C15" w:rsidRPr="003D5FC1">
              <w:rPr>
                <w:sz w:val="22"/>
                <w:szCs w:val="22"/>
              </w:rPr>
              <w:t>f</w:t>
            </w:r>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Lisätty tarkennukset authorin tietojen pakollisuuksista versionvaihtotilanteessa.</w:t>
            </w:r>
          </w:p>
        </w:tc>
      </w:tr>
      <w:tr w:rsidR="00966CA1" w14:paraId="590EF543" w14:textId="77777777" w:rsidTr="26C3AD95">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26C3AD95">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26C3AD95">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lisätty author-tietoihin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26C3AD95">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root-attribuuttiin</w:t>
            </w:r>
            <w:r w:rsidR="00993762" w:rsidRPr="003D5FC1">
              <w:rPr>
                <w:sz w:val="22"/>
                <w:szCs w:val="22"/>
              </w:rPr>
              <w:t>)</w:t>
            </w:r>
            <w:r w:rsidR="006B429D" w:rsidRPr="003D5FC1">
              <w:rPr>
                <w:sz w:val="22"/>
                <w:szCs w:val="22"/>
              </w:rPr>
              <w:t>.</w:t>
            </w:r>
          </w:p>
        </w:tc>
      </w:tr>
      <w:tr w:rsidR="00656588" w14:paraId="6CF94964" w14:textId="77777777" w:rsidTr="26C3AD95">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aikavyöhyketieto effectiveTime-elementtiin kappaleessa 3.3</w:t>
            </w:r>
          </w:p>
        </w:tc>
      </w:tr>
      <w:tr w:rsidR="003D2CBE" w14:paraId="7DAABBBA" w14:textId="77777777" w:rsidTr="26C3AD95">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26C3AD95">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(authorization)</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26C3AD95">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tarkennettu authorization-tiedon pakollisuutta</w:t>
            </w:r>
          </w:p>
        </w:tc>
      </w:tr>
      <w:tr w:rsidR="00F93E5F" w14:paraId="4185B46F" w14:textId="77777777" w:rsidTr="26C3AD95">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26C3AD95">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26C3AD95">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lisätty authorization-rakenteessa puuttunut templateId</w:t>
            </w:r>
          </w:p>
        </w:tc>
      </w:tr>
      <w:tr w:rsidR="00746D1D" w14:paraId="76731992" w14:textId="77777777" w:rsidTr="26C3AD95">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26C3AD95">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26C3AD95">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26C3AD95">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r>
              <w:rPr>
                <w:sz w:val="22"/>
                <w:szCs w:val="22"/>
              </w:rPr>
              <w:t>7.2.2022</w:t>
            </w:r>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r w:rsidRPr="26C3AD95">
              <w:t>-</w:t>
            </w:r>
            <w:r>
              <w:rPr>
                <w:sz w:val="22"/>
                <w:szCs w:val="22"/>
              </w:rPr>
              <w:t xml:space="preserve"> Lopullinen määrittelyversio, release candidate- määre poistettu.</w:t>
            </w:r>
          </w:p>
          <w:p w14:paraId="3807F4F0" w14:textId="1A3AA042" w:rsidR="002F4675" w:rsidRPr="0022276C" w:rsidRDefault="0022276C" w:rsidP="0022276C">
            <w:pPr>
              <w:rPr>
                <w:sz w:val="22"/>
                <w:szCs w:val="22"/>
              </w:rPr>
            </w:pPr>
            <w:r w:rsidRPr="0022276C">
              <w:rPr>
                <w:sz w:val="22"/>
                <w:szCs w:val="22"/>
              </w:rPr>
              <w:t>- Korjattu s. 30 ja 31 kuvat, lisätty ”Korjattu lääkemääräys ja sen linkit” ja ”Korjatun lääkemääräyksen toimitus ja sen linkit” kuviin relatedDocument –tieto.</w:t>
            </w:r>
          </w:p>
        </w:tc>
      </w:tr>
      <w:tr w:rsidR="009C71D3" w14:paraId="1F5FA4AA" w14:textId="77777777" w:rsidTr="26C3AD95">
        <w:tc>
          <w:tcPr>
            <w:tcW w:w="1008" w:type="dxa"/>
            <w:tcBorders>
              <w:top w:val="single" w:sz="4" w:space="0" w:color="auto"/>
              <w:left w:val="single" w:sz="4" w:space="0" w:color="auto"/>
              <w:bottom w:val="single" w:sz="4" w:space="0" w:color="auto"/>
              <w:right w:val="single" w:sz="4" w:space="0" w:color="auto"/>
            </w:tcBorders>
          </w:tcPr>
          <w:p w14:paraId="78B45EA0" w14:textId="2E0CD701" w:rsidR="009C71D3" w:rsidRDefault="009C71D3" w:rsidP="009C71D3">
            <w:pPr>
              <w:rPr>
                <w:sz w:val="22"/>
                <w:szCs w:val="22"/>
              </w:rPr>
            </w:pPr>
            <w:r>
              <w:rPr>
                <w:sz w:val="22"/>
                <w:szCs w:val="22"/>
              </w:rPr>
              <w:t>4.0.1 PATCH</w:t>
            </w:r>
          </w:p>
        </w:tc>
        <w:tc>
          <w:tcPr>
            <w:tcW w:w="1440" w:type="dxa"/>
            <w:tcBorders>
              <w:top w:val="single" w:sz="4" w:space="0" w:color="auto"/>
              <w:left w:val="single" w:sz="4" w:space="0" w:color="auto"/>
              <w:bottom w:val="single" w:sz="4" w:space="0" w:color="auto"/>
              <w:right w:val="single" w:sz="4" w:space="0" w:color="auto"/>
            </w:tcBorders>
          </w:tcPr>
          <w:p w14:paraId="3A9F1397" w14:textId="3DA11489" w:rsidR="009C71D3" w:rsidRDefault="009C71D3" w:rsidP="009C71D3">
            <w:pPr>
              <w:rPr>
                <w:sz w:val="22"/>
                <w:szCs w:val="22"/>
              </w:rPr>
            </w:pPr>
            <w:r>
              <w:rPr>
                <w:sz w:val="22"/>
                <w:szCs w:val="22"/>
              </w:rPr>
              <w:t>21.12.2022</w:t>
            </w:r>
          </w:p>
        </w:tc>
        <w:tc>
          <w:tcPr>
            <w:tcW w:w="1260" w:type="dxa"/>
            <w:tcBorders>
              <w:top w:val="single" w:sz="4" w:space="0" w:color="auto"/>
              <w:left w:val="single" w:sz="4" w:space="0" w:color="auto"/>
              <w:bottom w:val="single" w:sz="4" w:space="0" w:color="auto"/>
              <w:right w:val="single" w:sz="4" w:space="0" w:color="auto"/>
            </w:tcBorders>
          </w:tcPr>
          <w:p w14:paraId="03BF5E40" w14:textId="679D9712"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F8F8149" w14:textId="23B97C6F" w:rsidR="009C71D3" w:rsidRPr="26C3AD95" w:rsidRDefault="009C71D3" w:rsidP="009C71D3">
            <w:r>
              <w:t xml:space="preserve">- </w:t>
            </w:r>
            <w:r w:rsidRPr="001D7726">
              <w:rPr>
                <w:sz w:val="22"/>
                <w:szCs w:val="22"/>
              </w:rPr>
              <w:t>Tarkennettu effectiveTimen määrittelyä, päivitetty allekirjoitus –kohdan (3.12) linkki</w:t>
            </w:r>
            <w:r>
              <w:t xml:space="preserve"> </w:t>
            </w:r>
          </w:p>
        </w:tc>
      </w:tr>
      <w:tr w:rsidR="009C71D3" w14:paraId="75CC8AA0" w14:textId="77777777" w:rsidTr="26C3AD95">
        <w:tc>
          <w:tcPr>
            <w:tcW w:w="1008" w:type="dxa"/>
            <w:tcBorders>
              <w:top w:val="single" w:sz="4" w:space="0" w:color="auto"/>
              <w:left w:val="single" w:sz="4" w:space="0" w:color="auto"/>
              <w:bottom w:val="single" w:sz="4" w:space="0" w:color="auto"/>
              <w:right w:val="single" w:sz="4" w:space="0" w:color="auto"/>
            </w:tcBorders>
          </w:tcPr>
          <w:p w14:paraId="1954EB0A" w14:textId="2BD5521E" w:rsidR="009C71D3" w:rsidRDefault="009C71D3" w:rsidP="009C71D3">
            <w:pPr>
              <w:rPr>
                <w:sz w:val="22"/>
                <w:szCs w:val="22"/>
              </w:rPr>
            </w:pPr>
            <w:r>
              <w:rPr>
                <w:sz w:val="22"/>
                <w:szCs w:val="22"/>
              </w:rPr>
              <w:t>4.1.1</w:t>
            </w:r>
          </w:p>
        </w:tc>
        <w:tc>
          <w:tcPr>
            <w:tcW w:w="1440" w:type="dxa"/>
            <w:tcBorders>
              <w:top w:val="single" w:sz="4" w:space="0" w:color="auto"/>
              <w:left w:val="single" w:sz="4" w:space="0" w:color="auto"/>
              <w:bottom w:val="single" w:sz="4" w:space="0" w:color="auto"/>
              <w:right w:val="single" w:sz="4" w:space="0" w:color="auto"/>
            </w:tcBorders>
          </w:tcPr>
          <w:p w14:paraId="69C9AB5B" w14:textId="31BC1793" w:rsidR="009C71D3" w:rsidRDefault="009C71D3" w:rsidP="009C71D3">
            <w:pPr>
              <w:rPr>
                <w:sz w:val="22"/>
                <w:szCs w:val="22"/>
              </w:rPr>
            </w:pPr>
            <w:r>
              <w:rPr>
                <w:sz w:val="22"/>
                <w:szCs w:val="22"/>
              </w:rPr>
              <w:t>22.2.2023</w:t>
            </w:r>
          </w:p>
        </w:tc>
        <w:tc>
          <w:tcPr>
            <w:tcW w:w="1260" w:type="dxa"/>
            <w:tcBorders>
              <w:top w:val="single" w:sz="4" w:space="0" w:color="auto"/>
              <w:left w:val="single" w:sz="4" w:space="0" w:color="auto"/>
              <w:bottom w:val="single" w:sz="4" w:space="0" w:color="auto"/>
              <w:right w:val="single" w:sz="4" w:space="0" w:color="auto"/>
            </w:tcBorders>
          </w:tcPr>
          <w:p w14:paraId="78BFC242" w14:textId="17E1319B"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F8C5602" w14:textId="3538BA8F" w:rsidR="009C71D3" w:rsidRPr="009C71D3" w:rsidRDefault="009C71D3" w:rsidP="009C71D3">
            <w:pPr>
              <w:rPr>
                <w:sz w:val="22"/>
                <w:szCs w:val="22"/>
              </w:rPr>
            </w:pPr>
            <w:r w:rsidRPr="009C71D3">
              <w:rPr>
                <w:sz w:val="22"/>
                <w:szCs w:val="22"/>
              </w:rPr>
              <w:t>Ei muutoksia</w:t>
            </w:r>
          </w:p>
        </w:tc>
      </w:tr>
      <w:tr w:rsidR="009C71D3" w14:paraId="3623FF8C" w14:textId="77777777" w:rsidTr="26C3AD95">
        <w:tc>
          <w:tcPr>
            <w:tcW w:w="1008" w:type="dxa"/>
            <w:tcBorders>
              <w:top w:val="single" w:sz="4" w:space="0" w:color="auto"/>
              <w:left w:val="single" w:sz="4" w:space="0" w:color="auto"/>
              <w:bottom w:val="single" w:sz="4" w:space="0" w:color="auto"/>
              <w:right w:val="single" w:sz="4" w:space="0" w:color="auto"/>
            </w:tcBorders>
          </w:tcPr>
          <w:p w14:paraId="6A53C18F" w14:textId="64663BDA" w:rsidR="009C71D3" w:rsidRDefault="009C71D3" w:rsidP="009C71D3">
            <w:pPr>
              <w:rPr>
                <w:sz w:val="22"/>
                <w:szCs w:val="22"/>
              </w:rPr>
            </w:pPr>
            <w:r>
              <w:rPr>
                <w:sz w:val="22"/>
                <w:szCs w:val="22"/>
              </w:rPr>
              <w:t>4.2.1</w:t>
            </w:r>
          </w:p>
        </w:tc>
        <w:tc>
          <w:tcPr>
            <w:tcW w:w="1440" w:type="dxa"/>
            <w:tcBorders>
              <w:top w:val="single" w:sz="4" w:space="0" w:color="auto"/>
              <w:left w:val="single" w:sz="4" w:space="0" w:color="auto"/>
              <w:bottom w:val="single" w:sz="4" w:space="0" w:color="auto"/>
              <w:right w:val="single" w:sz="4" w:space="0" w:color="auto"/>
            </w:tcBorders>
          </w:tcPr>
          <w:p w14:paraId="2A35750D" w14:textId="411303B2" w:rsidR="009C71D3" w:rsidRDefault="009C71D3" w:rsidP="009C71D3">
            <w:pPr>
              <w:rPr>
                <w:sz w:val="22"/>
                <w:szCs w:val="22"/>
              </w:rPr>
            </w:pPr>
            <w:r>
              <w:rPr>
                <w:sz w:val="22"/>
                <w:szCs w:val="22"/>
              </w:rPr>
              <w:t>23.1.2024</w:t>
            </w:r>
          </w:p>
        </w:tc>
        <w:tc>
          <w:tcPr>
            <w:tcW w:w="1260" w:type="dxa"/>
            <w:tcBorders>
              <w:top w:val="single" w:sz="4" w:space="0" w:color="auto"/>
              <w:left w:val="single" w:sz="4" w:space="0" w:color="auto"/>
              <w:bottom w:val="single" w:sz="4" w:space="0" w:color="auto"/>
              <w:right w:val="single" w:sz="4" w:space="0" w:color="auto"/>
            </w:tcBorders>
          </w:tcPr>
          <w:p w14:paraId="5FD82EFD" w14:textId="118193EA"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38F93C1" w14:textId="33144017" w:rsidR="009C71D3" w:rsidRPr="009C71D3" w:rsidRDefault="009C71D3" w:rsidP="009C71D3">
            <w:pPr>
              <w:rPr>
                <w:sz w:val="22"/>
                <w:szCs w:val="22"/>
              </w:rPr>
            </w:pPr>
            <w:r w:rsidRPr="009C71D3">
              <w:rPr>
                <w:sz w:val="22"/>
                <w:szCs w:val="22"/>
              </w:rPr>
              <w:t>Ei muutoksia</w:t>
            </w:r>
          </w:p>
        </w:tc>
      </w:tr>
      <w:tr w:rsidR="009C71D3" w14:paraId="20F72FDB" w14:textId="77777777" w:rsidTr="26C3AD95">
        <w:tc>
          <w:tcPr>
            <w:tcW w:w="1008" w:type="dxa"/>
            <w:tcBorders>
              <w:top w:val="single" w:sz="4" w:space="0" w:color="auto"/>
              <w:left w:val="single" w:sz="4" w:space="0" w:color="auto"/>
              <w:bottom w:val="single" w:sz="4" w:space="0" w:color="auto"/>
              <w:right w:val="single" w:sz="4" w:space="0" w:color="auto"/>
            </w:tcBorders>
          </w:tcPr>
          <w:p w14:paraId="3F75CABD" w14:textId="77777777" w:rsidR="009C71D3" w:rsidRDefault="009C71D3" w:rsidP="009C71D3">
            <w:pPr>
              <w:rPr>
                <w:sz w:val="22"/>
                <w:szCs w:val="22"/>
              </w:rPr>
            </w:pPr>
            <w:r>
              <w:rPr>
                <w:sz w:val="22"/>
                <w:szCs w:val="22"/>
              </w:rPr>
              <w:t>5.00</w:t>
            </w:r>
          </w:p>
          <w:p w14:paraId="412B8BDF" w14:textId="29767416" w:rsidR="009C71D3" w:rsidRDefault="009C71D3" w:rsidP="009C71D3">
            <w:pPr>
              <w:rPr>
                <w:sz w:val="22"/>
                <w:szCs w:val="22"/>
              </w:rPr>
            </w:pPr>
            <w:r>
              <w:rPr>
                <w:sz w:val="22"/>
                <w:szCs w:val="22"/>
              </w:rPr>
              <w:t>RC1</w:t>
            </w:r>
          </w:p>
        </w:tc>
        <w:tc>
          <w:tcPr>
            <w:tcW w:w="1440" w:type="dxa"/>
            <w:tcBorders>
              <w:top w:val="single" w:sz="4" w:space="0" w:color="auto"/>
              <w:left w:val="single" w:sz="4" w:space="0" w:color="auto"/>
              <w:bottom w:val="single" w:sz="4" w:space="0" w:color="auto"/>
              <w:right w:val="single" w:sz="4" w:space="0" w:color="auto"/>
            </w:tcBorders>
          </w:tcPr>
          <w:p w14:paraId="3EA1BE4E" w14:textId="306955AD" w:rsidR="009C71D3" w:rsidRDefault="009C71D3" w:rsidP="009C71D3">
            <w:pPr>
              <w:rPr>
                <w:sz w:val="22"/>
                <w:szCs w:val="22"/>
              </w:rPr>
            </w:pPr>
            <w:r>
              <w:rPr>
                <w:sz w:val="22"/>
                <w:szCs w:val="22"/>
              </w:rPr>
              <w:t>12.10.2023</w:t>
            </w:r>
          </w:p>
        </w:tc>
        <w:tc>
          <w:tcPr>
            <w:tcW w:w="1260" w:type="dxa"/>
            <w:tcBorders>
              <w:top w:val="single" w:sz="4" w:space="0" w:color="auto"/>
              <w:left w:val="single" w:sz="4" w:space="0" w:color="auto"/>
              <w:bottom w:val="single" w:sz="4" w:space="0" w:color="auto"/>
              <w:right w:val="single" w:sz="4" w:space="0" w:color="auto"/>
            </w:tcBorders>
          </w:tcPr>
          <w:p w14:paraId="5E0E9D70" w14:textId="69884B18" w:rsidR="009C71D3" w:rsidRDefault="009C71D3" w:rsidP="009C71D3">
            <w:pPr>
              <w:rPr>
                <w:sz w:val="22"/>
                <w:szCs w:val="22"/>
              </w:rPr>
            </w:pPr>
            <w:r>
              <w:rPr>
                <w:sz w:val="22"/>
                <w:szCs w:val="22"/>
              </w:rPr>
              <w:t>Kela, NHG</w:t>
            </w:r>
          </w:p>
        </w:tc>
        <w:tc>
          <w:tcPr>
            <w:tcW w:w="4680" w:type="dxa"/>
            <w:tcBorders>
              <w:top w:val="single" w:sz="4" w:space="0" w:color="auto"/>
              <w:left w:val="single" w:sz="4" w:space="0" w:color="auto"/>
              <w:bottom w:val="single" w:sz="4" w:space="0" w:color="auto"/>
              <w:right w:val="single" w:sz="4" w:space="0" w:color="auto"/>
            </w:tcBorders>
          </w:tcPr>
          <w:p w14:paraId="5E2BF802" w14:textId="768E9B9F" w:rsidR="009C71D3" w:rsidRDefault="009C71D3" w:rsidP="009C71D3">
            <w:pPr>
              <w:rPr>
                <w:sz w:val="22"/>
                <w:szCs w:val="22"/>
              </w:rPr>
            </w:pPr>
            <w:r>
              <w:rPr>
                <w:sz w:val="22"/>
                <w:szCs w:val="22"/>
              </w:rPr>
              <w:t>- M</w:t>
            </w:r>
            <w:r w:rsidRPr="00683839">
              <w:rPr>
                <w:sz w:val="22"/>
                <w:szCs w:val="22"/>
              </w:rPr>
              <w:t>uutoksia eri sanomatyypeillä vaadittaviin author-rakenteisiin ja ammattihenkilön roolitietoihin, ks. luku 3.7</w:t>
            </w:r>
          </w:p>
          <w:p w14:paraId="437105F9" w14:textId="77777777" w:rsidR="009C71D3" w:rsidRDefault="009C71D3" w:rsidP="009C71D3">
            <w:pPr>
              <w:rPr>
                <w:ins w:id="6" w:author="Pettersson Mirkka" w:date="2024-03-27T10:29:00Z"/>
                <w:sz w:val="22"/>
                <w:szCs w:val="22"/>
              </w:rPr>
            </w:pPr>
            <w:r>
              <w:rPr>
                <w:sz w:val="22"/>
                <w:szCs w:val="22"/>
              </w:rPr>
              <w:t>- Päivitetty author-roolitaulukko</w:t>
            </w:r>
          </w:p>
          <w:p w14:paraId="71BAA920" w14:textId="1669768E" w:rsidR="0009768F" w:rsidRPr="00683839" w:rsidRDefault="0009768F" w:rsidP="009C71D3">
            <w:pPr>
              <w:rPr>
                <w:sz w:val="22"/>
                <w:szCs w:val="22"/>
              </w:rPr>
            </w:pPr>
            <w:ins w:id="7" w:author="Pettersson Mirkka" w:date="2024-03-27T10:29:00Z">
              <w:r>
                <w:rPr>
                  <w:sz w:val="22"/>
                  <w:szCs w:val="22"/>
                </w:rPr>
                <w:t xml:space="preserve">- </w:t>
              </w:r>
            </w:ins>
            <w:ins w:id="8" w:author="Pettersson Mirkka" w:date="2024-03-27T10:30:00Z">
              <w:r>
                <w:rPr>
                  <w:sz w:val="22"/>
                  <w:szCs w:val="22"/>
                </w:rPr>
                <w:t>Uusimisen perusteella tehdyltä l</w:t>
              </w:r>
            </w:ins>
            <w:ins w:id="9" w:author="Pettersson Mirkka" w:date="2024-03-27T10:29:00Z">
              <w:r>
                <w:rPr>
                  <w:sz w:val="22"/>
                  <w:szCs w:val="22"/>
                </w:rPr>
                <w:t>ääkemääräykseltä poistettu viittaus</w:t>
              </w:r>
            </w:ins>
            <w:ins w:id="10" w:author="Pettersson Mirkka" w:date="2024-03-27T10:30:00Z">
              <w:r>
                <w:rPr>
                  <w:sz w:val="22"/>
                  <w:szCs w:val="22"/>
                </w:rPr>
                <w:t xml:space="preserve"> uusimispyyntöön</w:t>
              </w:r>
            </w:ins>
          </w:p>
        </w:tc>
      </w:tr>
      <w:tr w:rsidR="004A12A1" w14:paraId="572BDADC" w14:textId="77777777" w:rsidTr="26C3AD95">
        <w:trPr>
          <w:ins w:id="11" w:author="Pettersson Mirkka" w:date="2024-03-27T10:22:00Z"/>
        </w:trPr>
        <w:tc>
          <w:tcPr>
            <w:tcW w:w="1008" w:type="dxa"/>
            <w:tcBorders>
              <w:top w:val="single" w:sz="4" w:space="0" w:color="auto"/>
              <w:left w:val="single" w:sz="4" w:space="0" w:color="auto"/>
              <w:bottom w:val="single" w:sz="4" w:space="0" w:color="auto"/>
              <w:right w:val="single" w:sz="4" w:space="0" w:color="auto"/>
            </w:tcBorders>
          </w:tcPr>
          <w:p w14:paraId="3BC4D22D" w14:textId="77777777" w:rsidR="004A12A1" w:rsidRDefault="004A12A1" w:rsidP="009C71D3">
            <w:pPr>
              <w:rPr>
                <w:ins w:id="12" w:author="Pettersson Mirkka" w:date="2024-03-27T10:22:00Z"/>
                <w:sz w:val="22"/>
                <w:szCs w:val="22"/>
              </w:rPr>
            </w:pPr>
            <w:ins w:id="13" w:author="Pettersson Mirkka" w:date="2024-03-27T10:22:00Z">
              <w:r>
                <w:rPr>
                  <w:sz w:val="22"/>
                  <w:szCs w:val="22"/>
                </w:rPr>
                <w:t>5.00</w:t>
              </w:r>
            </w:ins>
          </w:p>
          <w:p w14:paraId="61ADE20A" w14:textId="39534FDE" w:rsidR="004A12A1" w:rsidRDefault="004A12A1" w:rsidP="009C71D3">
            <w:pPr>
              <w:rPr>
                <w:ins w:id="14" w:author="Pettersson Mirkka" w:date="2024-03-27T10:22:00Z"/>
                <w:sz w:val="22"/>
                <w:szCs w:val="22"/>
              </w:rPr>
            </w:pPr>
            <w:ins w:id="15" w:author="Pettersson Mirkka" w:date="2024-03-27T10:22:00Z">
              <w:r>
                <w:rPr>
                  <w:sz w:val="22"/>
                  <w:szCs w:val="22"/>
                </w:rPr>
                <w:t>RC2</w:t>
              </w:r>
            </w:ins>
          </w:p>
        </w:tc>
        <w:tc>
          <w:tcPr>
            <w:tcW w:w="1440" w:type="dxa"/>
            <w:tcBorders>
              <w:top w:val="single" w:sz="4" w:space="0" w:color="auto"/>
              <w:left w:val="single" w:sz="4" w:space="0" w:color="auto"/>
              <w:bottom w:val="single" w:sz="4" w:space="0" w:color="auto"/>
              <w:right w:val="single" w:sz="4" w:space="0" w:color="auto"/>
            </w:tcBorders>
          </w:tcPr>
          <w:p w14:paraId="66C57B90" w14:textId="703D258A" w:rsidR="004A12A1" w:rsidRDefault="004A12A1" w:rsidP="009C71D3">
            <w:pPr>
              <w:rPr>
                <w:ins w:id="16" w:author="Pettersson Mirkka" w:date="2024-03-27T10:22:00Z"/>
                <w:sz w:val="22"/>
                <w:szCs w:val="22"/>
              </w:rPr>
            </w:pPr>
            <w:ins w:id="17" w:author="Pettersson Mirkka" w:date="2024-03-27T10:22:00Z">
              <w:r>
                <w:rPr>
                  <w:sz w:val="22"/>
                  <w:szCs w:val="22"/>
                </w:rPr>
                <w:t>28.3</w:t>
              </w:r>
            </w:ins>
            <w:ins w:id="18" w:author="Pettersson Mirkka" w:date="2024-03-27T10:23:00Z">
              <w:r>
                <w:rPr>
                  <w:sz w:val="22"/>
                  <w:szCs w:val="22"/>
                </w:rPr>
                <w:t>.2024</w:t>
              </w:r>
            </w:ins>
          </w:p>
        </w:tc>
        <w:tc>
          <w:tcPr>
            <w:tcW w:w="1260" w:type="dxa"/>
            <w:tcBorders>
              <w:top w:val="single" w:sz="4" w:space="0" w:color="auto"/>
              <w:left w:val="single" w:sz="4" w:space="0" w:color="auto"/>
              <w:bottom w:val="single" w:sz="4" w:space="0" w:color="auto"/>
              <w:right w:val="single" w:sz="4" w:space="0" w:color="auto"/>
            </w:tcBorders>
          </w:tcPr>
          <w:p w14:paraId="41222CA9" w14:textId="6A0EB971" w:rsidR="004A12A1" w:rsidRDefault="004A12A1" w:rsidP="009C71D3">
            <w:pPr>
              <w:rPr>
                <w:ins w:id="19" w:author="Pettersson Mirkka" w:date="2024-03-27T10:22:00Z"/>
                <w:sz w:val="22"/>
                <w:szCs w:val="22"/>
              </w:rPr>
            </w:pPr>
            <w:ins w:id="20" w:author="Pettersson Mirkka" w:date="2024-03-27T10: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7A695FFD" w14:textId="78FE3BA4" w:rsidR="00FC415F" w:rsidRDefault="00FC415F" w:rsidP="00FC415F">
            <w:pPr>
              <w:rPr>
                <w:ins w:id="21" w:author="Pettersson Mirkka" w:date="2024-03-27T10:32:00Z"/>
                <w:sz w:val="22"/>
                <w:szCs w:val="22"/>
              </w:rPr>
            </w:pPr>
            <w:ins w:id="22" w:author="Pettersson Mirkka" w:date="2024-03-27T10:31:00Z">
              <w:r>
                <w:t>-</w:t>
              </w:r>
              <w:r w:rsidRPr="00FC415F">
                <w:rPr>
                  <w:sz w:val="22"/>
                  <w:szCs w:val="22"/>
                </w:rPr>
                <w:t xml:space="preserve">Tarkennettu muuttajan roolia, kun lääkejatkumoon liittyy </w:t>
              </w:r>
            </w:ins>
            <w:ins w:id="23" w:author="Pettersson Mirkka" w:date="2024-03-27T10:32:00Z">
              <w:r w:rsidRPr="00FC415F">
                <w:rPr>
                  <w:sz w:val="22"/>
                  <w:szCs w:val="22"/>
                </w:rPr>
                <w:t>lopettamismerkintä</w:t>
              </w:r>
            </w:ins>
          </w:p>
          <w:p w14:paraId="4C42F12C" w14:textId="29E51DA6" w:rsidR="00FC415F" w:rsidRDefault="00FC415F" w:rsidP="00FC415F">
            <w:pPr>
              <w:rPr>
                <w:ins w:id="24" w:author="Pettersson Mirkka" w:date="2024-03-27T10:33:00Z"/>
                <w:sz w:val="22"/>
                <w:szCs w:val="22"/>
              </w:rPr>
            </w:pPr>
            <w:ins w:id="25" w:author="Pettersson Mirkka" w:date="2024-03-27T10:32:00Z">
              <w:r>
                <w:rPr>
                  <w:sz w:val="22"/>
                  <w:szCs w:val="22"/>
                </w:rPr>
                <w:t>-Tarkennettu author-roolien pakollisuuksi</w:t>
              </w:r>
            </w:ins>
          </w:p>
          <w:p w14:paraId="55AF1F7A" w14:textId="34A68B35" w:rsidR="00770A92" w:rsidRDefault="00770A92" w:rsidP="00FC415F">
            <w:pPr>
              <w:rPr>
                <w:ins w:id="26" w:author="Pettersson Mirkka" w:date="2024-03-27T10:31:00Z"/>
              </w:rPr>
            </w:pPr>
            <w:ins w:id="27" w:author="Pettersson Mirkka" w:date="2024-03-27T10:33:00Z">
              <w:r>
                <w:rPr>
                  <w:sz w:val="22"/>
                  <w:szCs w:val="22"/>
                </w:rPr>
                <w:t>-Muutettu yksilöintitunnuksen pakollisuus vastaamaan Termeta</w:t>
              </w:r>
            </w:ins>
            <w:ins w:id="28" w:author="Pettersson Mirkka" w:date="2024-03-27T10:34:00Z">
              <w:r>
                <w:rPr>
                  <w:sz w:val="22"/>
                  <w:szCs w:val="22"/>
                </w:rPr>
                <w:t>sta löytyvää lääkemääräyksen tietosisältöä</w:t>
              </w:r>
            </w:ins>
          </w:p>
          <w:p w14:paraId="57183811" w14:textId="37945F2D" w:rsidR="004A12A1" w:rsidRPr="00FC415F" w:rsidRDefault="00FC415F" w:rsidP="00FC415F">
            <w:pPr>
              <w:rPr>
                <w:ins w:id="29" w:author="Pettersson Mirkka" w:date="2024-03-27T10:22:00Z"/>
              </w:rPr>
            </w:pPr>
            <w:ins w:id="30" w:author="Pettersson Mirkka" w:date="2024-03-27T10:31:00Z">
              <w:r>
                <w:t>-</w:t>
              </w:r>
            </w:ins>
            <w:ins w:id="31" w:author="Pettersson Mirkka" w:date="2024-03-27T10:30:00Z">
              <w:r w:rsidRPr="00FC415F">
                <w:rPr>
                  <w:sz w:val="22"/>
                  <w:szCs w:val="22"/>
                </w:rPr>
                <w:t>Korjattu jäljelle jääneitä mainintoja uusimisen perusteella teh</w:t>
              </w:r>
            </w:ins>
            <w:ins w:id="32" w:author="Pettersson Mirkka" w:date="2024-03-27T10:31:00Z">
              <w:r w:rsidRPr="00FC415F">
                <w:rPr>
                  <w:sz w:val="22"/>
                  <w:szCs w:val="22"/>
                </w:rPr>
                <w:t>dystä lääkemääräyksestä</w:t>
              </w:r>
            </w:ins>
          </w:p>
        </w:tc>
      </w:tr>
    </w:tbl>
    <w:p w14:paraId="4983EA78" w14:textId="77777777" w:rsidR="00522FC1" w:rsidRDefault="00522FC1"/>
    <w:p w14:paraId="3A476D33" w14:textId="77777777" w:rsidR="00301CD2" w:rsidRDefault="00301CD2"/>
    <w:p w14:paraId="60B38BAB" w14:textId="77777777" w:rsidR="00522FC1" w:rsidRDefault="00522FC1">
      <w:r>
        <w:t>AVE = Ari Vähä-Erkkilä / Prime Solutions Oy</w:t>
      </w:r>
    </w:p>
    <w:p w14:paraId="7380EC4A" w14:textId="77777777" w:rsidR="00522FC1" w:rsidRDefault="00522FC1">
      <w:r>
        <w:t>TT = Timo Tarhonen / Tietotarha Oy</w:t>
      </w:r>
    </w:p>
    <w:p w14:paraId="71028B93" w14:textId="77777777" w:rsidR="00522FC1" w:rsidRDefault="00522FC1">
      <w:r>
        <w:t>JP = Jari Porrasmaa / Kuopion yliopisto</w:t>
      </w:r>
    </w:p>
    <w:p w14:paraId="49816848" w14:textId="77777777" w:rsidR="004A6599" w:rsidRDefault="004A6599">
      <w:r>
        <w:t>MS = Marko Sormunen / Kuopion yliopisto</w:t>
      </w:r>
    </w:p>
    <w:p w14:paraId="22A2D82E" w14:textId="77777777" w:rsidR="00522FC1" w:rsidRDefault="00522FC1">
      <w:r>
        <w:t>TOT = Timo Tarhonen</w:t>
      </w:r>
    </w:p>
    <w:p w14:paraId="3C2AA7E4" w14:textId="77777777" w:rsidR="00522FC1" w:rsidRDefault="00522FC1">
      <w:r>
        <w:t>EE = Esko Eloranta</w:t>
      </w:r>
    </w:p>
    <w:p w14:paraId="5DD9390F" w14:textId="5EDFD436" w:rsidR="00FB01CE" w:rsidRDefault="00FB01CE" w:rsidP="57E5B44D">
      <w:r>
        <w:t>S&amp;P = Timo Kaskinen, Marko Jalonen / Salivirta Oy</w:t>
      </w:r>
    </w:p>
    <w:p w14:paraId="4BDD0A70" w14:textId="79CF53E5" w:rsidR="00FC5447" w:rsidRPr="00714B4D" w:rsidRDefault="00FC5447">
      <w:pPr>
        <w:rPr>
          <w:lang w:val="sv-SE"/>
        </w:rPr>
      </w:pPr>
      <w:r w:rsidRPr="00714B4D">
        <w:rPr>
          <w:lang w:val="sv-SE"/>
        </w:rPr>
        <w:t>NHG</w:t>
      </w:r>
      <w:r w:rsidR="00E37F72" w:rsidRPr="00714B4D">
        <w:rPr>
          <w:lang w:val="sv-SE"/>
        </w:rPr>
        <w:t xml:space="preserve"> = Timo Kaskinen, Jarkko Närvänen / NHG Finland Oy</w:t>
      </w:r>
    </w:p>
    <w:p w14:paraId="7567FC91" w14:textId="77777777" w:rsidR="00522FC1" w:rsidRPr="00714B4D" w:rsidRDefault="00522FC1">
      <w:pPr>
        <w:rPr>
          <w:lang w:val="sv-SE"/>
        </w:rPr>
      </w:pPr>
    </w:p>
    <w:p w14:paraId="37DBCFE7" w14:textId="77777777" w:rsidR="003B730B" w:rsidRDefault="00FA0E9C" w:rsidP="003B730B">
      <w:r>
        <w:t xml:space="preserve">(Alkuperäiseen </w:t>
      </w:r>
      <w:r w:rsidR="003B730B">
        <w:t xml:space="preserve">eResepti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lastRenderedPageBreak/>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Suna</w:t>
      </w:r>
      <w:r w:rsidR="00C856F0">
        <w:t>, Lauri Tikkanen</w:t>
      </w:r>
      <w:r w:rsidR="004E7D23">
        <w:t xml:space="preserve"> ja Heikki Salminen</w:t>
      </w:r>
      <w:r w:rsidRPr="26C3AD95">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33" w:name="_Toc155024577"/>
      <w:bookmarkStart w:id="34" w:name="_Toc162429036"/>
      <w:r>
        <w:lastRenderedPageBreak/>
        <w:t>Johdanto</w:t>
      </w:r>
      <w:bookmarkEnd w:id="33"/>
      <w:bookmarkEnd w:id="34"/>
    </w:p>
    <w:p w14:paraId="0C12D431" w14:textId="77777777" w:rsidR="00F76AA2" w:rsidRPr="00F76AA2" w:rsidRDefault="00F76AA2" w:rsidP="00F76AA2"/>
    <w:p w14:paraId="2DCF1285" w14:textId="17AA6E99" w:rsidR="0076106E" w:rsidRDefault="00522FC1" w:rsidP="00FB01CE">
      <w:r>
        <w:t xml:space="preserve">Tässä dokumentissa kuvataan CDA R2 Header </w:t>
      </w:r>
      <w:r w:rsidR="001C118D">
        <w:t>käyttö</w:t>
      </w:r>
      <w:r w:rsidR="00E631AC">
        <w:t xml:space="preserve"> </w:t>
      </w:r>
      <w:r>
        <w:t xml:space="preserve">lääkemääräyssanomien CDA R2 dokumenteissa. </w:t>
      </w:r>
    </w:p>
    <w:p w14:paraId="0061B0FD" w14:textId="3ECF7F60" w:rsidR="004C793B" w:rsidRPr="004C793B" w:rsidRDefault="004C793B" w:rsidP="00FB01CE"/>
    <w:p w14:paraId="395658D3" w14:textId="5EF16386" w:rsidR="004C793B" w:rsidRPr="000A7E3B" w:rsidRDefault="004C793B" w:rsidP="00FB01CE">
      <w:r w:rsidRPr="000A7E3B">
        <w:t>Reseptin asiakirjoissa sekä MR-sanomassa on käytettävä samaan määrittelypakettiin kuuluvaa Header- ja Body- ja MR-määrittelyiden versiota. Sekaversioiden käyttö (esim. Header-määrittelyt v4.00 ja Body-määrittelyt v5.00) on kielletty.</w:t>
      </w:r>
    </w:p>
    <w:p w14:paraId="1A0354C6" w14:textId="0CD7F5B1" w:rsidR="0076106E" w:rsidRDefault="0076106E" w:rsidP="00FB01CE"/>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rsidP="26C3AD95">
      <w:pPr>
        <w:pStyle w:val="Otsikko1"/>
      </w:pPr>
      <w:bookmarkStart w:id="35" w:name="_Toc155024578"/>
      <w:bookmarkStart w:id="36" w:name="_Toc162429037"/>
      <w:r>
        <w:lastRenderedPageBreak/>
        <w:t xml:space="preserve">Headerin elementit </w:t>
      </w:r>
      <w:r w:rsidR="00FA0E9C">
        <w:t>r</w:t>
      </w:r>
      <w:r>
        <w:t>eseptissä</w:t>
      </w:r>
      <w:bookmarkEnd w:id="35"/>
      <w:bookmarkEnd w:id="36"/>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sidRPr="57E5B44D">
        <w:rPr>
          <w:b/>
          <w:bCs/>
        </w:rPr>
        <w:t>pakollisia</w:t>
      </w:r>
      <w:r w:rsidR="00634513" w:rsidRPr="57E5B44D">
        <w:rPr>
          <w:b/>
          <w:bCs/>
        </w:rPr>
        <w:t xml:space="preserve"> </w:t>
      </w:r>
      <w:r w:rsidR="00634513" w:rsidRPr="007C2A7C">
        <w:t xml:space="preserve">ja EP:llä ne elementit, jotka ovat </w:t>
      </w:r>
      <w:r w:rsidR="00634513" w:rsidRPr="57E5B44D">
        <w:rPr>
          <w:b/>
          <w:bCs/>
        </w:rPr>
        <w:t>ehdollisesti pakollisia</w:t>
      </w:r>
      <w:r w:rsidR="00AD3B90" w:rsidRPr="57E5B44D">
        <w:rPr>
          <w:b/>
          <w:bCs/>
        </w:rPr>
        <w:t xml:space="preserve"> </w:t>
      </w:r>
      <w:r w:rsidR="00AD3B90" w:rsidRPr="57E5B44D">
        <w:t>sekä</w:t>
      </w:r>
      <w:r w:rsidR="00AD3B90" w:rsidRPr="57E5B44D">
        <w:rPr>
          <w:b/>
          <w:bCs/>
        </w:rPr>
        <w:t xml:space="preserve"> </w:t>
      </w:r>
      <w:r w:rsidR="00AD3B90">
        <w:t xml:space="preserve">T:llä ne elementit, jotka ovat </w:t>
      </w:r>
      <w:r w:rsidR="00AD3B90" w:rsidRPr="00AD3B90">
        <w:rPr>
          <w:b/>
          <w:bCs/>
        </w:rPr>
        <w:t>toisteisia</w:t>
      </w:r>
      <w:r w:rsidR="00522FC1" w:rsidRPr="26C3AD95">
        <w:t xml:space="preserve">. </w:t>
      </w:r>
      <w:r w:rsidR="00522FC1">
        <w:t>Headerin elementtejä, joita tässä taulukossa ei ole mainittu, ei näissä sanomissa käytetä. Jos elementti on annettu, sen on noudatettava CDA R2 Header-määritystä.</w:t>
      </w:r>
      <w:r w:rsidR="00F95BBA" w:rsidRPr="26C3AD95">
        <w:t xml:space="preserve"> </w:t>
      </w:r>
    </w:p>
    <w:p w14:paraId="4D5BB70A" w14:textId="5289D692" w:rsidR="00D6006D" w:rsidRDefault="00D6006D"/>
    <w:p w14:paraId="0CF97403" w14:textId="58E449D1" w:rsidR="00D6006D" w:rsidRPr="00CC0C80" w:rsidRDefault="00D6006D">
      <w:r w:rsidRPr="00CC0C80">
        <w:t>Mikäli toteutuksessa on huomioitava yksityisen terveydenhuollon liittymismallit, niin organisaatiotietojen osalta (rakenteissa author</w:t>
      </w:r>
      <w:r w:rsidRPr="26C3AD95">
        <w:t>/</w:t>
      </w:r>
      <w:r w:rsidRPr="00CC0C80">
        <w:t>representedOrganization sekä componentOf</w:t>
      </w:r>
      <w:r w:rsidRPr="26C3AD95">
        <w:t>/</w:t>
      </w:r>
      <w:r w:rsidRPr="00CC0C80">
        <w:t>encompassingEncounter</w:t>
      </w:r>
      <w:r w:rsidRPr="26C3AD95">
        <w:t>/</w:t>
      </w:r>
      <w:r w:rsidRPr="00CC0C80">
        <w:t>location) lukijaa kehotetaan katsomaan elementtien oikea tulkinta tätä koskevasta määrittelystä kanta.fi:stä (Yksityisen terveydenhuollon organisaatiotiedot HL7-sanomissa ja -asiakirjoissa).</w:t>
      </w:r>
    </w:p>
    <w:p w14:paraId="5DFE65A0" w14:textId="77777777" w:rsidR="00880A92" w:rsidRDefault="00880A92"/>
    <w:p w14:paraId="78BC3C30" w14:textId="77777777" w:rsidR="004E7D23" w:rsidRDefault="004E7D23">
      <w:r>
        <w:t>Seuraavat asiakirjatyypit eivät ole CDA R2 dokumentteja ja niiden yhteydessä ei ole CDA R2 headeria</w:t>
      </w:r>
      <w:r w:rsidRPr="26C3AD95">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748FFCC6">
        <w:trPr>
          <w:tblHeader/>
        </w:trPr>
        <w:tc>
          <w:tcPr>
            <w:tcW w:w="1838" w:type="dxa"/>
            <w:shd w:val="clear" w:color="auto" w:fill="E6E6E6"/>
          </w:tcPr>
          <w:p w14:paraId="17AEA05C" w14:textId="77777777" w:rsidR="002F4E86" w:rsidRDefault="002F4E86" w:rsidP="57E5B44D">
            <w:pPr>
              <w:rPr>
                <w:b/>
                <w:bCs/>
              </w:rPr>
            </w:pPr>
            <w:r w:rsidRPr="57E5B44D">
              <w:rPr>
                <w:b/>
                <w:bCs/>
              </w:rPr>
              <w:t>Elementti</w:t>
            </w:r>
          </w:p>
        </w:tc>
        <w:tc>
          <w:tcPr>
            <w:tcW w:w="1701" w:type="dxa"/>
            <w:shd w:val="clear" w:color="auto" w:fill="E6E6E6"/>
          </w:tcPr>
          <w:p w14:paraId="2DD9575A" w14:textId="77777777" w:rsidR="002F4E86" w:rsidRDefault="002F4E86" w:rsidP="57E5B44D">
            <w:pPr>
              <w:rPr>
                <w:b/>
                <w:bCs/>
              </w:rPr>
            </w:pPr>
            <w:r w:rsidRPr="57E5B44D">
              <w:rPr>
                <w:b/>
                <w:bCs/>
              </w:rPr>
              <w:t>Pakollisuus</w:t>
            </w:r>
          </w:p>
        </w:tc>
        <w:tc>
          <w:tcPr>
            <w:tcW w:w="1559" w:type="dxa"/>
            <w:shd w:val="clear" w:color="auto" w:fill="E6E6E6"/>
          </w:tcPr>
          <w:p w14:paraId="2B9F4837" w14:textId="43AE8DC9" w:rsidR="002F4E86" w:rsidRDefault="002F4E86" w:rsidP="57E5B44D">
            <w:pPr>
              <w:rPr>
                <w:b/>
                <w:bCs/>
              </w:rPr>
            </w:pPr>
            <w:r w:rsidRPr="57E5B44D">
              <w:rPr>
                <w:b/>
                <w:bCs/>
              </w:rPr>
              <w:t>Toistuvuus</w:t>
            </w:r>
          </w:p>
        </w:tc>
        <w:tc>
          <w:tcPr>
            <w:tcW w:w="3685" w:type="dxa"/>
            <w:shd w:val="clear" w:color="auto" w:fill="E6E6E6"/>
          </w:tcPr>
          <w:p w14:paraId="02676E3C" w14:textId="2034FB74" w:rsidR="002F4E86" w:rsidRDefault="002F4E86" w:rsidP="57E5B44D">
            <w:pPr>
              <w:rPr>
                <w:b/>
                <w:bCs/>
              </w:rPr>
            </w:pPr>
            <w:r w:rsidRPr="57E5B44D">
              <w:rPr>
                <w:b/>
                <w:bCs/>
              </w:rPr>
              <w:t>Tietosisältö</w:t>
            </w:r>
          </w:p>
        </w:tc>
      </w:tr>
      <w:tr w:rsidR="00833D7C" w14:paraId="60BC7F6B" w14:textId="77777777" w:rsidTr="748FFCC6">
        <w:tc>
          <w:tcPr>
            <w:tcW w:w="1838" w:type="dxa"/>
          </w:tcPr>
          <w:p w14:paraId="7E005C05" w14:textId="77777777" w:rsidR="002F4E86" w:rsidRDefault="002F4E86">
            <w:r>
              <w:t>realmCode</w:t>
            </w:r>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748FFCC6">
        <w:tc>
          <w:tcPr>
            <w:tcW w:w="1838" w:type="dxa"/>
          </w:tcPr>
          <w:p w14:paraId="2792E9C8" w14:textId="77777777" w:rsidR="002F4E86" w:rsidRDefault="002F4E86">
            <w:r>
              <w:t>typeId</w:t>
            </w:r>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r w:rsidR="00027358">
              <w:rPr>
                <w:lang w:val="en-GB"/>
              </w:rPr>
              <w:t xml:space="preserve">versio. </w:t>
            </w:r>
            <w:r w:rsidRPr="00FC69B0">
              <w:rPr>
                <w:lang w:val="en-GB"/>
              </w:rPr>
              <w:t xml:space="preserve">Vakioarvo </w:t>
            </w:r>
            <w:r w:rsidR="002F4E86" w:rsidRPr="57E5B44D">
              <w:rPr>
                <w:rStyle w:val="XML10ptBlue"/>
                <w:highlight w:val="white"/>
                <w:lang w:val="en-GB"/>
              </w:rPr>
              <w:t>&lt;</w:t>
            </w:r>
            <w:r w:rsidR="002F4E86" w:rsidRPr="57E5B44D">
              <w:rPr>
                <w:rStyle w:val="XML10ptDarkRed"/>
                <w:highlight w:val="white"/>
                <w:lang w:val="en-GB"/>
              </w:rPr>
              <w:t>typeId</w:t>
            </w:r>
            <w:r w:rsidR="002F4E86" w:rsidRPr="57E5B44D">
              <w:rPr>
                <w:rStyle w:val="XML10ptRed"/>
                <w:highlight w:val="white"/>
                <w:lang w:val="en-GB"/>
              </w:rPr>
              <w:t xml:space="preserve"> root</w:t>
            </w:r>
            <w:r w:rsidR="002F4E86" w:rsidRPr="57E5B44D">
              <w:rPr>
                <w:rStyle w:val="XML10ptBlue"/>
                <w:highlight w:val="white"/>
                <w:lang w:val="en-GB"/>
              </w:rPr>
              <w:t>="</w:t>
            </w:r>
            <w:r w:rsidR="002F4E86" w:rsidRPr="57E5B44D">
              <w:rPr>
                <w:rStyle w:val="XML10ptBlack"/>
                <w:highlight w:val="white"/>
                <w:lang w:val="en-GB"/>
              </w:rPr>
              <w:t>2.16.840.1.113883.1.3</w:t>
            </w:r>
            <w:r w:rsidR="002F4E86" w:rsidRPr="57E5B44D">
              <w:rPr>
                <w:rStyle w:val="XML10ptBlue"/>
                <w:highlight w:val="white"/>
                <w:lang w:val="en-GB"/>
              </w:rPr>
              <w:t>"</w:t>
            </w:r>
            <w:r w:rsidR="002F4E86" w:rsidRPr="57E5B44D">
              <w:rPr>
                <w:rStyle w:val="XML10ptRed"/>
                <w:highlight w:val="white"/>
                <w:lang w:val="en-GB"/>
              </w:rPr>
              <w:t xml:space="preserve"> extension</w:t>
            </w:r>
            <w:r w:rsidR="002F4E86" w:rsidRPr="57E5B44D">
              <w:rPr>
                <w:rStyle w:val="XML10ptBlue"/>
                <w:highlight w:val="white"/>
                <w:lang w:val="en-GB"/>
              </w:rPr>
              <w:t>="</w:t>
            </w:r>
            <w:r w:rsidR="002F4E86" w:rsidRPr="57E5B44D">
              <w:rPr>
                <w:rStyle w:val="XML10ptBlack"/>
                <w:highlight w:val="white"/>
                <w:lang w:val="en-GB"/>
              </w:rPr>
              <w:t>POCD_HD000040</w:t>
            </w:r>
            <w:r w:rsidR="002F4E86" w:rsidRPr="57E5B44D">
              <w:rPr>
                <w:rStyle w:val="XML10ptBlue"/>
                <w:highlight w:val="white"/>
                <w:lang w:val="en-GB"/>
              </w:rPr>
              <w:t>"/&gt;</w:t>
            </w:r>
          </w:p>
        </w:tc>
      </w:tr>
      <w:tr w:rsidR="00833D7C" w14:paraId="2294BD89" w14:textId="77777777" w:rsidTr="748FFCC6">
        <w:tc>
          <w:tcPr>
            <w:tcW w:w="1838" w:type="dxa"/>
          </w:tcPr>
          <w:p w14:paraId="1FDC9B30" w14:textId="77777777" w:rsidR="002F4E86" w:rsidRDefault="002F4E86">
            <w:r>
              <w:t>templateId</w:t>
            </w:r>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7E5BCC06" w:rsidR="002F4E86" w:rsidRDefault="00072224" w:rsidP="00017125">
            <w:r>
              <w:t xml:space="preserve">Tämän </w:t>
            </w:r>
            <w:r w:rsidR="002F4E86">
              <w:t xml:space="preserve">CDA R2 Header määrittelydokumentin version OID, esim. </w:t>
            </w:r>
            <w:r w:rsidR="002F4E86">
              <w:br/>
            </w:r>
            <w:r w:rsidR="002F4E86">
              <w:rPr>
                <w:color w:val="0000FF"/>
                <w:sz w:val="20"/>
                <w:szCs w:val="20"/>
                <w:highlight w:val="white"/>
                <w:lang w:eastAsia="en-US"/>
              </w:rPr>
              <w:t>&lt;</w:t>
            </w:r>
            <w:r w:rsidR="002F4E86">
              <w:rPr>
                <w:color w:val="800000"/>
                <w:sz w:val="20"/>
                <w:szCs w:val="20"/>
                <w:highlight w:val="white"/>
                <w:lang w:eastAsia="en-US"/>
              </w:rPr>
              <w:t>templateId</w:t>
            </w:r>
            <w:r w:rsidR="002F4E86">
              <w:rPr>
                <w:color w:val="FF0000"/>
                <w:sz w:val="20"/>
                <w:szCs w:val="20"/>
                <w:highlight w:val="white"/>
                <w:lang w:eastAsia="en-US"/>
              </w:rPr>
              <w:t xml:space="preserve"> root</w:t>
            </w:r>
            <w:r w:rsidR="002F4E86">
              <w:rPr>
                <w:color w:val="0000FF"/>
                <w:sz w:val="20"/>
                <w:szCs w:val="20"/>
                <w:highlight w:val="white"/>
                <w:lang w:eastAsia="en-US"/>
              </w:rPr>
              <w:t>="</w:t>
            </w:r>
            <w:r w:rsidR="008E0FC6" w:rsidRPr="008E0FC6">
              <w:rPr>
                <w:color w:val="000000"/>
                <w:sz w:val="20"/>
                <w:szCs w:val="20"/>
                <w:lang w:eastAsia="en-US"/>
              </w:rPr>
              <w:t>1.2.246.777.11.202</w:t>
            </w:r>
            <w:r w:rsidR="00641BB7">
              <w:rPr>
                <w:color w:val="000000"/>
                <w:sz w:val="20"/>
                <w:szCs w:val="20"/>
                <w:lang w:eastAsia="en-US"/>
              </w:rPr>
              <w:t>3</w:t>
            </w:r>
            <w:r w:rsidR="008E0FC6" w:rsidRPr="008E0FC6">
              <w:rPr>
                <w:color w:val="000000"/>
                <w:sz w:val="20"/>
                <w:szCs w:val="20"/>
                <w:lang w:eastAsia="en-US"/>
              </w:rPr>
              <w:t>.</w:t>
            </w:r>
            <w:r w:rsidR="00641BB7">
              <w:rPr>
                <w:color w:val="000000"/>
                <w:sz w:val="20"/>
                <w:szCs w:val="20"/>
                <w:lang w:eastAsia="en-US"/>
              </w:rPr>
              <w:t>3</w:t>
            </w:r>
            <w:r w:rsidR="002F4E86">
              <w:rPr>
                <w:color w:val="0000FF"/>
                <w:sz w:val="20"/>
                <w:szCs w:val="20"/>
                <w:highlight w:val="white"/>
                <w:lang w:eastAsia="en-US"/>
              </w:rPr>
              <w:t>"/&gt;</w:t>
            </w:r>
            <w:r w:rsidR="002F4E86">
              <w:rPr>
                <w:color w:val="0000FF"/>
                <w:sz w:val="20"/>
                <w:szCs w:val="20"/>
                <w:lang w:eastAsia="en-US"/>
              </w:rPr>
              <w:t>.</w:t>
            </w:r>
          </w:p>
        </w:tc>
      </w:tr>
      <w:tr w:rsidR="00833D7C" w14:paraId="2BC8FBB6" w14:textId="77777777" w:rsidTr="748FFCC6">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748FFCC6">
        <w:tc>
          <w:tcPr>
            <w:tcW w:w="1838" w:type="dxa"/>
          </w:tcPr>
          <w:p w14:paraId="3B2C32D1" w14:textId="77777777" w:rsidR="002F4E86" w:rsidRDefault="002F4E86">
            <w:r>
              <w:t>code</w:t>
            </w:r>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748FFCC6">
        <w:tc>
          <w:tcPr>
            <w:tcW w:w="1838" w:type="dxa"/>
          </w:tcPr>
          <w:p w14:paraId="76A80D3D" w14:textId="77777777" w:rsidR="002F4E86" w:rsidRDefault="002F4E86">
            <w:r>
              <w:t>title</w:t>
            </w:r>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748FFCC6">
        <w:tc>
          <w:tcPr>
            <w:tcW w:w="1838" w:type="dxa"/>
          </w:tcPr>
          <w:p w14:paraId="524DDBF4" w14:textId="77777777" w:rsidR="002F4E86" w:rsidRDefault="002F4E86">
            <w:r>
              <w:t>effectiveTime</w:t>
            </w:r>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748FFCC6">
        <w:tc>
          <w:tcPr>
            <w:tcW w:w="1838" w:type="dxa"/>
          </w:tcPr>
          <w:p w14:paraId="3BBC5C13" w14:textId="77777777" w:rsidR="002F4E86" w:rsidRDefault="002F4E86">
            <w:r>
              <w:t>confidentialityCode</w:t>
            </w:r>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r>
              <w:rPr>
                <w:rStyle w:val="XML10ptDarkRed"/>
                <w:highlight w:val="white"/>
              </w:rPr>
              <w:t>confidentialityCode</w:t>
            </w:r>
            <w:r w:rsidRPr="57E5B44D">
              <w:rPr>
                <w:rFonts w:ascii="Arial" w:hAnsi="Arial" w:cs="Arial"/>
                <w:color w:val="FF0000"/>
                <w:sz w:val="20"/>
                <w:szCs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w:t>
            </w:r>
            <w:r>
              <w:rPr>
                <w:rStyle w:val="XML10ptBlue"/>
                <w:highlight w:val="white"/>
              </w:rPr>
              <w:t>="</w:t>
            </w:r>
            <w:r w:rsidRPr="00F76AA2">
              <w:rPr>
                <w:sz w:val="18"/>
                <w:szCs w:val="18"/>
                <w:lang w:eastAsia="en-US"/>
              </w:rPr>
              <w:t>1.2.246.777.5.99902.2006</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codeSystemName</w:t>
            </w:r>
            <w:r>
              <w:rPr>
                <w:rStyle w:val="XML10ptBlue"/>
                <w:highlight w:val="white"/>
              </w:rPr>
              <w:t>="</w:t>
            </w:r>
            <w:r w:rsidRPr="00DD415D">
              <w:rPr>
                <w:rStyle w:val="XML10ptBlack"/>
                <w:highlight w:val="white"/>
              </w:rPr>
              <w:t>KanTa-palvelut - Asiakirjan luottamuksellisuus</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displayName</w:t>
            </w:r>
            <w:r>
              <w:rPr>
                <w:rStyle w:val="XML10ptBlue"/>
                <w:highlight w:val="white"/>
              </w:rPr>
              <w:t>="</w:t>
            </w:r>
            <w:r w:rsidRPr="00BC0ED7">
              <w:rPr>
                <w:rFonts w:ascii="Microsoft Sans Serif" w:hAnsi="Microsoft Sans Serif" w:cs="Microsoft Sans Serif"/>
                <w:sz w:val="18"/>
                <w:szCs w:val="18"/>
                <w:lang w:eastAsia="en-US"/>
              </w:rPr>
              <w:t>Terveydenhuollon salassapidettävä</w:t>
            </w:r>
            <w:r>
              <w:rPr>
                <w:rStyle w:val="XML10ptBlue"/>
                <w:highlight w:val="white"/>
              </w:rPr>
              <w:t>"/&gt;</w:t>
            </w:r>
            <w:r w:rsidRPr="748FFCC6">
              <w:t>.</w:t>
            </w:r>
          </w:p>
        </w:tc>
      </w:tr>
      <w:tr w:rsidR="00833D7C" w14:paraId="09AB65F5" w14:textId="77777777" w:rsidTr="748FFCC6">
        <w:tc>
          <w:tcPr>
            <w:tcW w:w="1838" w:type="dxa"/>
          </w:tcPr>
          <w:p w14:paraId="6745A08A" w14:textId="25A8DDB0" w:rsidR="002F4E86" w:rsidRDefault="002F4E86">
            <w:r>
              <w:lastRenderedPageBreak/>
              <w:t>languageCode</w:t>
            </w:r>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t>Koodisto RFC3066</w:t>
            </w:r>
            <w:r>
              <w:rPr>
                <w:rStyle w:val="XML10ptBlue"/>
              </w:rPr>
              <w:t>.</w:t>
            </w:r>
          </w:p>
        </w:tc>
      </w:tr>
      <w:tr w:rsidR="00833D7C" w14:paraId="1DA4E3C4" w14:textId="77777777" w:rsidTr="748FFCC6">
        <w:tc>
          <w:tcPr>
            <w:tcW w:w="1838" w:type="dxa"/>
          </w:tcPr>
          <w:p w14:paraId="5C033BF6" w14:textId="77777777" w:rsidR="002F4E86" w:rsidRDefault="002F4E86">
            <w:r>
              <w:t>setId</w:t>
            </w:r>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748FFCC6">
        <w:tc>
          <w:tcPr>
            <w:tcW w:w="1838" w:type="dxa"/>
          </w:tcPr>
          <w:p w14:paraId="39152561" w14:textId="77777777" w:rsidR="002F4E86" w:rsidRDefault="002F4E86">
            <w:r>
              <w:t>versionNumber</w:t>
            </w:r>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748FFCC6">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748FFCC6">
        <w:tc>
          <w:tcPr>
            <w:tcW w:w="1838" w:type="dxa"/>
          </w:tcPr>
          <w:p w14:paraId="38E646D1" w14:textId="77777777" w:rsidR="002F4E86" w:rsidRDefault="002F4E86">
            <w:r>
              <w:t>recordTarget</w:t>
            </w:r>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748FFCC6">
        <w:tc>
          <w:tcPr>
            <w:tcW w:w="1838" w:type="dxa"/>
          </w:tcPr>
          <w:p w14:paraId="3EBBCF11" w14:textId="5A4D5FB5" w:rsidR="002F4E86" w:rsidRDefault="002F4E86">
            <w:r>
              <w:t>author</w:t>
            </w:r>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748FFCC6">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57E5B44D">
            <w:pPr>
              <w:rPr>
                <w:b/>
                <w:bCs/>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748FFCC6">
        <w:tc>
          <w:tcPr>
            <w:tcW w:w="1838" w:type="dxa"/>
          </w:tcPr>
          <w:p w14:paraId="5F28F6DA" w14:textId="52FC914A" w:rsidR="002F4E86" w:rsidRDefault="002F4E86">
            <w:r>
              <w:t>informationRecipient</w:t>
            </w:r>
          </w:p>
        </w:tc>
        <w:tc>
          <w:tcPr>
            <w:tcW w:w="1701" w:type="dxa"/>
          </w:tcPr>
          <w:p w14:paraId="490A6CF5" w14:textId="41ADE8A1" w:rsidR="002F4E86" w:rsidRPr="00735769" w:rsidRDefault="002F4E86" w:rsidP="57E5B44D">
            <w:pPr>
              <w:rPr>
                <w:bCs/>
              </w:rPr>
            </w:pPr>
            <w:r w:rsidRPr="57E5B44D">
              <w:t>EP, pakollinen jos kyseessä uusimispyyntö</w:t>
            </w:r>
          </w:p>
        </w:tc>
        <w:tc>
          <w:tcPr>
            <w:tcW w:w="1559" w:type="dxa"/>
          </w:tcPr>
          <w:p w14:paraId="442D27C4" w14:textId="77777777" w:rsidR="002F4E86" w:rsidRDefault="002F4E86"/>
        </w:tc>
        <w:tc>
          <w:tcPr>
            <w:tcW w:w="3685" w:type="dxa"/>
          </w:tcPr>
          <w:p w14:paraId="5CEE6FB6" w14:textId="22AEF6EC" w:rsidR="002F4E86" w:rsidRDefault="002F4E86">
            <w:r>
              <w:t>Tässä: uusi</w:t>
            </w:r>
            <w:r w:rsidR="00BA6075">
              <w:t>mis</w:t>
            </w:r>
            <w:r>
              <w:t>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748FFCC6">
        <w:tc>
          <w:tcPr>
            <w:tcW w:w="1838" w:type="dxa"/>
          </w:tcPr>
          <w:p w14:paraId="4FF0144B" w14:textId="3E5EA298" w:rsidR="002F4E86" w:rsidRDefault="002F4E86">
            <w:r>
              <w:t>relatedDocument</w:t>
            </w:r>
          </w:p>
        </w:tc>
        <w:tc>
          <w:tcPr>
            <w:tcW w:w="1701" w:type="dxa"/>
          </w:tcPr>
          <w:p w14:paraId="7348F02A" w14:textId="03CD72CD" w:rsidR="002F4E86" w:rsidRPr="00735769" w:rsidRDefault="002F4E86" w:rsidP="57E5B44D">
            <w:pPr>
              <w:rPr>
                <w:bCs/>
              </w:rPr>
            </w:pPr>
            <w:r w:rsidRPr="57E5B44D">
              <w:t>EP, pakollinen jos kyseessä</w:t>
            </w:r>
          </w:p>
          <w:p w14:paraId="3B642296" w14:textId="77777777" w:rsidR="002F4E86" w:rsidRPr="00735769" w:rsidRDefault="002F4E86" w:rsidP="57E5B44D">
            <w:pPr>
              <w:rPr>
                <w:bCs/>
              </w:rPr>
            </w:pPr>
            <w:r w:rsidRPr="57E5B44D">
              <w:t>muu kuin alkuperäinen</w:t>
            </w:r>
          </w:p>
          <w:p w14:paraId="0B0CCC79" w14:textId="47E0D3C9" w:rsidR="002F4E86" w:rsidRPr="00735769" w:rsidRDefault="002F4E86" w:rsidP="00E91E34">
            <w:pPr>
              <w:rPr>
                <w:bCs/>
              </w:rPr>
            </w:pPr>
            <w:r w:rsidRPr="57E5B44D">
              <w:t>lääkemääräys</w:t>
            </w:r>
            <w:r w:rsidR="00E91E34">
              <w:t xml:space="preserve"> tai lääkkeen lopettamismerkintä.</w:t>
            </w:r>
            <w:r w:rsidRPr="57E5B44D">
              <w:t xml:space="preserve"> </w:t>
            </w:r>
          </w:p>
        </w:tc>
        <w:tc>
          <w:tcPr>
            <w:tcW w:w="1559" w:type="dxa"/>
          </w:tcPr>
          <w:p w14:paraId="2FF21188" w14:textId="34796297" w:rsidR="002F4E86" w:rsidRDefault="00033F5B">
            <w:r>
              <w:t>T</w:t>
            </w:r>
          </w:p>
        </w:tc>
        <w:tc>
          <w:tcPr>
            <w:tcW w:w="3685" w:type="dxa"/>
          </w:tcPr>
          <w:p w14:paraId="536CDEBE" w14:textId="13795080" w:rsidR="002F4E86" w:rsidRDefault="002F4E86">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r w:rsidR="00A67218">
              <w:t xml:space="preserve"> V5.00 </w:t>
            </w:r>
            <w:r w:rsidR="00227CE3">
              <w:t xml:space="preserve">lähtien uusimispyynnön perusteella tehdyltä lääkemääräykseltä poistuu viittaus uusimispyyntöön. </w:t>
            </w:r>
          </w:p>
        </w:tc>
      </w:tr>
      <w:tr w:rsidR="00833D7C" w14:paraId="02D61542" w14:textId="77777777" w:rsidTr="748FFCC6">
        <w:tc>
          <w:tcPr>
            <w:tcW w:w="1838" w:type="dxa"/>
          </w:tcPr>
          <w:p w14:paraId="7D1B80ED" w14:textId="77777777" w:rsidR="002F4E86" w:rsidRDefault="002F4E86">
            <w:r w:rsidRPr="00D87938">
              <w:t>authorization</w:t>
            </w:r>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748FFCC6">
        <w:tc>
          <w:tcPr>
            <w:tcW w:w="1838" w:type="dxa"/>
          </w:tcPr>
          <w:p w14:paraId="7D312E5C" w14:textId="7277DB05" w:rsidR="002F4E86" w:rsidRDefault="002F4E86">
            <w:r>
              <w:t>componentOf</w:t>
            </w:r>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rsidP="57E5B44D">
            <w:pPr>
              <w:rPr>
                <w:i/>
                <w:iCs/>
              </w:rPr>
            </w:pPr>
            <w:r w:rsidRPr="57E5B44D">
              <w:t>Lääkemääräyksen määräyspäivä ja -paikka tai toimituksen toimituspäivä ja toimituksen tehnyt apteekki</w:t>
            </w:r>
            <w:r w:rsidR="00967BB9" w:rsidRPr="57E5B44D">
              <w:t xml:space="preserve"> sekä</w:t>
            </w:r>
            <w:r w:rsidRPr="57E5B44D">
              <w:t xml:space="preserve"> </w:t>
            </w:r>
          </w:p>
          <w:p w14:paraId="515336F8" w14:textId="0C310491" w:rsidR="002F4E86" w:rsidRPr="00BE5328" w:rsidRDefault="00967BB9" w:rsidP="00967BB9">
            <w:r w:rsidRPr="57E5B44D">
              <w:t>p</w:t>
            </w:r>
            <w:r w:rsidR="002F4E86" w:rsidRPr="57E5B44D">
              <w:t>alvelutapahtuman yksilöintitunnus</w:t>
            </w:r>
            <w:r w:rsidRPr="57E5B44D">
              <w:t>.</w:t>
            </w:r>
            <w:r w:rsidR="002F4E86" w:rsidRPr="57E5B44D">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748FFCC6">
        <w:tc>
          <w:tcPr>
            <w:tcW w:w="1838" w:type="dxa"/>
          </w:tcPr>
          <w:p w14:paraId="6F3F6596" w14:textId="7B1A3564" w:rsidR="002F4E86" w:rsidRDefault="002F4E86">
            <w:r>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748FFCC6">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 xml:space="preserve">hl7fi:softwareSupport </w:t>
            </w:r>
            <w:r w:rsidRPr="57E5B44D">
              <w:rPr>
                <w:rFonts w:ascii="Courier New" w:hAnsi="Courier New" w:cs="Courier New"/>
                <w:color w:val="FF0000"/>
                <w:sz w:val="18"/>
                <w:szCs w:val="18"/>
              </w:rPr>
              <w:t>moderator</w:t>
            </w:r>
            <w:r w:rsidRPr="57E5B44D">
              <w:rPr>
                <w:rFonts w:ascii="Courier New" w:hAnsi="Courier New" w:cs="Courier New"/>
                <w:color w:val="0000FF"/>
                <w:sz w:val="18"/>
                <w:szCs w:val="18"/>
              </w:rPr>
              <w:t>="</w:t>
            </w:r>
            <w:r w:rsidRPr="57E5B44D">
              <w:rPr>
                <w:rFonts w:ascii="Courier New" w:hAnsi="Courier New" w:cs="Courier New"/>
                <w:color w:val="000000"/>
                <w:sz w:val="18"/>
                <w:szCs w:val="18"/>
              </w:rPr>
              <w:t>Yritys Oy</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product</w:t>
            </w:r>
            <w:r w:rsidRPr="57E5B44D">
              <w:rPr>
                <w:rFonts w:ascii="Courier New" w:hAnsi="Courier New" w:cs="Courier New"/>
                <w:color w:val="0000FF"/>
                <w:sz w:val="18"/>
                <w:szCs w:val="18"/>
              </w:rPr>
              <w:t>="</w:t>
            </w:r>
            <w:r w:rsidR="00454403" w:rsidRPr="57E5B44D">
              <w:rPr>
                <w:rFonts w:ascii="Courier New" w:hAnsi="Courier New" w:cs="Courier New"/>
                <w:color w:val="000000"/>
                <w:sz w:val="18"/>
                <w:szCs w:val="18"/>
              </w:rPr>
              <w:t>Järjestelmä X</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version</w:t>
            </w:r>
            <w:r w:rsidRPr="57E5B44D">
              <w:rPr>
                <w:rFonts w:ascii="Courier New" w:hAnsi="Courier New" w:cs="Courier New"/>
                <w:color w:val="0000FF"/>
                <w:sz w:val="18"/>
                <w:szCs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748FFCC6">
        <w:tc>
          <w:tcPr>
            <w:tcW w:w="1838" w:type="dxa"/>
          </w:tcPr>
          <w:p w14:paraId="4904C6EF" w14:textId="77777777" w:rsidR="002F4E86" w:rsidRDefault="002F4E86">
            <w:r>
              <w:t>hl7fi:hasPart</w:t>
            </w:r>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componentOf-elementtiin, Katso tarkempi määrittely luvusta </w:t>
            </w:r>
            <w:r>
              <w:fldChar w:fldCharType="begin"/>
            </w:r>
            <w:r>
              <w:instrText xml:space="preserve"> REF _Ref152387289 \r \h </w:instrText>
            </w:r>
            <w:r>
              <w:fldChar w:fldCharType="separate"/>
            </w:r>
            <w:r>
              <w:t>3.11</w:t>
            </w:r>
            <w:r>
              <w:fldChar w:fldCharType="end"/>
            </w:r>
            <w:r w:rsidRPr="26C3AD95">
              <w:t>.</w:t>
            </w:r>
          </w:p>
          <w:p w14:paraId="75619A1F" w14:textId="4F88E72C" w:rsidR="002F4E86" w:rsidRDefault="002F4E86">
            <w:r>
              <w:t>(Palvelutapahtuman tunnus)</w:t>
            </w:r>
          </w:p>
        </w:tc>
      </w:tr>
      <w:tr w:rsidR="00833D7C" w14:paraId="3B8DEACB" w14:textId="77777777" w:rsidTr="748FFCC6">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748FFCC6">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748FFCC6">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37" w:name="_Toc155024579"/>
      <w:bookmarkStart w:id="38" w:name="_Toc162429038"/>
      <w:r>
        <w:t>Elementtikohtaiset määrittelyt</w:t>
      </w:r>
      <w:bookmarkEnd w:id="37"/>
      <w:bookmarkEnd w:id="38"/>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39" w:name="_Ref151790216"/>
      <w:bookmarkStart w:id="40" w:name="_Toc155024580"/>
      <w:bookmarkStart w:id="41" w:name="_Toc162429039"/>
      <w:r>
        <w:t>id – asiakirjan tunniste</w:t>
      </w:r>
      <w:bookmarkEnd w:id="39"/>
      <w:bookmarkEnd w:id="40"/>
      <w:bookmarkEnd w:id="41"/>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yyy</w:t>
      </w:r>
      <w:r w:rsidRPr="26C3AD95">
        <w:t xml:space="preserve"> </w:t>
      </w:r>
      <w:r>
        <w:tab/>
      </w:r>
      <w:r w:rsidR="00522FC1">
        <w:t xml:space="preserve">organisaation </w:t>
      </w:r>
      <w:r>
        <w:t>y-</w:t>
      </w:r>
      <w:r w:rsidR="00522FC1">
        <w:t>tunnus</w:t>
      </w:r>
      <w:r w:rsidRPr="26C3AD95">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r>
        <w:t>sv-numero</w:t>
      </w:r>
      <w:r w:rsidR="001A3CDF" w:rsidRPr="26C3AD95">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RPr="26C3AD95" w:rsidDel="004B1CB2">
        <w:t xml:space="preserve"> </w:t>
      </w:r>
      <w:r>
        <w:t>412.91203</w:t>
      </w:r>
    </w:p>
    <w:p w14:paraId="412B6660" w14:textId="77777777" w:rsidR="00522FC1" w:rsidRDefault="00522FC1">
      <w:pPr>
        <w:tabs>
          <w:tab w:val="left" w:pos="900"/>
          <w:tab w:val="left" w:pos="1980"/>
        </w:tabs>
      </w:pPr>
      <w:r>
        <w:t>Jossa</w:t>
      </w:r>
      <w:r>
        <w:tab/>
      </w:r>
    </w:p>
    <w:p w14:paraId="1D72315B" w14:textId="77777777" w:rsidR="00522FC1" w:rsidRDefault="00522FC1">
      <w:pPr>
        <w:pStyle w:val="LuetteloIndent"/>
      </w:pPr>
      <w:r>
        <w:t xml:space="preserve">123456 </w:t>
      </w:r>
      <w:r>
        <w:tab/>
      </w:r>
      <w:r w:rsidR="001A3CDF">
        <w:t>yksilöintitunnus (</w:t>
      </w:r>
      <w:r>
        <w:t>sv-numero</w:t>
      </w:r>
      <w:r w:rsidR="001A3CDF" w:rsidRPr="26C3AD95">
        <w:t>)</w:t>
      </w:r>
      <w:r w:rsidR="00E759E1" w:rsidRPr="26C3AD95">
        <w:t>/</w:t>
      </w:r>
      <w:r w:rsidR="00E759E1">
        <w:t>Fimean</w:t>
      </w:r>
      <w:r w:rsidR="009D0A3E" w:rsidRPr="26C3AD95">
        <w:t xml:space="preserve"> </w:t>
      </w:r>
      <w:r w:rsidR="00080E96">
        <w:t>apteekkinumero</w:t>
      </w:r>
    </w:p>
    <w:p w14:paraId="2546771C" w14:textId="17299200" w:rsidR="00080E96" w:rsidRDefault="00080E96">
      <w:pPr>
        <w:pStyle w:val="LuetteloIndent"/>
      </w:pPr>
      <w:r>
        <w:t>Apteekkinumero esitetään muodossa nnnnxx, missä nnnn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26C3AD95">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26C3AD95">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26C3AD95">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26C3AD95">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26C3AD95">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26C3AD95">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rsidRPr="26C3AD95">
        <w:t xml:space="preserve"> </w:t>
      </w:r>
      <w:r>
        <w:t>muodos</w:t>
      </w:r>
      <w:r w:rsidR="002E7D6E">
        <w:t xml:space="preserve">taa aina </w:t>
      </w:r>
      <w:r w:rsidR="001A3CDF">
        <w:t>yksilöintitunnuksen (</w:t>
      </w:r>
      <w:r w:rsidR="002E7D6E">
        <w:t>sv-numeron</w:t>
      </w:r>
      <w:r w:rsidR="001A3CDF" w:rsidRPr="26C3AD95">
        <w:t>)</w:t>
      </w:r>
      <w:r w:rsidR="002E7D6E">
        <w:t xml:space="preserve"> perusteella.</w:t>
      </w:r>
    </w:p>
    <w:p w14:paraId="438AE514" w14:textId="77777777" w:rsidR="002E7D6E" w:rsidRDefault="002E7D6E"/>
    <w:p w14:paraId="38E3F680" w14:textId="77777777" w:rsidR="00522FC1" w:rsidRDefault="00522FC1">
      <w:r>
        <w:t xml:space="preserve">Koko OID sijoitetaan root-attribuuttiin, ellei HL7n tuleva tietotyyppimääritys muuta edellytä. </w:t>
      </w:r>
      <w:r w:rsidR="001F7050">
        <w:t>Mikään OID:n solmuluokista ei saa alkaa nollalla eli esim. y-tunnuksessa ja yksilöintitunnuksessa olevat etunollat poistetaan OID:n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7B2F6047" w:rsidR="00522FC1" w:rsidRDefault="00522FC1">
      <w:r>
        <w:t xml:space="preserve">OID tunnuksen yleisestä muodostamisesta ja esimerkiksi solmuluokista löytyy lisää tietoa </w:t>
      </w:r>
      <w:r w:rsidR="00366966">
        <w:t>THL:</w:t>
      </w:r>
      <w:r>
        <w:t xml:space="preserve">n oppaasta ”ISO OID -yksilöintitunnuksen käytön kansalliset periaatteet sosiaali- ja terveysalalla” (Löytyy mm. </w:t>
      </w:r>
      <w:ins w:id="42" w:author="Pettersson Mirkka" w:date="2024-03-08T15:15:00Z">
        <w:r w:rsidR="00266F8E" w:rsidRPr="00266F8E">
          <w:t>https://thl.fi/aiheet/tiedonhallinta-sosiaali-ja-terveysalalla/ohjeet-ja-soveltaminen/koodistopalvelun-ohjeet/oid-yksilointitunnukset</w:t>
        </w:r>
      </w:ins>
      <w:del w:id="43" w:author="Pettersson Mirkka" w:date="2024-03-08T15:15:00Z">
        <w:r w:rsidR="00266F8E" w:rsidDel="00266F8E">
          <w:fldChar w:fldCharType="begin"/>
        </w:r>
        <w:r w:rsidR="00266F8E" w:rsidDel="00266F8E">
          <w:delInstrText xml:space="preserve"> HYPERLINK "https://www.thl.fi/fi/web/tiedonhallinta-sosiaali-ja-terveysalalla/tiedon-ja-vaatimusten-yhdenmukaistaminen/koodistopalvelu/tekniset-ohjeet/oid-yksilointitunnukset" </w:delInstrText>
        </w:r>
        <w:r w:rsidR="00266F8E" w:rsidDel="00266F8E">
          <w:fldChar w:fldCharType="separate"/>
        </w:r>
        <w:r w:rsidR="008247A8" w:rsidDel="00266F8E">
          <w:rPr>
            <w:rStyle w:val="Hyperlinkki"/>
          </w:rPr>
          <w:delText>https://www.thl.fi/fi/web/tiedonhallinta-sosiaali-ja-terveysalalla/tiedon-ja-vaatimusten-yhdenmukaistaminen/koodistopalvelu/tekniset-ohjeet/oid-yksilointitunnukset</w:delText>
        </w:r>
        <w:r w:rsidR="00266F8E" w:rsidDel="00266F8E">
          <w:rPr>
            <w:rStyle w:val="Hyperlinkki"/>
          </w:rPr>
          <w:fldChar w:fldCharType="end"/>
        </w:r>
      </w:del>
      <w:r w:rsidR="008247A8" w:rsidRPr="26C3AD95">
        <w:t xml:space="preserve"> </w:t>
      </w:r>
      <w:r w:rsidRPr="26C3AD95">
        <w:t>).</w:t>
      </w:r>
    </w:p>
    <w:p w14:paraId="232B2194" w14:textId="185513CE" w:rsidR="003D2164" w:rsidRDefault="003D2164"/>
    <w:p w14:paraId="12E5751E" w14:textId="5A4FA3B5" w:rsidR="003D2164" w:rsidRPr="00102D87" w:rsidRDefault="003D2164" w:rsidP="00102D87">
      <w:pPr>
        <w:autoSpaceDE w:val="0"/>
        <w:autoSpaceDN w:val="0"/>
        <w:rPr>
          <w:rFonts w:ascii="Calibri" w:hAnsi="Calibri" w:cs="Calibri"/>
          <w:sz w:val="22"/>
          <w:szCs w:val="22"/>
        </w:rPr>
      </w:pPr>
      <w:r>
        <w:t>OID-tunnuksia hyödynnetään potilaalle annettavissa tulosteissa. Tulosteiden määrittelyt ja viivakoodin muodostus kerrotaan</w:t>
      </w:r>
      <w:r w:rsidR="00102D87">
        <w:t xml:space="preserve"> FHIR-rajapinnan</w:t>
      </w:r>
      <w:r>
        <w:t xml:space="preserve"> implementointioppaassa</w:t>
      </w:r>
      <w:r w:rsidR="00102D87">
        <w:t xml:space="preserve"> </w:t>
      </w:r>
      <w:hyperlink r:id="rId14" w:history="1">
        <w:r w:rsidR="00102D87" w:rsidRPr="00102D87">
          <w:rPr>
            <w:color w:val="0000FF"/>
            <w:u w:val="single"/>
          </w:rPr>
          <w:t>Finnish Kanta-Medication list R4 versio 1.0 (simplifier.net)</w:t>
        </w:r>
      </w:hyperlink>
      <w:r>
        <w:t>.</w:t>
      </w:r>
    </w:p>
    <w:p w14:paraId="0F843DAB" w14:textId="77777777" w:rsidR="00522FC1" w:rsidRDefault="00522FC1"/>
    <w:p w14:paraId="4F2B7D57" w14:textId="77777777" w:rsidR="00D21542" w:rsidRPr="00D21542" w:rsidRDefault="00D21542" w:rsidP="00D21542"/>
    <w:p w14:paraId="3B2D1E48" w14:textId="77777777" w:rsidR="00D21542" w:rsidRPr="00D21542" w:rsidRDefault="00D21542"/>
    <w:p w14:paraId="186A7991" w14:textId="77777777" w:rsidR="00522FC1" w:rsidRDefault="00522FC1" w:rsidP="26C3AD95">
      <w:pPr>
        <w:pStyle w:val="Otsikko2"/>
      </w:pPr>
      <w:bookmarkStart w:id="44" w:name="_Ref151790230"/>
      <w:bookmarkStart w:id="45" w:name="_Toc155024581"/>
      <w:bookmarkStart w:id="46" w:name="_Toc162429040"/>
      <w:r>
        <w:t>code – Dokumentin tyyppi</w:t>
      </w:r>
      <w:bookmarkEnd w:id="44"/>
      <w:bookmarkEnd w:id="45"/>
      <w:bookmarkEnd w:id="46"/>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t>Ajantasaiset k</w:t>
      </w:r>
      <w:r w:rsidR="00E23199">
        <w:t>oodistot löytyvät kansalliselta koodistopalvelimelta.</w:t>
      </w:r>
    </w:p>
    <w:p w14:paraId="15407C63" w14:textId="77777777" w:rsidR="006D0F9F" w:rsidRDefault="006D0F9F" w:rsidP="000021B6">
      <w:bookmarkStart w:id="47" w:name="_Ref151790241"/>
      <w:bookmarkStart w:id="48" w:name="_Toc155024582"/>
    </w:p>
    <w:p w14:paraId="2AFC3C22" w14:textId="722F2237" w:rsidR="00522FC1" w:rsidRDefault="00522FC1" w:rsidP="26C3AD95">
      <w:pPr>
        <w:pStyle w:val="Otsikko2"/>
        <w:ind w:left="578" w:hanging="578"/>
      </w:pPr>
      <w:bookmarkStart w:id="49" w:name="_Toc162429041"/>
      <w:r>
        <w:t>effectiveTime – Asiakirjan luontiaika (pakollinen)</w:t>
      </w:r>
      <w:bookmarkEnd w:id="47"/>
      <w:bookmarkEnd w:id="48"/>
      <w:bookmarkEnd w:id="49"/>
    </w:p>
    <w:p w14:paraId="48096DCC" w14:textId="77777777" w:rsidR="00A90ED4" w:rsidRPr="00A90ED4" w:rsidRDefault="00A90ED4" w:rsidP="007321C1">
      <w:pPr>
        <w:keepNext/>
      </w:pPr>
    </w:p>
    <w:p w14:paraId="25ACF887" w14:textId="3C9F48D4" w:rsidR="00352199" w:rsidRDefault="00522FC1" w:rsidP="009900EC">
      <w:r>
        <w:t>Asiakirjan luontiaikaa kuvaa effectiveTime-elementti. Luontiajankohta tarkoittaa nimenomaan asiakirjan luontiajankohtaa, eikä välttämättä ole sama kuin lääkemääräyksen</w:t>
      </w:r>
      <w:r w:rsidR="001479EE">
        <w:t xml:space="preserve"> määräyspäivä tai toimituksen toimituspäivä.</w:t>
      </w:r>
      <w:r w:rsidR="0005050A" w:rsidRPr="26C3AD95">
        <w:t xml:space="preserve"> </w:t>
      </w:r>
      <w:r w:rsidR="005C5644">
        <w:t>Aika ilmoitetaan sekunnin tarkkuudella.</w:t>
      </w:r>
      <w:r w:rsidR="00EC4152">
        <w:t xml:space="preserve"> Käyttäjä ei saa syöttää tai muuttaa aikaa.</w:t>
      </w:r>
    </w:p>
    <w:p w14:paraId="29DC5178" w14:textId="77777777" w:rsidR="001479EE" w:rsidRDefault="001479EE">
      <w:bookmarkStart w:id="50" w:name="_Toc314136733"/>
      <w:bookmarkStart w:id="51" w:name="_Toc314137489"/>
      <w:bookmarkStart w:id="52" w:name="_Toc314138010"/>
      <w:bookmarkStart w:id="53" w:name="_Toc314138533"/>
      <w:bookmarkStart w:id="54" w:name="_Toc314136734"/>
      <w:bookmarkStart w:id="55" w:name="_Toc314137490"/>
      <w:bookmarkStart w:id="56" w:name="_Toc314138011"/>
      <w:bookmarkStart w:id="57" w:name="_Toc314138534"/>
      <w:bookmarkEnd w:id="50"/>
      <w:bookmarkEnd w:id="51"/>
      <w:bookmarkEnd w:id="52"/>
      <w:bookmarkEnd w:id="53"/>
      <w:bookmarkEnd w:id="54"/>
      <w:bookmarkEnd w:id="55"/>
      <w:bookmarkEnd w:id="56"/>
      <w:bookmarkEnd w:id="57"/>
    </w:p>
    <w:p w14:paraId="3FAC68A7" w14:textId="77777777" w:rsidR="00522FC1" w:rsidRDefault="00522FC1" w:rsidP="26C3AD95">
      <w:pPr>
        <w:pStyle w:val="Otsikko2"/>
      </w:pPr>
      <w:bookmarkStart w:id="58" w:name="_Toc169572920"/>
      <w:bookmarkStart w:id="59" w:name="_Toc169580449"/>
      <w:bookmarkStart w:id="60" w:name="_Ref151790346"/>
      <w:bookmarkStart w:id="61" w:name="_Toc155024583"/>
      <w:bookmarkStart w:id="62" w:name="_Toc162429042"/>
      <w:bookmarkEnd w:id="58"/>
      <w:bookmarkEnd w:id="59"/>
      <w:r>
        <w:t>setId – Alkuperäisen asiakirjan yksilöintitunnus (pakollinen)</w:t>
      </w:r>
      <w:bookmarkEnd w:id="60"/>
      <w:bookmarkEnd w:id="61"/>
      <w:bookmarkEnd w:id="62"/>
    </w:p>
    <w:p w14:paraId="30E04C80" w14:textId="77777777" w:rsidR="001479EE" w:rsidRPr="001479EE" w:rsidRDefault="001479EE" w:rsidP="001479EE"/>
    <w:p w14:paraId="4B748383" w14:textId="77777777" w:rsidR="00D2305C" w:rsidRDefault="00522FC1">
      <w:r>
        <w:t xml:space="preserve">Pakollinen elementti setId kuvaa alkuperäisen dokumentin yksilöintitunnuksen. </w:t>
      </w:r>
    </w:p>
    <w:p w14:paraId="370CC2AB" w14:textId="77777777" w:rsidR="00522FC1" w:rsidRDefault="00D2305C">
      <w:r>
        <w:t xml:space="preserve">Kun dokumentin versionumero on 1, on setId aina sama kuin asiakirjan yksilöintitunnus (id). </w:t>
      </w:r>
      <w:r w:rsidR="00522FC1">
        <w:t xml:space="preserve">Tunnus pysyy samana kaikissa alkuperäisen dokumentin versioissa, jolloin dokumentin tunnus (id) ja versionumero (versionNumber) muuttuu ja setId viittaa aina alkuperäisen dokumenttiin. </w:t>
      </w:r>
    </w:p>
    <w:p w14:paraId="703CA1B5" w14:textId="77777777" w:rsidR="009E252E" w:rsidRDefault="009E252E"/>
    <w:p w14:paraId="52D0C409" w14:textId="77777777" w:rsidR="00522FC1" w:rsidRDefault="00522FC1" w:rsidP="26C3AD95">
      <w:pPr>
        <w:pStyle w:val="Otsikko2"/>
      </w:pPr>
      <w:bookmarkStart w:id="63" w:name="_Toc155024584"/>
      <w:bookmarkStart w:id="64" w:name="_Toc162429043"/>
      <w:r>
        <w:t>versionNumber – versionumero</w:t>
      </w:r>
      <w:bookmarkEnd w:id="63"/>
      <w:bookmarkEnd w:id="64"/>
    </w:p>
    <w:p w14:paraId="46866710" w14:textId="77777777" w:rsidR="009E252E" w:rsidRPr="009E252E" w:rsidRDefault="009E252E" w:rsidP="009E252E"/>
    <w:p w14:paraId="4EB22607" w14:textId="77777777" w:rsidR="00F00B23" w:rsidRDefault="00522FC1">
      <w:r>
        <w:t>Asiakirjan versionumero tuodaan elementissä versionNumber. Versionumero alkaa</w:t>
      </w:r>
      <w:r w:rsidR="002D4553">
        <w:t xml:space="preserve"> numerosta</w:t>
      </w:r>
      <w:r>
        <w:t xml:space="preserve"> 1 ja kasvaa aina yhdellä jokaisen korjauksen yhteydessä </w:t>
      </w:r>
      <w:r w:rsidR="002D4553">
        <w:t>setI</w:t>
      </w:r>
      <w:r>
        <w:t xml:space="preserve">d:n säilyessä samana. Myös </w:t>
      </w:r>
      <w:r w:rsidR="00F00B23">
        <w:t xml:space="preserve">mitätöitäessä </w:t>
      </w:r>
      <w:r>
        <w:t xml:space="preserve">muodostuu uusi versio. Asiakirjan elinkaari saadaan poimimalla </w:t>
      </w:r>
      <w:r w:rsidR="00F00B23">
        <w:t xml:space="preserve">reseptikeskuksesta </w:t>
      </w:r>
      <w:r>
        <w:t>asiakirja setId:llä, jolloin saadaan kaikki asiakirjan versiot ehyenä sarjana.</w:t>
      </w:r>
    </w:p>
    <w:p w14:paraId="0C366546" w14:textId="77777777" w:rsidR="00522FC1" w:rsidRDefault="00522FC1">
      <w:r>
        <w:t xml:space="preserve"> </w:t>
      </w:r>
    </w:p>
    <w:p w14:paraId="5C5BC2A1" w14:textId="656EA8AF" w:rsidR="00522FC1" w:rsidRDefault="00522FC1">
      <w:r>
        <w:t xml:space="preserve">Uusi </w:t>
      </w:r>
      <w:r w:rsidRPr="26C3AD95">
        <w:rPr>
          <w:i/>
          <w:iCs/>
        </w:rPr>
        <w:t>versio</w:t>
      </w:r>
      <w:r w:rsidR="00F00B23">
        <w:t xml:space="preserve"> syntyy lääkemääräyksen ja toimituksen korjauksessa ja</w:t>
      </w:r>
      <w:r>
        <w:t xml:space="preserve"> mitätöi</w:t>
      </w:r>
      <w:r w:rsidR="00F00B23">
        <w:t xml:space="preserve">nnissä sekä </w:t>
      </w:r>
      <w:r w:rsidR="007534C0">
        <w:t xml:space="preserve">lopetusmerkinnän mitätöinnissä että </w:t>
      </w:r>
      <w:r w:rsidR="00F00B23">
        <w:t xml:space="preserve">purettaessa lukitus, varaus ja annosjakeluvaraus sekä uusimispyynnön vastauksessa. </w:t>
      </w:r>
      <w:r>
        <w:t>Muutoin syntyy aina uusi dokumentti, jolla on uusi id, setId ja versionumero on 1.</w:t>
      </w:r>
    </w:p>
    <w:p w14:paraId="4E869AA9" w14:textId="77777777" w:rsidR="00F00B23" w:rsidRDefault="00F00B23"/>
    <w:p w14:paraId="2C3C0248" w14:textId="77777777" w:rsidR="00522FC1" w:rsidRDefault="00522FC1" w:rsidP="26C3AD95">
      <w:pPr>
        <w:pStyle w:val="Otsikko2"/>
      </w:pPr>
      <w:bookmarkStart w:id="65" w:name="_Ref151790357"/>
      <w:bookmarkStart w:id="66" w:name="_Toc155024585"/>
      <w:bookmarkStart w:id="67" w:name="_Toc162429044"/>
      <w:r>
        <w:t>recordTarget – Asiakirjan kohde</w:t>
      </w:r>
      <w:bookmarkEnd w:id="65"/>
      <w:bookmarkEnd w:id="66"/>
      <w:bookmarkEnd w:id="67"/>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26C3AD95">
        <w:trPr>
          <w:tblHeader/>
        </w:trPr>
        <w:tc>
          <w:tcPr>
            <w:tcW w:w="2802" w:type="dxa"/>
            <w:shd w:val="clear" w:color="auto" w:fill="E6E6E6"/>
          </w:tcPr>
          <w:p w14:paraId="40EF6DDE" w14:textId="77777777" w:rsidR="009E2E64" w:rsidRDefault="009E2E64" w:rsidP="57E5B44D">
            <w:pPr>
              <w:keepNext/>
              <w:rPr>
                <w:b/>
                <w:bCs/>
              </w:rPr>
            </w:pPr>
            <w:r w:rsidRPr="57E5B44D">
              <w:rPr>
                <w:b/>
                <w:bCs/>
              </w:rPr>
              <w:t>Elementti</w:t>
            </w:r>
          </w:p>
        </w:tc>
        <w:tc>
          <w:tcPr>
            <w:tcW w:w="2083" w:type="dxa"/>
            <w:shd w:val="clear" w:color="auto" w:fill="E6E6E6"/>
          </w:tcPr>
          <w:p w14:paraId="11425357" w14:textId="77777777" w:rsidR="009E2E64" w:rsidRDefault="009E2E64" w:rsidP="57E5B44D">
            <w:pPr>
              <w:keepNext/>
              <w:rPr>
                <w:b/>
                <w:bCs/>
              </w:rPr>
            </w:pPr>
            <w:r w:rsidRPr="57E5B44D">
              <w:rPr>
                <w:b/>
                <w:bCs/>
              </w:rPr>
              <w:t>Pakollisuus</w:t>
            </w:r>
          </w:p>
        </w:tc>
        <w:tc>
          <w:tcPr>
            <w:tcW w:w="1350" w:type="dxa"/>
            <w:shd w:val="clear" w:color="auto" w:fill="E6E6E6"/>
          </w:tcPr>
          <w:p w14:paraId="22858D22" w14:textId="5FC910BB" w:rsidR="009E2E64" w:rsidRDefault="009E2E64" w:rsidP="57E5B44D">
            <w:pPr>
              <w:keepNext/>
              <w:rPr>
                <w:b/>
                <w:bCs/>
              </w:rPr>
            </w:pPr>
            <w:r w:rsidRPr="57E5B44D">
              <w:rPr>
                <w:b/>
                <w:bCs/>
              </w:rPr>
              <w:t>Toistuvuus</w:t>
            </w:r>
          </w:p>
        </w:tc>
        <w:tc>
          <w:tcPr>
            <w:tcW w:w="3258" w:type="dxa"/>
            <w:shd w:val="clear" w:color="auto" w:fill="E6E6E6"/>
          </w:tcPr>
          <w:p w14:paraId="11A93537" w14:textId="328E920B" w:rsidR="009E2E64" w:rsidRDefault="009E2E64" w:rsidP="57E5B44D">
            <w:pPr>
              <w:keepNext/>
              <w:rPr>
                <w:b/>
                <w:bCs/>
              </w:rPr>
            </w:pPr>
            <w:r w:rsidRPr="57E5B44D">
              <w:rPr>
                <w:b/>
                <w:bCs/>
              </w:rPr>
              <w:t>Tietosisältö</w:t>
            </w:r>
          </w:p>
        </w:tc>
      </w:tr>
      <w:tr w:rsidR="009E2E64" w14:paraId="46B683BB" w14:textId="77777777" w:rsidTr="26C3AD95">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26C3AD95">
        <w:tc>
          <w:tcPr>
            <w:tcW w:w="2802" w:type="dxa"/>
            <w:shd w:val="clear" w:color="auto" w:fill="BFBFBF" w:themeFill="background1" w:themeFillShade="BF"/>
          </w:tcPr>
          <w:p w14:paraId="08E29BDF" w14:textId="5AC8963C" w:rsidR="009E2E64" w:rsidRDefault="009E2E64" w:rsidP="00F95980">
            <w:r>
              <w:t>name</w:t>
            </w:r>
          </w:p>
        </w:tc>
        <w:tc>
          <w:tcPr>
            <w:tcW w:w="2083" w:type="dxa"/>
            <w:shd w:val="clear" w:color="auto" w:fill="BFBFBF" w:themeFill="background1" w:themeFillShade="BF"/>
          </w:tcPr>
          <w:p w14:paraId="5C3CEFF5" w14:textId="77777777" w:rsidR="009E2E64" w:rsidRDefault="009E2E64" w:rsidP="00F95980"/>
        </w:tc>
        <w:tc>
          <w:tcPr>
            <w:tcW w:w="1350" w:type="dxa"/>
            <w:shd w:val="clear" w:color="auto" w:fill="BFBFBF" w:themeFill="background1" w:themeFillShade="BF"/>
          </w:tcPr>
          <w:p w14:paraId="1D8EFB38" w14:textId="77777777" w:rsidR="009E2E64" w:rsidRDefault="009E2E64" w:rsidP="00F95980"/>
        </w:tc>
        <w:tc>
          <w:tcPr>
            <w:tcW w:w="3258" w:type="dxa"/>
            <w:shd w:val="clear" w:color="auto" w:fill="BFBFBF" w:themeFill="background1" w:themeFillShade="BF"/>
          </w:tcPr>
          <w:p w14:paraId="157CF818" w14:textId="29C59FC4" w:rsidR="009E2E64" w:rsidRDefault="009E2E64" w:rsidP="00F95980">
            <w:r>
              <w:t>Potilaan nimi</w:t>
            </w:r>
          </w:p>
        </w:tc>
      </w:tr>
      <w:tr w:rsidR="009E2E64" w14:paraId="4E23E261" w14:textId="77777777" w:rsidTr="26C3AD95">
        <w:tc>
          <w:tcPr>
            <w:tcW w:w="2802" w:type="dxa"/>
          </w:tcPr>
          <w:p w14:paraId="5FA501D1" w14:textId="77777777" w:rsidR="009E2E64" w:rsidRDefault="009E2E64" w:rsidP="00F95980">
            <w:r w:rsidRPr="26C3AD95">
              <w:t xml:space="preserve">  </w:t>
            </w:r>
            <w:r>
              <w:t>given</w:t>
            </w:r>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given elementeissään. Kutsumanimi erotetaan </w:t>
            </w:r>
            <w:r w:rsidRPr="00D35AC1">
              <w:t>qualifier="CL"&gt;</w:t>
            </w:r>
            <w:r>
              <w:t xml:space="preserve"> attribuutilla.</w:t>
            </w:r>
          </w:p>
        </w:tc>
      </w:tr>
      <w:tr w:rsidR="009E2E64" w14:paraId="4DBAFABF" w14:textId="77777777" w:rsidTr="26C3AD95">
        <w:tc>
          <w:tcPr>
            <w:tcW w:w="2802" w:type="dxa"/>
          </w:tcPr>
          <w:p w14:paraId="49686726" w14:textId="77777777" w:rsidR="009E2E64" w:rsidRDefault="009E2E64" w:rsidP="00F95980">
            <w:r w:rsidRPr="26C3AD95">
              <w:t xml:space="preserve">  </w:t>
            </w:r>
            <w:r>
              <w:t>prefix</w:t>
            </w:r>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Mikäli järjestelmässä ei ole eroteltuna aatelisarvoa, se voidaan esittää myös family elementissä sukunimen kanssa. Samoin Suomessa on sallittua esittää myös muut </w:t>
            </w:r>
            <w:r w:rsidR="00F13E46">
              <w:t xml:space="preserve">kuin </w:t>
            </w:r>
            <w:r w:rsidR="002222BD">
              <w:t xml:space="preserve">aateliutta merkitsevät </w:t>
            </w:r>
            <w:r>
              <w:t>nimen etuliitteet NB qualifierilla</w:t>
            </w:r>
            <w:r w:rsidRPr="26C3AD95">
              <w:t>.</w:t>
            </w:r>
          </w:p>
        </w:tc>
      </w:tr>
      <w:tr w:rsidR="009E2E64" w14:paraId="52B7314A" w14:textId="77777777" w:rsidTr="26C3AD95">
        <w:tc>
          <w:tcPr>
            <w:tcW w:w="2802" w:type="dxa"/>
          </w:tcPr>
          <w:p w14:paraId="7783448E" w14:textId="77777777" w:rsidR="009E2E64" w:rsidRDefault="009E2E64" w:rsidP="00F95980">
            <w:r w:rsidRPr="26C3AD95">
              <w:t xml:space="preserve">  </w:t>
            </w:r>
            <w:r>
              <w:t>family</w:t>
            </w:r>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26C3AD95">
        <w:tc>
          <w:tcPr>
            <w:tcW w:w="2802" w:type="dxa"/>
          </w:tcPr>
          <w:p w14:paraId="757E138C" w14:textId="77777777" w:rsidR="009E2E64" w:rsidRDefault="009E2E64" w:rsidP="00F95980">
            <w:r w:rsidRPr="00D35AC1">
              <w:t>administrativeGenderCode</w:t>
            </w:r>
          </w:p>
        </w:tc>
        <w:tc>
          <w:tcPr>
            <w:tcW w:w="2083" w:type="dxa"/>
          </w:tcPr>
          <w:p w14:paraId="1734BA81" w14:textId="77777777" w:rsidR="009E2E64" w:rsidRDefault="009E2E64" w:rsidP="00F95980">
            <w:r>
              <w:t>P</w:t>
            </w:r>
          </w:p>
        </w:tc>
        <w:tc>
          <w:tcPr>
            <w:tcW w:w="1350" w:type="dxa"/>
          </w:tcPr>
          <w:p w14:paraId="5611D613" w14:textId="77777777" w:rsidR="009E2E64" w:rsidRDefault="009E2E64" w:rsidP="00F95980"/>
        </w:tc>
        <w:tc>
          <w:tcPr>
            <w:tcW w:w="3258" w:type="dxa"/>
          </w:tcPr>
          <w:p w14:paraId="57F36A04" w14:textId="49301E93" w:rsidR="009E2E64" w:rsidRDefault="009E2E64" w:rsidP="00F95980">
            <w:r>
              <w:t xml:space="preserve">Potilaan sukupuoli, käytetään koodistoa </w:t>
            </w:r>
            <w:r w:rsidRPr="0066090B">
              <w:t>1.2.246.537.5.1</w:t>
            </w:r>
            <w:r>
              <w:t>.1997, A</w:t>
            </w:r>
            <w:r w:rsidRPr="0066090B">
              <w:t>R/YDIN - Sukupuoli</w:t>
            </w:r>
          </w:p>
        </w:tc>
      </w:tr>
      <w:tr w:rsidR="009E2E64" w14:paraId="72CFBAB5" w14:textId="77777777" w:rsidTr="26C3AD95">
        <w:tc>
          <w:tcPr>
            <w:tcW w:w="2802" w:type="dxa"/>
          </w:tcPr>
          <w:p w14:paraId="6CA6839E" w14:textId="77777777" w:rsidR="009E2E64" w:rsidRDefault="009E2E64" w:rsidP="00F95980">
            <w:r w:rsidRPr="00D35AC1">
              <w:t>birthTime</w:t>
            </w:r>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r>
        <w:t>RecordTar</w:t>
      </w:r>
      <w:r w:rsidR="00D829B7">
        <w:t>get-elementissä kuvataan potilas</w:t>
      </w:r>
      <w:r>
        <w:t>, jo</w:t>
      </w:r>
      <w:r w:rsidR="00341789">
        <w:t>nka asiakirjasta on kyse</w:t>
      </w:r>
      <w:r w:rsidRPr="26C3AD95">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telecom-elementillä.</w:t>
      </w:r>
    </w:p>
    <w:p w14:paraId="54F9C7FB" w14:textId="77777777" w:rsidR="00522FC1" w:rsidRDefault="00522FC1"/>
    <w:p w14:paraId="09D68CAF" w14:textId="77777777" w:rsidR="00891448" w:rsidRDefault="00891448">
      <w:r>
        <w:t>Esim</w:t>
      </w:r>
      <w:r w:rsidRPr="26C3AD95">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recordTarget</w:t>
      </w:r>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patientRole</w:t>
      </w:r>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DC076D" w:rsidRDefault="005F1ADD" w:rsidP="005F1ADD">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id</w:t>
      </w:r>
      <w:r w:rsidR="001250A1" w:rsidRPr="00DC076D">
        <w:rPr>
          <w:rFonts w:ascii="Arial" w:hAnsi="Arial" w:cs="Arial"/>
          <w:color w:val="FF0000"/>
          <w:sz w:val="20"/>
          <w:szCs w:val="20"/>
          <w:highlight w:val="white"/>
          <w:lang w:val="nl-NL"/>
        </w:rPr>
        <w:t xml:space="preserve"> extension</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030875-999Y</w:t>
      </w:r>
      <w:r w:rsidR="001250A1" w:rsidRPr="00DC076D">
        <w:rPr>
          <w:rFonts w:ascii="Arial" w:hAnsi="Arial" w:cs="Arial"/>
          <w:color w:val="0000FF"/>
          <w:sz w:val="20"/>
          <w:szCs w:val="20"/>
          <w:highlight w:val="white"/>
          <w:lang w:val="nl-NL"/>
        </w:rPr>
        <w:t>"</w:t>
      </w:r>
      <w:r w:rsidR="001250A1" w:rsidRPr="00DC076D">
        <w:rPr>
          <w:rFonts w:ascii="Arial" w:hAnsi="Arial" w:cs="Arial"/>
          <w:color w:val="FF0000"/>
          <w:sz w:val="20"/>
          <w:szCs w:val="20"/>
          <w:highlight w:val="white"/>
          <w:lang w:val="nl-NL"/>
        </w:rPr>
        <w:t xml:space="preserve"> root</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1.2.246.21</w:t>
      </w:r>
      <w:r w:rsidR="001250A1" w:rsidRPr="00DC076D">
        <w:rPr>
          <w:rFonts w:ascii="Arial" w:hAnsi="Arial" w:cs="Arial"/>
          <w:color w:val="0000FF"/>
          <w:sz w:val="20"/>
          <w:szCs w:val="20"/>
          <w:highlight w:val="white"/>
          <w:lang w:val="nl-NL"/>
        </w:rPr>
        <w:t>"/&gt;</w:t>
      </w:r>
    </w:p>
    <w:p w14:paraId="4291E7A4" w14:textId="77777777" w:rsidR="005F1ADD" w:rsidRPr="00DC076D" w:rsidRDefault="001250A1" w:rsidP="005F1ADD">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patient</w:t>
      </w:r>
      <w:r w:rsidRPr="00DC076D">
        <w:rPr>
          <w:rFonts w:ascii="Arial" w:hAnsi="Arial" w:cs="Arial"/>
          <w:color w:val="0000FF"/>
          <w:sz w:val="20"/>
          <w:szCs w:val="20"/>
          <w:highlight w:val="white"/>
          <w:lang w:val="nl-NL"/>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005F1ADD" w:rsidRPr="00AF5A87">
        <w:rPr>
          <w:rFonts w:ascii="Arial" w:hAnsi="Arial" w:cs="Arial"/>
          <w:color w:val="0000FF"/>
          <w:sz w:val="20"/>
          <w:szCs w:val="20"/>
          <w:highlight w:val="white"/>
        </w:rPr>
        <w:t>&lt;!--</w:t>
      </w:r>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r w:rsidRPr="000578B9">
        <w:rPr>
          <w:rFonts w:ascii="Arial" w:hAnsi="Arial" w:cs="Arial"/>
          <w:color w:val="800000"/>
          <w:sz w:val="20"/>
          <w:szCs w:val="20"/>
          <w:highlight w:val="white"/>
          <w:lang w:val="en-US"/>
        </w:rPr>
        <w:t>name</w:t>
      </w:r>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r w:rsidR="009B3FB4" w:rsidRPr="00AF5A87">
        <w:rPr>
          <w:rFonts w:ascii="Arial" w:hAnsi="Arial" w:cs="Arial"/>
          <w:color w:val="000000"/>
          <w:sz w:val="20"/>
          <w:szCs w:val="20"/>
          <w:highlight w:val="white"/>
          <w:lang w:val="en-GB"/>
        </w:rPr>
        <w:t>Teppo</w:t>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Teppo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62D39B21" w14:textId="452753E1" w:rsidR="005F1ADD" w:rsidRPr="00AF5A87" w:rsidRDefault="005F1ADD" w:rsidP="00DC076D">
      <w:pPr>
        <w:autoSpaceDE w:val="0"/>
        <w:autoSpaceDN w:val="0"/>
        <w:adjustRightInd w:val="0"/>
        <w:ind w:left="1136" w:hanging="284"/>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DC076D" w:rsidRDefault="005F1ADD" w:rsidP="005F1ADD">
      <w:pPr>
        <w:autoSpaceDE w:val="0"/>
        <w:autoSpaceDN w:val="0"/>
        <w:adjustRightInd w:val="0"/>
        <w:rPr>
          <w:rFonts w:ascii="Arial" w:hAnsi="Arial" w:cs="Arial"/>
          <w:color w:val="FF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administrativeGenderCode</w:t>
      </w:r>
      <w:r w:rsidR="001250A1" w:rsidRPr="00DC076D">
        <w:rPr>
          <w:rFonts w:ascii="Arial" w:hAnsi="Arial" w:cs="Arial"/>
          <w:color w:val="FF0000"/>
          <w:sz w:val="20"/>
          <w:szCs w:val="20"/>
          <w:highlight w:val="white"/>
          <w:lang w:val="nl-NL"/>
        </w:rPr>
        <w:t xml:space="preserve"> </w:t>
      </w:r>
    </w:p>
    <w:p w14:paraId="1DBAA61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E383C93"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1.2.246.537.5.1.1997</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19BF0EC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codeSystemName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AR/YDIN - Sukupuoli</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r w:rsidRPr="00AF5A87">
        <w:rPr>
          <w:rFonts w:ascii="Arial" w:hAnsi="Arial" w:cs="Arial"/>
          <w:color w:val="FF0000"/>
          <w:sz w:val="20"/>
          <w:szCs w:val="20"/>
          <w:highlight w:val="white"/>
        </w:rPr>
        <w:t>displayName</w:t>
      </w:r>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1D3161"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1D3161">
        <w:rPr>
          <w:rFonts w:ascii="Arial" w:hAnsi="Arial" w:cs="Arial"/>
          <w:color w:val="0000FF"/>
          <w:sz w:val="20"/>
          <w:szCs w:val="20"/>
          <w:highlight w:val="white"/>
          <w:lang w:val="en-US"/>
        </w:rPr>
        <w:t>&lt;</w:t>
      </w:r>
      <w:r w:rsidRPr="001D3161">
        <w:rPr>
          <w:rFonts w:ascii="Arial" w:hAnsi="Arial" w:cs="Arial"/>
          <w:color w:val="800000"/>
          <w:sz w:val="20"/>
          <w:szCs w:val="20"/>
          <w:highlight w:val="white"/>
          <w:lang w:val="en-US"/>
        </w:rPr>
        <w:t>birthTime</w:t>
      </w:r>
      <w:r w:rsidRPr="001D3161">
        <w:rPr>
          <w:rFonts w:ascii="Arial" w:hAnsi="Arial" w:cs="Arial"/>
          <w:color w:val="FF0000"/>
          <w:sz w:val="20"/>
          <w:szCs w:val="20"/>
          <w:highlight w:val="white"/>
          <w:lang w:val="en-US"/>
        </w:rPr>
        <w:t xml:space="preserve"> value</w:t>
      </w:r>
      <w:r w:rsidRPr="001D3161">
        <w:rPr>
          <w:rFonts w:ascii="Arial" w:hAnsi="Arial" w:cs="Arial"/>
          <w:color w:val="0000FF"/>
          <w:sz w:val="20"/>
          <w:szCs w:val="20"/>
          <w:highlight w:val="white"/>
          <w:lang w:val="en-US"/>
        </w:rPr>
        <w:t>="</w:t>
      </w:r>
      <w:r w:rsidRPr="001D3161">
        <w:rPr>
          <w:rFonts w:ascii="Arial" w:hAnsi="Arial" w:cs="Arial"/>
          <w:color w:val="000000"/>
          <w:sz w:val="20"/>
          <w:szCs w:val="20"/>
          <w:highlight w:val="white"/>
          <w:lang w:val="en-US"/>
        </w:rPr>
        <w:t>19750803</w:t>
      </w:r>
      <w:r w:rsidRPr="001D3161">
        <w:rPr>
          <w:rFonts w:ascii="Arial" w:hAnsi="Arial" w:cs="Arial"/>
          <w:color w:val="0000FF"/>
          <w:sz w:val="20"/>
          <w:szCs w:val="20"/>
          <w:highlight w:val="white"/>
          <w:lang w:val="en-US"/>
        </w:rPr>
        <w:t>"/&gt;</w:t>
      </w:r>
    </w:p>
    <w:p w14:paraId="18FE6292" w14:textId="77777777" w:rsidR="005F1ADD" w:rsidRPr="009900EC" w:rsidRDefault="005F1ADD" w:rsidP="000B250E">
      <w:pPr>
        <w:autoSpaceDE w:val="0"/>
        <w:autoSpaceDN w:val="0"/>
        <w:adjustRightInd w:val="0"/>
        <w:rPr>
          <w:rFonts w:ascii="Arial" w:hAnsi="Arial" w:cs="Arial"/>
          <w:color w:val="000000"/>
          <w:sz w:val="20"/>
          <w:szCs w:val="20"/>
          <w:highlight w:val="white"/>
          <w:lang w:val="en-US"/>
        </w:rPr>
      </w:pPr>
      <w:r w:rsidRPr="001D3161">
        <w:rPr>
          <w:rFonts w:ascii="Arial" w:hAnsi="Arial" w:cs="Arial"/>
          <w:color w:val="000000"/>
          <w:sz w:val="20"/>
          <w:szCs w:val="20"/>
          <w:highlight w:val="white"/>
          <w:lang w:val="en-US"/>
        </w:rPr>
        <w:tab/>
      </w:r>
      <w:r w:rsidRPr="001D3161">
        <w:rPr>
          <w:rFonts w:ascii="Arial" w:hAnsi="Arial" w:cs="Arial"/>
          <w:color w:val="000000"/>
          <w:sz w:val="20"/>
          <w:szCs w:val="20"/>
          <w:highlight w:val="white"/>
          <w:lang w:val="en-US"/>
        </w:rPr>
        <w:tab/>
      </w:r>
      <w:r w:rsidRPr="009900EC">
        <w:rPr>
          <w:rFonts w:ascii="Arial" w:hAnsi="Arial" w:cs="Arial"/>
          <w:color w:val="0000FF"/>
          <w:sz w:val="20"/>
          <w:szCs w:val="20"/>
          <w:highlight w:val="white"/>
          <w:lang w:val="en-US"/>
        </w:rPr>
        <w:t>&lt;/</w:t>
      </w:r>
      <w:r w:rsidRPr="009900EC">
        <w:rPr>
          <w:rFonts w:ascii="Arial" w:hAnsi="Arial" w:cs="Arial"/>
          <w:color w:val="800000"/>
          <w:sz w:val="20"/>
          <w:szCs w:val="20"/>
          <w:highlight w:val="white"/>
          <w:lang w:val="en-US"/>
        </w:rPr>
        <w:t>patient</w:t>
      </w:r>
      <w:r w:rsidRPr="009900EC">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9900EC">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patientRole</w:t>
      </w:r>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recordTarget</w:t>
      </w:r>
      <w:r w:rsidRPr="00AF5A87">
        <w:rPr>
          <w:rFonts w:ascii="Arial" w:hAnsi="Arial" w:cs="Arial"/>
          <w:color w:val="0000FF"/>
          <w:sz w:val="20"/>
          <w:szCs w:val="20"/>
          <w:highlight w:val="white"/>
          <w:lang w:val="en-US"/>
        </w:rPr>
        <w:t>&gt;</w:t>
      </w:r>
    </w:p>
    <w:p w14:paraId="6A4EA363" w14:textId="7C2B194A" w:rsidR="004E5D80" w:rsidRDefault="004E5D80" w:rsidP="000B250E">
      <w:pPr>
        <w:autoSpaceDE w:val="0"/>
        <w:autoSpaceDN w:val="0"/>
        <w:adjustRightInd w:val="0"/>
        <w:rPr>
          <w:rFonts w:ascii="Arial" w:hAnsi="Arial" w:cs="Arial"/>
          <w:color w:val="0000FF"/>
          <w:sz w:val="20"/>
          <w:szCs w:val="20"/>
          <w:highlight w:val="white"/>
          <w:lang w:val="en-US"/>
        </w:rPr>
      </w:pPr>
    </w:p>
    <w:p w14:paraId="1C762844" w14:textId="478C4FB9" w:rsidR="00696937" w:rsidRDefault="00696937" w:rsidP="000B250E">
      <w:pPr>
        <w:autoSpaceDE w:val="0"/>
        <w:autoSpaceDN w:val="0"/>
        <w:adjustRightInd w:val="0"/>
        <w:rPr>
          <w:rFonts w:ascii="Arial" w:hAnsi="Arial" w:cs="Arial"/>
          <w:color w:val="0000FF"/>
          <w:sz w:val="20"/>
          <w:szCs w:val="20"/>
          <w:highlight w:val="white"/>
          <w:lang w:val="en-US"/>
        </w:rPr>
      </w:pPr>
    </w:p>
    <w:p w14:paraId="6CDB4DD6" w14:textId="77777777" w:rsidR="00696937" w:rsidRDefault="00696937"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26C3AD95">
      <w:pPr>
        <w:pStyle w:val="Otsikko2"/>
        <w:keepNext w:val="0"/>
      </w:pPr>
      <w:bookmarkStart w:id="68" w:name="_Toc31030564"/>
      <w:bookmarkStart w:id="69" w:name="_Toc162429045"/>
      <w:bookmarkStart w:id="70" w:name="AUTHOR"/>
      <w:bookmarkStart w:id="71" w:name="_Ref151790365"/>
      <w:bookmarkStart w:id="72" w:name="_Toc155024586"/>
      <w:bookmarkEnd w:id="68"/>
      <w:r>
        <w:t>author</w:t>
      </w:r>
      <w:bookmarkEnd w:id="69"/>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843"/>
        <w:gridCol w:w="993"/>
        <w:gridCol w:w="3544"/>
      </w:tblGrid>
      <w:tr w:rsidR="002D31B0" w14:paraId="0840CE2F" w14:textId="77777777" w:rsidTr="00D15C4C">
        <w:tc>
          <w:tcPr>
            <w:tcW w:w="2404" w:type="dxa"/>
            <w:shd w:val="clear" w:color="auto" w:fill="E6E6E6"/>
          </w:tcPr>
          <w:p w14:paraId="73DECA3C" w14:textId="5DBA06DE" w:rsidR="002D31B0" w:rsidRDefault="002D31B0" w:rsidP="57E5B44D">
            <w:pPr>
              <w:widowControl w:val="0"/>
              <w:rPr>
                <w:b/>
                <w:bCs/>
              </w:rPr>
            </w:pPr>
            <w:r w:rsidRPr="57E5B44D">
              <w:rPr>
                <w:b/>
                <w:bCs/>
              </w:rPr>
              <w:t>Elementti</w:t>
            </w:r>
          </w:p>
        </w:tc>
        <w:tc>
          <w:tcPr>
            <w:tcW w:w="1843" w:type="dxa"/>
            <w:shd w:val="clear" w:color="auto" w:fill="E6E6E6"/>
          </w:tcPr>
          <w:p w14:paraId="13F47553" w14:textId="77777777" w:rsidR="002D31B0" w:rsidRDefault="002D31B0" w:rsidP="57E5B44D">
            <w:pPr>
              <w:widowControl w:val="0"/>
              <w:rPr>
                <w:b/>
                <w:bCs/>
              </w:rPr>
            </w:pPr>
            <w:r w:rsidRPr="57E5B44D">
              <w:rPr>
                <w:b/>
                <w:bCs/>
              </w:rPr>
              <w:t>Pakollisuus</w:t>
            </w:r>
          </w:p>
        </w:tc>
        <w:tc>
          <w:tcPr>
            <w:tcW w:w="993" w:type="dxa"/>
            <w:shd w:val="clear" w:color="auto" w:fill="E6E6E6"/>
          </w:tcPr>
          <w:p w14:paraId="13BE5376" w14:textId="2C8A25CF" w:rsidR="002D31B0" w:rsidRDefault="0050399A" w:rsidP="57E5B44D">
            <w:pPr>
              <w:widowControl w:val="0"/>
              <w:rPr>
                <w:b/>
                <w:bCs/>
              </w:rPr>
            </w:pPr>
            <w:r w:rsidRPr="57E5B44D">
              <w:rPr>
                <w:b/>
                <w:bCs/>
              </w:rPr>
              <w:t>Toistuvuus</w:t>
            </w:r>
          </w:p>
        </w:tc>
        <w:tc>
          <w:tcPr>
            <w:tcW w:w="3544" w:type="dxa"/>
            <w:shd w:val="clear" w:color="auto" w:fill="E6E6E6"/>
          </w:tcPr>
          <w:p w14:paraId="1BA6FAF7" w14:textId="3C4DE7B1" w:rsidR="002D31B0" w:rsidRDefault="002D31B0" w:rsidP="57E5B44D">
            <w:pPr>
              <w:widowControl w:val="0"/>
              <w:rPr>
                <w:b/>
                <w:bCs/>
              </w:rPr>
            </w:pPr>
            <w:r w:rsidRPr="57E5B44D">
              <w:rPr>
                <w:b/>
                <w:bCs/>
              </w:rPr>
              <w:t>Pakollisuusehto ja lisätiedot</w:t>
            </w:r>
          </w:p>
        </w:tc>
      </w:tr>
      <w:tr w:rsidR="002D31B0" w14:paraId="43E46E10" w14:textId="77777777" w:rsidTr="00D15C4C">
        <w:tc>
          <w:tcPr>
            <w:tcW w:w="2404" w:type="dxa"/>
          </w:tcPr>
          <w:p w14:paraId="3D28F871" w14:textId="77777777" w:rsidR="002D31B0" w:rsidRDefault="002D31B0" w:rsidP="000B250E">
            <w:pPr>
              <w:widowControl w:val="0"/>
            </w:pPr>
            <w:r w:rsidRPr="00D35AC1">
              <w:t>functionCode</w:t>
            </w:r>
          </w:p>
        </w:tc>
        <w:tc>
          <w:tcPr>
            <w:tcW w:w="1843" w:type="dxa"/>
          </w:tcPr>
          <w:p w14:paraId="5D257F1B" w14:textId="5831AFDC" w:rsidR="002D31B0" w:rsidRDefault="002D31B0" w:rsidP="000B250E">
            <w:pPr>
              <w:widowControl w:val="0"/>
            </w:pPr>
            <w:r>
              <w:t xml:space="preserve">EP, </w:t>
            </w:r>
            <w:r w:rsidR="00ED0777">
              <w:t xml:space="preserve">pakollinen </w:t>
            </w:r>
            <w:r>
              <w:t>jos kyseessä lääkemääräys, toimitus tai näiden korjaus ja mitätöinti</w:t>
            </w:r>
            <w:r w:rsidR="00EC61BB">
              <w:t xml:space="preserve"> tai lääkkeen </w:t>
            </w:r>
            <w:r w:rsidR="001015C1">
              <w:t>lopettaminen</w:t>
            </w:r>
            <w:r w:rsidR="000B769D">
              <w:t xml:space="preserve"> tai lääkkeen lopettamisen mitätöinti</w:t>
            </w:r>
          </w:p>
        </w:tc>
        <w:tc>
          <w:tcPr>
            <w:tcW w:w="993" w:type="dxa"/>
          </w:tcPr>
          <w:p w14:paraId="0528850D" w14:textId="77777777" w:rsidR="002D31B0" w:rsidRDefault="002D31B0" w:rsidP="000B250E">
            <w:pPr>
              <w:widowControl w:val="0"/>
            </w:pPr>
          </w:p>
        </w:tc>
        <w:tc>
          <w:tcPr>
            <w:tcW w:w="3544" w:type="dxa"/>
          </w:tcPr>
          <w:p w14:paraId="6E4DD862" w14:textId="702B07C9"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bookmarkStart w:id="73" w:name="_Hlk135903709"/>
            <w:r>
              <w:t xml:space="preserve">Ammattihenkilön rooli ilmoitetaan koodiston </w:t>
            </w:r>
            <w:bookmarkEnd w:id="73"/>
            <w:r>
              <w:t xml:space="preserve">1.2.246.537.5.40006.2003 eArkisto - tekninen CDA R2 henkilötarkennin 2009 mukaisena arvona. </w:t>
            </w:r>
          </w:p>
          <w:p w14:paraId="42243B38" w14:textId="74B10206" w:rsidR="00AB0F1A" w:rsidRDefault="00E458BA" w:rsidP="26C3AD95">
            <w:pPr>
              <w:widowControl w:val="0"/>
            </w:pPr>
            <w:r>
              <w:t xml:space="preserve">Käyttötapauksittain / reseptisanomien tyyppien mukaan on </w:t>
            </w:r>
            <w:r w:rsidR="006D770B">
              <w:t xml:space="preserve">tämän kappaleen lopussa </w:t>
            </w:r>
            <w:r w:rsidR="00091D32">
              <w:t xml:space="preserve">kuvattu </w:t>
            </w:r>
            <w:r w:rsidR="006D770B">
              <w:t xml:space="preserve">taulukkomuodossa, mitkä </w:t>
            </w:r>
            <w:r w:rsidR="00C2343F">
              <w:t xml:space="preserve">ammattihenkilöt ja käytetyt roolikoodit tulee tuottaa </w:t>
            </w:r>
            <w:r w:rsidR="009C5E67">
              <w:t>kussakin tapauksessa author</w:t>
            </w:r>
            <w:r w:rsidR="00091D32">
              <w:t>-</w:t>
            </w:r>
            <w:r w:rsidR="009C5E67">
              <w:t>rakenteisiin. Aut</w:t>
            </w:r>
            <w:r w:rsidR="00B1713C">
              <w:t>hor</w:t>
            </w:r>
            <w:r w:rsidR="00091D32">
              <w:t>-</w:t>
            </w:r>
            <w:r w:rsidR="00B1713C">
              <w:t>rakenne on toistuva</w:t>
            </w:r>
            <w:r w:rsidR="00685902">
              <w:t>, käyttötapauksesta riippuen author-rakenteita on 1-4 kpl.</w:t>
            </w:r>
            <w:r w:rsidR="009C5E67" w:rsidRPr="26C3AD95">
              <w:t xml:space="preserve"> </w:t>
            </w:r>
          </w:p>
          <w:p w14:paraId="7F2AB82B" w14:textId="051A4DAC" w:rsidR="005C22C5" w:rsidRDefault="005C22C5" w:rsidP="00EC5D57">
            <w:pPr>
              <w:widowControl w:val="0"/>
            </w:pPr>
          </w:p>
        </w:tc>
      </w:tr>
      <w:tr w:rsidR="000021B6" w14:paraId="5852AE7D" w14:textId="77777777" w:rsidTr="00D15C4C">
        <w:tc>
          <w:tcPr>
            <w:tcW w:w="2404" w:type="dxa"/>
          </w:tcPr>
          <w:p w14:paraId="6F4AE243" w14:textId="657B95E0" w:rsidR="000021B6" w:rsidRPr="00D35AC1" w:rsidRDefault="000021B6" w:rsidP="000021B6">
            <w:pPr>
              <w:widowControl w:val="0"/>
            </w:pPr>
            <w:r>
              <w:t>time</w:t>
            </w:r>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4" w:type="dxa"/>
          </w:tcPr>
          <w:p w14:paraId="0649CD39" w14:textId="712E4EA9" w:rsidR="000021B6" w:rsidRDefault="000021B6" w:rsidP="000021B6">
            <w:pPr>
              <w:widowControl w:val="0"/>
            </w:pPr>
            <w:r>
              <w:t>Time elementissä voidaan välittää ammattihenkilön kirjautumisaika, tieto ei ole pakollinen.</w:t>
            </w:r>
            <w:r w:rsidR="00724042">
              <w:t xml:space="preserve"> </w:t>
            </w:r>
            <w:r w:rsidR="00724042" w:rsidRPr="00724042">
              <w:t xml:space="preserve">Jos tietoa ei tuoda, </w:t>
            </w:r>
            <w:r w:rsidR="00724042">
              <w:t xml:space="preserve">suositellaan käytettävän </w:t>
            </w:r>
            <w:r w:rsidR="00724042" w:rsidRPr="00724042">
              <w:t xml:space="preserve">nullFlavoria </w:t>
            </w:r>
            <w:r w:rsidR="00724042" w:rsidRPr="00724042">
              <w:rPr>
                <w:color w:val="0000FF"/>
                <w:shd w:val="clear" w:color="auto" w:fill="FFFFFF"/>
              </w:rPr>
              <w:t>&lt;</w:t>
            </w:r>
            <w:r w:rsidR="00724042" w:rsidRPr="00724042">
              <w:rPr>
                <w:color w:val="800000"/>
                <w:shd w:val="clear" w:color="auto" w:fill="FFFFFF"/>
              </w:rPr>
              <w:t>time</w:t>
            </w:r>
            <w:r w:rsidR="00724042" w:rsidRPr="00724042">
              <w:rPr>
                <w:color w:val="FF0000"/>
                <w:shd w:val="clear" w:color="auto" w:fill="FFFFFF"/>
              </w:rPr>
              <w:t xml:space="preserve"> nullFlavor</w:t>
            </w:r>
            <w:r w:rsidR="00724042" w:rsidRPr="00724042">
              <w:rPr>
                <w:color w:val="0000FF"/>
                <w:shd w:val="clear" w:color="auto" w:fill="FFFFFF"/>
              </w:rPr>
              <w:t>="</w:t>
            </w:r>
            <w:r w:rsidR="00724042" w:rsidRPr="00724042">
              <w:rPr>
                <w:color w:val="000000"/>
                <w:shd w:val="clear" w:color="auto" w:fill="FFFFFF"/>
              </w:rPr>
              <w:t>NA</w:t>
            </w:r>
            <w:r w:rsidR="00724042" w:rsidRPr="00724042">
              <w:rPr>
                <w:color w:val="0000FF"/>
                <w:shd w:val="clear" w:color="auto" w:fill="FFFFFF"/>
              </w:rPr>
              <w:t>"/&gt;</w:t>
            </w:r>
          </w:p>
        </w:tc>
      </w:tr>
      <w:tr w:rsidR="000021B6" w14:paraId="5E74038E" w14:textId="77777777" w:rsidTr="00D15C4C">
        <w:tc>
          <w:tcPr>
            <w:tcW w:w="2404" w:type="dxa"/>
            <w:shd w:val="clear" w:color="auto" w:fill="AEAAAA" w:themeFill="background2" w:themeFillShade="BF"/>
          </w:tcPr>
          <w:p w14:paraId="616F18D7" w14:textId="02A5FBCF" w:rsidR="000021B6" w:rsidRDefault="000021B6" w:rsidP="00EC5D57">
            <w:pPr>
              <w:keepNext/>
              <w:widowControl w:val="0"/>
            </w:pPr>
            <w:r w:rsidRPr="007E15E9">
              <w:t>assignedAuthor</w:t>
            </w:r>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4"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D15C4C">
        <w:tc>
          <w:tcPr>
            <w:tcW w:w="2404"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rsidRPr="26C3AD95">
              <w:t xml:space="preserve">  (</w:t>
            </w:r>
            <w:r>
              <w:t>root</w:t>
            </w:r>
            <w:r w:rsidRPr="26C3AD95">
              <w:t xml:space="preserve"> </w:t>
            </w:r>
            <w:r w:rsidRPr="00294FCE">
              <w:t>1.2.246.537.2</w:t>
            </w:r>
            <w:r>
              <w:t>5)</w:t>
            </w:r>
          </w:p>
        </w:tc>
        <w:tc>
          <w:tcPr>
            <w:tcW w:w="1843" w:type="dxa"/>
          </w:tcPr>
          <w:p w14:paraId="0618672F" w14:textId="2AF16C03" w:rsidR="000021B6" w:rsidRDefault="000021B6" w:rsidP="000021B6">
            <w:pPr>
              <w:keepNext/>
              <w:widowControl w:val="0"/>
            </w:pPr>
            <w:r w:rsidRPr="001A413D">
              <w:t>EP</w:t>
            </w:r>
            <w:r>
              <w:t xml:space="preserve">, pakollinen </w:t>
            </w:r>
            <w:ins w:id="74" w:author="Pettersson Mirkka" w:date="2024-03-08T15:04:00Z">
              <w:r w:rsidR="001B36B5" w:rsidRPr="001B36B5">
                <w:rPr>
                  <w:color w:val="303030"/>
                  <w:shd w:val="clear" w:color="auto" w:fill="FFFFFF"/>
                </w:rPr>
                <w:t>Pakollisuuden ehto: Pakollinen, kun</w:t>
              </w:r>
              <w:r w:rsidR="001B36B5">
                <w:rPr>
                  <w:color w:val="303030"/>
                  <w:shd w:val="clear" w:color="auto" w:fill="FFFFFF"/>
                </w:rPr>
                <w:t xml:space="preserve"> l</w:t>
              </w:r>
              <w:r w:rsidR="001B36B5" w:rsidRPr="001B36B5">
                <w:rPr>
                  <w:color w:val="303030"/>
                  <w:shd w:val="clear" w:color="auto" w:fill="FFFFFF"/>
                </w:rPr>
                <w:t>ääkemääräyksen käsittelijän rooli = LAL.</w:t>
              </w:r>
            </w:ins>
            <w:del w:id="75" w:author="Pettersson Mirkka" w:date="2024-03-08T15:04:00Z">
              <w:r w:rsidDel="001B36B5">
                <w:delText>jos tunnus järjestelmän tiedossa</w:delText>
              </w:r>
            </w:del>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4" w:type="dxa"/>
          </w:tcPr>
          <w:p w14:paraId="713B2786" w14:textId="77777777" w:rsidR="000021B6" w:rsidRDefault="000021B6" w:rsidP="000021B6">
            <w:pPr>
              <w:keepNext/>
              <w:widowControl w:val="0"/>
            </w:pPr>
            <w:r>
              <w:t>Yksilöintitunnus (ent. sv-numero)</w:t>
            </w:r>
          </w:p>
          <w:p w14:paraId="1C318A81" w14:textId="77777777" w:rsidR="000021B6" w:rsidRDefault="000021B6" w:rsidP="000021B6">
            <w:pPr>
              <w:widowControl w:val="0"/>
            </w:pPr>
          </w:p>
        </w:tc>
      </w:tr>
      <w:tr w:rsidR="000021B6" w14:paraId="674D0B3D" w14:textId="77777777" w:rsidTr="00D15C4C">
        <w:tc>
          <w:tcPr>
            <w:tcW w:w="2404"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rsidRPr="26C3AD95">
              <w:t xml:space="preserve">  (</w:t>
            </w:r>
            <w:r>
              <w:t>root</w:t>
            </w:r>
            <w:r w:rsidRPr="26C3AD95">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4" w:type="dxa"/>
          </w:tcPr>
          <w:p w14:paraId="3D1B9C6E" w14:textId="4AC8A8BD" w:rsidR="000021B6" w:rsidRDefault="000021B6" w:rsidP="000021B6">
            <w:pPr>
              <w:widowControl w:val="0"/>
            </w:pPr>
            <w:r>
              <w:t>Rekisteröintinumero (eli ns. terhikkitunnus</w:t>
            </w:r>
            <w:r w:rsidRPr="26C3AD95">
              <w:t>)</w:t>
            </w:r>
          </w:p>
        </w:tc>
      </w:tr>
      <w:tr w:rsidR="000021B6" w14:paraId="33FD12D3" w14:textId="77777777" w:rsidTr="00D15C4C">
        <w:tc>
          <w:tcPr>
            <w:tcW w:w="2404" w:type="dxa"/>
          </w:tcPr>
          <w:p w14:paraId="077CDC77" w14:textId="0EFE3A46" w:rsidR="000021B6" w:rsidRDefault="000021B6" w:rsidP="000021B6">
            <w:pPr>
              <w:widowControl w:val="0"/>
            </w:pPr>
            <w:r w:rsidRPr="26C3AD95">
              <w:t xml:space="preserve">  </w:t>
            </w:r>
            <w:r>
              <w:t>code</w:t>
            </w:r>
          </w:p>
        </w:tc>
        <w:tc>
          <w:tcPr>
            <w:tcW w:w="1843" w:type="dxa"/>
          </w:tcPr>
          <w:p w14:paraId="4A0E3A37" w14:textId="5C386B70"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4" w:type="dxa"/>
          </w:tcPr>
          <w:p w14:paraId="1EDC1EF5" w14:textId="77777777" w:rsidR="000021B6" w:rsidRDefault="000021B6" w:rsidP="000021B6">
            <w:pPr>
              <w:keepNext/>
              <w:widowControl w:val="0"/>
            </w:pPr>
            <w:r>
              <w:t xml:space="preserve">Erikoisala </w:t>
            </w:r>
          </w:p>
          <w:p w14:paraId="0FCFDA79" w14:textId="7D9C61B6" w:rsidR="000021B6" w:rsidRDefault="000021B6" w:rsidP="000021B6">
            <w:pPr>
              <w:widowControl w:val="0"/>
            </w:pPr>
            <w:r>
              <w:t xml:space="preserve">Ilmoitetaan koodistolla </w:t>
            </w:r>
            <w:r w:rsidRPr="00F038B3">
              <w:t>1.2.246.537.6.148.2008</w:t>
            </w:r>
            <w:r>
              <w:t xml:space="preserve"> </w:t>
            </w:r>
            <w:r w:rsidRPr="00F038B3">
              <w:t>Valvira-Koulutusluokitus 2008</w:t>
            </w:r>
          </w:p>
        </w:tc>
      </w:tr>
      <w:tr w:rsidR="000021B6" w14:paraId="3061348B" w14:textId="77777777" w:rsidTr="00D15C4C">
        <w:tc>
          <w:tcPr>
            <w:tcW w:w="2404" w:type="dxa"/>
            <w:shd w:val="clear" w:color="auto" w:fill="BFBFBF" w:themeFill="background1" w:themeFillShade="BF"/>
          </w:tcPr>
          <w:p w14:paraId="66B39C85" w14:textId="18EB9403" w:rsidR="000021B6" w:rsidRDefault="000021B6" w:rsidP="000021B6">
            <w:pPr>
              <w:keepNext/>
              <w:widowControl w:val="0"/>
            </w:pPr>
            <w:r w:rsidRPr="26C3AD95">
              <w:t xml:space="preserve">    </w:t>
            </w:r>
            <w:r w:rsidRPr="007E15E9">
              <w:t>translation</w:t>
            </w:r>
          </w:p>
        </w:tc>
        <w:tc>
          <w:tcPr>
            <w:tcW w:w="1843" w:type="dxa"/>
            <w:shd w:val="clear" w:color="auto" w:fill="BFBFBF" w:themeFill="background1" w:themeFillShade="BF"/>
          </w:tcPr>
          <w:p w14:paraId="59E7EFA8" w14:textId="68A5C78F" w:rsidR="000021B6" w:rsidRPr="001A413D" w:rsidRDefault="000021B6" w:rsidP="000021B6">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BFBFBF" w:themeFill="background1" w:themeFillShade="BF"/>
          </w:tcPr>
          <w:p w14:paraId="5C8CCA7E" w14:textId="77777777" w:rsidR="000021B6" w:rsidRDefault="000021B6" w:rsidP="000021B6">
            <w:pPr>
              <w:keepNext/>
              <w:widowControl w:val="0"/>
            </w:pPr>
          </w:p>
        </w:tc>
        <w:tc>
          <w:tcPr>
            <w:tcW w:w="3544" w:type="dxa"/>
            <w:shd w:val="clear" w:color="auto" w:fill="BFBFBF" w:themeFill="background1" w:themeFillShade="BF"/>
          </w:tcPr>
          <w:p w14:paraId="1B270B13" w14:textId="4E0979A7" w:rsidR="000021B6" w:rsidRDefault="000021B6" w:rsidP="000021B6">
            <w:pPr>
              <w:keepNext/>
              <w:widowControl w:val="0"/>
            </w:pPr>
          </w:p>
        </w:tc>
      </w:tr>
      <w:tr w:rsidR="000021B6" w14:paraId="1F14D720" w14:textId="77777777" w:rsidTr="00D15C4C">
        <w:tc>
          <w:tcPr>
            <w:tcW w:w="2404" w:type="dxa"/>
            <w:tcBorders>
              <w:bottom w:val="single" w:sz="4" w:space="0" w:color="auto"/>
            </w:tcBorders>
            <w:shd w:val="clear" w:color="auto" w:fill="BFBFBF" w:themeFill="background1" w:themeFillShade="BF"/>
          </w:tcPr>
          <w:p w14:paraId="73E3F039" w14:textId="77777777" w:rsidR="000021B6" w:rsidRDefault="000021B6" w:rsidP="000021B6">
            <w:pPr>
              <w:keepNext/>
              <w:widowControl w:val="0"/>
            </w:pPr>
            <w:r w:rsidRPr="26C3AD95">
              <w:t xml:space="preserve">      </w:t>
            </w:r>
            <w:r w:rsidRPr="007E15E9">
              <w:t>qualifier</w:t>
            </w:r>
          </w:p>
        </w:tc>
        <w:tc>
          <w:tcPr>
            <w:tcW w:w="1843" w:type="dxa"/>
            <w:tcBorders>
              <w:bottom w:val="single" w:sz="4" w:space="0" w:color="auto"/>
            </w:tcBorders>
            <w:shd w:val="clear" w:color="auto" w:fill="BFBFBF" w:themeFill="background1" w:themeFillShade="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hemeFill="background1" w:themeFillShade="BF"/>
          </w:tcPr>
          <w:p w14:paraId="2C1A40AA"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1C7C42CB" w14:textId="590EE955" w:rsidR="000021B6" w:rsidRDefault="000021B6" w:rsidP="000021B6">
            <w:pPr>
              <w:keepNext/>
              <w:widowControl w:val="0"/>
            </w:pPr>
          </w:p>
        </w:tc>
      </w:tr>
      <w:tr w:rsidR="000021B6" w14:paraId="31547F22" w14:textId="77777777" w:rsidTr="00D15C4C">
        <w:tc>
          <w:tcPr>
            <w:tcW w:w="2404" w:type="dxa"/>
            <w:shd w:val="clear" w:color="auto" w:fill="BFBFBF" w:themeFill="background1" w:themeFillShade="BF"/>
          </w:tcPr>
          <w:p w14:paraId="49E7EC4E" w14:textId="77777777" w:rsidR="000021B6" w:rsidRPr="007E15E9" w:rsidRDefault="000021B6" w:rsidP="000021B6">
            <w:pPr>
              <w:keepNext/>
              <w:widowControl w:val="0"/>
            </w:pPr>
            <w:r w:rsidRPr="26C3AD95">
              <w:t xml:space="preserve">        </w:t>
            </w:r>
            <w:r>
              <w:t>value</w:t>
            </w:r>
          </w:p>
        </w:tc>
        <w:tc>
          <w:tcPr>
            <w:tcW w:w="1843" w:type="dxa"/>
            <w:shd w:val="clear" w:color="auto" w:fill="BFBFBF" w:themeFill="background1" w:themeFillShade="BF"/>
          </w:tcPr>
          <w:p w14:paraId="53FD7376" w14:textId="5851E8E0" w:rsidR="000021B6" w:rsidRDefault="000021B6" w:rsidP="000021B6">
            <w:pPr>
              <w:keepNext/>
              <w:widowControl w:val="0"/>
            </w:pPr>
            <w:r>
              <w:t>P</w:t>
            </w:r>
          </w:p>
        </w:tc>
        <w:tc>
          <w:tcPr>
            <w:tcW w:w="993" w:type="dxa"/>
            <w:shd w:val="clear" w:color="auto" w:fill="BFBFBF" w:themeFill="background1" w:themeFillShade="BF"/>
          </w:tcPr>
          <w:p w14:paraId="783D9E44" w14:textId="77777777" w:rsidR="000021B6" w:rsidRDefault="000021B6" w:rsidP="000021B6">
            <w:pPr>
              <w:keepNext/>
              <w:widowControl w:val="0"/>
            </w:pPr>
          </w:p>
        </w:tc>
        <w:tc>
          <w:tcPr>
            <w:tcW w:w="3544" w:type="dxa"/>
            <w:shd w:val="clear" w:color="auto" w:fill="BFBFBF" w:themeFill="background1" w:themeFillShade="BF"/>
          </w:tcPr>
          <w:p w14:paraId="1842E695" w14:textId="63ACD393" w:rsidR="000021B6" w:rsidRDefault="000021B6" w:rsidP="000021B6">
            <w:pPr>
              <w:keepNext/>
              <w:widowControl w:val="0"/>
            </w:pPr>
          </w:p>
        </w:tc>
      </w:tr>
      <w:tr w:rsidR="000021B6" w14:paraId="4AA1FEFB" w14:textId="77777777" w:rsidTr="00D15C4C">
        <w:tc>
          <w:tcPr>
            <w:tcW w:w="2404" w:type="dxa"/>
            <w:tcBorders>
              <w:bottom w:val="single" w:sz="4" w:space="0" w:color="auto"/>
            </w:tcBorders>
          </w:tcPr>
          <w:p w14:paraId="0E9B8D86" w14:textId="77777777" w:rsidR="000021B6" w:rsidRDefault="000021B6" w:rsidP="000021B6">
            <w:pPr>
              <w:keepNext/>
              <w:widowControl w:val="0"/>
            </w:pPr>
            <w:r w:rsidRPr="26C3AD95">
              <w:t xml:space="preserve">          </w:t>
            </w:r>
            <w:r>
              <w:t>originalText</w:t>
            </w:r>
            <w:r w:rsidRPr="26C3AD95">
              <w:t xml:space="preserve"> </w:t>
            </w:r>
          </w:p>
          <w:p w14:paraId="63AD8ABB" w14:textId="471BE802" w:rsidR="000021B6" w:rsidRPr="00FC0DE7" w:rsidRDefault="000021B6" w:rsidP="000021B6">
            <w:pPr>
              <w:keepNext/>
              <w:widowControl w:val="0"/>
            </w:pPr>
            <w:r w:rsidRPr="26C3AD95">
              <w:t xml:space="preserve">          (</w:t>
            </w:r>
            <w:r>
              <w:t>name</w:t>
            </w:r>
            <w:r w:rsidRPr="26C3AD95">
              <w:t xml:space="preserve"> </w:t>
            </w:r>
            <w:r>
              <w:t>code="1.2</w:t>
            </w:r>
            <w:r w:rsidRPr="26C3AD95">
              <w:t>")</w:t>
            </w:r>
          </w:p>
        </w:tc>
        <w:tc>
          <w:tcPr>
            <w:tcW w:w="1843" w:type="dxa"/>
            <w:tcBorders>
              <w:bottom w:val="single" w:sz="4" w:space="0" w:color="auto"/>
            </w:tcBorders>
          </w:tcPr>
          <w:p w14:paraId="23563822" w14:textId="0BA17010" w:rsidR="000021B6" w:rsidRDefault="000021B6" w:rsidP="000021B6">
            <w:pPr>
              <w:keepNext/>
              <w:widowControl w:val="0"/>
            </w:pPr>
            <w:r>
              <w:t xml:space="preserve">EP, pakollinen jos </w:t>
            </w:r>
            <w:r w:rsidR="00AE4C6C">
              <w:t>l</w:t>
            </w:r>
            <w:r w:rsidR="00370D7E" w:rsidRPr="00370D7E">
              <w:t>ääkkeen määrääjä ei ole laillistettu lääkäri tai hammaslääkäri</w:t>
            </w:r>
          </w:p>
        </w:tc>
        <w:tc>
          <w:tcPr>
            <w:tcW w:w="993" w:type="dxa"/>
            <w:tcBorders>
              <w:bottom w:val="single" w:sz="4" w:space="0" w:color="auto"/>
            </w:tcBorders>
          </w:tcPr>
          <w:p w14:paraId="1FDBB1AC" w14:textId="77777777" w:rsidR="000021B6" w:rsidRDefault="000021B6" w:rsidP="000021B6">
            <w:pPr>
              <w:keepNext/>
              <w:widowControl w:val="0"/>
            </w:pPr>
          </w:p>
        </w:tc>
        <w:tc>
          <w:tcPr>
            <w:tcW w:w="3544"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D15C4C">
        <w:tc>
          <w:tcPr>
            <w:tcW w:w="2404" w:type="dxa"/>
            <w:tcBorders>
              <w:bottom w:val="single" w:sz="4" w:space="0" w:color="auto"/>
            </w:tcBorders>
          </w:tcPr>
          <w:p w14:paraId="3707A810" w14:textId="77777777" w:rsidR="000021B6" w:rsidRDefault="000021B6" w:rsidP="000021B6">
            <w:pPr>
              <w:keepNext/>
              <w:widowControl w:val="0"/>
            </w:pPr>
            <w:r w:rsidRPr="26C3AD95">
              <w:t xml:space="preserve">          </w:t>
            </w:r>
            <w:r>
              <w:t>originalText</w:t>
            </w:r>
            <w:r w:rsidRPr="26C3AD95">
              <w:t xml:space="preserve"> </w:t>
            </w:r>
          </w:p>
          <w:p w14:paraId="7174BE42" w14:textId="17A3B059" w:rsidR="000021B6" w:rsidRDefault="000021B6" w:rsidP="000021B6">
            <w:pPr>
              <w:keepNext/>
              <w:widowControl w:val="0"/>
            </w:pPr>
            <w:r w:rsidRPr="26C3AD95">
              <w:t xml:space="preserve">          (</w:t>
            </w:r>
            <w:r>
              <w:t>name</w:t>
            </w:r>
            <w:r w:rsidRPr="26C3AD95">
              <w:t xml:space="preserve"> </w:t>
            </w:r>
            <w:r>
              <w:t>code="151</w:t>
            </w:r>
            <w:r w:rsidRPr="26C3AD95">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4"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D15C4C">
        <w:tc>
          <w:tcPr>
            <w:tcW w:w="2404" w:type="dxa"/>
            <w:tcBorders>
              <w:bottom w:val="single" w:sz="4" w:space="0" w:color="auto"/>
            </w:tcBorders>
            <w:shd w:val="clear" w:color="auto" w:fill="BFBFBF" w:themeFill="background1" w:themeFillShade="BF"/>
          </w:tcPr>
          <w:p w14:paraId="1B2D2825" w14:textId="2099F728" w:rsidR="000021B6" w:rsidRDefault="000021B6" w:rsidP="000021B6">
            <w:pPr>
              <w:keepNext/>
              <w:widowControl w:val="0"/>
            </w:pPr>
            <w:r w:rsidRPr="26C3AD95">
              <w:t xml:space="preserve">  </w:t>
            </w:r>
            <w:r w:rsidRPr="00086782">
              <w:t>assignedPerson</w:t>
            </w:r>
          </w:p>
        </w:tc>
        <w:tc>
          <w:tcPr>
            <w:tcW w:w="1843" w:type="dxa"/>
            <w:tcBorders>
              <w:bottom w:val="single" w:sz="4" w:space="0" w:color="auto"/>
            </w:tcBorders>
            <w:shd w:val="clear" w:color="auto" w:fill="BFBFBF" w:themeFill="background1" w:themeFillShade="BF"/>
          </w:tcPr>
          <w:p w14:paraId="33FA21E0" w14:textId="466F8758" w:rsidR="000021B6" w:rsidRDefault="000021B6" w:rsidP="000021B6">
            <w:pPr>
              <w:keepNext/>
              <w:widowControl w:val="0"/>
            </w:pPr>
            <w:r w:rsidRPr="00F4414A">
              <w:t>EP, pakollinen pois</w:t>
            </w:r>
            <w:r w:rsidR="00E5128F" w:rsidRPr="26C3AD95">
              <w:t xml:space="preserve"> </w:t>
            </w:r>
            <w:r w:rsidRPr="00F4414A">
              <w:t>lukien Omakannan uusimispyyntö tai palautettu uusimispyyntö</w:t>
            </w:r>
          </w:p>
        </w:tc>
        <w:tc>
          <w:tcPr>
            <w:tcW w:w="993" w:type="dxa"/>
            <w:tcBorders>
              <w:bottom w:val="single" w:sz="4" w:space="0" w:color="auto"/>
            </w:tcBorders>
            <w:shd w:val="clear" w:color="auto" w:fill="BFBFBF" w:themeFill="background1" w:themeFillShade="BF"/>
          </w:tcPr>
          <w:p w14:paraId="17F31255"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3F8372AA" w14:textId="0E421382" w:rsidR="000021B6" w:rsidRDefault="000021B6" w:rsidP="000021B6">
            <w:pPr>
              <w:keepNext/>
              <w:widowControl w:val="0"/>
            </w:pPr>
          </w:p>
        </w:tc>
      </w:tr>
      <w:tr w:rsidR="000021B6" w14:paraId="3B2C3D9C" w14:textId="77777777" w:rsidTr="00D15C4C">
        <w:tc>
          <w:tcPr>
            <w:tcW w:w="2404" w:type="dxa"/>
            <w:shd w:val="clear" w:color="auto" w:fill="BFBFBF" w:themeFill="background1" w:themeFillShade="BF"/>
          </w:tcPr>
          <w:p w14:paraId="68DF57DE" w14:textId="77777777" w:rsidR="000021B6" w:rsidRDefault="000021B6" w:rsidP="000021B6">
            <w:pPr>
              <w:keepNext/>
              <w:widowControl w:val="0"/>
            </w:pPr>
            <w:r w:rsidRPr="26C3AD95">
              <w:t xml:space="preserve">    </w:t>
            </w:r>
            <w:r>
              <w:t>name</w:t>
            </w:r>
          </w:p>
        </w:tc>
        <w:tc>
          <w:tcPr>
            <w:tcW w:w="1843" w:type="dxa"/>
            <w:shd w:val="clear" w:color="auto" w:fill="BFBFBF" w:themeFill="background1" w:themeFillShade="BF"/>
          </w:tcPr>
          <w:p w14:paraId="5A838D7D" w14:textId="0152460F" w:rsidR="000021B6" w:rsidRDefault="000021B6" w:rsidP="000021B6">
            <w:pPr>
              <w:keepNext/>
              <w:widowControl w:val="0"/>
            </w:pPr>
            <w:r>
              <w:t>P</w:t>
            </w:r>
          </w:p>
        </w:tc>
        <w:tc>
          <w:tcPr>
            <w:tcW w:w="993" w:type="dxa"/>
            <w:shd w:val="clear" w:color="auto" w:fill="BFBFBF" w:themeFill="background1" w:themeFillShade="BF"/>
          </w:tcPr>
          <w:p w14:paraId="41BE971F" w14:textId="77777777" w:rsidR="000021B6" w:rsidRDefault="000021B6" w:rsidP="000021B6">
            <w:pPr>
              <w:keepNext/>
              <w:widowControl w:val="0"/>
            </w:pPr>
          </w:p>
        </w:tc>
        <w:tc>
          <w:tcPr>
            <w:tcW w:w="3544" w:type="dxa"/>
            <w:shd w:val="clear" w:color="auto" w:fill="BFBFBF" w:themeFill="background1" w:themeFillShade="BF"/>
          </w:tcPr>
          <w:p w14:paraId="23459E0A" w14:textId="75D32EFD" w:rsidR="000021B6" w:rsidRDefault="000021B6" w:rsidP="000021B6">
            <w:pPr>
              <w:keepNext/>
              <w:widowControl w:val="0"/>
            </w:pPr>
            <w:r>
              <w:t>Ammattihenkilön nimi</w:t>
            </w:r>
          </w:p>
        </w:tc>
      </w:tr>
      <w:tr w:rsidR="000021B6" w14:paraId="51195B8B" w14:textId="77777777" w:rsidTr="00D15C4C">
        <w:tc>
          <w:tcPr>
            <w:tcW w:w="2404" w:type="dxa"/>
          </w:tcPr>
          <w:p w14:paraId="75F49AD8" w14:textId="77777777" w:rsidR="000021B6" w:rsidRDefault="000021B6" w:rsidP="000021B6">
            <w:pPr>
              <w:keepNext/>
              <w:widowControl w:val="0"/>
            </w:pPr>
            <w:r w:rsidRPr="26C3AD95">
              <w:t xml:space="preserve">      </w:t>
            </w:r>
            <w:r>
              <w:t>given</w:t>
            </w:r>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4" w:type="dxa"/>
          </w:tcPr>
          <w:p w14:paraId="18E9A283" w14:textId="0B62AA87" w:rsidR="000021B6" w:rsidRDefault="000021B6" w:rsidP="000021B6">
            <w:pPr>
              <w:keepNext/>
              <w:widowControl w:val="0"/>
            </w:pPr>
            <w:r>
              <w:t>Etunimet tuodaan omissa given-elementeissään</w:t>
            </w:r>
            <w:r w:rsidR="000E592A">
              <w:t xml:space="preserve">. Kutsumanimi erotetaan </w:t>
            </w:r>
            <w:r w:rsidR="000E592A" w:rsidRPr="00D35AC1">
              <w:t>qualifier="CL"&gt;</w:t>
            </w:r>
            <w:r w:rsidR="000E592A">
              <w:t xml:space="preserve"> attribuutilla.</w:t>
            </w:r>
          </w:p>
        </w:tc>
      </w:tr>
      <w:tr w:rsidR="00842009" w14:paraId="30896809" w14:textId="77777777" w:rsidTr="00D15C4C">
        <w:tc>
          <w:tcPr>
            <w:tcW w:w="2404" w:type="dxa"/>
          </w:tcPr>
          <w:p w14:paraId="2AE0B021" w14:textId="78F8A5C2" w:rsidR="00842009" w:rsidRDefault="00842009" w:rsidP="00BE403B">
            <w:r w:rsidRPr="26C3AD95">
              <w:t xml:space="preserve">  </w:t>
            </w:r>
            <w:r w:rsidR="001E11A0">
              <w:t xml:space="preserve">    </w:t>
            </w:r>
            <w:r>
              <w:t>prefix</w:t>
            </w:r>
          </w:p>
        </w:tc>
        <w:tc>
          <w:tcPr>
            <w:tcW w:w="1843" w:type="dxa"/>
          </w:tcPr>
          <w:p w14:paraId="08D1BC48" w14:textId="77777777" w:rsidR="00842009" w:rsidRDefault="00842009" w:rsidP="00BE403B"/>
        </w:tc>
        <w:tc>
          <w:tcPr>
            <w:tcW w:w="993" w:type="dxa"/>
          </w:tcPr>
          <w:p w14:paraId="7130C4E9" w14:textId="77777777" w:rsidR="00842009" w:rsidRDefault="00842009" w:rsidP="00BE403B"/>
        </w:tc>
        <w:tc>
          <w:tcPr>
            <w:tcW w:w="3544" w:type="dxa"/>
          </w:tcPr>
          <w:p w14:paraId="76FF05AB" w14:textId="77777777" w:rsidR="00842009" w:rsidRDefault="00842009" w:rsidP="00BE403B">
            <w:r>
              <w:t>Aatelisarvoa kuvaava nimen osa ilmaistaan etuliitteellä. Mikäli järjestelmässä ei ole eroteltuna aatelisarvoa, se voidaan esittää myös family elementissä sukunimen kanssa. Samoin Suomessa on sallittua esittää myös muut kuin aateliutta merkitsevät nimen etuliitteet NB qualifierilla</w:t>
            </w:r>
            <w:r w:rsidRPr="26C3AD95">
              <w:t>.</w:t>
            </w:r>
          </w:p>
        </w:tc>
      </w:tr>
      <w:tr w:rsidR="000021B6" w14:paraId="43BDB2E6" w14:textId="77777777" w:rsidTr="00D15C4C">
        <w:tc>
          <w:tcPr>
            <w:tcW w:w="2404" w:type="dxa"/>
          </w:tcPr>
          <w:p w14:paraId="3F8BBFEF" w14:textId="77777777" w:rsidR="000021B6" w:rsidRPr="00086782" w:rsidRDefault="000021B6" w:rsidP="000021B6">
            <w:pPr>
              <w:keepNext/>
              <w:widowControl w:val="0"/>
            </w:pPr>
            <w:r w:rsidRPr="26C3AD95">
              <w:t xml:space="preserve">      </w:t>
            </w:r>
            <w:r>
              <w:t>family</w:t>
            </w:r>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4" w:type="dxa"/>
          </w:tcPr>
          <w:p w14:paraId="67EE878F" w14:textId="1137F452" w:rsidR="000021B6" w:rsidRDefault="000021B6" w:rsidP="000021B6">
            <w:pPr>
              <w:keepNext/>
              <w:widowControl w:val="0"/>
            </w:pPr>
            <w:r>
              <w:t>Sukunimi</w:t>
            </w:r>
          </w:p>
        </w:tc>
      </w:tr>
      <w:tr w:rsidR="000021B6" w14:paraId="3397C1EC" w14:textId="77777777" w:rsidTr="00D15C4C">
        <w:tc>
          <w:tcPr>
            <w:tcW w:w="2404" w:type="dxa"/>
          </w:tcPr>
          <w:p w14:paraId="0B92B2B7" w14:textId="7B7E9A40" w:rsidR="000021B6" w:rsidRPr="00086782" w:rsidRDefault="000021B6" w:rsidP="000021B6">
            <w:pPr>
              <w:keepNext/>
              <w:widowControl w:val="0"/>
            </w:pPr>
            <w:r w:rsidRPr="26C3AD95">
              <w:t xml:space="preserve">      </w:t>
            </w:r>
            <w:r>
              <w:t>suffix</w:t>
            </w:r>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4"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pPr>
    </w:p>
    <w:p w14:paraId="14FC02A9" w14:textId="77777777" w:rsidR="00D3169C" w:rsidRDefault="00D3169C" w:rsidP="007F7935">
      <w:pPr>
        <w:widowControl w:val="0"/>
      </w:pPr>
    </w:p>
    <w:p w14:paraId="1B791C1C" w14:textId="39AE153B" w:rsidR="00CE3AA0" w:rsidRDefault="00322211" w:rsidP="00CE3AA0">
      <w:pPr>
        <w:pStyle w:val="Leipteksti"/>
        <w:spacing w:after="120"/>
      </w:pPr>
      <w:r>
        <w:t>A</w:t>
      </w:r>
      <w:r w:rsidR="00CE3AA0">
        <w:t xml:space="preserve">mmattihenkilörooleihin liittyvistä </w:t>
      </w:r>
      <w:r w:rsidR="007A3C88">
        <w:t>vaatimuksista</w:t>
      </w:r>
      <w:r w:rsidR="00CE3AA0">
        <w:t xml:space="preserve"> </w:t>
      </w:r>
      <w:del w:id="76" w:author="Pettersson Mirkka" w:date="2024-03-27T10:11:00Z">
        <w:r w:rsidR="00CE3AA0" w:rsidDel="0050002B">
          <w:delText>2025</w:delText>
        </w:r>
      </w:del>
      <w:ins w:id="77" w:author="Pettersson Mirkka" w:date="2024-03-27T10:11:00Z">
        <w:r w:rsidR="0050002B">
          <w:t>V5.00</w:t>
        </w:r>
      </w:ins>
      <w:r w:rsidR="003B24E5">
        <w:t>-kokonaisuu</w:t>
      </w:r>
      <w:r w:rsidR="00CD01C6">
        <w:t>dessa</w:t>
      </w:r>
      <w:r w:rsidR="003B24E5">
        <w:t xml:space="preserve"> seuraavassa on yhteenveto</w:t>
      </w:r>
      <w:r w:rsidR="003F365E">
        <w:t xml:space="preserve"> muutosten kohdentumisesta</w:t>
      </w:r>
      <w:r w:rsidR="00CE3AA0">
        <w:t xml:space="preserve">: </w:t>
      </w:r>
    </w:p>
    <w:p w14:paraId="10382BE0" w14:textId="58FB9DF2"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toimittaminen</w:t>
      </w:r>
    </w:p>
    <w:p w14:paraId="44925A5C" w14:textId="2050030B" w:rsidR="00CC7C2D" w:rsidRDefault="00CC7C2D" w:rsidP="00CC7C2D">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Opiskelijan tiedot tuodaan myös headeriin</w:t>
      </w:r>
    </w:p>
    <w:p w14:paraId="2400BBF2" w14:textId="503BF9CF"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määrääminen</w:t>
      </w:r>
      <w:r w:rsidR="00A94CAB">
        <w:t xml:space="preserve">: ei muutu </w:t>
      </w:r>
    </w:p>
    <w:p w14:paraId="14DAF45F" w14:textId="6A8845A9" w:rsidR="00CE3AA0" w:rsidRDefault="00A26281"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lopettaminen: u</w:t>
      </w:r>
      <w:r w:rsidR="000F6FDB">
        <w:t xml:space="preserve">utena </w:t>
      </w:r>
      <w:r w:rsidR="002E2050">
        <w:t>sanomana</w:t>
      </w:r>
      <w:r w:rsidR="00C1188C">
        <w:t xml:space="preserve"> </w:t>
      </w:r>
      <w:r w:rsidR="000F6FDB">
        <w:t>Lääkkeen l</w:t>
      </w:r>
      <w:r w:rsidR="00CE3AA0">
        <w:t>ope</w:t>
      </w:r>
      <w:r w:rsidR="007C2D40">
        <w:t>t</w:t>
      </w:r>
      <w:r w:rsidR="00CE3AA0">
        <w:t>t</w:t>
      </w:r>
      <w:r w:rsidR="007C2D40">
        <w:t>amis</w:t>
      </w:r>
      <w:r w:rsidR="000F6FDB">
        <w:t>merkintä</w:t>
      </w:r>
    </w:p>
    <w:p w14:paraId="5C74F3EA" w14:textId="643BF08D" w:rsidR="00CA16C2" w:rsidRDefault="00CA16C2"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lopettamisen mitätöinti: uutena sanomana Lääkkeen lopettamismerkinnän mitätöinti</w:t>
      </w:r>
    </w:p>
    <w:p w14:paraId="2EDDACF1"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tallentaminen</w:t>
      </w:r>
    </w:p>
    <w:p w14:paraId="09405785" w14:textId="6F04A412"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8C3F64">
        <w:t xml:space="preserve"> (</w:t>
      </w:r>
      <w:r w:rsidR="008C3F64" w:rsidRPr="008C3F64">
        <w:t>opiskelija on kirjaaja, farmasisti kirjauksen hyväksyjä)</w:t>
      </w:r>
    </w:p>
    <w:p w14:paraId="046A451D" w14:textId="48B732DE"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Uutena SH-muutos</w:t>
      </w:r>
      <w:r w:rsidR="006566A6">
        <w:t xml:space="preserve"> </w:t>
      </w:r>
      <w:r w:rsidR="00996551" w:rsidRPr="00996551">
        <w:t>5 c § Sairaanhoitajan, farmaseutin ja proviisorin oikeus kirjata annostusmuutoksia</w:t>
      </w:r>
    </w:p>
    <w:p w14:paraId="7BEA1B0F"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toimituksen korjaus ja mitätöinti</w:t>
      </w:r>
    </w:p>
    <w:p w14:paraId="5F1D111F" w14:textId="7858DE54"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C12534">
        <w:t xml:space="preserve"> (</w:t>
      </w:r>
      <w:r w:rsidR="00C12534" w:rsidRPr="00C12534">
        <w:t xml:space="preserve">opiskelija </w:t>
      </w:r>
      <w:r w:rsidR="00C12534">
        <w:t xml:space="preserve">on </w:t>
      </w:r>
      <w:r w:rsidR="00C12534" w:rsidRPr="00C12534">
        <w:t>kirjaaja</w:t>
      </w:r>
      <w:r w:rsidR="001D355D">
        <w:t xml:space="preserve"> </w:t>
      </w:r>
      <w:r w:rsidR="00C12534" w:rsidRPr="00C12534">
        <w:t>ja kirjauksen tarkistanut farmaseutti hyväksyjä</w:t>
      </w:r>
      <w:r w:rsidR="0039058E">
        <w:t xml:space="preserve"> KOR-roolilla</w:t>
      </w:r>
      <w:r w:rsidR="00AE5C2C">
        <w:t>)</w:t>
      </w:r>
      <w:r w:rsidR="00033441">
        <w:t xml:space="preserve"> </w:t>
      </w:r>
    </w:p>
    <w:p w14:paraId="7926CA12" w14:textId="48C9AA36"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korjaus ja mitätöinti</w:t>
      </w:r>
    </w:p>
    <w:p w14:paraId="6022FF63" w14:textId="77777777"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 ja kun luvan antaa toinen lääkäri</w:t>
      </w:r>
    </w:p>
    <w:p w14:paraId="39AC53B4" w14:textId="111B270F"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Jos alkuperäisen lääkemääräyksen on tallentanut muu kuin itse lääkkeen määrääjä, ei hänen tietoja tule korjaukselle tai mitätöinnille (löytyvät vain alkuperäiseltä määräykseltä)</w:t>
      </w:r>
    </w:p>
    <w:p w14:paraId="2313F8F5" w14:textId="20B67F6B" w:rsidR="00CE3AA0" w:rsidRDefault="00CE3AA0" w:rsidP="005B1EF8">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360"/>
      </w:pPr>
      <w:del w:id="78" w:author="Pettersson Mirkka" w:date="2024-03-27T10:11:00Z">
        <w:r w:rsidDel="005B1EF8">
          <w:delText>Uusimispyynnöt, lukitus ja varaukset</w:delText>
        </w:r>
        <w:r w:rsidR="0061298B" w:rsidDel="005B1EF8">
          <w:delText>:</w:delText>
        </w:r>
        <w:r w:rsidR="003555BA" w:rsidDel="005B1EF8">
          <w:delText xml:space="preserve"> </w:delText>
        </w:r>
        <w:r w:rsidR="0061298B" w:rsidDel="005B1EF8">
          <w:delText xml:space="preserve">ei muutu </w:delText>
        </w:r>
      </w:del>
    </w:p>
    <w:p w14:paraId="1A8E5F74" w14:textId="77777777" w:rsidR="0061298B" w:rsidRDefault="0061298B" w:rsidP="00D26FDF">
      <w:pPr>
        <w:pStyle w:val="Leipteksti"/>
        <w:spacing w:after="120"/>
        <w:ind w:left="167"/>
      </w:pPr>
    </w:p>
    <w:p w14:paraId="20A64B50" w14:textId="77777777" w:rsidR="00CE3AA0" w:rsidRDefault="00CE3AA0" w:rsidP="007F7935">
      <w:pPr>
        <w:widowControl w:val="0"/>
      </w:pPr>
    </w:p>
    <w:p w14:paraId="4FF8464D" w14:textId="77777777" w:rsidR="00545C03" w:rsidRDefault="00545C03" w:rsidP="007F7935">
      <w:pPr>
        <w:widowControl w:val="0"/>
        <w:sectPr w:rsidR="00545C03">
          <w:headerReference w:type="default" r:id="rId15"/>
          <w:footerReference w:type="default" r:id="rId16"/>
          <w:headerReference w:type="first" r:id="rId17"/>
          <w:footerReference w:type="first" r:id="rId18"/>
          <w:pgSz w:w="11906" w:h="16838"/>
          <w:pgMar w:top="1440" w:right="1797" w:bottom="1440" w:left="1797" w:header="709" w:footer="709" w:gutter="0"/>
          <w:cols w:space="720"/>
          <w:titlePg/>
          <w:docGrid w:linePitch="360"/>
        </w:sectPr>
      </w:pPr>
    </w:p>
    <w:p w14:paraId="1CC853BD" w14:textId="77777777" w:rsidR="00545C03" w:rsidRDefault="00545C03" w:rsidP="007F7935">
      <w:pPr>
        <w:widowControl w:val="0"/>
      </w:pPr>
    </w:p>
    <w:p w14:paraId="652B3FBB" w14:textId="3BE3E828" w:rsidR="00B8036D" w:rsidRPr="00E06384" w:rsidRDefault="00BC2572" w:rsidP="007F7935">
      <w:pPr>
        <w:widowControl w:val="0"/>
      </w:pPr>
      <w:r w:rsidRPr="00E06384">
        <w:t>author.</w:t>
      </w:r>
      <w:r w:rsidR="00A671E5" w:rsidRPr="00E06384">
        <w:t>functionCode - Ammattihenkilön rooli: säännöt</w:t>
      </w:r>
    </w:p>
    <w:p w14:paraId="421A87FC" w14:textId="77777777" w:rsidR="00694084" w:rsidRDefault="00694084" w:rsidP="007F7935">
      <w:pPr>
        <w:widowControl w:val="0"/>
      </w:pPr>
    </w:p>
    <w:tbl>
      <w:tblPr>
        <w:tblW w:w="10768" w:type="dxa"/>
        <w:tblCellMar>
          <w:left w:w="70" w:type="dxa"/>
          <w:right w:w="70" w:type="dxa"/>
        </w:tblCellMar>
        <w:tblLook w:val="04A0" w:firstRow="1" w:lastRow="0" w:firstColumn="1" w:lastColumn="0" w:noHBand="0" w:noVBand="1"/>
        <w:tblCaption w:val="author.functionCode -elementti: Ammattihenkilön roolit ja säännöt"/>
        <w:tblDescription w:val="Taulukossa kuvataan author.functionCode -elementtiin sijoitettavan ammattihenkilön rooli -tiedon eri vaihtoehdot ja roolien valinnan säännöt. Taulukon pystyakselilla on listattu lääkkeeseen kohdistuvat eri toiminnot ja vaaka-akselilla on listattu eri roolit. "/>
      </w:tblPr>
      <w:tblGrid>
        <w:gridCol w:w="2689"/>
        <w:gridCol w:w="850"/>
        <w:gridCol w:w="992"/>
        <w:gridCol w:w="851"/>
        <w:gridCol w:w="850"/>
        <w:gridCol w:w="851"/>
        <w:gridCol w:w="992"/>
        <w:gridCol w:w="851"/>
        <w:gridCol w:w="850"/>
        <w:gridCol w:w="992"/>
      </w:tblGrid>
      <w:tr w:rsidR="00DD17C9" w:rsidRPr="00EE4EF3" w14:paraId="5DF29B3C" w14:textId="77777777" w:rsidTr="00882413">
        <w:trPr>
          <w:trHeight w:val="2070"/>
          <w:tblHeader/>
        </w:trPr>
        <w:tc>
          <w:tcPr>
            <w:tcW w:w="2689" w:type="dxa"/>
            <w:tcBorders>
              <w:top w:val="single" w:sz="4" w:space="0" w:color="auto"/>
              <w:left w:val="single" w:sz="4" w:space="0" w:color="auto"/>
              <w:bottom w:val="single" w:sz="4" w:space="0" w:color="auto"/>
              <w:right w:val="single" w:sz="4" w:space="0" w:color="auto"/>
            </w:tcBorders>
            <w:shd w:val="clear" w:color="auto" w:fill="auto"/>
            <w:hideMark/>
          </w:tcPr>
          <w:p w14:paraId="7CC06FDB" w14:textId="77777777" w:rsidR="00DD17C9" w:rsidRPr="00EE4EF3" w:rsidRDefault="00DD17C9" w:rsidP="00EE4EF3">
            <w:pPr>
              <w:rPr>
                <w:rFonts w:ascii="Calibri" w:hAnsi="Calibri" w:cs="Calibri"/>
                <w:color w:val="000000"/>
                <w:sz w:val="20"/>
                <w:szCs w:val="20"/>
              </w:rPr>
            </w:pPr>
            <w:r w:rsidRPr="00EE4EF3">
              <w:rPr>
                <w:rFonts w:ascii="Calibri" w:hAnsi="Calibri" w:cs="Calibri"/>
                <w:b/>
                <w:bCs/>
                <w:color w:val="000000"/>
                <w:sz w:val="20"/>
                <w:szCs w:val="20"/>
              </w:rPr>
              <w:t>Rooli</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9024FB" w14:textId="5849BE3D" w:rsidR="00DD17C9" w:rsidRPr="00EE4EF3" w:rsidRDefault="00DD17C9" w:rsidP="00EE4EF3">
            <w:pPr>
              <w:rPr>
                <w:rFonts w:ascii="Calibri" w:hAnsi="Calibri" w:cs="Calibri"/>
                <w:color w:val="000000"/>
                <w:sz w:val="20"/>
                <w:szCs w:val="20"/>
              </w:rPr>
            </w:pPr>
            <w:bookmarkStart w:id="83" w:name="_Hlk131170145"/>
            <w:r w:rsidRPr="00EE4EF3">
              <w:rPr>
                <w:rFonts w:ascii="Calibri" w:hAnsi="Calibri" w:cs="Calibri"/>
                <w:color w:val="000000"/>
                <w:sz w:val="20"/>
                <w:szCs w:val="20"/>
              </w:rPr>
              <w:t>Lääkityksen aloittanut henkilö</w:t>
            </w:r>
            <w:bookmarkEnd w:id="83"/>
            <w:r>
              <w:rPr>
                <w:rFonts w:ascii="Calibri" w:hAnsi="Calibri" w:cs="Calibri"/>
                <w:color w:val="000000"/>
                <w:sz w:val="20"/>
                <w:szCs w:val="20"/>
              </w:rPr>
              <w:t xml:space="preserve"> (1)</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1DE7BE47"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Lääketoimituksen tehnyt henkilö</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7B5E77" w14:textId="50ECC6C9"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 tallentaja</w:t>
            </w:r>
            <w:r>
              <w:rPr>
                <w:rFonts w:ascii="Calibri" w:hAnsi="Calibri" w:cs="Calibri"/>
                <w:b/>
                <w:bCs/>
                <w:sz w:val="20"/>
                <w:szCs w:val="20"/>
              </w:rPr>
              <w:t xml:space="preserve"> (2)</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DE3EFA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Korjaaja</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6E574C"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Mitätöijä</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tcPr>
          <w:p w14:paraId="6017F931" w14:textId="7E7E1A3B"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Lääkityksen muuttaja (sh)</w:t>
            </w:r>
            <w:r>
              <w:rPr>
                <w:rFonts w:ascii="Calibri" w:hAnsi="Calibri" w:cs="Calibri"/>
                <w:b/>
                <w:bCs/>
                <w:sz w:val="20"/>
                <w:szCs w:val="20"/>
              </w:rPr>
              <w:t xml:space="preserve"> (3)</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BFACF0" w14:textId="24A3175F" w:rsidR="00DD17C9" w:rsidRPr="00EE4EF3" w:rsidRDefault="00DD17C9" w:rsidP="00EE4EF3">
            <w:pPr>
              <w:rPr>
                <w:rFonts w:ascii="Calibri" w:hAnsi="Calibri" w:cs="Calibri"/>
                <w:b/>
                <w:bCs/>
                <w:sz w:val="20"/>
                <w:szCs w:val="20"/>
              </w:rPr>
            </w:pPr>
            <w:r>
              <w:rPr>
                <w:rFonts w:ascii="Calibri" w:hAnsi="Calibri" w:cs="Calibri"/>
                <w:b/>
                <w:bCs/>
                <w:sz w:val="20"/>
                <w:szCs w:val="20"/>
              </w:rPr>
              <w:t>Farmasian o</w:t>
            </w:r>
            <w:r w:rsidRPr="00EE4EF3">
              <w:rPr>
                <w:rFonts w:ascii="Calibri" w:hAnsi="Calibri" w:cs="Calibri"/>
                <w:b/>
                <w:bCs/>
                <w:sz w:val="20"/>
                <w:szCs w:val="20"/>
              </w:rPr>
              <w:t>piskelija</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CC3675" w14:textId="7AE79251" w:rsidR="00DD17C9" w:rsidRPr="00EE4EF3" w:rsidRDefault="00DD17C9" w:rsidP="00EE4EF3">
            <w:pPr>
              <w:rPr>
                <w:rFonts w:ascii="Calibri" w:hAnsi="Calibri" w:cs="Calibri"/>
                <w:sz w:val="20"/>
                <w:szCs w:val="20"/>
              </w:rPr>
            </w:pPr>
            <w:r w:rsidRPr="00EE4EF3">
              <w:rPr>
                <w:rFonts w:ascii="Calibri" w:hAnsi="Calibri" w:cs="Calibri"/>
                <w:sz w:val="20"/>
                <w:szCs w:val="20"/>
              </w:rPr>
              <w:t>Lääkkeen lopettaja</w:t>
            </w:r>
            <w:r>
              <w:rPr>
                <w:rFonts w:ascii="Calibri" w:hAnsi="Calibri" w:cs="Calibri"/>
                <w:sz w:val="20"/>
                <w:szCs w:val="20"/>
              </w:rPr>
              <w:t xml:space="preserve"> (5)</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51EDD7" w14:textId="25EBCFAC" w:rsidR="00DD17C9" w:rsidRPr="00EE4EF3" w:rsidRDefault="00DD17C9" w:rsidP="00EE4EF3">
            <w:pPr>
              <w:rPr>
                <w:rFonts w:ascii="Calibri" w:hAnsi="Calibri" w:cs="Calibri"/>
                <w:b/>
                <w:bCs/>
                <w:sz w:val="20"/>
                <w:szCs w:val="20"/>
              </w:rPr>
            </w:pPr>
            <w:bookmarkStart w:id="84" w:name="_Hlk131170276"/>
            <w:r w:rsidRPr="00EE4EF3">
              <w:rPr>
                <w:rFonts w:ascii="Calibri" w:hAnsi="Calibri" w:cs="Calibri"/>
                <w:b/>
                <w:bCs/>
                <w:sz w:val="20"/>
                <w:szCs w:val="20"/>
              </w:rPr>
              <w:t>Korjausluvan antaja</w:t>
            </w:r>
            <w:bookmarkEnd w:id="84"/>
            <w:r>
              <w:rPr>
                <w:rFonts w:ascii="Calibri" w:hAnsi="Calibri" w:cs="Calibri"/>
                <w:b/>
                <w:bCs/>
                <w:sz w:val="20"/>
                <w:szCs w:val="20"/>
              </w:rPr>
              <w:t xml:space="preserve"> (4)</w:t>
            </w:r>
          </w:p>
        </w:tc>
      </w:tr>
      <w:tr w:rsidR="00DD17C9" w:rsidRPr="00EE4EF3" w14:paraId="3ED0E5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F3A3266" w14:textId="77777777" w:rsidR="00DD17C9" w:rsidRPr="00EE4EF3" w:rsidRDefault="00DD17C9" w:rsidP="00EE4EF3">
            <w:pPr>
              <w:rPr>
                <w:rFonts w:ascii="Calibri" w:hAnsi="Calibri" w:cs="Calibri"/>
                <w:b/>
                <w:bCs/>
                <w:color w:val="000000"/>
                <w:sz w:val="20"/>
                <w:szCs w:val="20"/>
              </w:rPr>
            </w:pPr>
            <w:r w:rsidRPr="00EE4EF3">
              <w:rPr>
                <w:rFonts w:ascii="Calibri" w:hAnsi="Calibri" w:cs="Calibri"/>
                <w:b/>
                <w:bCs/>
                <w:color w:val="000000"/>
                <w:sz w:val="20"/>
                <w:szCs w:val="20"/>
              </w:rPr>
              <w:t>Roolin lyhenne lääkityslistalla 2025</w:t>
            </w:r>
          </w:p>
        </w:tc>
        <w:tc>
          <w:tcPr>
            <w:tcW w:w="850" w:type="dxa"/>
            <w:tcBorders>
              <w:top w:val="nil"/>
              <w:left w:val="nil"/>
              <w:bottom w:val="single" w:sz="4" w:space="0" w:color="auto"/>
              <w:right w:val="single" w:sz="4" w:space="0" w:color="auto"/>
            </w:tcBorders>
            <w:shd w:val="clear" w:color="auto" w:fill="auto"/>
            <w:noWrap/>
            <w:vAlign w:val="bottom"/>
            <w:hideMark/>
          </w:tcPr>
          <w:p w14:paraId="36AC589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0CCF2AB1"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2A5849F" w14:textId="1E3C0400" w:rsidR="00DD17C9" w:rsidRPr="00254530" w:rsidRDefault="00DD17C9" w:rsidP="00EE4EF3">
            <w:pPr>
              <w:jc w:val="center"/>
              <w:rPr>
                <w:rFonts w:ascii="Calibri" w:hAnsi="Calibri" w:cs="Calibri"/>
                <w:sz w:val="20"/>
                <w:szCs w:val="20"/>
              </w:rPr>
            </w:pPr>
            <w:r w:rsidRPr="00EE4EF3">
              <w:rPr>
                <w:rFonts w:ascii="Calibri" w:hAnsi="Calibri" w:cs="Calibri"/>
                <w:sz w:val="20"/>
                <w:szCs w:val="20"/>
              </w:rPr>
              <w:t>KIR/</w:t>
            </w:r>
            <w:r w:rsidRPr="00254530">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22DD83B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27127639"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0A4E2D6B" w14:textId="5EDB6743" w:rsidR="00DD17C9" w:rsidRPr="00254530" w:rsidRDefault="00DD17C9" w:rsidP="00EE4EF3">
            <w:pPr>
              <w:jc w:val="center"/>
              <w:rPr>
                <w:rFonts w:ascii="Calibri" w:hAnsi="Calibri" w:cs="Calibri"/>
                <w:sz w:val="20"/>
                <w:szCs w:val="20"/>
              </w:rPr>
            </w:pPr>
            <w:r w:rsidRPr="00254530">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4312B00" w14:textId="5DD9351F" w:rsidR="00DD17C9" w:rsidRPr="00254530" w:rsidRDefault="00DD17C9" w:rsidP="00EE4EF3">
            <w:pPr>
              <w:jc w:val="center"/>
              <w:rPr>
                <w:rFonts w:ascii="Calibri" w:hAnsi="Calibri" w:cs="Calibri"/>
                <w:sz w:val="20"/>
                <w:szCs w:val="20"/>
              </w:rPr>
            </w:pPr>
            <w:r w:rsidRPr="00254530">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75058F3A" w14:textId="77777777" w:rsidR="00DD17C9" w:rsidRPr="00254530" w:rsidRDefault="00DD17C9" w:rsidP="00EE4EF3">
            <w:pPr>
              <w:jc w:val="center"/>
              <w:rPr>
                <w:rFonts w:ascii="Calibri" w:hAnsi="Calibri" w:cs="Calibri"/>
                <w:sz w:val="20"/>
                <w:szCs w:val="20"/>
              </w:rPr>
            </w:pPr>
            <w:r w:rsidRPr="00254530">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715498CE" w14:textId="7F0187A4" w:rsidR="00DD17C9" w:rsidRPr="00254530" w:rsidRDefault="00DD17C9" w:rsidP="00EE4EF3">
            <w:pPr>
              <w:jc w:val="center"/>
              <w:rPr>
                <w:rFonts w:ascii="Calibri" w:hAnsi="Calibri" w:cs="Calibri"/>
                <w:sz w:val="20"/>
                <w:szCs w:val="20"/>
              </w:rPr>
            </w:pPr>
            <w:r w:rsidRPr="00254530">
              <w:rPr>
                <w:rFonts w:ascii="Calibri" w:hAnsi="Calibri" w:cs="Calibri"/>
                <w:sz w:val="20"/>
                <w:szCs w:val="20"/>
              </w:rPr>
              <w:t>HOIVAS</w:t>
            </w:r>
          </w:p>
        </w:tc>
      </w:tr>
      <w:tr w:rsidR="00DD17C9" w:rsidRPr="00EE4EF3" w14:paraId="10CCE5FF"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F04E8AF"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toimittaminen</w:t>
            </w:r>
          </w:p>
        </w:tc>
        <w:tc>
          <w:tcPr>
            <w:tcW w:w="850" w:type="dxa"/>
            <w:tcBorders>
              <w:top w:val="nil"/>
              <w:left w:val="nil"/>
              <w:bottom w:val="single" w:sz="4" w:space="0" w:color="auto"/>
              <w:right w:val="single" w:sz="4" w:space="0" w:color="auto"/>
            </w:tcBorders>
            <w:shd w:val="clear" w:color="auto" w:fill="auto"/>
            <w:noWrap/>
            <w:vAlign w:val="bottom"/>
            <w:hideMark/>
          </w:tcPr>
          <w:p w14:paraId="2A5F741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F478A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FC4AB20"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E5E76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CEA5EB6"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6404A3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B6C724E"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D02DCF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E2F2B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7D7453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1FA00FE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5A8DCC9B" w14:textId="04F7B107"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CEF340C"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4FAC6CC0" w14:textId="2D4F10EB"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4D4EB07" w14:textId="4D48C3C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74926E4" w14:textId="7B8AF91C"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C65A6E8" w14:textId="1D83AF3E"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2C10753" w14:textId="5FE6B1F7"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19FBA45"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7B99D9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5D7E7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5887B04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882E823" w14:textId="304645C5"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1107E14"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0C1864D" w14:textId="12EF65C5"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B4A2B4A" w14:textId="051FE9D2"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76B89E0" w14:textId="3459DA0F"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39547F7" w14:textId="760F30D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0F6B6A8" w14:textId="77777777" w:rsidR="00DD17C9" w:rsidRPr="00EE4EF3" w:rsidRDefault="00DD17C9" w:rsidP="00882413">
            <w:pPr>
              <w:jc w:val="cente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C9954D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57E676"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185DA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1C8CD3C" w14:textId="734FF321"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määrääminen</w:t>
            </w:r>
            <w:r>
              <w:rPr>
                <w:rFonts w:ascii="Calibri" w:hAnsi="Calibri" w:cs="Calibri"/>
                <w:b/>
                <w:bCs/>
                <w:sz w:val="20"/>
                <w:szCs w:val="20"/>
              </w:rPr>
              <w:t xml:space="preserve"> ja lääkkeen lopettaminen</w:t>
            </w:r>
          </w:p>
        </w:tc>
        <w:tc>
          <w:tcPr>
            <w:tcW w:w="850" w:type="dxa"/>
            <w:tcBorders>
              <w:top w:val="nil"/>
              <w:left w:val="nil"/>
              <w:bottom w:val="single" w:sz="4" w:space="0" w:color="auto"/>
              <w:right w:val="single" w:sz="4" w:space="0" w:color="auto"/>
            </w:tcBorders>
            <w:shd w:val="clear" w:color="auto" w:fill="auto"/>
            <w:noWrap/>
            <w:vAlign w:val="bottom"/>
            <w:hideMark/>
          </w:tcPr>
          <w:p w14:paraId="5F7626E6" w14:textId="3FD17535"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2BF36EC" w14:textId="618A48A5"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0CAACEC2" w14:textId="1111CC58"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FCAA5D9" w14:textId="72D8FCBF"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6C49203D" w14:textId="09650EBF"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4C66BD05" w14:textId="04F36379"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C6E4235" w14:textId="083BC146"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D4E6F6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5E7A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3955C91"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5CDCFD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Lääkkeen määrääjä laatii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33AC6FAF"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794565F6" w14:textId="7772434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66582F4" w14:textId="758B6150"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F5DBCC2" w14:textId="7F21438D"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A1F2A88" w14:textId="3A29846A"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8AF64E4" w14:textId="65C9AAA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BE7597" w14:textId="04A4A1D6" w:rsidR="00DD17C9" w:rsidRPr="00EE4EF3" w:rsidRDefault="00DD17C9" w:rsidP="00882413">
            <w:pPr>
              <w:jc w:val="center"/>
              <w:rPr>
                <w:rFonts w:ascii="Calibri" w:hAnsi="Calibri" w:cs="Calibri"/>
                <w:color w:val="80808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A7F13E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82C7D35"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E87FCAA"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40CF4D4" w14:textId="6901FB32" w:rsidR="00DD17C9" w:rsidRPr="00EE4EF3" w:rsidRDefault="00DD17C9" w:rsidP="00EE4EF3">
            <w:pPr>
              <w:rPr>
                <w:rFonts w:ascii="Calibri" w:hAnsi="Calibri" w:cs="Calibri"/>
                <w:sz w:val="20"/>
                <w:szCs w:val="20"/>
              </w:rPr>
            </w:pPr>
            <w:bookmarkStart w:id="85" w:name="_Hlk144795649"/>
            <w:r w:rsidRPr="00EE4EF3">
              <w:rPr>
                <w:rFonts w:ascii="Calibri" w:hAnsi="Calibri" w:cs="Calibri"/>
                <w:sz w:val="20"/>
                <w:szCs w:val="20"/>
              </w:rPr>
              <w:t>Lääkkeen määrääjä lopettaa (käytössä olevan) lääkkeen</w:t>
            </w:r>
            <w:r>
              <w:rPr>
                <w:rFonts w:ascii="Calibri" w:hAnsi="Calibri" w:cs="Calibri"/>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00192DCE" w14:textId="77777777" w:rsidR="00DD17C9" w:rsidRPr="00FA2A28" w:rsidRDefault="00DD17C9" w:rsidP="00EE4EF3">
            <w:pPr>
              <w:rPr>
                <w:rFonts w:ascii="Calibri" w:hAnsi="Calibri" w:cs="Calibri"/>
                <w:sz w:val="20"/>
                <w:szCs w:val="20"/>
              </w:rPr>
            </w:pPr>
            <w:r w:rsidRPr="00FA2A28">
              <w:rPr>
                <w:rFonts w:ascii="Calibri" w:hAnsi="Calibri" w:cs="Calibri"/>
                <w:sz w:val="20"/>
                <w:szCs w:val="20"/>
              </w:rPr>
              <w:t>---</w:t>
            </w:r>
          </w:p>
        </w:tc>
        <w:tc>
          <w:tcPr>
            <w:tcW w:w="992" w:type="dxa"/>
            <w:tcBorders>
              <w:top w:val="nil"/>
              <w:left w:val="nil"/>
              <w:bottom w:val="single" w:sz="4" w:space="0" w:color="auto"/>
              <w:right w:val="single" w:sz="4" w:space="0" w:color="auto"/>
            </w:tcBorders>
            <w:shd w:val="clear" w:color="auto" w:fill="auto"/>
            <w:noWrap/>
            <w:vAlign w:val="bottom"/>
            <w:hideMark/>
          </w:tcPr>
          <w:p w14:paraId="60FEE192"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D207E8D"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2A3A689"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B38C24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B81852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D9936" w14:textId="77777777" w:rsidR="00DD17C9" w:rsidRPr="00EE4EF3" w:rsidRDefault="00DD17C9" w:rsidP="00EE4EF3">
            <w:pPr>
              <w:rPr>
                <w:rFonts w:ascii="Calibri" w:hAnsi="Calibri" w:cs="Calibri"/>
                <w:color w:val="808080"/>
                <w:sz w:val="20"/>
                <w:szCs w:val="20"/>
              </w:rPr>
            </w:pPr>
            <w:r w:rsidRPr="00EE4EF3">
              <w:rPr>
                <w:rFonts w:ascii="Calibri" w:hAnsi="Calibri" w:cs="Calibri"/>
                <w:color w:val="80808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A7E35B3" w14:textId="34866C70" w:rsidR="00DD17C9" w:rsidRPr="00FA2A28" w:rsidRDefault="00DD17C9" w:rsidP="00882413">
            <w:pPr>
              <w:jc w:val="center"/>
              <w:rPr>
                <w:rFonts w:ascii="Calibri" w:hAnsi="Calibri" w:cs="Calibri"/>
                <w:sz w:val="20"/>
                <w:szCs w:val="20"/>
              </w:rPr>
            </w:pPr>
            <w:r w:rsidRPr="00FA2A28">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16DEE660"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r>
      <w:bookmarkEnd w:id="85"/>
      <w:tr w:rsidR="00DD17C9" w:rsidRPr="00EE4EF3" w14:paraId="692E878D"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B6ABCA5" w14:textId="10F2AFEE"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w:t>
            </w:r>
            <w:r>
              <w:rPr>
                <w:rFonts w:ascii="Calibri" w:hAnsi="Calibri" w:cs="Calibri"/>
                <w:b/>
                <w:bCs/>
                <w:sz w:val="20"/>
                <w:szCs w:val="20"/>
              </w:rPr>
              <w:t xml:space="preserve"> tai lääkkeen lopettamismerkinnän</w:t>
            </w:r>
            <w:r w:rsidRPr="00EE4EF3">
              <w:rPr>
                <w:rFonts w:ascii="Calibri" w:hAnsi="Calibri" w:cs="Calibri"/>
                <w:b/>
                <w:bCs/>
                <w:sz w:val="20"/>
                <w:szCs w:val="20"/>
              </w:rPr>
              <w:t xml:space="preserve"> tallentaminen</w:t>
            </w:r>
          </w:p>
        </w:tc>
        <w:tc>
          <w:tcPr>
            <w:tcW w:w="850" w:type="dxa"/>
            <w:tcBorders>
              <w:top w:val="nil"/>
              <w:left w:val="nil"/>
              <w:bottom w:val="single" w:sz="4" w:space="0" w:color="auto"/>
              <w:right w:val="single" w:sz="4" w:space="0" w:color="auto"/>
            </w:tcBorders>
            <w:shd w:val="clear" w:color="auto" w:fill="auto"/>
            <w:noWrap/>
            <w:vAlign w:val="bottom"/>
            <w:hideMark/>
          </w:tcPr>
          <w:p w14:paraId="78D4068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90AEA7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1C27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41DB349"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273B48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BE0D9E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139A4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A00C3A3"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5E087A"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0D5FBCC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9130FB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B4F34C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8A97B5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8ED4412"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159385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6D408B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F6073BD"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244CB43"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0891D17"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72DC03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0B9B419"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2CDAEB3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57DDE7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28CD4EE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757F609" w14:textId="270B89FC" w:rsidR="00DD17C9" w:rsidRPr="00FA2A28" w:rsidRDefault="00DD17C9" w:rsidP="00EE4EF3">
            <w:pPr>
              <w:rPr>
                <w:rFonts w:ascii="Calibri" w:hAnsi="Calibri" w:cs="Calibri"/>
                <w:sz w:val="20"/>
                <w:szCs w:val="20"/>
              </w:rPr>
            </w:pPr>
            <w:r>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3486B17B"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E5378F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354D8A0"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748BD" w14:textId="04B940FC" w:rsidR="00DD17C9" w:rsidRPr="00FA2A28" w:rsidRDefault="00DD17C9" w:rsidP="00EE4EF3">
            <w:pP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A19C39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711694" w14:textId="77777777" w:rsidR="00DD17C9" w:rsidRPr="00FA2A28" w:rsidRDefault="00DD17C9" w:rsidP="00EE4EF3">
            <w:pPr>
              <w:rPr>
                <w:rFonts w:ascii="Calibri" w:hAnsi="Calibri" w:cs="Calibri"/>
                <w:color w:val="FF0000"/>
                <w:sz w:val="20"/>
                <w:szCs w:val="20"/>
              </w:rPr>
            </w:pPr>
            <w:r w:rsidRPr="00FA2A28">
              <w:rPr>
                <w:rFonts w:ascii="Calibri" w:hAnsi="Calibri" w:cs="Calibri"/>
                <w:color w:val="FF0000"/>
                <w:sz w:val="20"/>
                <w:szCs w:val="20"/>
              </w:rPr>
              <w:t> </w:t>
            </w:r>
          </w:p>
        </w:tc>
      </w:tr>
      <w:tr w:rsidR="00DD17C9" w:rsidRPr="00EE4EF3" w14:paraId="4B3E79D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4F051B" w14:textId="404385D8" w:rsidR="00DD17C9" w:rsidRPr="00EE4EF3" w:rsidRDefault="00DD17C9" w:rsidP="00EE4C3C">
            <w:pPr>
              <w:rPr>
                <w:rFonts w:ascii="Calibri" w:hAnsi="Calibri" w:cs="Calibri"/>
                <w:sz w:val="20"/>
                <w:szCs w:val="20"/>
              </w:rPr>
            </w:pPr>
            <w:r w:rsidRPr="00EE4C3C">
              <w:rPr>
                <w:rFonts w:ascii="Calibri" w:hAnsi="Calibri" w:cs="Calibri"/>
                <w:sz w:val="20"/>
                <w:szCs w:val="20"/>
              </w:rPr>
              <w:t>Farmasisti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6083C6E8"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A7293EA"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8A1457C" w14:textId="72D8D740"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3DF378D8"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06FC54B"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AF0AB62"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DEB9FFA" w14:textId="77777777" w:rsidR="00DD17C9" w:rsidRPr="003F639A"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717CF5" w14:textId="3EB8AFD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3D366E5" w14:textId="77777777" w:rsidR="00DD17C9" w:rsidRPr="00EE4EF3" w:rsidRDefault="00DD17C9" w:rsidP="003F639A">
            <w:pPr>
              <w:jc w:val="center"/>
              <w:rPr>
                <w:rFonts w:ascii="Calibri" w:hAnsi="Calibri" w:cs="Calibri"/>
                <w:color w:val="0000FF"/>
                <w:sz w:val="20"/>
                <w:szCs w:val="20"/>
              </w:rPr>
            </w:pPr>
          </w:p>
        </w:tc>
      </w:tr>
      <w:tr w:rsidR="00DD17C9" w:rsidRPr="00EE4EF3" w14:paraId="0D4AED25"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7DCDF1A" w14:textId="72606928" w:rsidR="00DD17C9" w:rsidRPr="00EE4EF3" w:rsidRDefault="00DD17C9" w:rsidP="00EE4EF3">
            <w:pPr>
              <w:rPr>
                <w:rFonts w:ascii="Calibri" w:hAnsi="Calibri" w:cs="Calibri"/>
                <w:sz w:val="20"/>
                <w:szCs w:val="20"/>
              </w:rPr>
            </w:pPr>
            <w:r w:rsidRPr="00EE4C3C">
              <w:rPr>
                <w:rFonts w:ascii="Calibri" w:hAnsi="Calibri" w:cs="Calibri"/>
                <w:sz w:val="20"/>
                <w:szCs w:val="20"/>
              </w:rPr>
              <w:t>Farmasian opiskelija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7F67D3F7"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D3B9DAC"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31C9B8A" w14:textId="44FE0E07" w:rsidR="00DD17C9" w:rsidRPr="003F639A" w:rsidRDefault="00DD17C9" w:rsidP="003F639A">
            <w:pPr>
              <w:jc w:val="center"/>
              <w:rPr>
                <w:rFonts w:ascii="Calibri" w:hAnsi="Calibri" w:cs="Calibri"/>
                <w:sz w:val="20"/>
                <w:szCs w:val="20"/>
              </w:rPr>
            </w:pPr>
            <w:r w:rsidRPr="003F639A">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tcPr>
          <w:p w14:paraId="7B87BE9E"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1A8AA2A"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5E94D3EA"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E929CDD" w14:textId="5D00328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5CEC132E" w14:textId="621B5946"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67A8AAA5" w14:textId="77777777" w:rsidR="00DD17C9" w:rsidRPr="00EE4EF3" w:rsidRDefault="00DD17C9" w:rsidP="003F639A">
            <w:pPr>
              <w:jc w:val="center"/>
              <w:rPr>
                <w:rFonts w:ascii="Calibri" w:hAnsi="Calibri" w:cs="Calibri"/>
                <w:color w:val="0000FF"/>
                <w:sz w:val="20"/>
                <w:szCs w:val="20"/>
              </w:rPr>
            </w:pPr>
          </w:p>
        </w:tc>
      </w:tr>
      <w:tr w:rsidR="00DD17C9" w:rsidRPr="00EE4EF3" w14:paraId="4900946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F3ED8F5"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Sairaanhoitaja/Farmasisti muuttaa annostusohjetta hoitosuunnitelman mukaan</w:t>
            </w:r>
          </w:p>
        </w:tc>
        <w:tc>
          <w:tcPr>
            <w:tcW w:w="850" w:type="dxa"/>
            <w:tcBorders>
              <w:top w:val="nil"/>
              <w:left w:val="nil"/>
              <w:bottom w:val="single" w:sz="4" w:space="0" w:color="auto"/>
              <w:right w:val="single" w:sz="4" w:space="0" w:color="auto"/>
            </w:tcBorders>
            <w:shd w:val="clear" w:color="auto" w:fill="auto"/>
            <w:noWrap/>
            <w:vAlign w:val="bottom"/>
          </w:tcPr>
          <w:p w14:paraId="6915F97B" w14:textId="3F9DECD8" w:rsidR="00DD17C9" w:rsidRPr="00FA2A28" w:rsidRDefault="00DD17C9" w:rsidP="003F639A">
            <w:pPr>
              <w:jc w:val="center"/>
              <w:rPr>
                <w:rFonts w:ascii="Calibri" w:hAnsi="Calibri" w:cs="Calibri"/>
                <w:sz w:val="20"/>
                <w:szCs w:val="20"/>
              </w:rPr>
            </w:pPr>
            <w:r>
              <w:rPr>
                <w:rFonts w:ascii="Calibri" w:hAnsi="Calibri" w:cs="Calibri"/>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0B10D2A8" w14:textId="50553265"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F6E2AE2" w14:textId="2461A07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06FEE40" w14:textId="5182DCE8"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113F866" w14:textId="790BB745" w:rsidR="00DD17C9" w:rsidRPr="00EE4EF3"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2D3127" w14:textId="647686FC" w:rsidR="00DD17C9" w:rsidRPr="00FA2A28" w:rsidRDefault="00DD17C9"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EC385AC" w14:textId="5D1B32F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55108FCA" w14:textId="777E8D6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769088E" w14:textId="4D04D083" w:rsidR="00DD17C9" w:rsidRPr="00EE4EF3" w:rsidRDefault="00DD17C9" w:rsidP="003F639A">
            <w:pPr>
              <w:jc w:val="center"/>
              <w:rPr>
                <w:rFonts w:ascii="Calibri" w:hAnsi="Calibri" w:cs="Calibri"/>
                <w:color w:val="0000FF"/>
                <w:sz w:val="20"/>
                <w:szCs w:val="20"/>
              </w:rPr>
            </w:pPr>
          </w:p>
        </w:tc>
      </w:tr>
      <w:tr w:rsidR="008D1CEB" w:rsidRPr="00EE4EF3" w14:paraId="59C71D86" w14:textId="77777777" w:rsidTr="00882413">
        <w:trPr>
          <w:trHeight w:val="576"/>
          <w:ins w:id="86" w:author="Pettersson Mirkka" w:date="2024-03-08T14:03:00Z"/>
        </w:trPr>
        <w:tc>
          <w:tcPr>
            <w:tcW w:w="2689" w:type="dxa"/>
            <w:tcBorders>
              <w:top w:val="nil"/>
              <w:left w:val="single" w:sz="4" w:space="0" w:color="auto"/>
              <w:bottom w:val="single" w:sz="4" w:space="0" w:color="auto"/>
              <w:right w:val="single" w:sz="4" w:space="0" w:color="auto"/>
            </w:tcBorders>
            <w:shd w:val="clear" w:color="auto" w:fill="auto"/>
          </w:tcPr>
          <w:p w14:paraId="05483C2C" w14:textId="69B1C523" w:rsidR="008D1CEB" w:rsidRPr="00EE4EF3" w:rsidRDefault="008D1CEB" w:rsidP="00EE4EF3">
            <w:pPr>
              <w:rPr>
                <w:ins w:id="87" w:author="Pettersson Mirkka" w:date="2024-03-08T14:03:00Z"/>
                <w:rFonts w:ascii="Calibri" w:hAnsi="Calibri" w:cs="Calibri"/>
                <w:sz w:val="20"/>
                <w:szCs w:val="20"/>
              </w:rPr>
            </w:pPr>
            <w:ins w:id="88" w:author="Pettersson Mirkka" w:date="2024-03-08T14:03:00Z">
              <w:r w:rsidRPr="00EE4EF3">
                <w:rPr>
                  <w:rFonts w:ascii="Calibri" w:hAnsi="Calibri" w:cs="Calibri"/>
                  <w:sz w:val="20"/>
                  <w:szCs w:val="20"/>
                </w:rPr>
                <w:t xml:space="preserve">Sairaanhoitaja/Farmasisti </w:t>
              </w:r>
            </w:ins>
            <w:ins w:id="89" w:author="Pettersson Mirkka" w:date="2024-03-08T14:04:00Z">
              <w:r>
                <w:rPr>
                  <w:rFonts w:ascii="Calibri" w:hAnsi="Calibri" w:cs="Calibri"/>
                  <w:sz w:val="20"/>
                  <w:szCs w:val="20"/>
                </w:rPr>
                <w:t xml:space="preserve">annostusohjeen muutoksen yhteydessä </w:t>
              </w:r>
            </w:ins>
            <w:ins w:id="90" w:author="Pettersson Mirkka" w:date="2024-03-08T14:05:00Z">
              <w:r>
                <w:rPr>
                  <w:rFonts w:ascii="Calibri" w:hAnsi="Calibri" w:cs="Calibri"/>
                  <w:sz w:val="20"/>
                  <w:szCs w:val="20"/>
                </w:rPr>
                <w:t>tallentaa lääkkeen lopetuksen</w:t>
              </w:r>
            </w:ins>
          </w:p>
        </w:tc>
        <w:tc>
          <w:tcPr>
            <w:tcW w:w="850" w:type="dxa"/>
            <w:tcBorders>
              <w:top w:val="nil"/>
              <w:left w:val="nil"/>
              <w:bottom w:val="single" w:sz="4" w:space="0" w:color="auto"/>
              <w:right w:val="single" w:sz="4" w:space="0" w:color="auto"/>
            </w:tcBorders>
            <w:shd w:val="clear" w:color="auto" w:fill="auto"/>
            <w:noWrap/>
            <w:vAlign w:val="bottom"/>
          </w:tcPr>
          <w:p w14:paraId="3F390C86" w14:textId="77777777" w:rsidR="008D1CEB" w:rsidRDefault="008D1CEB" w:rsidP="003F639A">
            <w:pPr>
              <w:jc w:val="center"/>
              <w:rPr>
                <w:ins w:id="91" w:author="Pettersson Mirkka" w:date="2024-03-08T14:03:00Z"/>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AA239EC" w14:textId="77777777" w:rsidR="008D1CEB" w:rsidRPr="00EE4EF3" w:rsidRDefault="008D1CEB" w:rsidP="003F639A">
            <w:pPr>
              <w:jc w:val="center"/>
              <w:rPr>
                <w:ins w:id="92" w:author="Pettersson Mirkka" w:date="2024-03-08T14:03:00Z"/>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C94C0AB" w14:textId="77777777" w:rsidR="008D1CEB" w:rsidRPr="00EE4EF3" w:rsidRDefault="008D1CEB" w:rsidP="003F639A">
            <w:pPr>
              <w:jc w:val="center"/>
              <w:rPr>
                <w:ins w:id="93" w:author="Pettersson Mirkka" w:date="2024-03-08T14:03:00Z"/>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1B020DC" w14:textId="77777777" w:rsidR="008D1CEB" w:rsidRPr="00EE4EF3" w:rsidRDefault="008D1CEB" w:rsidP="003F639A">
            <w:pPr>
              <w:jc w:val="center"/>
              <w:rPr>
                <w:ins w:id="94" w:author="Pettersson Mirkka" w:date="2024-03-08T14:03:00Z"/>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CE96F5E" w14:textId="77777777" w:rsidR="008D1CEB" w:rsidRPr="00EE4EF3" w:rsidRDefault="008D1CEB" w:rsidP="003F639A">
            <w:pPr>
              <w:jc w:val="center"/>
              <w:rPr>
                <w:ins w:id="95" w:author="Pettersson Mirkka" w:date="2024-03-08T14:03:00Z"/>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2621BA6" w14:textId="70380C6C" w:rsidR="008D1CEB" w:rsidRDefault="008D1CEB" w:rsidP="003F639A">
            <w:pPr>
              <w:jc w:val="center"/>
              <w:rPr>
                <w:ins w:id="96" w:author="Pettersson Mirkka" w:date="2024-03-08T14:03:00Z"/>
                <w:rFonts w:ascii="Calibri" w:hAnsi="Calibri" w:cs="Calibri"/>
                <w:sz w:val="20"/>
                <w:szCs w:val="20"/>
              </w:rPr>
            </w:pPr>
            <w:ins w:id="97" w:author="Pettersson Mirkka" w:date="2024-03-08T14:05:00Z">
              <w:r>
                <w:rPr>
                  <w:rFonts w:ascii="Calibri" w:hAnsi="Calibri" w:cs="Calibri"/>
                  <w:sz w:val="20"/>
                  <w:szCs w:val="20"/>
                </w:rPr>
                <w:t>MER</w:t>
              </w:r>
            </w:ins>
          </w:p>
        </w:tc>
        <w:tc>
          <w:tcPr>
            <w:tcW w:w="851" w:type="dxa"/>
            <w:tcBorders>
              <w:top w:val="nil"/>
              <w:left w:val="nil"/>
              <w:bottom w:val="single" w:sz="4" w:space="0" w:color="auto"/>
              <w:right w:val="single" w:sz="4" w:space="0" w:color="auto"/>
            </w:tcBorders>
            <w:shd w:val="clear" w:color="auto" w:fill="auto"/>
            <w:noWrap/>
            <w:vAlign w:val="bottom"/>
          </w:tcPr>
          <w:p w14:paraId="48CB997A" w14:textId="77777777" w:rsidR="008D1CEB" w:rsidRPr="00EE4EF3" w:rsidRDefault="008D1CEB" w:rsidP="003F639A">
            <w:pPr>
              <w:jc w:val="center"/>
              <w:rPr>
                <w:ins w:id="98" w:author="Pettersson Mirkka" w:date="2024-03-08T14:03:00Z"/>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CBC5EC" w14:textId="30F25277" w:rsidR="008D1CEB" w:rsidRPr="00FA2A28" w:rsidRDefault="008D1CEB" w:rsidP="003F639A">
            <w:pPr>
              <w:jc w:val="center"/>
              <w:rPr>
                <w:ins w:id="99" w:author="Pettersson Mirkka" w:date="2024-03-08T14:03:00Z"/>
                <w:rFonts w:ascii="Calibri" w:hAnsi="Calibri" w:cs="Calibri"/>
                <w:color w:val="0000FF"/>
                <w:sz w:val="20"/>
                <w:szCs w:val="20"/>
              </w:rPr>
            </w:pPr>
            <w:ins w:id="100" w:author="Pettersson Mirkka" w:date="2024-03-08T14:05:00Z">
              <w:r>
                <w:rPr>
                  <w:rFonts w:ascii="Calibri" w:hAnsi="Calibri" w:cs="Calibri"/>
                  <w:color w:val="0000FF"/>
                  <w:sz w:val="20"/>
                  <w:szCs w:val="20"/>
                </w:rPr>
                <w:t>LLL</w:t>
              </w:r>
            </w:ins>
          </w:p>
        </w:tc>
        <w:tc>
          <w:tcPr>
            <w:tcW w:w="992" w:type="dxa"/>
            <w:tcBorders>
              <w:top w:val="nil"/>
              <w:left w:val="nil"/>
              <w:bottom w:val="single" w:sz="4" w:space="0" w:color="auto"/>
              <w:right w:val="single" w:sz="4" w:space="0" w:color="auto"/>
            </w:tcBorders>
            <w:shd w:val="clear" w:color="auto" w:fill="auto"/>
            <w:noWrap/>
            <w:vAlign w:val="bottom"/>
          </w:tcPr>
          <w:p w14:paraId="3574B817" w14:textId="77777777" w:rsidR="008D1CEB" w:rsidRPr="00EE4EF3" w:rsidRDefault="008D1CEB" w:rsidP="003F639A">
            <w:pPr>
              <w:jc w:val="center"/>
              <w:rPr>
                <w:ins w:id="101" w:author="Pettersson Mirkka" w:date="2024-03-08T14:03:00Z"/>
                <w:rFonts w:ascii="Calibri" w:hAnsi="Calibri" w:cs="Calibri"/>
                <w:color w:val="0000FF"/>
                <w:sz w:val="20"/>
                <w:szCs w:val="20"/>
              </w:rPr>
            </w:pPr>
          </w:p>
        </w:tc>
      </w:tr>
      <w:tr w:rsidR="00DD17C9" w:rsidRPr="00EE4EF3" w14:paraId="5D9B850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64B0186"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toimituksen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7686490B" w14:textId="4CC00EB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8AD2342" w14:textId="7F01C6F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52E62FC" w14:textId="0239EF6F"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1F982661" w14:textId="03A32DC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B051FFF" w14:textId="261EC99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EA93B6C" w14:textId="0629529D"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D598A82" w14:textId="7A52F94E" w:rsidR="00DD17C9" w:rsidRPr="00FA2A28"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B937BC3" w14:textId="5C332A9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FFE7BE" w14:textId="31F5F830" w:rsidR="00DD17C9" w:rsidRPr="00FA2A28" w:rsidRDefault="00DD17C9" w:rsidP="003F639A">
            <w:pPr>
              <w:jc w:val="center"/>
              <w:rPr>
                <w:rFonts w:ascii="Calibri" w:hAnsi="Calibri" w:cs="Calibri"/>
                <w:sz w:val="20"/>
                <w:szCs w:val="20"/>
              </w:rPr>
            </w:pPr>
          </w:p>
        </w:tc>
      </w:tr>
      <w:tr w:rsidR="00DD17C9" w:rsidRPr="00EE4EF3" w14:paraId="66FCF83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24BDF26"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23BC7AB7" w14:textId="443F23A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0BC8404"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B215683" w14:textId="45478BD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0096E3"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6A95E40" w14:textId="64CBBC12"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A91AAA6" w14:textId="76FAF4FF"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4C5D47" w14:textId="1495E18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1D1EBF9" w14:textId="54F9104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D567CC9" w14:textId="71F1EAF3" w:rsidR="00DD17C9" w:rsidRPr="00EE4EF3" w:rsidRDefault="00DD17C9" w:rsidP="003F639A">
            <w:pPr>
              <w:jc w:val="center"/>
              <w:rPr>
                <w:rFonts w:ascii="Calibri" w:hAnsi="Calibri" w:cs="Calibri"/>
                <w:sz w:val="20"/>
                <w:szCs w:val="20"/>
              </w:rPr>
            </w:pPr>
          </w:p>
        </w:tc>
      </w:tr>
      <w:tr w:rsidR="00DD17C9" w:rsidRPr="00EE4EF3" w14:paraId="08F30670"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11CB7B20"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Farmasian opiskelija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463F3AFD" w14:textId="68CF5BD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2C6D6E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12E167C" w14:textId="7603592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02154FE"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19C63266" w14:textId="797F949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882748" w14:textId="2E744EE1"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957CE26" w14:textId="10085A68"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41E6CA" w14:textId="3F02E87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53F92C6" w14:textId="6D9D68E2" w:rsidR="00DD17C9" w:rsidRPr="00EE4EF3" w:rsidRDefault="00DD17C9" w:rsidP="003F639A">
            <w:pPr>
              <w:jc w:val="center"/>
              <w:rPr>
                <w:rFonts w:ascii="Calibri" w:hAnsi="Calibri" w:cs="Calibri"/>
                <w:sz w:val="20"/>
                <w:szCs w:val="20"/>
              </w:rPr>
            </w:pPr>
          </w:p>
        </w:tc>
      </w:tr>
      <w:tr w:rsidR="00DD17C9" w:rsidRPr="00EE4EF3" w14:paraId="1CC49A6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E4AAC8F"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1CADACB" w14:textId="4ACD9AC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E38668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4C124A6" w14:textId="4CB7240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0A7E094" w14:textId="28ECE2D4"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35F536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6B0E59E5" w14:textId="22C695CA"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09BA619" w14:textId="376D37C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F26FB7C" w14:textId="7400CAF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58A8CA7" w14:textId="5D7850FB" w:rsidR="00DD17C9" w:rsidRPr="00EE4EF3" w:rsidRDefault="00DD17C9" w:rsidP="003F639A">
            <w:pPr>
              <w:jc w:val="center"/>
              <w:rPr>
                <w:rFonts w:ascii="Calibri" w:hAnsi="Calibri" w:cs="Calibri"/>
                <w:sz w:val="20"/>
                <w:szCs w:val="20"/>
              </w:rPr>
            </w:pPr>
          </w:p>
        </w:tc>
      </w:tr>
      <w:tr w:rsidR="00DD17C9" w:rsidRPr="00EE4EF3" w14:paraId="73563023"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D640B4E"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Farmasian opiskelija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212776B" w14:textId="3E37504E"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97C13AB"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80B721F" w14:textId="6B10A41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A25D16D" w14:textId="7872F0F2"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7E004FC"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482C0ED7" w14:textId="6C926CEC"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D421908" w14:textId="377C61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51543A4"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BD0BAF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r>
      <w:tr w:rsidR="00DD17C9" w:rsidRPr="00EE4EF3" w14:paraId="799EA46A"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4C81B68F" w14:textId="03636540" w:rsidR="00DD17C9" w:rsidRPr="00EE4EF3" w:rsidRDefault="00DD17C9" w:rsidP="00EE4EF3">
            <w:pPr>
              <w:rPr>
                <w:rFonts w:ascii="Calibri" w:hAnsi="Calibri" w:cs="Calibri"/>
                <w:b/>
                <w:bCs/>
                <w:color w:val="0000FF"/>
                <w:sz w:val="20"/>
                <w:szCs w:val="20"/>
              </w:rPr>
            </w:pPr>
            <w:r w:rsidRPr="00EE4EF3">
              <w:rPr>
                <w:rFonts w:ascii="Calibri" w:hAnsi="Calibri" w:cs="Calibri"/>
                <w:b/>
                <w:bCs/>
                <w:sz w:val="20"/>
                <w:szCs w:val="20"/>
              </w:rPr>
              <w:t>Lääkemääräyksen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274571EE" w14:textId="4869810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E30731B" w14:textId="128908E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3BC9CC4" w14:textId="2E26267C"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5D6C965" w14:textId="089F23DD"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F8F863" w14:textId="5C2F8D55"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95DDFDA" w14:textId="274DCAA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161B1FF" w14:textId="6E63204F"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298839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FFCC73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73B7029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5616727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p>
        </w:tc>
        <w:tc>
          <w:tcPr>
            <w:tcW w:w="850" w:type="dxa"/>
            <w:tcBorders>
              <w:top w:val="nil"/>
              <w:left w:val="nil"/>
              <w:bottom w:val="single" w:sz="4" w:space="0" w:color="auto"/>
              <w:right w:val="single" w:sz="4" w:space="0" w:color="auto"/>
            </w:tcBorders>
            <w:shd w:val="clear" w:color="auto" w:fill="auto"/>
            <w:noWrap/>
            <w:vAlign w:val="bottom"/>
            <w:hideMark/>
          </w:tcPr>
          <w:p w14:paraId="36311D5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53E4BC0" w14:textId="6BDB5BC6"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ECB562" w14:textId="595CBC7B"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0F71FA8"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3864C91" w14:textId="55B796C5"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2343D07" w14:textId="7F1FE67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9161408" w14:textId="05D980CF"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6AADA00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1E1852A" w14:textId="0C391E76" w:rsidR="00DD17C9" w:rsidRPr="00FA2A28" w:rsidRDefault="00DD17C9" w:rsidP="00EE4EF3">
            <w:pPr>
              <w:rPr>
                <w:rFonts w:ascii="Calibri" w:hAnsi="Calibri" w:cs="Calibri"/>
                <w:sz w:val="20"/>
                <w:szCs w:val="20"/>
              </w:rPr>
            </w:pPr>
            <w:del w:id="102" w:author="Pettersson Mirkka" w:date="2024-03-08T14:52:00Z">
              <w:r w:rsidRPr="00FA2A28" w:rsidDel="00673D38">
                <w:rPr>
                  <w:rFonts w:ascii="Calibri" w:hAnsi="Calibri" w:cs="Calibri"/>
                  <w:sz w:val="20"/>
                  <w:szCs w:val="20"/>
                </w:rPr>
                <w:delText>HOIVAS</w:delText>
              </w:r>
            </w:del>
          </w:p>
        </w:tc>
      </w:tr>
      <w:tr w:rsidR="00673D38" w:rsidRPr="00EE4EF3" w14:paraId="1D300799" w14:textId="77777777" w:rsidTr="00882413">
        <w:trPr>
          <w:trHeight w:val="288"/>
          <w:ins w:id="103" w:author="Pettersson Mirkka" w:date="2024-03-08T14:51:00Z"/>
        </w:trPr>
        <w:tc>
          <w:tcPr>
            <w:tcW w:w="2689" w:type="dxa"/>
            <w:tcBorders>
              <w:top w:val="nil"/>
              <w:left w:val="single" w:sz="4" w:space="0" w:color="auto"/>
              <w:bottom w:val="single" w:sz="4" w:space="0" w:color="auto"/>
              <w:right w:val="single" w:sz="4" w:space="0" w:color="auto"/>
            </w:tcBorders>
            <w:shd w:val="clear" w:color="auto" w:fill="auto"/>
          </w:tcPr>
          <w:p w14:paraId="5E889326" w14:textId="0BAC673A" w:rsidR="00673D38" w:rsidRPr="00EE4EF3" w:rsidRDefault="00673D38" w:rsidP="00EE4EF3">
            <w:pPr>
              <w:rPr>
                <w:ins w:id="104" w:author="Pettersson Mirkka" w:date="2024-03-08T14:51:00Z"/>
                <w:rFonts w:ascii="Calibri" w:hAnsi="Calibri" w:cs="Calibri"/>
                <w:color w:val="000000"/>
                <w:sz w:val="20"/>
                <w:szCs w:val="20"/>
              </w:rPr>
            </w:pPr>
            <w:ins w:id="105" w:author="Pettersson Mirkka" w:date="2024-03-08T14:52:00Z">
              <w:r w:rsidRPr="00EE4EF3">
                <w:rPr>
                  <w:rFonts w:ascii="Calibri" w:hAnsi="Calibri" w:cs="Calibri"/>
                  <w:color w:val="000000"/>
                  <w:sz w:val="20"/>
                  <w:szCs w:val="20"/>
                </w:rPr>
                <w:t>Korjaaja korjaa lääkemääräystä</w:t>
              </w:r>
              <w:r>
                <w:rPr>
                  <w:rFonts w:ascii="Calibri" w:hAnsi="Calibri" w:cs="Calibri"/>
                  <w:color w:val="000000"/>
                  <w:sz w:val="20"/>
                  <w:szCs w:val="20"/>
                </w:rPr>
                <w:t xml:space="preserve"> lääkkeen määrääjän ohjeiden mukaisesti</w:t>
              </w:r>
            </w:ins>
          </w:p>
        </w:tc>
        <w:tc>
          <w:tcPr>
            <w:tcW w:w="850" w:type="dxa"/>
            <w:tcBorders>
              <w:top w:val="nil"/>
              <w:left w:val="nil"/>
              <w:bottom w:val="single" w:sz="4" w:space="0" w:color="auto"/>
              <w:right w:val="single" w:sz="4" w:space="0" w:color="auto"/>
            </w:tcBorders>
            <w:shd w:val="clear" w:color="auto" w:fill="auto"/>
            <w:noWrap/>
            <w:vAlign w:val="bottom"/>
          </w:tcPr>
          <w:p w14:paraId="38820454" w14:textId="288AD951" w:rsidR="00673D38" w:rsidRPr="00EE4EF3" w:rsidRDefault="00673D38" w:rsidP="003F639A">
            <w:pPr>
              <w:jc w:val="center"/>
              <w:rPr>
                <w:ins w:id="106" w:author="Pettersson Mirkka" w:date="2024-03-08T14:51:00Z"/>
                <w:rFonts w:ascii="Calibri" w:hAnsi="Calibri" w:cs="Calibri"/>
                <w:color w:val="000000"/>
                <w:sz w:val="20"/>
                <w:szCs w:val="20"/>
              </w:rPr>
            </w:pPr>
            <w:ins w:id="107" w:author="Pettersson Mirkka" w:date="2024-03-08T14:52:00Z">
              <w:r>
                <w:rPr>
                  <w:rFonts w:ascii="Calibri" w:hAnsi="Calibri" w:cs="Calibri"/>
                  <w:color w:val="000000"/>
                  <w:sz w:val="20"/>
                  <w:szCs w:val="20"/>
                </w:rPr>
                <w:t>LAL</w:t>
              </w:r>
            </w:ins>
          </w:p>
        </w:tc>
        <w:tc>
          <w:tcPr>
            <w:tcW w:w="992" w:type="dxa"/>
            <w:tcBorders>
              <w:top w:val="nil"/>
              <w:left w:val="nil"/>
              <w:bottom w:val="single" w:sz="4" w:space="0" w:color="auto"/>
              <w:right w:val="single" w:sz="4" w:space="0" w:color="auto"/>
            </w:tcBorders>
            <w:shd w:val="clear" w:color="auto" w:fill="auto"/>
            <w:noWrap/>
            <w:vAlign w:val="bottom"/>
          </w:tcPr>
          <w:p w14:paraId="6EECD717" w14:textId="77777777" w:rsidR="00673D38" w:rsidRPr="00EE4EF3" w:rsidRDefault="00673D38" w:rsidP="003F639A">
            <w:pPr>
              <w:jc w:val="center"/>
              <w:rPr>
                <w:ins w:id="108" w:author="Pettersson Mirkka" w:date="2024-03-08T14:51:00Z"/>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F047FA0" w14:textId="77777777" w:rsidR="00673D38" w:rsidRPr="00EE4EF3" w:rsidRDefault="00673D38" w:rsidP="003F639A">
            <w:pPr>
              <w:jc w:val="center"/>
              <w:rPr>
                <w:ins w:id="109" w:author="Pettersson Mirkka" w:date="2024-03-08T14:51:00Z"/>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3AA0D0C0" w14:textId="60BC5BD3" w:rsidR="00673D38" w:rsidRPr="00EE4EF3" w:rsidRDefault="00673D38" w:rsidP="003F639A">
            <w:pPr>
              <w:jc w:val="center"/>
              <w:rPr>
                <w:ins w:id="110" w:author="Pettersson Mirkka" w:date="2024-03-08T14:51:00Z"/>
                <w:rFonts w:ascii="Calibri" w:hAnsi="Calibri" w:cs="Calibri"/>
                <w:color w:val="000000"/>
                <w:sz w:val="20"/>
                <w:szCs w:val="20"/>
              </w:rPr>
            </w:pPr>
            <w:ins w:id="111" w:author="Pettersson Mirkka" w:date="2024-03-08T14:53:00Z">
              <w:r>
                <w:rPr>
                  <w:rFonts w:ascii="Calibri" w:hAnsi="Calibri" w:cs="Calibri"/>
                  <w:color w:val="000000"/>
                  <w:sz w:val="20"/>
                  <w:szCs w:val="20"/>
                </w:rPr>
                <w:t>KOR</w:t>
              </w:r>
            </w:ins>
          </w:p>
        </w:tc>
        <w:tc>
          <w:tcPr>
            <w:tcW w:w="851" w:type="dxa"/>
            <w:tcBorders>
              <w:top w:val="nil"/>
              <w:left w:val="nil"/>
              <w:bottom w:val="single" w:sz="4" w:space="0" w:color="auto"/>
              <w:right w:val="single" w:sz="4" w:space="0" w:color="auto"/>
            </w:tcBorders>
            <w:shd w:val="clear" w:color="auto" w:fill="auto"/>
            <w:noWrap/>
            <w:vAlign w:val="bottom"/>
          </w:tcPr>
          <w:p w14:paraId="4675355C" w14:textId="77777777" w:rsidR="00673D38" w:rsidRPr="00EE4EF3" w:rsidRDefault="00673D38" w:rsidP="003F639A">
            <w:pPr>
              <w:jc w:val="center"/>
              <w:rPr>
                <w:ins w:id="112" w:author="Pettersson Mirkka" w:date="2024-03-08T14:51:00Z"/>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8CDB92" w14:textId="77777777" w:rsidR="00673D38" w:rsidRPr="00EE4EF3" w:rsidRDefault="00673D38" w:rsidP="003F639A">
            <w:pPr>
              <w:jc w:val="center"/>
              <w:rPr>
                <w:ins w:id="113" w:author="Pettersson Mirkka" w:date="2024-03-08T14:51:00Z"/>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BD03F03" w14:textId="77777777" w:rsidR="00673D38" w:rsidRPr="00EE4EF3" w:rsidRDefault="00673D38" w:rsidP="003F639A">
            <w:pPr>
              <w:jc w:val="center"/>
              <w:rPr>
                <w:ins w:id="114" w:author="Pettersson Mirkka" w:date="2024-03-08T14:51:00Z"/>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F0E412A" w14:textId="77777777" w:rsidR="00673D38" w:rsidRPr="00EE4EF3" w:rsidRDefault="00673D38" w:rsidP="00EE4EF3">
            <w:pPr>
              <w:rPr>
                <w:ins w:id="115" w:author="Pettersson Mirkka" w:date="2024-03-08T14:51:00Z"/>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0E6B164" w14:textId="06525010" w:rsidR="00673D38" w:rsidRPr="00FA2A28" w:rsidRDefault="00673D38" w:rsidP="00EE4EF3">
            <w:pPr>
              <w:rPr>
                <w:ins w:id="116" w:author="Pettersson Mirkka" w:date="2024-03-08T14:51:00Z"/>
                <w:rFonts w:ascii="Calibri" w:hAnsi="Calibri" w:cs="Calibri"/>
                <w:sz w:val="20"/>
                <w:szCs w:val="20"/>
              </w:rPr>
            </w:pPr>
            <w:ins w:id="117" w:author="Pettersson Mirkka" w:date="2024-03-08T14:52:00Z">
              <w:r w:rsidRPr="00FA2A28">
                <w:rPr>
                  <w:rFonts w:ascii="Calibri" w:hAnsi="Calibri" w:cs="Calibri"/>
                  <w:sz w:val="20"/>
                  <w:szCs w:val="20"/>
                </w:rPr>
                <w:t>HOIVAS</w:t>
              </w:r>
            </w:ins>
          </w:p>
        </w:tc>
      </w:tr>
      <w:tr w:rsidR="00DD17C9" w:rsidRPr="00EE4EF3" w14:paraId="3C05E6CF"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4EEB670C"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korjaa lääkemääräystä (Apteekki)</w:t>
            </w:r>
          </w:p>
        </w:tc>
        <w:tc>
          <w:tcPr>
            <w:tcW w:w="850" w:type="dxa"/>
            <w:tcBorders>
              <w:top w:val="nil"/>
              <w:left w:val="nil"/>
              <w:bottom w:val="single" w:sz="4" w:space="0" w:color="auto"/>
              <w:right w:val="single" w:sz="4" w:space="0" w:color="auto"/>
            </w:tcBorders>
            <w:shd w:val="clear" w:color="auto" w:fill="auto"/>
            <w:noWrap/>
            <w:vAlign w:val="bottom"/>
            <w:hideMark/>
          </w:tcPr>
          <w:p w14:paraId="37DD0B81"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60F2D07" w14:textId="042F3861"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F3F4539" w14:textId="2292970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4F9A3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3DDAEE4B" w14:textId="6CB91E24"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2F47855" w14:textId="14C63E2C"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7B91A7D" w14:textId="0AF41A9F"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BC64D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0764E73" w14:textId="59E372E8" w:rsidR="00DD17C9" w:rsidRPr="00FA2A28" w:rsidRDefault="00DD17C9" w:rsidP="00EE4EF3">
            <w:pPr>
              <w:rPr>
                <w:rFonts w:ascii="Calibri" w:hAnsi="Calibri" w:cs="Calibri"/>
                <w:sz w:val="20"/>
                <w:szCs w:val="20"/>
              </w:rPr>
            </w:pPr>
            <w:del w:id="118" w:author="Pettersson Mirkka" w:date="2024-03-08T14:53:00Z">
              <w:r w:rsidRPr="00FA2A28" w:rsidDel="00673D38">
                <w:rPr>
                  <w:rFonts w:ascii="Calibri" w:hAnsi="Calibri" w:cs="Calibri"/>
                  <w:sz w:val="20"/>
                  <w:szCs w:val="20"/>
                </w:rPr>
                <w:delText>HOIVAS</w:delText>
              </w:r>
            </w:del>
          </w:p>
        </w:tc>
      </w:tr>
      <w:tr w:rsidR="00673D38" w:rsidRPr="00EE4EF3" w14:paraId="4E6003CD" w14:textId="77777777" w:rsidTr="00882413">
        <w:trPr>
          <w:trHeight w:val="576"/>
          <w:ins w:id="119" w:author="Pettersson Mirkka" w:date="2024-03-08T14:52:00Z"/>
        </w:trPr>
        <w:tc>
          <w:tcPr>
            <w:tcW w:w="2689" w:type="dxa"/>
            <w:tcBorders>
              <w:top w:val="nil"/>
              <w:left w:val="single" w:sz="4" w:space="0" w:color="auto"/>
              <w:bottom w:val="single" w:sz="4" w:space="0" w:color="auto"/>
              <w:right w:val="single" w:sz="4" w:space="0" w:color="auto"/>
            </w:tcBorders>
            <w:shd w:val="clear" w:color="auto" w:fill="auto"/>
          </w:tcPr>
          <w:p w14:paraId="65DF5C2E" w14:textId="07F40C38" w:rsidR="00673D38" w:rsidRPr="00EE4EF3" w:rsidRDefault="00673D38" w:rsidP="00EE4EF3">
            <w:pPr>
              <w:rPr>
                <w:ins w:id="120" w:author="Pettersson Mirkka" w:date="2024-03-08T14:52:00Z"/>
                <w:rFonts w:ascii="Calibri" w:hAnsi="Calibri" w:cs="Calibri"/>
                <w:color w:val="000000"/>
                <w:sz w:val="20"/>
                <w:szCs w:val="20"/>
              </w:rPr>
            </w:pPr>
            <w:ins w:id="121" w:author="Pettersson Mirkka" w:date="2024-03-08T14:53:00Z">
              <w:r w:rsidRPr="00EE4EF3">
                <w:rPr>
                  <w:rFonts w:ascii="Calibri" w:hAnsi="Calibri" w:cs="Calibri"/>
                  <w:color w:val="000000"/>
                  <w:sz w:val="20"/>
                  <w:szCs w:val="20"/>
                </w:rPr>
                <w:t xml:space="preserve">Farmasian opiskelija korjaa lääkemääräystä </w:t>
              </w:r>
              <w:r>
                <w:rPr>
                  <w:rFonts w:ascii="Calibri" w:hAnsi="Calibri" w:cs="Calibri"/>
                  <w:color w:val="000000"/>
                  <w:sz w:val="20"/>
                  <w:szCs w:val="20"/>
                </w:rPr>
                <w:t>lääkkeen määrääjän ohjeiden mukaisesti</w:t>
              </w:r>
              <w:r w:rsidRPr="00EE4EF3">
                <w:rPr>
                  <w:rFonts w:ascii="Calibri" w:hAnsi="Calibri" w:cs="Calibri"/>
                  <w:color w:val="000000"/>
                  <w:sz w:val="20"/>
                  <w:szCs w:val="20"/>
                </w:rPr>
                <w:t xml:space="preserve"> (Apteekki)</w:t>
              </w:r>
            </w:ins>
          </w:p>
        </w:tc>
        <w:tc>
          <w:tcPr>
            <w:tcW w:w="850" w:type="dxa"/>
            <w:tcBorders>
              <w:top w:val="nil"/>
              <w:left w:val="nil"/>
              <w:bottom w:val="single" w:sz="4" w:space="0" w:color="auto"/>
              <w:right w:val="single" w:sz="4" w:space="0" w:color="auto"/>
            </w:tcBorders>
            <w:shd w:val="clear" w:color="auto" w:fill="auto"/>
            <w:noWrap/>
            <w:vAlign w:val="bottom"/>
          </w:tcPr>
          <w:p w14:paraId="44E02B39" w14:textId="6AC98253" w:rsidR="00673D38" w:rsidRPr="00EE4EF3" w:rsidRDefault="00673D38" w:rsidP="003F639A">
            <w:pPr>
              <w:jc w:val="center"/>
              <w:rPr>
                <w:ins w:id="122" w:author="Pettersson Mirkka" w:date="2024-03-08T14:52:00Z"/>
                <w:rFonts w:ascii="Calibri" w:hAnsi="Calibri" w:cs="Calibri"/>
                <w:color w:val="000000"/>
                <w:sz w:val="20"/>
                <w:szCs w:val="20"/>
              </w:rPr>
            </w:pPr>
            <w:ins w:id="123" w:author="Pettersson Mirkka" w:date="2024-03-08T14:53:00Z">
              <w:r>
                <w:rPr>
                  <w:rFonts w:ascii="Calibri" w:hAnsi="Calibri" w:cs="Calibri"/>
                  <w:color w:val="000000"/>
                  <w:sz w:val="20"/>
                  <w:szCs w:val="20"/>
                </w:rPr>
                <w:t>LAL</w:t>
              </w:r>
            </w:ins>
          </w:p>
        </w:tc>
        <w:tc>
          <w:tcPr>
            <w:tcW w:w="992" w:type="dxa"/>
            <w:tcBorders>
              <w:top w:val="nil"/>
              <w:left w:val="nil"/>
              <w:bottom w:val="single" w:sz="4" w:space="0" w:color="auto"/>
              <w:right w:val="single" w:sz="4" w:space="0" w:color="auto"/>
            </w:tcBorders>
            <w:shd w:val="clear" w:color="auto" w:fill="auto"/>
            <w:noWrap/>
            <w:vAlign w:val="bottom"/>
          </w:tcPr>
          <w:p w14:paraId="66E713BA" w14:textId="77777777" w:rsidR="00673D38" w:rsidRPr="00EE4EF3" w:rsidRDefault="00673D38" w:rsidP="003F639A">
            <w:pPr>
              <w:jc w:val="center"/>
              <w:rPr>
                <w:ins w:id="124" w:author="Pettersson Mirkka" w:date="2024-03-08T14:52:00Z"/>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9ECC799" w14:textId="77777777" w:rsidR="00673D38" w:rsidRPr="00EE4EF3" w:rsidRDefault="00673D38" w:rsidP="003F639A">
            <w:pPr>
              <w:jc w:val="center"/>
              <w:rPr>
                <w:ins w:id="125" w:author="Pettersson Mirkka" w:date="2024-03-08T14:52:00Z"/>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1BB20A2E" w14:textId="5124002E" w:rsidR="00673D38" w:rsidRPr="00EE4EF3" w:rsidRDefault="00673D38" w:rsidP="003F639A">
            <w:pPr>
              <w:jc w:val="center"/>
              <w:rPr>
                <w:ins w:id="126" w:author="Pettersson Mirkka" w:date="2024-03-08T14:52:00Z"/>
                <w:rFonts w:ascii="Calibri" w:hAnsi="Calibri" w:cs="Calibri"/>
                <w:sz w:val="20"/>
                <w:szCs w:val="20"/>
              </w:rPr>
            </w:pPr>
            <w:ins w:id="127" w:author="Pettersson Mirkka" w:date="2024-03-08T14:53:00Z">
              <w:r>
                <w:rPr>
                  <w:rFonts w:ascii="Calibri" w:hAnsi="Calibri" w:cs="Calibri"/>
                  <w:sz w:val="20"/>
                  <w:szCs w:val="20"/>
                </w:rPr>
                <w:t>KOR</w:t>
              </w:r>
            </w:ins>
          </w:p>
        </w:tc>
        <w:tc>
          <w:tcPr>
            <w:tcW w:w="851" w:type="dxa"/>
            <w:tcBorders>
              <w:top w:val="nil"/>
              <w:left w:val="nil"/>
              <w:bottom w:val="single" w:sz="4" w:space="0" w:color="auto"/>
              <w:right w:val="single" w:sz="4" w:space="0" w:color="auto"/>
            </w:tcBorders>
            <w:shd w:val="clear" w:color="auto" w:fill="auto"/>
            <w:noWrap/>
            <w:vAlign w:val="bottom"/>
          </w:tcPr>
          <w:p w14:paraId="183D5923" w14:textId="77777777" w:rsidR="00673D38" w:rsidRPr="00EE4EF3" w:rsidRDefault="00673D38" w:rsidP="003F639A">
            <w:pPr>
              <w:jc w:val="center"/>
              <w:rPr>
                <w:ins w:id="128" w:author="Pettersson Mirkka" w:date="2024-03-08T14:52:00Z"/>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4913FB4" w14:textId="77777777" w:rsidR="00673D38" w:rsidRPr="00EE4EF3" w:rsidRDefault="00673D38" w:rsidP="003F639A">
            <w:pPr>
              <w:jc w:val="center"/>
              <w:rPr>
                <w:ins w:id="129" w:author="Pettersson Mirkka" w:date="2024-03-08T14:52:00Z"/>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3458168" w14:textId="5360B48F" w:rsidR="00673D38" w:rsidRPr="00FA2A28" w:rsidRDefault="00673D38" w:rsidP="003F639A">
            <w:pPr>
              <w:jc w:val="center"/>
              <w:rPr>
                <w:ins w:id="130" w:author="Pettersson Mirkka" w:date="2024-03-08T14:52:00Z"/>
                <w:rFonts w:ascii="Calibri" w:hAnsi="Calibri" w:cs="Calibri"/>
                <w:sz w:val="20"/>
                <w:szCs w:val="20"/>
              </w:rPr>
            </w:pPr>
            <w:ins w:id="131" w:author="Pettersson Mirkka" w:date="2024-03-08T14:53:00Z">
              <w:r>
                <w:rPr>
                  <w:rFonts w:ascii="Calibri" w:hAnsi="Calibri" w:cs="Calibri"/>
                  <w:sz w:val="20"/>
                  <w:szCs w:val="20"/>
                </w:rPr>
                <w:t>KIR</w:t>
              </w:r>
            </w:ins>
          </w:p>
        </w:tc>
        <w:tc>
          <w:tcPr>
            <w:tcW w:w="850" w:type="dxa"/>
            <w:tcBorders>
              <w:top w:val="nil"/>
              <w:left w:val="nil"/>
              <w:bottom w:val="single" w:sz="4" w:space="0" w:color="auto"/>
              <w:right w:val="single" w:sz="4" w:space="0" w:color="auto"/>
            </w:tcBorders>
            <w:shd w:val="clear" w:color="auto" w:fill="auto"/>
            <w:noWrap/>
            <w:vAlign w:val="bottom"/>
          </w:tcPr>
          <w:p w14:paraId="2C824248" w14:textId="77777777" w:rsidR="00673D38" w:rsidRPr="00EE4EF3" w:rsidRDefault="00673D38" w:rsidP="00EE4EF3">
            <w:pPr>
              <w:rPr>
                <w:ins w:id="132" w:author="Pettersson Mirkka" w:date="2024-03-08T14:52:00Z"/>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C359348" w14:textId="05BC1636" w:rsidR="00673D38" w:rsidRPr="00FA2A28" w:rsidRDefault="00673D38" w:rsidP="00EE4EF3">
            <w:pPr>
              <w:rPr>
                <w:ins w:id="133" w:author="Pettersson Mirkka" w:date="2024-03-08T14:52:00Z"/>
                <w:rFonts w:ascii="Calibri" w:hAnsi="Calibri" w:cs="Calibri"/>
                <w:sz w:val="20"/>
                <w:szCs w:val="20"/>
              </w:rPr>
            </w:pPr>
            <w:ins w:id="134" w:author="Pettersson Mirkka" w:date="2024-03-08T14:53:00Z">
              <w:r w:rsidRPr="00FA2A28">
                <w:rPr>
                  <w:rFonts w:ascii="Calibri" w:hAnsi="Calibri" w:cs="Calibri"/>
                  <w:sz w:val="20"/>
                  <w:szCs w:val="20"/>
                </w:rPr>
                <w:t>HOIVAS</w:t>
              </w:r>
            </w:ins>
          </w:p>
        </w:tc>
      </w:tr>
      <w:tr w:rsidR="00DD17C9" w:rsidRPr="00EE4EF3" w14:paraId="6150AE5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497465B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Mitätöijä mitätöi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116E36F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4C400271" w14:textId="144BD17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EAA78EC" w14:textId="3BAF6D8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CEDE7B2" w14:textId="540A2085"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DDEA26E"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710A3F15" w14:textId="238E82E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12302C3" w14:textId="2D40CA09"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384FBB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FB9431E" w14:textId="6A7A33C0" w:rsidR="00DD17C9" w:rsidRPr="00FA2A28" w:rsidRDefault="00DD17C9" w:rsidP="00EE4EF3">
            <w:pPr>
              <w:rPr>
                <w:rFonts w:ascii="Calibri" w:hAnsi="Calibri" w:cs="Calibri"/>
                <w:sz w:val="20"/>
                <w:szCs w:val="20"/>
              </w:rPr>
            </w:pPr>
          </w:p>
        </w:tc>
      </w:tr>
      <w:tr w:rsidR="00DD17C9" w:rsidRPr="00EE4EF3" w14:paraId="5DC6968B"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F3D6B6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mitätöi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24EAE9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F8D35C4" w14:textId="29938740"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75488A8" w14:textId="1BB85CC6"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10B5072" w14:textId="0ACBC61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A1A273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385E4D5B" w14:textId="467B0FA3"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4CA6BA3" w14:textId="6900F9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12C14171"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AF84D51" w14:textId="3648AF42" w:rsidR="00DD17C9" w:rsidRPr="00FA2A28" w:rsidRDefault="00DD17C9" w:rsidP="00EE4EF3">
            <w:pPr>
              <w:rPr>
                <w:rFonts w:ascii="Calibri" w:hAnsi="Calibri" w:cs="Calibri"/>
                <w:sz w:val="20"/>
                <w:szCs w:val="20"/>
              </w:rPr>
            </w:pPr>
          </w:p>
        </w:tc>
      </w:tr>
      <w:tr w:rsidR="00DD17C9" w:rsidRPr="00EE4EF3" w14:paraId="64234D3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779954A9" w14:textId="419D48DF" w:rsidR="00DD17C9" w:rsidRPr="00EE4EF3" w:rsidRDefault="00DD17C9" w:rsidP="00EE4EF3">
            <w:pPr>
              <w:rPr>
                <w:rFonts w:ascii="Calibri" w:hAnsi="Calibri" w:cs="Calibri"/>
                <w:b/>
                <w:bCs/>
                <w:sz w:val="20"/>
                <w:szCs w:val="20"/>
              </w:rPr>
            </w:pPr>
            <w:r>
              <w:rPr>
                <w:rFonts w:ascii="Calibri" w:hAnsi="Calibri" w:cs="Calibri"/>
                <w:b/>
                <w:bCs/>
                <w:sz w:val="20"/>
                <w:szCs w:val="20"/>
              </w:rPr>
              <w:t>Lääkkeen lopettamismerkinnän mitätöinti</w:t>
            </w:r>
          </w:p>
        </w:tc>
        <w:tc>
          <w:tcPr>
            <w:tcW w:w="850" w:type="dxa"/>
            <w:tcBorders>
              <w:top w:val="nil"/>
              <w:left w:val="nil"/>
              <w:bottom w:val="single" w:sz="4" w:space="0" w:color="auto"/>
              <w:right w:val="single" w:sz="4" w:space="0" w:color="auto"/>
            </w:tcBorders>
            <w:shd w:val="clear" w:color="auto" w:fill="auto"/>
            <w:noWrap/>
            <w:vAlign w:val="bottom"/>
          </w:tcPr>
          <w:p w14:paraId="5051D101"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6DCBE5B5"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238427F"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5BD1C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8BE914"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799509"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1573BFB"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4D11210"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3AEDEDB" w14:textId="77777777" w:rsidR="00DD17C9" w:rsidRPr="00FA2A28" w:rsidRDefault="00DD17C9" w:rsidP="00EE4EF3">
            <w:pPr>
              <w:rPr>
                <w:rFonts w:ascii="Calibri" w:hAnsi="Calibri" w:cs="Calibri"/>
                <w:sz w:val="20"/>
                <w:szCs w:val="20"/>
              </w:rPr>
            </w:pPr>
          </w:p>
        </w:tc>
      </w:tr>
      <w:tr w:rsidR="00DD17C9" w:rsidRPr="00EE4EF3" w14:paraId="3F80A223"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257A0AA9" w14:textId="077DF0D0" w:rsidR="00DD17C9" w:rsidRPr="00B66130" w:rsidRDefault="00DD17C9" w:rsidP="00EE4EF3">
            <w:pPr>
              <w:rPr>
                <w:rFonts w:ascii="Calibri" w:hAnsi="Calibri" w:cs="Calibri"/>
                <w:sz w:val="20"/>
                <w:szCs w:val="20"/>
              </w:rPr>
            </w:pPr>
            <w:r>
              <w:rPr>
                <w:rFonts w:ascii="Calibri" w:hAnsi="Calibri" w:cs="Calibri"/>
                <w:sz w:val="20"/>
                <w:szCs w:val="20"/>
              </w:rPr>
              <w:t>Mitätöijä mitätöi lääkkeen lopetusmerkinnän</w:t>
            </w:r>
          </w:p>
        </w:tc>
        <w:tc>
          <w:tcPr>
            <w:tcW w:w="850" w:type="dxa"/>
            <w:tcBorders>
              <w:top w:val="nil"/>
              <w:left w:val="nil"/>
              <w:bottom w:val="single" w:sz="4" w:space="0" w:color="auto"/>
              <w:right w:val="single" w:sz="4" w:space="0" w:color="auto"/>
            </w:tcBorders>
            <w:shd w:val="clear" w:color="auto" w:fill="auto"/>
            <w:noWrap/>
            <w:vAlign w:val="bottom"/>
          </w:tcPr>
          <w:p w14:paraId="55F7AA85"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5581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062E090"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C4DA46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9A967DF" w14:textId="538623F9"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7302DDDB"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0060089"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2E9CA11F" w14:textId="1786C4A5"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49DDDC55" w14:textId="77777777" w:rsidR="00DD17C9" w:rsidRPr="00FA2A28" w:rsidRDefault="00DD17C9" w:rsidP="00EE4EF3">
            <w:pPr>
              <w:rPr>
                <w:rFonts w:ascii="Calibri" w:hAnsi="Calibri" w:cs="Calibri"/>
                <w:sz w:val="20"/>
                <w:szCs w:val="20"/>
              </w:rPr>
            </w:pPr>
          </w:p>
        </w:tc>
      </w:tr>
      <w:tr w:rsidR="00DD17C9" w:rsidRPr="00EE4EF3" w14:paraId="5C7A97C6"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53F4A857" w14:textId="357C333C" w:rsidR="00DD17C9" w:rsidRPr="00B66130" w:rsidRDefault="00DD17C9" w:rsidP="00EE4EF3">
            <w:pPr>
              <w:rPr>
                <w:rFonts w:ascii="Calibri" w:hAnsi="Calibri" w:cs="Calibri"/>
                <w:sz w:val="20"/>
                <w:szCs w:val="20"/>
              </w:rPr>
            </w:pPr>
            <w:r w:rsidRPr="00B66130">
              <w:rPr>
                <w:rFonts w:ascii="Calibri" w:hAnsi="Calibri" w:cs="Calibri"/>
                <w:sz w:val="20"/>
                <w:szCs w:val="20"/>
              </w:rPr>
              <w:t>Farmasian opiskelija mitätöi lääkkeen lopettamismerkinnän</w:t>
            </w:r>
          </w:p>
        </w:tc>
        <w:tc>
          <w:tcPr>
            <w:tcW w:w="850" w:type="dxa"/>
            <w:tcBorders>
              <w:top w:val="nil"/>
              <w:left w:val="nil"/>
              <w:bottom w:val="single" w:sz="4" w:space="0" w:color="auto"/>
              <w:right w:val="single" w:sz="4" w:space="0" w:color="auto"/>
            </w:tcBorders>
            <w:shd w:val="clear" w:color="auto" w:fill="auto"/>
            <w:noWrap/>
            <w:vAlign w:val="bottom"/>
          </w:tcPr>
          <w:p w14:paraId="6BEB04FE"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22B79FD"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8F3A02C"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5499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99EAF7C" w14:textId="3E37C87D"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37BF14D8"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388F726B" w14:textId="52D183AC" w:rsidR="00DD17C9" w:rsidRPr="00FA2A28" w:rsidRDefault="00DD17C9" w:rsidP="00EE4EF3">
            <w:pP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1AE5E056" w14:textId="1B17D5FB"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7FDC0673" w14:textId="77777777" w:rsidR="00DD17C9" w:rsidRPr="00FA2A28" w:rsidRDefault="00DD17C9" w:rsidP="00EE4EF3">
            <w:pPr>
              <w:rPr>
                <w:rFonts w:ascii="Calibri" w:hAnsi="Calibri" w:cs="Calibri"/>
                <w:sz w:val="20"/>
                <w:szCs w:val="20"/>
              </w:rPr>
            </w:pPr>
          </w:p>
        </w:tc>
      </w:tr>
    </w:tbl>
    <w:p w14:paraId="6FB26AFE" w14:textId="77777777" w:rsidR="00F3221F" w:rsidRDefault="00F3221F" w:rsidP="007F7935">
      <w:pPr>
        <w:widowControl w:val="0"/>
      </w:pPr>
    </w:p>
    <w:p w14:paraId="1A14F287" w14:textId="6263BAAC" w:rsidR="00B8036D" w:rsidRDefault="00B560C5" w:rsidP="00B560C5">
      <w:pPr>
        <w:pStyle w:val="Leipteksti"/>
        <w:spacing w:after="120"/>
        <w:ind w:left="167"/>
        <w:rPr>
          <w:ins w:id="135" w:author="Pettersson Mirkka" w:date="2024-03-08T14:57:00Z"/>
        </w:rPr>
      </w:pPr>
      <w:ins w:id="136" w:author="Pettersson Mirkka" w:date="2024-03-08T14:22:00Z">
        <w:r>
          <w:t>Lisätiedot:</w:t>
        </w:r>
      </w:ins>
    </w:p>
    <w:p w14:paraId="26FD4A3A" w14:textId="2E604F9A" w:rsidR="00F03A90" w:rsidRDefault="00F03A90" w:rsidP="00B560C5">
      <w:pPr>
        <w:pStyle w:val="Leipteksti"/>
        <w:spacing w:after="120"/>
        <w:ind w:left="167"/>
        <w:rPr>
          <w:ins w:id="137" w:author="Pettersson Mirkka" w:date="2024-03-08T14:37:00Z"/>
        </w:rPr>
      </w:pPr>
      <w:ins w:id="138" w:author="Pettersson Mirkka" w:date="2024-03-08T14:57:00Z">
        <w:r>
          <w:t xml:space="preserve">Taulukossa kuvatut </w:t>
        </w:r>
      </w:ins>
      <w:ins w:id="139" w:author="Pettersson Mirkka" w:date="2024-03-08T14:58:00Z">
        <w:r>
          <w:t xml:space="preserve">ammattihenkilön </w:t>
        </w:r>
      </w:ins>
      <w:ins w:id="140" w:author="Pettersson Mirkka" w:date="2024-03-08T14:57:00Z">
        <w:r>
          <w:t>roolit ovat</w:t>
        </w:r>
      </w:ins>
      <w:ins w:id="141" w:author="Pettersson Mirkka" w:date="2024-03-08T14:58:00Z">
        <w:r>
          <w:t xml:space="preserve"> pakollisia tuoda asiakirjalla rooli</w:t>
        </w:r>
      </w:ins>
      <w:ins w:id="142" w:author="Pettersson Mirkka" w:date="2024-03-27T10:18:00Z">
        <w:r w:rsidR="00EF19BD">
          <w:t xml:space="preserve"> </w:t>
        </w:r>
      </w:ins>
      <w:ins w:id="143" w:author="Pettersson Mirkka" w:date="2024-03-08T14:58:00Z">
        <w:r>
          <w:t>-</w:t>
        </w:r>
      </w:ins>
      <w:ins w:id="144" w:author="Pettersson Mirkka" w:date="2024-03-27T10:18:00Z">
        <w:r w:rsidR="00EF19BD">
          <w:t xml:space="preserve"> </w:t>
        </w:r>
      </w:ins>
      <w:ins w:id="145" w:author="Pettersson Mirkka" w:date="2024-03-08T14:58:00Z">
        <w:r>
          <w:t>sarakkeen mukai</w:t>
        </w:r>
      </w:ins>
      <w:ins w:id="146" w:author="Pettersson Mirkka" w:date="2024-03-08T14:59:00Z">
        <w:r>
          <w:t>sesti.</w:t>
        </w:r>
      </w:ins>
    </w:p>
    <w:p w14:paraId="531BFB56" w14:textId="7E9F9A16" w:rsidR="00B560C5" w:rsidRDefault="00B8036D" w:rsidP="00B560C5">
      <w:pPr>
        <w:pStyle w:val="Leipteksti"/>
        <w:spacing w:after="120"/>
        <w:ind w:left="167"/>
        <w:rPr>
          <w:ins w:id="147" w:author="Pettersson Mirkka" w:date="2024-03-08T14:54:00Z"/>
        </w:rPr>
      </w:pPr>
      <w:ins w:id="148" w:author="Pettersson Mirkka" w:date="2024-03-08T14:37:00Z">
        <w:r>
          <w:t>K</w:t>
        </w:r>
      </w:ins>
      <w:ins w:id="149" w:author="Pettersson Mirkka" w:date="2024-03-08T14:22:00Z">
        <w:r w:rsidR="00B560C5">
          <w:t xml:space="preserve">orjauksessa/mitätöinnissä ilmoitetaan vain alkuperäisen version ja kyseisen version laatija. </w:t>
        </w:r>
      </w:ins>
    </w:p>
    <w:p w14:paraId="2EE4886E" w14:textId="77777777" w:rsidR="00B560C5" w:rsidRDefault="00B560C5" w:rsidP="00B560C5">
      <w:pPr>
        <w:pStyle w:val="Leipteksti"/>
        <w:spacing w:after="120"/>
        <w:ind w:left="167"/>
      </w:pPr>
    </w:p>
    <w:p w14:paraId="022F45A4" w14:textId="2D8E512F" w:rsidR="00F3221F" w:rsidRDefault="00F3221F" w:rsidP="00F3221F">
      <w:pPr>
        <w:pStyle w:val="Leipteksti"/>
        <w:spacing w:after="120"/>
        <w:ind w:left="167"/>
      </w:pPr>
      <w:r>
        <w:t>Lisäselitykset liittyen roolitaulukossa oleviin rooleihin</w:t>
      </w:r>
      <w:r w:rsidRPr="00444660">
        <w:t xml:space="preserve"> </w:t>
      </w:r>
      <w:r>
        <w:t>(kaikki a</w:t>
      </w:r>
      <w:r w:rsidRPr="00444660">
        <w:t>mmattihenkilön rooli</w:t>
      </w:r>
      <w:r>
        <w:t>t</w:t>
      </w:r>
      <w:r w:rsidRPr="00444660">
        <w:t xml:space="preserve"> </w:t>
      </w:r>
      <w:r>
        <w:t xml:space="preserve">kuvattu </w:t>
      </w:r>
      <w:r w:rsidRPr="00D55930">
        <w:t xml:space="preserve">eArkisto - tekninen CDA R2 henkilötarkennin </w:t>
      </w:r>
      <w:r>
        <w:t xml:space="preserve">-luokituksessa): </w:t>
      </w:r>
    </w:p>
    <w:p w14:paraId="40F69AE8" w14:textId="7D5DF2F3" w:rsidR="00B560C5" w:rsidRDefault="00B560C5" w:rsidP="00F3221F">
      <w:pPr>
        <w:pStyle w:val="Leipteksti"/>
        <w:spacing w:after="120"/>
        <w:ind w:left="167"/>
      </w:pPr>
      <w:r>
        <w:t xml:space="preserve">Jos lääkemääräystä tai toimitusta on korjattu ja/tai mitätöity useampia kertoja, ilmoitetaan lääkemääräyksen/toimituksen </w:t>
      </w:r>
    </w:p>
    <w:p w14:paraId="6A8F60D1"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(1) </w:t>
      </w:r>
      <w:r w:rsidRPr="00D208F9">
        <w:t>Lääkityksen aloittanut henkilö</w:t>
      </w:r>
      <w:r>
        <w:t xml:space="preserve"> -sarake: l</w:t>
      </w:r>
      <w:r w:rsidRPr="00D208F9">
        <w:t>ääkkeen (alkuperäinen) määrääjä</w:t>
      </w:r>
      <w:r>
        <w:t xml:space="preserve"> (LAL)</w:t>
      </w:r>
    </w:p>
    <w:p w14:paraId="198233A2"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(2) </w:t>
      </w:r>
      <w:r w:rsidRPr="00F073A4">
        <w:t>Lääkemääräyksen tallentaja</w:t>
      </w:r>
      <w:r>
        <w:t xml:space="preserve"> -sarake: f</w:t>
      </w:r>
      <w:r w:rsidRPr="00F073A4">
        <w:t>armasisti</w:t>
      </w:r>
      <w:r>
        <w:t xml:space="preserve"> (HYV), farmasian opiskelija (KIR) </w:t>
      </w:r>
    </w:p>
    <w:p w14:paraId="33038214"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(3) </w:t>
      </w:r>
      <w:r w:rsidRPr="00F073A4">
        <w:t>Lääkityksen muuttaja (sh)</w:t>
      </w:r>
      <w:r>
        <w:t xml:space="preserve"> -sarake: s</w:t>
      </w:r>
      <w:r w:rsidRPr="007B6B70">
        <w:t>airaanhoitaja/farmasisti, joka muuttaa annostusohjetta hoitosuunnitelman mukaan</w:t>
      </w:r>
      <w:r>
        <w:t xml:space="preserve"> (MER)</w:t>
      </w:r>
    </w:p>
    <w:p w14:paraId="28A203E5" w14:textId="0DC48B2C"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(4) </w:t>
      </w:r>
      <w:r w:rsidRPr="007B6B70">
        <w:t>Korjausluvan antaja</w:t>
      </w:r>
      <w:r>
        <w:t xml:space="preserve"> -sarake</w:t>
      </w:r>
      <w:r>
        <w:softHyphen/>
        <w:t xml:space="preserve">: </w:t>
      </w:r>
      <w:ins w:id="150" w:author="Pettersson Mirkka" w:date="2024-03-08T14:56:00Z">
        <w:r w:rsidR="00FE6812">
          <w:t xml:space="preserve">lääkkeen määrääjä kenen </w:t>
        </w:r>
      </w:ins>
      <w:del w:id="151" w:author="Pettersson Mirkka" w:date="2024-03-08T14:56:00Z">
        <w:r w:rsidRPr="007B6B70" w:rsidDel="00FE6812">
          <w:delText xml:space="preserve">kun </w:delText>
        </w:r>
      </w:del>
      <w:ins w:id="152" w:author="Pettersson Mirkka" w:date="2024-03-08T14:56:00Z">
        <w:r w:rsidR="00FE6812">
          <w:t>ohjeiden mukaan korjaus tehdään</w:t>
        </w:r>
      </w:ins>
      <w:del w:id="153" w:author="Pettersson Mirkka" w:date="2024-03-08T14:56:00Z">
        <w:r w:rsidRPr="007B6B70" w:rsidDel="00FE6812">
          <w:delText>luvan antaa toinen lääkkeen määrääjä</w:delText>
        </w:r>
        <w:r w:rsidDel="00FE6812">
          <w:delText xml:space="preserve"> </w:delText>
        </w:r>
      </w:del>
      <w:r>
        <w:t>(HOIVAS)</w:t>
      </w:r>
    </w:p>
    <w:p w14:paraId="2F2D2B3B" w14:textId="35181FF5" w:rsidR="00545C03" w:rsidRDefault="00F3221F" w:rsidP="00707337">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left="641" w:hanging="357"/>
        <w:rPr>
          <w:ins w:id="154" w:author="Pettersson Mirkka" w:date="2024-03-08T14:22:00Z"/>
        </w:rPr>
      </w:pPr>
      <w:r>
        <w:t>(5) Lääkkeen lopettaja -sarake. Lääkkeen lopettamismerkinnän tekijä (LLL</w:t>
      </w:r>
      <w:ins w:id="155" w:author="Pettersson Mirkka" w:date="2024-03-08T14:06:00Z">
        <w:r w:rsidR="001B40A1">
          <w:t>)</w:t>
        </w:r>
      </w:ins>
    </w:p>
    <w:p w14:paraId="798EB93D" w14:textId="127136A9" w:rsidR="00707337" w:rsidRDefault="00707337" w:rsidP="00707337">
      <w:pPr>
        <w:pStyle w:val="Leipteksti"/>
        <w:numPr>
          <w:ilvl w:val="1"/>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hanging="357"/>
      </w:pPr>
      <w:ins w:id="156" w:author="Pettersson Mirkka" w:date="2024-03-08T14:22:00Z">
        <w:r>
          <w:t xml:space="preserve">Kun lopettamismerkintä tehdään </w:t>
        </w:r>
      </w:ins>
      <w:ins w:id="157" w:author="Pettersson Mirkka" w:date="2024-03-08T14:23:00Z">
        <w:r>
          <w:t>sairaanhoitajan/farmasistin tekemän annostusmuutoksen yhteydessä</w:t>
        </w:r>
      </w:ins>
      <w:ins w:id="158" w:author="Pettersson Mirkka" w:date="2024-03-08T14:28:00Z">
        <w:r>
          <w:t xml:space="preserve">, tuodaan lopettajan (LLL) tiedoksi edellisen lopettamismerkinnän </w:t>
        </w:r>
      </w:ins>
      <w:ins w:id="159" w:author="Pettersson Mirkka" w:date="2024-03-08T14:29:00Z">
        <w:r>
          <w:t xml:space="preserve">lääkkeen lopettajan tiedot. </w:t>
        </w:r>
      </w:ins>
    </w:p>
    <w:p w14:paraId="38F5CC8B" w14:textId="77777777" w:rsidR="00B560C5" w:rsidRDefault="00B560C5"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rPr>
          <w:ins w:id="160" w:author="Pettersson Mirkka" w:date="2024-03-08T14:22:00Z"/>
        </w:rPr>
      </w:pPr>
    </w:p>
    <w:p w14:paraId="79B3C2E3" w14:textId="480312D2" w:rsidR="00707337" w:rsidRDefault="00707337"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sectPr w:rsidR="00707337" w:rsidSect="00545C03">
          <w:pgSz w:w="16838" w:h="11906" w:orient="landscape"/>
          <w:pgMar w:top="1797" w:right="1440" w:bottom="1797" w:left="1440" w:header="709" w:footer="709" w:gutter="0"/>
          <w:cols w:space="720"/>
          <w:titlePg/>
          <w:docGrid w:linePitch="360"/>
        </w:sectPr>
      </w:pPr>
    </w:p>
    <w:p w14:paraId="06370070" w14:textId="36144151" w:rsidR="00694084" w:rsidRDefault="00694084" w:rsidP="007F7935">
      <w:pPr>
        <w:widowControl w:val="0"/>
      </w:pPr>
    </w:p>
    <w:p w14:paraId="18BBED52" w14:textId="77777777" w:rsidR="00694084" w:rsidRDefault="00694084" w:rsidP="007F7935">
      <w:pPr>
        <w:widowControl w:val="0"/>
      </w:pPr>
    </w:p>
    <w:p w14:paraId="364E0E3C" w14:textId="7ADA0342"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26C3AD95">
        <w:trPr>
          <w:cantSplit/>
        </w:trPr>
        <w:tc>
          <w:tcPr>
            <w:tcW w:w="2405" w:type="dxa"/>
            <w:tcBorders>
              <w:bottom w:val="single" w:sz="4" w:space="0" w:color="auto"/>
            </w:tcBorders>
            <w:shd w:val="clear" w:color="auto" w:fill="E6E6E6"/>
          </w:tcPr>
          <w:p w14:paraId="5A659D05" w14:textId="77777777" w:rsidR="007C1548" w:rsidRDefault="007C1548" w:rsidP="57E5B44D">
            <w:pPr>
              <w:rPr>
                <w:b/>
                <w:bCs/>
              </w:rPr>
            </w:pPr>
            <w:r w:rsidRPr="57E5B44D">
              <w:rPr>
                <w:b/>
                <w:bCs/>
              </w:rPr>
              <w:t>Tieto</w:t>
            </w:r>
          </w:p>
        </w:tc>
        <w:tc>
          <w:tcPr>
            <w:tcW w:w="1843" w:type="dxa"/>
            <w:tcBorders>
              <w:bottom w:val="single" w:sz="4" w:space="0" w:color="auto"/>
            </w:tcBorders>
            <w:shd w:val="clear" w:color="auto" w:fill="E6E6E6"/>
          </w:tcPr>
          <w:p w14:paraId="25C3DF68" w14:textId="77777777" w:rsidR="007C1548" w:rsidRDefault="007C1548" w:rsidP="57E5B44D">
            <w:pPr>
              <w:rPr>
                <w:b/>
                <w:bCs/>
              </w:rPr>
            </w:pPr>
            <w:r w:rsidRPr="57E5B44D">
              <w:rPr>
                <w:b/>
                <w:bCs/>
              </w:rPr>
              <w:t>Pakollisuus</w:t>
            </w:r>
          </w:p>
        </w:tc>
        <w:tc>
          <w:tcPr>
            <w:tcW w:w="992" w:type="dxa"/>
            <w:tcBorders>
              <w:bottom w:val="single" w:sz="4" w:space="0" w:color="auto"/>
            </w:tcBorders>
            <w:shd w:val="clear" w:color="auto" w:fill="E6E6E6"/>
          </w:tcPr>
          <w:p w14:paraId="575FC17A" w14:textId="79F9042C" w:rsidR="007C1548" w:rsidRDefault="007C1548" w:rsidP="57E5B44D">
            <w:pPr>
              <w:rPr>
                <w:b/>
                <w:bCs/>
              </w:rPr>
            </w:pPr>
            <w:r w:rsidRPr="57E5B44D">
              <w:rPr>
                <w:b/>
                <w:bCs/>
              </w:rPr>
              <w:t>Toistuvuus</w:t>
            </w:r>
          </w:p>
        </w:tc>
        <w:tc>
          <w:tcPr>
            <w:tcW w:w="3544" w:type="dxa"/>
            <w:tcBorders>
              <w:bottom w:val="single" w:sz="4" w:space="0" w:color="auto"/>
            </w:tcBorders>
            <w:shd w:val="clear" w:color="auto" w:fill="E6E6E6"/>
          </w:tcPr>
          <w:p w14:paraId="4AA0E326" w14:textId="5F7645C7" w:rsidR="007C1548" w:rsidRDefault="007C1548" w:rsidP="57E5B44D">
            <w:pPr>
              <w:rPr>
                <w:b/>
                <w:bCs/>
              </w:rPr>
            </w:pPr>
            <w:r w:rsidRPr="57E5B44D">
              <w:rPr>
                <w:b/>
                <w:bCs/>
              </w:rPr>
              <w:t>Pakollisuusehto ja lisätiedot</w:t>
            </w:r>
          </w:p>
        </w:tc>
      </w:tr>
      <w:tr w:rsidR="007C1548" w14:paraId="1343DF16" w14:textId="77777777" w:rsidTr="26C3AD95">
        <w:trPr>
          <w:cantSplit/>
        </w:trPr>
        <w:tc>
          <w:tcPr>
            <w:tcW w:w="2405" w:type="dxa"/>
            <w:shd w:val="clear" w:color="auto" w:fill="BFBFBF" w:themeFill="background1" w:themeFillShade="BF"/>
          </w:tcPr>
          <w:p w14:paraId="016D82B0" w14:textId="4DAB789F" w:rsidR="007C1548" w:rsidRPr="00C33E66" w:rsidRDefault="007C1548" w:rsidP="57E5B44D">
            <w:pPr>
              <w:rPr>
                <w:b/>
                <w:bCs/>
              </w:rPr>
            </w:pPr>
            <w:r w:rsidRPr="57E5B44D">
              <w:rPr>
                <w:b/>
                <w:bCs/>
              </w:rPr>
              <w:t>representedOrganization</w:t>
            </w:r>
          </w:p>
        </w:tc>
        <w:tc>
          <w:tcPr>
            <w:tcW w:w="1843" w:type="dxa"/>
            <w:shd w:val="clear" w:color="auto" w:fill="BFBFBF" w:themeFill="background1" w:themeFillShade="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hemeFill="background1" w:themeFillShade="BF"/>
          </w:tcPr>
          <w:p w14:paraId="604730DB" w14:textId="77777777" w:rsidR="007C1548" w:rsidRDefault="007C1548" w:rsidP="00E83186"/>
        </w:tc>
        <w:tc>
          <w:tcPr>
            <w:tcW w:w="3544" w:type="dxa"/>
            <w:shd w:val="clear" w:color="auto" w:fill="BFBFBF" w:themeFill="background1" w:themeFillShade="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18F1A18E" w:rsidR="007C1548" w:rsidRPr="00EA43B0" w:rsidRDefault="007C1548" w:rsidP="57E5B44D">
            <w:pPr>
              <w:rPr>
                <w:b/>
                <w:bCs/>
                <w:i/>
                <w:iCs/>
              </w:rPr>
            </w:pPr>
            <w:r w:rsidRPr="57E5B44D">
              <w:rPr>
                <w:i/>
                <w:iCs/>
              </w:rPr>
              <w:t xml:space="preserve">Yksityisen terveydenhuollon eri liittymismallit on kuvattu tarkemmin omassa määrittelyssään: </w:t>
            </w:r>
            <w:r w:rsidRPr="57E5B44D">
              <w:rPr>
                <w:i/>
                <w:iCs/>
                <w:u w:val="single"/>
              </w:rPr>
              <w:t>Yksityisen terveydenhuollon organisaatiotiedot HL7-sanomissa ja -asiakirjoissa</w:t>
            </w:r>
            <w:r w:rsidRPr="57E5B44D">
              <w:rPr>
                <w:i/>
                <w:iCs/>
              </w:rPr>
              <w:t>.</w:t>
            </w:r>
          </w:p>
        </w:tc>
      </w:tr>
      <w:tr w:rsidR="007C1548" w14:paraId="3E212CB8" w14:textId="77777777" w:rsidTr="26C3AD95">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Organisaation palveluyksikön oid</w:t>
            </w:r>
            <w:r w:rsidRPr="26C3AD95">
              <w:t xml:space="preserve"> </w:t>
            </w:r>
          </w:p>
          <w:p w14:paraId="76284185" w14:textId="77777777" w:rsidR="007C1548" w:rsidRDefault="007C1548" w:rsidP="00001B45">
            <w:r>
              <w:t>Oid sijoitetaan kokonaisuudessaan root-elementtiin.</w:t>
            </w:r>
          </w:p>
        </w:tc>
      </w:tr>
      <w:tr w:rsidR="007C1548" w14:paraId="6108946F" w14:textId="77777777" w:rsidTr="26C3AD95">
        <w:trPr>
          <w:cantSplit/>
        </w:trPr>
        <w:tc>
          <w:tcPr>
            <w:tcW w:w="2405" w:type="dxa"/>
          </w:tcPr>
          <w:p w14:paraId="7979E5F8" w14:textId="77777777" w:rsidR="007C1548" w:rsidRDefault="007C1548" w:rsidP="00F95980">
            <w:r w:rsidRPr="26C3AD95">
              <w:t xml:space="preserve">  </w:t>
            </w:r>
            <w:r>
              <w:t>name</w:t>
            </w:r>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26C3AD95">
        <w:trPr>
          <w:cantSplit/>
        </w:trPr>
        <w:tc>
          <w:tcPr>
            <w:tcW w:w="2405" w:type="dxa"/>
            <w:tcBorders>
              <w:bottom w:val="single" w:sz="4" w:space="0" w:color="auto"/>
            </w:tcBorders>
          </w:tcPr>
          <w:p w14:paraId="7D407B8E" w14:textId="77777777" w:rsidR="007C1548" w:rsidRDefault="007C1548" w:rsidP="00F95980">
            <w:r w:rsidRPr="26C3AD95">
              <w:t xml:space="preserve">  </w:t>
            </w:r>
            <w:r>
              <w:t>telecom</w:t>
            </w:r>
            <w:r w:rsidRPr="26C3AD95">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360FF24" w14:textId="77777777" w:rsidTr="26C3AD95">
        <w:trPr>
          <w:cantSplit/>
        </w:trPr>
        <w:tc>
          <w:tcPr>
            <w:tcW w:w="2405" w:type="dxa"/>
            <w:tcBorders>
              <w:bottom w:val="single" w:sz="4" w:space="0" w:color="auto"/>
            </w:tcBorders>
          </w:tcPr>
          <w:p w14:paraId="07ED8315" w14:textId="77777777" w:rsidR="007C1548" w:rsidRDefault="007C1548" w:rsidP="00F95980">
            <w:r w:rsidRPr="26C3AD95">
              <w:t xml:space="preserve">  </w:t>
            </w:r>
            <w:r>
              <w:t>telecom</w:t>
            </w:r>
            <w:r w:rsidRPr="26C3AD95">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26C3AD95">
        <w:trPr>
          <w:cantSplit/>
        </w:trPr>
        <w:tc>
          <w:tcPr>
            <w:tcW w:w="2405" w:type="dxa"/>
            <w:shd w:val="clear" w:color="auto" w:fill="BFBFBF" w:themeFill="background1" w:themeFillShade="BF"/>
          </w:tcPr>
          <w:p w14:paraId="7DAC13A3" w14:textId="0407BA80" w:rsidR="007C1548" w:rsidRDefault="007C1548" w:rsidP="00F95980">
            <w:r w:rsidRPr="26C3AD95">
              <w:t xml:space="preserve">  </w:t>
            </w:r>
            <w:r>
              <w:t>addr</w:t>
            </w:r>
          </w:p>
        </w:tc>
        <w:tc>
          <w:tcPr>
            <w:tcW w:w="1843" w:type="dxa"/>
            <w:shd w:val="clear" w:color="auto" w:fill="BFBFBF" w:themeFill="background1" w:themeFillShade="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hemeFill="background1" w:themeFillShade="BF"/>
          </w:tcPr>
          <w:p w14:paraId="4D3445BB" w14:textId="77777777" w:rsidR="007C1548" w:rsidRDefault="007C1548" w:rsidP="00F71C78"/>
        </w:tc>
        <w:tc>
          <w:tcPr>
            <w:tcW w:w="3544" w:type="dxa"/>
            <w:shd w:val="clear" w:color="auto" w:fill="BFBFBF" w:themeFill="background1" w:themeFillShade="BF"/>
          </w:tcPr>
          <w:p w14:paraId="24C6BAC0" w14:textId="7572B91B" w:rsidR="007C1548" w:rsidRDefault="007C1548" w:rsidP="00F71C78">
            <w:r>
              <w:t>Organisaation osoitetiedot</w:t>
            </w:r>
          </w:p>
        </w:tc>
      </w:tr>
      <w:tr w:rsidR="007C1548" w14:paraId="0E79BAD9" w14:textId="77777777" w:rsidTr="26C3AD95">
        <w:trPr>
          <w:cantSplit/>
        </w:trPr>
        <w:tc>
          <w:tcPr>
            <w:tcW w:w="2405" w:type="dxa"/>
          </w:tcPr>
          <w:p w14:paraId="34BFAE15" w14:textId="77777777" w:rsidR="007C1548" w:rsidRPr="00FC0DE7" w:rsidRDefault="007C1548" w:rsidP="00F95980">
            <w:r>
              <w:rPr>
                <w:lang w:val="en-US"/>
              </w:rPr>
              <w:t xml:space="preserve">    </w:t>
            </w:r>
            <w:r w:rsidRPr="00F71C78">
              <w:rPr>
                <w:lang w:val="en-US"/>
              </w:rPr>
              <w:t>streetAddressLine</w:t>
            </w:r>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26C3AD95">
        <w:trPr>
          <w:cantSplit/>
        </w:trPr>
        <w:tc>
          <w:tcPr>
            <w:tcW w:w="2405" w:type="dxa"/>
          </w:tcPr>
          <w:p w14:paraId="010A5A74" w14:textId="77777777" w:rsidR="007C1548" w:rsidRPr="00F71C78" w:rsidRDefault="007C1548" w:rsidP="00F95980">
            <w:r w:rsidRPr="26C3AD95">
              <w:t xml:space="preserve">    </w:t>
            </w:r>
            <w:r>
              <w:t>postalCode</w:t>
            </w:r>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26C3AD95">
        <w:trPr>
          <w:cantSplit/>
        </w:trPr>
        <w:tc>
          <w:tcPr>
            <w:tcW w:w="2405" w:type="dxa"/>
          </w:tcPr>
          <w:p w14:paraId="009FF074" w14:textId="77777777" w:rsidR="007C1548" w:rsidRDefault="007C1548" w:rsidP="00F95980">
            <w:r>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26C3AD95">
        <w:trPr>
          <w:cantSplit/>
        </w:trPr>
        <w:tc>
          <w:tcPr>
            <w:tcW w:w="2405" w:type="dxa"/>
            <w:shd w:val="clear" w:color="auto" w:fill="BFBFBF" w:themeFill="background1" w:themeFillShade="BF"/>
          </w:tcPr>
          <w:p w14:paraId="7ABA21F1" w14:textId="65216FA6" w:rsidR="007C1548" w:rsidRPr="00BE6A74" w:rsidRDefault="007C1548" w:rsidP="57E5B44D">
            <w:pPr>
              <w:rPr>
                <w:b/>
                <w:bCs/>
              </w:rPr>
            </w:pPr>
            <w:r w:rsidRPr="57E5B44D">
              <w:rPr>
                <w:b/>
                <w:bCs/>
              </w:rPr>
              <w:t>asOrganizationPartOf</w:t>
            </w:r>
          </w:p>
        </w:tc>
        <w:tc>
          <w:tcPr>
            <w:tcW w:w="1843" w:type="dxa"/>
            <w:shd w:val="clear" w:color="auto" w:fill="BFBFBF" w:themeFill="background1" w:themeFillShade="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hemeFill="background1" w:themeFillShade="BF"/>
          </w:tcPr>
          <w:p w14:paraId="7EE3EDBA" w14:textId="77777777" w:rsidR="007C1548" w:rsidRDefault="007C1548" w:rsidP="00BC59D9"/>
        </w:tc>
        <w:tc>
          <w:tcPr>
            <w:tcW w:w="3544" w:type="dxa"/>
            <w:shd w:val="clear" w:color="auto" w:fill="BFBFBF" w:themeFill="background1" w:themeFillShade="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26C3AD95">
        <w:trPr>
          <w:cantSplit/>
        </w:trPr>
        <w:tc>
          <w:tcPr>
            <w:tcW w:w="2405" w:type="dxa"/>
            <w:shd w:val="clear" w:color="auto" w:fill="BFBFBF" w:themeFill="background1" w:themeFillShade="BF"/>
          </w:tcPr>
          <w:p w14:paraId="3D8B31AA" w14:textId="77777777" w:rsidR="007C1548" w:rsidRPr="00BE6A74" w:rsidRDefault="007C1548" w:rsidP="57E5B44D">
            <w:pPr>
              <w:rPr>
                <w:b/>
                <w:bCs/>
              </w:rPr>
            </w:pPr>
            <w:r w:rsidRPr="57E5B44D">
              <w:rPr>
                <w:b/>
                <w:bCs/>
              </w:rPr>
              <w:t xml:space="preserve">  wholeOrgan</w:t>
            </w:r>
            <w:r w:rsidRPr="57E5B44D">
              <w:rPr>
                <w:b/>
                <w:bCs/>
                <w:lang w:val="en-US"/>
              </w:rPr>
              <w:t>ization</w:t>
            </w:r>
          </w:p>
        </w:tc>
        <w:tc>
          <w:tcPr>
            <w:tcW w:w="1843" w:type="dxa"/>
            <w:shd w:val="clear" w:color="auto" w:fill="BFBFBF" w:themeFill="background1" w:themeFillShade="BF"/>
          </w:tcPr>
          <w:p w14:paraId="56AE4103" w14:textId="75A7B1B7" w:rsidR="007C1548" w:rsidRPr="003341D9" w:rsidRDefault="007C1548" w:rsidP="00F95980">
            <w:pPr>
              <w:rPr>
                <w:color w:val="FF0000"/>
              </w:rPr>
            </w:pPr>
            <w:r w:rsidRPr="001036F6">
              <w:t>P</w:t>
            </w:r>
          </w:p>
        </w:tc>
        <w:tc>
          <w:tcPr>
            <w:tcW w:w="992" w:type="dxa"/>
            <w:shd w:val="clear" w:color="auto" w:fill="BFBFBF" w:themeFill="background1" w:themeFillShade="BF"/>
          </w:tcPr>
          <w:p w14:paraId="2DC67F13" w14:textId="77777777" w:rsidR="007C1548" w:rsidDel="00BC59D9" w:rsidRDefault="007C1548" w:rsidP="00E83186"/>
        </w:tc>
        <w:tc>
          <w:tcPr>
            <w:tcW w:w="3544" w:type="dxa"/>
            <w:shd w:val="clear" w:color="auto" w:fill="BFBFBF" w:themeFill="background1" w:themeFillShade="BF"/>
          </w:tcPr>
          <w:p w14:paraId="69F545B6" w14:textId="3A83B1DD" w:rsidR="007C1548" w:rsidRDefault="007C1548" w:rsidP="00E83186"/>
        </w:tc>
      </w:tr>
      <w:tr w:rsidR="007C1548" w14:paraId="7639F931" w14:textId="77777777" w:rsidTr="26C3AD95">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Organisaation oid</w:t>
            </w:r>
          </w:p>
          <w:p w14:paraId="7B15DFF9" w14:textId="77777777" w:rsidR="007C1548" w:rsidRDefault="007C1548" w:rsidP="00F95980">
            <w:r>
              <w:t>Oid sijoitetaan kokonaisuudessaan root-elementtiin.</w:t>
            </w:r>
          </w:p>
        </w:tc>
      </w:tr>
      <w:tr w:rsidR="007C1548" w14:paraId="3107D9E4" w14:textId="77777777" w:rsidTr="26C3AD95">
        <w:trPr>
          <w:cantSplit/>
        </w:trPr>
        <w:tc>
          <w:tcPr>
            <w:tcW w:w="2405" w:type="dxa"/>
          </w:tcPr>
          <w:p w14:paraId="7BE85C67" w14:textId="77777777" w:rsidR="007C1548" w:rsidRDefault="007C1548" w:rsidP="001457B5">
            <w:r w:rsidRPr="26C3AD95">
              <w:t xml:space="preserve">    </w:t>
            </w:r>
            <w:r>
              <w:t>name</w:t>
            </w:r>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26C3AD95">
        <w:trPr>
          <w:cantSplit/>
        </w:trPr>
        <w:tc>
          <w:tcPr>
            <w:tcW w:w="2405" w:type="dxa"/>
            <w:tcBorders>
              <w:bottom w:val="single" w:sz="4" w:space="0" w:color="auto"/>
            </w:tcBorders>
          </w:tcPr>
          <w:p w14:paraId="516186C5" w14:textId="77777777" w:rsidR="007C1548" w:rsidRDefault="007C1548" w:rsidP="00F95980">
            <w:r w:rsidRPr="26C3AD95">
              <w:t xml:space="preserve">    </w:t>
            </w:r>
            <w:r>
              <w:t>telecom</w:t>
            </w:r>
            <w:r w:rsidRPr="26C3AD95">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41FDA84" w14:textId="77777777" w:rsidTr="26C3AD95">
        <w:trPr>
          <w:cantSplit/>
        </w:trPr>
        <w:tc>
          <w:tcPr>
            <w:tcW w:w="2405" w:type="dxa"/>
            <w:tcBorders>
              <w:bottom w:val="single" w:sz="4" w:space="0" w:color="auto"/>
            </w:tcBorders>
          </w:tcPr>
          <w:p w14:paraId="5E9572C4" w14:textId="77777777" w:rsidR="007C1548" w:rsidRDefault="007C1548" w:rsidP="00F95980">
            <w:r w:rsidRPr="26C3AD95">
              <w:t xml:space="preserve">    </w:t>
            </w:r>
            <w:r>
              <w:t>telecom</w:t>
            </w:r>
            <w:r w:rsidRPr="26C3AD95">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26C3AD95">
        <w:trPr>
          <w:cantSplit/>
        </w:trPr>
        <w:tc>
          <w:tcPr>
            <w:tcW w:w="2405" w:type="dxa"/>
            <w:shd w:val="clear" w:color="auto" w:fill="BFBFBF" w:themeFill="background1" w:themeFillShade="BF"/>
          </w:tcPr>
          <w:p w14:paraId="2A4BFA17" w14:textId="53B2CA9C" w:rsidR="007C1548" w:rsidRDefault="007C1548" w:rsidP="00F95980">
            <w:r w:rsidRPr="26C3AD95">
              <w:t xml:space="preserve">    </w:t>
            </w:r>
            <w:r>
              <w:t>addr</w:t>
            </w:r>
          </w:p>
        </w:tc>
        <w:tc>
          <w:tcPr>
            <w:tcW w:w="1843" w:type="dxa"/>
            <w:shd w:val="clear" w:color="auto" w:fill="BFBFBF" w:themeFill="background1" w:themeFillShade="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hemeFill="background1" w:themeFillShade="BF"/>
          </w:tcPr>
          <w:p w14:paraId="6C0BC121" w14:textId="77777777" w:rsidR="007C1548" w:rsidRDefault="007C1548" w:rsidP="00F95980"/>
        </w:tc>
        <w:tc>
          <w:tcPr>
            <w:tcW w:w="3544" w:type="dxa"/>
            <w:shd w:val="clear" w:color="auto" w:fill="BFBFBF" w:themeFill="background1" w:themeFillShade="BF"/>
          </w:tcPr>
          <w:p w14:paraId="0DF68DF3" w14:textId="16C05864" w:rsidR="007C1548" w:rsidRDefault="007C1548" w:rsidP="00F95980"/>
        </w:tc>
      </w:tr>
      <w:tr w:rsidR="00755DFF" w14:paraId="0D336123" w14:textId="77777777" w:rsidTr="26C3AD95">
        <w:trPr>
          <w:cantSplit/>
        </w:trPr>
        <w:tc>
          <w:tcPr>
            <w:tcW w:w="2405" w:type="dxa"/>
          </w:tcPr>
          <w:p w14:paraId="6851476A" w14:textId="0DB4683E" w:rsidR="00755DFF" w:rsidRDefault="00755DFF" w:rsidP="00755DFF">
            <w:r w:rsidRPr="26C3AD95">
              <w:t xml:space="preserve">     </w:t>
            </w:r>
            <w:r w:rsidRPr="00F71C78">
              <w:rPr>
                <w:lang w:val="en-US"/>
              </w:rPr>
              <w:t>streetAddressLine</w:t>
            </w:r>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26C3AD95">
        <w:trPr>
          <w:cantSplit/>
        </w:trPr>
        <w:tc>
          <w:tcPr>
            <w:tcW w:w="2405" w:type="dxa"/>
          </w:tcPr>
          <w:p w14:paraId="26FDD2A0" w14:textId="403D2A68" w:rsidR="00755DFF" w:rsidRPr="00294FCE" w:rsidRDefault="00755DFF" w:rsidP="00755DFF">
            <w:r w:rsidRPr="26C3AD95">
              <w:t xml:space="preserve">     </w:t>
            </w:r>
            <w:r>
              <w:t>postalCode</w:t>
            </w:r>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26C3AD95">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42F07F0A" w:rsidR="00D73DD9" w:rsidRDefault="00FC0DE7" w:rsidP="00D35AC1">
      <w:r>
        <w:t xml:space="preserve">Pakollisuussäännöt eivät koske Omakannasta tehtyä uusimispyyntöä, jossa author jätetään tyhjäksi. </w:t>
      </w:r>
    </w:p>
    <w:p w14:paraId="599CC6FD" w14:textId="77777777" w:rsidR="00E61BFD" w:rsidRDefault="00E61BFD" w:rsidP="00D35AC1"/>
    <w:p w14:paraId="07E29651" w14:textId="6E82EA34" w:rsidR="00E61BFD" w:rsidRPr="00D35AC1" w:rsidRDefault="00E61BFD" w:rsidP="00D35AC1">
      <w:r>
        <w:t>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w:t>
      </w:r>
      <w:r w:rsidR="00990F4C">
        <w:t xml:space="preserve"> – skeemapakollisten author-tietojen osalta rakenteisiin tuotetaan </w:t>
      </w:r>
      <w:r w:rsidR="00720806">
        <w:t>nullFlavorit alaluvun lopussa olevan esimerkin mukaisesti</w:t>
      </w:r>
      <w:r>
        <w:t xml:space="preserve">. </w:t>
      </w:r>
    </w:p>
    <w:bookmarkEnd w:id="70"/>
    <w:p w14:paraId="66A6C33A" w14:textId="77777777" w:rsidR="0005050A" w:rsidRDefault="0005050A" w:rsidP="0005050A"/>
    <w:p w14:paraId="6CE42C2C" w14:textId="0F5BE651" w:rsidR="00582C9C" w:rsidRPr="00D251B1" w:rsidRDefault="0007617F" w:rsidP="00D52BDD">
      <w:r>
        <w:t>Lääkkeen määrääjä</w:t>
      </w:r>
      <w:r w:rsidR="00582C9C" w:rsidRPr="26C3AD95">
        <w:t xml:space="preserve"> </w:t>
      </w:r>
      <w:r w:rsidR="00582C9C">
        <w:t>yksilöidään</w:t>
      </w:r>
      <w:r w:rsidR="009B63CB">
        <w:t xml:space="preserve"> yksilöintitunnuksella (entinen</w:t>
      </w:r>
      <w:r w:rsidR="00582C9C">
        <w:t xml:space="preserve"> SV-</w:t>
      </w:r>
      <w:r w:rsidR="009B63CB">
        <w:t>numero).</w:t>
      </w:r>
      <w:r w:rsidRPr="26C3AD95">
        <w:t xml:space="preserve"> </w:t>
      </w:r>
      <w:r w:rsidR="00582C9C">
        <w:t xml:space="preserve">Lisäksi yksilöintiin </w:t>
      </w:r>
      <w:r w:rsidR="00A95DC7">
        <w:t>käytetään</w:t>
      </w:r>
      <w:r w:rsidR="00582C9C" w:rsidRPr="26C3AD95">
        <w:t xml:space="preserve"> </w:t>
      </w:r>
      <w:r w:rsidR="005572C6">
        <w:t>Valviran rekisteröintinumeroa (</w:t>
      </w:r>
      <w:r w:rsidR="00582C9C">
        <w:t>terhikki-tunnusta</w:t>
      </w:r>
      <w:r w:rsidR="005572C6" w:rsidRPr="26C3AD95">
        <w:t>)</w:t>
      </w:r>
      <w:r w:rsidR="00582C9C" w:rsidRPr="26C3AD95">
        <w:t>.</w:t>
      </w:r>
      <w:r>
        <w:t xml:space="preserve"> Samoja tunnisteita on käytettävä Body</w:t>
      </w:r>
      <w:r w:rsidR="002B42D7" w:rsidRPr="26C3AD95">
        <w:t>-</w:t>
      </w:r>
      <w:r>
        <w:t>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539F63DA"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functionCode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time</w:t>
      </w:r>
      <w:r w:rsidRPr="00AF5A87">
        <w:rPr>
          <w:rFonts w:ascii="Arial" w:hAnsi="Arial" w:cs="Arial"/>
          <w:color w:val="FF0000"/>
          <w:sz w:val="20"/>
          <w:szCs w:val="20"/>
          <w:highlight w:val="white"/>
        </w:rPr>
        <w:t xml:space="preserve"> value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assignedAuthor</w:t>
      </w:r>
      <w:r w:rsidRPr="00AF5A87">
        <w:rPr>
          <w:rFonts w:ascii="Arial" w:hAnsi="Arial" w:cs="Arial"/>
          <w:color w:val="0000FF"/>
          <w:sz w:val="20"/>
          <w:szCs w:val="20"/>
          <w:highlight w:val="white"/>
        </w:rPr>
        <w:t>&gt;</w:t>
      </w:r>
    </w:p>
    <w:p w14:paraId="7818CE3E" w14:textId="24C68567"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r w:rsidRPr="00AF5A87">
        <w:rPr>
          <w:rFonts w:ascii="Arial" w:hAnsi="Arial" w:cs="Arial"/>
          <w:color w:val="808080"/>
          <w:sz w:val="20"/>
          <w:szCs w:val="20"/>
          <w:highlight w:val="white"/>
        </w:rPr>
        <w:t>sv-numero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extensionissa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t>&lt;!--  Ammattihenkilön lisätunniste</w:t>
      </w:r>
      <w:r w:rsidR="005572C6" w:rsidRPr="00AF5A87">
        <w:rPr>
          <w:rFonts w:ascii="Arial" w:hAnsi="Arial" w:cs="Arial"/>
          <w:color w:val="808080"/>
          <w:sz w:val="20"/>
          <w:szCs w:val="20"/>
          <w:highlight w:val="white"/>
        </w:rPr>
        <w:t>, rekisteröintinumero (terhikki)</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6EF886C6"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r w:rsidR="001250A1" w:rsidRPr="0038791E">
        <w:rPr>
          <w:rFonts w:ascii="Arial" w:hAnsi="Arial" w:cs="Arial"/>
          <w:color w:val="800000"/>
          <w:sz w:val="20"/>
          <w:szCs w:val="20"/>
          <w:highlight w:val="white"/>
        </w:rPr>
        <w:t>translation</w:t>
      </w:r>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r w:rsidRPr="0038791E">
        <w:rPr>
          <w:rFonts w:ascii="Arial" w:hAnsi="Arial" w:cs="Arial"/>
          <w:color w:val="0000FF"/>
          <w:sz w:val="20"/>
          <w:szCs w:val="20"/>
          <w:highlight w:val="white"/>
        </w:rPr>
        <w:t>&lt;!--</w:t>
      </w:r>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r w:rsidRPr="0038791E">
        <w:rPr>
          <w:rFonts w:ascii="Arial" w:hAnsi="Arial" w:cs="Arial"/>
          <w:color w:val="800000"/>
          <w:sz w:val="20"/>
          <w:szCs w:val="20"/>
          <w:highlight w:val="white"/>
        </w:rPr>
        <w:t>qualifier</w:t>
      </w:r>
      <w:r w:rsidRPr="0038791E">
        <w:rPr>
          <w:rFonts w:ascii="Arial" w:hAnsi="Arial" w:cs="Arial"/>
          <w:color w:val="0000FF"/>
          <w:sz w:val="20"/>
          <w:szCs w:val="20"/>
          <w:highlight w:val="white"/>
        </w:rPr>
        <w:t>&gt;</w:t>
      </w:r>
    </w:p>
    <w:p w14:paraId="5A0A9737" w14:textId="4F57494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F4414A">
        <w:rPr>
          <w:rFonts w:ascii="Arial" w:hAnsi="Arial" w:cs="Arial"/>
          <w:color w:val="0000FF"/>
          <w:sz w:val="20"/>
          <w:szCs w:val="20"/>
          <w:highlight w:val="white"/>
        </w:rPr>
        <w:t>&lt;</w:t>
      </w:r>
      <w:r w:rsidRPr="00F4414A">
        <w:rPr>
          <w:rFonts w:ascii="Arial" w:hAnsi="Arial" w:cs="Arial"/>
          <w:color w:val="800000"/>
          <w:sz w:val="20"/>
          <w:szCs w:val="20"/>
          <w:highlight w:val="white"/>
        </w:rPr>
        <w:t>name</w:t>
      </w:r>
      <w:r w:rsidRPr="00F4414A">
        <w:rPr>
          <w:rFonts w:ascii="Arial" w:hAnsi="Arial" w:cs="Arial"/>
          <w:color w:val="FF0000"/>
          <w:sz w:val="20"/>
          <w:szCs w:val="20"/>
          <w:highlight w:val="white"/>
        </w:rPr>
        <w:t xml:space="preserve"> code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r w:rsidR="003C0F49" w:rsidRPr="00F4414A">
        <w:rPr>
          <w:rFonts w:ascii="Arial" w:hAnsi="Arial" w:cs="Arial"/>
          <w:color w:val="FF0000"/>
          <w:sz w:val="20"/>
          <w:szCs w:val="20"/>
          <w:highlight w:val="white"/>
        </w:rPr>
        <w:t>codeSystemName=</w:t>
      </w:r>
      <w:r w:rsidR="003C0F49" w:rsidRPr="00F4414A">
        <w:rPr>
          <w:rFonts w:ascii="Arial" w:hAnsi="Arial" w:cs="Arial"/>
          <w:color w:val="0000FF"/>
          <w:sz w:val="20"/>
          <w:szCs w:val="20"/>
          <w:highlight w:val="white"/>
        </w:rPr>
        <w:t>”</w:t>
      </w:r>
      <w:r w:rsidR="003C0F49" w:rsidRPr="00F4414A">
        <w:rPr>
          <w:rFonts w:ascii="Arial" w:hAnsi="Arial" w:cs="Arial"/>
          <w:color w:val="000000"/>
          <w:sz w:val="20"/>
          <w:szCs w:val="20"/>
          <w:highlight w:val="white"/>
        </w:rPr>
        <w:t xml:space="preserve">KanTa-palvelut - Tekninen CDA R2 rakennekoodisto 2003” </w:t>
      </w:r>
      <w:r w:rsidRPr="00F4414A">
        <w:rPr>
          <w:rFonts w:ascii="Arial" w:hAnsi="Arial" w:cs="Arial"/>
          <w:color w:val="FF0000"/>
          <w:sz w:val="20"/>
          <w:szCs w:val="20"/>
          <w:highlight w:val="white"/>
        </w:rPr>
        <w:t>codeSystem</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displayName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Ylilääkäri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t>&lt;!--</w:t>
      </w:r>
      <w:r w:rsidRPr="00AF5A87">
        <w:rPr>
          <w:rFonts w:ascii="Arial" w:hAnsi="Arial" w:cs="Arial"/>
          <w:color w:val="808080"/>
          <w:sz w:val="20"/>
          <w:szCs w:val="20"/>
          <w:highlight w:val="white"/>
          <w:lang w:val="en-US"/>
        </w:rPr>
        <w:t xml:space="preserve"> Lääkärin ammattioikeus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qualifier</w:t>
      </w:r>
      <w:r w:rsidRPr="00AF5A87">
        <w:rPr>
          <w:rFonts w:ascii="Arial" w:hAnsi="Arial" w:cs="Arial"/>
          <w:color w:val="0000FF"/>
          <w:sz w:val="20"/>
          <w:szCs w:val="20"/>
          <w:lang w:val="en-US"/>
        </w:rPr>
        <w:t>&gt;</w:t>
      </w:r>
    </w:p>
    <w:p w14:paraId="085F00DD" w14:textId="62A2D945"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Lääkityslista</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displayName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Ammattioikeus</w:t>
      </w:r>
      <w:r w:rsidRPr="00AF5A87">
        <w:rPr>
          <w:rFonts w:ascii="Arial" w:hAnsi="Arial" w:cs="Arial"/>
          <w:color w:val="0000FF"/>
          <w:sz w:val="20"/>
          <w:szCs w:val="20"/>
          <w:lang w:val="en-US"/>
        </w:rPr>
        <w:t>"/&gt;</w:t>
      </w:r>
    </w:p>
    <w:p w14:paraId="4205C995" w14:textId="1C7619EA"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rPr>
        <w:t>&lt;</w:t>
      </w:r>
      <w:r w:rsidRPr="00AF5A87">
        <w:rPr>
          <w:rFonts w:ascii="Arial" w:hAnsi="Arial" w:cs="Arial"/>
          <w:color w:val="800000"/>
          <w:sz w:val="20"/>
          <w:szCs w:val="20"/>
          <w:highlight w:val="white"/>
        </w:rPr>
        <w:t>value</w:t>
      </w:r>
      <w:r w:rsidRPr="00AF5A87">
        <w:rPr>
          <w:rFonts w:ascii="Arial" w:hAnsi="Arial" w:cs="Arial"/>
          <w:color w:val="0000FF"/>
          <w:sz w:val="20"/>
          <w:szCs w:val="20"/>
        </w:rPr>
        <w:t xml:space="preserve"> code="</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w:t>
      </w:r>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codeSystemName</w:t>
      </w:r>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displayName</w:t>
      </w:r>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rPr>
        <w:t>&gt;</w:t>
      </w:r>
    </w:p>
    <w:p w14:paraId="0FF17BA1" w14:textId="79CCE46B"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lääkkeen määrääjän lisäerikoisalat, annetaan mikäli erikoisaloja on enemmän kuin yksi, qualifieria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highlight w:val="white"/>
        </w:rPr>
        <w:t>&gt;</w:t>
      </w:r>
    </w:p>
    <w:p w14:paraId="650818C7" w14:textId="4463E8D6"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47E83F45"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value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8080"/>
          <w:sz w:val="20"/>
          <w:szCs w:val="20"/>
          <w:highlight w:val="white"/>
          <w:lang w:val="en-US"/>
        </w:rPr>
        <w:t xml:space="preserve"> Lääkärin nimi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assignedPerson</w:t>
      </w:r>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assignedPerson</w:t>
      </w:r>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representedOrganization</w:t>
      </w:r>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746009AB" w14:textId="33D018A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tel:0201234567</w:t>
      </w:r>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Insinöörinkatu 30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6BF1554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asOrganizationPartOf</w:t>
      </w:r>
      <w:r w:rsidRPr="00DC076D">
        <w:rPr>
          <w:rFonts w:ascii="Arial" w:hAnsi="Arial" w:cs="Arial"/>
          <w:color w:val="0000FF"/>
          <w:sz w:val="20"/>
          <w:szCs w:val="20"/>
          <w:highlight w:val="white"/>
          <w:lang w:val="nl-NL"/>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wholeOrganization</w:t>
      </w:r>
      <w:r w:rsidRPr="00714B4D">
        <w:rPr>
          <w:rFonts w:ascii="Arial" w:hAnsi="Arial" w:cs="Arial"/>
          <w:color w:val="0000FF"/>
          <w:sz w:val="20"/>
          <w:szCs w:val="20"/>
          <w:highlight w:val="white"/>
          <w:lang w:val="en-US"/>
        </w:rPr>
        <w:t>&gt;</w:t>
      </w:r>
    </w:p>
    <w:p w14:paraId="054A39D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id</w:t>
      </w:r>
      <w:r w:rsidRPr="00714B4D">
        <w:rPr>
          <w:rFonts w:ascii="Arial" w:hAnsi="Arial" w:cs="Arial"/>
          <w:color w:val="FF0000"/>
          <w:sz w:val="20"/>
          <w:szCs w:val="20"/>
          <w:highlight w:val="white"/>
          <w:lang w:val="en-US"/>
        </w:rPr>
        <w:t xml:space="preserve"> root</w:t>
      </w:r>
      <w:r w:rsidRPr="00714B4D">
        <w:rPr>
          <w:rFonts w:ascii="Arial" w:hAnsi="Arial" w:cs="Arial"/>
          <w:color w:val="0000FF"/>
          <w:sz w:val="20"/>
          <w:szCs w:val="20"/>
          <w:highlight w:val="white"/>
          <w:lang w:val="en-US"/>
        </w:rPr>
        <w:t>="</w:t>
      </w:r>
      <w:r w:rsidRPr="00714B4D">
        <w:rPr>
          <w:rFonts w:ascii="Arial" w:hAnsi="Arial" w:cs="Arial"/>
          <w:color w:val="000000"/>
          <w:sz w:val="20"/>
          <w:szCs w:val="20"/>
          <w:highlight w:val="white"/>
          <w:lang w:val="en-US"/>
        </w:rPr>
        <w:t>1.2.246.10.1536552.10.0</w:t>
      </w:r>
      <w:r w:rsidRPr="00714B4D">
        <w:rPr>
          <w:rFonts w:ascii="Arial" w:hAnsi="Arial" w:cs="Arial"/>
          <w:color w:val="0000FF"/>
          <w:sz w:val="20"/>
          <w:szCs w:val="20"/>
          <w:highlight w:val="white"/>
          <w:lang w:val="en-US"/>
        </w:rPr>
        <w:t>"/&gt;</w:t>
      </w:r>
    </w:p>
    <w:p w14:paraId="37646FE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r w:rsidRPr="00714B4D">
        <w:rPr>
          <w:rFonts w:ascii="Arial" w:hAnsi="Arial" w:cs="Arial"/>
          <w:color w:val="000000"/>
          <w:sz w:val="20"/>
          <w:szCs w:val="20"/>
          <w:highlight w:val="white"/>
          <w:lang w:val="en-US"/>
        </w:rPr>
        <w:t>Tampereen Lääkärikeskus Oy</w:t>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p>
    <w:p w14:paraId="531F6C7A"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06285211"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 xml:space="preserve">Hatanpäänvaltatie 1 </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wholeOrganization</w:t>
      </w:r>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asOrganizationPartOf</w:t>
      </w:r>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representedOrganization</w:t>
      </w:r>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assignedAuthor</w:t>
      </w:r>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23C903D3" w:rsidR="006A6873" w:rsidRDefault="006A6873" w:rsidP="00B27713">
      <w:r>
        <w:t>Lääkemääräyksen tuottava terveydenhuollon palveluyksikkö ilmoitetaan re</w:t>
      </w:r>
      <w:r w:rsidR="00054C69">
        <w:t>presentedOrganization-rakenteessa ja terveydenhuollon palvelunantaja representedOrganization</w:t>
      </w:r>
      <w:r w:rsidR="00413596" w:rsidRPr="26C3AD95">
        <w:t>.</w:t>
      </w:r>
      <w:r w:rsidR="00054C69">
        <w:t>asOrganizationPartOf-rakenteessa.</w:t>
      </w:r>
      <w:r w:rsidR="00D54C95" w:rsidRPr="26C3AD95">
        <w:t xml:space="preserve"> </w:t>
      </w:r>
      <w:r w:rsidR="00E83186">
        <w:t>Yksityisen terveydenhuollon</w:t>
      </w:r>
      <w:r w:rsidR="00D54C95">
        <w:t xml:space="preserve"> liittymismalleja on kuvattu</w:t>
      </w:r>
      <w:r w:rsidR="00E83186">
        <w:t xml:space="preserve"> tarkemmin</w:t>
      </w:r>
      <w:r w:rsidR="00D54C95" w:rsidRPr="26C3AD95">
        <w:t xml:space="preserve"> </w:t>
      </w:r>
      <w:hyperlink r:id="rId19"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071190E9" w:rsidR="007669C4" w:rsidRDefault="007669C4" w:rsidP="00B27713">
      <w:r>
        <w:t>Poikkeuksen edellä määriteltyyn author-tietoon muodostaa Omakanta. Kun kansalainen tekee lääkemääräyksen uusimispyynnön Omakannassa</w:t>
      </w:r>
      <w:r w:rsidRPr="26C3AD95">
        <w:t xml:space="preserve">, </w:t>
      </w:r>
      <w:r>
        <w:t>author-tieto jätetään tyhjäksi</w:t>
      </w:r>
      <w:r w:rsidR="000E2B40">
        <w:t xml:space="preserve"> kirjaamalla skeemapakollisiin tietoihin nullFlavorit ao</w:t>
      </w:r>
      <w:r w:rsidR="004F592E">
        <w:t>.</w:t>
      </w:r>
      <w:r w:rsidR="000E2B40">
        <w:t xml:space="preserve"> esimerkin mukaisesti</w:t>
      </w:r>
      <w:r>
        <w:t>.</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57E5B44D">
      <w:pPr>
        <w:spacing w:before="100" w:beforeAutospacing="1" w:after="100" w:afterAutospacing="1"/>
        <w:ind w:left="1440"/>
        <w:rPr>
          <w:rFonts w:ascii="Arial" w:hAnsi="Arial" w:cs="Arial"/>
          <w:sz w:val="22"/>
          <w:szCs w:val="22"/>
          <w:lang w:val="en-US"/>
        </w:rPr>
      </w:pPr>
      <w:r w:rsidRPr="57E5B44D">
        <w:rPr>
          <w:rFonts w:ascii="Arial" w:hAnsi="Arial" w:cs="Arial"/>
          <w:sz w:val="22"/>
          <w:szCs w:val="22"/>
          <w:lang w:val="en-US"/>
        </w:rPr>
        <w:t>&lt;author nullFlavor="NA"&gt;</w:t>
      </w:r>
      <w:r w:rsidRPr="00AB342A">
        <w:rPr>
          <w:rFonts w:ascii="Arial" w:hAnsi="Arial" w:cs="Arial"/>
          <w:sz w:val="22"/>
          <w:lang w:val="en-US"/>
        </w:rPr>
        <w:br/>
      </w:r>
      <w:r w:rsidRPr="57E5B44D">
        <w:rPr>
          <w:rFonts w:ascii="Arial" w:hAnsi="Arial" w:cs="Arial"/>
          <w:sz w:val="22"/>
          <w:szCs w:val="22"/>
          <w:lang w:val="en-US"/>
        </w:rPr>
        <w:t>     &lt;time nullFlavor="NA"/&gt;</w:t>
      </w:r>
      <w:r w:rsidRPr="00AB342A">
        <w:rPr>
          <w:rFonts w:ascii="Arial" w:hAnsi="Arial" w:cs="Arial"/>
          <w:sz w:val="22"/>
          <w:lang w:val="en-US"/>
        </w:rPr>
        <w:br/>
      </w:r>
      <w:r w:rsidRPr="57E5B44D">
        <w:rPr>
          <w:rFonts w:ascii="Arial" w:hAnsi="Arial" w:cs="Arial"/>
          <w:sz w:val="22"/>
          <w:szCs w:val="22"/>
          <w:lang w:val="en-US"/>
        </w:rPr>
        <w:t>     &lt;assignedAuthor&gt;</w:t>
      </w:r>
      <w:r w:rsidRPr="00AB342A">
        <w:rPr>
          <w:rFonts w:ascii="Arial" w:hAnsi="Arial" w:cs="Arial"/>
          <w:sz w:val="22"/>
          <w:lang w:val="en-US"/>
        </w:rPr>
        <w:br/>
      </w:r>
      <w:r w:rsidRPr="57E5B44D">
        <w:rPr>
          <w:rFonts w:ascii="Arial" w:hAnsi="Arial" w:cs="Arial"/>
          <w:sz w:val="22"/>
          <w:szCs w:val="22"/>
          <w:lang w:val="en-US"/>
        </w:rPr>
        <w:t>          &lt;id nullFlavor="NA"/&gt;</w:t>
      </w:r>
      <w:r w:rsidRPr="00AB342A">
        <w:rPr>
          <w:rFonts w:ascii="Arial" w:hAnsi="Arial" w:cs="Arial"/>
          <w:sz w:val="22"/>
          <w:lang w:val="en-US"/>
        </w:rPr>
        <w:br/>
      </w:r>
      <w:r w:rsidRPr="57E5B44D">
        <w:rPr>
          <w:rFonts w:ascii="Arial" w:hAnsi="Arial" w:cs="Arial"/>
          <w:sz w:val="22"/>
          <w:szCs w:val="22"/>
          <w:lang w:val="en-US"/>
        </w:rPr>
        <w:t>     &lt;/assignedAuthor&gt;</w:t>
      </w:r>
      <w:r w:rsidR="00957E87">
        <w:rPr>
          <w:rFonts w:ascii="Arial" w:hAnsi="Arial" w:cs="Arial"/>
          <w:sz w:val="22"/>
          <w:lang w:val="en-US"/>
        </w:rPr>
        <w:br/>
      </w:r>
      <w:r w:rsidR="00957E87" w:rsidRPr="57E5B44D">
        <w:rPr>
          <w:rFonts w:ascii="Arial" w:hAnsi="Arial" w:cs="Arial"/>
          <w:sz w:val="22"/>
          <w:szCs w:val="22"/>
          <w:lang w:val="en-US"/>
        </w:rPr>
        <w:t>&lt;/author&gt;</w:t>
      </w:r>
    </w:p>
    <w:p w14:paraId="1544F93B" w14:textId="77777777" w:rsidR="0005050A" w:rsidRPr="00943093" w:rsidRDefault="0005050A" w:rsidP="00B27713">
      <w:pPr>
        <w:rPr>
          <w:lang w:val="en-US"/>
        </w:rPr>
      </w:pPr>
    </w:p>
    <w:p w14:paraId="43BAF36B" w14:textId="77777777" w:rsidR="00522FC1" w:rsidRDefault="00522FC1" w:rsidP="26C3AD95">
      <w:pPr>
        <w:pStyle w:val="Otsikko2"/>
      </w:pPr>
      <w:bookmarkStart w:id="161" w:name="CUSTODIAN"/>
      <w:bookmarkStart w:id="162" w:name="_Toc162429046"/>
      <w:bookmarkEnd w:id="161"/>
      <w:r>
        <w:t>custodian – rekisterinpitäjä (pakollinen)</w:t>
      </w:r>
      <w:bookmarkEnd w:id="71"/>
      <w:bookmarkEnd w:id="72"/>
      <w:bookmarkEnd w:id="162"/>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Koko OID sijoitetaan root-attribuuttiin.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custodian</w:t>
      </w:r>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assignedCustodian</w:t>
      </w:r>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root</w:t>
      </w:r>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assignedCustodian</w:t>
      </w:r>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rsidP="26C3AD95">
      <w:pPr>
        <w:pStyle w:val="Otsikko2"/>
      </w:pPr>
      <w:bookmarkStart w:id="163" w:name="_Ref151790446"/>
      <w:bookmarkStart w:id="164" w:name="_Toc155024587"/>
      <w:bookmarkStart w:id="165" w:name="_Toc162429047"/>
      <w:r>
        <w:t>relatedDocument – viittaus toiseen dokumenttiin</w:t>
      </w:r>
      <w:bookmarkEnd w:id="163"/>
      <w:bookmarkEnd w:id="164"/>
      <w:bookmarkEnd w:id="165"/>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relatedDocument  - Korjattu lääkemääräys </w:t>
      </w:r>
      <w:r w:rsidRPr="6E4B6674">
        <w:rPr>
          <w:rStyle w:val="XML10ptBlue"/>
          <w:rFonts w:ascii="Arial" w:hAnsi="Arial" w:cs="Arial"/>
          <w:highlight w:val="white"/>
          <w:lang w:val="nl-NL"/>
        </w:rPr>
        <w:t>--&gt;</w:t>
      </w:r>
    </w:p>
    <w:p w14:paraId="4250C2E1"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5C109B5" w14:textId="77777777" w:rsidR="00522FC1" w:rsidRPr="00E5128F" w:rsidRDefault="001250A1" w:rsidP="57E5B44D">
      <w:pPr>
        <w:autoSpaceDE w:val="0"/>
        <w:autoSpaceDN w:val="0"/>
        <w:adjustRightInd w:val="0"/>
        <w:rPr>
          <w:rStyle w:val="XML10ptBlack"/>
          <w:rFonts w:ascii="Arial" w:hAnsi="Arial" w:cs="Arial"/>
          <w:highlight w:val="white"/>
        </w:rPr>
      </w:pPr>
      <w:r w:rsidRPr="00DC076D">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4B18F6E9" w14:textId="77777777" w:rsidR="00522FC1" w:rsidRPr="00E5128F" w:rsidRDefault="001250A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00522FC1" w:rsidRPr="57E5B44D">
        <w:rPr>
          <w:rStyle w:val="XML10ptBlue"/>
          <w:rFonts w:ascii="Arial" w:hAnsi="Arial" w:cs="Arial"/>
          <w:highlight w:val="white"/>
        </w:rPr>
        <w:t>&lt;!--</w:t>
      </w:r>
      <w:r w:rsidR="00522FC1" w:rsidRPr="57E5B44D">
        <w:rPr>
          <w:rStyle w:val="XML10ptGray-50"/>
          <w:rFonts w:ascii="Arial" w:hAnsi="Arial" w:cs="Arial"/>
          <w:highlight w:val="white"/>
        </w:rPr>
        <w:t xml:space="preserve"> Viitattu dokumentti </w:t>
      </w:r>
      <w:r w:rsidR="00522FC1" w:rsidRPr="57E5B44D">
        <w:rPr>
          <w:rStyle w:val="XML10ptBlue"/>
          <w:rFonts w:ascii="Arial" w:hAnsi="Arial" w:cs="Arial"/>
          <w:highlight w:val="white"/>
        </w:rPr>
        <w:t>--&gt;</w:t>
      </w:r>
    </w:p>
    <w:p w14:paraId="247B78C2" w14:textId="77777777" w:rsidR="00522FC1" w:rsidRPr="00AF5A87" w:rsidRDefault="00522FC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6B4C34" w:rsidRPr="57E5B44D">
        <w:rPr>
          <w:rStyle w:val="XML10ptBlue"/>
          <w:rFonts w:ascii="Arial" w:hAnsi="Arial" w:cs="Arial"/>
          <w:highlight w:val="white"/>
        </w:rPr>
        <w:t>.</w:t>
      </w:r>
      <w:r w:rsidRPr="57E5B44D">
        <w:rPr>
          <w:rStyle w:val="XML10ptBlack"/>
          <w:rFonts w:ascii="Arial" w:hAnsi="Arial" w:cs="Arial"/>
          <w:highlight w:val="white"/>
        </w:rPr>
        <w:t>2006.1</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1AFE53E2" w14:textId="50FAC810" w:rsidR="00522FC1" w:rsidRPr="00AF5A87" w:rsidRDefault="00522FC1" w:rsidP="57E5B44D">
      <w:pPr>
        <w:autoSpaceDE w:val="0"/>
        <w:autoSpaceDN w:val="0"/>
        <w:adjustRightInd w:val="0"/>
        <w:ind w:left="568"/>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AF5A87">
        <w:rPr>
          <w:rStyle w:val="XML10ptBlue"/>
          <w:rFonts w:ascii="Arial" w:hAnsi="Arial" w:cs="Arial"/>
          <w:szCs w:val="20"/>
          <w:highlight w:val="white"/>
        </w:rPr>
        <w:br/>
      </w:r>
      <w:r w:rsidRPr="57E5B44D">
        <w:rPr>
          <w:rStyle w:val="XML10ptRed"/>
          <w:rFonts w:ascii="Arial" w:hAnsi="Arial" w:cs="Arial"/>
          <w:highlight w:val="white"/>
        </w:rPr>
        <w:t>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p>
    <w:p w14:paraId="57B137FB"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714B4D">
        <w:rPr>
          <w:rStyle w:val="XML10ptBlue"/>
          <w:rFonts w:ascii="Arial" w:hAnsi="Arial" w:cs="Arial"/>
          <w:highlight w:val="white"/>
          <w:lang w:val="sv-SE"/>
        </w:rPr>
        <w:t>&lt;!--</w:t>
      </w:r>
      <w:r w:rsidRPr="00714B4D">
        <w:rPr>
          <w:rStyle w:val="XML10ptGray-50"/>
          <w:rFonts w:ascii="Arial" w:hAnsi="Arial" w:cs="Arial"/>
          <w:highlight w:val="white"/>
          <w:lang w:val="sv-SE"/>
        </w:rPr>
        <w:t xml:space="preserve"> Viitattu dokumentin setId </w:t>
      </w:r>
      <w:r w:rsidRPr="00714B4D">
        <w:rPr>
          <w:rStyle w:val="XML10ptBlue"/>
          <w:rFonts w:ascii="Arial" w:hAnsi="Arial" w:cs="Arial"/>
          <w:highlight w:val="white"/>
          <w:lang w:val="sv-SE"/>
        </w:rPr>
        <w:t>--&gt;</w:t>
      </w:r>
    </w:p>
    <w:p w14:paraId="37D30277"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714B4D">
        <w:rPr>
          <w:rStyle w:val="XML10ptBlack"/>
          <w:rFonts w:ascii="Arial" w:hAnsi="Arial" w:cs="Arial"/>
          <w:szCs w:val="20"/>
          <w:highlight w:val="white"/>
          <w:lang w:val="sv-SE"/>
        </w:rPr>
        <w:tab/>
      </w:r>
      <w:r w:rsidRPr="00714B4D">
        <w:rPr>
          <w:rStyle w:val="XML10ptBlue"/>
          <w:rFonts w:ascii="Arial" w:hAnsi="Arial" w:cs="Arial"/>
          <w:highlight w:val="white"/>
          <w:lang w:val="sv-SE"/>
        </w:rPr>
        <w:t>&lt;</w:t>
      </w:r>
      <w:r w:rsidRPr="00714B4D">
        <w:rPr>
          <w:rStyle w:val="XML10ptDarkRed"/>
          <w:rFonts w:ascii="Arial" w:hAnsi="Arial" w:cs="Arial"/>
          <w:highlight w:val="white"/>
          <w:lang w:val="sv-SE"/>
        </w:rPr>
        <w:t>setId</w:t>
      </w:r>
      <w:r w:rsidRPr="00714B4D">
        <w:rPr>
          <w:rStyle w:val="XML10ptRed"/>
          <w:rFonts w:ascii="Arial" w:hAnsi="Arial" w:cs="Arial"/>
          <w:highlight w:val="white"/>
          <w:lang w:val="sv-SE"/>
        </w:rPr>
        <w:t xml:space="preserve"> root</w:t>
      </w:r>
      <w:r w:rsidRPr="00714B4D">
        <w:rPr>
          <w:rStyle w:val="XML10ptBlue"/>
          <w:rFonts w:ascii="Arial" w:hAnsi="Arial" w:cs="Arial"/>
          <w:highlight w:val="white"/>
          <w:lang w:val="sv-SE"/>
        </w:rPr>
        <w:t>="</w:t>
      </w:r>
      <w:r w:rsidRPr="00714B4D">
        <w:rPr>
          <w:rStyle w:val="XML10ptBlack"/>
          <w:rFonts w:ascii="Arial" w:hAnsi="Arial" w:cs="Arial"/>
          <w:highlight w:val="white"/>
          <w:lang w:val="sv-SE"/>
        </w:rPr>
        <w:t>1.2.246.10.98765432.93</w:t>
      </w:r>
      <w:r w:rsidR="006B4C34" w:rsidRPr="00714B4D">
        <w:rPr>
          <w:rStyle w:val="XML10ptBlue"/>
          <w:rFonts w:ascii="Arial" w:hAnsi="Arial" w:cs="Arial"/>
          <w:highlight w:val="white"/>
          <w:lang w:val="sv-SE"/>
        </w:rPr>
        <w:t>.</w:t>
      </w:r>
      <w:r w:rsidRPr="00714B4D">
        <w:rPr>
          <w:rStyle w:val="XML10ptBlack"/>
          <w:rFonts w:ascii="Arial" w:hAnsi="Arial" w:cs="Arial"/>
          <w:highlight w:val="white"/>
          <w:lang w:val="sv-SE"/>
        </w:rPr>
        <w:t>2006.1</w:t>
      </w:r>
      <w:r w:rsidRPr="00714B4D">
        <w:rPr>
          <w:rStyle w:val="XML10ptBlue"/>
          <w:rFonts w:ascii="Arial" w:hAnsi="Arial" w:cs="Arial"/>
          <w:highlight w:val="white"/>
          <w:lang w:val="sv-SE"/>
        </w:rPr>
        <w:t>"</w:t>
      </w:r>
      <w:r w:rsidRPr="00714B4D">
        <w:rPr>
          <w:rStyle w:val="XML10ptRed"/>
          <w:rFonts w:ascii="Arial" w:hAnsi="Arial" w:cs="Arial"/>
          <w:highlight w:val="white"/>
          <w:lang w:val="sv-SE"/>
        </w:rPr>
        <w:t xml:space="preserve"> </w:t>
      </w:r>
      <w:r w:rsidRPr="00714B4D">
        <w:rPr>
          <w:rStyle w:val="XML10ptBlue"/>
          <w:rFonts w:ascii="Arial" w:hAnsi="Arial" w:cs="Arial"/>
          <w:highlight w:val="white"/>
          <w:lang w:val="sv-SE"/>
        </w:rPr>
        <w:t>/&gt;</w:t>
      </w:r>
    </w:p>
    <w:p w14:paraId="44856A5C" w14:textId="77777777" w:rsidR="00522FC1" w:rsidRPr="002F33BF"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2F33BF">
        <w:rPr>
          <w:rStyle w:val="XML10ptBlue"/>
          <w:rFonts w:ascii="Arial" w:hAnsi="Arial" w:cs="Arial"/>
          <w:highlight w:val="white"/>
          <w:lang w:val="sv-SE"/>
        </w:rPr>
        <w:t>&lt;/</w:t>
      </w:r>
      <w:r w:rsidRPr="002F33BF">
        <w:rPr>
          <w:rStyle w:val="XML10ptDarkRed"/>
          <w:rFonts w:ascii="Arial" w:hAnsi="Arial" w:cs="Arial"/>
          <w:highlight w:val="white"/>
          <w:lang w:val="sv-SE"/>
        </w:rPr>
        <w:t>parentDocument</w:t>
      </w:r>
      <w:r w:rsidRPr="002F33BF">
        <w:rPr>
          <w:rStyle w:val="XML10ptBlue"/>
          <w:rFonts w:ascii="Arial" w:hAnsi="Arial" w:cs="Arial"/>
          <w:highlight w:val="white"/>
          <w:lang w:val="sv-SE"/>
        </w:rPr>
        <w:t>&gt;</w:t>
      </w:r>
    </w:p>
    <w:p w14:paraId="5EE8D94C" w14:textId="77777777" w:rsidR="00522FC1" w:rsidRPr="008B695E" w:rsidRDefault="00522FC1" w:rsidP="57E5B44D">
      <w:pPr>
        <w:autoSpaceDE w:val="0"/>
        <w:autoSpaceDN w:val="0"/>
        <w:adjustRightInd w:val="0"/>
        <w:rPr>
          <w:rStyle w:val="XML10ptBlack"/>
          <w:rFonts w:ascii="Arial" w:hAnsi="Arial" w:cs="Arial"/>
          <w:highlight w:val="white"/>
        </w:rPr>
      </w:pPr>
      <w:r w:rsidRPr="008B695E">
        <w:rPr>
          <w:rStyle w:val="XML10ptBlue"/>
          <w:rFonts w:ascii="Arial" w:hAnsi="Arial" w:cs="Arial"/>
          <w:highlight w:val="white"/>
        </w:rPr>
        <w:t>&lt;/</w:t>
      </w:r>
      <w:r w:rsidRPr="008B695E">
        <w:rPr>
          <w:rStyle w:val="XML10ptDarkRed"/>
          <w:rFonts w:ascii="Arial" w:hAnsi="Arial" w:cs="Arial"/>
          <w:highlight w:val="white"/>
        </w:rPr>
        <w:t>relatedDocument</w:t>
      </w:r>
      <w:r w:rsidRPr="008B695E">
        <w:rPr>
          <w:rStyle w:val="XML10ptBlue"/>
          <w:rFonts w:ascii="Arial" w:hAnsi="Arial" w:cs="Arial"/>
          <w:highlight w:val="white"/>
        </w:rPr>
        <w:t>&gt;</w:t>
      </w:r>
    </w:p>
    <w:p w14:paraId="56AC5C08" w14:textId="77777777" w:rsidR="00522FC1" w:rsidRPr="008B695E" w:rsidRDefault="00522FC1"/>
    <w:p w14:paraId="6A619886" w14:textId="77777777" w:rsidR="00522FC1" w:rsidRDefault="00522FC1" w:rsidP="00EA29DA">
      <w:pPr>
        <w:keepNext/>
        <w:keepLines/>
      </w:pPr>
      <w:r w:rsidRPr="008B695E">
        <w:t xml:space="preserve">RelatedDocument-elementin typeCode-attribuutti määrittelee viittauksen tyypin. </w:t>
      </w:r>
    </w:p>
    <w:p w14:paraId="633F1BCE" w14:textId="77777777" w:rsidR="00EA29DA" w:rsidRPr="008B695E" w:rsidRDefault="00EA29DA" w:rsidP="00EA29D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rsidTr="57E5B44D">
        <w:tc>
          <w:tcPr>
            <w:tcW w:w="930" w:type="dxa"/>
          </w:tcPr>
          <w:p w14:paraId="23DCAA4D" w14:textId="77777777" w:rsidR="00522FC1" w:rsidRDefault="00522FC1" w:rsidP="00EA29DA">
            <w:pPr>
              <w:keepNext/>
              <w:rPr>
                <w:b/>
                <w:bCs/>
              </w:rPr>
            </w:pPr>
            <w:r w:rsidRPr="57E5B44D">
              <w:rPr>
                <w:b/>
                <w:bCs/>
              </w:rPr>
              <w:t>Arvo</w:t>
            </w:r>
          </w:p>
        </w:tc>
        <w:tc>
          <w:tcPr>
            <w:tcW w:w="3138" w:type="dxa"/>
          </w:tcPr>
          <w:p w14:paraId="22E0977C" w14:textId="77777777" w:rsidR="00522FC1" w:rsidRDefault="00522FC1" w:rsidP="00EA29DA">
            <w:pPr>
              <w:keepNext/>
              <w:rPr>
                <w:b/>
                <w:bCs/>
              </w:rPr>
            </w:pPr>
            <w:r w:rsidRPr="57E5B44D">
              <w:rPr>
                <w:b/>
                <w:bCs/>
              </w:rPr>
              <w:t>Merkitys</w:t>
            </w:r>
          </w:p>
        </w:tc>
        <w:tc>
          <w:tcPr>
            <w:tcW w:w="4460" w:type="dxa"/>
          </w:tcPr>
          <w:p w14:paraId="378DFA85" w14:textId="77777777" w:rsidR="00522FC1" w:rsidRDefault="00522FC1" w:rsidP="00EA29DA">
            <w:pPr>
              <w:keepNext/>
              <w:rPr>
                <w:b/>
                <w:bCs/>
              </w:rPr>
            </w:pPr>
            <w:r w:rsidRPr="57E5B44D">
              <w:rPr>
                <w:b/>
                <w:bCs/>
              </w:rPr>
              <w:t>Käyttö</w:t>
            </w:r>
          </w:p>
        </w:tc>
      </w:tr>
      <w:tr w:rsidR="00522FC1" w14:paraId="3A83C5A2" w14:textId="77777777" w:rsidTr="57E5B44D">
        <w:tc>
          <w:tcPr>
            <w:tcW w:w="930" w:type="dxa"/>
          </w:tcPr>
          <w:p w14:paraId="1DF3312E" w14:textId="77777777" w:rsidR="00522FC1" w:rsidRDefault="00522FC1" w:rsidP="00EA29DA">
            <w:pPr>
              <w:keepNext/>
            </w:pPr>
            <w:r>
              <w:t>RPLC</w:t>
            </w:r>
          </w:p>
        </w:tc>
        <w:tc>
          <w:tcPr>
            <w:tcW w:w="3138" w:type="dxa"/>
          </w:tcPr>
          <w:p w14:paraId="027479EF" w14:textId="77777777" w:rsidR="00522FC1" w:rsidRDefault="00522FC1" w:rsidP="00EA29DA">
            <w:pPr>
              <w:keepNext/>
            </w:pPr>
            <w:r>
              <w:t>Viitattu dokumentti korvataan tällä dokumentilla.</w:t>
            </w:r>
          </w:p>
        </w:tc>
        <w:tc>
          <w:tcPr>
            <w:tcW w:w="4460" w:type="dxa"/>
          </w:tcPr>
          <w:p w14:paraId="19AC72C4" w14:textId="77777777" w:rsidR="00522FC1" w:rsidRDefault="00AB7FBB" w:rsidP="00EA29DA">
            <w:pPr>
              <w:keepNext/>
            </w:pPr>
            <w:r>
              <w:t>Esim. l</w:t>
            </w:r>
            <w:r w:rsidR="00522FC1">
              <w:t>ääkemääräyksen uusi versio korvaa aiemman.</w:t>
            </w:r>
          </w:p>
        </w:tc>
      </w:tr>
      <w:tr w:rsidR="00522FC1" w14:paraId="082BAD05" w14:textId="77777777" w:rsidTr="57E5B44D">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parentDocument.id –elementissä kuvataan dokumentti, johon viitataan. parentDocument.setId –elementissä toistetaan viitatun dokumentin setId</w:t>
      </w:r>
      <w:r w:rsidRPr="26C3AD95">
        <w:t xml:space="preserve">. </w:t>
      </w:r>
      <w:r>
        <w:t>parentDocument.code –elementissä toistetaan viitatun dokumentin tyyppi elementistä code</w:t>
      </w:r>
      <w:r w:rsidRPr="26C3AD95">
        <w:t xml:space="preserve">. </w:t>
      </w:r>
    </w:p>
    <w:p w14:paraId="1D1359F2" w14:textId="77777777" w:rsidR="00522FC1" w:rsidRDefault="00522FC1"/>
    <w:p w14:paraId="694DBB37" w14:textId="77777777" w:rsidR="00522FC1" w:rsidRDefault="00522FC1">
      <w:r>
        <w:t xml:space="preserve">RelatedDocument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rsidRPr="26C3AD95">
        <w:t>.</w:t>
      </w:r>
    </w:p>
    <w:p w14:paraId="4B04AE65" w14:textId="77777777" w:rsidR="00522FC1" w:rsidRDefault="00522FC1"/>
    <w:p w14:paraId="070459EF" w14:textId="77777777" w:rsidR="00522FC1" w:rsidRDefault="00522FC1">
      <w:r>
        <w:t>Esitetty typeCode-attribuutin käyttö poikkeaa kansainvälisistä määrityksistä siten että lääkemääräyssanomissa headerissa voi olla useita RPLC ja APND –arvoisia viittauksia.</w:t>
      </w:r>
    </w:p>
    <w:p w14:paraId="31576713" w14:textId="77777777" w:rsidR="00925C43" w:rsidRDefault="00925C43"/>
    <w:p w14:paraId="14F5B834" w14:textId="77777777" w:rsidR="006412C4" w:rsidRPr="006412C4" w:rsidRDefault="006412C4" w:rsidP="26C3AD95">
      <w:pPr>
        <w:pStyle w:val="Otsikko2"/>
      </w:pPr>
      <w:bookmarkStart w:id="166" w:name="OLE_LINK2"/>
      <w:bookmarkStart w:id="167" w:name="AUTHORIZATION"/>
      <w:bookmarkStart w:id="168" w:name="_Toc436750353"/>
      <w:bookmarkStart w:id="169" w:name="_Toc162429048"/>
      <w:bookmarkEnd w:id="166"/>
      <w:r w:rsidRPr="00AA0C34">
        <w:t>authorization</w:t>
      </w:r>
      <w:r w:rsidRPr="26C3AD95">
        <w:t xml:space="preserve"> </w:t>
      </w:r>
      <w:bookmarkEnd w:id="167"/>
      <w:r w:rsidRPr="00AA0C34">
        <w:t>- valtuudet</w:t>
      </w:r>
      <w:bookmarkEnd w:id="168"/>
      <w:bookmarkEnd w:id="169"/>
      <w:r w:rsidRPr="26C3AD95">
        <w:t xml:space="preserve"> </w:t>
      </w:r>
    </w:p>
    <w:p w14:paraId="53E3D747" w14:textId="77777777" w:rsidR="006412C4" w:rsidRDefault="006412C4" w:rsidP="006412C4"/>
    <w:p w14:paraId="1678A39A" w14:textId="4CF4CF3F" w:rsidR="006412C4" w:rsidRDefault="00AB088F" w:rsidP="006412C4">
      <w:r>
        <w:t>Täll</w:t>
      </w:r>
      <w:r w:rsidR="006412C4">
        <w:t>ä authorization</w:t>
      </w:r>
      <w:r w:rsidR="006412C4" w:rsidRPr="26C3AD95">
        <w:t>-</w:t>
      </w:r>
      <w:r>
        <w:t>rakenteell</w:t>
      </w:r>
      <w:r w:rsidR="006412C4">
        <w:t xml:space="preserve">a </w:t>
      </w:r>
      <w:r>
        <w:t xml:space="preserve">tallennetaan tieto </w:t>
      </w:r>
      <w:r w:rsidR="006412C4">
        <w:t>alaikäise</w:t>
      </w:r>
      <w:r>
        <w:t>n potilastietojen luovuttamisest</w:t>
      </w:r>
      <w:r w:rsidR="006412C4">
        <w:t>a huoltajille</w:t>
      </w:r>
      <w:r w:rsidR="00564C3F" w:rsidRPr="26C3AD95">
        <w:t xml:space="preserve">. </w:t>
      </w:r>
      <w:r w:rsidR="006412C4">
        <w:t xml:space="preserve">Rakenteeseen kirjataan alaikäisen ilmoittama asiakirjan luovutuskielto huoltajille, missä koodistona käytetään koodistopalvelun luokitusta 1.2.246.537.5.40202 </w:t>
      </w:r>
      <w:r w:rsidR="00133876">
        <w:t>THL</w:t>
      </w:r>
      <w:r w:rsidR="006412C4">
        <w:t xml:space="preserve"> – Alaikäisen potilastietojen luovuttaminen huoltajille. Luovutuskielto kirjataan elementtiin authorization.consent.code</w:t>
      </w:r>
      <w:r w:rsidR="006412C4" w:rsidRPr="26C3AD95">
        <w:t xml:space="preserve">. </w:t>
      </w:r>
      <w:r w:rsidR="00564C3F">
        <w:t>Tietoa käytetään silloin, kun tiedon hakijana on joku muu kuin alaikäinen itse.</w:t>
      </w:r>
      <w:r w:rsidR="00FD169F">
        <w:t xml:space="preserve"> Pakollisella tiedolla templateId</w:t>
      </w:r>
      <w:r w:rsidR="00FD169F" w:rsidRPr="26C3AD95">
        <w:t xml:space="preserve"> </w:t>
      </w:r>
      <w:r w:rsidR="00FD169F" w:rsidRPr="000E0BA5">
        <w:t xml:space="preserve">tunnistetaan mistä authorization-rakenteesta on kyse </w:t>
      </w:r>
      <w:r w:rsidR="00FD169F">
        <w:rPr>
          <w:color w:val="1F497D"/>
        </w:rPr>
        <w:t>(</w:t>
      </w:r>
      <w:r w:rsidR="00FD169F">
        <w:t>KanTa-palvelut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typeCode</w:t>
      </w:r>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classCode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moodCode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3B4D26" w:rsidRDefault="00FD169F" w:rsidP="00FD169F">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 xml:space="preserve">          </w:t>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templateId</w:t>
      </w:r>
      <w:r w:rsidRPr="003B4D26">
        <w:rPr>
          <w:rFonts w:ascii="Arial" w:hAnsi="Arial" w:cs="Arial"/>
          <w:color w:val="FF0000"/>
          <w:sz w:val="20"/>
          <w:szCs w:val="20"/>
          <w:highlight w:val="white"/>
          <w:lang w:val="en-US"/>
        </w:rPr>
        <w:t xml:space="preserve"> root</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1.2.246.537.6.12.999.2003.31</w:t>
      </w:r>
      <w:r w:rsidRPr="003B4D26">
        <w:rPr>
          <w:rFonts w:ascii="Arial" w:hAnsi="Arial" w:cs="Arial"/>
          <w:color w:val="0000FF"/>
          <w:sz w:val="20"/>
          <w:szCs w:val="20"/>
          <w:highlight w:val="white"/>
          <w:lang w:val="en-US"/>
        </w:rPr>
        <w:t>"/&gt;</w:t>
      </w:r>
    </w:p>
    <w:p w14:paraId="753BC1EA" w14:textId="77777777" w:rsidR="00564C3F" w:rsidRPr="003B4D26" w:rsidRDefault="006412C4" w:rsidP="006412C4">
      <w:pPr>
        <w:autoSpaceDE w:val="0"/>
        <w:autoSpaceDN w:val="0"/>
        <w:adjustRightInd w:val="0"/>
        <w:rPr>
          <w:rFonts w:ascii="Arial" w:hAnsi="Arial" w:cs="Arial"/>
          <w:color w:val="0000FF"/>
          <w:sz w:val="20"/>
          <w:szCs w:val="20"/>
          <w:highlight w:val="white"/>
          <w:lang w:val="en-US"/>
        </w:rPr>
      </w:pPr>
      <w:r w:rsidRPr="003B4D26">
        <w:rPr>
          <w:rFonts w:ascii="Arial" w:hAnsi="Arial" w:cs="Arial"/>
          <w:color w:val="000000"/>
          <w:sz w:val="20"/>
          <w:szCs w:val="20"/>
          <w:highlight w:val="white"/>
          <w:lang w:val="en-US"/>
        </w:rPr>
        <w:tab/>
      </w:r>
      <w:r w:rsidRPr="003B4D26">
        <w:rPr>
          <w:rFonts w:ascii="Arial" w:hAnsi="Arial" w:cs="Arial"/>
          <w:color w:val="000000"/>
          <w:sz w:val="20"/>
          <w:szCs w:val="20"/>
          <w:highlight w:val="white"/>
          <w:lang w:val="en-US"/>
        </w:rPr>
        <w:tab/>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code</w:t>
      </w:r>
      <w:r w:rsidRPr="003B4D26">
        <w:rPr>
          <w:rFonts w:ascii="Arial" w:hAnsi="Arial" w:cs="Arial"/>
          <w:color w:val="FF0000"/>
          <w:sz w:val="20"/>
          <w:szCs w:val="20"/>
          <w:highlight w:val="white"/>
          <w:lang w:val="en-US"/>
        </w:rPr>
        <w:t xml:space="preserve"> code</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w:t>
      </w:r>
      <w:r w:rsidRPr="003B4D26">
        <w:rPr>
          <w:rFonts w:ascii="Arial" w:hAnsi="Arial" w:cs="Arial"/>
          <w:color w:val="0000FF"/>
          <w:sz w:val="20"/>
          <w:szCs w:val="20"/>
          <w:highlight w:val="white"/>
          <w:lang w:val="en-US"/>
        </w:rPr>
        <w:t>"</w:t>
      </w:r>
    </w:p>
    <w:p w14:paraId="732425AB" w14:textId="4E1FA2ED" w:rsidR="00564C3F" w:rsidRPr="003B4D26" w:rsidRDefault="006412C4" w:rsidP="00276266">
      <w:pPr>
        <w:autoSpaceDE w:val="0"/>
        <w:autoSpaceDN w:val="0"/>
        <w:adjustRightInd w:val="0"/>
        <w:ind w:left="568" w:firstLine="284"/>
        <w:rPr>
          <w:rFonts w:ascii="Arial" w:hAnsi="Arial" w:cs="Arial"/>
          <w:color w:val="FF0000"/>
          <w:sz w:val="20"/>
          <w:szCs w:val="20"/>
          <w:highlight w:val="white"/>
          <w:lang w:val="en-US"/>
        </w:rPr>
      </w:pPr>
      <w:r w:rsidRPr="003B4D26">
        <w:rPr>
          <w:rFonts w:ascii="Arial" w:hAnsi="Arial" w:cs="Arial"/>
          <w:color w:val="FF0000"/>
          <w:sz w:val="20"/>
          <w:szCs w:val="20"/>
          <w:highlight w:val="white"/>
          <w:lang w:val="en-US"/>
        </w:rPr>
        <w:t>codeSystem</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1.2.246.537.5.40202</w:t>
      </w:r>
      <w:r w:rsidR="00F93E5F" w:rsidRPr="003B4D26">
        <w:rPr>
          <w:rFonts w:ascii="Arial" w:hAnsi="Arial" w:cs="Arial"/>
          <w:color w:val="000000"/>
          <w:sz w:val="20"/>
          <w:szCs w:val="20"/>
          <w:highlight w:val="white"/>
          <w:lang w:val="en-US"/>
        </w:rPr>
        <w:t>.201</w:t>
      </w:r>
      <w:r w:rsidR="006465F3" w:rsidRPr="003B4D26">
        <w:rPr>
          <w:rFonts w:ascii="Arial" w:hAnsi="Arial" w:cs="Arial"/>
          <w:color w:val="000000"/>
          <w:sz w:val="20"/>
          <w:szCs w:val="20"/>
          <w:highlight w:val="white"/>
          <w:lang w:val="en-US"/>
        </w:rPr>
        <w:t>9</w:t>
      </w:r>
      <w:r w:rsidR="00F93E5F" w:rsidRPr="003B4D26">
        <w:rPr>
          <w:rFonts w:ascii="Arial" w:hAnsi="Arial" w:cs="Arial"/>
          <w:color w:val="000000"/>
          <w:sz w:val="20"/>
          <w:szCs w:val="20"/>
          <w:highlight w:val="white"/>
          <w:lang w:val="en-US"/>
        </w:rPr>
        <w:t>01</w:t>
      </w:r>
      <w:r w:rsidRPr="003B4D26">
        <w:rPr>
          <w:rFonts w:ascii="Arial" w:hAnsi="Arial" w:cs="Arial"/>
          <w:color w:val="0000FF"/>
          <w:sz w:val="20"/>
          <w:szCs w:val="20"/>
          <w:highlight w:val="white"/>
          <w:lang w:val="en-US"/>
        </w:rPr>
        <w:t>"</w:t>
      </w:r>
      <w:r w:rsidRPr="003B4D26">
        <w:rPr>
          <w:rFonts w:ascii="Arial" w:hAnsi="Arial" w:cs="Arial"/>
          <w:color w:val="FF0000"/>
          <w:sz w:val="20"/>
          <w:szCs w:val="20"/>
          <w:highlight w:val="white"/>
          <w:lang w:val="en-US"/>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r>
        <w:rPr>
          <w:rFonts w:ascii="Arial" w:hAnsi="Arial" w:cs="Arial"/>
          <w:color w:val="FF0000"/>
          <w:sz w:val="20"/>
          <w:szCs w:val="20"/>
          <w:highlight w:val="white"/>
        </w:rPr>
        <w:t>codeSystemName</w:t>
      </w:r>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5BD9B3A5" w:rsidR="006412C4" w:rsidRDefault="006412C4" w:rsidP="00276266">
      <w:pPr>
        <w:autoSpaceDE w:val="0"/>
        <w:autoSpaceDN w:val="0"/>
        <w:adjustRightInd w:val="0"/>
        <w:ind w:left="568" w:firstLine="284"/>
        <w:rPr>
          <w:rFonts w:ascii="Arial" w:hAnsi="Arial" w:cs="Arial"/>
          <w:color w:val="000000"/>
          <w:sz w:val="20"/>
          <w:szCs w:val="20"/>
          <w:highlight w:val="white"/>
        </w:rPr>
      </w:pPr>
      <w:r>
        <w:rPr>
          <w:rFonts w:ascii="Arial" w:hAnsi="Arial" w:cs="Arial"/>
          <w:color w:val="FF0000"/>
          <w:sz w:val="20"/>
          <w:szCs w:val="20"/>
          <w:highlight w:val="white"/>
        </w:rPr>
        <w:t>displayName</w:t>
      </w:r>
      <w:r>
        <w:rPr>
          <w:rFonts w:ascii="Arial" w:hAnsi="Arial" w:cs="Arial"/>
          <w:color w:val="0000FF"/>
          <w:sz w:val="20"/>
          <w:szCs w:val="20"/>
          <w:highlight w:val="white"/>
        </w:rPr>
        <w:t>="</w:t>
      </w:r>
      <w:r w:rsidR="00133876">
        <w:rPr>
          <w:rFonts w:ascii="Arial" w:hAnsi="Arial" w:cs="Arial"/>
          <w:color w:val="0000FF"/>
          <w:sz w:val="20"/>
          <w:szCs w:val="20"/>
          <w:highlight w:val="white"/>
        </w:rPr>
        <w:t>Ei päätöskykyinen, tiedot huoltajille</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statusCode</w:t>
      </w:r>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26C3AD95">
      <w:pPr>
        <w:pStyle w:val="Otsikko2"/>
      </w:pPr>
      <w:bookmarkStart w:id="170" w:name="_Ref152387289"/>
      <w:bookmarkStart w:id="171" w:name="_Toc155024588"/>
      <w:bookmarkStart w:id="172" w:name="_Toc162429049"/>
      <w:r>
        <w:t>componentOf</w:t>
      </w:r>
      <w:bookmarkEnd w:id="170"/>
      <w:bookmarkEnd w:id="171"/>
      <w:bookmarkEnd w:id="172"/>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26C3AD95">
        <w:trPr>
          <w:cantSplit/>
        </w:trPr>
        <w:tc>
          <w:tcPr>
            <w:tcW w:w="2726" w:type="dxa"/>
            <w:tcBorders>
              <w:bottom w:val="single" w:sz="4" w:space="0" w:color="auto"/>
            </w:tcBorders>
            <w:shd w:val="clear" w:color="auto" w:fill="E6E6E6"/>
          </w:tcPr>
          <w:p w14:paraId="05B88751" w14:textId="77777777" w:rsidR="008A4BD0" w:rsidRDefault="00790B16" w:rsidP="57E5B44D">
            <w:pPr>
              <w:keepNext/>
              <w:rPr>
                <w:b/>
                <w:bCs/>
              </w:rPr>
            </w:pPr>
            <w:r w:rsidRPr="57E5B44D">
              <w:rPr>
                <w:b/>
                <w:bCs/>
              </w:rPr>
              <w:t>Elementti</w:t>
            </w:r>
          </w:p>
        </w:tc>
        <w:tc>
          <w:tcPr>
            <w:tcW w:w="1522" w:type="dxa"/>
            <w:tcBorders>
              <w:bottom w:val="single" w:sz="4" w:space="0" w:color="auto"/>
            </w:tcBorders>
            <w:shd w:val="clear" w:color="auto" w:fill="E6E6E6"/>
          </w:tcPr>
          <w:p w14:paraId="71446465" w14:textId="77777777" w:rsidR="008A4BD0" w:rsidRDefault="008A4BD0" w:rsidP="57E5B44D">
            <w:pPr>
              <w:keepNext/>
              <w:rPr>
                <w:b/>
                <w:bCs/>
              </w:rPr>
            </w:pPr>
            <w:r w:rsidRPr="57E5B44D">
              <w:rPr>
                <w:b/>
                <w:bCs/>
              </w:rPr>
              <w:t>Pakollisuus</w:t>
            </w:r>
          </w:p>
        </w:tc>
        <w:tc>
          <w:tcPr>
            <w:tcW w:w="992" w:type="dxa"/>
            <w:tcBorders>
              <w:bottom w:val="single" w:sz="4" w:space="0" w:color="auto"/>
            </w:tcBorders>
            <w:shd w:val="clear" w:color="auto" w:fill="E6E6E6"/>
          </w:tcPr>
          <w:p w14:paraId="3D5BCE8F" w14:textId="0BC21D26" w:rsidR="0038791E" w:rsidRDefault="0038791E" w:rsidP="57E5B44D">
            <w:pPr>
              <w:keepNext/>
              <w:rPr>
                <w:b/>
                <w:bCs/>
              </w:rPr>
            </w:pPr>
            <w:r w:rsidRPr="57E5B44D">
              <w:rPr>
                <w:b/>
                <w:bCs/>
              </w:rPr>
              <w:t>Toistuvuus</w:t>
            </w:r>
          </w:p>
        </w:tc>
        <w:tc>
          <w:tcPr>
            <w:tcW w:w="3402" w:type="dxa"/>
            <w:tcBorders>
              <w:bottom w:val="single" w:sz="4" w:space="0" w:color="auto"/>
            </w:tcBorders>
            <w:shd w:val="clear" w:color="auto" w:fill="E6E6E6"/>
          </w:tcPr>
          <w:p w14:paraId="7DDAC717" w14:textId="126B6704" w:rsidR="008A4BD0" w:rsidRDefault="00790B16" w:rsidP="57E5B44D">
            <w:pPr>
              <w:keepNext/>
              <w:rPr>
                <w:b/>
                <w:bCs/>
              </w:rPr>
            </w:pPr>
            <w:r w:rsidRPr="57E5B44D">
              <w:rPr>
                <w:b/>
                <w:bCs/>
              </w:rPr>
              <w:t>Kuvaus</w:t>
            </w:r>
          </w:p>
        </w:tc>
      </w:tr>
      <w:tr w:rsidR="00790B16" w14:paraId="562AA95F" w14:textId="77777777" w:rsidTr="26C3AD95">
        <w:trPr>
          <w:cantSplit/>
        </w:trPr>
        <w:tc>
          <w:tcPr>
            <w:tcW w:w="2726" w:type="dxa"/>
            <w:tcBorders>
              <w:bottom w:val="single" w:sz="4" w:space="0" w:color="auto"/>
            </w:tcBorders>
            <w:shd w:val="clear" w:color="auto" w:fill="BFBFBF" w:themeFill="background1" w:themeFillShade="BF"/>
          </w:tcPr>
          <w:p w14:paraId="3E880A7E" w14:textId="3E65822D" w:rsidR="00790B16" w:rsidRPr="00790B16" w:rsidRDefault="00790B16" w:rsidP="57E5B44D">
            <w:pPr>
              <w:rPr>
                <w:b/>
                <w:bCs/>
              </w:rPr>
            </w:pPr>
            <w:r w:rsidRPr="57E5B44D">
              <w:rPr>
                <w:b/>
                <w:bCs/>
              </w:rPr>
              <w:t>encompassingEncounter</w:t>
            </w:r>
          </w:p>
        </w:tc>
        <w:tc>
          <w:tcPr>
            <w:tcW w:w="1522" w:type="dxa"/>
            <w:tcBorders>
              <w:bottom w:val="single" w:sz="4" w:space="0" w:color="auto"/>
            </w:tcBorders>
            <w:shd w:val="clear" w:color="auto" w:fill="BFBFBF" w:themeFill="background1" w:themeFillShade="BF"/>
          </w:tcPr>
          <w:p w14:paraId="0647B578" w14:textId="2118AC60" w:rsidR="00790B16" w:rsidRDefault="00FE6426" w:rsidP="00F95980">
            <w:r>
              <w:t>P</w:t>
            </w:r>
          </w:p>
        </w:tc>
        <w:tc>
          <w:tcPr>
            <w:tcW w:w="992" w:type="dxa"/>
            <w:tcBorders>
              <w:bottom w:val="single" w:sz="4" w:space="0" w:color="auto"/>
            </w:tcBorders>
            <w:shd w:val="clear" w:color="auto" w:fill="BFBFBF" w:themeFill="background1" w:themeFillShade="BF"/>
          </w:tcPr>
          <w:p w14:paraId="35B44B71" w14:textId="77777777" w:rsidR="0038791E" w:rsidRDefault="0038791E" w:rsidP="00F95980"/>
        </w:tc>
        <w:tc>
          <w:tcPr>
            <w:tcW w:w="3402" w:type="dxa"/>
            <w:tcBorders>
              <w:bottom w:val="single" w:sz="4" w:space="0" w:color="auto"/>
            </w:tcBorders>
            <w:shd w:val="clear" w:color="auto" w:fill="BFBFBF" w:themeFill="background1" w:themeFillShade="BF"/>
          </w:tcPr>
          <w:p w14:paraId="66B88A2D" w14:textId="55DA607C" w:rsidR="00790B16" w:rsidRDefault="00790B16" w:rsidP="00F95980"/>
        </w:tc>
      </w:tr>
      <w:tr w:rsidR="008A4BD0" w14:paraId="3511F96B" w14:textId="77777777" w:rsidTr="26C3AD95">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57E5B44D">
            <w:pPr>
              <w:rPr>
                <w:b/>
                <w:bCs/>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26C3AD95">
        <w:trPr>
          <w:cantSplit/>
        </w:trPr>
        <w:tc>
          <w:tcPr>
            <w:tcW w:w="2726" w:type="dxa"/>
            <w:tcBorders>
              <w:bottom w:val="single" w:sz="4" w:space="0" w:color="auto"/>
            </w:tcBorders>
          </w:tcPr>
          <w:p w14:paraId="41B6A3D4" w14:textId="77777777" w:rsidR="008A4BD0" w:rsidRDefault="000954B2" w:rsidP="00F95980">
            <w:r w:rsidRPr="26C3AD95">
              <w:t xml:space="preserve">  </w:t>
            </w:r>
            <w:r w:rsidR="008A4BD0">
              <w:t>effectiveTime</w:t>
            </w:r>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26C3AD95">
        <w:trPr>
          <w:cantSplit/>
        </w:trPr>
        <w:tc>
          <w:tcPr>
            <w:tcW w:w="2726" w:type="dxa"/>
            <w:shd w:val="clear" w:color="auto" w:fill="BFBFBF" w:themeFill="background1" w:themeFillShade="BF"/>
          </w:tcPr>
          <w:p w14:paraId="241DC8C3" w14:textId="394C0D5D" w:rsidR="008A4BD0" w:rsidRPr="00F9059F" w:rsidRDefault="000954B2" w:rsidP="57E5B44D">
            <w:pPr>
              <w:rPr>
                <w:b/>
                <w:bCs/>
              </w:rPr>
            </w:pPr>
            <w:r w:rsidRPr="57E5B44D">
              <w:rPr>
                <w:b/>
                <w:bCs/>
              </w:rPr>
              <w:t xml:space="preserve">  </w:t>
            </w:r>
            <w:r w:rsidR="00F9059F" w:rsidRPr="57E5B44D">
              <w:rPr>
                <w:b/>
                <w:bCs/>
              </w:rPr>
              <w:t xml:space="preserve">location </w:t>
            </w:r>
          </w:p>
        </w:tc>
        <w:tc>
          <w:tcPr>
            <w:tcW w:w="1522" w:type="dxa"/>
            <w:shd w:val="clear" w:color="auto" w:fill="BFBFBF" w:themeFill="background1" w:themeFillShade="BF"/>
          </w:tcPr>
          <w:p w14:paraId="67157F79" w14:textId="317CF03A" w:rsidR="008A4BD0" w:rsidRPr="007D429C" w:rsidRDefault="00FE6426" w:rsidP="00F95980">
            <w:r w:rsidRPr="007D429C">
              <w:t>P</w:t>
            </w:r>
          </w:p>
        </w:tc>
        <w:tc>
          <w:tcPr>
            <w:tcW w:w="992" w:type="dxa"/>
            <w:shd w:val="clear" w:color="auto" w:fill="BFBFBF" w:themeFill="background1" w:themeFillShade="BF"/>
          </w:tcPr>
          <w:p w14:paraId="7CDA73FA" w14:textId="77777777" w:rsidR="0038791E" w:rsidRPr="007D429C" w:rsidRDefault="0038791E" w:rsidP="00F95980"/>
        </w:tc>
        <w:tc>
          <w:tcPr>
            <w:tcW w:w="3402" w:type="dxa"/>
            <w:shd w:val="clear" w:color="auto" w:fill="BFBFBF" w:themeFill="background1" w:themeFillShade="BF"/>
          </w:tcPr>
          <w:p w14:paraId="135AB1F6" w14:textId="7B7CC690" w:rsidR="008A4BD0" w:rsidRPr="007D429C" w:rsidRDefault="008A4BD0" w:rsidP="00F95980"/>
        </w:tc>
      </w:tr>
      <w:tr w:rsidR="000954B2" w14:paraId="28B76F43" w14:textId="77777777" w:rsidTr="26C3AD95">
        <w:trPr>
          <w:cantSplit/>
        </w:trPr>
        <w:tc>
          <w:tcPr>
            <w:tcW w:w="2726" w:type="dxa"/>
            <w:shd w:val="clear" w:color="auto" w:fill="BFBFBF" w:themeFill="background1" w:themeFillShade="BF"/>
          </w:tcPr>
          <w:p w14:paraId="0F505443" w14:textId="225CF492" w:rsidR="000954B2" w:rsidRDefault="000954B2" w:rsidP="57E5B44D">
            <w:pPr>
              <w:rPr>
                <w:b/>
                <w:bCs/>
              </w:rPr>
            </w:pPr>
            <w:r w:rsidRPr="57E5B44D">
              <w:rPr>
                <w:b/>
                <w:bCs/>
                <w:lang w:val="en-US"/>
              </w:rPr>
              <w:t xml:space="preserve">    healthCareFacility</w:t>
            </w:r>
          </w:p>
        </w:tc>
        <w:tc>
          <w:tcPr>
            <w:tcW w:w="1522" w:type="dxa"/>
            <w:shd w:val="clear" w:color="auto" w:fill="BFBFBF" w:themeFill="background1" w:themeFillShade="BF"/>
          </w:tcPr>
          <w:p w14:paraId="4D093A8E" w14:textId="55AEE466" w:rsidR="000954B2" w:rsidRPr="007D429C" w:rsidRDefault="00FE6426" w:rsidP="00F95980">
            <w:r w:rsidRPr="007D429C">
              <w:t>P</w:t>
            </w:r>
          </w:p>
        </w:tc>
        <w:tc>
          <w:tcPr>
            <w:tcW w:w="992" w:type="dxa"/>
            <w:shd w:val="clear" w:color="auto" w:fill="BFBFBF" w:themeFill="background1" w:themeFillShade="BF"/>
          </w:tcPr>
          <w:p w14:paraId="576B7CF8" w14:textId="77777777" w:rsidR="0038791E" w:rsidRPr="007D429C" w:rsidRDefault="0038791E" w:rsidP="00F95980"/>
        </w:tc>
        <w:tc>
          <w:tcPr>
            <w:tcW w:w="3402" w:type="dxa"/>
            <w:shd w:val="clear" w:color="auto" w:fill="BFBFBF" w:themeFill="background1" w:themeFillShade="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26C3AD95">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r w:rsidRPr="007D429C">
              <w:t>Oid sijoitetaan kokonaisuudessaan root-elementtiin.</w:t>
            </w:r>
          </w:p>
        </w:tc>
      </w:tr>
      <w:tr w:rsidR="00E027DF" w14:paraId="557801D6" w14:textId="77777777" w:rsidTr="26C3AD95">
        <w:trPr>
          <w:cantSplit/>
        </w:trPr>
        <w:tc>
          <w:tcPr>
            <w:tcW w:w="2726" w:type="dxa"/>
            <w:shd w:val="clear" w:color="auto" w:fill="BFBFBF" w:themeFill="background1" w:themeFillShade="BF"/>
          </w:tcPr>
          <w:p w14:paraId="0AC86BBF" w14:textId="6E5C9B04" w:rsidR="00E027DF" w:rsidRPr="007D429C" w:rsidRDefault="000954B2" w:rsidP="57E5B44D">
            <w:pPr>
              <w:rPr>
                <w:b/>
                <w:bCs/>
              </w:rPr>
            </w:pPr>
            <w:r w:rsidRPr="57E5B44D">
              <w:rPr>
                <w:b/>
                <w:bCs/>
              </w:rPr>
              <w:t xml:space="preserve">        </w:t>
            </w:r>
            <w:r w:rsidR="00E027DF" w:rsidRPr="57E5B44D">
              <w:rPr>
                <w:b/>
                <w:bCs/>
              </w:rPr>
              <w:t>location</w:t>
            </w:r>
          </w:p>
        </w:tc>
        <w:tc>
          <w:tcPr>
            <w:tcW w:w="1522" w:type="dxa"/>
            <w:shd w:val="clear" w:color="auto" w:fill="BFBFBF" w:themeFill="background1" w:themeFillShade="BF"/>
          </w:tcPr>
          <w:p w14:paraId="014BD29E" w14:textId="076D7EC7" w:rsidR="00E027DF" w:rsidRPr="007D429C" w:rsidRDefault="00555A1F" w:rsidP="00F95980">
            <w:r w:rsidRPr="007D429C">
              <w:t>P</w:t>
            </w:r>
          </w:p>
        </w:tc>
        <w:tc>
          <w:tcPr>
            <w:tcW w:w="992" w:type="dxa"/>
            <w:shd w:val="clear" w:color="auto" w:fill="BFBFBF" w:themeFill="background1" w:themeFillShade="BF"/>
          </w:tcPr>
          <w:p w14:paraId="5F3C59E7" w14:textId="77777777" w:rsidR="0038791E" w:rsidRPr="007D429C" w:rsidRDefault="0038791E" w:rsidP="00F95980"/>
        </w:tc>
        <w:tc>
          <w:tcPr>
            <w:tcW w:w="3402" w:type="dxa"/>
            <w:shd w:val="clear" w:color="auto" w:fill="BFBFBF" w:themeFill="background1" w:themeFillShade="BF"/>
          </w:tcPr>
          <w:p w14:paraId="401302AD" w14:textId="5D8C022D" w:rsidR="00E027DF" w:rsidRPr="007D429C" w:rsidRDefault="00E027DF" w:rsidP="00F95980"/>
        </w:tc>
      </w:tr>
      <w:tr w:rsidR="00F9059F" w14:paraId="171AF11C" w14:textId="77777777" w:rsidTr="26C3AD95">
        <w:trPr>
          <w:cantSplit/>
        </w:trPr>
        <w:tc>
          <w:tcPr>
            <w:tcW w:w="2726" w:type="dxa"/>
          </w:tcPr>
          <w:p w14:paraId="7DB92DE7" w14:textId="77777777" w:rsidR="00F9059F" w:rsidRDefault="000954B2" w:rsidP="00F95980">
            <w:r w:rsidRPr="26C3AD95">
              <w:t xml:space="preserve">          </w:t>
            </w:r>
            <w:r w:rsidR="00F9059F">
              <w:t>name</w:t>
            </w:r>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26C3AD95">
        <w:trPr>
          <w:cantSplit/>
        </w:trPr>
        <w:tc>
          <w:tcPr>
            <w:tcW w:w="2726" w:type="dxa"/>
            <w:tcBorders>
              <w:bottom w:val="single" w:sz="4" w:space="0" w:color="auto"/>
            </w:tcBorders>
          </w:tcPr>
          <w:p w14:paraId="1EA59037" w14:textId="77777777" w:rsidR="00A078BD" w:rsidRDefault="00A078BD" w:rsidP="008777E4">
            <w:r w:rsidRPr="26C3AD95">
              <w:t xml:space="preserve">          </w:t>
            </w:r>
            <w:r>
              <w:t>telecom</w:t>
            </w:r>
            <w:r w:rsidRPr="26C3AD95">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etty. U</w:t>
            </w:r>
            <w:r w:rsidRPr="00905238">
              <w:t>se-attribuutin arvo on "DIR" (suora numero) tai ”PUB” (vaihteen numero)</w:t>
            </w:r>
            <w:r w:rsidRPr="26C3AD95">
              <w:t>.</w:t>
            </w:r>
          </w:p>
        </w:tc>
      </w:tr>
      <w:tr w:rsidR="00A078BD" w14:paraId="6037EEF3" w14:textId="77777777" w:rsidTr="26C3AD95">
        <w:trPr>
          <w:cantSplit/>
        </w:trPr>
        <w:tc>
          <w:tcPr>
            <w:tcW w:w="2726" w:type="dxa"/>
            <w:tcBorders>
              <w:bottom w:val="single" w:sz="4" w:space="0" w:color="auto"/>
            </w:tcBorders>
          </w:tcPr>
          <w:p w14:paraId="02F2E2E7" w14:textId="77777777" w:rsidR="00A078BD" w:rsidRDefault="00A078BD" w:rsidP="008777E4">
            <w:r w:rsidRPr="26C3AD95">
              <w:t xml:space="preserve">          </w:t>
            </w:r>
            <w:r>
              <w:t>telecom</w:t>
            </w:r>
            <w:r w:rsidRPr="26C3AD95">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26C3AD95">
        <w:trPr>
          <w:cantSplit/>
        </w:trPr>
        <w:tc>
          <w:tcPr>
            <w:tcW w:w="2726" w:type="dxa"/>
            <w:shd w:val="clear" w:color="auto" w:fill="BFBFBF" w:themeFill="background1" w:themeFillShade="BF"/>
          </w:tcPr>
          <w:p w14:paraId="6FB7F09D" w14:textId="4CEAD9B5" w:rsidR="00E027DF" w:rsidRPr="00E027DF" w:rsidRDefault="000954B2" w:rsidP="57E5B44D">
            <w:pPr>
              <w:rPr>
                <w:b/>
                <w:bCs/>
              </w:rPr>
            </w:pPr>
            <w:r w:rsidRPr="57E5B44D">
              <w:rPr>
                <w:b/>
                <w:bCs/>
              </w:rPr>
              <w:t xml:space="preserve">          </w:t>
            </w:r>
            <w:r w:rsidR="00E027DF" w:rsidRPr="57E5B44D">
              <w:rPr>
                <w:b/>
                <w:bCs/>
              </w:rPr>
              <w:t>addr</w:t>
            </w:r>
          </w:p>
        </w:tc>
        <w:tc>
          <w:tcPr>
            <w:tcW w:w="1522" w:type="dxa"/>
            <w:shd w:val="clear" w:color="auto" w:fill="BFBFBF" w:themeFill="background1" w:themeFillShade="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hemeFill="background1" w:themeFillShade="BF"/>
          </w:tcPr>
          <w:p w14:paraId="1AA8888D" w14:textId="77777777" w:rsidR="0038791E" w:rsidRDefault="0038791E" w:rsidP="00F95980"/>
        </w:tc>
        <w:tc>
          <w:tcPr>
            <w:tcW w:w="3402" w:type="dxa"/>
            <w:shd w:val="clear" w:color="auto" w:fill="BFBFBF" w:themeFill="background1" w:themeFillShade="BF"/>
          </w:tcPr>
          <w:p w14:paraId="725DD55A" w14:textId="1A7BCE5D" w:rsidR="00E027DF" w:rsidRDefault="00A87444" w:rsidP="00F95980">
            <w:r>
              <w:t>Organisaation osoitetiedot</w:t>
            </w:r>
          </w:p>
        </w:tc>
      </w:tr>
      <w:tr w:rsidR="00F9059F" w14:paraId="488CF522" w14:textId="77777777" w:rsidTr="26C3AD95">
        <w:trPr>
          <w:cantSplit/>
        </w:trPr>
        <w:tc>
          <w:tcPr>
            <w:tcW w:w="2726" w:type="dxa"/>
          </w:tcPr>
          <w:p w14:paraId="6E8A72D4" w14:textId="77777777" w:rsidR="00F9059F" w:rsidRDefault="000954B2" w:rsidP="00F95980">
            <w:r>
              <w:rPr>
                <w:lang w:val="en-US"/>
              </w:rPr>
              <w:t xml:space="preserve">            </w:t>
            </w:r>
            <w:r w:rsidR="00352870" w:rsidRPr="00352870">
              <w:rPr>
                <w:lang w:val="en-US"/>
              </w:rPr>
              <w:t>streetAddressLine</w:t>
            </w:r>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26C3AD95">
        <w:trPr>
          <w:cantSplit/>
        </w:trPr>
        <w:tc>
          <w:tcPr>
            <w:tcW w:w="2726" w:type="dxa"/>
          </w:tcPr>
          <w:p w14:paraId="68345FC6" w14:textId="77777777" w:rsidR="00352870" w:rsidRDefault="000954B2" w:rsidP="00352870">
            <w:r>
              <w:rPr>
                <w:lang w:val="en-US"/>
              </w:rPr>
              <w:t xml:space="preserve">            </w:t>
            </w:r>
            <w:r w:rsidR="00352870" w:rsidRPr="00352870">
              <w:rPr>
                <w:lang w:val="en-US"/>
              </w:rPr>
              <w:t>postalCode</w:t>
            </w:r>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26C3AD95">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26C3AD95">
        <w:trPr>
          <w:cantSplit/>
        </w:trPr>
        <w:tc>
          <w:tcPr>
            <w:tcW w:w="2726" w:type="dxa"/>
            <w:shd w:val="clear" w:color="auto" w:fill="BFBFBF" w:themeFill="background1" w:themeFillShade="BF"/>
          </w:tcPr>
          <w:p w14:paraId="6D7E6F8B" w14:textId="77777777" w:rsidR="000954B2" w:rsidRDefault="000954B2" w:rsidP="57E5B44D">
            <w:pPr>
              <w:rPr>
                <w:b/>
                <w:bCs/>
              </w:rPr>
            </w:pPr>
            <w:r w:rsidRPr="57E5B44D">
              <w:rPr>
                <w:b/>
                <w:bCs/>
              </w:rPr>
              <w:t xml:space="preserve">  </w:t>
            </w:r>
            <w:r w:rsidR="00F9059F" w:rsidRPr="57E5B44D">
              <w:rPr>
                <w:b/>
                <w:bCs/>
              </w:rPr>
              <w:t>serviceProvider</w:t>
            </w:r>
          </w:p>
          <w:p w14:paraId="2A9BB2B8" w14:textId="71F43E74" w:rsidR="008A4BD0" w:rsidRPr="00BE6A74" w:rsidRDefault="000954B2" w:rsidP="57E5B44D">
            <w:pPr>
              <w:rPr>
                <w:b/>
                <w:bCs/>
              </w:rPr>
            </w:pPr>
            <w:r w:rsidRPr="57E5B44D">
              <w:rPr>
                <w:b/>
                <w:bCs/>
              </w:rPr>
              <w:t xml:space="preserve">  </w:t>
            </w:r>
            <w:r w:rsidR="00F9059F" w:rsidRPr="57E5B44D">
              <w:rPr>
                <w:b/>
                <w:bCs/>
              </w:rPr>
              <w:t>Organization</w:t>
            </w:r>
          </w:p>
        </w:tc>
        <w:tc>
          <w:tcPr>
            <w:tcW w:w="1522" w:type="dxa"/>
            <w:shd w:val="clear" w:color="auto" w:fill="BFBFBF" w:themeFill="background1" w:themeFillShade="BF"/>
          </w:tcPr>
          <w:p w14:paraId="18C49357" w14:textId="74EDB140" w:rsidR="008A4BD0" w:rsidRPr="007D429C" w:rsidRDefault="002D6555" w:rsidP="00F95980">
            <w:r w:rsidRPr="007D429C">
              <w:t>EP, pakollinen jos kyseessä muu kuin apteekki</w:t>
            </w:r>
          </w:p>
        </w:tc>
        <w:tc>
          <w:tcPr>
            <w:tcW w:w="992" w:type="dxa"/>
            <w:shd w:val="clear" w:color="auto" w:fill="BFBFBF" w:themeFill="background1" w:themeFillShade="BF"/>
          </w:tcPr>
          <w:p w14:paraId="0ECD9874" w14:textId="77777777" w:rsidR="0038791E" w:rsidRPr="007D429C" w:rsidRDefault="0038791E" w:rsidP="005B3953"/>
        </w:tc>
        <w:tc>
          <w:tcPr>
            <w:tcW w:w="3402" w:type="dxa"/>
            <w:shd w:val="clear" w:color="auto" w:fill="BFBFBF" w:themeFill="background1" w:themeFillShade="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26C3AD95">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r>
              <w:t>Oid sijoitetaan kokonaisuudessaan root-elementtiin.</w:t>
            </w:r>
          </w:p>
        </w:tc>
      </w:tr>
      <w:tr w:rsidR="00A87444" w14:paraId="2BF98398" w14:textId="77777777" w:rsidTr="26C3AD95">
        <w:trPr>
          <w:cantSplit/>
        </w:trPr>
        <w:tc>
          <w:tcPr>
            <w:tcW w:w="2726" w:type="dxa"/>
          </w:tcPr>
          <w:p w14:paraId="3E181F14" w14:textId="77777777" w:rsidR="00A87444" w:rsidRDefault="00A87444" w:rsidP="00F95980">
            <w:r w:rsidRPr="26C3AD95">
              <w:t xml:space="preserve">    </w:t>
            </w:r>
            <w:r>
              <w:t>name</w:t>
            </w:r>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26C3AD95">
        <w:trPr>
          <w:cantSplit/>
        </w:trPr>
        <w:tc>
          <w:tcPr>
            <w:tcW w:w="2726" w:type="dxa"/>
            <w:tcBorders>
              <w:bottom w:val="single" w:sz="4" w:space="0" w:color="auto"/>
            </w:tcBorders>
          </w:tcPr>
          <w:p w14:paraId="05B59CFB" w14:textId="77777777" w:rsidR="00A87444" w:rsidRDefault="00A87444" w:rsidP="00F95980">
            <w:r w:rsidRPr="26C3AD95">
              <w:t xml:space="preserve">    </w:t>
            </w:r>
            <w:r>
              <w:t>telecom</w:t>
            </w:r>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26C3AD95">
        <w:trPr>
          <w:cantSplit/>
        </w:trPr>
        <w:tc>
          <w:tcPr>
            <w:tcW w:w="2726" w:type="dxa"/>
            <w:tcBorders>
              <w:bottom w:val="single" w:sz="4" w:space="0" w:color="auto"/>
            </w:tcBorders>
          </w:tcPr>
          <w:p w14:paraId="28907E47" w14:textId="77777777" w:rsidR="00A078BD" w:rsidRDefault="00A078BD" w:rsidP="00A078BD">
            <w:r w:rsidRPr="26C3AD95">
              <w:t xml:space="preserve">    </w:t>
            </w:r>
            <w:r>
              <w:t>telecom</w:t>
            </w:r>
            <w:r w:rsidRPr="26C3AD95">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26C3AD95">
        <w:trPr>
          <w:cantSplit/>
        </w:trPr>
        <w:tc>
          <w:tcPr>
            <w:tcW w:w="2726" w:type="dxa"/>
            <w:shd w:val="clear" w:color="auto" w:fill="BFBFBF" w:themeFill="background1" w:themeFillShade="BF"/>
          </w:tcPr>
          <w:p w14:paraId="3FC7CC77" w14:textId="3F698503" w:rsidR="00A87444" w:rsidRDefault="00A87444" w:rsidP="00F95980">
            <w:r w:rsidRPr="57E5B44D">
              <w:rPr>
                <w:b/>
                <w:bCs/>
              </w:rPr>
              <w:t xml:space="preserve">    addr</w:t>
            </w:r>
          </w:p>
        </w:tc>
        <w:tc>
          <w:tcPr>
            <w:tcW w:w="1522" w:type="dxa"/>
            <w:shd w:val="clear" w:color="auto" w:fill="BFBFBF" w:themeFill="background1" w:themeFillShade="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hemeFill="background1" w:themeFillShade="BF"/>
          </w:tcPr>
          <w:p w14:paraId="043460EA" w14:textId="77777777" w:rsidR="0038791E" w:rsidRDefault="0038791E" w:rsidP="00F95980"/>
        </w:tc>
        <w:tc>
          <w:tcPr>
            <w:tcW w:w="3402" w:type="dxa"/>
            <w:shd w:val="clear" w:color="auto" w:fill="BFBFBF" w:themeFill="background1" w:themeFillShade="BF"/>
          </w:tcPr>
          <w:p w14:paraId="50978970" w14:textId="4692AE45" w:rsidR="00A87444" w:rsidRDefault="00A87444" w:rsidP="00F95980">
            <w:r>
              <w:t>Organisaation osoitetiedot</w:t>
            </w:r>
          </w:p>
        </w:tc>
      </w:tr>
      <w:tr w:rsidR="00A87444" w14:paraId="4652BE71" w14:textId="77777777" w:rsidTr="26C3AD95">
        <w:trPr>
          <w:cantSplit/>
        </w:trPr>
        <w:tc>
          <w:tcPr>
            <w:tcW w:w="2726" w:type="dxa"/>
          </w:tcPr>
          <w:p w14:paraId="45544084" w14:textId="77777777" w:rsidR="00A87444" w:rsidRDefault="00A87444" w:rsidP="00F95980">
            <w:r>
              <w:rPr>
                <w:lang w:val="en-US"/>
              </w:rPr>
              <w:t xml:space="preserve">      </w:t>
            </w:r>
            <w:r w:rsidRPr="00352870">
              <w:rPr>
                <w:lang w:val="en-US"/>
              </w:rPr>
              <w:t>streetAddressLine</w:t>
            </w:r>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26C3AD95">
        <w:trPr>
          <w:cantSplit/>
        </w:trPr>
        <w:tc>
          <w:tcPr>
            <w:tcW w:w="2726" w:type="dxa"/>
          </w:tcPr>
          <w:p w14:paraId="504162AE" w14:textId="77777777" w:rsidR="00A87444" w:rsidRPr="00352870" w:rsidRDefault="00A87444" w:rsidP="00F95980">
            <w:pPr>
              <w:rPr>
                <w:lang w:val="en-US"/>
              </w:rPr>
            </w:pPr>
            <w:r>
              <w:rPr>
                <w:lang w:val="en-US"/>
              </w:rPr>
              <w:t xml:space="preserve">      </w:t>
            </w:r>
            <w:r w:rsidRPr="00352870">
              <w:rPr>
                <w:lang w:val="en-US"/>
              </w:rPr>
              <w:t>postalCode</w:t>
            </w:r>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26C3AD95">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rsidRPr="26C3AD95">
        <w:t xml:space="preserve"> </w:t>
      </w:r>
      <w:r w:rsidR="009B02B1">
        <w:t>ilmoitetaan</w:t>
      </w:r>
      <w:r>
        <w:t xml:space="preserve"> elementissä componentOf.encompassingEncounter sisällä effectiveTime-elementissä.</w:t>
      </w:r>
      <w:r w:rsidR="00CF0105" w:rsidRPr="26C3AD95">
        <w:t xml:space="preserve"> </w:t>
      </w:r>
      <w:r w:rsidR="00CF0105">
        <w:t xml:space="preserve">encompassingEncounter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rsidRPr="26C3AD95">
        <w:t xml:space="preserve"> </w:t>
      </w:r>
      <w:r>
        <w:t xml:space="preserve">location-elementissä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encompassingEncounter</w:t>
      </w:r>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9CDAE56"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E167C2"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E167C2">
        <w:rPr>
          <w:rFonts w:ascii="Arial" w:hAnsi="Arial" w:cs="Arial"/>
          <w:color w:val="0000FF"/>
          <w:sz w:val="20"/>
          <w:szCs w:val="20"/>
          <w:highlight w:val="white"/>
          <w:lang w:val="en-US"/>
        </w:rPr>
        <w:t>&lt;</w:t>
      </w:r>
      <w:r w:rsidRPr="00E167C2">
        <w:rPr>
          <w:rFonts w:ascii="Arial" w:hAnsi="Arial" w:cs="Arial"/>
          <w:color w:val="800000"/>
          <w:sz w:val="20"/>
          <w:szCs w:val="20"/>
          <w:highlight w:val="white"/>
          <w:lang w:val="en-US"/>
        </w:rPr>
        <w:t>effectiveTime</w:t>
      </w:r>
      <w:r w:rsidRPr="00E167C2">
        <w:rPr>
          <w:rFonts w:ascii="Arial" w:hAnsi="Arial" w:cs="Arial"/>
          <w:color w:val="FF0000"/>
          <w:sz w:val="20"/>
          <w:szCs w:val="20"/>
          <w:highlight w:val="white"/>
          <w:lang w:val="en-US"/>
        </w:rPr>
        <w:t xml:space="preserve"> value</w:t>
      </w:r>
      <w:r w:rsidRPr="00E167C2">
        <w:rPr>
          <w:rFonts w:ascii="Arial" w:hAnsi="Arial" w:cs="Arial"/>
          <w:color w:val="0000FF"/>
          <w:sz w:val="20"/>
          <w:szCs w:val="20"/>
          <w:highlight w:val="white"/>
          <w:lang w:val="en-US"/>
        </w:rPr>
        <w:t>="</w:t>
      </w:r>
      <w:r w:rsidRPr="00E167C2">
        <w:rPr>
          <w:rFonts w:ascii="Arial" w:hAnsi="Arial" w:cs="Arial"/>
          <w:color w:val="000000"/>
          <w:sz w:val="20"/>
          <w:szCs w:val="20"/>
          <w:highlight w:val="white"/>
          <w:lang w:val="en-US"/>
        </w:rPr>
        <w:t>20090424092357</w:t>
      </w:r>
      <w:r w:rsidRPr="00E167C2">
        <w:rPr>
          <w:rFonts w:ascii="Arial" w:hAnsi="Arial" w:cs="Arial"/>
          <w:color w:val="0000FF"/>
          <w:sz w:val="20"/>
          <w:szCs w:val="20"/>
          <w:highlight w:val="white"/>
          <w:lang w:val="en-US"/>
        </w:rPr>
        <w:t>"/&gt;</w:t>
      </w:r>
    </w:p>
    <w:p w14:paraId="332B69B4" w14:textId="77777777" w:rsidR="00943093" w:rsidRPr="00E167C2" w:rsidRDefault="00943093" w:rsidP="00943093">
      <w:pPr>
        <w:autoSpaceDE w:val="0"/>
        <w:autoSpaceDN w:val="0"/>
        <w:adjustRightInd w:val="0"/>
        <w:rPr>
          <w:rFonts w:ascii="Arial" w:hAnsi="Arial" w:cs="Arial"/>
          <w:color w:val="000000"/>
          <w:sz w:val="20"/>
          <w:szCs w:val="20"/>
          <w:highlight w:val="white"/>
          <w:lang w:val="en-US"/>
        </w:rPr>
      </w:pP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FF"/>
          <w:sz w:val="20"/>
          <w:szCs w:val="20"/>
          <w:highlight w:val="white"/>
          <w:lang w:val="en-US"/>
        </w:rPr>
        <w:t>&lt;!--</w:t>
      </w:r>
      <w:r w:rsidRPr="00E167C2">
        <w:rPr>
          <w:rFonts w:ascii="Arial" w:hAnsi="Arial" w:cs="Arial"/>
          <w:color w:val="808080"/>
          <w:sz w:val="20"/>
          <w:szCs w:val="20"/>
          <w:highlight w:val="white"/>
          <w:lang w:val="en-US"/>
        </w:rPr>
        <w:t xml:space="preserve"> Laatimispaikka </w:t>
      </w:r>
      <w:r w:rsidRPr="00E167C2">
        <w:rPr>
          <w:rFonts w:ascii="Arial" w:hAnsi="Arial" w:cs="Arial"/>
          <w:color w:val="0000FF"/>
          <w:sz w:val="20"/>
          <w:szCs w:val="20"/>
          <w:highlight w:val="white"/>
          <w:lang w:val="en-US"/>
        </w:rPr>
        <w:t>--&gt;</w:t>
      </w:r>
    </w:p>
    <w:p w14:paraId="30643FC0" w14:textId="77777777" w:rsidR="00943093" w:rsidRPr="00E167C2" w:rsidRDefault="00943093" w:rsidP="00943093">
      <w:pPr>
        <w:autoSpaceDE w:val="0"/>
        <w:autoSpaceDN w:val="0"/>
        <w:adjustRightInd w:val="0"/>
        <w:rPr>
          <w:rFonts w:ascii="Arial" w:hAnsi="Arial" w:cs="Arial"/>
          <w:color w:val="000000"/>
          <w:sz w:val="20"/>
          <w:szCs w:val="20"/>
          <w:highlight w:val="white"/>
          <w:lang w:val="en-US"/>
        </w:rPr>
      </w:pP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FF"/>
          <w:sz w:val="20"/>
          <w:szCs w:val="20"/>
          <w:highlight w:val="white"/>
          <w:lang w:val="en-US"/>
        </w:rPr>
        <w:t>&lt;</w:t>
      </w:r>
      <w:r w:rsidRPr="00E167C2">
        <w:rPr>
          <w:rFonts w:ascii="Arial" w:hAnsi="Arial" w:cs="Arial"/>
          <w:color w:val="800000"/>
          <w:sz w:val="20"/>
          <w:szCs w:val="20"/>
          <w:highlight w:val="white"/>
          <w:lang w:val="en-US"/>
        </w:rPr>
        <w:t>location</w:t>
      </w:r>
      <w:r w:rsidRPr="00E167C2">
        <w:rPr>
          <w:rFonts w:ascii="Arial" w:hAnsi="Arial" w:cs="Arial"/>
          <w:color w:val="0000FF"/>
          <w:sz w:val="20"/>
          <w:szCs w:val="20"/>
          <w:highlight w:val="white"/>
          <w:lang w:val="en-US"/>
        </w:rPr>
        <w:t>&gt;</w:t>
      </w:r>
    </w:p>
    <w:p w14:paraId="2D47408C" w14:textId="77777777" w:rsidR="00943093" w:rsidRPr="00E167C2" w:rsidRDefault="00943093" w:rsidP="00943093">
      <w:pPr>
        <w:autoSpaceDE w:val="0"/>
        <w:autoSpaceDN w:val="0"/>
        <w:adjustRightInd w:val="0"/>
        <w:rPr>
          <w:rFonts w:ascii="Arial" w:hAnsi="Arial" w:cs="Arial"/>
          <w:color w:val="000000"/>
          <w:sz w:val="20"/>
          <w:szCs w:val="20"/>
          <w:highlight w:val="white"/>
          <w:lang w:val="en-US"/>
        </w:rPr>
      </w:pP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FF"/>
          <w:sz w:val="20"/>
          <w:szCs w:val="20"/>
          <w:highlight w:val="white"/>
          <w:lang w:val="en-US"/>
        </w:rPr>
        <w:t>&lt;</w:t>
      </w:r>
      <w:r w:rsidRPr="00E167C2">
        <w:rPr>
          <w:rFonts w:ascii="Arial" w:hAnsi="Arial" w:cs="Arial"/>
          <w:color w:val="800000"/>
          <w:sz w:val="20"/>
          <w:szCs w:val="20"/>
          <w:highlight w:val="white"/>
          <w:lang w:val="en-US"/>
        </w:rPr>
        <w:t>healthCareFacility</w:t>
      </w:r>
      <w:r w:rsidRPr="00E167C2">
        <w:rPr>
          <w:rFonts w:ascii="Arial" w:hAnsi="Arial" w:cs="Arial"/>
          <w:color w:val="0000FF"/>
          <w:sz w:val="20"/>
          <w:szCs w:val="20"/>
          <w:highlight w:val="white"/>
          <w:lang w:val="en-US"/>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sidRPr="00E167C2">
        <w:rPr>
          <w:rFonts w:ascii="Arial" w:hAnsi="Arial" w:cs="Arial"/>
          <w:color w:val="000000"/>
          <w:sz w:val="20"/>
          <w:szCs w:val="20"/>
          <w:highlight w:val="white"/>
          <w:lang w:val="en-US"/>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location</w:t>
      </w:r>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3B0D56AB"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5C3D9F7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Insinöörinkatu 30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BE73162"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33720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addr</w:t>
      </w:r>
      <w:r w:rsidRPr="00714B4D">
        <w:rPr>
          <w:rFonts w:ascii="Arial" w:hAnsi="Arial" w:cs="Arial"/>
          <w:color w:val="0000FF"/>
          <w:sz w:val="20"/>
          <w:szCs w:val="20"/>
          <w:highlight w:val="white"/>
        </w:rPr>
        <w:t>&gt;</w:t>
      </w:r>
    </w:p>
    <w:p w14:paraId="53C46A15"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serviceProviderOrganization</w:t>
      </w:r>
      <w:r>
        <w:rPr>
          <w:rFonts w:ascii="Arial" w:hAnsi="Arial" w:cs="Arial"/>
          <w:color w:val="0000FF"/>
          <w:sz w:val="20"/>
          <w:szCs w:val="20"/>
          <w:highlight w:val="white"/>
        </w:rPr>
        <w:t>&gt;</w:t>
      </w:r>
    </w:p>
    <w:p w14:paraId="564D813D" w14:textId="72A5FA92"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 xml:space="preserve">Hatanpäänvaltatie 1 </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serviceProviderOrganization</w:t>
      </w:r>
      <w:r w:rsidRPr="00943093">
        <w:rPr>
          <w:rFonts w:ascii="Arial" w:hAnsi="Arial" w:cs="Arial"/>
          <w:color w:val="0000FF"/>
          <w:sz w:val="20"/>
          <w:szCs w:val="20"/>
          <w:highlight w:val="white"/>
          <w:lang w:val="en-US"/>
        </w:rPr>
        <w:t>&gt;</w:t>
      </w:r>
    </w:p>
    <w:p w14:paraId="114549A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healthCareFacility</w:t>
      </w:r>
      <w:r w:rsidRPr="00714B4D">
        <w:rPr>
          <w:rFonts w:ascii="Arial" w:hAnsi="Arial" w:cs="Arial"/>
          <w:color w:val="0000FF"/>
          <w:sz w:val="20"/>
          <w:szCs w:val="20"/>
          <w:highlight w:val="white"/>
        </w:rPr>
        <w:t>&gt;</w:t>
      </w:r>
    </w:p>
    <w:p w14:paraId="0AAF3A8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541D33F9"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encompassingEncounter</w:t>
      </w:r>
      <w:r w:rsidRPr="00714B4D">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20"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component.of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Muissa asiakirjoissa kuin lääkemääräyksissä ja toimituksissa sekä näiden korjauksissa ja mitätöinneissä tuodaan component.of rakenteessa toimenpiteen tekohetki ja tekijäorganisaatio.</w:t>
      </w:r>
    </w:p>
    <w:p w14:paraId="1228D6D0" w14:textId="77777777" w:rsidR="00522FC1" w:rsidRDefault="00522FC1"/>
    <w:p w14:paraId="2547C29A" w14:textId="77777777" w:rsidR="003502FC" w:rsidRDefault="003502FC">
      <w:r>
        <w:t>Tehtäessä lääkemääräyksen uusimispyyntöä Omakannassa</w:t>
      </w:r>
      <w:r w:rsidRPr="26C3AD95">
        <w:t xml:space="preserve">, </w:t>
      </w:r>
      <w:r>
        <w:t>componentOf-raken</w:t>
      </w:r>
      <w:r w:rsidR="007A30A5">
        <w:t>teessa uusimispyynnön tekijäksi tallennetaan Omakanta</w:t>
      </w:r>
      <w:r w:rsidR="007A30A5" w:rsidRPr="26C3AD95">
        <w:t>.</w:t>
      </w:r>
    </w:p>
    <w:p w14:paraId="76BB7097" w14:textId="77777777" w:rsidR="003502FC" w:rsidRPr="00AF5A87" w:rsidRDefault="003502FC" w:rsidP="57E5B44D">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componentOf</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effectiveTime</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Uusimispyynnön tekijä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t>Omakanta</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173" w:name="_Ref151790481"/>
      <w:bookmarkStart w:id="174" w:name="_Toc169580456"/>
      <w:bookmarkStart w:id="175" w:name="_Toc155024589"/>
      <w:bookmarkStart w:id="176" w:name="_Toc162429050"/>
      <w:bookmarkStart w:id="177" w:name="_Toc155024591"/>
      <w:r>
        <w:t xml:space="preserve">hl7fi:signatureCollection </w:t>
      </w:r>
      <w:r w:rsidR="002521B1">
        <w:t>–</w:t>
      </w:r>
      <w:r>
        <w:t xml:space="preserve"> Allekirjoitukset</w:t>
      </w:r>
      <w:bookmarkEnd w:id="173"/>
      <w:bookmarkEnd w:id="174"/>
      <w:bookmarkEnd w:id="175"/>
      <w:bookmarkEnd w:id="176"/>
    </w:p>
    <w:p w14:paraId="0004E7AC" w14:textId="77777777" w:rsidR="002521B1" w:rsidRPr="002521B1" w:rsidRDefault="002521B1" w:rsidP="00966CA1">
      <w:pPr>
        <w:keepNext/>
      </w:pPr>
    </w:p>
    <w:p w14:paraId="51D2F619" w14:textId="3C60D026"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21" w:history="1">
        <w:r w:rsidR="00036C35">
          <w:rPr>
            <w:rStyle w:val="Hyperlinkki"/>
          </w:rPr>
          <w:t>Sähköisen allekirjoituksen määrittely ja soveltamisohje - Järjestelmäkehittäjät - Kanta.fi</w:t>
        </w:r>
      </w:hyperlink>
      <w:r w:rsidR="00036C35">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178" w:name="_Toc189036930"/>
      <w:bookmarkStart w:id="179" w:name="_Toc189036932"/>
      <w:bookmarkStart w:id="180" w:name="_Toc169572931"/>
      <w:bookmarkStart w:id="181" w:name="_Toc169580459"/>
      <w:bookmarkStart w:id="182" w:name="_Ref151790548"/>
      <w:bookmarkStart w:id="183" w:name="_Toc155024592"/>
      <w:bookmarkStart w:id="184" w:name="_Toc162429051"/>
      <w:bookmarkEnd w:id="177"/>
      <w:bookmarkEnd w:id="178"/>
      <w:bookmarkEnd w:id="179"/>
      <w:bookmarkEnd w:id="180"/>
      <w:bookmarkEnd w:id="181"/>
      <w:r>
        <w:t xml:space="preserve">hl7fi:sender </w:t>
      </w:r>
      <w:r w:rsidR="00E26193">
        <w:t>–</w:t>
      </w:r>
      <w:r>
        <w:t xml:space="preserve"> lähettäjä</w:t>
      </w:r>
      <w:bookmarkEnd w:id="182"/>
      <w:bookmarkEnd w:id="183"/>
      <w:bookmarkEnd w:id="184"/>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Tämä tieto on ilmaistu myös siirrossa käytettävässä V3 medical</w:t>
      </w:r>
      <w:r w:rsidRPr="26C3AD95">
        <w:t xml:space="preserve"> </w:t>
      </w:r>
      <w:r>
        <w:t>records</w:t>
      </w:r>
      <w:r w:rsidRPr="26C3AD95">
        <w:t xml:space="preserve"> </w:t>
      </w:r>
      <w:r w:rsidR="0092164D" w:rsidRPr="26C3AD95">
        <w:t>-</w:t>
      </w:r>
      <w:r>
        <w:t>viestissä.</w:t>
      </w:r>
    </w:p>
    <w:p w14:paraId="6EB3BA1F" w14:textId="77777777" w:rsidR="00522FC1" w:rsidRDefault="00522FC1"/>
    <w:p w14:paraId="4D162F88" w14:textId="648AB15E" w:rsidR="00522FC1" w:rsidRDefault="00522FC1" w:rsidP="26C3AD95">
      <w:pPr>
        <w:pStyle w:val="Otsikko2"/>
      </w:pPr>
      <w:bookmarkStart w:id="185" w:name="INFORMATIONRECIPIENT"/>
      <w:bookmarkStart w:id="186" w:name="_Toc162429052"/>
      <w:r>
        <w:t>InformationRecipient</w:t>
      </w:r>
      <w:bookmarkEnd w:id="185"/>
      <w:r>
        <w:t xml:space="preserve"> – uusi</w:t>
      </w:r>
      <w:r w:rsidR="00BA6075">
        <w:t>mis</w:t>
      </w:r>
      <w:r>
        <w:t>pyynnön vastaanottaja</w:t>
      </w:r>
      <w:bookmarkEnd w:id="186"/>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lang w:val="en-US"/>
        </w:rPr>
        <w:t>informationRecipient</w:t>
      </w:r>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intendedRecipient</w:t>
      </w:r>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8080"/>
          <w:sz w:val="20"/>
          <w:szCs w:val="20"/>
          <w:lang w:val="en-US"/>
        </w:rPr>
        <w:t xml:space="preserve"> Organisaation OID </w:t>
      </w:r>
      <w:r w:rsidRPr="00AF5A87">
        <w:rPr>
          <w:rFonts w:ascii="Arial" w:hAnsi="Arial" w:cs="Arial"/>
          <w:color w:val="0000FF"/>
          <w:sz w:val="20"/>
          <w:szCs w:val="20"/>
          <w:lang w:val="en-US"/>
        </w:rPr>
        <w:t>--&gt;</w:t>
      </w:r>
    </w:p>
    <w:p w14:paraId="5BB607C8" w14:textId="77777777" w:rsidR="00522FC1" w:rsidRPr="003B4D26"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3B4D26">
        <w:rPr>
          <w:rFonts w:ascii="Arial" w:hAnsi="Arial" w:cs="Arial"/>
          <w:color w:val="0000FF"/>
          <w:sz w:val="20"/>
          <w:szCs w:val="20"/>
        </w:rPr>
        <w:t>&lt;</w:t>
      </w:r>
      <w:r w:rsidRPr="003B4D26">
        <w:rPr>
          <w:rFonts w:ascii="Arial" w:hAnsi="Arial" w:cs="Arial"/>
          <w:color w:val="800000"/>
          <w:sz w:val="20"/>
          <w:szCs w:val="20"/>
        </w:rPr>
        <w:t>id</w:t>
      </w:r>
      <w:r w:rsidRPr="003B4D26">
        <w:rPr>
          <w:rFonts w:ascii="Arial" w:hAnsi="Arial" w:cs="Arial"/>
          <w:color w:val="FF0000"/>
          <w:sz w:val="20"/>
          <w:szCs w:val="20"/>
        </w:rPr>
        <w:t xml:space="preserve"> root</w:t>
      </w:r>
      <w:r w:rsidRPr="003B4D26">
        <w:rPr>
          <w:rFonts w:ascii="Arial" w:hAnsi="Arial" w:cs="Arial"/>
          <w:color w:val="0000FF"/>
          <w:sz w:val="20"/>
          <w:szCs w:val="20"/>
        </w:rPr>
        <w:t>="</w:t>
      </w:r>
      <w:r w:rsidRPr="003B4D26">
        <w:rPr>
          <w:rFonts w:ascii="Arial" w:hAnsi="Arial" w:cs="Arial"/>
          <w:color w:val="000000"/>
          <w:sz w:val="20"/>
          <w:szCs w:val="20"/>
        </w:rPr>
        <w:t>1.2.246.10.98765432.10</w:t>
      </w:r>
      <w:r w:rsidRPr="003B4D26">
        <w:rPr>
          <w:rFonts w:ascii="Arial" w:hAnsi="Arial" w:cs="Arial"/>
          <w:color w:val="0000FF"/>
          <w:sz w:val="20"/>
          <w:szCs w:val="20"/>
        </w:rPr>
        <w:t>.</w:t>
      </w:r>
      <w:r w:rsidRPr="003B4D26">
        <w:rPr>
          <w:rFonts w:ascii="Arial" w:hAnsi="Arial" w:cs="Arial"/>
          <w:color w:val="000000"/>
          <w:sz w:val="20"/>
          <w:szCs w:val="20"/>
        </w:rPr>
        <w:t>2002.1</w:t>
      </w:r>
      <w:r w:rsidRPr="003B4D26">
        <w:rPr>
          <w:rFonts w:ascii="Arial" w:hAnsi="Arial" w:cs="Arial"/>
          <w:color w:val="0000FF"/>
          <w:sz w:val="20"/>
          <w:szCs w:val="20"/>
        </w:rPr>
        <w:t>"/&gt;</w:t>
      </w:r>
    </w:p>
    <w:p w14:paraId="340F6F43" w14:textId="77777777" w:rsidR="00522FC1" w:rsidRPr="003B4D26" w:rsidRDefault="00522FC1">
      <w:pPr>
        <w:autoSpaceDE w:val="0"/>
        <w:autoSpaceDN w:val="0"/>
        <w:adjustRightInd w:val="0"/>
        <w:rPr>
          <w:rFonts w:ascii="Arial" w:hAnsi="Arial" w:cs="Arial"/>
          <w:color w:val="000000"/>
          <w:sz w:val="20"/>
          <w:szCs w:val="20"/>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FF"/>
          <w:sz w:val="20"/>
          <w:szCs w:val="20"/>
        </w:rPr>
        <w:t>&lt;!--</w:t>
      </w:r>
      <w:r w:rsidRPr="003B4D26">
        <w:rPr>
          <w:rFonts w:ascii="Arial" w:hAnsi="Arial" w:cs="Arial"/>
          <w:color w:val="808080"/>
          <w:sz w:val="20"/>
          <w:szCs w:val="20"/>
        </w:rPr>
        <w:t xml:space="preserve"> Organisaation nimi </w:t>
      </w:r>
      <w:r w:rsidRPr="003B4D26">
        <w:rPr>
          <w:rFonts w:ascii="Arial" w:hAnsi="Arial" w:cs="Arial"/>
          <w:color w:val="0000FF"/>
          <w:sz w:val="20"/>
          <w:szCs w:val="20"/>
        </w:rPr>
        <w:t>--&gt;</w:t>
      </w:r>
    </w:p>
    <w:p w14:paraId="190AD2F6" w14:textId="77777777" w:rsidR="00522FC1" w:rsidRPr="00BB5A5C" w:rsidRDefault="00522FC1">
      <w:pPr>
        <w:autoSpaceDE w:val="0"/>
        <w:autoSpaceDN w:val="0"/>
        <w:adjustRightInd w:val="0"/>
        <w:rPr>
          <w:rFonts w:ascii="Arial" w:hAnsi="Arial" w:cs="Arial"/>
          <w:color w:val="000000"/>
          <w:sz w:val="20"/>
          <w:szCs w:val="20"/>
          <w:lang w:val="nl-NL"/>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r w:rsidR="00750AC6" w:rsidRPr="00BB5A5C">
        <w:rPr>
          <w:rFonts w:ascii="Arial" w:hAnsi="Arial" w:cs="Arial"/>
          <w:color w:val="000000"/>
          <w:sz w:val="20"/>
          <w:szCs w:val="20"/>
          <w:lang w:val="nl-NL"/>
        </w:rPr>
        <w:t>T</w:t>
      </w:r>
      <w:r w:rsidRPr="00BB5A5C">
        <w:rPr>
          <w:rFonts w:ascii="Arial" w:hAnsi="Arial" w:cs="Arial"/>
          <w:color w:val="000000"/>
          <w:sz w:val="20"/>
          <w:szCs w:val="20"/>
          <w:lang w:val="nl-NL"/>
        </w:rPr>
        <w:t xml:space="preserve">imon </w:t>
      </w:r>
      <w:r w:rsidR="00750AC6" w:rsidRPr="00BB5A5C">
        <w:rPr>
          <w:rFonts w:ascii="Arial" w:hAnsi="Arial" w:cs="Arial"/>
          <w:color w:val="000000"/>
          <w:sz w:val="20"/>
          <w:szCs w:val="20"/>
          <w:lang w:val="nl-NL"/>
        </w:rPr>
        <w:t>terveysasema</w:t>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BB5A5C">
        <w:rPr>
          <w:rFonts w:ascii="Arial" w:hAnsi="Arial" w:cs="Arial"/>
          <w:color w:val="000000"/>
          <w:sz w:val="20"/>
          <w:szCs w:val="20"/>
          <w:lang w:val="nl-NL"/>
        </w:rPr>
        <w:tab/>
      </w:r>
      <w:r w:rsidRPr="00BB5A5C">
        <w:rPr>
          <w:rFonts w:ascii="Arial" w:hAnsi="Arial" w:cs="Arial"/>
          <w:color w:val="000000"/>
          <w:sz w:val="20"/>
          <w:szCs w:val="20"/>
          <w:lang w:val="nl-NL"/>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6BDB47C8" w14:textId="77777777" w:rsidR="00522FC1" w:rsidRPr="00B803F5" w:rsidRDefault="00522FC1">
      <w:pPr>
        <w:autoSpaceDE w:val="0"/>
        <w:autoSpaceDN w:val="0"/>
        <w:adjustRightInd w:val="0"/>
        <w:rPr>
          <w:rFonts w:ascii="Arial" w:hAnsi="Arial" w:cs="Arial"/>
          <w:color w:val="000000"/>
          <w:sz w:val="20"/>
          <w:szCs w:val="20"/>
          <w:lang w:val="nl-NL"/>
        </w:rPr>
      </w:pPr>
      <w:r w:rsidRPr="00AF5A87">
        <w:rPr>
          <w:rFonts w:ascii="Arial" w:hAnsi="Arial" w:cs="Arial"/>
          <w:color w:val="000000"/>
          <w:sz w:val="20"/>
          <w:szCs w:val="20"/>
          <w:lang w:val="en-US"/>
        </w:rPr>
        <w:tab/>
      </w:r>
      <w:r w:rsidRPr="00B803F5">
        <w:rPr>
          <w:rFonts w:ascii="Arial" w:hAnsi="Arial" w:cs="Arial"/>
          <w:color w:val="0000FF"/>
          <w:sz w:val="20"/>
          <w:szCs w:val="20"/>
          <w:lang w:val="nl-NL"/>
        </w:rPr>
        <w:t>&lt;/</w:t>
      </w:r>
      <w:r w:rsidRPr="00B803F5">
        <w:rPr>
          <w:rFonts w:ascii="Arial" w:hAnsi="Arial" w:cs="Arial"/>
          <w:color w:val="800000"/>
          <w:sz w:val="20"/>
          <w:szCs w:val="20"/>
          <w:lang w:val="nl-NL"/>
        </w:rPr>
        <w:t>intendedRecipient</w:t>
      </w:r>
      <w:r w:rsidRPr="00B803F5">
        <w:rPr>
          <w:rFonts w:ascii="Arial" w:hAnsi="Arial" w:cs="Arial"/>
          <w:color w:val="0000FF"/>
          <w:sz w:val="20"/>
          <w:szCs w:val="20"/>
          <w:lang w:val="nl-NL"/>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B803F5">
        <w:rPr>
          <w:rFonts w:ascii="Arial" w:hAnsi="Arial" w:cs="Arial"/>
          <w:color w:val="0000FF"/>
          <w:sz w:val="20"/>
          <w:szCs w:val="20"/>
          <w:lang w:val="nl-NL"/>
        </w:rPr>
        <w:t>&lt;/</w:t>
      </w:r>
      <w:r w:rsidRPr="00B803F5">
        <w:rPr>
          <w:rFonts w:ascii="Arial" w:hAnsi="Arial" w:cs="Arial"/>
          <w:color w:val="800000"/>
          <w:sz w:val="20"/>
          <w:szCs w:val="20"/>
          <w:lang w:val="nl-NL"/>
        </w:rPr>
        <w:t>informationRecipient</w:t>
      </w:r>
      <w:r w:rsidRPr="00B803F5">
        <w:rPr>
          <w:rFonts w:ascii="Arial" w:hAnsi="Arial" w:cs="Arial"/>
          <w:color w:val="0000FF"/>
          <w:sz w:val="20"/>
          <w:szCs w:val="20"/>
          <w:lang w:val="nl-NL"/>
        </w:rPr>
        <w:t>&gt;</w:t>
      </w:r>
    </w:p>
    <w:p w14:paraId="36A27BF3" w14:textId="77777777" w:rsidR="00522FC1" w:rsidRDefault="00522FC1">
      <w:pPr>
        <w:pStyle w:val="Otsikko1"/>
      </w:pPr>
      <w:bookmarkStart w:id="187" w:name="_Toc162429053"/>
      <w:r>
        <w:t>Yleisiä periaatteita</w:t>
      </w:r>
      <w:bookmarkEnd w:id="187"/>
    </w:p>
    <w:p w14:paraId="174C67C8" w14:textId="77777777" w:rsidR="00E441E6" w:rsidRPr="00E441E6" w:rsidRDefault="00E441E6" w:rsidP="00E441E6"/>
    <w:p w14:paraId="3105BEA3" w14:textId="77777777" w:rsidR="00522FC1" w:rsidRDefault="00522FC1">
      <w:pPr>
        <w:pStyle w:val="Otsikko2"/>
      </w:pPr>
      <w:bookmarkStart w:id="188" w:name="_Toc162429054"/>
      <w:r>
        <w:t>Ajan esittäminen</w:t>
      </w:r>
      <w:bookmarkEnd w:id="188"/>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Aika, jonka käyttäjä syöttää, tallennetaan ydintieto- tai sovelluskohtaisten määrittelyjen määrämällä tarkkuudella. Näyttömuodossa tieto näytetään tallennustarkkuudella, kuitenkin ohjeistuksen mukaisuudella.</w:t>
      </w:r>
    </w:p>
    <w:p w14:paraId="3B8F0DC0" w14:textId="77777777" w:rsidR="00522FC1" w:rsidRDefault="00522FC1">
      <w:r>
        <w:t>Tämä koskee sekä headeria että bodyä</w:t>
      </w:r>
      <w:r w:rsidRPr="26C3AD95">
        <w:t>.</w:t>
      </w:r>
    </w:p>
    <w:p w14:paraId="05FAA12F" w14:textId="77777777" w:rsidR="00522FC1" w:rsidRDefault="00522FC1"/>
    <w:p w14:paraId="7AB4D7E0" w14:textId="77777777" w:rsidR="00522FC1" w:rsidRDefault="00522FC1">
      <w:pPr>
        <w:pStyle w:val="Otsikko1"/>
      </w:pPr>
      <w:bookmarkStart w:id="189" w:name="_Toc169572936"/>
      <w:bookmarkStart w:id="190" w:name="_Toc169580464"/>
      <w:bookmarkStart w:id="191" w:name="_Ref151824887"/>
      <w:bookmarkStart w:id="192" w:name="_Toc155024593"/>
      <w:bookmarkStart w:id="193" w:name="_Toc162429055"/>
      <w:bookmarkEnd w:id="189"/>
      <w:bookmarkEnd w:id="190"/>
      <w:r>
        <w:t>Lääkemääräysten ja toimitusten linkitys</w:t>
      </w:r>
      <w:bookmarkEnd w:id="191"/>
      <w:bookmarkEnd w:id="192"/>
      <w:bookmarkEnd w:id="193"/>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body-osassa että headerissa. Tällä varmistetaan toisaalta tietojen muuttumattomuus ja helppo saatavuus. </w:t>
      </w:r>
    </w:p>
    <w:p w14:paraId="28F70031" w14:textId="77777777" w:rsidR="00522FC1" w:rsidRDefault="00522FC1"/>
    <w:p w14:paraId="536E53C1" w14:textId="77777777" w:rsidR="00522FC1" w:rsidRDefault="00522FC1">
      <w:r>
        <w:t xml:space="preserve">Bodyssä oleva linkki itseensä mahdollistaa dokumentin tunnisteen (id) allekirjoittamisen. Ilman tätä linkkiä dokumentin tunnistetta ei allekirjoiteta, </w:t>
      </w:r>
      <w:r w:rsidR="00712F89">
        <w:t>k</w:t>
      </w:r>
      <w:r>
        <w:t>oska se sijaitsee vain headerissa</w:t>
      </w:r>
      <w:r w:rsidR="00996F70" w:rsidRPr="26C3AD95">
        <w:t>,</w:t>
      </w:r>
      <w:r>
        <w:t xml:space="preserve"> jota ei allekirjoiteta.</w:t>
      </w:r>
    </w:p>
    <w:p w14:paraId="695D1E46" w14:textId="77777777" w:rsidR="00522FC1" w:rsidRDefault="00522FC1"/>
    <w:p w14:paraId="759B4CDF" w14:textId="41FCAB40" w:rsidR="00522FC1" w:rsidRDefault="00522FC1">
      <w:r>
        <w:t>Bodyssä linkit ovat substanceAdministration.entryRelationship.supply</w:t>
      </w:r>
      <w:r w:rsidR="008B695E">
        <w:t xml:space="preserve"> </w:t>
      </w:r>
      <w:r>
        <w:t xml:space="preserve">-elementin alla reference.externalDocument </w:t>
      </w:r>
      <w:r w:rsidR="00E03FD1">
        <w:t>-</w:t>
      </w:r>
      <w:r>
        <w:t>elementteinä, mikäli asiakirja on allekirjoitettu.</w:t>
      </w:r>
    </w:p>
    <w:p w14:paraId="7733CCFC" w14:textId="77777777" w:rsidR="00522FC1" w:rsidRDefault="00522FC1">
      <w:r>
        <w:t>Headerissa</w:t>
      </w:r>
      <w:r w:rsidRPr="26C3AD95">
        <w:t xml:space="preserve"> </w:t>
      </w:r>
      <w:r>
        <w:t>setId osoittaa aina alkuperäisen dokumentin OID:hen. Muut tarvittavat viittaukset esitetään toistuvilla relatedDocument.parentDocument-elementeillä.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rsidP="57E5B44D">
      <w:pPr>
        <w:jc w:val="center"/>
        <w:rPr>
          <w:i/>
          <w:iCs/>
        </w:rPr>
      </w:pPr>
      <w:r w:rsidRPr="57E5B44D">
        <w:rPr>
          <w:i/>
          <w:iCs/>
        </w:rPr>
        <w:t>Kuva: Alkuperäinen lääkemääräys ja sen linkit</w:t>
      </w:r>
    </w:p>
    <w:p w14:paraId="1C429192" w14:textId="77777777" w:rsidR="00522FC1" w:rsidRDefault="00522FC1"/>
    <w:p w14:paraId="611911EE" w14:textId="77777777" w:rsidR="00522FC1" w:rsidRDefault="00522FC1">
      <w:r>
        <w:t>Alkuperäisessä lääkemääräyksessä ei siis ole viittauksia minnekään eikä siten relatedDocument.parentDocument-elementtiä.</w:t>
      </w:r>
    </w:p>
    <w:p w14:paraId="190D6619" w14:textId="77777777" w:rsidR="00522FC1" w:rsidRDefault="00522FC1"/>
    <w:p w14:paraId="5AB979B2" w14:textId="0BBECA08" w:rsidR="00522FC1" w:rsidRDefault="00882A83">
      <w:pPr>
        <w:keepNext/>
        <w:jc w:val="center"/>
      </w:pPr>
      <w:r>
        <w:rPr>
          <w:noProof/>
        </w:rPr>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3">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p>
    <w:p w14:paraId="20482DC6" w14:textId="77777777" w:rsidR="00522FC1" w:rsidRDefault="00522FC1" w:rsidP="57E5B44D">
      <w:pPr>
        <w:jc w:val="center"/>
        <w:rPr>
          <w:i/>
          <w:iCs/>
        </w:rPr>
      </w:pPr>
      <w:r w:rsidRPr="57E5B44D">
        <w:rPr>
          <w:i/>
          <w:iCs/>
        </w:rPr>
        <w:t>Kuva: Korjattu lääkemääräys ja sen linkit</w:t>
      </w:r>
    </w:p>
    <w:p w14:paraId="3617E2CE" w14:textId="77777777" w:rsidR="00522FC1" w:rsidRDefault="00522FC1"/>
    <w:p w14:paraId="761CEE50" w14:textId="77777777" w:rsidR="00522FC1" w:rsidRDefault="00522FC1"/>
    <w:p w14:paraId="6E47634C" w14:textId="582688FC" w:rsidR="00522FC1" w:rsidRDefault="008814B6">
      <w:pPr>
        <w:jc w:val="center"/>
      </w:pPr>
      <w:r>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4">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p>
    <w:p w14:paraId="36FDB95A" w14:textId="77777777" w:rsidR="008814B6" w:rsidRDefault="008814B6">
      <w:pPr>
        <w:jc w:val="center"/>
      </w:pPr>
    </w:p>
    <w:p w14:paraId="3868A8B9" w14:textId="77777777" w:rsidR="00522FC1" w:rsidRDefault="00522FC1" w:rsidP="57E5B44D">
      <w:pPr>
        <w:jc w:val="center"/>
        <w:rPr>
          <w:i/>
          <w:iCs/>
        </w:rPr>
      </w:pPr>
      <w:r w:rsidRPr="57E5B44D">
        <w:rPr>
          <w:i/>
          <w:iCs/>
        </w:rPr>
        <w:t>Kuva: Korjatun lääkemääräyksen toimitus ja sen linkit</w:t>
      </w:r>
    </w:p>
    <w:p w14:paraId="7BBE3BA0" w14:textId="77777777" w:rsidR="00522FC1" w:rsidRDefault="00522FC1"/>
    <w:p w14:paraId="33E34D63" w14:textId="0E400023" w:rsidR="00522FC1" w:rsidDel="0068385B" w:rsidRDefault="00436D02">
      <w:pPr>
        <w:rPr>
          <w:del w:id="194" w:author="Pettersson Mirkka" w:date="2024-03-08T15:05:00Z"/>
        </w:rPr>
      </w:pPr>
      <w:del w:id="195" w:author="Pettersson Mirkka" w:date="2024-03-08T15:05:00Z">
        <w:r w:rsidRPr="009173FB" w:rsidDel="0068385B">
          <w:rPr>
            <w:rFonts w:ascii="Arial" w:hAnsi="Arial" w:cs="Arial"/>
            <w:noProof/>
            <w:color w:val="000000"/>
            <w:sz w:val="14"/>
            <w:szCs w:val="14"/>
          </w:rPr>
          <w:drawing>
            <wp:inline distT="0" distB="0" distL="0" distR="0" wp14:anchorId="4A0C6444" wp14:editId="07777777">
              <wp:extent cx="5267325" cy="3562350"/>
              <wp:effectExtent l="0" t="0" r="0" b="0"/>
              <wp:docPr id="5" name="Kuva 5"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del>
    </w:p>
    <w:p w14:paraId="59964953" w14:textId="1204C9DF" w:rsidR="00522FC1" w:rsidDel="0068385B" w:rsidRDefault="00522FC1" w:rsidP="57E5B44D">
      <w:pPr>
        <w:jc w:val="center"/>
        <w:rPr>
          <w:del w:id="196" w:author="Pettersson Mirkka" w:date="2024-03-08T15:05:00Z"/>
          <w:i/>
          <w:iCs/>
        </w:rPr>
      </w:pPr>
      <w:del w:id="197" w:author="Pettersson Mirkka" w:date="2024-03-08T15:05:00Z">
        <w:r w:rsidRPr="57E5B44D" w:rsidDel="0068385B">
          <w:rPr>
            <w:i/>
            <w:iCs/>
          </w:rPr>
          <w:delText>Kuva: Lääkemääräyksen uusiminen ja muodostuneet lääkemääräykset</w:delText>
        </w:r>
      </w:del>
    </w:p>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drawing>
          <wp:inline distT="0" distB="0" distL="0" distR="0" wp14:anchorId="65BF3D99" wp14:editId="07777777">
            <wp:extent cx="5267325" cy="3429000"/>
            <wp:effectExtent l="0" t="0" r="0" b="0"/>
            <wp:docPr id="6" name="Kuva 6"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57E5B44D">
      <w:pPr>
        <w:jc w:val="center"/>
        <w:rPr>
          <w:i/>
          <w:iCs/>
        </w:rPr>
      </w:pPr>
      <w:r w:rsidRPr="57E5B44D">
        <w:rPr>
          <w:i/>
          <w:iCs/>
        </w:rPr>
        <w:t>Kuva: Lääkemääräyksen uusimisen hylkääminen</w:t>
      </w:r>
    </w:p>
    <w:p w14:paraId="365AED00" w14:textId="77777777" w:rsidR="0009415D" w:rsidRDefault="0009415D" w:rsidP="0009415D">
      <w:pPr>
        <w:jc w:val="center"/>
        <w:rPr>
          <w:i/>
        </w:rPr>
      </w:pPr>
    </w:p>
    <w:p w14:paraId="69A10D32" w14:textId="77777777" w:rsidR="00522FC1" w:rsidRDefault="00522FC1">
      <w:r>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rsidP="57E5B44D">
      <w:pPr>
        <w:autoSpaceDE w:val="0"/>
        <w:autoSpaceDN w:val="0"/>
        <w:adjustRightInd w:val="0"/>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Red"/>
          <w:rFonts w:ascii="Arial" w:hAnsi="Arial" w:cs="Arial"/>
          <w:highlight w:val="white"/>
        </w:rPr>
        <w:t xml:space="preserve"> typeCode</w:t>
      </w:r>
      <w:r w:rsidRPr="57E5B44D">
        <w:rPr>
          <w:rStyle w:val="XML10ptBlue"/>
          <w:rFonts w:ascii="Arial" w:hAnsi="Arial" w:cs="Arial"/>
          <w:highlight w:val="white"/>
        </w:rPr>
        <w:t>="</w:t>
      </w:r>
      <w:r w:rsidRPr="57E5B44D">
        <w:rPr>
          <w:rStyle w:val="XML10ptBlack"/>
          <w:rFonts w:ascii="Arial" w:hAnsi="Arial" w:cs="Arial"/>
          <w:highlight w:val="white"/>
        </w:rPr>
        <w:t>APND</w:t>
      </w:r>
      <w:r w:rsidRPr="57E5B44D">
        <w:rPr>
          <w:rStyle w:val="XML10ptBlue"/>
          <w:rFonts w:ascii="Arial" w:hAnsi="Arial" w:cs="Arial"/>
          <w:highlight w:val="white"/>
        </w:rPr>
        <w:t>"&gt;</w:t>
      </w:r>
    </w:p>
    <w:p w14:paraId="5A7FACB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608FE69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lääkemääräys, joka toimitetaan </w:t>
      </w:r>
      <w:r w:rsidRPr="57E5B44D">
        <w:rPr>
          <w:rStyle w:val="XML10ptBlue"/>
          <w:rFonts w:ascii="Arial" w:hAnsi="Arial" w:cs="Arial"/>
          <w:highlight w:val="white"/>
        </w:rPr>
        <w:t>--&gt;</w:t>
      </w:r>
    </w:p>
    <w:p w14:paraId="661ABAE8"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AF2FF6" w:rsidRPr="57E5B44D">
        <w:rPr>
          <w:rStyle w:val="XML10ptBlue"/>
          <w:rFonts w:ascii="Arial" w:hAnsi="Arial" w:cs="Arial"/>
          <w:highlight w:val="white"/>
        </w:rPr>
        <w:t>.</w:t>
      </w:r>
      <w:r w:rsidRPr="57E5B44D">
        <w:rPr>
          <w:rStyle w:val="XML10ptBlack"/>
          <w:rFonts w:ascii="Arial" w:hAnsi="Arial" w:cs="Arial"/>
          <w:highlight w:val="white"/>
        </w:rPr>
        <w:t>2006.2</w:t>
      </w:r>
      <w:r w:rsidRPr="57E5B44D">
        <w:rPr>
          <w:rStyle w:val="XML10ptBlue"/>
          <w:rFonts w:ascii="Arial" w:hAnsi="Arial" w:cs="Arial"/>
          <w:highlight w:val="white"/>
        </w:rPr>
        <w:t>"/&gt;</w:t>
      </w:r>
    </w:p>
    <w:p w14:paraId="3CDBA24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5C5E4A9A" w14:textId="0A26B7E5" w:rsidR="00522FC1" w:rsidRPr="000578B9"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0578B9">
        <w:rPr>
          <w:rStyle w:val="XML10ptBlue"/>
          <w:rFonts w:ascii="Arial" w:hAnsi="Arial" w:cs="Arial"/>
          <w:szCs w:val="20"/>
          <w:highlight w:val="white"/>
        </w:rPr>
        <w:br/>
      </w:r>
      <w:r w:rsidRPr="57E5B44D">
        <w:rPr>
          <w:rStyle w:val="XML10ptBlue"/>
          <w:rFonts w:ascii="Arial" w:hAnsi="Arial" w:cs="Arial"/>
          <w:highlight w:val="white"/>
        </w:rPr>
        <w:t xml:space="preserve">                     </w:t>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0578B9">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"/&gt;</w:t>
      </w:r>
    </w:p>
    <w:p w14:paraId="751C5F2C"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6F0269">
        <w:rPr>
          <w:rStyle w:val="XML10ptBlue"/>
          <w:rFonts w:ascii="Arial" w:hAnsi="Arial" w:cs="Arial"/>
          <w:highlight w:val="white"/>
          <w:lang w:val="nl-NL"/>
        </w:rPr>
        <w:t>&lt;!--</w:t>
      </w:r>
      <w:r w:rsidRPr="006F0269">
        <w:rPr>
          <w:rStyle w:val="XML10ptGray-50"/>
          <w:rFonts w:ascii="Arial" w:hAnsi="Arial" w:cs="Arial"/>
          <w:highlight w:val="white"/>
          <w:lang w:val="nl-NL"/>
        </w:rPr>
        <w:t xml:space="preserve"> Viitatun dokumentin setId </w:t>
      </w:r>
      <w:r w:rsidRPr="006F0269">
        <w:rPr>
          <w:rStyle w:val="XML10ptBlue"/>
          <w:rFonts w:ascii="Arial" w:hAnsi="Arial" w:cs="Arial"/>
          <w:highlight w:val="white"/>
          <w:lang w:val="nl-NL"/>
        </w:rPr>
        <w:t>--&gt;</w:t>
      </w:r>
    </w:p>
    <w:p w14:paraId="0EBD8EE8"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1.2.246.10.98765432.93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2006.1</w:t>
      </w:r>
      <w:r w:rsidRPr="6E4B6674">
        <w:rPr>
          <w:rStyle w:val="XML10ptBlue"/>
          <w:rFonts w:ascii="Arial" w:hAnsi="Arial" w:cs="Arial"/>
          <w:highlight w:val="white"/>
          <w:lang w:val="nl-NL"/>
        </w:rPr>
        <w:t>"/&gt;</w:t>
      </w:r>
    </w:p>
    <w:p w14:paraId="36771B1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1A5FEA6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Blue"/>
          <w:rFonts w:ascii="Arial" w:hAnsi="Arial" w:cs="Arial"/>
          <w:highlight w:val="white"/>
          <w:lang w:val="nl-NL"/>
        </w:rPr>
        <w:t>&gt;</w:t>
      </w:r>
    </w:p>
    <w:p w14:paraId="363355D9"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7F8588A"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DC076D">
        <w:rPr>
          <w:rStyle w:val="XML10ptBlack"/>
          <w:rFonts w:ascii="Arial" w:hAnsi="Arial" w:cs="Arial"/>
          <w:szCs w:val="20"/>
          <w:highlight w:val="white"/>
          <w:lang w:val="nl-NL"/>
        </w:rPr>
        <w:tab/>
      </w:r>
      <w:r w:rsidRPr="006F0269">
        <w:rPr>
          <w:rStyle w:val="XML10ptBlue"/>
          <w:rFonts w:ascii="Arial" w:hAnsi="Arial" w:cs="Arial"/>
          <w:highlight w:val="white"/>
          <w:lang w:val="nl-NL"/>
        </w:rPr>
        <w:t>&lt;</w:t>
      </w:r>
      <w:r w:rsidRPr="006F0269">
        <w:rPr>
          <w:rStyle w:val="XML10ptDarkRed"/>
          <w:rFonts w:ascii="Arial" w:hAnsi="Arial" w:cs="Arial"/>
          <w:highlight w:val="white"/>
          <w:lang w:val="nl-NL"/>
        </w:rPr>
        <w:t>parentDocument</w:t>
      </w:r>
      <w:r w:rsidRPr="006F0269">
        <w:rPr>
          <w:rStyle w:val="XML10ptBlue"/>
          <w:rFonts w:ascii="Arial" w:hAnsi="Arial" w:cs="Arial"/>
          <w:highlight w:val="white"/>
          <w:lang w:val="nl-NL"/>
        </w:rPr>
        <w:t>&gt;</w:t>
      </w:r>
    </w:p>
    <w:p w14:paraId="48A083A5" w14:textId="77777777" w:rsidR="00522FC1" w:rsidRPr="00AF5A87" w:rsidRDefault="00522FC1" w:rsidP="57E5B44D">
      <w:pPr>
        <w:autoSpaceDE w:val="0"/>
        <w:autoSpaceDN w:val="0"/>
        <w:adjustRightInd w:val="0"/>
        <w:rPr>
          <w:rStyle w:val="XML10ptBlack"/>
          <w:rFonts w:ascii="Arial" w:hAnsi="Arial" w:cs="Arial"/>
          <w:highlight w:val="white"/>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korjattu toimitus </w:t>
      </w:r>
      <w:r w:rsidRPr="57E5B44D">
        <w:rPr>
          <w:rStyle w:val="XML10ptBlue"/>
          <w:rFonts w:ascii="Arial" w:hAnsi="Arial" w:cs="Arial"/>
          <w:highlight w:val="white"/>
        </w:rPr>
        <w:t>--&gt;</w:t>
      </w:r>
    </w:p>
    <w:p w14:paraId="126DD8EA"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1.2.246.10.2323232.93</w:t>
      </w:r>
      <w:r w:rsidR="00AF2FF6" w:rsidRPr="57E5B44D">
        <w:rPr>
          <w:rStyle w:val="XML10ptBlue"/>
          <w:rFonts w:ascii="Arial" w:hAnsi="Arial" w:cs="Arial"/>
          <w:highlight w:val="white"/>
        </w:rPr>
        <w:t>.</w:t>
      </w:r>
      <w:r w:rsidRPr="57E5B44D">
        <w:rPr>
          <w:rStyle w:val="XML10ptBlack"/>
          <w:rFonts w:ascii="Arial" w:hAnsi="Arial" w:cs="Arial"/>
          <w:highlight w:val="white"/>
        </w:rPr>
        <w:t>2006.33</w:t>
      </w:r>
      <w:r w:rsidRPr="57E5B44D">
        <w:rPr>
          <w:rStyle w:val="XML10ptBlue"/>
          <w:rFonts w:ascii="Arial" w:hAnsi="Arial" w:cs="Arial"/>
          <w:highlight w:val="white"/>
        </w:rPr>
        <w:t>"/&gt;</w:t>
      </w:r>
    </w:p>
    <w:p w14:paraId="1FD67029"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313F0F20" w14:textId="074E4372"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10</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2F448E" w:rsidRPr="002F448E">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007C761B" w:rsidRPr="57E5B44D">
        <w:rPr>
          <w:rStyle w:val="XML10ptBlack"/>
          <w:rFonts w:ascii="Arial" w:hAnsi="Arial" w:cs="Arial"/>
          <w:highlight w:val="white"/>
        </w:rPr>
        <w:t>Lääkemääräyksen t</w:t>
      </w:r>
      <w:r w:rsidRPr="57E5B44D">
        <w:rPr>
          <w:rStyle w:val="XML10ptBlack"/>
          <w:rFonts w:ascii="Arial" w:hAnsi="Arial" w:cs="Arial"/>
          <w:highlight w:val="white"/>
        </w:rPr>
        <w:t>oimitus</w:t>
      </w:r>
      <w:r w:rsidRPr="57E5B44D">
        <w:rPr>
          <w:rStyle w:val="XML10ptBlue"/>
          <w:rFonts w:ascii="Arial" w:hAnsi="Arial" w:cs="Arial"/>
          <w:highlight w:val="white"/>
        </w:rPr>
        <w:t>"/&gt;</w:t>
      </w:r>
    </w:p>
    <w:p w14:paraId="45721F6F"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Viitatun dokumentin setId </w:t>
      </w:r>
      <w:r w:rsidRPr="6E4B6674">
        <w:rPr>
          <w:rStyle w:val="XML10ptBlue"/>
          <w:rFonts w:ascii="Arial" w:hAnsi="Arial" w:cs="Arial"/>
          <w:highlight w:val="white"/>
          <w:lang w:val="nl-NL"/>
        </w:rPr>
        <w:t>--&gt;</w:t>
      </w:r>
    </w:p>
    <w:p w14:paraId="17B33DE2"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1.2.246.10.2323232.93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2006.33</w:t>
      </w:r>
      <w:r w:rsidRPr="6E4B6674">
        <w:rPr>
          <w:rStyle w:val="XML10ptBlue"/>
          <w:rFonts w:ascii="Arial" w:hAnsi="Arial" w:cs="Arial"/>
          <w:highlight w:val="white"/>
          <w:lang w:val="nl-NL"/>
        </w:rPr>
        <w:t>"/&gt;</w:t>
      </w:r>
    </w:p>
    <w:p w14:paraId="0C58DDE5"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6A30A694" w14:textId="77777777" w:rsidR="00522FC1" w:rsidRPr="000578B9" w:rsidRDefault="00522FC1" w:rsidP="57E5B44D">
      <w:pPr>
        <w:rPr>
          <w:rStyle w:val="XML10ptBlue"/>
          <w:rFonts w:ascii="Arial" w:hAnsi="Arial" w:cs="Arial"/>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Blue"/>
          <w:rFonts w:ascii="Arial" w:hAnsi="Arial" w:cs="Arial"/>
          <w:highlight w:val="white"/>
        </w:rPr>
        <w:t>&gt;</w:t>
      </w:r>
    </w:p>
    <w:p w14:paraId="2DED8A9C" w14:textId="77777777" w:rsidR="00522FC1" w:rsidRPr="000578B9" w:rsidRDefault="00522FC1"/>
    <w:p w14:paraId="7513B2CD" w14:textId="77777777" w:rsidR="00522FC1" w:rsidRDefault="00522FC1">
      <w:r>
        <w:t>Seuraavilla sivuilla olevassa taulukossa on kuvattu dokumenttityyppikohtaisesti headerin elementtien ja relatedDocument-elementtien käyttö ja sisältö. Taulukossa on lisäksi esimerkkeinä id, version ja setId</w:t>
      </w:r>
      <w:r w:rsidRPr="26C3AD95">
        <w:t xml:space="preserve"> –</w:t>
      </w:r>
      <w:r>
        <w:t>header-elementtien sisältö ja relatedDocument-elementtien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7"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748FFCC6">
        <w:trPr>
          <w:tblHeader/>
        </w:trPr>
        <w:tc>
          <w:tcPr>
            <w:tcW w:w="2261" w:type="dxa"/>
            <w:shd w:val="clear" w:color="auto" w:fill="E6E6E6"/>
          </w:tcPr>
          <w:p w14:paraId="7CC70703" w14:textId="77777777" w:rsidR="00522FC1" w:rsidRDefault="00522FC1" w:rsidP="57E5B44D">
            <w:pPr>
              <w:rPr>
                <w:b/>
                <w:bCs/>
                <w:sz w:val="20"/>
                <w:szCs w:val="20"/>
              </w:rPr>
            </w:pPr>
            <w:r w:rsidRPr="57E5B44D">
              <w:rPr>
                <w:b/>
                <w:bCs/>
                <w:sz w:val="20"/>
                <w:szCs w:val="20"/>
              </w:rPr>
              <w:t>Dokumenttityyppi ja interaktio</w:t>
            </w:r>
          </w:p>
        </w:tc>
        <w:tc>
          <w:tcPr>
            <w:tcW w:w="709" w:type="dxa"/>
            <w:shd w:val="clear" w:color="auto" w:fill="E6E6E6"/>
          </w:tcPr>
          <w:p w14:paraId="25766FDA" w14:textId="77777777" w:rsidR="00522FC1" w:rsidRDefault="00522FC1" w:rsidP="57E5B44D">
            <w:pPr>
              <w:rPr>
                <w:b/>
                <w:bCs/>
                <w:sz w:val="20"/>
                <w:szCs w:val="20"/>
              </w:rPr>
            </w:pPr>
            <w:r w:rsidRPr="57E5B44D">
              <w:rPr>
                <w:b/>
                <w:bCs/>
                <w:sz w:val="20"/>
                <w:szCs w:val="20"/>
              </w:rPr>
              <w:t>Alle-kirjoitus,</w:t>
            </w:r>
          </w:p>
          <w:p w14:paraId="775E7B46" w14:textId="77777777" w:rsidR="00522FC1" w:rsidRDefault="00522FC1" w:rsidP="57E5B44D">
            <w:pPr>
              <w:rPr>
                <w:b/>
                <w:bCs/>
                <w:sz w:val="20"/>
                <w:szCs w:val="20"/>
              </w:rPr>
            </w:pPr>
            <w:r w:rsidRPr="57E5B44D">
              <w:rPr>
                <w:b/>
                <w:bCs/>
                <w:sz w:val="20"/>
                <w:szCs w:val="20"/>
              </w:rPr>
              <w:t>K=</w:t>
            </w:r>
          </w:p>
          <w:p w14:paraId="4D0105C6" w14:textId="77777777" w:rsidR="00522FC1" w:rsidRDefault="00522FC1" w:rsidP="57E5B44D">
            <w:pPr>
              <w:rPr>
                <w:b/>
                <w:bCs/>
                <w:sz w:val="20"/>
                <w:szCs w:val="20"/>
              </w:rPr>
            </w:pPr>
            <w:r w:rsidRPr="57E5B44D">
              <w:rPr>
                <w:b/>
                <w:bCs/>
                <w:sz w:val="20"/>
                <w:szCs w:val="20"/>
              </w:rPr>
              <w:t>kyllä</w:t>
            </w:r>
          </w:p>
        </w:tc>
        <w:tc>
          <w:tcPr>
            <w:tcW w:w="1984" w:type="dxa"/>
            <w:shd w:val="clear" w:color="auto" w:fill="E6E6E6"/>
          </w:tcPr>
          <w:p w14:paraId="215DD631" w14:textId="77777777" w:rsidR="00522FC1" w:rsidRDefault="00522FC1" w:rsidP="57E5B44D">
            <w:pPr>
              <w:rPr>
                <w:b/>
                <w:bCs/>
                <w:sz w:val="20"/>
                <w:szCs w:val="20"/>
              </w:rPr>
            </w:pPr>
            <w:r w:rsidRPr="57E5B44D">
              <w:rPr>
                <w:b/>
                <w:bCs/>
                <w:sz w:val="20"/>
                <w:szCs w:val="20"/>
              </w:rPr>
              <w:t>RelatedDocument käyttötarkoitus</w:t>
            </w:r>
          </w:p>
        </w:tc>
        <w:tc>
          <w:tcPr>
            <w:tcW w:w="2835" w:type="dxa"/>
            <w:shd w:val="clear" w:color="auto" w:fill="E6E6E6"/>
          </w:tcPr>
          <w:p w14:paraId="2ABE24EE" w14:textId="77777777" w:rsidR="00522FC1" w:rsidRDefault="00522FC1" w:rsidP="57E5B44D">
            <w:pPr>
              <w:rPr>
                <w:b/>
                <w:bCs/>
                <w:sz w:val="20"/>
                <w:szCs w:val="20"/>
              </w:rPr>
            </w:pPr>
            <w:r w:rsidRPr="57E5B44D">
              <w:rPr>
                <w:b/>
                <w:bCs/>
                <w:sz w:val="20"/>
                <w:szCs w:val="20"/>
              </w:rPr>
              <w:t>Versio ja setId headerissa</w:t>
            </w:r>
          </w:p>
        </w:tc>
        <w:tc>
          <w:tcPr>
            <w:tcW w:w="2693" w:type="dxa"/>
            <w:shd w:val="clear" w:color="auto" w:fill="E6E6E6"/>
          </w:tcPr>
          <w:p w14:paraId="2F6C58E6" w14:textId="77777777" w:rsidR="00522FC1" w:rsidRDefault="00522FC1" w:rsidP="57E5B44D">
            <w:pPr>
              <w:rPr>
                <w:b/>
                <w:bCs/>
                <w:sz w:val="20"/>
                <w:szCs w:val="20"/>
              </w:rPr>
            </w:pPr>
            <w:r w:rsidRPr="57E5B44D">
              <w:rPr>
                <w:b/>
                <w:bCs/>
                <w:sz w:val="20"/>
                <w:szCs w:val="20"/>
              </w:rPr>
              <w:t>Esimerkki: header</w:t>
            </w:r>
          </w:p>
        </w:tc>
        <w:tc>
          <w:tcPr>
            <w:tcW w:w="2977" w:type="dxa"/>
            <w:shd w:val="clear" w:color="auto" w:fill="E6E6E6"/>
          </w:tcPr>
          <w:p w14:paraId="6863490A" w14:textId="77777777" w:rsidR="00522FC1" w:rsidRDefault="00522FC1" w:rsidP="26C3AD95">
            <w:pPr>
              <w:pStyle w:val="CommentSubject1"/>
              <w:rPr>
                <w:bCs w:val="0"/>
              </w:rPr>
            </w:pPr>
            <w:r>
              <w:t>Esimerkki: relatedDocument</w:t>
            </w:r>
          </w:p>
        </w:tc>
      </w:tr>
      <w:tr w:rsidR="00522FC1" w14:paraId="71E0C297" w14:textId="77777777" w:rsidTr="748FFCC6">
        <w:tc>
          <w:tcPr>
            <w:tcW w:w="2261" w:type="dxa"/>
          </w:tcPr>
          <w:p w14:paraId="45C88110" w14:textId="77777777" w:rsidR="00522FC1" w:rsidRPr="009D6B45" w:rsidRDefault="00522FC1" w:rsidP="00351FFB">
            <w:pPr>
              <w:rPr>
                <w:sz w:val="20"/>
                <w:szCs w:val="20"/>
                <w:lang w:val="en-US"/>
              </w:rPr>
            </w:pPr>
            <w:r w:rsidRPr="009D6B45">
              <w:rPr>
                <w:sz w:val="20"/>
                <w:szCs w:val="20"/>
                <w:lang w:val="en-US"/>
              </w:rPr>
              <w:t>1 – Lääkemääräys</w:t>
            </w:r>
          </w:p>
          <w:p w14:paraId="5587FC37" w14:textId="770C7798" w:rsidR="00522FC1" w:rsidRPr="009D6B45" w:rsidRDefault="00522FC1" w:rsidP="00351FFB">
            <w:pPr>
              <w:rPr>
                <w:sz w:val="20"/>
                <w:szCs w:val="20"/>
                <w:lang w:val="en-US"/>
              </w:rPr>
            </w:pPr>
            <w:r w:rsidRPr="009D6B45">
              <w:rPr>
                <w:sz w:val="20"/>
                <w:szCs w:val="20"/>
                <w:lang w:val="en-US"/>
              </w:rPr>
              <w:t>RCMR_IN000002</w:t>
            </w:r>
            <w:r w:rsidR="0064643C" w:rsidRPr="009D6B45">
              <w:rPr>
                <w:sz w:val="20"/>
                <w:szCs w:val="20"/>
                <w:lang w:val="en-US"/>
              </w:rPr>
              <w:t>FI01</w:t>
            </w:r>
            <w:r w:rsidR="009D6B45" w:rsidRPr="009D6B45">
              <w:rPr>
                <w:sz w:val="20"/>
                <w:szCs w:val="20"/>
                <w:lang w:val="en-US"/>
              </w:rPr>
              <w:t xml:space="preserve"> </w:t>
            </w:r>
            <w:r w:rsidR="009D6B45" w:rsidRPr="0064643C">
              <w:rPr>
                <w:sz w:val="20"/>
                <w:szCs w:val="20"/>
                <w:lang w:val="en-US"/>
              </w:rPr>
              <w:t xml:space="preserve"> Original Document with Content</w:t>
            </w:r>
          </w:p>
        </w:tc>
        <w:tc>
          <w:tcPr>
            <w:tcW w:w="709" w:type="dxa"/>
          </w:tcPr>
          <w:p w14:paraId="10023368" w14:textId="77777777" w:rsidR="00522FC1" w:rsidRDefault="00522FC1" w:rsidP="00351FFB">
            <w:pPr>
              <w:rPr>
                <w:sz w:val="20"/>
                <w:szCs w:val="20"/>
              </w:rPr>
            </w:pPr>
            <w:r>
              <w:rPr>
                <w:sz w:val="20"/>
                <w:szCs w:val="20"/>
              </w:rPr>
              <w:t>K</w:t>
            </w:r>
          </w:p>
        </w:tc>
        <w:tc>
          <w:tcPr>
            <w:tcW w:w="1984" w:type="dxa"/>
          </w:tcPr>
          <w:p w14:paraId="316BC106" w14:textId="77777777" w:rsidR="00522FC1" w:rsidRDefault="00522FC1" w:rsidP="00351FFB">
            <w:pPr>
              <w:rPr>
                <w:sz w:val="20"/>
                <w:szCs w:val="20"/>
              </w:rPr>
            </w:pPr>
          </w:p>
        </w:tc>
        <w:tc>
          <w:tcPr>
            <w:tcW w:w="2835" w:type="dxa"/>
          </w:tcPr>
          <w:p w14:paraId="11FDAF61" w14:textId="77777777" w:rsidR="00522FC1" w:rsidRDefault="00522FC1" w:rsidP="00351FFB">
            <w:pPr>
              <w:rPr>
                <w:sz w:val="20"/>
                <w:szCs w:val="20"/>
              </w:rPr>
            </w:pPr>
            <w:r>
              <w:rPr>
                <w:sz w:val="20"/>
                <w:szCs w:val="20"/>
              </w:rPr>
              <w:t>Versionumero on 1.</w:t>
            </w:r>
          </w:p>
          <w:p w14:paraId="434C498C" w14:textId="77777777" w:rsidR="00522FC1" w:rsidRDefault="00522FC1" w:rsidP="00351FFB">
            <w:pPr>
              <w:rPr>
                <w:sz w:val="20"/>
                <w:szCs w:val="20"/>
              </w:rPr>
            </w:pPr>
            <w:r>
              <w:rPr>
                <w:sz w:val="20"/>
                <w:szCs w:val="20"/>
              </w:rPr>
              <w:t>SetId on uusi eli sama kuin id.</w:t>
            </w:r>
          </w:p>
        </w:tc>
        <w:tc>
          <w:tcPr>
            <w:tcW w:w="2693" w:type="dxa"/>
          </w:tcPr>
          <w:p w14:paraId="6D00ACB8" w14:textId="77777777" w:rsidR="00522FC1" w:rsidRDefault="00522FC1" w:rsidP="00351FFB">
            <w:pPr>
              <w:rPr>
                <w:sz w:val="16"/>
                <w:szCs w:val="16"/>
              </w:rPr>
            </w:pPr>
            <w:r>
              <w:rPr>
                <w:sz w:val="16"/>
                <w:szCs w:val="16"/>
              </w:rPr>
              <w:t>id=1.2.246.10.98765432.93.2006.1</w:t>
            </w:r>
          </w:p>
          <w:p w14:paraId="7D6C3251" w14:textId="77777777" w:rsidR="00522FC1" w:rsidRDefault="00522FC1" w:rsidP="00351FFB">
            <w:pPr>
              <w:rPr>
                <w:sz w:val="16"/>
                <w:szCs w:val="16"/>
              </w:rPr>
            </w:pPr>
            <w:r>
              <w:rPr>
                <w:sz w:val="16"/>
                <w:szCs w:val="16"/>
              </w:rPr>
              <w:t>version=1</w:t>
            </w:r>
          </w:p>
          <w:p w14:paraId="2FAC79E3" w14:textId="77777777" w:rsidR="00522FC1" w:rsidRDefault="00522FC1" w:rsidP="00351FFB">
            <w:pPr>
              <w:rPr>
                <w:sz w:val="16"/>
                <w:szCs w:val="16"/>
              </w:rPr>
            </w:pPr>
            <w:r>
              <w:rPr>
                <w:sz w:val="16"/>
                <w:szCs w:val="16"/>
              </w:rPr>
              <w:t>setId=1.2.246.10.98765432.93.2006.1</w:t>
            </w:r>
          </w:p>
        </w:tc>
        <w:tc>
          <w:tcPr>
            <w:tcW w:w="2977" w:type="dxa"/>
          </w:tcPr>
          <w:p w14:paraId="2362F37A" w14:textId="77777777" w:rsidR="00522FC1" w:rsidRDefault="00522FC1" w:rsidP="00351FFB">
            <w:pPr>
              <w:rPr>
                <w:sz w:val="16"/>
                <w:szCs w:val="16"/>
              </w:rPr>
            </w:pPr>
          </w:p>
        </w:tc>
      </w:tr>
      <w:tr w:rsidR="00391BE2" w14:paraId="658D34CB" w14:textId="77777777" w:rsidTr="748FFCC6">
        <w:tc>
          <w:tcPr>
            <w:tcW w:w="2261" w:type="dxa"/>
          </w:tcPr>
          <w:p w14:paraId="6C3F56F3" w14:textId="1B767A25" w:rsidR="00391BE2" w:rsidRDefault="00391BE2" w:rsidP="00391BE2">
            <w:pPr>
              <w:rPr>
                <w:sz w:val="20"/>
                <w:szCs w:val="20"/>
                <w:lang w:val="en-US"/>
              </w:rPr>
            </w:pPr>
            <w:r>
              <w:rPr>
                <w:sz w:val="20"/>
                <w:szCs w:val="20"/>
                <w:lang w:val="en-US"/>
              </w:rPr>
              <w:t>1</w:t>
            </w:r>
            <w:r w:rsidRPr="00852375">
              <w:rPr>
                <w:sz w:val="20"/>
                <w:szCs w:val="20"/>
                <w:lang w:val="en-US"/>
              </w:rPr>
              <w:t xml:space="preserve"> – Lääk</w:t>
            </w:r>
            <w:r>
              <w:rPr>
                <w:sz w:val="20"/>
                <w:szCs w:val="20"/>
                <w:lang w:val="en-US"/>
              </w:rPr>
              <w:t>ityksen muuttaminen</w:t>
            </w:r>
          </w:p>
          <w:p w14:paraId="54F7996B" w14:textId="77777777" w:rsidR="00391BE2" w:rsidRPr="00852375" w:rsidRDefault="00391BE2" w:rsidP="00391BE2">
            <w:pPr>
              <w:rPr>
                <w:sz w:val="20"/>
                <w:szCs w:val="20"/>
                <w:lang w:val="en-US"/>
              </w:rPr>
            </w:pPr>
            <w:r w:rsidRPr="0064643C">
              <w:rPr>
                <w:sz w:val="20"/>
                <w:szCs w:val="20"/>
                <w:lang w:val="en-US"/>
              </w:rPr>
              <w:t>RCMR_IN000002FI01</w:t>
            </w:r>
          </w:p>
          <w:p w14:paraId="38235DFF" w14:textId="39C58280" w:rsidR="00391BE2" w:rsidRPr="00391BE2" w:rsidRDefault="00391BE2" w:rsidP="00391BE2">
            <w:pPr>
              <w:rPr>
                <w:sz w:val="20"/>
                <w:szCs w:val="20"/>
                <w:lang w:val="en-US"/>
              </w:rPr>
            </w:pPr>
            <w:r w:rsidRPr="0064643C">
              <w:rPr>
                <w:sz w:val="20"/>
                <w:szCs w:val="20"/>
                <w:lang w:val="en-US"/>
              </w:rPr>
              <w:t>Original Document with Content</w:t>
            </w:r>
          </w:p>
        </w:tc>
        <w:tc>
          <w:tcPr>
            <w:tcW w:w="709" w:type="dxa"/>
          </w:tcPr>
          <w:p w14:paraId="3FD9CE63" w14:textId="692C402A" w:rsidR="00391BE2" w:rsidRDefault="00391BE2" w:rsidP="00391BE2">
            <w:pPr>
              <w:rPr>
                <w:sz w:val="20"/>
                <w:szCs w:val="20"/>
              </w:rPr>
            </w:pPr>
            <w:r>
              <w:rPr>
                <w:sz w:val="20"/>
                <w:szCs w:val="20"/>
                <w:lang w:val="en-US"/>
              </w:rPr>
              <w:t>K</w:t>
            </w:r>
          </w:p>
        </w:tc>
        <w:tc>
          <w:tcPr>
            <w:tcW w:w="1984" w:type="dxa"/>
          </w:tcPr>
          <w:p w14:paraId="21CF8222" w14:textId="77777777" w:rsidR="00391BE2" w:rsidRDefault="00391BE2" w:rsidP="00391BE2">
            <w:pPr>
              <w:rPr>
                <w:sz w:val="20"/>
                <w:szCs w:val="20"/>
              </w:rPr>
            </w:pPr>
          </w:p>
        </w:tc>
        <w:tc>
          <w:tcPr>
            <w:tcW w:w="2835" w:type="dxa"/>
          </w:tcPr>
          <w:p w14:paraId="61A67907" w14:textId="77777777" w:rsidR="00391BE2" w:rsidRDefault="00391BE2" w:rsidP="00391BE2">
            <w:pPr>
              <w:rPr>
                <w:sz w:val="20"/>
                <w:szCs w:val="20"/>
              </w:rPr>
            </w:pPr>
            <w:r>
              <w:rPr>
                <w:sz w:val="20"/>
                <w:szCs w:val="20"/>
              </w:rPr>
              <w:t>Versionumero on 1.</w:t>
            </w:r>
          </w:p>
          <w:p w14:paraId="30C027D9" w14:textId="4A7DDF5A" w:rsidR="00391BE2" w:rsidRDefault="00391BE2" w:rsidP="00391BE2">
            <w:pPr>
              <w:rPr>
                <w:sz w:val="20"/>
                <w:szCs w:val="20"/>
              </w:rPr>
            </w:pPr>
            <w:r>
              <w:rPr>
                <w:sz w:val="20"/>
                <w:szCs w:val="20"/>
              </w:rPr>
              <w:t>SetId on uusi eli sama kuin id.</w:t>
            </w:r>
          </w:p>
        </w:tc>
        <w:tc>
          <w:tcPr>
            <w:tcW w:w="2693" w:type="dxa"/>
          </w:tcPr>
          <w:p w14:paraId="59EE696B" w14:textId="77777777" w:rsidR="00391BE2" w:rsidRPr="0022776A" w:rsidRDefault="00391BE2" w:rsidP="00391BE2">
            <w:pPr>
              <w:rPr>
                <w:sz w:val="16"/>
                <w:szCs w:val="16"/>
              </w:rPr>
            </w:pPr>
            <w:r w:rsidRPr="0022776A">
              <w:rPr>
                <w:sz w:val="16"/>
                <w:szCs w:val="16"/>
              </w:rPr>
              <w:t>id=1.2.246.10.98765432.93.2006.1</w:t>
            </w:r>
          </w:p>
          <w:p w14:paraId="2A4F1307" w14:textId="77777777" w:rsidR="00391BE2" w:rsidRPr="0022776A" w:rsidRDefault="00391BE2" w:rsidP="00391BE2">
            <w:pPr>
              <w:rPr>
                <w:sz w:val="16"/>
                <w:szCs w:val="16"/>
              </w:rPr>
            </w:pPr>
            <w:r w:rsidRPr="0022776A">
              <w:rPr>
                <w:sz w:val="16"/>
                <w:szCs w:val="16"/>
              </w:rPr>
              <w:t>version=1</w:t>
            </w:r>
          </w:p>
          <w:p w14:paraId="56C56CF9" w14:textId="3699AF43" w:rsidR="00391BE2" w:rsidRDefault="00391BE2" w:rsidP="00391BE2">
            <w:pPr>
              <w:rPr>
                <w:sz w:val="16"/>
                <w:szCs w:val="16"/>
              </w:rPr>
            </w:pPr>
            <w:r w:rsidRPr="0022776A">
              <w:rPr>
                <w:sz w:val="16"/>
                <w:szCs w:val="16"/>
              </w:rPr>
              <w:t>setId=1.2.246.10.98765432.93.2006.1</w:t>
            </w:r>
          </w:p>
        </w:tc>
        <w:tc>
          <w:tcPr>
            <w:tcW w:w="2977" w:type="dxa"/>
          </w:tcPr>
          <w:p w14:paraId="6EF26EAF" w14:textId="77777777" w:rsidR="00391BE2" w:rsidRDefault="00391BE2" w:rsidP="00391BE2">
            <w:pPr>
              <w:autoSpaceDE w:val="0"/>
              <w:autoSpaceDN w:val="0"/>
              <w:adjustRightInd w:val="0"/>
              <w:rPr>
                <w:color w:val="0000FF"/>
                <w:sz w:val="16"/>
                <w:szCs w:val="16"/>
                <w:highlight w:val="white"/>
                <w:lang w:val="en-US" w:eastAsia="en-US"/>
              </w:rPr>
            </w:pPr>
          </w:p>
        </w:tc>
      </w:tr>
      <w:tr w:rsidR="00391BE2" w14:paraId="6976154A" w14:textId="77777777" w:rsidTr="748FFCC6">
        <w:tc>
          <w:tcPr>
            <w:tcW w:w="2261" w:type="dxa"/>
          </w:tcPr>
          <w:p w14:paraId="7902142F" w14:textId="4B35BAE4" w:rsidR="00391BE2" w:rsidRPr="009C71D3" w:rsidRDefault="00391BE2" w:rsidP="00391BE2">
            <w:pPr>
              <w:rPr>
                <w:sz w:val="20"/>
                <w:szCs w:val="20"/>
                <w:lang w:val="en-US"/>
              </w:rPr>
            </w:pPr>
            <w:r w:rsidRPr="009C71D3">
              <w:rPr>
                <w:sz w:val="20"/>
                <w:szCs w:val="20"/>
                <w:lang w:val="en-US"/>
              </w:rPr>
              <w:t xml:space="preserve">2 – Lääkemääräyksen mitätöinti </w:t>
            </w:r>
            <w:del w:id="198" w:author="Pettersson Mirkka" w:date="2024-03-08T15:10:00Z">
              <w:r w:rsidRPr="009C71D3" w:rsidDel="00423390">
                <w:rPr>
                  <w:sz w:val="20"/>
                  <w:szCs w:val="20"/>
                  <w:lang w:val="en-US"/>
                </w:rPr>
                <w:delText>(myös uusimisen perusteella tehdyillä lääkemääräyksillä)</w:delText>
              </w:r>
            </w:del>
          </w:p>
          <w:p w14:paraId="0B7530EB" w14:textId="77777777" w:rsidR="00391BE2" w:rsidRPr="0087784E" w:rsidRDefault="00391BE2" w:rsidP="00391BE2">
            <w:pPr>
              <w:rPr>
                <w:sz w:val="20"/>
                <w:szCs w:val="20"/>
                <w:lang w:val="en-US"/>
              </w:rPr>
            </w:pPr>
            <w:r w:rsidRPr="0087784E">
              <w:rPr>
                <w:sz w:val="20"/>
                <w:szCs w:val="20"/>
                <w:lang w:val="en-US"/>
              </w:rPr>
              <w:t>RCMR_IN000123FI01</w:t>
            </w:r>
          </w:p>
          <w:p w14:paraId="688BFFA3" w14:textId="77777777" w:rsidR="00391BE2" w:rsidRPr="0087784E" w:rsidRDefault="00391BE2" w:rsidP="00391BE2">
            <w:pPr>
              <w:rPr>
                <w:sz w:val="20"/>
                <w:szCs w:val="20"/>
                <w:lang w:val="en-US"/>
              </w:rPr>
            </w:pPr>
            <w:r w:rsidRPr="0087784E">
              <w:rPr>
                <w:sz w:val="20"/>
                <w:szCs w:val="20"/>
                <w:lang w:val="en-US"/>
              </w:rPr>
              <w:t>Prescription Document Repudiation From Originator</w:t>
            </w:r>
          </w:p>
          <w:p w14:paraId="603D3A9A" w14:textId="77777777" w:rsidR="00391BE2" w:rsidRPr="0064643C" w:rsidRDefault="00391BE2" w:rsidP="00391BE2">
            <w:pPr>
              <w:rPr>
                <w:sz w:val="20"/>
                <w:szCs w:val="20"/>
                <w:lang w:val="en-US"/>
              </w:rPr>
            </w:pPr>
          </w:p>
        </w:tc>
        <w:tc>
          <w:tcPr>
            <w:tcW w:w="709" w:type="dxa"/>
          </w:tcPr>
          <w:p w14:paraId="208D1652" w14:textId="77777777" w:rsidR="00391BE2" w:rsidRDefault="00391BE2" w:rsidP="00391BE2">
            <w:pPr>
              <w:rPr>
                <w:sz w:val="20"/>
                <w:szCs w:val="20"/>
              </w:rPr>
            </w:pPr>
            <w:r>
              <w:rPr>
                <w:sz w:val="20"/>
                <w:szCs w:val="20"/>
              </w:rPr>
              <w:t>K</w:t>
            </w:r>
          </w:p>
        </w:tc>
        <w:tc>
          <w:tcPr>
            <w:tcW w:w="1984" w:type="dxa"/>
          </w:tcPr>
          <w:p w14:paraId="5A0DEF18" w14:textId="77777777" w:rsidR="00391BE2" w:rsidRDefault="00391BE2" w:rsidP="00391BE2">
            <w:pPr>
              <w:rPr>
                <w:sz w:val="20"/>
                <w:szCs w:val="20"/>
              </w:rPr>
            </w:pPr>
            <w:bookmarkStart w:id="199" w:name="OLE_LINK1"/>
            <w:r>
              <w:rPr>
                <w:sz w:val="20"/>
                <w:szCs w:val="20"/>
              </w:rPr>
              <w:t>Alkuperäinen lääkemääräys (typeCode=RPLC)</w:t>
            </w:r>
            <w:bookmarkEnd w:id="199"/>
          </w:p>
        </w:tc>
        <w:tc>
          <w:tcPr>
            <w:tcW w:w="2835" w:type="dxa"/>
          </w:tcPr>
          <w:p w14:paraId="5BB712E8" w14:textId="77777777" w:rsidR="00391BE2" w:rsidRDefault="00391BE2" w:rsidP="00391BE2">
            <w:pPr>
              <w:rPr>
                <w:sz w:val="20"/>
                <w:szCs w:val="20"/>
              </w:rPr>
            </w:pPr>
            <w:r>
              <w:rPr>
                <w:sz w:val="20"/>
                <w:szCs w:val="20"/>
              </w:rPr>
              <w:t>Versionumero kasvaa yhdellä.</w:t>
            </w:r>
          </w:p>
          <w:p w14:paraId="356FEC07" w14:textId="77777777" w:rsidR="00391BE2" w:rsidRDefault="00391BE2" w:rsidP="00391BE2">
            <w:pPr>
              <w:rPr>
                <w:sz w:val="20"/>
                <w:szCs w:val="20"/>
              </w:rPr>
            </w:pPr>
            <w:r>
              <w:rPr>
                <w:sz w:val="20"/>
                <w:szCs w:val="20"/>
              </w:rPr>
              <w:t>SetId on sama kuin mitätöitävässä lääkemääräyksessä.</w:t>
            </w:r>
          </w:p>
        </w:tc>
        <w:tc>
          <w:tcPr>
            <w:tcW w:w="2693" w:type="dxa"/>
          </w:tcPr>
          <w:p w14:paraId="66477CDB" w14:textId="77777777" w:rsidR="00391BE2" w:rsidRDefault="00391BE2" w:rsidP="00391BE2">
            <w:pPr>
              <w:rPr>
                <w:sz w:val="16"/>
                <w:szCs w:val="16"/>
              </w:rPr>
            </w:pPr>
            <w:r>
              <w:rPr>
                <w:sz w:val="16"/>
                <w:szCs w:val="16"/>
              </w:rPr>
              <w:t>id=1.2.246.10.98765432.93.2006.3</w:t>
            </w:r>
          </w:p>
          <w:p w14:paraId="7A5B2E83" w14:textId="77777777" w:rsidR="00391BE2" w:rsidRDefault="00391BE2" w:rsidP="00391BE2">
            <w:pPr>
              <w:rPr>
                <w:sz w:val="16"/>
                <w:szCs w:val="16"/>
              </w:rPr>
            </w:pPr>
            <w:r>
              <w:rPr>
                <w:sz w:val="16"/>
                <w:szCs w:val="16"/>
              </w:rPr>
              <w:t>version=3</w:t>
            </w:r>
          </w:p>
          <w:p w14:paraId="26E45D08" w14:textId="77777777" w:rsidR="00391BE2" w:rsidRDefault="00391BE2" w:rsidP="00391BE2">
            <w:pPr>
              <w:rPr>
                <w:sz w:val="16"/>
                <w:szCs w:val="16"/>
              </w:rPr>
            </w:pPr>
            <w:r>
              <w:rPr>
                <w:sz w:val="16"/>
                <w:szCs w:val="16"/>
              </w:rPr>
              <w:t>setId=1.2.246.10.98765432.93.2006.1</w:t>
            </w:r>
          </w:p>
        </w:tc>
        <w:tc>
          <w:tcPr>
            <w:tcW w:w="2977" w:type="dxa"/>
          </w:tcPr>
          <w:p w14:paraId="40ECDDE3"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391BE2" w:rsidRDefault="00391BE2" w:rsidP="00391BE2">
            <w:pPr>
              <w:rPr>
                <w:sz w:val="16"/>
                <w:szCs w:val="16"/>
                <w:lang w:val="en-US"/>
              </w:rPr>
            </w:pPr>
            <w:r>
              <w:rPr>
                <w:sz w:val="16"/>
                <w:szCs w:val="16"/>
                <w:lang w:val="en-US"/>
              </w:rPr>
              <w:t>id=1.2.246.10.98765432.93.2006.2</w:t>
            </w:r>
          </w:p>
          <w:p w14:paraId="59B57599" w14:textId="77777777" w:rsidR="00391BE2" w:rsidRDefault="00391BE2" w:rsidP="00391BE2">
            <w:pPr>
              <w:rPr>
                <w:sz w:val="16"/>
                <w:szCs w:val="16"/>
                <w:lang w:val="en-US"/>
              </w:rPr>
            </w:pPr>
            <w:r>
              <w:rPr>
                <w:sz w:val="16"/>
                <w:szCs w:val="16"/>
                <w:lang w:val="en-US"/>
              </w:rPr>
              <w:t>code=3</w:t>
            </w:r>
          </w:p>
          <w:p w14:paraId="6C63E178" w14:textId="77777777" w:rsidR="00391BE2" w:rsidRDefault="00391BE2" w:rsidP="00391BE2">
            <w:pPr>
              <w:autoSpaceDE w:val="0"/>
              <w:autoSpaceDN w:val="0"/>
              <w:adjustRightInd w:val="0"/>
              <w:rPr>
                <w:sz w:val="16"/>
                <w:szCs w:val="16"/>
              </w:rPr>
            </w:pPr>
            <w:r>
              <w:rPr>
                <w:sz w:val="16"/>
                <w:szCs w:val="16"/>
              </w:rPr>
              <w:t>setId=1.2.246.10.98765432.93.2006.1</w:t>
            </w:r>
          </w:p>
          <w:p w14:paraId="3E73F3EB"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66F4167C" w14:textId="77777777" w:rsidTr="748FFCC6">
        <w:tc>
          <w:tcPr>
            <w:tcW w:w="2261" w:type="dxa"/>
          </w:tcPr>
          <w:p w14:paraId="4F4F5E96" w14:textId="674F911F" w:rsidR="00391BE2" w:rsidRPr="009C71D3" w:rsidRDefault="00391BE2" w:rsidP="00391BE2">
            <w:pPr>
              <w:rPr>
                <w:sz w:val="20"/>
                <w:szCs w:val="20"/>
                <w:lang w:val="en-US"/>
              </w:rPr>
            </w:pPr>
            <w:r w:rsidRPr="009C71D3">
              <w:rPr>
                <w:sz w:val="20"/>
                <w:szCs w:val="20"/>
                <w:lang w:val="en-US"/>
              </w:rPr>
              <w:t xml:space="preserve">3 - Lääkemääräyksen korjaus </w:t>
            </w:r>
            <w:del w:id="200" w:author="Pettersson Mirkka" w:date="2024-03-08T15:10:00Z">
              <w:r w:rsidRPr="009C71D3" w:rsidDel="00423390">
                <w:rPr>
                  <w:sz w:val="20"/>
                  <w:szCs w:val="20"/>
                  <w:lang w:val="en-US"/>
                </w:rPr>
                <w:delText>(myös uusimisen perusteella tehdyillä lääkemääräyksillä)</w:delText>
              </w:r>
            </w:del>
          </w:p>
          <w:p w14:paraId="16B7C3D3" w14:textId="77777777" w:rsidR="00391BE2" w:rsidRPr="0087784E" w:rsidRDefault="00391BE2" w:rsidP="00391BE2">
            <w:pPr>
              <w:rPr>
                <w:sz w:val="20"/>
                <w:szCs w:val="20"/>
                <w:lang w:val="en-US"/>
              </w:rPr>
            </w:pPr>
            <w:r w:rsidRPr="0087784E">
              <w:rPr>
                <w:sz w:val="20"/>
                <w:szCs w:val="20"/>
                <w:lang w:val="en-US"/>
              </w:rPr>
              <w:t>RCMR_IN000016FI01</w:t>
            </w:r>
          </w:p>
          <w:p w14:paraId="42DE4CCD" w14:textId="77777777" w:rsidR="00391BE2" w:rsidRDefault="00391BE2" w:rsidP="00391BE2">
            <w:pPr>
              <w:rPr>
                <w:sz w:val="20"/>
                <w:szCs w:val="20"/>
                <w:lang w:val="en-US"/>
              </w:rPr>
            </w:pPr>
            <w:r w:rsidRPr="0087784E">
              <w:rPr>
                <w:sz w:val="20"/>
                <w:szCs w:val="20"/>
                <w:lang w:val="en-US"/>
              </w:rPr>
              <w:t>Document Replacement with Content</w:t>
            </w:r>
          </w:p>
          <w:p w14:paraId="6816591B" w14:textId="77777777" w:rsidR="00391BE2" w:rsidRPr="0005050A" w:rsidRDefault="00391BE2" w:rsidP="00391BE2">
            <w:pPr>
              <w:rPr>
                <w:sz w:val="20"/>
                <w:szCs w:val="20"/>
                <w:lang w:val="en-GB"/>
              </w:rPr>
            </w:pPr>
          </w:p>
        </w:tc>
        <w:tc>
          <w:tcPr>
            <w:tcW w:w="709" w:type="dxa"/>
          </w:tcPr>
          <w:p w14:paraId="3E2C58B2" w14:textId="77777777" w:rsidR="00391BE2" w:rsidRDefault="00391BE2" w:rsidP="00391BE2">
            <w:pPr>
              <w:rPr>
                <w:sz w:val="20"/>
                <w:szCs w:val="20"/>
              </w:rPr>
            </w:pPr>
            <w:r>
              <w:rPr>
                <w:sz w:val="20"/>
                <w:szCs w:val="20"/>
              </w:rPr>
              <w:t>K</w:t>
            </w:r>
          </w:p>
        </w:tc>
        <w:tc>
          <w:tcPr>
            <w:tcW w:w="1984" w:type="dxa"/>
          </w:tcPr>
          <w:p w14:paraId="00BC15D3" w14:textId="77777777" w:rsidR="00391BE2" w:rsidRDefault="00391BE2" w:rsidP="00391BE2">
            <w:pPr>
              <w:rPr>
                <w:sz w:val="20"/>
                <w:szCs w:val="20"/>
              </w:rPr>
            </w:pPr>
            <w:r>
              <w:rPr>
                <w:sz w:val="20"/>
                <w:szCs w:val="20"/>
              </w:rPr>
              <w:t>Alkuperäinen lääkemääräys (typeCode=RPLC)</w:t>
            </w:r>
          </w:p>
        </w:tc>
        <w:tc>
          <w:tcPr>
            <w:tcW w:w="2835" w:type="dxa"/>
          </w:tcPr>
          <w:p w14:paraId="2FFBF248" w14:textId="77777777" w:rsidR="00391BE2" w:rsidRDefault="00391BE2" w:rsidP="00391BE2">
            <w:pPr>
              <w:rPr>
                <w:sz w:val="20"/>
                <w:szCs w:val="20"/>
              </w:rPr>
            </w:pPr>
            <w:r>
              <w:rPr>
                <w:sz w:val="20"/>
                <w:szCs w:val="20"/>
              </w:rPr>
              <w:t>Versionumero kasvaa yhdellä.</w:t>
            </w:r>
          </w:p>
          <w:p w14:paraId="23FAA2FF" w14:textId="77777777" w:rsidR="00391BE2" w:rsidRDefault="00391BE2" w:rsidP="00391BE2">
            <w:pPr>
              <w:rPr>
                <w:sz w:val="20"/>
                <w:szCs w:val="20"/>
              </w:rPr>
            </w:pPr>
            <w:r>
              <w:rPr>
                <w:sz w:val="20"/>
                <w:szCs w:val="20"/>
              </w:rPr>
              <w:t>SetId on sama kuin korjattavassa lääkemääräyksessä.</w:t>
            </w:r>
          </w:p>
        </w:tc>
        <w:tc>
          <w:tcPr>
            <w:tcW w:w="2693" w:type="dxa"/>
          </w:tcPr>
          <w:p w14:paraId="24A24E1D" w14:textId="77777777" w:rsidR="00391BE2" w:rsidRDefault="00391BE2" w:rsidP="00391BE2">
            <w:pPr>
              <w:rPr>
                <w:sz w:val="16"/>
                <w:szCs w:val="16"/>
              </w:rPr>
            </w:pPr>
            <w:r>
              <w:rPr>
                <w:sz w:val="16"/>
                <w:szCs w:val="16"/>
              </w:rPr>
              <w:t>id=1.2.246.10.98765432.93.2006.2</w:t>
            </w:r>
          </w:p>
          <w:p w14:paraId="74AAC3D7" w14:textId="77777777" w:rsidR="00391BE2" w:rsidRDefault="00391BE2" w:rsidP="00391BE2">
            <w:pPr>
              <w:rPr>
                <w:sz w:val="16"/>
                <w:szCs w:val="16"/>
              </w:rPr>
            </w:pPr>
            <w:r>
              <w:rPr>
                <w:sz w:val="16"/>
                <w:szCs w:val="16"/>
              </w:rPr>
              <w:t>version=2</w:t>
            </w:r>
          </w:p>
          <w:p w14:paraId="04BEEA94" w14:textId="77777777" w:rsidR="00391BE2" w:rsidRDefault="00391BE2" w:rsidP="00391BE2">
            <w:pPr>
              <w:rPr>
                <w:sz w:val="16"/>
                <w:szCs w:val="16"/>
              </w:rPr>
            </w:pPr>
            <w:r>
              <w:rPr>
                <w:sz w:val="16"/>
                <w:szCs w:val="16"/>
              </w:rPr>
              <w:t>setId=1.2.246.10.98765432.93.2006.1</w:t>
            </w:r>
          </w:p>
        </w:tc>
        <w:tc>
          <w:tcPr>
            <w:tcW w:w="2977" w:type="dxa"/>
          </w:tcPr>
          <w:p w14:paraId="77F2EC9F"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391BE2" w:rsidRDefault="00391BE2" w:rsidP="00391BE2">
            <w:pPr>
              <w:rPr>
                <w:sz w:val="16"/>
                <w:szCs w:val="16"/>
                <w:lang w:val="en-US"/>
              </w:rPr>
            </w:pPr>
            <w:r>
              <w:rPr>
                <w:sz w:val="16"/>
                <w:szCs w:val="16"/>
                <w:lang w:val="en-US"/>
              </w:rPr>
              <w:t>id=1.2.246.10.98765432.93.2006.1</w:t>
            </w:r>
          </w:p>
          <w:p w14:paraId="32666BCA" w14:textId="77777777" w:rsidR="00391BE2" w:rsidRDefault="00391BE2" w:rsidP="00391BE2">
            <w:pPr>
              <w:rPr>
                <w:sz w:val="16"/>
                <w:szCs w:val="16"/>
                <w:lang w:val="en-US"/>
              </w:rPr>
            </w:pPr>
            <w:r>
              <w:rPr>
                <w:sz w:val="16"/>
                <w:szCs w:val="16"/>
                <w:lang w:val="en-US"/>
              </w:rPr>
              <w:t>code=1</w:t>
            </w:r>
          </w:p>
          <w:p w14:paraId="73A65A39" w14:textId="77777777" w:rsidR="00391BE2" w:rsidRDefault="00391BE2" w:rsidP="00391BE2">
            <w:pPr>
              <w:autoSpaceDE w:val="0"/>
              <w:autoSpaceDN w:val="0"/>
              <w:adjustRightInd w:val="0"/>
              <w:rPr>
                <w:sz w:val="16"/>
                <w:szCs w:val="16"/>
              </w:rPr>
            </w:pPr>
            <w:r>
              <w:rPr>
                <w:sz w:val="16"/>
                <w:szCs w:val="16"/>
              </w:rPr>
              <w:t>setId=1.2.246.10.98765432.93.2006.1</w:t>
            </w:r>
          </w:p>
          <w:p w14:paraId="55A19917" w14:textId="77777777" w:rsidR="00391BE2" w:rsidRDefault="00391BE2" w:rsidP="00391BE2">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13F61D07" w14:textId="77777777" w:rsidTr="748FFCC6">
        <w:tc>
          <w:tcPr>
            <w:tcW w:w="2261" w:type="dxa"/>
          </w:tcPr>
          <w:p w14:paraId="36AA65B3" w14:textId="77777777" w:rsidR="00391BE2" w:rsidRPr="00012CD9" w:rsidRDefault="00391BE2" w:rsidP="00391BE2">
            <w:pPr>
              <w:rPr>
                <w:sz w:val="20"/>
                <w:szCs w:val="20"/>
                <w:lang w:val="en-US"/>
              </w:rPr>
            </w:pPr>
            <w:r w:rsidRPr="00012CD9">
              <w:rPr>
                <w:sz w:val="20"/>
                <w:szCs w:val="20"/>
                <w:lang w:val="en-US"/>
              </w:rPr>
              <w:t>4 – Lukitus</w:t>
            </w:r>
          </w:p>
          <w:p w14:paraId="17EDC28F" w14:textId="47C3E113" w:rsidR="00391BE2" w:rsidRPr="00012CD9" w:rsidRDefault="00391BE2" w:rsidP="00391BE2">
            <w:pPr>
              <w:rPr>
                <w:sz w:val="20"/>
                <w:szCs w:val="20"/>
                <w:lang w:val="en-US"/>
              </w:rPr>
            </w:pPr>
            <w:r>
              <w:rPr>
                <w:sz w:val="20"/>
                <w:szCs w:val="20"/>
                <w:lang w:val="en-US"/>
              </w:rPr>
              <w:t xml:space="preserve">RCMR_IN000008FI01 </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391BE2" w:rsidRPr="00012CD9" w:rsidRDefault="00391BE2" w:rsidP="00391BE2">
            <w:pPr>
              <w:rPr>
                <w:sz w:val="20"/>
                <w:szCs w:val="20"/>
                <w:lang w:val="en-US"/>
              </w:rPr>
            </w:pPr>
          </w:p>
        </w:tc>
        <w:tc>
          <w:tcPr>
            <w:tcW w:w="1984" w:type="dxa"/>
          </w:tcPr>
          <w:p w14:paraId="43925ED2" w14:textId="77777777" w:rsidR="00391BE2" w:rsidRDefault="00391BE2" w:rsidP="00391BE2">
            <w:pPr>
              <w:rPr>
                <w:sz w:val="20"/>
                <w:szCs w:val="20"/>
              </w:rPr>
            </w:pPr>
            <w:r>
              <w:rPr>
                <w:sz w:val="20"/>
                <w:szCs w:val="20"/>
              </w:rPr>
              <w:t>Lääkemääräys, jota lukitus koskee (typeCode=APND)</w:t>
            </w:r>
          </w:p>
        </w:tc>
        <w:tc>
          <w:tcPr>
            <w:tcW w:w="2835" w:type="dxa"/>
          </w:tcPr>
          <w:p w14:paraId="0CEA921B" w14:textId="77777777" w:rsidR="00391BE2" w:rsidRDefault="00391BE2" w:rsidP="00391BE2">
            <w:pPr>
              <w:rPr>
                <w:sz w:val="20"/>
                <w:szCs w:val="20"/>
              </w:rPr>
            </w:pPr>
            <w:r>
              <w:rPr>
                <w:sz w:val="20"/>
                <w:szCs w:val="20"/>
              </w:rPr>
              <w:t>Versionumero on 1.</w:t>
            </w:r>
          </w:p>
          <w:p w14:paraId="34B0BCEE" w14:textId="77777777" w:rsidR="00391BE2" w:rsidRDefault="00391BE2" w:rsidP="00391BE2">
            <w:pPr>
              <w:rPr>
                <w:sz w:val="20"/>
                <w:szCs w:val="20"/>
              </w:rPr>
            </w:pPr>
            <w:r>
              <w:rPr>
                <w:sz w:val="20"/>
                <w:szCs w:val="20"/>
              </w:rPr>
              <w:t>SetId on uusi eli sama kuin id.</w:t>
            </w:r>
          </w:p>
        </w:tc>
        <w:tc>
          <w:tcPr>
            <w:tcW w:w="2693" w:type="dxa"/>
          </w:tcPr>
          <w:p w14:paraId="58C91B90" w14:textId="77777777" w:rsidR="00391BE2" w:rsidRDefault="00391BE2" w:rsidP="00391BE2">
            <w:pPr>
              <w:rPr>
                <w:sz w:val="16"/>
                <w:szCs w:val="16"/>
              </w:rPr>
            </w:pPr>
            <w:r>
              <w:rPr>
                <w:sz w:val="16"/>
                <w:szCs w:val="16"/>
              </w:rPr>
              <w:t>id=1.2.246.10.98765432.93.2006.6</w:t>
            </w:r>
          </w:p>
          <w:p w14:paraId="2F7AC0A3" w14:textId="77777777" w:rsidR="00391BE2" w:rsidRDefault="00391BE2" w:rsidP="00391BE2">
            <w:pPr>
              <w:rPr>
                <w:sz w:val="16"/>
                <w:szCs w:val="16"/>
              </w:rPr>
            </w:pPr>
            <w:r>
              <w:rPr>
                <w:sz w:val="16"/>
                <w:szCs w:val="16"/>
              </w:rPr>
              <w:t>version=1</w:t>
            </w:r>
          </w:p>
          <w:p w14:paraId="7CEA00A2" w14:textId="77777777" w:rsidR="00391BE2" w:rsidRDefault="00391BE2" w:rsidP="00391BE2">
            <w:pPr>
              <w:rPr>
                <w:sz w:val="16"/>
                <w:szCs w:val="16"/>
              </w:rPr>
            </w:pPr>
            <w:r>
              <w:rPr>
                <w:sz w:val="16"/>
                <w:szCs w:val="16"/>
              </w:rPr>
              <w:t>setId=1.2.246.10.98765432.93.2006.6</w:t>
            </w:r>
          </w:p>
        </w:tc>
        <w:tc>
          <w:tcPr>
            <w:tcW w:w="2977" w:type="dxa"/>
          </w:tcPr>
          <w:p w14:paraId="2FA6E097"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391BE2" w:rsidRDefault="00391BE2" w:rsidP="00391BE2">
            <w:pPr>
              <w:rPr>
                <w:sz w:val="16"/>
                <w:szCs w:val="16"/>
                <w:lang w:val="en-US"/>
              </w:rPr>
            </w:pPr>
            <w:r>
              <w:rPr>
                <w:sz w:val="16"/>
                <w:szCs w:val="16"/>
                <w:lang w:val="en-US"/>
              </w:rPr>
              <w:t>id=1.2.246.10.98765432.93.2006.2</w:t>
            </w:r>
          </w:p>
          <w:p w14:paraId="037BC828" w14:textId="77777777" w:rsidR="00391BE2" w:rsidRDefault="00391BE2" w:rsidP="00391BE2">
            <w:pPr>
              <w:rPr>
                <w:sz w:val="16"/>
                <w:szCs w:val="16"/>
                <w:lang w:val="en-US"/>
              </w:rPr>
            </w:pPr>
            <w:r>
              <w:rPr>
                <w:sz w:val="16"/>
                <w:szCs w:val="16"/>
                <w:lang w:val="en-US"/>
              </w:rPr>
              <w:t>code=1</w:t>
            </w:r>
          </w:p>
          <w:p w14:paraId="5596F3FE" w14:textId="77777777" w:rsidR="00391BE2" w:rsidRDefault="00391BE2" w:rsidP="00391BE2">
            <w:pPr>
              <w:autoSpaceDE w:val="0"/>
              <w:autoSpaceDN w:val="0"/>
              <w:adjustRightInd w:val="0"/>
              <w:rPr>
                <w:sz w:val="16"/>
                <w:szCs w:val="16"/>
              </w:rPr>
            </w:pPr>
            <w:r>
              <w:rPr>
                <w:sz w:val="16"/>
                <w:szCs w:val="16"/>
              </w:rPr>
              <w:t>setId=1.2.246.10.98765432.93.2006.1</w:t>
            </w:r>
          </w:p>
          <w:p w14:paraId="7768479E" w14:textId="77777777" w:rsidR="00391BE2" w:rsidRDefault="00391BE2" w:rsidP="00391BE2">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6465302A" w14:textId="77777777" w:rsidTr="748FFCC6">
        <w:tc>
          <w:tcPr>
            <w:tcW w:w="2261" w:type="dxa"/>
          </w:tcPr>
          <w:p w14:paraId="599B52DC" w14:textId="77777777" w:rsidR="00391BE2" w:rsidRPr="00012CD9" w:rsidRDefault="00391BE2" w:rsidP="00391BE2">
            <w:pPr>
              <w:rPr>
                <w:sz w:val="20"/>
                <w:szCs w:val="20"/>
                <w:lang w:val="en-US"/>
              </w:rPr>
            </w:pPr>
            <w:r w:rsidRPr="00012CD9">
              <w:rPr>
                <w:sz w:val="20"/>
                <w:szCs w:val="20"/>
                <w:lang w:val="en-US"/>
              </w:rPr>
              <w:t>5 - Lukituksen purku</w:t>
            </w:r>
          </w:p>
          <w:p w14:paraId="4B23DBDF" w14:textId="6725DBFE" w:rsidR="00391BE2" w:rsidRPr="004E20ED" w:rsidRDefault="00391BE2" w:rsidP="00391BE2">
            <w:pPr>
              <w:rPr>
                <w:sz w:val="20"/>
                <w:szCs w:val="20"/>
                <w:lang w:val="en-US"/>
              </w:rPr>
            </w:pPr>
            <w:r>
              <w:rPr>
                <w:sz w:val="20"/>
                <w:szCs w:val="20"/>
                <w:lang w:val="en-US"/>
              </w:rPr>
              <w:t xml:space="preserve">RCMR_IN000616FI01 </w:t>
            </w:r>
            <w:r w:rsidRPr="004E20ED">
              <w:rPr>
                <w:sz w:val="20"/>
                <w:szCs w:val="20"/>
                <w:lang w:val="en-US"/>
              </w:rPr>
              <w:t>Prescription Lock Cancellation</w:t>
            </w:r>
          </w:p>
          <w:p w14:paraId="1047E500" w14:textId="77777777" w:rsidR="00391BE2" w:rsidRPr="00012CD9" w:rsidRDefault="00391BE2" w:rsidP="00391BE2">
            <w:pPr>
              <w:rPr>
                <w:sz w:val="20"/>
                <w:szCs w:val="20"/>
                <w:lang w:val="en-US"/>
              </w:rPr>
            </w:pPr>
          </w:p>
        </w:tc>
        <w:tc>
          <w:tcPr>
            <w:tcW w:w="709" w:type="dxa"/>
          </w:tcPr>
          <w:p w14:paraId="38EE2B7F" w14:textId="77777777" w:rsidR="00391BE2" w:rsidRPr="00012CD9" w:rsidRDefault="00391BE2" w:rsidP="00391BE2">
            <w:pPr>
              <w:rPr>
                <w:sz w:val="20"/>
                <w:szCs w:val="20"/>
                <w:lang w:val="en-US"/>
              </w:rPr>
            </w:pPr>
          </w:p>
        </w:tc>
        <w:tc>
          <w:tcPr>
            <w:tcW w:w="1984" w:type="dxa"/>
          </w:tcPr>
          <w:p w14:paraId="5480C6D3" w14:textId="77777777" w:rsidR="00391BE2" w:rsidRDefault="00391BE2" w:rsidP="00391BE2">
            <w:pPr>
              <w:rPr>
                <w:sz w:val="20"/>
                <w:szCs w:val="20"/>
              </w:rPr>
            </w:pPr>
            <w:r>
              <w:rPr>
                <w:sz w:val="20"/>
                <w:szCs w:val="20"/>
              </w:rPr>
              <w:t>Lääkemääräys, jota lukitus koskee (typeCode=APND)</w:t>
            </w:r>
          </w:p>
          <w:p w14:paraId="015FBC2F" w14:textId="77777777" w:rsidR="00391BE2" w:rsidRDefault="00391BE2" w:rsidP="00391BE2">
            <w:pPr>
              <w:rPr>
                <w:sz w:val="20"/>
                <w:szCs w:val="20"/>
              </w:rPr>
            </w:pPr>
            <w:r>
              <w:rPr>
                <w:sz w:val="20"/>
                <w:szCs w:val="20"/>
              </w:rPr>
              <w:t>Purettava lukitussanoma (typecCode=RPLC)</w:t>
            </w:r>
          </w:p>
        </w:tc>
        <w:tc>
          <w:tcPr>
            <w:tcW w:w="2835" w:type="dxa"/>
          </w:tcPr>
          <w:p w14:paraId="3AD5BB7D" w14:textId="77777777" w:rsidR="00391BE2" w:rsidRDefault="00391BE2" w:rsidP="00391BE2">
            <w:pPr>
              <w:rPr>
                <w:sz w:val="20"/>
                <w:szCs w:val="20"/>
              </w:rPr>
            </w:pPr>
            <w:r>
              <w:rPr>
                <w:sz w:val="20"/>
                <w:szCs w:val="20"/>
              </w:rPr>
              <w:t>Versionumero kasvaa yhdellä.</w:t>
            </w:r>
          </w:p>
          <w:p w14:paraId="0AB91B18" w14:textId="77777777" w:rsidR="00391BE2" w:rsidRDefault="00391BE2" w:rsidP="00391BE2">
            <w:pPr>
              <w:rPr>
                <w:sz w:val="20"/>
                <w:szCs w:val="20"/>
              </w:rPr>
            </w:pPr>
            <w:r>
              <w:rPr>
                <w:sz w:val="20"/>
                <w:szCs w:val="20"/>
              </w:rPr>
              <w:t>SetId on sama kuin purettavassa lukitussanomassa.</w:t>
            </w:r>
          </w:p>
        </w:tc>
        <w:tc>
          <w:tcPr>
            <w:tcW w:w="2693" w:type="dxa"/>
          </w:tcPr>
          <w:p w14:paraId="38900D5B" w14:textId="77777777" w:rsidR="00391BE2" w:rsidRDefault="00391BE2" w:rsidP="00391BE2">
            <w:pPr>
              <w:rPr>
                <w:sz w:val="16"/>
                <w:szCs w:val="16"/>
              </w:rPr>
            </w:pPr>
            <w:r>
              <w:rPr>
                <w:sz w:val="16"/>
                <w:szCs w:val="16"/>
              </w:rPr>
              <w:t>id=1.2.246.10.98765432.93.2006.7</w:t>
            </w:r>
          </w:p>
          <w:p w14:paraId="3C42979B" w14:textId="77777777" w:rsidR="00391BE2" w:rsidRDefault="00391BE2" w:rsidP="00391BE2">
            <w:pPr>
              <w:rPr>
                <w:sz w:val="16"/>
                <w:szCs w:val="16"/>
              </w:rPr>
            </w:pPr>
            <w:r>
              <w:rPr>
                <w:sz w:val="16"/>
                <w:szCs w:val="16"/>
              </w:rPr>
              <w:t>version=2</w:t>
            </w:r>
          </w:p>
          <w:p w14:paraId="7BEAC834" w14:textId="77777777" w:rsidR="00391BE2" w:rsidRDefault="00391BE2" w:rsidP="00391BE2">
            <w:pPr>
              <w:rPr>
                <w:sz w:val="16"/>
                <w:szCs w:val="16"/>
              </w:rPr>
            </w:pPr>
            <w:r>
              <w:rPr>
                <w:sz w:val="16"/>
                <w:szCs w:val="16"/>
              </w:rPr>
              <w:t>setId=1.2.246.10.98765432.93.2006.6</w:t>
            </w:r>
          </w:p>
        </w:tc>
        <w:tc>
          <w:tcPr>
            <w:tcW w:w="2977" w:type="dxa"/>
          </w:tcPr>
          <w:p w14:paraId="65632B40"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391BE2" w:rsidRDefault="00391BE2" w:rsidP="00391BE2">
            <w:pPr>
              <w:rPr>
                <w:sz w:val="16"/>
                <w:szCs w:val="16"/>
                <w:lang w:val="en-US"/>
              </w:rPr>
            </w:pPr>
            <w:r>
              <w:rPr>
                <w:sz w:val="16"/>
                <w:szCs w:val="16"/>
                <w:lang w:val="en-US"/>
              </w:rPr>
              <w:t>id=1.2.246.10.98765432.93.2006.2</w:t>
            </w:r>
          </w:p>
          <w:p w14:paraId="3D7CFF67" w14:textId="77777777" w:rsidR="00391BE2" w:rsidRDefault="00391BE2" w:rsidP="00391BE2">
            <w:pPr>
              <w:rPr>
                <w:sz w:val="16"/>
                <w:szCs w:val="16"/>
                <w:lang w:val="en-US"/>
              </w:rPr>
            </w:pPr>
            <w:r>
              <w:rPr>
                <w:sz w:val="16"/>
                <w:szCs w:val="16"/>
                <w:lang w:val="en-US"/>
              </w:rPr>
              <w:t>code=1</w:t>
            </w:r>
          </w:p>
          <w:p w14:paraId="66F3AE31"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47F4C2B9"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333E02CE"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391BE2" w:rsidRPr="002B42D7" w:rsidRDefault="00391BE2" w:rsidP="00391BE2">
            <w:pPr>
              <w:rPr>
                <w:sz w:val="16"/>
                <w:szCs w:val="16"/>
                <w:lang w:val="en-US"/>
              </w:rPr>
            </w:pPr>
            <w:r w:rsidRPr="002B42D7">
              <w:rPr>
                <w:sz w:val="16"/>
                <w:szCs w:val="16"/>
                <w:lang w:val="en-US"/>
              </w:rPr>
              <w:t>id=1.2.246.10.98765432.93.2006.6</w:t>
            </w:r>
          </w:p>
          <w:p w14:paraId="63B16374" w14:textId="77777777" w:rsidR="00391BE2" w:rsidRPr="002B42D7" w:rsidRDefault="00391BE2" w:rsidP="00391BE2">
            <w:pPr>
              <w:rPr>
                <w:sz w:val="16"/>
                <w:szCs w:val="16"/>
                <w:lang w:val="en-US"/>
              </w:rPr>
            </w:pPr>
            <w:r w:rsidRPr="002B42D7">
              <w:rPr>
                <w:sz w:val="16"/>
                <w:szCs w:val="16"/>
                <w:lang w:val="en-US"/>
              </w:rPr>
              <w:t>code=4</w:t>
            </w:r>
          </w:p>
          <w:p w14:paraId="230B0FE6" w14:textId="77777777" w:rsidR="00391BE2" w:rsidRDefault="00391BE2" w:rsidP="00391BE2">
            <w:pPr>
              <w:autoSpaceDE w:val="0"/>
              <w:autoSpaceDN w:val="0"/>
              <w:adjustRightInd w:val="0"/>
              <w:rPr>
                <w:sz w:val="16"/>
                <w:szCs w:val="16"/>
              </w:rPr>
            </w:pPr>
            <w:r>
              <w:rPr>
                <w:sz w:val="16"/>
                <w:szCs w:val="16"/>
              </w:rPr>
              <w:t>setId=1.2.246.10.98765432.93.2006.6</w:t>
            </w:r>
          </w:p>
          <w:p w14:paraId="54761EE9"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1768735A" w14:textId="77777777" w:rsidTr="748FFCC6">
        <w:tc>
          <w:tcPr>
            <w:tcW w:w="2261" w:type="dxa"/>
          </w:tcPr>
          <w:p w14:paraId="2361B7AA" w14:textId="77777777" w:rsidR="00391BE2" w:rsidRPr="0005050A" w:rsidRDefault="00391BE2" w:rsidP="00391BE2">
            <w:pPr>
              <w:keepLines/>
              <w:rPr>
                <w:sz w:val="20"/>
                <w:szCs w:val="20"/>
                <w:lang w:val="en-GB"/>
              </w:rPr>
            </w:pPr>
            <w:r w:rsidRPr="001250A1">
              <w:rPr>
                <w:sz w:val="20"/>
                <w:szCs w:val="20"/>
                <w:lang w:val="en-GB"/>
              </w:rPr>
              <w:t>6 – Varaus</w:t>
            </w:r>
          </w:p>
          <w:p w14:paraId="4264CC7B" w14:textId="77777777" w:rsidR="00391BE2" w:rsidRDefault="00391BE2" w:rsidP="00391BE2">
            <w:pPr>
              <w:keepLines/>
              <w:rPr>
                <w:sz w:val="20"/>
                <w:szCs w:val="20"/>
                <w:lang w:val="en-US"/>
              </w:rPr>
            </w:pPr>
            <w:r>
              <w:rPr>
                <w:sz w:val="20"/>
                <w:szCs w:val="20"/>
                <w:lang w:val="en-US"/>
              </w:rPr>
              <w:t>RCMR_IN000108FI01</w:t>
            </w:r>
          </w:p>
          <w:p w14:paraId="620706E4" w14:textId="77777777" w:rsidR="00391BE2" w:rsidRDefault="00391BE2" w:rsidP="00391BE2">
            <w:pPr>
              <w:keepLines/>
              <w:rPr>
                <w:sz w:val="20"/>
                <w:szCs w:val="20"/>
                <w:lang w:val="en-US"/>
              </w:rPr>
            </w:pPr>
            <w:r w:rsidRPr="00674840">
              <w:rPr>
                <w:sz w:val="20"/>
                <w:szCs w:val="20"/>
                <w:lang w:val="en-US"/>
              </w:rPr>
              <w:t>Prescription Hold Request</w:t>
            </w:r>
          </w:p>
          <w:p w14:paraId="6A15313C" w14:textId="77777777" w:rsidR="00391BE2" w:rsidRPr="0005050A" w:rsidRDefault="00391BE2" w:rsidP="00391BE2">
            <w:pPr>
              <w:keepLines/>
              <w:rPr>
                <w:sz w:val="20"/>
                <w:szCs w:val="20"/>
                <w:lang w:val="en-GB"/>
              </w:rPr>
            </w:pPr>
          </w:p>
        </w:tc>
        <w:tc>
          <w:tcPr>
            <w:tcW w:w="709" w:type="dxa"/>
          </w:tcPr>
          <w:p w14:paraId="389B9878" w14:textId="77777777" w:rsidR="00391BE2" w:rsidRPr="0005050A" w:rsidRDefault="00391BE2" w:rsidP="00391BE2">
            <w:pPr>
              <w:keepLines/>
              <w:rPr>
                <w:sz w:val="20"/>
                <w:szCs w:val="20"/>
                <w:lang w:val="en-GB"/>
              </w:rPr>
            </w:pPr>
          </w:p>
        </w:tc>
        <w:tc>
          <w:tcPr>
            <w:tcW w:w="1984" w:type="dxa"/>
          </w:tcPr>
          <w:p w14:paraId="4142580F" w14:textId="77777777" w:rsidR="00391BE2" w:rsidRDefault="00391BE2" w:rsidP="00391BE2">
            <w:pPr>
              <w:keepLines/>
              <w:rPr>
                <w:sz w:val="20"/>
                <w:szCs w:val="20"/>
              </w:rPr>
            </w:pPr>
            <w:r>
              <w:rPr>
                <w:sz w:val="20"/>
                <w:szCs w:val="20"/>
              </w:rPr>
              <w:t>Lääkemääräys, jota varaus koskee (typeCode=APND)</w:t>
            </w:r>
          </w:p>
        </w:tc>
        <w:tc>
          <w:tcPr>
            <w:tcW w:w="2835" w:type="dxa"/>
          </w:tcPr>
          <w:p w14:paraId="5115353B" w14:textId="77777777" w:rsidR="00391BE2" w:rsidRDefault="00391BE2" w:rsidP="00391BE2">
            <w:pPr>
              <w:rPr>
                <w:sz w:val="20"/>
                <w:szCs w:val="20"/>
              </w:rPr>
            </w:pPr>
            <w:r>
              <w:rPr>
                <w:sz w:val="20"/>
                <w:szCs w:val="20"/>
              </w:rPr>
              <w:t>Versionumero on 1.</w:t>
            </w:r>
          </w:p>
          <w:p w14:paraId="576FE8B2" w14:textId="77777777" w:rsidR="00391BE2" w:rsidRDefault="00391BE2" w:rsidP="00391BE2">
            <w:pPr>
              <w:keepLines/>
              <w:rPr>
                <w:sz w:val="20"/>
                <w:szCs w:val="20"/>
              </w:rPr>
            </w:pPr>
            <w:r>
              <w:rPr>
                <w:sz w:val="20"/>
                <w:szCs w:val="20"/>
              </w:rPr>
              <w:t>SetId on uusi eli sama kuin id.</w:t>
            </w:r>
          </w:p>
        </w:tc>
        <w:tc>
          <w:tcPr>
            <w:tcW w:w="2693" w:type="dxa"/>
          </w:tcPr>
          <w:p w14:paraId="207EDAD7" w14:textId="77777777" w:rsidR="00391BE2" w:rsidRDefault="00391BE2" w:rsidP="00391BE2">
            <w:pPr>
              <w:keepLines/>
              <w:rPr>
                <w:sz w:val="16"/>
                <w:szCs w:val="16"/>
              </w:rPr>
            </w:pPr>
            <w:r>
              <w:rPr>
                <w:sz w:val="16"/>
                <w:szCs w:val="16"/>
              </w:rPr>
              <w:t>id=1.2.246.10.98765432.93.2006.8</w:t>
            </w:r>
          </w:p>
          <w:p w14:paraId="4F0B5A1E" w14:textId="77777777" w:rsidR="00391BE2" w:rsidRDefault="00391BE2" w:rsidP="00391BE2">
            <w:pPr>
              <w:keepLines/>
              <w:rPr>
                <w:sz w:val="16"/>
                <w:szCs w:val="16"/>
              </w:rPr>
            </w:pPr>
            <w:r>
              <w:rPr>
                <w:sz w:val="16"/>
                <w:szCs w:val="16"/>
              </w:rPr>
              <w:t>version=1</w:t>
            </w:r>
          </w:p>
          <w:p w14:paraId="7D427C38" w14:textId="77777777" w:rsidR="00391BE2" w:rsidRDefault="00391BE2" w:rsidP="00391BE2">
            <w:pPr>
              <w:keepLines/>
              <w:rPr>
                <w:sz w:val="16"/>
                <w:szCs w:val="16"/>
              </w:rPr>
            </w:pPr>
            <w:r>
              <w:rPr>
                <w:sz w:val="16"/>
                <w:szCs w:val="16"/>
              </w:rPr>
              <w:t>setId=1.2.246.10.98765432.93.2006.8</w:t>
            </w:r>
          </w:p>
        </w:tc>
        <w:tc>
          <w:tcPr>
            <w:tcW w:w="2977" w:type="dxa"/>
          </w:tcPr>
          <w:p w14:paraId="2059BA69" w14:textId="77777777" w:rsidR="00391BE2" w:rsidRDefault="00391BE2" w:rsidP="00391BE2">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391BE2" w:rsidRDefault="00391BE2" w:rsidP="00391BE2">
            <w:pPr>
              <w:keepNext/>
              <w:keepLines/>
              <w:rPr>
                <w:sz w:val="16"/>
                <w:szCs w:val="16"/>
                <w:lang w:val="en-US"/>
              </w:rPr>
            </w:pPr>
            <w:r>
              <w:rPr>
                <w:sz w:val="16"/>
                <w:szCs w:val="16"/>
                <w:lang w:val="en-US"/>
              </w:rPr>
              <w:t>id=1.2.246.10.98765432.93.2006.2</w:t>
            </w:r>
          </w:p>
          <w:p w14:paraId="342FF2CA" w14:textId="77777777" w:rsidR="00391BE2" w:rsidRDefault="00391BE2" w:rsidP="00391BE2">
            <w:pPr>
              <w:keepNext/>
              <w:keepLines/>
              <w:rPr>
                <w:sz w:val="16"/>
                <w:szCs w:val="16"/>
                <w:lang w:val="en-US"/>
              </w:rPr>
            </w:pPr>
            <w:r>
              <w:rPr>
                <w:sz w:val="16"/>
                <w:szCs w:val="16"/>
                <w:lang w:val="en-US"/>
              </w:rPr>
              <w:t>code=1</w:t>
            </w:r>
          </w:p>
          <w:p w14:paraId="221E86CA" w14:textId="77777777" w:rsidR="00391BE2" w:rsidRDefault="00391BE2" w:rsidP="00391BE2">
            <w:pPr>
              <w:keepNext/>
              <w:keepLines/>
              <w:autoSpaceDE w:val="0"/>
              <w:autoSpaceDN w:val="0"/>
              <w:adjustRightInd w:val="0"/>
              <w:rPr>
                <w:sz w:val="16"/>
                <w:szCs w:val="16"/>
              </w:rPr>
            </w:pPr>
            <w:r>
              <w:rPr>
                <w:sz w:val="16"/>
                <w:szCs w:val="16"/>
              </w:rPr>
              <w:t>setId=1.2.246.10.98765432.93.2006.1</w:t>
            </w:r>
          </w:p>
          <w:p w14:paraId="3AB82EBA" w14:textId="77777777" w:rsidR="00391BE2" w:rsidRDefault="00391BE2" w:rsidP="00391BE2">
            <w:pPr>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rsidRPr="00066593" w14:paraId="0120D244" w14:textId="77777777" w:rsidTr="748FFCC6">
        <w:tc>
          <w:tcPr>
            <w:tcW w:w="2261" w:type="dxa"/>
          </w:tcPr>
          <w:p w14:paraId="129660D8" w14:textId="77777777" w:rsidR="00391BE2" w:rsidRPr="0005050A" w:rsidRDefault="00391BE2" w:rsidP="00391BE2">
            <w:pPr>
              <w:rPr>
                <w:sz w:val="20"/>
                <w:szCs w:val="20"/>
                <w:lang w:val="en-GB"/>
              </w:rPr>
            </w:pPr>
            <w:r w:rsidRPr="001250A1">
              <w:rPr>
                <w:sz w:val="20"/>
                <w:szCs w:val="20"/>
                <w:lang w:val="en-GB"/>
              </w:rPr>
              <w:t>7 - Varauksen purku</w:t>
            </w:r>
          </w:p>
          <w:p w14:paraId="7BD4AA35" w14:textId="77777777" w:rsidR="00391BE2" w:rsidRDefault="00391BE2" w:rsidP="00391BE2">
            <w:pPr>
              <w:rPr>
                <w:sz w:val="20"/>
                <w:szCs w:val="20"/>
                <w:lang w:val="en-US"/>
              </w:rPr>
            </w:pPr>
            <w:r>
              <w:rPr>
                <w:sz w:val="20"/>
                <w:szCs w:val="20"/>
                <w:lang w:val="en-US"/>
              </w:rPr>
              <w:t>RCMR_IN000416FI01</w:t>
            </w:r>
          </w:p>
          <w:p w14:paraId="0D34A777" w14:textId="77777777" w:rsidR="00391BE2" w:rsidRDefault="00391BE2" w:rsidP="00391BE2">
            <w:pPr>
              <w:rPr>
                <w:sz w:val="20"/>
                <w:szCs w:val="20"/>
                <w:lang w:val="en-US"/>
              </w:rPr>
            </w:pPr>
            <w:r w:rsidRPr="0027383D">
              <w:rPr>
                <w:sz w:val="20"/>
                <w:szCs w:val="20"/>
                <w:lang w:val="en-US"/>
              </w:rPr>
              <w:t>Prescription Hold Cancel</w:t>
            </w:r>
          </w:p>
          <w:p w14:paraId="6E7B7335" w14:textId="77777777" w:rsidR="00391BE2" w:rsidRPr="0005050A" w:rsidRDefault="00391BE2" w:rsidP="00391BE2">
            <w:pPr>
              <w:rPr>
                <w:sz w:val="20"/>
                <w:szCs w:val="20"/>
                <w:lang w:val="en-GB"/>
              </w:rPr>
            </w:pPr>
          </w:p>
        </w:tc>
        <w:tc>
          <w:tcPr>
            <w:tcW w:w="709" w:type="dxa"/>
          </w:tcPr>
          <w:p w14:paraId="074FC737" w14:textId="77777777" w:rsidR="00391BE2" w:rsidRPr="0005050A" w:rsidRDefault="00391BE2" w:rsidP="00391BE2">
            <w:pPr>
              <w:rPr>
                <w:sz w:val="20"/>
                <w:szCs w:val="20"/>
                <w:lang w:val="en-GB"/>
              </w:rPr>
            </w:pPr>
          </w:p>
        </w:tc>
        <w:tc>
          <w:tcPr>
            <w:tcW w:w="1984" w:type="dxa"/>
          </w:tcPr>
          <w:p w14:paraId="10FFC9E6" w14:textId="77777777" w:rsidR="00391BE2" w:rsidRDefault="00391BE2" w:rsidP="00391BE2">
            <w:pPr>
              <w:rPr>
                <w:sz w:val="20"/>
                <w:szCs w:val="20"/>
              </w:rPr>
            </w:pPr>
            <w:r>
              <w:rPr>
                <w:sz w:val="20"/>
                <w:szCs w:val="20"/>
              </w:rPr>
              <w:t>Lääkemääräys, jota varaus koskee (typeCode=APND)</w:t>
            </w:r>
          </w:p>
          <w:p w14:paraId="4F4D91AD" w14:textId="77777777" w:rsidR="00391BE2" w:rsidRDefault="00391BE2" w:rsidP="00391BE2">
            <w:pPr>
              <w:rPr>
                <w:sz w:val="20"/>
                <w:szCs w:val="20"/>
              </w:rPr>
            </w:pPr>
            <w:r>
              <w:rPr>
                <w:sz w:val="20"/>
                <w:szCs w:val="20"/>
              </w:rPr>
              <w:t>Purettava varaussanoma (typecCode=RPLC)</w:t>
            </w:r>
          </w:p>
        </w:tc>
        <w:tc>
          <w:tcPr>
            <w:tcW w:w="2835" w:type="dxa"/>
          </w:tcPr>
          <w:p w14:paraId="01D0F33C" w14:textId="77777777" w:rsidR="00391BE2" w:rsidRDefault="00391BE2" w:rsidP="00391BE2">
            <w:pPr>
              <w:rPr>
                <w:sz w:val="20"/>
                <w:szCs w:val="20"/>
              </w:rPr>
            </w:pPr>
            <w:r>
              <w:rPr>
                <w:sz w:val="20"/>
                <w:szCs w:val="20"/>
              </w:rPr>
              <w:t>Versionumero kasvaa yhdellä.</w:t>
            </w:r>
          </w:p>
          <w:p w14:paraId="71FDC13B" w14:textId="77777777" w:rsidR="00391BE2" w:rsidRDefault="00391BE2" w:rsidP="00391BE2">
            <w:pPr>
              <w:rPr>
                <w:sz w:val="20"/>
                <w:szCs w:val="20"/>
              </w:rPr>
            </w:pPr>
            <w:r>
              <w:rPr>
                <w:sz w:val="20"/>
                <w:szCs w:val="20"/>
              </w:rPr>
              <w:t>SetId on sama kuin purettavassa varauksessa.</w:t>
            </w:r>
          </w:p>
        </w:tc>
        <w:tc>
          <w:tcPr>
            <w:tcW w:w="2693" w:type="dxa"/>
          </w:tcPr>
          <w:p w14:paraId="15F65271" w14:textId="77777777" w:rsidR="00391BE2" w:rsidRDefault="00391BE2" w:rsidP="00391BE2">
            <w:pPr>
              <w:rPr>
                <w:sz w:val="16"/>
                <w:szCs w:val="16"/>
              </w:rPr>
            </w:pPr>
            <w:r>
              <w:rPr>
                <w:sz w:val="16"/>
                <w:szCs w:val="16"/>
              </w:rPr>
              <w:t>id=1.2.246.10.98765432.93.2006.9</w:t>
            </w:r>
          </w:p>
          <w:p w14:paraId="67B21DDD" w14:textId="77777777" w:rsidR="00391BE2" w:rsidRDefault="00391BE2" w:rsidP="00391BE2">
            <w:pPr>
              <w:rPr>
                <w:sz w:val="16"/>
                <w:szCs w:val="16"/>
              </w:rPr>
            </w:pPr>
            <w:r>
              <w:rPr>
                <w:sz w:val="16"/>
                <w:szCs w:val="16"/>
              </w:rPr>
              <w:t>version=2</w:t>
            </w:r>
          </w:p>
          <w:p w14:paraId="254E06C7" w14:textId="77777777" w:rsidR="00391BE2" w:rsidRDefault="00391BE2" w:rsidP="00391BE2">
            <w:pPr>
              <w:rPr>
                <w:sz w:val="16"/>
                <w:szCs w:val="16"/>
              </w:rPr>
            </w:pPr>
            <w:r>
              <w:rPr>
                <w:sz w:val="16"/>
                <w:szCs w:val="16"/>
              </w:rPr>
              <w:t>setId=1.2.246.10.98765432.93.2006.8</w:t>
            </w:r>
          </w:p>
        </w:tc>
        <w:tc>
          <w:tcPr>
            <w:tcW w:w="2977" w:type="dxa"/>
          </w:tcPr>
          <w:p w14:paraId="1830835C"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391BE2" w:rsidRDefault="00391BE2" w:rsidP="00391BE2">
            <w:pPr>
              <w:rPr>
                <w:sz w:val="16"/>
                <w:szCs w:val="16"/>
                <w:lang w:val="en-US"/>
              </w:rPr>
            </w:pPr>
            <w:r>
              <w:rPr>
                <w:sz w:val="16"/>
                <w:szCs w:val="16"/>
                <w:lang w:val="en-US"/>
              </w:rPr>
              <w:t>id=1.2.246.10.98765432.93.2006.2</w:t>
            </w:r>
          </w:p>
          <w:p w14:paraId="545D37B8" w14:textId="77777777" w:rsidR="00391BE2" w:rsidRDefault="00391BE2" w:rsidP="00391BE2">
            <w:pPr>
              <w:rPr>
                <w:sz w:val="16"/>
                <w:szCs w:val="16"/>
                <w:lang w:val="en-US"/>
              </w:rPr>
            </w:pPr>
            <w:r>
              <w:rPr>
                <w:sz w:val="16"/>
                <w:szCs w:val="16"/>
                <w:lang w:val="en-US"/>
              </w:rPr>
              <w:t>code=1</w:t>
            </w:r>
          </w:p>
          <w:p w14:paraId="0FEF1141"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4232DF82"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27C22435"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391BE2" w:rsidRPr="00066593" w:rsidRDefault="00391BE2" w:rsidP="00391BE2">
            <w:pPr>
              <w:rPr>
                <w:sz w:val="16"/>
                <w:szCs w:val="16"/>
                <w:lang w:val="en-US"/>
              </w:rPr>
            </w:pPr>
            <w:r w:rsidRPr="00066593">
              <w:rPr>
                <w:sz w:val="16"/>
                <w:szCs w:val="16"/>
                <w:lang w:val="en-US"/>
              </w:rPr>
              <w:t>id=1.2.246.10.98765432.93.2006.8</w:t>
            </w:r>
          </w:p>
          <w:p w14:paraId="56E7249A" w14:textId="77777777" w:rsidR="00391BE2" w:rsidRPr="00066593" w:rsidRDefault="00391BE2" w:rsidP="00391BE2">
            <w:pPr>
              <w:rPr>
                <w:sz w:val="16"/>
                <w:szCs w:val="16"/>
                <w:lang w:val="en-US"/>
              </w:rPr>
            </w:pPr>
            <w:r w:rsidRPr="00066593">
              <w:rPr>
                <w:sz w:val="16"/>
                <w:szCs w:val="16"/>
                <w:lang w:val="en-US"/>
              </w:rPr>
              <w:t>code=6</w:t>
            </w:r>
          </w:p>
          <w:p w14:paraId="6A6B9596" w14:textId="77777777" w:rsidR="00391BE2" w:rsidRPr="00066593" w:rsidRDefault="00391BE2" w:rsidP="00391BE2">
            <w:pPr>
              <w:rPr>
                <w:sz w:val="16"/>
                <w:szCs w:val="16"/>
                <w:lang w:val="en-US"/>
              </w:rPr>
            </w:pPr>
            <w:r w:rsidRPr="00066593">
              <w:rPr>
                <w:sz w:val="16"/>
                <w:szCs w:val="16"/>
                <w:lang w:val="en-US"/>
              </w:rPr>
              <w:t>setId=1.2.246.10.98765432.93.2006.8</w:t>
            </w:r>
          </w:p>
          <w:p w14:paraId="48C423B6"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7993636D" w14:textId="77777777" w:rsidTr="748FFCC6">
        <w:tc>
          <w:tcPr>
            <w:tcW w:w="2261" w:type="dxa"/>
          </w:tcPr>
          <w:p w14:paraId="39A3E5DC" w14:textId="77777777" w:rsidR="00391BE2" w:rsidRPr="00012CD9" w:rsidRDefault="00391BE2" w:rsidP="00391BE2">
            <w:pPr>
              <w:rPr>
                <w:sz w:val="20"/>
                <w:szCs w:val="20"/>
                <w:lang w:val="en-US"/>
              </w:rPr>
            </w:pPr>
            <w:r w:rsidRPr="00012CD9">
              <w:rPr>
                <w:sz w:val="20"/>
                <w:szCs w:val="20"/>
                <w:lang w:val="en-US"/>
              </w:rPr>
              <w:t>8 – Uusimispyyntö</w:t>
            </w:r>
          </w:p>
          <w:p w14:paraId="612024A8" w14:textId="77777777" w:rsidR="00391BE2" w:rsidRDefault="00391BE2" w:rsidP="00391BE2">
            <w:pPr>
              <w:rPr>
                <w:sz w:val="20"/>
                <w:szCs w:val="20"/>
                <w:lang w:val="en-US"/>
              </w:rPr>
            </w:pPr>
            <w:r>
              <w:rPr>
                <w:sz w:val="20"/>
                <w:szCs w:val="20"/>
                <w:lang w:val="en-US"/>
              </w:rPr>
              <w:t>RCMR_IN000302FI01</w:t>
            </w:r>
          </w:p>
          <w:p w14:paraId="1BC3BCC4" w14:textId="77777777" w:rsidR="00391BE2" w:rsidRPr="004E20ED" w:rsidRDefault="00391BE2" w:rsidP="00391BE2">
            <w:pPr>
              <w:rPr>
                <w:sz w:val="20"/>
                <w:szCs w:val="20"/>
                <w:lang w:val="en-US"/>
              </w:rPr>
            </w:pPr>
            <w:r w:rsidRPr="004E20ED">
              <w:rPr>
                <w:sz w:val="20"/>
                <w:szCs w:val="20"/>
                <w:lang w:val="en-US"/>
              </w:rPr>
              <w:t>Rx Renewal Request and Relay</w:t>
            </w:r>
          </w:p>
          <w:p w14:paraId="2CDF6E16" w14:textId="77777777" w:rsidR="00391BE2" w:rsidRPr="00012CD9" w:rsidRDefault="00391BE2" w:rsidP="00391BE2">
            <w:pPr>
              <w:rPr>
                <w:sz w:val="20"/>
                <w:szCs w:val="20"/>
                <w:lang w:val="en-US"/>
              </w:rPr>
            </w:pPr>
          </w:p>
        </w:tc>
        <w:tc>
          <w:tcPr>
            <w:tcW w:w="709" w:type="dxa"/>
          </w:tcPr>
          <w:p w14:paraId="6820AF07" w14:textId="77777777" w:rsidR="00391BE2" w:rsidRPr="00012CD9" w:rsidRDefault="00391BE2" w:rsidP="00391BE2">
            <w:pPr>
              <w:rPr>
                <w:sz w:val="20"/>
                <w:szCs w:val="20"/>
                <w:lang w:val="en-US"/>
              </w:rPr>
            </w:pPr>
          </w:p>
        </w:tc>
        <w:tc>
          <w:tcPr>
            <w:tcW w:w="1984" w:type="dxa"/>
          </w:tcPr>
          <w:p w14:paraId="369E6DEB" w14:textId="77777777" w:rsidR="00391BE2" w:rsidRDefault="00391BE2" w:rsidP="00391BE2">
            <w:pPr>
              <w:rPr>
                <w:sz w:val="20"/>
                <w:szCs w:val="20"/>
              </w:rPr>
            </w:pPr>
            <w:r>
              <w:rPr>
                <w:sz w:val="20"/>
                <w:szCs w:val="20"/>
              </w:rPr>
              <w:t>Lääkemääräys, johon uusimispyyntö kohdistuu (typeCode=APND)</w:t>
            </w:r>
          </w:p>
        </w:tc>
        <w:tc>
          <w:tcPr>
            <w:tcW w:w="2835" w:type="dxa"/>
          </w:tcPr>
          <w:p w14:paraId="1F2565A4" w14:textId="77777777" w:rsidR="00391BE2" w:rsidRDefault="00391BE2" w:rsidP="00391BE2">
            <w:pPr>
              <w:rPr>
                <w:sz w:val="20"/>
                <w:szCs w:val="20"/>
              </w:rPr>
            </w:pPr>
            <w:r>
              <w:rPr>
                <w:sz w:val="20"/>
                <w:szCs w:val="20"/>
              </w:rPr>
              <w:t>Versionumero on 1.</w:t>
            </w:r>
          </w:p>
          <w:p w14:paraId="32C3BB67" w14:textId="77777777" w:rsidR="00391BE2" w:rsidRDefault="00391BE2" w:rsidP="00391BE2">
            <w:pPr>
              <w:rPr>
                <w:sz w:val="20"/>
                <w:szCs w:val="20"/>
              </w:rPr>
            </w:pPr>
            <w:r>
              <w:rPr>
                <w:sz w:val="20"/>
                <w:szCs w:val="20"/>
              </w:rPr>
              <w:t>SetId on uusi eli sama kuin id.</w:t>
            </w:r>
          </w:p>
        </w:tc>
        <w:tc>
          <w:tcPr>
            <w:tcW w:w="2693" w:type="dxa"/>
          </w:tcPr>
          <w:p w14:paraId="25D63BEF" w14:textId="77777777" w:rsidR="00391BE2" w:rsidRDefault="00391BE2" w:rsidP="00391BE2">
            <w:pPr>
              <w:rPr>
                <w:sz w:val="16"/>
                <w:szCs w:val="16"/>
              </w:rPr>
            </w:pPr>
            <w:r>
              <w:rPr>
                <w:sz w:val="16"/>
                <w:szCs w:val="16"/>
              </w:rPr>
              <w:t>id=1.2.246.10.2323232.93.2006.23</w:t>
            </w:r>
          </w:p>
          <w:p w14:paraId="7885D413" w14:textId="77777777" w:rsidR="00391BE2" w:rsidRDefault="00391BE2" w:rsidP="00391BE2">
            <w:pPr>
              <w:rPr>
                <w:sz w:val="16"/>
                <w:szCs w:val="16"/>
              </w:rPr>
            </w:pPr>
            <w:r>
              <w:rPr>
                <w:sz w:val="16"/>
                <w:szCs w:val="16"/>
              </w:rPr>
              <w:t>version=1</w:t>
            </w:r>
          </w:p>
          <w:p w14:paraId="6A2A7287" w14:textId="77777777" w:rsidR="00391BE2" w:rsidRDefault="00391BE2" w:rsidP="00391BE2">
            <w:pPr>
              <w:rPr>
                <w:sz w:val="16"/>
                <w:szCs w:val="16"/>
              </w:rPr>
            </w:pPr>
            <w:r>
              <w:rPr>
                <w:sz w:val="16"/>
                <w:szCs w:val="16"/>
              </w:rPr>
              <w:t>setId=1.2.246.10.2323232.93.2006.23</w:t>
            </w:r>
          </w:p>
        </w:tc>
        <w:tc>
          <w:tcPr>
            <w:tcW w:w="2977" w:type="dxa"/>
          </w:tcPr>
          <w:p w14:paraId="511B029C"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391BE2" w:rsidRDefault="00391BE2" w:rsidP="00391BE2">
            <w:pPr>
              <w:rPr>
                <w:sz w:val="16"/>
                <w:szCs w:val="16"/>
                <w:lang w:val="en-US"/>
              </w:rPr>
            </w:pPr>
            <w:r>
              <w:rPr>
                <w:sz w:val="16"/>
                <w:szCs w:val="16"/>
                <w:lang w:val="en-US"/>
              </w:rPr>
              <w:t>id=1.2.246.10.98765432.93.2006.2</w:t>
            </w:r>
          </w:p>
          <w:p w14:paraId="47417772" w14:textId="77777777" w:rsidR="00391BE2" w:rsidRDefault="00391BE2" w:rsidP="00391BE2">
            <w:pPr>
              <w:rPr>
                <w:sz w:val="16"/>
                <w:szCs w:val="16"/>
                <w:lang w:val="en-US"/>
              </w:rPr>
            </w:pPr>
            <w:r>
              <w:rPr>
                <w:sz w:val="16"/>
                <w:szCs w:val="16"/>
                <w:lang w:val="en-US"/>
              </w:rPr>
              <w:t>code=1</w:t>
            </w:r>
          </w:p>
          <w:p w14:paraId="28ED0024" w14:textId="77777777" w:rsidR="00391BE2" w:rsidRDefault="00391BE2" w:rsidP="00391BE2">
            <w:pPr>
              <w:autoSpaceDE w:val="0"/>
              <w:autoSpaceDN w:val="0"/>
              <w:adjustRightInd w:val="0"/>
              <w:rPr>
                <w:sz w:val="16"/>
                <w:szCs w:val="16"/>
              </w:rPr>
            </w:pPr>
            <w:r>
              <w:rPr>
                <w:sz w:val="16"/>
                <w:szCs w:val="16"/>
              </w:rPr>
              <w:t>setId=1.2.246.10.98765432.93.2006.1</w:t>
            </w:r>
          </w:p>
          <w:p w14:paraId="1C11F073"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31650295" w14:textId="77777777" w:rsidTr="748FFCC6">
        <w:tc>
          <w:tcPr>
            <w:tcW w:w="2261" w:type="dxa"/>
          </w:tcPr>
          <w:p w14:paraId="12B97537" w14:textId="77777777" w:rsidR="00391BE2" w:rsidRPr="001F3C8F" w:rsidRDefault="00391BE2" w:rsidP="00391BE2">
            <w:pPr>
              <w:rPr>
                <w:sz w:val="20"/>
                <w:szCs w:val="20"/>
              </w:rPr>
            </w:pPr>
            <w:r w:rsidRPr="001F3C8F">
              <w:rPr>
                <w:sz w:val="20"/>
                <w:szCs w:val="20"/>
              </w:rPr>
              <w:t>9 - Uusimispyynnön vastaus (ei lähetetä, kun uusimispyyntö hyväksytään)</w:t>
            </w:r>
          </w:p>
          <w:p w14:paraId="68443E00" w14:textId="77777777" w:rsidR="00391BE2" w:rsidRDefault="00391BE2" w:rsidP="00391BE2">
            <w:pPr>
              <w:rPr>
                <w:sz w:val="20"/>
                <w:szCs w:val="20"/>
                <w:lang w:val="en-US"/>
              </w:rPr>
            </w:pPr>
            <w:r w:rsidRPr="004E20ED">
              <w:rPr>
                <w:sz w:val="20"/>
                <w:szCs w:val="20"/>
                <w:lang w:val="en-US"/>
              </w:rPr>
              <w:t>RCMR_IN000316FI01</w:t>
            </w:r>
          </w:p>
          <w:p w14:paraId="469DD73C" w14:textId="77777777" w:rsidR="00391BE2" w:rsidRPr="004E20ED" w:rsidRDefault="00391BE2" w:rsidP="00391BE2">
            <w:pPr>
              <w:rPr>
                <w:sz w:val="20"/>
                <w:szCs w:val="20"/>
                <w:lang w:val="en-US"/>
              </w:rPr>
            </w:pPr>
            <w:r w:rsidRPr="004E20ED">
              <w:rPr>
                <w:sz w:val="20"/>
                <w:szCs w:val="20"/>
                <w:lang w:val="en-US"/>
              </w:rPr>
              <w:t>Prescription Renewal Request Response</w:t>
            </w:r>
          </w:p>
          <w:p w14:paraId="2B4C059E" w14:textId="77777777" w:rsidR="00391BE2" w:rsidRPr="00012CD9" w:rsidRDefault="00391BE2" w:rsidP="00391BE2">
            <w:pPr>
              <w:rPr>
                <w:sz w:val="20"/>
                <w:szCs w:val="20"/>
                <w:lang w:val="en-US"/>
              </w:rPr>
            </w:pPr>
          </w:p>
        </w:tc>
        <w:tc>
          <w:tcPr>
            <w:tcW w:w="709" w:type="dxa"/>
          </w:tcPr>
          <w:p w14:paraId="6963175D" w14:textId="77777777" w:rsidR="00391BE2" w:rsidRPr="00012CD9" w:rsidRDefault="00391BE2" w:rsidP="00391BE2">
            <w:pPr>
              <w:rPr>
                <w:sz w:val="20"/>
                <w:szCs w:val="20"/>
                <w:lang w:val="en-US"/>
              </w:rPr>
            </w:pPr>
          </w:p>
        </w:tc>
        <w:tc>
          <w:tcPr>
            <w:tcW w:w="1984" w:type="dxa"/>
          </w:tcPr>
          <w:p w14:paraId="3221E1EB" w14:textId="77777777" w:rsidR="00391BE2" w:rsidRDefault="00391BE2" w:rsidP="00391BE2">
            <w:pPr>
              <w:rPr>
                <w:sz w:val="20"/>
                <w:szCs w:val="20"/>
              </w:rPr>
            </w:pPr>
            <w:r>
              <w:rPr>
                <w:sz w:val="20"/>
                <w:szCs w:val="20"/>
              </w:rPr>
              <w:t>Vastattu uusimispyyntö (typeCode=RPLC)</w:t>
            </w:r>
          </w:p>
          <w:p w14:paraId="084E577B" w14:textId="77777777" w:rsidR="00391BE2" w:rsidRDefault="00391BE2" w:rsidP="00391BE2">
            <w:pPr>
              <w:rPr>
                <w:sz w:val="20"/>
                <w:szCs w:val="20"/>
              </w:rPr>
            </w:pPr>
            <w:r>
              <w:rPr>
                <w:sz w:val="20"/>
                <w:szCs w:val="20"/>
              </w:rPr>
              <w:t>Lääkemääräys, johon uusimispyyntö kohdistuu (typeCode=APND)</w:t>
            </w:r>
          </w:p>
        </w:tc>
        <w:tc>
          <w:tcPr>
            <w:tcW w:w="2835" w:type="dxa"/>
          </w:tcPr>
          <w:p w14:paraId="5D25C994" w14:textId="77777777" w:rsidR="00391BE2" w:rsidRDefault="00391BE2" w:rsidP="00391BE2">
            <w:pPr>
              <w:rPr>
                <w:sz w:val="20"/>
                <w:szCs w:val="20"/>
              </w:rPr>
            </w:pPr>
            <w:r>
              <w:rPr>
                <w:sz w:val="20"/>
                <w:szCs w:val="20"/>
              </w:rPr>
              <w:t>Versionumero kasvaa yhdellä.</w:t>
            </w:r>
          </w:p>
          <w:p w14:paraId="28E54480" w14:textId="77777777" w:rsidR="00391BE2" w:rsidRDefault="00391BE2" w:rsidP="00391BE2">
            <w:pPr>
              <w:rPr>
                <w:sz w:val="20"/>
                <w:szCs w:val="20"/>
              </w:rPr>
            </w:pPr>
            <w:r>
              <w:rPr>
                <w:sz w:val="20"/>
                <w:szCs w:val="20"/>
              </w:rPr>
              <w:t>SetId on sama kuin uusimispyynnössä.</w:t>
            </w:r>
          </w:p>
          <w:p w14:paraId="106AA928" w14:textId="727F395C" w:rsidR="00391BE2" w:rsidRDefault="00391BE2" w:rsidP="00391BE2">
            <w:pPr>
              <w:rPr>
                <w:sz w:val="20"/>
                <w:szCs w:val="20"/>
              </w:rPr>
            </w:pPr>
            <w:r w:rsidRPr="57E5B44D">
              <w:rPr>
                <w:b/>
                <w:bCs/>
                <w:sz w:val="20"/>
                <w:szCs w:val="20"/>
              </w:rPr>
              <w:t>HUOM!</w:t>
            </w:r>
            <w:r>
              <w:rPr>
                <w:sz w:val="20"/>
                <w:szCs w:val="20"/>
              </w:rPr>
              <w:t xml:space="preserve"> Uusi lääkemääräys muodostuu kuten interaktiotyyppi ”1 –</w:t>
            </w:r>
            <w:del w:id="201" w:author="Pettersson Mirkka" w:date="2024-03-08T15:13:00Z">
              <w:r w:rsidDel="00423390">
                <w:rPr>
                  <w:sz w:val="20"/>
                  <w:szCs w:val="20"/>
                </w:rPr>
                <w:delText xml:space="preserve"> Lääkemääräys (uusimisen perusteella)</w:delText>
              </w:r>
            </w:del>
            <w:r>
              <w:rPr>
                <w:sz w:val="20"/>
                <w:szCs w:val="20"/>
              </w:rPr>
              <w:t xml:space="preserve">”. </w:t>
            </w:r>
          </w:p>
        </w:tc>
        <w:tc>
          <w:tcPr>
            <w:tcW w:w="2693" w:type="dxa"/>
          </w:tcPr>
          <w:p w14:paraId="5C24BA40" w14:textId="77777777" w:rsidR="00391BE2" w:rsidRDefault="00391BE2" w:rsidP="00391BE2">
            <w:pPr>
              <w:rPr>
                <w:sz w:val="16"/>
                <w:szCs w:val="16"/>
              </w:rPr>
            </w:pPr>
            <w:r>
              <w:rPr>
                <w:sz w:val="16"/>
                <w:szCs w:val="16"/>
              </w:rPr>
              <w:t>id=1.2.246.10.23232323.93.2006.24</w:t>
            </w:r>
          </w:p>
          <w:p w14:paraId="0C6DCE95" w14:textId="77777777" w:rsidR="00391BE2" w:rsidRDefault="00391BE2" w:rsidP="00391BE2">
            <w:pPr>
              <w:rPr>
                <w:sz w:val="16"/>
                <w:szCs w:val="16"/>
              </w:rPr>
            </w:pPr>
            <w:r>
              <w:rPr>
                <w:sz w:val="16"/>
                <w:szCs w:val="16"/>
              </w:rPr>
              <w:t>version=2</w:t>
            </w:r>
          </w:p>
          <w:p w14:paraId="543B6E45" w14:textId="77777777" w:rsidR="00391BE2" w:rsidRDefault="00391BE2" w:rsidP="00391BE2">
            <w:pPr>
              <w:rPr>
                <w:sz w:val="16"/>
                <w:szCs w:val="16"/>
              </w:rPr>
            </w:pPr>
            <w:r>
              <w:rPr>
                <w:sz w:val="16"/>
                <w:szCs w:val="16"/>
              </w:rPr>
              <w:t>setId=1.2.246.10.2323232.93.2006.23</w:t>
            </w:r>
          </w:p>
        </w:tc>
        <w:tc>
          <w:tcPr>
            <w:tcW w:w="2977" w:type="dxa"/>
          </w:tcPr>
          <w:p w14:paraId="63D10A1F" w14:textId="77777777" w:rsidR="00391BE2" w:rsidRPr="001C46CF" w:rsidRDefault="00391BE2" w:rsidP="00391BE2">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r w:rsidRPr="001C46CF">
              <w:rPr>
                <w:color w:val="800000"/>
                <w:sz w:val="16"/>
                <w:szCs w:val="16"/>
                <w:highlight w:val="white"/>
                <w:lang w:val="en-US" w:eastAsia="en-US"/>
              </w:rPr>
              <w:t xml:space="preserve">relatedDoc </w:t>
            </w:r>
            <w:r w:rsidRPr="001C46CF">
              <w:rPr>
                <w:color w:val="FF0000"/>
                <w:sz w:val="16"/>
                <w:szCs w:val="16"/>
                <w:highlight w:val="white"/>
                <w:lang w:val="en-US" w:eastAsia="en-US"/>
              </w:rPr>
              <w:t>typeCode</w:t>
            </w:r>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391BE2" w:rsidRDefault="00391BE2" w:rsidP="00391BE2">
            <w:pPr>
              <w:rPr>
                <w:sz w:val="16"/>
                <w:szCs w:val="16"/>
                <w:lang w:val="en-US"/>
              </w:rPr>
            </w:pPr>
            <w:r>
              <w:rPr>
                <w:sz w:val="16"/>
                <w:szCs w:val="16"/>
                <w:lang w:val="en-US"/>
              </w:rPr>
              <w:t>id=1.2.246.10.98765432.93.2006.2</w:t>
            </w:r>
          </w:p>
          <w:p w14:paraId="49D23D21" w14:textId="77777777" w:rsidR="00391BE2" w:rsidRDefault="00391BE2" w:rsidP="00391BE2">
            <w:pPr>
              <w:rPr>
                <w:sz w:val="16"/>
                <w:szCs w:val="16"/>
                <w:lang w:val="en-US"/>
              </w:rPr>
            </w:pPr>
            <w:r>
              <w:rPr>
                <w:sz w:val="16"/>
                <w:szCs w:val="16"/>
                <w:lang w:val="en-US"/>
              </w:rPr>
              <w:t>code=1</w:t>
            </w:r>
          </w:p>
          <w:p w14:paraId="024146C8"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5390C19A" w14:textId="77777777" w:rsidR="00391BE2" w:rsidRDefault="00391BE2" w:rsidP="00391BE2">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0D5B4E8D"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391BE2" w:rsidRDefault="00391BE2" w:rsidP="00391BE2">
            <w:pPr>
              <w:rPr>
                <w:sz w:val="16"/>
                <w:szCs w:val="16"/>
                <w:lang w:val="en-US"/>
              </w:rPr>
            </w:pPr>
            <w:r>
              <w:rPr>
                <w:sz w:val="16"/>
                <w:szCs w:val="16"/>
                <w:lang w:val="en-US"/>
              </w:rPr>
              <w:t>id=1.2.246.10.2323232.93.2006.23</w:t>
            </w:r>
          </w:p>
          <w:p w14:paraId="64205BCF" w14:textId="77777777" w:rsidR="00391BE2" w:rsidRDefault="00391BE2" w:rsidP="00391BE2">
            <w:pPr>
              <w:rPr>
                <w:sz w:val="16"/>
                <w:szCs w:val="16"/>
                <w:lang w:val="en-US"/>
              </w:rPr>
            </w:pPr>
            <w:r>
              <w:rPr>
                <w:sz w:val="16"/>
                <w:szCs w:val="16"/>
                <w:lang w:val="en-US"/>
              </w:rPr>
              <w:t>code=8</w:t>
            </w:r>
          </w:p>
          <w:p w14:paraId="672CE2A5" w14:textId="77777777" w:rsidR="00391BE2" w:rsidRDefault="00391BE2" w:rsidP="00391BE2">
            <w:pPr>
              <w:autoSpaceDE w:val="0"/>
              <w:autoSpaceDN w:val="0"/>
              <w:adjustRightInd w:val="0"/>
              <w:rPr>
                <w:sz w:val="16"/>
                <w:szCs w:val="16"/>
                <w:lang w:val="en-US"/>
              </w:rPr>
            </w:pPr>
            <w:r>
              <w:rPr>
                <w:sz w:val="16"/>
                <w:szCs w:val="16"/>
                <w:lang w:val="en-US"/>
              </w:rPr>
              <w:t>setId=1.2.246.10.2323232.93.2006.23</w:t>
            </w:r>
          </w:p>
          <w:p w14:paraId="4B328550" w14:textId="77777777" w:rsidR="00391BE2" w:rsidRDefault="00391BE2" w:rsidP="00391BE2">
            <w:pPr>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52D85B97" w14:textId="77777777" w:rsidR="00391BE2" w:rsidRDefault="00391BE2" w:rsidP="00391BE2">
            <w:pPr>
              <w:autoSpaceDE w:val="0"/>
              <w:autoSpaceDN w:val="0"/>
              <w:adjustRightInd w:val="0"/>
              <w:rPr>
                <w:color w:val="000000"/>
                <w:sz w:val="16"/>
                <w:szCs w:val="16"/>
                <w:highlight w:val="white"/>
                <w:lang w:val="en-US" w:eastAsia="en-US"/>
              </w:rPr>
            </w:pPr>
          </w:p>
        </w:tc>
      </w:tr>
      <w:tr w:rsidR="00391BE2" w14:paraId="63329709" w14:textId="77777777" w:rsidTr="748FFCC6">
        <w:tc>
          <w:tcPr>
            <w:tcW w:w="2261" w:type="dxa"/>
          </w:tcPr>
          <w:p w14:paraId="41DBE1EE" w14:textId="77777777" w:rsidR="00391BE2" w:rsidRDefault="00391BE2" w:rsidP="00391BE2">
            <w:pPr>
              <w:rPr>
                <w:sz w:val="20"/>
                <w:szCs w:val="20"/>
                <w:lang w:val="en-US"/>
              </w:rPr>
            </w:pPr>
            <w:r>
              <w:rPr>
                <w:sz w:val="20"/>
                <w:szCs w:val="20"/>
                <w:lang w:val="en-US"/>
              </w:rPr>
              <w:t>10 – Toimitus</w:t>
            </w:r>
          </w:p>
          <w:p w14:paraId="2CC832B3" w14:textId="77777777" w:rsidR="00391BE2" w:rsidRDefault="00391BE2" w:rsidP="00391BE2">
            <w:pPr>
              <w:rPr>
                <w:sz w:val="20"/>
                <w:szCs w:val="20"/>
                <w:lang w:val="en-US"/>
              </w:rPr>
            </w:pPr>
            <w:r w:rsidRPr="005951DF">
              <w:rPr>
                <w:sz w:val="20"/>
                <w:szCs w:val="20"/>
                <w:lang w:val="en-US"/>
              </w:rPr>
              <w:t>RCMR_IN000202FI01</w:t>
            </w:r>
          </w:p>
          <w:p w14:paraId="2E0610D4" w14:textId="77777777" w:rsidR="00391BE2" w:rsidRPr="005951DF" w:rsidRDefault="00391BE2" w:rsidP="00391BE2">
            <w:pPr>
              <w:rPr>
                <w:sz w:val="20"/>
                <w:szCs w:val="20"/>
                <w:lang w:val="en-US"/>
              </w:rPr>
            </w:pPr>
            <w:r w:rsidRPr="005951DF">
              <w:rPr>
                <w:sz w:val="20"/>
                <w:szCs w:val="20"/>
                <w:lang w:val="en-US"/>
              </w:rPr>
              <w:t>Original Dispense Document with Content</w:t>
            </w:r>
          </w:p>
          <w:p w14:paraId="20CA8DED" w14:textId="77777777" w:rsidR="00391BE2" w:rsidRDefault="00391BE2" w:rsidP="00391BE2">
            <w:pPr>
              <w:rPr>
                <w:sz w:val="20"/>
                <w:szCs w:val="20"/>
                <w:lang w:val="en-US"/>
              </w:rPr>
            </w:pPr>
          </w:p>
        </w:tc>
        <w:tc>
          <w:tcPr>
            <w:tcW w:w="709" w:type="dxa"/>
          </w:tcPr>
          <w:p w14:paraId="2D26D208" w14:textId="77777777" w:rsidR="00391BE2" w:rsidRDefault="00391BE2" w:rsidP="00391BE2">
            <w:pPr>
              <w:rPr>
                <w:sz w:val="20"/>
                <w:szCs w:val="20"/>
                <w:lang w:val="en-US"/>
              </w:rPr>
            </w:pPr>
            <w:r>
              <w:rPr>
                <w:sz w:val="20"/>
                <w:szCs w:val="20"/>
                <w:lang w:val="en-US"/>
              </w:rPr>
              <w:t>K</w:t>
            </w:r>
          </w:p>
        </w:tc>
        <w:tc>
          <w:tcPr>
            <w:tcW w:w="1984" w:type="dxa"/>
          </w:tcPr>
          <w:p w14:paraId="48AD99CE" w14:textId="77777777" w:rsidR="00391BE2" w:rsidRDefault="00391BE2" w:rsidP="00391BE2">
            <w:pPr>
              <w:rPr>
                <w:sz w:val="20"/>
                <w:szCs w:val="20"/>
              </w:rPr>
            </w:pPr>
            <w:r>
              <w:rPr>
                <w:sz w:val="20"/>
                <w:szCs w:val="20"/>
              </w:rPr>
              <w:t>Lääkemääräys, johon toimitus kohdistuu (typeCode=APND)</w:t>
            </w:r>
          </w:p>
        </w:tc>
        <w:tc>
          <w:tcPr>
            <w:tcW w:w="2835" w:type="dxa"/>
          </w:tcPr>
          <w:p w14:paraId="1945DF5E" w14:textId="77777777" w:rsidR="00391BE2" w:rsidRDefault="00391BE2" w:rsidP="00391BE2">
            <w:pPr>
              <w:rPr>
                <w:sz w:val="20"/>
                <w:szCs w:val="20"/>
              </w:rPr>
            </w:pPr>
            <w:r>
              <w:rPr>
                <w:sz w:val="20"/>
                <w:szCs w:val="20"/>
              </w:rPr>
              <w:t>Versionumero on 1.</w:t>
            </w:r>
          </w:p>
          <w:p w14:paraId="0BB033C2" w14:textId="77777777" w:rsidR="00391BE2" w:rsidRDefault="00391BE2" w:rsidP="00391BE2">
            <w:pPr>
              <w:rPr>
                <w:sz w:val="20"/>
                <w:szCs w:val="20"/>
              </w:rPr>
            </w:pPr>
            <w:r>
              <w:rPr>
                <w:sz w:val="20"/>
                <w:szCs w:val="20"/>
              </w:rPr>
              <w:t>SetId on uusi eli sama kuin id.</w:t>
            </w:r>
          </w:p>
        </w:tc>
        <w:tc>
          <w:tcPr>
            <w:tcW w:w="2693" w:type="dxa"/>
          </w:tcPr>
          <w:p w14:paraId="1C7E15EF" w14:textId="77777777" w:rsidR="00391BE2" w:rsidRDefault="00391BE2" w:rsidP="00391BE2">
            <w:pPr>
              <w:rPr>
                <w:sz w:val="16"/>
                <w:szCs w:val="16"/>
              </w:rPr>
            </w:pPr>
            <w:r>
              <w:rPr>
                <w:sz w:val="16"/>
                <w:szCs w:val="16"/>
              </w:rPr>
              <w:t>id=1.2.246.10.2323232.93.2006.25</w:t>
            </w:r>
          </w:p>
          <w:p w14:paraId="442DAF63" w14:textId="77777777" w:rsidR="00391BE2" w:rsidRDefault="00391BE2" w:rsidP="00391BE2">
            <w:pPr>
              <w:rPr>
                <w:sz w:val="16"/>
                <w:szCs w:val="16"/>
              </w:rPr>
            </w:pPr>
            <w:r>
              <w:rPr>
                <w:sz w:val="16"/>
                <w:szCs w:val="16"/>
              </w:rPr>
              <w:t>version=1</w:t>
            </w:r>
          </w:p>
          <w:p w14:paraId="02275796" w14:textId="77777777" w:rsidR="00391BE2" w:rsidRDefault="00391BE2" w:rsidP="00391BE2">
            <w:pPr>
              <w:rPr>
                <w:sz w:val="16"/>
                <w:szCs w:val="16"/>
              </w:rPr>
            </w:pPr>
            <w:r>
              <w:rPr>
                <w:sz w:val="16"/>
                <w:szCs w:val="16"/>
              </w:rPr>
              <w:t>setId=1.2.246.10.98765432.93.2006.25</w:t>
            </w:r>
          </w:p>
        </w:tc>
        <w:tc>
          <w:tcPr>
            <w:tcW w:w="2977" w:type="dxa"/>
          </w:tcPr>
          <w:p w14:paraId="02264C7A"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391BE2" w:rsidRDefault="00391BE2" w:rsidP="00391BE2">
            <w:pPr>
              <w:rPr>
                <w:sz w:val="16"/>
                <w:szCs w:val="16"/>
                <w:lang w:val="en-US"/>
              </w:rPr>
            </w:pPr>
            <w:r>
              <w:rPr>
                <w:sz w:val="16"/>
                <w:szCs w:val="16"/>
                <w:lang w:val="en-US"/>
              </w:rPr>
              <w:t>id=1.2.246.10.98765432.93.2006.2</w:t>
            </w:r>
          </w:p>
          <w:p w14:paraId="5040CE7E" w14:textId="77777777" w:rsidR="00391BE2" w:rsidRDefault="00391BE2" w:rsidP="00391BE2">
            <w:pPr>
              <w:rPr>
                <w:sz w:val="16"/>
                <w:szCs w:val="16"/>
                <w:lang w:val="en-US"/>
              </w:rPr>
            </w:pPr>
            <w:r>
              <w:rPr>
                <w:sz w:val="16"/>
                <w:szCs w:val="16"/>
                <w:lang w:val="en-US"/>
              </w:rPr>
              <w:t>code=1</w:t>
            </w:r>
          </w:p>
          <w:p w14:paraId="2EFE42BD" w14:textId="77777777" w:rsidR="00391BE2" w:rsidRDefault="00391BE2" w:rsidP="00391BE2">
            <w:pPr>
              <w:autoSpaceDE w:val="0"/>
              <w:autoSpaceDN w:val="0"/>
              <w:adjustRightInd w:val="0"/>
              <w:rPr>
                <w:sz w:val="16"/>
                <w:szCs w:val="16"/>
              </w:rPr>
            </w:pPr>
            <w:r>
              <w:rPr>
                <w:sz w:val="16"/>
                <w:szCs w:val="16"/>
              </w:rPr>
              <w:t>setId=1.2.246.10.98765432.93.2006.1</w:t>
            </w:r>
          </w:p>
          <w:p w14:paraId="13756549"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4FB9A481" w14:textId="77777777" w:rsidTr="748FFCC6">
        <w:tc>
          <w:tcPr>
            <w:tcW w:w="2261" w:type="dxa"/>
          </w:tcPr>
          <w:p w14:paraId="3F3B6A87" w14:textId="77777777" w:rsidR="00391BE2" w:rsidRPr="0005050A" w:rsidRDefault="00391BE2" w:rsidP="00391BE2">
            <w:pPr>
              <w:rPr>
                <w:sz w:val="20"/>
                <w:szCs w:val="20"/>
                <w:lang w:val="en-GB"/>
              </w:rPr>
            </w:pPr>
            <w:r w:rsidRPr="001250A1">
              <w:rPr>
                <w:sz w:val="20"/>
                <w:szCs w:val="20"/>
                <w:lang w:val="en-GB"/>
              </w:rPr>
              <w:t>11 - Toimituksen mitätöinti</w:t>
            </w:r>
          </w:p>
          <w:p w14:paraId="2633C4C3" w14:textId="77777777" w:rsidR="00391BE2" w:rsidRDefault="00391BE2" w:rsidP="00391BE2">
            <w:pPr>
              <w:rPr>
                <w:sz w:val="20"/>
                <w:szCs w:val="20"/>
                <w:lang w:val="en-US"/>
              </w:rPr>
            </w:pPr>
            <w:r>
              <w:rPr>
                <w:sz w:val="20"/>
                <w:szCs w:val="20"/>
                <w:lang w:val="en-US"/>
              </w:rPr>
              <w:t>RCMR_IN000223FI01</w:t>
            </w:r>
          </w:p>
          <w:p w14:paraId="4300AB63" w14:textId="77777777" w:rsidR="00391BE2" w:rsidRPr="00012CD9" w:rsidRDefault="00391BE2" w:rsidP="00391BE2">
            <w:pPr>
              <w:rPr>
                <w:sz w:val="20"/>
                <w:szCs w:val="20"/>
                <w:lang w:val="en-US"/>
              </w:rPr>
            </w:pPr>
            <w:r w:rsidRPr="005951DF">
              <w:rPr>
                <w:sz w:val="20"/>
                <w:szCs w:val="20"/>
                <w:lang w:val="en-US"/>
              </w:rPr>
              <w:t>Dispense Document Repudiation with Content</w:t>
            </w:r>
          </w:p>
        </w:tc>
        <w:tc>
          <w:tcPr>
            <w:tcW w:w="709" w:type="dxa"/>
          </w:tcPr>
          <w:p w14:paraId="2655ECD2" w14:textId="77777777" w:rsidR="00391BE2" w:rsidRDefault="00391BE2" w:rsidP="00391BE2">
            <w:pPr>
              <w:rPr>
                <w:sz w:val="20"/>
                <w:szCs w:val="20"/>
              </w:rPr>
            </w:pPr>
            <w:r>
              <w:rPr>
                <w:sz w:val="20"/>
                <w:szCs w:val="20"/>
              </w:rPr>
              <w:t>K</w:t>
            </w:r>
          </w:p>
        </w:tc>
        <w:tc>
          <w:tcPr>
            <w:tcW w:w="1984" w:type="dxa"/>
          </w:tcPr>
          <w:p w14:paraId="519ACDA9" w14:textId="77777777" w:rsidR="00391BE2" w:rsidRDefault="00391BE2" w:rsidP="00391BE2">
            <w:pPr>
              <w:rPr>
                <w:sz w:val="20"/>
                <w:szCs w:val="20"/>
              </w:rPr>
            </w:pPr>
            <w:r>
              <w:rPr>
                <w:sz w:val="20"/>
                <w:szCs w:val="20"/>
              </w:rPr>
              <w:t>Lääkemääräys, johon toimitus kohdistuu (typeCode=APND)</w:t>
            </w:r>
          </w:p>
          <w:p w14:paraId="14B4C9F4" w14:textId="77777777" w:rsidR="00391BE2" w:rsidRDefault="00391BE2" w:rsidP="00391BE2">
            <w:pPr>
              <w:rPr>
                <w:sz w:val="20"/>
                <w:szCs w:val="20"/>
              </w:rPr>
            </w:pPr>
            <w:r>
              <w:rPr>
                <w:sz w:val="20"/>
                <w:szCs w:val="20"/>
              </w:rPr>
              <w:t>Toimitussanoma (typeCode=RPLC)</w:t>
            </w:r>
          </w:p>
        </w:tc>
        <w:tc>
          <w:tcPr>
            <w:tcW w:w="2835" w:type="dxa"/>
          </w:tcPr>
          <w:p w14:paraId="537535DA" w14:textId="77777777" w:rsidR="00391BE2" w:rsidRDefault="00391BE2" w:rsidP="00391BE2">
            <w:pPr>
              <w:rPr>
                <w:sz w:val="20"/>
                <w:szCs w:val="20"/>
              </w:rPr>
            </w:pPr>
            <w:r>
              <w:rPr>
                <w:sz w:val="20"/>
                <w:szCs w:val="20"/>
              </w:rPr>
              <w:t>Versionumero kasvaa yhdellä.</w:t>
            </w:r>
          </w:p>
          <w:p w14:paraId="0748C57B" w14:textId="77777777" w:rsidR="00391BE2" w:rsidRDefault="00391BE2" w:rsidP="00391BE2">
            <w:pPr>
              <w:rPr>
                <w:sz w:val="20"/>
                <w:szCs w:val="20"/>
              </w:rPr>
            </w:pPr>
            <w:r>
              <w:rPr>
                <w:sz w:val="20"/>
                <w:szCs w:val="20"/>
              </w:rPr>
              <w:t>SetId on sama kuin mitätöitävässä toimituksessa.</w:t>
            </w:r>
          </w:p>
        </w:tc>
        <w:tc>
          <w:tcPr>
            <w:tcW w:w="2693" w:type="dxa"/>
          </w:tcPr>
          <w:p w14:paraId="24F51EE8" w14:textId="77777777" w:rsidR="00391BE2" w:rsidRDefault="00391BE2" w:rsidP="00391BE2">
            <w:pPr>
              <w:rPr>
                <w:sz w:val="16"/>
                <w:szCs w:val="16"/>
              </w:rPr>
            </w:pPr>
            <w:r>
              <w:rPr>
                <w:sz w:val="16"/>
                <w:szCs w:val="16"/>
              </w:rPr>
              <w:t>id=1.2.246.10.2323232.93.2006.27</w:t>
            </w:r>
          </w:p>
          <w:p w14:paraId="73B0B5D7" w14:textId="77777777" w:rsidR="00391BE2" w:rsidRDefault="00391BE2" w:rsidP="00391BE2">
            <w:pPr>
              <w:rPr>
                <w:sz w:val="16"/>
                <w:szCs w:val="16"/>
              </w:rPr>
            </w:pPr>
            <w:r>
              <w:rPr>
                <w:sz w:val="16"/>
                <w:szCs w:val="16"/>
              </w:rPr>
              <w:t>version=3</w:t>
            </w:r>
          </w:p>
          <w:p w14:paraId="1B91B197" w14:textId="77777777" w:rsidR="00391BE2" w:rsidRDefault="00391BE2" w:rsidP="00391BE2">
            <w:pPr>
              <w:rPr>
                <w:sz w:val="16"/>
                <w:szCs w:val="16"/>
              </w:rPr>
            </w:pPr>
            <w:r>
              <w:rPr>
                <w:sz w:val="16"/>
                <w:szCs w:val="16"/>
              </w:rPr>
              <w:t>setId=1.2.246.10.98765432.93.2006.25</w:t>
            </w:r>
          </w:p>
        </w:tc>
        <w:tc>
          <w:tcPr>
            <w:tcW w:w="2977" w:type="dxa"/>
          </w:tcPr>
          <w:p w14:paraId="3085E600" w14:textId="77777777" w:rsidR="00391BE2" w:rsidRDefault="00391BE2" w:rsidP="00391BE2">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391BE2" w:rsidRDefault="00391BE2" w:rsidP="00391BE2">
            <w:pPr>
              <w:keepNext/>
              <w:rPr>
                <w:sz w:val="16"/>
                <w:szCs w:val="16"/>
                <w:lang w:val="en-US"/>
              </w:rPr>
            </w:pPr>
            <w:r>
              <w:rPr>
                <w:sz w:val="16"/>
                <w:szCs w:val="16"/>
                <w:lang w:val="en-US"/>
              </w:rPr>
              <w:t>id=1.2.246.10.98765432.93.2006.2</w:t>
            </w:r>
          </w:p>
          <w:p w14:paraId="2B8C9291" w14:textId="77777777" w:rsidR="00391BE2" w:rsidRDefault="00391BE2" w:rsidP="00391BE2">
            <w:pPr>
              <w:keepNext/>
              <w:rPr>
                <w:sz w:val="16"/>
                <w:szCs w:val="16"/>
                <w:lang w:val="en-US"/>
              </w:rPr>
            </w:pPr>
            <w:r>
              <w:rPr>
                <w:sz w:val="16"/>
                <w:szCs w:val="16"/>
                <w:lang w:val="en-US"/>
              </w:rPr>
              <w:t>code=1</w:t>
            </w:r>
          </w:p>
          <w:p w14:paraId="1D11B8B0" w14:textId="77777777" w:rsidR="00391BE2" w:rsidRDefault="00391BE2" w:rsidP="00391BE2">
            <w:pPr>
              <w:keepNext/>
              <w:autoSpaceDE w:val="0"/>
              <w:autoSpaceDN w:val="0"/>
              <w:adjustRightInd w:val="0"/>
              <w:rPr>
                <w:sz w:val="16"/>
                <w:szCs w:val="16"/>
                <w:lang w:val="en-US"/>
              </w:rPr>
            </w:pPr>
            <w:r>
              <w:rPr>
                <w:sz w:val="16"/>
                <w:szCs w:val="16"/>
                <w:lang w:val="en-US"/>
              </w:rPr>
              <w:t>setId=1.2.246.10.98765432.93.2006.1</w:t>
            </w:r>
          </w:p>
          <w:p w14:paraId="73C57BA4" w14:textId="77777777" w:rsidR="00391BE2" w:rsidRDefault="00391BE2" w:rsidP="00391BE2">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8196E94" w14:textId="77777777" w:rsidR="00391BE2" w:rsidRPr="00FD1472" w:rsidRDefault="00391BE2" w:rsidP="00391BE2">
            <w:pPr>
              <w:keepNext/>
              <w:rPr>
                <w:sz w:val="16"/>
                <w:szCs w:val="16"/>
                <w:lang w:val="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391BE2" w:rsidRPr="00FD1472" w:rsidRDefault="00391BE2" w:rsidP="00391BE2">
            <w:pPr>
              <w:keepNext/>
              <w:rPr>
                <w:sz w:val="16"/>
                <w:szCs w:val="16"/>
                <w:lang w:val="en-US"/>
              </w:rPr>
            </w:pPr>
            <w:r w:rsidRPr="00FD1472">
              <w:rPr>
                <w:sz w:val="16"/>
                <w:szCs w:val="16"/>
                <w:lang w:val="en-US"/>
              </w:rPr>
              <w:t>code=10</w:t>
            </w:r>
          </w:p>
          <w:p w14:paraId="0559AF38" w14:textId="77777777" w:rsidR="00391BE2" w:rsidRPr="00FD1472" w:rsidRDefault="00391BE2" w:rsidP="00391BE2">
            <w:pPr>
              <w:keepNext/>
              <w:rPr>
                <w:sz w:val="16"/>
                <w:szCs w:val="16"/>
                <w:lang w:val="en-US"/>
              </w:rPr>
            </w:pPr>
            <w:r w:rsidRPr="00FD1472">
              <w:rPr>
                <w:sz w:val="16"/>
                <w:szCs w:val="16"/>
                <w:lang w:val="en-US"/>
              </w:rPr>
              <w:t>setId=1.2.246.10.98765432.93.2006.25</w:t>
            </w:r>
          </w:p>
          <w:p w14:paraId="5A4846A6"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3C5B3BA7" w14:textId="77777777" w:rsidTr="748FFCC6">
        <w:tc>
          <w:tcPr>
            <w:tcW w:w="2261" w:type="dxa"/>
          </w:tcPr>
          <w:p w14:paraId="7BBE7277" w14:textId="77777777" w:rsidR="00391BE2" w:rsidRPr="00012CD9" w:rsidRDefault="00391BE2" w:rsidP="00391BE2">
            <w:pPr>
              <w:rPr>
                <w:sz w:val="20"/>
                <w:szCs w:val="20"/>
                <w:lang w:val="en-US"/>
              </w:rPr>
            </w:pPr>
            <w:r w:rsidRPr="00012CD9">
              <w:rPr>
                <w:sz w:val="20"/>
                <w:szCs w:val="20"/>
                <w:lang w:val="en-US"/>
              </w:rPr>
              <w:t>12 - Toimituksen korjaus</w:t>
            </w:r>
          </w:p>
          <w:p w14:paraId="47BD0F59" w14:textId="77777777" w:rsidR="00391BE2" w:rsidRPr="005951DF" w:rsidRDefault="00391BE2" w:rsidP="00391BE2">
            <w:pPr>
              <w:rPr>
                <w:sz w:val="20"/>
                <w:szCs w:val="20"/>
                <w:lang w:val="en-US"/>
              </w:rPr>
            </w:pPr>
            <w:r w:rsidRPr="005951DF">
              <w:rPr>
                <w:sz w:val="20"/>
                <w:szCs w:val="20"/>
                <w:lang w:val="en-US"/>
              </w:rPr>
              <w:t>RCMR_IN000216FI01</w:t>
            </w:r>
          </w:p>
          <w:p w14:paraId="42DEDAE2" w14:textId="77777777" w:rsidR="00391BE2" w:rsidRPr="005951DF" w:rsidRDefault="00391BE2" w:rsidP="00391BE2">
            <w:pPr>
              <w:rPr>
                <w:sz w:val="20"/>
                <w:szCs w:val="20"/>
                <w:lang w:val="en-US"/>
              </w:rPr>
            </w:pPr>
            <w:r w:rsidRPr="005951DF">
              <w:rPr>
                <w:sz w:val="20"/>
                <w:szCs w:val="20"/>
                <w:lang w:val="en-US"/>
              </w:rPr>
              <w:t>Dispense Document Replacement with Content</w:t>
            </w:r>
          </w:p>
          <w:p w14:paraId="00BD9AD3" w14:textId="77777777" w:rsidR="00391BE2" w:rsidRPr="00012CD9" w:rsidRDefault="00391BE2" w:rsidP="00391BE2">
            <w:pPr>
              <w:rPr>
                <w:sz w:val="20"/>
                <w:szCs w:val="20"/>
                <w:lang w:val="en-US"/>
              </w:rPr>
            </w:pPr>
          </w:p>
        </w:tc>
        <w:tc>
          <w:tcPr>
            <w:tcW w:w="709" w:type="dxa"/>
          </w:tcPr>
          <w:p w14:paraId="37BD5856" w14:textId="77777777" w:rsidR="00391BE2" w:rsidRDefault="00391BE2" w:rsidP="00391BE2">
            <w:pPr>
              <w:rPr>
                <w:sz w:val="20"/>
                <w:szCs w:val="20"/>
              </w:rPr>
            </w:pPr>
            <w:r>
              <w:rPr>
                <w:sz w:val="20"/>
                <w:szCs w:val="20"/>
              </w:rPr>
              <w:t>K</w:t>
            </w:r>
          </w:p>
        </w:tc>
        <w:tc>
          <w:tcPr>
            <w:tcW w:w="1984" w:type="dxa"/>
          </w:tcPr>
          <w:p w14:paraId="1FA35ABC" w14:textId="77777777" w:rsidR="00391BE2" w:rsidRDefault="00391BE2" w:rsidP="00391BE2">
            <w:pPr>
              <w:rPr>
                <w:sz w:val="20"/>
                <w:szCs w:val="20"/>
              </w:rPr>
            </w:pPr>
            <w:r>
              <w:rPr>
                <w:sz w:val="20"/>
                <w:szCs w:val="20"/>
              </w:rPr>
              <w:t>Lääkemääräys, johon toimitus kohdistuu (typeCode=APND)</w:t>
            </w:r>
          </w:p>
          <w:p w14:paraId="148DE517" w14:textId="77777777" w:rsidR="00391BE2" w:rsidRDefault="00391BE2" w:rsidP="00391BE2">
            <w:pPr>
              <w:rPr>
                <w:sz w:val="20"/>
                <w:szCs w:val="20"/>
              </w:rPr>
            </w:pPr>
            <w:r>
              <w:rPr>
                <w:sz w:val="20"/>
                <w:szCs w:val="20"/>
              </w:rPr>
              <w:t>Toimitussanoma (typeCode=RPLC)</w:t>
            </w:r>
          </w:p>
        </w:tc>
        <w:tc>
          <w:tcPr>
            <w:tcW w:w="2835" w:type="dxa"/>
          </w:tcPr>
          <w:p w14:paraId="47ABF0A7" w14:textId="77777777" w:rsidR="00391BE2" w:rsidRDefault="00391BE2" w:rsidP="00391BE2">
            <w:pPr>
              <w:rPr>
                <w:sz w:val="20"/>
                <w:szCs w:val="20"/>
              </w:rPr>
            </w:pPr>
            <w:r>
              <w:rPr>
                <w:sz w:val="20"/>
                <w:szCs w:val="20"/>
              </w:rPr>
              <w:t>Versionumero kasvaa yhdellä.</w:t>
            </w:r>
          </w:p>
          <w:p w14:paraId="33F9E8F8" w14:textId="77777777" w:rsidR="00391BE2" w:rsidRDefault="00391BE2" w:rsidP="00391BE2">
            <w:pPr>
              <w:rPr>
                <w:sz w:val="20"/>
                <w:szCs w:val="20"/>
              </w:rPr>
            </w:pPr>
            <w:r>
              <w:rPr>
                <w:sz w:val="20"/>
                <w:szCs w:val="20"/>
              </w:rPr>
              <w:t>SetId on sama kuin korjattavassa toimituksessa.</w:t>
            </w:r>
          </w:p>
        </w:tc>
        <w:tc>
          <w:tcPr>
            <w:tcW w:w="2693" w:type="dxa"/>
          </w:tcPr>
          <w:p w14:paraId="034FF31C" w14:textId="77777777" w:rsidR="00391BE2" w:rsidRDefault="00391BE2" w:rsidP="00391BE2">
            <w:pPr>
              <w:rPr>
                <w:sz w:val="16"/>
                <w:szCs w:val="16"/>
              </w:rPr>
            </w:pPr>
            <w:r>
              <w:rPr>
                <w:sz w:val="16"/>
                <w:szCs w:val="16"/>
              </w:rPr>
              <w:t>id=1.2.246.10.2323232.93.2006.26</w:t>
            </w:r>
          </w:p>
          <w:p w14:paraId="5E5D0BCF" w14:textId="77777777" w:rsidR="00391BE2" w:rsidRDefault="00391BE2" w:rsidP="00391BE2">
            <w:pPr>
              <w:rPr>
                <w:sz w:val="16"/>
                <w:szCs w:val="16"/>
              </w:rPr>
            </w:pPr>
            <w:r>
              <w:rPr>
                <w:sz w:val="16"/>
                <w:szCs w:val="16"/>
              </w:rPr>
              <w:t>version=2</w:t>
            </w:r>
          </w:p>
          <w:p w14:paraId="5816A529" w14:textId="77777777" w:rsidR="00391BE2" w:rsidRDefault="00391BE2" w:rsidP="00391BE2">
            <w:pPr>
              <w:rPr>
                <w:sz w:val="16"/>
                <w:szCs w:val="16"/>
              </w:rPr>
            </w:pPr>
            <w:r>
              <w:rPr>
                <w:sz w:val="16"/>
                <w:szCs w:val="16"/>
              </w:rPr>
              <w:t>setId=1.2.246.10.98765432.93.2006.25</w:t>
            </w:r>
          </w:p>
        </w:tc>
        <w:tc>
          <w:tcPr>
            <w:tcW w:w="2977" w:type="dxa"/>
          </w:tcPr>
          <w:p w14:paraId="1466B74E"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391BE2" w:rsidRDefault="00391BE2" w:rsidP="00391BE2">
            <w:pPr>
              <w:rPr>
                <w:sz w:val="16"/>
                <w:szCs w:val="16"/>
                <w:lang w:val="en-US"/>
              </w:rPr>
            </w:pPr>
            <w:r>
              <w:rPr>
                <w:sz w:val="16"/>
                <w:szCs w:val="16"/>
                <w:lang w:val="en-US"/>
              </w:rPr>
              <w:t>id=1.2.246.10.98765432.93.2006.2</w:t>
            </w:r>
          </w:p>
          <w:p w14:paraId="24FEC08D" w14:textId="77777777" w:rsidR="00391BE2" w:rsidRDefault="00391BE2" w:rsidP="00391BE2">
            <w:pPr>
              <w:rPr>
                <w:sz w:val="16"/>
                <w:szCs w:val="16"/>
                <w:lang w:val="en-US"/>
              </w:rPr>
            </w:pPr>
            <w:r>
              <w:rPr>
                <w:sz w:val="16"/>
                <w:szCs w:val="16"/>
                <w:lang w:val="en-US"/>
              </w:rPr>
              <w:t>code=1</w:t>
            </w:r>
          </w:p>
          <w:p w14:paraId="0FD7B034"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3CDCAA37"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70411444"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391BE2" w:rsidRPr="002B42D7" w:rsidRDefault="00391BE2" w:rsidP="00391BE2">
            <w:pPr>
              <w:rPr>
                <w:sz w:val="16"/>
                <w:szCs w:val="16"/>
                <w:lang w:val="en-US"/>
              </w:rPr>
            </w:pPr>
            <w:r w:rsidRPr="002B42D7">
              <w:rPr>
                <w:sz w:val="16"/>
                <w:szCs w:val="16"/>
                <w:lang w:val="en-US"/>
              </w:rPr>
              <w:t>id=1.2.246.10.2323232.93.2006.25</w:t>
            </w:r>
          </w:p>
          <w:p w14:paraId="5A90DAF9" w14:textId="77777777" w:rsidR="00391BE2" w:rsidRPr="002B42D7" w:rsidRDefault="00391BE2" w:rsidP="00391BE2">
            <w:pPr>
              <w:rPr>
                <w:sz w:val="16"/>
                <w:szCs w:val="16"/>
                <w:lang w:val="en-US"/>
              </w:rPr>
            </w:pPr>
            <w:r w:rsidRPr="002B42D7">
              <w:rPr>
                <w:sz w:val="16"/>
                <w:szCs w:val="16"/>
                <w:lang w:val="en-US"/>
              </w:rPr>
              <w:t>code=10</w:t>
            </w:r>
          </w:p>
          <w:p w14:paraId="1981C872" w14:textId="77777777" w:rsidR="00391BE2" w:rsidRDefault="00391BE2" w:rsidP="00391BE2">
            <w:pPr>
              <w:rPr>
                <w:sz w:val="16"/>
                <w:szCs w:val="16"/>
              </w:rPr>
            </w:pPr>
            <w:r>
              <w:rPr>
                <w:sz w:val="16"/>
                <w:szCs w:val="16"/>
              </w:rPr>
              <w:t>setId=1.2.246.10.98765432.93.2006.25</w:t>
            </w:r>
          </w:p>
          <w:p w14:paraId="0831B320"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54FCE3F6" w14:textId="77777777" w:rsidTr="748FFCC6">
        <w:tc>
          <w:tcPr>
            <w:tcW w:w="2261" w:type="dxa"/>
          </w:tcPr>
          <w:p w14:paraId="7DB42DC6" w14:textId="77777777" w:rsidR="00391BE2" w:rsidRPr="0005050A" w:rsidRDefault="00391BE2" w:rsidP="00391BE2">
            <w:pPr>
              <w:keepLines/>
              <w:rPr>
                <w:sz w:val="20"/>
                <w:szCs w:val="20"/>
                <w:lang w:val="en-GB"/>
              </w:rPr>
            </w:pPr>
            <w:r w:rsidRPr="001250A1">
              <w:rPr>
                <w:sz w:val="20"/>
                <w:szCs w:val="20"/>
                <w:lang w:val="en-GB"/>
              </w:rPr>
              <w:t>16 – Annosjakelu</w:t>
            </w:r>
          </w:p>
          <w:p w14:paraId="5B2A4DC1" w14:textId="77777777" w:rsidR="00391BE2" w:rsidRDefault="00391BE2" w:rsidP="00391BE2">
            <w:pPr>
              <w:keepLines/>
              <w:rPr>
                <w:sz w:val="20"/>
                <w:szCs w:val="20"/>
                <w:lang w:val="en-US"/>
              </w:rPr>
            </w:pPr>
            <w:r>
              <w:rPr>
                <w:sz w:val="20"/>
                <w:szCs w:val="20"/>
                <w:lang w:val="en-US"/>
              </w:rPr>
              <w:t>RCMR_IN000208FI01</w:t>
            </w:r>
          </w:p>
          <w:p w14:paraId="4F396F29" w14:textId="77777777" w:rsidR="00391BE2" w:rsidRDefault="00391BE2" w:rsidP="00391BE2">
            <w:pPr>
              <w:keepLines/>
              <w:rPr>
                <w:sz w:val="20"/>
                <w:szCs w:val="20"/>
                <w:lang w:val="en-US"/>
              </w:rPr>
            </w:pPr>
            <w:r w:rsidRPr="001E2B81">
              <w:rPr>
                <w:sz w:val="20"/>
                <w:szCs w:val="20"/>
                <w:lang w:val="en-US"/>
              </w:rPr>
              <w:t>Prescription Portioned Fulfillment Delivery Request</w:t>
            </w:r>
          </w:p>
          <w:p w14:paraId="18A11CD2" w14:textId="77777777" w:rsidR="00391BE2" w:rsidRPr="00012CD9" w:rsidRDefault="00391BE2" w:rsidP="00391BE2">
            <w:pPr>
              <w:keepLines/>
              <w:rPr>
                <w:sz w:val="20"/>
                <w:szCs w:val="20"/>
                <w:lang w:val="en-US"/>
              </w:rPr>
            </w:pPr>
          </w:p>
        </w:tc>
        <w:tc>
          <w:tcPr>
            <w:tcW w:w="709" w:type="dxa"/>
          </w:tcPr>
          <w:p w14:paraId="65159EE5" w14:textId="77777777" w:rsidR="00391BE2" w:rsidRPr="00012CD9" w:rsidRDefault="00391BE2" w:rsidP="00391BE2">
            <w:pPr>
              <w:keepLines/>
              <w:rPr>
                <w:sz w:val="20"/>
                <w:szCs w:val="20"/>
                <w:lang w:val="en-US"/>
              </w:rPr>
            </w:pPr>
          </w:p>
        </w:tc>
        <w:tc>
          <w:tcPr>
            <w:tcW w:w="1984" w:type="dxa"/>
          </w:tcPr>
          <w:p w14:paraId="0E60D0D5" w14:textId="77777777" w:rsidR="00391BE2" w:rsidRDefault="00391BE2" w:rsidP="00391BE2">
            <w:pPr>
              <w:keepLines/>
              <w:rPr>
                <w:sz w:val="20"/>
                <w:szCs w:val="20"/>
              </w:rPr>
            </w:pPr>
            <w:r>
              <w:rPr>
                <w:sz w:val="20"/>
                <w:szCs w:val="20"/>
              </w:rPr>
              <w:t>Lääkemääräys, jota annosjakelu koskee (typeCode=APND)</w:t>
            </w:r>
          </w:p>
        </w:tc>
        <w:tc>
          <w:tcPr>
            <w:tcW w:w="2835" w:type="dxa"/>
          </w:tcPr>
          <w:p w14:paraId="062DEF3B" w14:textId="77777777" w:rsidR="00391BE2" w:rsidRDefault="00391BE2" w:rsidP="00391BE2">
            <w:pPr>
              <w:rPr>
                <w:sz w:val="20"/>
                <w:szCs w:val="20"/>
              </w:rPr>
            </w:pPr>
            <w:r>
              <w:rPr>
                <w:sz w:val="20"/>
                <w:szCs w:val="20"/>
              </w:rPr>
              <w:t>Versionumero on 1.</w:t>
            </w:r>
          </w:p>
          <w:p w14:paraId="28B9990F" w14:textId="77777777" w:rsidR="00391BE2" w:rsidRDefault="00391BE2" w:rsidP="00391BE2">
            <w:pPr>
              <w:keepLines/>
              <w:rPr>
                <w:sz w:val="20"/>
                <w:szCs w:val="20"/>
              </w:rPr>
            </w:pPr>
            <w:r>
              <w:rPr>
                <w:sz w:val="20"/>
                <w:szCs w:val="20"/>
              </w:rPr>
              <w:t>SetId on uusi eli sama kuin id.</w:t>
            </w:r>
          </w:p>
        </w:tc>
        <w:tc>
          <w:tcPr>
            <w:tcW w:w="2693" w:type="dxa"/>
          </w:tcPr>
          <w:p w14:paraId="29A49385" w14:textId="77777777" w:rsidR="00391BE2" w:rsidRDefault="00391BE2" w:rsidP="00391BE2">
            <w:pPr>
              <w:keepLines/>
              <w:rPr>
                <w:sz w:val="16"/>
                <w:szCs w:val="16"/>
                <w:lang w:val="sv-SE"/>
              </w:rPr>
            </w:pPr>
            <w:r>
              <w:rPr>
                <w:sz w:val="16"/>
                <w:szCs w:val="16"/>
                <w:lang w:val="sv-SE"/>
              </w:rPr>
              <w:t>id=1.2.246.10.98765432.93.2006.8</w:t>
            </w:r>
          </w:p>
          <w:p w14:paraId="392D1EA2" w14:textId="77777777" w:rsidR="00391BE2" w:rsidRDefault="00391BE2" w:rsidP="00391BE2">
            <w:pPr>
              <w:keepLines/>
              <w:rPr>
                <w:sz w:val="16"/>
                <w:szCs w:val="16"/>
                <w:lang w:val="sv-SE"/>
              </w:rPr>
            </w:pPr>
            <w:r>
              <w:rPr>
                <w:sz w:val="16"/>
                <w:szCs w:val="16"/>
                <w:lang w:val="sv-SE"/>
              </w:rPr>
              <w:t>version=1</w:t>
            </w:r>
          </w:p>
          <w:p w14:paraId="135E68DA" w14:textId="77777777" w:rsidR="00391BE2" w:rsidRDefault="00391BE2" w:rsidP="00391BE2">
            <w:pPr>
              <w:keepLines/>
              <w:rPr>
                <w:sz w:val="16"/>
                <w:szCs w:val="16"/>
                <w:lang w:val="sv-SE"/>
              </w:rPr>
            </w:pPr>
            <w:r>
              <w:rPr>
                <w:sz w:val="16"/>
                <w:szCs w:val="16"/>
                <w:lang w:val="sv-SE"/>
              </w:rPr>
              <w:t>setId=1.2.246.10.98765432.93.2006.8</w:t>
            </w:r>
          </w:p>
        </w:tc>
        <w:tc>
          <w:tcPr>
            <w:tcW w:w="2977" w:type="dxa"/>
          </w:tcPr>
          <w:p w14:paraId="437CF80F" w14:textId="77777777" w:rsidR="00391BE2" w:rsidRDefault="00391BE2" w:rsidP="00391BE2">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391BE2" w:rsidRDefault="00391BE2" w:rsidP="00391BE2">
            <w:pPr>
              <w:keepNext/>
              <w:keepLines/>
              <w:rPr>
                <w:sz w:val="16"/>
                <w:szCs w:val="16"/>
                <w:lang w:val="en-US"/>
              </w:rPr>
            </w:pPr>
            <w:r>
              <w:rPr>
                <w:sz w:val="16"/>
                <w:szCs w:val="16"/>
                <w:lang w:val="en-US"/>
              </w:rPr>
              <w:t>id=1.2.246.10.98765432.93.2006.2</w:t>
            </w:r>
          </w:p>
          <w:p w14:paraId="0021D081" w14:textId="77777777" w:rsidR="00391BE2" w:rsidRDefault="00391BE2" w:rsidP="00391BE2">
            <w:pPr>
              <w:keepNext/>
              <w:keepLines/>
              <w:rPr>
                <w:sz w:val="16"/>
                <w:szCs w:val="16"/>
                <w:lang w:val="en-US"/>
              </w:rPr>
            </w:pPr>
            <w:r>
              <w:rPr>
                <w:sz w:val="16"/>
                <w:szCs w:val="16"/>
                <w:lang w:val="en-US"/>
              </w:rPr>
              <w:t>code=1</w:t>
            </w:r>
          </w:p>
          <w:p w14:paraId="259851FF" w14:textId="77777777" w:rsidR="00391BE2" w:rsidRDefault="00391BE2" w:rsidP="00391BE2">
            <w:pPr>
              <w:keepNext/>
              <w:keepLines/>
              <w:autoSpaceDE w:val="0"/>
              <w:autoSpaceDN w:val="0"/>
              <w:adjustRightInd w:val="0"/>
              <w:rPr>
                <w:sz w:val="16"/>
                <w:szCs w:val="16"/>
                <w:lang w:val="en-US"/>
              </w:rPr>
            </w:pPr>
            <w:r>
              <w:rPr>
                <w:sz w:val="16"/>
                <w:szCs w:val="16"/>
                <w:lang w:val="en-US"/>
              </w:rPr>
              <w:t>setId=1.2.246.10.98765432.93.2006.1</w:t>
            </w:r>
          </w:p>
          <w:p w14:paraId="19DD7553" w14:textId="77777777" w:rsidR="00391BE2" w:rsidRDefault="00391BE2" w:rsidP="00391BE2">
            <w:pPr>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75116F37" w14:textId="77777777" w:rsidTr="748FFCC6">
        <w:tc>
          <w:tcPr>
            <w:tcW w:w="2261" w:type="dxa"/>
          </w:tcPr>
          <w:p w14:paraId="3EE750C3" w14:textId="77777777" w:rsidR="00391BE2" w:rsidRPr="0005050A" w:rsidRDefault="00391BE2" w:rsidP="00391BE2">
            <w:pPr>
              <w:rPr>
                <w:sz w:val="20"/>
                <w:szCs w:val="20"/>
                <w:lang w:val="en-GB"/>
              </w:rPr>
            </w:pPr>
            <w:r w:rsidRPr="001250A1">
              <w:rPr>
                <w:sz w:val="20"/>
                <w:szCs w:val="20"/>
                <w:lang w:val="en-GB"/>
              </w:rPr>
              <w:t>17 - Annosjakelun purku</w:t>
            </w:r>
          </w:p>
          <w:p w14:paraId="3F9CD4D3" w14:textId="77777777" w:rsidR="00391BE2" w:rsidRDefault="00391BE2" w:rsidP="00391BE2">
            <w:pPr>
              <w:rPr>
                <w:sz w:val="20"/>
                <w:szCs w:val="20"/>
                <w:lang w:val="en-US"/>
              </w:rPr>
            </w:pPr>
            <w:r w:rsidRPr="004E20ED">
              <w:rPr>
                <w:sz w:val="20"/>
                <w:szCs w:val="20"/>
                <w:lang w:val="en-US"/>
              </w:rPr>
              <w:t>RCMR_IN000716FI01</w:t>
            </w:r>
          </w:p>
          <w:p w14:paraId="70FB35EF" w14:textId="77777777" w:rsidR="00391BE2" w:rsidRDefault="00391BE2" w:rsidP="00391BE2">
            <w:pPr>
              <w:rPr>
                <w:sz w:val="20"/>
                <w:szCs w:val="20"/>
                <w:lang w:val="en-US"/>
              </w:rPr>
            </w:pPr>
            <w:r w:rsidRPr="004E20ED">
              <w:rPr>
                <w:sz w:val="20"/>
                <w:szCs w:val="20"/>
                <w:lang w:val="en-US"/>
              </w:rPr>
              <w:t>Prescription Portioned Fulfillment Delivery Cancellation</w:t>
            </w:r>
          </w:p>
          <w:p w14:paraId="7060C2BB" w14:textId="77777777" w:rsidR="00391BE2" w:rsidRPr="00012CD9" w:rsidRDefault="00391BE2" w:rsidP="00391BE2">
            <w:pPr>
              <w:rPr>
                <w:sz w:val="20"/>
                <w:szCs w:val="20"/>
                <w:lang w:val="en-US"/>
              </w:rPr>
            </w:pPr>
          </w:p>
        </w:tc>
        <w:tc>
          <w:tcPr>
            <w:tcW w:w="709" w:type="dxa"/>
          </w:tcPr>
          <w:p w14:paraId="3D34A5C7" w14:textId="77777777" w:rsidR="00391BE2" w:rsidRPr="00012CD9" w:rsidRDefault="00391BE2" w:rsidP="00391BE2">
            <w:pPr>
              <w:rPr>
                <w:sz w:val="20"/>
                <w:szCs w:val="20"/>
                <w:lang w:val="en-US"/>
              </w:rPr>
            </w:pPr>
          </w:p>
        </w:tc>
        <w:tc>
          <w:tcPr>
            <w:tcW w:w="1984" w:type="dxa"/>
          </w:tcPr>
          <w:p w14:paraId="586F40D6" w14:textId="77777777" w:rsidR="00391BE2" w:rsidRDefault="00391BE2" w:rsidP="00391BE2">
            <w:pPr>
              <w:rPr>
                <w:sz w:val="20"/>
                <w:szCs w:val="20"/>
              </w:rPr>
            </w:pPr>
            <w:r>
              <w:rPr>
                <w:sz w:val="20"/>
                <w:szCs w:val="20"/>
              </w:rPr>
              <w:t>Lääkemääräys, jota annosjakelun purku koskee (typeCode=APND)</w:t>
            </w:r>
          </w:p>
          <w:p w14:paraId="38DDEF77" w14:textId="77777777" w:rsidR="00391BE2" w:rsidRDefault="00391BE2" w:rsidP="00391BE2">
            <w:pPr>
              <w:rPr>
                <w:sz w:val="20"/>
                <w:szCs w:val="20"/>
              </w:rPr>
            </w:pPr>
            <w:r>
              <w:rPr>
                <w:sz w:val="20"/>
                <w:szCs w:val="20"/>
              </w:rPr>
              <w:t>Purettava annosjakelusanoma (typecCode=RPLC)</w:t>
            </w:r>
          </w:p>
        </w:tc>
        <w:tc>
          <w:tcPr>
            <w:tcW w:w="2835" w:type="dxa"/>
          </w:tcPr>
          <w:p w14:paraId="039B1A73" w14:textId="77777777" w:rsidR="00391BE2" w:rsidRDefault="00391BE2" w:rsidP="00391BE2">
            <w:pPr>
              <w:rPr>
                <w:sz w:val="20"/>
                <w:szCs w:val="20"/>
              </w:rPr>
            </w:pPr>
            <w:r>
              <w:rPr>
                <w:sz w:val="20"/>
                <w:szCs w:val="20"/>
              </w:rPr>
              <w:t>Versionumero kasvaa yhdellä.</w:t>
            </w:r>
          </w:p>
          <w:p w14:paraId="7812F822" w14:textId="77777777" w:rsidR="00391BE2" w:rsidRDefault="00391BE2" w:rsidP="00391BE2">
            <w:pPr>
              <w:rPr>
                <w:sz w:val="20"/>
                <w:szCs w:val="20"/>
              </w:rPr>
            </w:pPr>
            <w:r>
              <w:rPr>
                <w:sz w:val="20"/>
                <w:szCs w:val="20"/>
              </w:rPr>
              <w:t>SetId on sama kuin purettavassa annosjakelusanomassa.</w:t>
            </w:r>
          </w:p>
        </w:tc>
        <w:tc>
          <w:tcPr>
            <w:tcW w:w="2693" w:type="dxa"/>
          </w:tcPr>
          <w:p w14:paraId="63EDCB70" w14:textId="77777777" w:rsidR="00391BE2" w:rsidRDefault="00391BE2" w:rsidP="00391BE2">
            <w:pPr>
              <w:rPr>
                <w:sz w:val="16"/>
                <w:szCs w:val="16"/>
                <w:lang w:val="sv-SE"/>
              </w:rPr>
            </w:pPr>
            <w:r>
              <w:rPr>
                <w:sz w:val="16"/>
                <w:szCs w:val="16"/>
                <w:lang w:val="sv-SE"/>
              </w:rPr>
              <w:t>id=1.2.246.10.98765432.93.2006.9</w:t>
            </w:r>
          </w:p>
          <w:p w14:paraId="0B3CC45D" w14:textId="77777777" w:rsidR="00391BE2" w:rsidRDefault="00391BE2" w:rsidP="00391BE2">
            <w:pPr>
              <w:rPr>
                <w:sz w:val="16"/>
                <w:szCs w:val="16"/>
                <w:lang w:val="sv-SE"/>
              </w:rPr>
            </w:pPr>
            <w:r>
              <w:rPr>
                <w:sz w:val="16"/>
                <w:szCs w:val="16"/>
                <w:lang w:val="sv-SE"/>
              </w:rPr>
              <w:t>version=2</w:t>
            </w:r>
          </w:p>
          <w:p w14:paraId="3746212A" w14:textId="77777777" w:rsidR="00391BE2" w:rsidRDefault="00391BE2" w:rsidP="00391BE2">
            <w:pPr>
              <w:rPr>
                <w:sz w:val="16"/>
                <w:szCs w:val="16"/>
                <w:lang w:val="sv-SE"/>
              </w:rPr>
            </w:pPr>
            <w:r>
              <w:rPr>
                <w:sz w:val="16"/>
                <w:szCs w:val="16"/>
                <w:lang w:val="sv-SE"/>
              </w:rPr>
              <w:t>setId=1.2.246.10.98765432.93.2006.8</w:t>
            </w:r>
          </w:p>
        </w:tc>
        <w:tc>
          <w:tcPr>
            <w:tcW w:w="2977" w:type="dxa"/>
          </w:tcPr>
          <w:p w14:paraId="6D464678"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391BE2" w:rsidRDefault="00391BE2" w:rsidP="00391BE2">
            <w:pPr>
              <w:rPr>
                <w:sz w:val="16"/>
                <w:szCs w:val="16"/>
                <w:lang w:val="en-US"/>
              </w:rPr>
            </w:pPr>
            <w:r>
              <w:rPr>
                <w:sz w:val="16"/>
                <w:szCs w:val="16"/>
                <w:lang w:val="en-US"/>
              </w:rPr>
              <w:t>id=1.2.246.10.98765432.93.2006.2</w:t>
            </w:r>
          </w:p>
          <w:p w14:paraId="22D97335" w14:textId="77777777" w:rsidR="00391BE2" w:rsidRDefault="00391BE2" w:rsidP="00391BE2">
            <w:pPr>
              <w:rPr>
                <w:sz w:val="16"/>
                <w:szCs w:val="16"/>
                <w:lang w:val="en-US"/>
              </w:rPr>
            </w:pPr>
            <w:r>
              <w:rPr>
                <w:sz w:val="16"/>
                <w:szCs w:val="16"/>
                <w:lang w:val="en-US"/>
              </w:rPr>
              <w:t>code=1</w:t>
            </w:r>
          </w:p>
          <w:p w14:paraId="738CBF57"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72C02B62"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52AAD1B"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391BE2" w:rsidRDefault="00391BE2" w:rsidP="00391BE2">
            <w:pPr>
              <w:rPr>
                <w:sz w:val="16"/>
                <w:szCs w:val="16"/>
                <w:lang w:val="en-US"/>
              </w:rPr>
            </w:pPr>
            <w:r>
              <w:rPr>
                <w:sz w:val="16"/>
                <w:szCs w:val="16"/>
                <w:lang w:val="en-US"/>
              </w:rPr>
              <w:t>id=1.2.246.10.98765432.93.2006.8</w:t>
            </w:r>
          </w:p>
          <w:p w14:paraId="6883E92C" w14:textId="77777777" w:rsidR="00391BE2" w:rsidRDefault="00391BE2" w:rsidP="00391BE2">
            <w:pPr>
              <w:rPr>
                <w:sz w:val="16"/>
                <w:szCs w:val="16"/>
                <w:lang w:val="en-US"/>
              </w:rPr>
            </w:pPr>
            <w:r>
              <w:rPr>
                <w:sz w:val="16"/>
                <w:szCs w:val="16"/>
                <w:lang w:val="en-US"/>
              </w:rPr>
              <w:t>code=16</w:t>
            </w:r>
          </w:p>
          <w:p w14:paraId="07023DEA" w14:textId="77777777" w:rsidR="00391BE2" w:rsidRDefault="00391BE2" w:rsidP="00391BE2">
            <w:pPr>
              <w:rPr>
                <w:sz w:val="16"/>
                <w:szCs w:val="16"/>
                <w:lang w:val="en-US"/>
              </w:rPr>
            </w:pPr>
            <w:r>
              <w:rPr>
                <w:sz w:val="16"/>
                <w:szCs w:val="16"/>
                <w:lang w:val="en-US"/>
              </w:rPr>
              <w:t>setId=1.2.246.10.98765432.93.2006.8</w:t>
            </w:r>
          </w:p>
          <w:p w14:paraId="2F784631"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rsidRPr="00012CD9" w14:paraId="394B1FD2" w14:textId="77777777" w:rsidTr="748FFCC6">
        <w:tc>
          <w:tcPr>
            <w:tcW w:w="2261" w:type="dxa"/>
          </w:tcPr>
          <w:p w14:paraId="2DCBF9BD" w14:textId="77777777" w:rsidR="00391BE2" w:rsidRDefault="00391BE2" w:rsidP="00391BE2">
            <w:pPr>
              <w:rPr>
                <w:sz w:val="20"/>
                <w:szCs w:val="20"/>
                <w:lang w:val="en-US"/>
              </w:rPr>
            </w:pPr>
            <w:r>
              <w:rPr>
                <w:sz w:val="20"/>
                <w:szCs w:val="20"/>
                <w:lang w:val="en-US"/>
              </w:rPr>
              <w:t>18 - Toimitusvarauksen purku</w:t>
            </w:r>
          </w:p>
          <w:p w14:paraId="5758AA2D" w14:textId="066E5887" w:rsidR="00391BE2" w:rsidRDefault="00391BE2" w:rsidP="00391BE2">
            <w:pPr>
              <w:rPr>
                <w:sz w:val="20"/>
                <w:szCs w:val="20"/>
                <w:lang w:val="en-US"/>
              </w:rPr>
            </w:pPr>
            <w:bookmarkStart w:id="202" w:name="_Ref189450047"/>
            <w:bookmarkStart w:id="203" w:name="_Toc189974689"/>
            <w:r w:rsidRPr="006D2308">
              <w:rPr>
                <w:sz w:val="20"/>
                <w:szCs w:val="20"/>
                <w:lang w:val="en-US"/>
              </w:rPr>
              <w:t>RCMR_IN000516FI01</w:t>
            </w:r>
          </w:p>
          <w:p w14:paraId="5A965A0C" w14:textId="1542A0BA" w:rsidR="00391BE2" w:rsidRPr="006D2308" w:rsidRDefault="00391BE2" w:rsidP="00391BE2">
            <w:pPr>
              <w:rPr>
                <w:sz w:val="20"/>
                <w:szCs w:val="20"/>
                <w:lang w:val="en-US"/>
              </w:rPr>
            </w:pPr>
            <w:r w:rsidRPr="006D2308">
              <w:rPr>
                <w:sz w:val="20"/>
                <w:szCs w:val="20"/>
                <w:lang w:val="en-US"/>
              </w:rPr>
              <w:t xml:space="preserve">Prescription Fulfillment Reservation Cancel </w:t>
            </w:r>
            <w:bookmarkEnd w:id="202"/>
            <w:bookmarkEnd w:id="203"/>
          </w:p>
        </w:tc>
        <w:tc>
          <w:tcPr>
            <w:tcW w:w="709" w:type="dxa"/>
          </w:tcPr>
          <w:p w14:paraId="34B8784A" w14:textId="77777777" w:rsidR="00391BE2" w:rsidRPr="006D2308" w:rsidRDefault="00391BE2" w:rsidP="00391BE2">
            <w:pPr>
              <w:rPr>
                <w:sz w:val="20"/>
                <w:szCs w:val="20"/>
                <w:lang w:val="en-US"/>
              </w:rPr>
            </w:pPr>
          </w:p>
        </w:tc>
        <w:tc>
          <w:tcPr>
            <w:tcW w:w="1984" w:type="dxa"/>
          </w:tcPr>
          <w:p w14:paraId="1EE98687" w14:textId="77777777" w:rsidR="00391BE2" w:rsidRDefault="00391BE2" w:rsidP="00391BE2">
            <w:pPr>
              <w:rPr>
                <w:sz w:val="20"/>
                <w:szCs w:val="20"/>
              </w:rPr>
            </w:pPr>
            <w:r>
              <w:rPr>
                <w:sz w:val="20"/>
                <w:szCs w:val="20"/>
              </w:rPr>
              <w:t>Kyselyn yhteydessä tehdyn toimitusvarauksen purku, lääkemääräys (typeCode=APND)</w:t>
            </w:r>
          </w:p>
        </w:tc>
        <w:tc>
          <w:tcPr>
            <w:tcW w:w="2835" w:type="dxa"/>
          </w:tcPr>
          <w:p w14:paraId="01084E74" w14:textId="77777777" w:rsidR="00391BE2" w:rsidRDefault="00391BE2" w:rsidP="00391BE2">
            <w:pPr>
              <w:rPr>
                <w:sz w:val="20"/>
                <w:szCs w:val="20"/>
              </w:rPr>
            </w:pPr>
            <w:r>
              <w:rPr>
                <w:sz w:val="20"/>
                <w:szCs w:val="20"/>
              </w:rPr>
              <w:t>Versionumero on 1.</w:t>
            </w:r>
          </w:p>
          <w:p w14:paraId="6474800E" w14:textId="77777777" w:rsidR="00391BE2" w:rsidRDefault="00391BE2" w:rsidP="00391BE2">
            <w:pPr>
              <w:rPr>
                <w:sz w:val="20"/>
                <w:szCs w:val="20"/>
              </w:rPr>
            </w:pPr>
            <w:r>
              <w:rPr>
                <w:sz w:val="20"/>
                <w:szCs w:val="20"/>
              </w:rPr>
              <w:t>SetId on uusi eli sama kuin id.</w:t>
            </w:r>
          </w:p>
        </w:tc>
        <w:tc>
          <w:tcPr>
            <w:tcW w:w="2693" w:type="dxa"/>
          </w:tcPr>
          <w:p w14:paraId="46880B23" w14:textId="77777777" w:rsidR="00391BE2" w:rsidRDefault="00391BE2" w:rsidP="00391BE2">
            <w:pPr>
              <w:rPr>
                <w:sz w:val="16"/>
                <w:szCs w:val="16"/>
                <w:lang w:val="sv-SE"/>
              </w:rPr>
            </w:pPr>
            <w:r>
              <w:rPr>
                <w:sz w:val="16"/>
                <w:szCs w:val="16"/>
                <w:lang w:val="sv-SE"/>
              </w:rPr>
              <w:t>id=1.2.246.10.98765432.93.2006.77</w:t>
            </w:r>
          </w:p>
          <w:p w14:paraId="0FB5DFB3" w14:textId="77777777" w:rsidR="00391BE2" w:rsidRDefault="00391BE2" w:rsidP="00391BE2">
            <w:pPr>
              <w:rPr>
                <w:sz w:val="16"/>
                <w:szCs w:val="16"/>
                <w:lang w:val="sv-SE"/>
              </w:rPr>
            </w:pPr>
            <w:r>
              <w:rPr>
                <w:sz w:val="16"/>
                <w:szCs w:val="16"/>
                <w:lang w:val="sv-SE"/>
              </w:rPr>
              <w:t>version=1</w:t>
            </w:r>
          </w:p>
          <w:p w14:paraId="17445838" w14:textId="77777777" w:rsidR="00391BE2" w:rsidRDefault="00391BE2" w:rsidP="00391BE2">
            <w:pPr>
              <w:rPr>
                <w:sz w:val="16"/>
                <w:szCs w:val="16"/>
              </w:rPr>
            </w:pPr>
            <w:r>
              <w:rPr>
                <w:sz w:val="16"/>
                <w:szCs w:val="16"/>
                <w:lang w:val="sv-SE"/>
              </w:rPr>
              <w:t>setId=1.2.246.10.98765432.93.2006.77</w:t>
            </w:r>
          </w:p>
        </w:tc>
        <w:tc>
          <w:tcPr>
            <w:tcW w:w="2977" w:type="dxa"/>
          </w:tcPr>
          <w:p w14:paraId="56639EF1"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391BE2" w:rsidRDefault="00391BE2" w:rsidP="00391BE2">
            <w:pPr>
              <w:rPr>
                <w:sz w:val="16"/>
                <w:szCs w:val="16"/>
                <w:lang w:val="en-US"/>
              </w:rPr>
            </w:pPr>
            <w:r>
              <w:rPr>
                <w:sz w:val="16"/>
                <w:szCs w:val="16"/>
                <w:lang w:val="en-US"/>
              </w:rPr>
              <w:t>id=1.2.246.10.98765432.93.2006.2</w:t>
            </w:r>
          </w:p>
          <w:p w14:paraId="1BA98A36" w14:textId="77777777" w:rsidR="00391BE2" w:rsidRDefault="00391BE2" w:rsidP="00391BE2">
            <w:pPr>
              <w:rPr>
                <w:sz w:val="16"/>
                <w:szCs w:val="16"/>
                <w:lang w:val="en-US"/>
              </w:rPr>
            </w:pPr>
            <w:r>
              <w:rPr>
                <w:sz w:val="16"/>
                <w:szCs w:val="16"/>
                <w:lang w:val="en-US"/>
              </w:rPr>
              <w:t>code=1</w:t>
            </w:r>
          </w:p>
          <w:p w14:paraId="59E4F39E" w14:textId="77777777" w:rsidR="00391BE2" w:rsidRDefault="00391BE2" w:rsidP="00391BE2">
            <w:pPr>
              <w:autoSpaceDE w:val="0"/>
              <w:autoSpaceDN w:val="0"/>
              <w:adjustRightInd w:val="0"/>
              <w:rPr>
                <w:sz w:val="16"/>
                <w:szCs w:val="16"/>
              </w:rPr>
            </w:pPr>
            <w:r>
              <w:rPr>
                <w:sz w:val="16"/>
                <w:szCs w:val="16"/>
              </w:rPr>
              <w:t>setId=1.2.246.10.98765432.93.2006.1</w:t>
            </w:r>
          </w:p>
          <w:p w14:paraId="17367D30" w14:textId="77777777" w:rsidR="00391BE2" w:rsidRPr="00012CD9" w:rsidRDefault="00391BE2" w:rsidP="00391BE2">
            <w:pPr>
              <w:autoSpaceDE w:val="0"/>
              <w:autoSpaceDN w:val="0"/>
              <w:adjustRightInd w:val="0"/>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F163F3" w:rsidRPr="00012CD9" w14:paraId="317DEEC1" w14:textId="77777777" w:rsidTr="748FFCC6">
        <w:tc>
          <w:tcPr>
            <w:tcW w:w="2261" w:type="dxa"/>
          </w:tcPr>
          <w:p w14:paraId="71625C94" w14:textId="77777777" w:rsidR="00F163F3" w:rsidRDefault="00F163F3" w:rsidP="00F163F3">
            <w:pPr>
              <w:rPr>
                <w:sz w:val="20"/>
                <w:szCs w:val="20"/>
                <w:lang w:val="en-US"/>
              </w:rPr>
            </w:pPr>
            <w:r>
              <w:rPr>
                <w:sz w:val="20"/>
                <w:szCs w:val="20"/>
                <w:lang w:val="en-US"/>
              </w:rPr>
              <w:t>21 - Erityislupavaraus</w:t>
            </w:r>
          </w:p>
          <w:p w14:paraId="09CAAA83" w14:textId="658684E9" w:rsidR="00F163F3" w:rsidRDefault="00F163F3" w:rsidP="00F163F3">
            <w:pPr>
              <w:rPr>
                <w:sz w:val="20"/>
                <w:szCs w:val="20"/>
                <w:lang w:val="en-US"/>
              </w:rPr>
            </w:pPr>
            <w:r w:rsidRPr="00BD6EDB">
              <w:rPr>
                <w:sz w:val="20"/>
                <w:szCs w:val="20"/>
                <w:lang w:val="en-US"/>
              </w:rPr>
              <w:t>RCMR_IN000408FI01</w:t>
            </w:r>
            <w:r>
              <w:rPr>
                <w:sz w:val="20"/>
                <w:szCs w:val="20"/>
                <w:lang w:val="en-US"/>
              </w:rPr>
              <w:t xml:space="preserve"> </w:t>
            </w:r>
            <w:r w:rsidRPr="00D3554E">
              <w:rPr>
                <w:sz w:val="20"/>
                <w:szCs w:val="20"/>
                <w:lang w:val="en-US"/>
              </w:rPr>
              <w:t xml:space="preserve">Prescription Special Permit Hold Request </w:t>
            </w:r>
            <w:r w:rsidRPr="006D2308">
              <w:rPr>
                <w:sz w:val="20"/>
                <w:szCs w:val="20"/>
                <w:lang w:val="en-US"/>
              </w:rPr>
              <w:t xml:space="preserve"> </w:t>
            </w:r>
          </w:p>
        </w:tc>
        <w:tc>
          <w:tcPr>
            <w:tcW w:w="709" w:type="dxa"/>
          </w:tcPr>
          <w:p w14:paraId="3EFC108C" w14:textId="77777777" w:rsidR="00F163F3" w:rsidRPr="006D2308" w:rsidRDefault="00F163F3" w:rsidP="00F163F3">
            <w:pPr>
              <w:rPr>
                <w:sz w:val="20"/>
                <w:szCs w:val="20"/>
                <w:lang w:val="en-US"/>
              </w:rPr>
            </w:pPr>
          </w:p>
        </w:tc>
        <w:tc>
          <w:tcPr>
            <w:tcW w:w="1984" w:type="dxa"/>
          </w:tcPr>
          <w:p w14:paraId="6713A419" w14:textId="74A5D541" w:rsidR="00F163F3" w:rsidRDefault="00F163F3" w:rsidP="00F163F3">
            <w:pPr>
              <w:rPr>
                <w:sz w:val="20"/>
                <w:szCs w:val="20"/>
              </w:rPr>
            </w:pPr>
            <w:r>
              <w:rPr>
                <w:sz w:val="20"/>
                <w:szCs w:val="20"/>
              </w:rPr>
              <w:t>Lääkemääräys, jota erityislupavaraus koskee (typeCode=APND)</w:t>
            </w:r>
          </w:p>
        </w:tc>
        <w:tc>
          <w:tcPr>
            <w:tcW w:w="2835" w:type="dxa"/>
          </w:tcPr>
          <w:p w14:paraId="18F30D0F" w14:textId="77777777" w:rsidR="00F163F3" w:rsidRDefault="00F163F3" w:rsidP="00F163F3">
            <w:pPr>
              <w:rPr>
                <w:sz w:val="20"/>
                <w:szCs w:val="20"/>
              </w:rPr>
            </w:pPr>
            <w:r>
              <w:rPr>
                <w:sz w:val="20"/>
                <w:szCs w:val="20"/>
              </w:rPr>
              <w:t>Versionumero on 1.</w:t>
            </w:r>
          </w:p>
          <w:p w14:paraId="778B39BB" w14:textId="3F48C866" w:rsidR="00F163F3" w:rsidRDefault="00F163F3" w:rsidP="00F163F3">
            <w:pPr>
              <w:rPr>
                <w:sz w:val="20"/>
                <w:szCs w:val="20"/>
              </w:rPr>
            </w:pPr>
            <w:r>
              <w:rPr>
                <w:sz w:val="20"/>
                <w:szCs w:val="20"/>
              </w:rPr>
              <w:t>SetId on uusi eli sama kuin id.</w:t>
            </w:r>
          </w:p>
        </w:tc>
        <w:tc>
          <w:tcPr>
            <w:tcW w:w="2693" w:type="dxa"/>
          </w:tcPr>
          <w:p w14:paraId="663CC3A0" w14:textId="77777777" w:rsidR="00F163F3" w:rsidRDefault="00F163F3" w:rsidP="00F163F3">
            <w:pPr>
              <w:rPr>
                <w:sz w:val="16"/>
                <w:szCs w:val="16"/>
                <w:lang w:val="sv-SE"/>
              </w:rPr>
            </w:pPr>
            <w:r>
              <w:rPr>
                <w:sz w:val="16"/>
                <w:szCs w:val="16"/>
                <w:lang w:val="sv-SE"/>
              </w:rPr>
              <w:t>id=1.2.246.10.98765432.93.2006.77</w:t>
            </w:r>
          </w:p>
          <w:p w14:paraId="4429B168" w14:textId="77777777" w:rsidR="00F163F3" w:rsidRDefault="00F163F3" w:rsidP="00F163F3">
            <w:pPr>
              <w:rPr>
                <w:sz w:val="16"/>
                <w:szCs w:val="16"/>
                <w:lang w:val="sv-SE"/>
              </w:rPr>
            </w:pPr>
            <w:r>
              <w:rPr>
                <w:sz w:val="16"/>
                <w:szCs w:val="16"/>
                <w:lang w:val="sv-SE"/>
              </w:rPr>
              <w:t>version=1</w:t>
            </w:r>
          </w:p>
          <w:p w14:paraId="3332B54B" w14:textId="0E87CC49" w:rsidR="00F163F3" w:rsidRDefault="00F163F3" w:rsidP="00F163F3">
            <w:pPr>
              <w:rPr>
                <w:sz w:val="16"/>
                <w:szCs w:val="16"/>
                <w:lang w:val="sv-SE"/>
              </w:rPr>
            </w:pPr>
            <w:r>
              <w:rPr>
                <w:sz w:val="16"/>
                <w:szCs w:val="16"/>
                <w:lang w:val="sv-SE"/>
              </w:rPr>
              <w:t>setId=1.2.246.10.98765432.93.2006.77</w:t>
            </w:r>
          </w:p>
        </w:tc>
        <w:tc>
          <w:tcPr>
            <w:tcW w:w="2977" w:type="dxa"/>
          </w:tcPr>
          <w:p w14:paraId="0AB4B668" w14:textId="77777777" w:rsidR="00F163F3" w:rsidRDefault="00F163F3" w:rsidP="00F163F3">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1C67BDD" w14:textId="77777777" w:rsidR="00F163F3" w:rsidRDefault="00F163F3" w:rsidP="00F163F3">
            <w:pPr>
              <w:rPr>
                <w:sz w:val="16"/>
                <w:szCs w:val="16"/>
                <w:lang w:val="en-US"/>
              </w:rPr>
            </w:pPr>
            <w:r>
              <w:rPr>
                <w:sz w:val="16"/>
                <w:szCs w:val="16"/>
                <w:lang w:val="en-US"/>
              </w:rPr>
              <w:t>id=1.2.246.10.98765432.93.2006.2</w:t>
            </w:r>
          </w:p>
          <w:p w14:paraId="468A9D15" w14:textId="77777777" w:rsidR="00F163F3" w:rsidRDefault="00F163F3" w:rsidP="00F163F3">
            <w:pPr>
              <w:rPr>
                <w:sz w:val="16"/>
                <w:szCs w:val="16"/>
                <w:lang w:val="en-US"/>
              </w:rPr>
            </w:pPr>
            <w:r>
              <w:rPr>
                <w:sz w:val="16"/>
                <w:szCs w:val="16"/>
                <w:lang w:val="en-US"/>
              </w:rPr>
              <w:t>code=1</w:t>
            </w:r>
          </w:p>
          <w:p w14:paraId="4EB919A0" w14:textId="77777777" w:rsidR="00F163F3" w:rsidRDefault="00F163F3" w:rsidP="00F163F3">
            <w:pPr>
              <w:autoSpaceDE w:val="0"/>
              <w:autoSpaceDN w:val="0"/>
              <w:adjustRightInd w:val="0"/>
              <w:rPr>
                <w:sz w:val="16"/>
                <w:szCs w:val="16"/>
              </w:rPr>
            </w:pPr>
            <w:r>
              <w:rPr>
                <w:sz w:val="16"/>
                <w:szCs w:val="16"/>
              </w:rPr>
              <w:t>setId=1.2.246.10.98765432.93.2006.1</w:t>
            </w:r>
          </w:p>
          <w:p w14:paraId="3B61C98D" w14:textId="2E18F7A7" w:rsidR="00F163F3" w:rsidRDefault="00F163F3" w:rsidP="00F163F3">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700C90" w:rsidRPr="00012CD9" w14:paraId="759AFCDC" w14:textId="77777777" w:rsidTr="748FFCC6">
        <w:tc>
          <w:tcPr>
            <w:tcW w:w="2261" w:type="dxa"/>
          </w:tcPr>
          <w:p w14:paraId="0EE1840F" w14:textId="77777777" w:rsidR="00F163F3" w:rsidRDefault="00F163F3" w:rsidP="00F163F3">
            <w:pPr>
              <w:rPr>
                <w:sz w:val="20"/>
                <w:szCs w:val="20"/>
                <w:lang w:val="en-US"/>
              </w:rPr>
            </w:pPr>
            <w:r>
              <w:rPr>
                <w:sz w:val="20"/>
                <w:szCs w:val="20"/>
                <w:lang w:val="en-US"/>
              </w:rPr>
              <w:t>22 - Erityislupavarauksen purku</w:t>
            </w:r>
          </w:p>
          <w:p w14:paraId="4CA7FC88" w14:textId="7C93E460" w:rsidR="00700C90" w:rsidRDefault="00BD6EDB" w:rsidP="00700C90">
            <w:pPr>
              <w:rPr>
                <w:sz w:val="20"/>
                <w:szCs w:val="20"/>
                <w:lang w:val="en-US"/>
              </w:rPr>
            </w:pPr>
            <w:r w:rsidRPr="00BD6EDB">
              <w:rPr>
                <w:sz w:val="20"/>
                <w:szCs w:val="20"/>
                <w:lang w:val="en-US"/>
              </w:rPr>
              <w:t>RCMR_</w:t>
            </w:r>
            <w:r w:rsidR="00F163F3" w:rsidRPr="00177447">
              <w:rPr>
                <w:sz w:val="20"/>
                <w:szCs w:val="20"/>
                <w:lang w:val="en-US"/>
              </w:rPr>
              <w:t>IN000916FI01</w:t>
            </w:r>
            <w:r w:rsidR="00D3554E">
              <w:rPr>
                <w:sz w:val="20"/>
                <w:szCs w:val="20"/>
                <w:lang w:val="en-US"/>
              </w:rPr>
              <w:t xml:space="preserve"> </w:t>
            </w:r>
            <w:r w:rsidR="00D3554E" w:rsidRPr="00D3554E">
              <w:rPr>
                <w:sz w:val="20"/>
                <w:szCs w:val="20"/>
                <w:lang w:val="en-US"/>
              </w:rPr>
              <w:t xml:space="preserve">Prescription Special Permit Hold </w:t>
            </w:r>
            <w:r w:rsidR="00F163F3" w:rsidRPr="00BD5977">
              <w:rPr>
                <w:sz w:val="20"/>
                <w:szCs w:val="20"/>
                <w:lang w:val="en-US"/>
              </w:rPr>
              <w:t>Cancellation</w:t>
            </w:r>
            <w:r w:rsidR="00D3554E" w:rsidRPr="00D3554E">
              <w:rPr>
                <w:sz w:val="20"/>
                <w:szCs w:val="20"/>
                <w:lang w:val="en-US"/>
              </w:rPr>
              <w:t xml:space="preserve"> </w:t>
            </w:r>
            <w:r w:rsidR="00700C90" w:rsidRPr="006D2308">
              <w:rPr>
                <w:sz w:val="20"/>
                <w:szCs w:val="20"/>
                <w:lang w:val="en-US"/>
              </w:rPr>
              <w:t xml:space="preserve"> </w:t>
            </w:r>
          </w:p>
        </w:tc>
        <w:tc>
          <w:tcPr>
            <w:tcW w:w="709" w:type="dxa"/>
          </w:tcPr>
          <w:p w14:paraId="638FC79E" w14:textId="77777777" w:rsidR="00700C90" w:rsidRPr="006D2308" w:rsidRDefault="00700C90" w:rsidP="00700C90">
            <w:pPr>
              <w:rPr>
                <w:sz w:val="20"/>
                <w:szCs w:val="20"/>
                <w:lang w:val="en-US"/>
              </w:rPr>
            </w:pPr>
          </w:p>
        </w:tc>
        <w:tc>
          <w:tcPr>
            <w:tcW w:w="1984" w:type="dxa"/>
          </w:tcPr>
          <w:p w14:paraId="50AD282A" w14:textId="77777777" w:rsidR="00F163F3" w:rsidRDefault="00813F26" w:rsidP="00F163F3">
            <w:pPr>
              <w:rPr>
                <w:sz w:val="20"/>
                <w:szCs w:val="20"/>
              </w:rPr>
            </w:pPr>
            <w:r>
              <w:rPr>
                <w:sz w:val="20"/>
                <w:szCs w:val="20"/>
              </w:rPr>
              <w:t xml:space="preserve">Lääkemääräys, jota </w:t>
            </w:r>
            <w:r w:rsidR="007A1FBE">
              <w:rPr>
                <w:sz w:val="20"/>
                <w:szCs w:val="20"/>
              </w:rPr>
              <w:t xml:space="preserve">erityislupavaraus koskee </w:t>
            </w:r>
            <w:r w:rsidR="00700C90">
              <w:rPr>
                <w:sz w:val="20"/>
                <w:szCs w:val="20"/>
              </w:rPr>
              <w:t>(typeCode=APND)</w:t>
            </w:r>
          </w:p>
          <w:p w14:paraId="1DE9ECEA" w14:textId="1DEAC5AD" w:rsidR="00700C90" w:rsidRDefault="00F163F3" w:rsidP="00700C90">
            <w:pPr>
              <w:rPr>
                <w:sz w:val="20"/>
                <w:szCs w:val="20"/>
              </w:rPr>
            </w:pPr>
            <w:r w:rsidRPr="00B06DC5">
              <w:rPr>
                <w:sz w:val="20"/>
                <w:szCs w:val="20"/>
              </w:rPr>
              <w:t xml:space="preserve">Purettava </w:t>
            </w:r>
            <w:r>
              <w:rPr>
                <w:sz w:val="20"/>
                <w:szCs w:val="20"/>
              </w:rPr>
              <w:t>erityislupa</w:t>
            </w:r>
            <w:r w:rsidRPr="00B06DC5">
              <w:rPr>
                <w:sz w:val="20"/>
                <w:szCs w:val="20"/>
              </w:rPr>
              <w:t>varaussanoma (typecCode=RPLC)</w:t>
            </w:r>
            <w:r>
              <w:rPr>
                <w:sz w:val="20"/>
                <w:szCs w:val="20"/>
              </w:rPr>
              <w:t xml:space="preserve"> </w:t>
            </w:r>
          </w:p>
        </w:tc>
        <w:tc>
          <w:tcPr>
            <w:tcW w:w="2835" w:type="dxa"/>
          </w:tcPr>
          <w:p w14:paraId="52AE3F56" w14:textId="77777777" w:rsidR="00F163F3" w:rsidRDefault="00F163F3" w:rsidP="00F163F3">
            <w:pPr>
              <w:rPr>
                <w:sz w:val="20"/>
                <w:szCs w:val="20"/>
              </w:rPr>
            </w:pPr>
            <w:r>
              <w:rPr>
                <w:sz w:val="20"/>
                <w:szCs w:val="20"/>
              </w:rPr>
              <w:t>Versionumero kasvaa yhdellä.</w:t>
            </w:r>
          </w:p>
          <w:p w14:paraId="323291CB" w14:textId="01C096A5" w:rsidR="00700C90" w:rsidRDefault="00700C90" w:rsidP="00700C90">
            <w:pPr>
              <w:rPr>
                <w:sz w:val="20"/>
                <w:szCs w:val="20"/>
              </w:rPr>
            </w:pPr>
            <w:r>
              <w:rPr>
                <w:sz w:val="20"/>
                <w:szCs w:val="20"/>
              </w:rPr>
              <w:t xml:space="preserve">SetId on sama kuin </w:t>
            </w:r>
            <w:r w:rsidR="00F163F3">
              <w:rPr>
                <w:sz w:val="20"/>
                <w:szCs w:val="20"/>
              </w:rPr>
              <w:t>purettavassa varauksessa</w:t>
            </w:r>
            <w:r>
              <w:rPr>
                <w:sz w:val="20"/>
                <w:szCs w:val="20"/>
              </w:rPr>
              <w:t>.</w:t>
            </w:r>
          </w:p>
        </w:tc>
        <w:tc>
          <w:tcPr>
            <w:tcW w:w="2693" w:type="dxa"/>
          </w:tcPr>
          <w:p w14:paraId="545FE798" w14:textId="77777777" w:rsidR="00F163F3" w:rsidRDefault="00F163F3" w:rsidP="00F163F3">
            <w:pPr>
              <w:rPr>
                <w:sz w:val="16"/>
                <w:szCs w:val="16"/>
                <w:lang w:val="sv-SE"/>
              </w:rPr>
            </w:pPr>
            <w:r>
              <w:rPr>
                <w:sz w:val="16"/>
                <w:szCs w:val="16"/>
                <w:lang w:val="sv-SE"/>
              </w:rPr>
              <w:t>id=1.2.246.10.98765432.93.2006.78</w:t>
            </w:r>
          </w:p>
          <w:p w14:paraId="7E44A023" w14:textId="77777777" w:rsidR="00F163F3" w:rsidRDefault="00F163F3" w:rsidP="00F163F3">
            <w:pPr>
              <w:rPr>
                <w:sz w:val="16"/>
                <w:szCs w:val="16"/>
                <w:lang w:val="sv-SE"/>
              </w:rPr>
            </w:pPr>
            <w:r>
              <w:rPr>
                <w:sz w:val="16"/>
                <w:szCs w:val="16"/>
                <w:lang w:val="sv-SE"/>
              </w:rPr>
              <w:t>version=2</w:t>
            </w:r>
          </w:p>
          <w:p w14:paraId="590FE8D8" w14:textId="29C06177" w:rsidR="00700C90" w:rsidRDefault="00700C90" w:rsidP="00700C90">
            <w:pPr>
              <w:rPr>
                <w:sz w:val="16"/>
                <w:szCs w:val="16"/>
                <w:lang w:val="sv-SE"/>
              </w:rPr>
            </w:pPr>
            <w:r>
              <w:rPr>
                <w:sz w:val="16"/>
                <w:szCs w:val="16"/>
                <w:lang w:val="sv-SE"/>
              </w:rPr>
              <w:t>setId=1.2.246.10.98765432.93.2006.77</w:t>
            </w:r>
          </w:p>
        </w:tc>
        <w:tc>
          <w:tcPr>
            <w:tcW w:w="2977" w:type="dxa"/>
          </w:tcPr>
          <w:p w14:paraId="5467EAB8" w14:textId="77777777" w:rsidR="00700C90" w:rsidRDefault="00700C90" w:rsidP="00700C90">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1A4828A" w14:textId="77777777" w:rsidR="00700C90" w:rsidRDefault="00700C90" w:rsidP="00700C90">
            <w:pPr>
              <w:rPr>
                <w:sz w:val="16"/>
                <w:szCs w:val="16"/>
                <w:lang w:val="en-US"/>
              </w:rPr>
            </w:pPr>
            <w:r>
              <w:rPr>
                <w:sz w:val="16"/>
                <w:szCs w:val="16"/>
                <w:lang w:val="en-US"/>
              </w:rPr>
              <w:t>id=1.2.246.10.98765432.93.2006.2</w:t>
            </w:r>
          </w:p>
          <w:p w14:paraId="0F30BEFA" w14:textId="77777777" w:rsidR="00700C90" w:rsidRDefault="00700C90" w:rsidP="00700C90">
            <w:pPr>
              <w:rPr>
                <w:sz w:val="16"/>
                <w:szCs w:val="16"/>
                <w:lang w:val="en-US"/>
              </w:rPr>
            </w:pPr>
            <w:r>
              <w:rPr>
                <w:sz w:val="16"/>
                <w:szCs w:val="16"/>
                <w:lang w:val="en-US"/>
              </w:rPr>
              <w:t>code=1</w:t>
            </w:r>
          </w:p>
          <w:p w14:paraId="5C1B444D" w14:textId="77777777" w:rsidR="00700C90" w:rsidRDefault="00700C90" w:rsidP="00700C90">
            <w:pPr>
              <w:autoSpaceDE w:val="0"/>
              <w:autoSpaceDN w:val="0"/>
              <w:adjustRightInd w:val="0"/>
              <w:rPr>
                <w:sz w:val="16"/>
                <w:szCs w:val="16"/>
                <w:lang w:val="en-US"/>
              </w:rPr>
            </w:pPr>
            <w:r>
              <w:rPr>
                <w:sz w:val="16"/>
                <w:szCs w:val="16"/>
                <w:lang w:val="en-US"/>
              </w:rPr>
              <w:t>setId=1.2.246.10.98765432.93.2006.1</w:t>
            </w:r>
          </w:p>
          <w:p w14:paraId="1D1822C1" w14:textId="77777777" w:rsidR="00F163F3" w:rsidRDefault="00700C90" w:rsidP="00F163F3">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1FA055A" w14:textId="77777777" w:rsidR="00F163F3" w:rsidRDefault="00F163F3" w:rsidP="00F163F3">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FAC3339" w14:textId="77777777" w:rsidR="00F163F3" w:rsidRPr="00066593" w:rsidRDefault="00F163F3" w:rsidP="00F163F3">
            <w:pPr>
              <w:rPr>
                <w:sz w:val="16"/>
                <w:szCs w:val="16"/>
                <w:lang w:val="en-US"/>
              </w:rPr>
            </w:pPr>
            <w:r w:rsidRPr="00066593">
              <w:rPr>
                <w:sz w:val="16"/>
                <w:szCs w:val="16"/>
                <w:lang w:val="en-US"/>
              </w:rPr>
              <w:t>id=</w:t>
            </w:r>
            <w:r w:rsidRPr="00446C9F">
              <w:rPr>
                <w:sz w:val="16"/>
                <w:szCs w:val="16"/>
                <w:lang w:val="en-US"/>
              </w:rPr>
              <w:t>1.2.246.10.98765432.93.2006.77</w:t>
            </w:r>
          </w:p>
          <w:p w14:paraId="7C35F043" w14:textId="77777777" w:rsidR="00F163F3" w:rsidRPr="00066593" w:rsidRDefault="00F163F3" w:rsidP="00F163F3">
            <w:pPr>
              <w:rPr>
                <w:sz w:val="16"/>
                <w:szCs w:val="16"/>
                <w:lang w:val="en-US"/>
              </w:rPr>
            </w:pPr>
            <w:r w:rsidRPr="00066593">
              <w:rPr>
                <w:sz w:val="16"/>
                <w:szCs w:val="16"/>
                <w:lang w:val="en-US"/>
              </w:rPr>
              <w:t>code=6</w:t>
            </w:r>
          </w:p>
          <w:p w14:paraId="3C4F4362" w14:textId="77777777" w:rsidR="00F163F3" w:rsidRPr="00066593" w:rsidRDefault="00F163F3" w:rsidP="00F163F3">
            <w:pPr>
              <w:rPr>
                <w:sz w:val="16"/>
                <w:szCs w:val="16"/>
                <w:lang w:val="en-US"/>
              </w:rPr>
            </w:pPr>
            <w:r w:rsidRPr="00066593">
              <w:rPr>
                <w:sz w:val="16"/>
                <w:szCs w:val="16"/>
                <w:lang w:val="en-US"/>
              </w:rPr>
              <w:t>setId=</w:t>
            </w:r>
            <w:r>
              <w:rPr>
                <w:sz w:val="16"/>
                <w:szCs w:val="16"/>
                <w:lang w:val="sv-SE"/>
              </w:rPr>
              <w:t>1.2.246.10.98765432.93.2006.77</w:t>
            </w:r>
          </w:p>
          <w:p w14:paraId="526486FA" w14:textId="47D8E8FB" w:rsidR="00700C90" w:rsidRDefault="00F163F3" w:rsidP="00700C90">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F530A7" w:rsidRPr="00012CD9" w14:paraId="128A226E" w14:textId="77777777" w:rsidTr="748FFCC6">
        <w:tc>
          <w:tcPr>
            <w:tcW w:w="2261" w:type="dxa"/>
          </w:tcPr>
          <w:p w14:paraId="4B76C2D7" w14:textId="158F5E42" w:rsidR="00880134" w:rsidRPr="007E4A3D" w:rsidRDefault="00880134" w:rsidP="00880134">
            <w:pPr>
              <w:rPr>
                <w:sz w:val="20"/>
                <w:szCs w:val="20"/>
                <w:lang w:val="en-US"/>
              </w:rPr>
            </w:pPr>
            <w:r>
              <w:rPr>
                <w:sz w:val="20"/>
                <w:szCs w:val="20"/>
                <w:lang w:val="en-US"/>
              </w:rPr>
              <w:t>2</w:t>
            </w:r>
            <w:r w:rsidR="003A0BC6">
              <w:rPr>
                <w:sz w:val="20"/>
                <w:szCs w:val="20"/>
                <w:lang w:val="en-US"/>
              </w:rPr>
              <w:t>3</w:t>
            </w:r>
            <w:r w:rsidRPr="007E4A3D">
              <w:rPr>
                <w:sz w:val="20"/>
                <w:szCs w:val="20"/>
                <w:lang w:val="en-US"/>
              </w:rPr>
              <w:t xml:space="preserve"> – Lääkkeen lopetta</w:t>
            </w:r>
            <w:r w:rsidR="00B97261">
              <w:rPr>
                <w:sz w:val="20"/>
                <w:szCs w:val="20"/>
                <w:lang w:val="en-US"/>
              </w:rPr>
              <w:t>mismerkintä</w:t>
            </w:r>
            <w:r w:rsidRPr="007E4A3D">
              <w:rPr>
                <w:sz w:val="20"/>
                <w:szCs w:val="20"/>
                <w:lang w:val="en-US"/>
              </w:rPr>
              <w:t xml:space="preserve"> RCMR_IN000</w:t>
            </w:r>
            <w:r w:rsidR="00E82FB1">
              <w:rPr>
                <w:sz w:val="20"/>
                <w:szCs w:val="20"/>
                <w:lang w:val="en-US"/>
              </w:rPr>
              <w:t>30</w:t>
            </w:r>
            <w:r w:rsidR="003446BD">
              <w:rPr>
                <w:sz w:val="20"/>
                <w:szCs w:val="20"/>
                <w:lang w:val="en-US"/>
              </w:rPr>
              <w:t>3</w:t>
            </w:r>
            <w:r w:rsidRPr="007E4A3D">
              <w:rPr>
                <w:sz w:val="20"/>
                <w:szCs w:val="20"/>
                <w:lang w:val="en-US"/>
              </w:rPr>
              <w:t>FI01</w:t>
            </w:r>
          </w:p>
          <w:p w14:paraId="23A66596" w14:textId="261D850E" w:rsidR="00F530A7" w:rsidRDefault="00880134" w:rsidP="00F530A7">
            <w:pPr>
              <w:rPr>
                <w:sz w:val="20"/>
                <w:szCs w:val="20"/>
                <w:lang w:val="en-US"/>
              </w:rPr>
            </w:pPr>
            <w:r w:rsidRPr="0064643C">
              <w:rPr>
                <w:sz w:val="20"/>
                <w:szCs w:val="20"/>
                <w:lang w:val="en-US"/>
              </w:rPr>
              <w:t>Original Document with Content</w:t>
            </w:r>
          </w:p>
        </w:tc>
        <w:tc>
          <w:tcPr>
            <w:tcW w:w="709" w:type="dxa"/>
          </w:tcPr>
          <w:p w14:paraId="4193FD8A" w14:textId="5586207C" w:rsidR="00F530A7" w:rsidRPr="006D2308" w:rsidRDefault="00880134" w:rsidP="00F530A7">
            <w:pPr>
              <w:rPr>
                <w:sz w:val="20"/>
                <w:szCs w:val="20"/>
                <w:lang w:val="en-US"/>
              </w:rPr>
            </w:pPr>
            <w:r>
              <w:rPr>
                <w:sz w:val="20"/>
                <w:szCs w:val="20"/>
                <w:lang w:val="en-US"/>
              </w:rPr>
              <w:t>K</w:t>
            </w:r>
          </w:p>
        </w:tc>
        <w:tc>
          <w:tcPr>
            <w:tcW w:w="1984" w:type="dxa"/>
          </w:tcPr>
          <w:p w14:paraId="65726D00" w14:textId="21E79617" w:rsidR="00F530A7" w:rsidRDefault="00F530A7" w:rsidP="00F530A7">
            <w:pPr>
              <w:rPr>
                <w:sz w:val="20"/>
                <w:szCs w:val="20"/>
              </w:rPr>
            </w:pPr>
          </w:p>
        </w:tc>
        <w:tc>
          <w:tcPr>
            <w:tcW w:w="2835" w:type="dxa"/>
          </w:tcPr>
          <w:p w14:paraId="159909F2" w14:textId="77777777" w:rsidR="00880134" w:rsidRDefault="00880134" w:rsidP="00880134">
            <w:pPr>
              <w:rPr>
                <w:sz w:val="20"/>
                <w:szCs w:val="20"/>
              </w:rPr>
            </w:pPr>
            <w:r>
              <w:rPr>
                <w:sz w:val="20"/>
                <w:szCs w:val="20"/>
              </w:rPr>
              <w:t>Versionumero on 1.</w:t>
            </w:r>
          </w:p>
          <w:p w14:paraId="71CC78FB" w14:textId="2B1F34AC" w:rsidR="00F530A7" w:rsidRDefault="00880134" w:rsidP="00F530A7">
            <w:pPr>
              <w:rPr>
                <w:sz w:val="20"/>
                <w:szCs w:val="20"/>
              </w:rPr>
            </w:pPr>
            <w:r>
              <w:rPr>
                <w:sz w:val="20"/>
                <w:szCs w:val="20"/>
              </w:rPr>
              <w:t>SetId on uusi eli sama kuin id.</w:t>
            </w:r>
          </w:p>
        </w:tc>
        <w:tc>
          <w:tcPr>
            <w:tcW w:w="2693" w:type="dxa"/>
          </w:tcPr>
          <w:p w14:paraId="67348752" w14:textId="77777777" w:rsidR="00880134" w:rsidRPr="0022776A" w:rsidRDefault="00880134" w:rsidP="00880134">
            <w:pPr>
              <w:rPr>
                <w:sz w:val="16"/>
                <w:szCs w:val="16"/>
              </w:rPr>
            </w:pPr>
            <w:r w:rsidRPr="0022776A">
              <w:rPr>
                <w:sz w:val="16"/>
                <w:szCs w:val="16"/>
              </w:rPr>
              <w:t>id=1.2.246.10.98765432.93.2006.1</w:t>
            </w:r>
          </w:p>
          <w:p w14:paraId="653830A6" w14:textId="77777777" w:rsidR="00880134" w:rsidRPr="0022776A" w:rsidRDefault="00880134" w:rsidP="00880134">
            <w:pPr>
              <w:rPr>
                <w:sz w:val="16"/>
                <w:szCs w:val="16"/>
              </w:rPr>
            </w:pPr>
            <w:r w:rsidRPr="0022776A">
              <w:rPr>
                <w:sz w:val="16"/>
                <w:szCs w:val="16"/>
              </w:rPr>
              <w:t>version=1</w:t>
            </w:r>
          </w:p>
          <w:p w14:paraId="4C4A292C" w14:textId="37AF44AB" w:rsidR="00F530A7" w:rsidRDefault="00880134" w:rsidP="00EC2031">
            <w:pPr>
              <w:rPr>
                <w:sz w:val="16"/>
                <w:szCs w:val="16"/>
                <w:lang w:val="sv-SE"/>
              </w:rPr>
            </w:pPr>
            <w:r w:rsidRPr="0022776A">
              <w:rPr>
                <w:sz w:val="16"/>
                <w:szCs w:val="16"/>
              </w:rPr>
              <w:t>setId=1.2.246.10.98765432.93.2006.1</w:t>
            </w:r>
          </w:p>
        </w:tc>
        <w:tc>
          <w:tcPr>
            <w:tcW w:w="2977" w:type="dxa"/>
          </w:tcPr>
          <w:p w14:paraId="541A5DB7" w14:textId="57F28BCC" w:rsidR="00F530A7" w:rsidRDefault="00F530A7" w:rsidP="00534DDF">
            <w:pPr>
              <w:autoSpaceDE w:val="0"/>
              <w:autoSpaceDN w:val="0"/>
              <w:adjustRightInd w:val="0"/>
              <w:rPr>
                <w:color w:val="0000FF"/>
                <w:sz w:val="16"/>
                <w:szCs w:val="16"/>
                <w:highlight w:val="white"/>
                <w:lang w:val="en-US" w:eastAsia="en-US"/>
              </w:rPr>
            </w:pPr>
          </w:p>
        </w:tc>
      </w:tr>
      <w:tr w:rsidR="001C57AA" w:rsidRPr="00012CD9" w14:paraId="41F604CE" w14:textId="77777777" w:rsidTr="748FFCC6">
        <w:tc>
          <w:tcPr>
            <w:tcW w:w="2261" w:type="dxa"/>
          </w:tcPr>
          <w:p w14:paraId="2BF2156A" w14:textId="405A4CA7" w:rsidR="00B5215D" w:rsidRDefault="00D86ED6" w:rsidP="00880134">
            <w:pPr>
              <w:rPr>
                <w:sz w:val="20"/>
                <w:szCs w:val="20"/>
                <w:lang w:val="en-US"/>
              </w:rPr>
            </w:pPr>
            <w:r>
              <w:rPr>
                <w:sz w:val="20"/>
                <w:szCs w:val="20"/>
                <w:lang w:val="en-US"/>
              </w:rPr>
              <w:t>24- Lääkkeen lopettamis</w:t>
            </w:r>
            <w:r w:rsidR="00B97261">
              <w:rPr>
                <w:sz w:val="20"/>
                <w:szCs w:val="20"/>
                <w:lang w:val="en-US"/>
              </w:rPr>
              <w:t>merkinnän</w:t>
            </w:r>
            <w:r>
              <w:rPr>
                <w:sz w:val="20"/>
                <w:szCs w:val="20"/>
                <w:lang w:val="en-US"/>
              </w:rPr>
              <w:t xml:space="preserve"> mitätöinti</w:t>
            </w:r>
          </w:p>
          <w:p w14:paraId="642231D6" w14:textId="1EF4AF34" w:rsidR="001C57AA" w:rsidRPr="00B5215D" w:rsidRDefault="00B5215D" w:rsidP="00880134">
            <w:pPr>
              <w:rPr>
                <w:sz w:val="20"/>
                <w:szCs w:val="20"/>
                <w:lang w:val="en-US"/>
              </w:rPr>
            </w:pPr>
            <w:r w:rsidRPr="00B5215D">
              <w:rPr>
                <w:sz w:val="20"/>
                <w:szCs w:val="20"/>
                <w:lang w:val="en-US"/>
              </w:rPr>
              <w:t>RCMR_IN000323FI0</w:t>
            </w:r>
            <w:r>
              <w:rPr>
                <w:sz w:val="20"/>
                <w:szCs w:val="20"/>
                <w:lang w:val="en-US"/>
              </w:rPr>
              <w:t xml:space="preserve"> </w:t>
            </w:r>
            <w:r w:rsidRPr="00B5215D">
              <w:rPr>
                <w:sz w:val="20"/>
                <w:szCs w:val="20"/>
                <w:lang w:val="en-US"/>
              </w:rPr>
              <w:t>Document Medicine End Marking Repudiation with Content RCMR_IN000323FI0</w:t>
            </w:r>
          </w:p>
        </w:tc>
        <w:tc>
          <w:tcPr>
            <w:tcW w:w="709" w:type="dxa"/>
          </w:tcPr>
          <w:p w14:paraId="0EDED655" w14:textId="3C32387B" w:rsidR="001C57AA" w:rsidRDefault="00D86ED6" w:rsidP="00F530A7">
            <w:pPr>
              <w:rPr>
                <w:sz w:val="20"/>
                <w:szCs w:val="20"/>
                <w:lang w:val="en-US"/>
              </w:rPr>
            </w:pPr>
            <w:r>
              <w:rPr>
                <w:sz w:val="20"/>
                <w:szCs w:val="20"/>
                <w:lang w:val="en-US"/>
              </w:rPr>
              <w:t>K</w:t>
            </w:r>
          </w:p>
        </w:tc>
        <w:tc>
          <w:tcPr>
            <w:tcW w:w="1984" w:type="dxa"/>
          </w:tcPr>
          <w:p w14:paraId="15D12A76" w14:textId="104A6DAF" w:rsidR="001C57AA" w:rsidRDefault="00FF5BAA" w:rsidP="00F530A7">
            <w:pPr>
              <w:rPr>
                <w:sz w:val="20"/>
                <w:szCs w:val="20"/>
              </w:rPr>
            </w:pPr>
            <w:r>
              <w:rPr>
                <w:sz w:val="20"/>
                <w:szCs w:val="20"/>
              </w:rPr>
              <w:t>Versioi lääkkeen lopettamismerkintäasiakirj</w:t>
            </w:r>
            <w:r w:rsidR="00B6239C">
              <w:rPr>
                <w:sz w:val="20"/>
                <w:szCs w:val="20"/>
              </w:rPr>
              <w:t>aa (typeCode=RPLC)</w:t>
            </w:r>
          </w:p>
        </w:tc>
        <w:tc>
          <w:tcPr>
            <w:tcW w:w="2835" w:type="dxa"/>
          </w:tcPr>
          <w:p w14:paraId="1456B175" w14:textId="2484C7C6" w:rsidR="001C57AA" w:rsidRDefault="00B6239C" w:rsidP="00880134">
            <w:pPr>
              <w:rPr>
                <w:sz w:val="20"/>
                <w:szCs w:val="20"/>
              </w:rPr>
            </w:pPr>
            <w:r>
              <w:rPr>
                <w:sz w:val="20"/>
                <w:szCs w:val="20"/>
              </w:rPr>
              <w:t>Versionumero on 2</w:t>
            </w:r>
            <w:r w:rsidR="00B97261">
              <w:rPr>
                <w:sz w:val="20"/>
                <w:szCs w:val="20"/>
              </w:rPr>
              <w:t>. SetId on sama kuin mitätöitävässä lopettamismerkinnässä.</w:t>
            </w:r>
          </w:p>
        </w:tc>
        <w:tc>
          <w:tcPr>
            <w:tcW w:w="2693" w:type="dxa"/>
          </w:tcPr>
          <w:p w14:paraId="1B1CF710" w14:textId="324B909E" w:rsidR="005972D9" w:rsidRPr="0022776A" w:rsidRDefault="005972D9" w:rsidP="005972D9">
            <w:pPr>
              <w:rPr>
                <w:sz w:val="16"/>
                <w:szCs w:val="16"/>
              </w:rPr>
            </w:pPr>
            <w:r w:rsidRPr="0022776A">
              <w:rPr>
                <w:sz w:val="16"/>
                <w:szCs w:val="16"/>
              </w:rPr>
              <w:t>id=1.2.246.10.98765432.93.2006</w:t>
            </w:r>
            <w:r w:rsidR="00AC0824">
              <w:rPr>
                <w:sz w:val="16"/>
                <w:szCs w:val="16"/>
              </w:rPr>
              <w:t>.2</w:t>
            </w:r>
            <w:r w:rsidRPr="0022776A">
              <w:rPr>
                <w:sz w:val="16"/>
                <w:szCs w:val="16"/>
              </w:rPr>
              <w:t>.</w:t>
            </w:r>
          </w:p>
          <w:p w14:paraId="413EDDCE" w14:textId="493032B2" w:rsidR="005972D9" w:rsidRPr="0022776A" w:rsidRDefault="005972D9" w:rsidP="005972D9">
            <w:pPr>
              <w:rPr>
                <w:sz w:val="16"/>
                <w:szCs w:val="16"/>
              </w:rPr>
            </w:pPr>
            <w:r w:rsidRPr="0022776A">
              <w:rPr>
                <w:sz w:val="16"/>
                <w:szCs w:val="16"/>
              </w:rPr>
              <w:t>version=</w:t>
            </w:r>
            <w:r w:rsidR="00AC0824">
              <w:rPr>
                <w:sz w:val="16"/>
                <w:szCs w:val="16"/>
              </w:rPr>
              <w:t>2</w:t>
            </w:r>
          </w:p>
          <w:p w14:paraId="5CE29F02" w14:textId="23CFFC22" w:rsidR="001C57AA" w:rsidRPr="0022776A" w:rsidRDefault="005972D9" w:rsidP="005972D9">
            <w:pPr>
              <w:rPr>
                <w:sz w:val="16"/>
                <w:szCs w:val="16"/>
              </w:rPr>
            </w:pPr>
            <w:r w:rsidRPr="0022776A">
              <w:rPr>
                <w:sz w:val="16"/>
                <w:szCs w:val="16"/>
              </w:rPr>
              <w:t>setId=1.2.246.10.98765432.93.2006.1</w:t>
            </w:r>
          </w:p>
        </w:tc>
        <w:tc>
          <w:tcPr>
            <w:tcW w:w="2977" w:type="dxa"/>
          </w:tcPr>
          <w:p w14:paraId="2526F981" w14:textId="77777777" w:rsidR="00552E44" w:rsidRDefault="00552E44" w:rsidP="00552E44">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33E82BB" w14:textId="3FE33BAE" w:rsidR="00552E44" w:rsidRDefault="00552E44" w:rsidP="00552E44">
            <w:pPr>
              <w:rPr>
                <w:sz w:val="16"/>
                <w:szCs w:val="16"/>
                <w:lang w:val="en-US"/>
              </w:rPr>
            </w:pPr>
            <w:r>
              <w:rPr>
                <w:sz w:val="16"/>
                <w:szCs w:val="16"/>
                <w:lang w:val="en-US"/>
              </w:rPr>
              <w:t>id=</w:t>
            </w:r>
            <w:r w:rsidRPr="00E24AC0">
              <w:rPr>
                <w:sz w:val="16"/>
                <w:szCs w:val="16"/>
                <w:lang w:val="en-US"/>
              </w:rPr>
              <w:t>1.2.246.10.98765432.93.2006.1</w:t>
            </w:r>
          </w:p>
          <w:p w14:paraId="702A3AF7" w14:textId="36195111" w:rsidR="00552E44" w:rsidRDefault="00552E44" w:rsidP="00552E44">
            <w:pPr>
              <w:rPr>
                <w:sz w:val="16"/>
                <w:szCs w:val="16"/>
                <w:lang w:val="en-US"/>
              </w:rPr>
            </w:pPr>
            <w:r>
              <w:rPr>
                <w:sz w:val="16"/>
                <w:szCs w:val="16"/>
                <w:lang w:val="en-US"/>
              </w:rPr>
              <w:t>code=23</w:t>
            </w:r>
          </w:p>
          <w:p w14:paraId="1F24F950" w14:textId="28FB66EF" w:rsidR="00552E44" w:rsidRDefault="00552E44" w:rsidP="00552E44">
            <w:pPr>
              <w:autoSpaceDE w:val="0"/>
              <w:autoSpaceDN w:val="0"/>
              <w:adjustRightInd w:val="0"/>
              <w:rPr>
                <w:sz w:val="16"/>
                <w:szCs w:val="16"/>
              </w:rPr>
            </w:pPr>
            <w:r>
              <w:rPr>
                <w:sz w:val="16"/>
                <w:szCs w:val="16"/>
              </w:rPr>
              <w:t>setId=</w:t>
            </w:r>
            <w:r w:rsidRPr="0022776A">
              <w:rPr>
                <w:sz w:val="16"/>
                <w:szCs w:val="16"/>
              </w:rPr>
              <w:t>1.2.246.10.98765432.93.2006.1</w:t>
            </w:r>
          </w:p>
          <w:p w14:paraId="7CFAF0D5" w14:textId="687D34F9" w:rsidR="001C57AA" w:rsidRDefault="00552E44" w:rsidP="00552E44">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28"/>
      <w:footerReference w:type="default" r:id="rId29"/>
      <w:headerReference w:type="first" r:id="rId30"/>
      <w:footerReference w:type="first" r:id="rId31"/>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F30" w14:textId="77777777" w:rsidR="00EE7F45" w:rsidRDefault="00EE7F45">
      <w:r>
        <w:separator/>
      </w:r>
    </w:p>
  </w:endnote>
  <w:endnote w:type="continuationSeparator" w:id="0">
    <w:p w14:paraId="36903A3F" w14:textId="77777777" w:rsidR="00EE7F45" w:rsidRDefault="00EE7F45">
      <w:r>
        <w:continuationSeparator/>
      </w:r>
    </w:p>
  </w:endnote>
  <w:endnote w:type="continuationNotice" w:id="1">
    <w:p w14:paraId="56BDBABA" w14:textId="77777777" w:rsidR="00EE7F45" w:rsidRDefault="00EE7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5B16"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1BB33AAD" w:rsidR="002B7B88" w:rsidRPr="00F117F8" w:rsidRDefault="002B7B88" w:rsidP="00114BE4">
    <w:pPr>
      <w:pStyle w:val="Alatunniste"/>
      <w:tabs>
        <w:tab w:val="clear" w:pos="8306"/>
        <w:tab w:val="right" w:pos="8080"/>
        <w:tab w:val="right" w:pos="9639"/>
      </w:tabs>
      <w:rPr>
        <w:sz w:val="18"/>
        <w:szCs w:val="18"/>
        <w:lang w:val="en-US"/>
      </w:rPr>
    </w:pPr>
    <w:r>
      <w:rPr>
        <w:sz w:val="18"/>
        <w:szCs w:val="18"/>
      </w:rPr>
      <w:tab/>
    </w:r>
    <w:r>
      <w:rPr>
        <w:sz w:val="18"/>
        <w:szCs w:val="18"/>
      </w:rPr>
      <w:tab/>
    </w:r>
    <w:r>
      <w:rPr>
        <w:sz w:val="18"/>
        <w:szCs w:val="18"/>
        <w:lang w:val="en-US"/>
      </w:rPr>
      <w:t>URN:OID:</w:t>
    </w:r>
    <w:r w:rsidRPr="00F117F8">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67767E">
      <w:rPr>
        <w:sz w:val="18"/>
        <w:szCs w:val="18"/>
        <w:lang w:val="en-US"/>
      </w:rPr>
      <w:t>1.2.246.777.11.2023.3</w:t>
    </w:r>
    <w:r w:rsidRPr="57E5B4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6BC3"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47E744B" w:rsidR="002B7B88" w:rsidRPr="00CC2055" w:rsidRDefault="002B7B88" w:rsidP="00523D82">
    <w:pPr>
      <w:pStyle w:val="Alatunniste"/>
      <w:tabs>
        <w:tab w:val="clear" w:pos="4153"/>
        <w:tab w:val="clear" w:pos="8306"/>
        <w:tab w:val="right" w:pos="7655"/>
        <w:tab w:val="right" w:pos="9639"/>
      </w:tabs>
      <w:rPr>
        <w:sz w:val="18"/>
        <w:szCs w:val="18"/>
        <w:lang w:val="en-US"/>
      </w:rPr>
    </w:pPr>
    <w:r>
      <w:rPr>
        <w:sz w:val="18"/>
        <w:szCs w:val="18"/>
        <w:lang w:val="en-US"/>
      </w:rPr>
      <w:tab/>
      <w:t>URN:OID:</w:t>
    </w:r>
    <w:r w:rsidRPr="00CC2055">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BD210C">
      <w:rPr>
        <w:sz w:val="18"/>
        <w:szCs w:val="18"/>
        <w:lang w:val="en-US"/>
      </w:rPr>
      <w:t>1.2.246.777.11.2023.3</w:t>
    </w:r>
    <w:r w:rsidRPr="57E5B44D">
      <w:fldChar w:fldCharType="end"/>
    </w:r>
  </w:p>
  <w:p w14:paraId="498391B3" w14:textId="77777777" w:rsidR="002B7B88" w:rsidRDefault="002B7B88">
    <w:pPr>
      <w:pStyle w:val="Alatunnist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7397" w14:textId="77777777" w:rsidR="002B7B88" w:rsidRDefault="002B7B88" w:rsidP="00CF5A62">
    <w:pPr>
      <w:pStyle w:val="Alatunniste"/>
      <w:rPr>
        <w:sz w:val="18"/>
        <w:szCs w:val="18"/>
        <w:lang w:val="en-US"/>
      </w:rPr>
    </w:pPr>
  </w:p>
  <w:p w14:paraId="52796D85" w14:textId="1222D803" w:rsidR="002B7B88" w:rsidRDefault="002B7B88"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2B7B88" w:rsidRPr="00CF5A62" w:rsidRDefault="002B7B88" w:rsidP="00CF5A62">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4873" w14:textId="77777777" w:rsidR="002B7B88" w:rsidRDefault="002B7B88" w:rsidP="005F1D25">
    <w:pPr>
      <w:pStyle w:val="Alatunniste"/>
      <w:rPr>
        <w:sz w:val="18"/>
        <w:szCs w:val="18"/>
        <w:lang w:val="en-US"/>
      </w:rPr>
    </w:pPr>
  </w:p>
  <w:p w14:paraId="4303DFE2" w14:textId="77777777" w:rsidR="002B7B88" w:rsidRDefault="002B7B88"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2B7B88" w:rsidRPr="005F1D25" w:rsidRDefault="002B7B88"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BCE1" w14:textId="77777777" w:rsidR="00EE7F45" w:rsidRDefault="00EE7F45">
      <w:r>
        <w:separator/>
      </w:r>
    </w:p>
  </w:footnote>
  <w:footnote w:type="continuationSeparator" w:id="0">
    <w:p w14:paraId="37A4AD05" w14:textId="77777777" w:rsidR="00EE7F45" w:rsidRDefault="00EE7F45">
      <w:r>
        <w:continuationSeparator/>
      </w:r>
    </w:p>
  </w:footnote>
  <w:footnote w:type="continuationNotice" w:id="1">
    <w:p w14:paraId="4C0D9A7A" w14:textId="77777777" w:rsidR="00EE7F45" w:rsidRDefault="00EE7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3834"/>
      <w:gridCol w:w="1040"/>
    </w:tblGrid>
    <w:tr w:rsidR="002B7B88" w14:paraId="621C7F69" w14:textId="77777777" w:rsidTr="2E2A1E9D">
      <w:trPr>
        <w:cantSplit/>
      </w:trPr>
      <w:tc>
        <w:tcPr>
          <w:tcW w:w="0" w:type="auto"/>
          <w:vMerge w:val="restart"/>
        </w:tcPr>
        <w:p w14:paraId="4C521F7C" w14:textId="77777777" w:rsidR="002B7B88" w:rsidRDefault="002B7B88">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7"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2B7B88" w:rsidRDefault="002B7B88">
          <w:pPr>
            <w:pStyle w:val="Yltunniste"/>
          </w:pPr>
        </w:p>
      </w:tc>
      <w:tc>
        <w:tcPr>
          <w:tcW w:w="3922" w:type="dxa"/>
        </w:tcPr>
        <w:p w14:paraId="00FF100C" w14:textId="520E1706" w:rsidR="002B7B88" w:rsidRDefault="002B7B88" w:rsidP="00900F0A">
          <w:pPr>
            <w:pStyle w:val="Yltunniste"/>
            <w:jc w:val="center"/>
            <w:rPr>
              <w:lang w:val="en-US"/>
            </w:rPr>
          </w:pPr>
          <w:r>
            <w:rPr>
              <w:lang w:val="en-US"/>
            </w:rPr>
            <w:t xml:space="preserve">Versio </w:t>
          </w:r>
          <w:r w:rsidR="001D3161">
            <w:fldChar w:fldCharType="begin"/>
          </w:r>
          <w:r w:rsidR="001D3161">
            <w:instrText xml:space="preserve"> DOCPROPERTY  VersioNro  \* MERGEFORMAT </w:instrText>
          </w:r>
          <w:r w:rsidR="001D3161">
            <w:fldChar w:fldCharType="separate"/>
          </w:r>
          <w:r>
            <w:t>5.00</w:t>
          </w:r>
          <w:r w:rsidR="001D3161">
            <w:fldChar w:fldCharType="end"/>
          </w:r>
        </w:p>
      </w:tc>
      <w:tc>
        <w:tcPr>
          <w:tcW w:w="1080" w:type="dxa"/>
        </w:tcPr>
        <w:p w14:paraId="4D9D8296" w14:textId="77E6E00B" w:rsidR="002B7B88" w:rsidRDefault="002B7B88">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38</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2BE23D47" w14:textId="77777777" w:rsidTr="2E2A1E9D">
      <w:trPr>
        <w:cantSplit/>
      </w:trPr>
      <w:tc>
        <w:tcPr>
          <w:tcW w:w="0" w:type="auto"/>
          <w:vMerge/>
        </w:tcPr>
        <w:p w14:paraId="31D9F8D0" w14:textId="77777777" w:rsidR="002B7B88" w:rsidRDefault="002B7B88">
          <w:pPr>
            <w:pStyle w:val="Yltunniste"/>
          </w:pPr>
        </w:p>
      </w:tc>
      <w:tc>
        <w:tcPr>
          <w:tcW w:w="0" w:type="auto"/>
        </w:tcPr>
        <w:p w14:paraId="2BD6069E" w14:textId="77777777" w:rsidR="002B7B88" w:rsidRDefault="002B7B88">
          <w:pPr>
            <w:pStyle w:val="Yltunniste"/>
          </w:pPr>
          <w:r>
            <w:t>Lääkemääräyksen</w:t>
          </w:r>
        </w:p>
        <w:p w14:paraId="3FA5D46D" w14:textId="77777777" w:rsidR="002B7B88" w:rsidRDefault="002B7B88">
          <w:pPr>
            <w:pStyle w:val="Yltunniste"/>
          </w:pPr>
          <w:r>
            <w:t>CDA R2 Header</w:t>
          </w:r>
        </w:p>
        <w:p w14:paraId="6A17951B" w14:textId="77777777" w:rsidR="002B7B88" w:rsidRDefault="002B7B88">
          <w:pPr>
            <w:pStyle w:val="Yltunniste"/>
          </w:pPr>
        </w:p>
      </w:tc>
      <w:tc>
        <w:tcPr>
          <w:tcW w:w="3922" w:type="dxa"/>
        </w:tcPr>
        <w:p w14:paraId="48C96839" w14:textId="77777777" w:rsidR="002B7B88" w:rsidRDefault="002B7B88">
          <w:pPr>
            <w:pStyle w:val="Yltunniste"/>
            <w:jc w:val="center"/>
          </w:pPr>
        </w:p>
        <w:p w14:paraId="4F59A18F" w14:textId="44CF000D" w:rsidR="002B7B88" w:rsidRDefault="00AC7AAB" w:rsidP="00661848">
          <w:pPr>
            <w:pStyle w:val="Yltunniste"/>
            <w:jc w:val="center"/>
          </w:pPr>
          <w:del w:id="79" w:author="Pettersson Mirkka" w:date="2024-03-27T10:22:00Z">
            <w:r w:rsidDel="009358D3">
              <w:delText>12.10.2023</w:delText>
            </w:r>
          </w:del>
          <w:ins w:id="80" w:author="Pettersson Mirkka" w:date="2024-03-27T10:22:00Z">
            <w:r w:rsidR="009358D3">
              <w:t>28.3.2024</w:t>
            </w:r>
          </w:ins>
        </w:p>
      </w:tc>
      <w:tc>
        <w:tcPr>
          <w:tcW w:w="1080" w:type="dxa"/>
        </w:tcPr>
        <w:p w14:paraId="13A9DF76" w14:textId="77777777" w:rsidR="002B7B88" w:rsidRDefault="002B7B88">
          <w:pPr>
            <w:pStyle w:val="Yltunniste"/>
          </w:pPr>
        </w:p>
      </w:tc>
    </w:tr>
    <w:tr w:rsidR="002B7B88" w14:paraId="52BC8FA7" w14:textId="77777777" w:rsidTr="2E2A1E9D">
      <w:trPr>
        <w:cantSplit/>
        <w:trHeight w:hRule="exact" w:val="284"/>
      </w:trPr>
      <w:tc>
        <w:tcPr>
          <w:tcW w:w="0" w:type="auto"/>
        </w:tcPr>
        <w:p w14:paraId="064C190F" w14:textId="77777777" w:rsidR="002B7B88" w:rsidRDefault="002B7B88">
          <w:pPr>
            <w:pStyle w:val="Yltunniste"/>
            <w:rPr>
              <w:i/>
              <w:sz w:val="44"/>
              <w:szCs w:val="44"/>
            </w:rPr>
          </w:pPr>
          <w:r>
            <w:rPr>
              <w:i/>
              <w:sz w:val="44"/>
              <w:szCs w:val="44"/>
            </w:rPr>
            <w:t xml:space="preserve"> </w:t>
          </w:r>
        </w:p>
      </w:tc>
      <w:tc>
        <w:tcPr>
          <w:tcW w:w="0" w:type="auto"/>
        </w:tcPr>
        <w:p w14:paraId="7B7652B9" w14:textId="77777777" w:rsidR="002B7B88" w:rsidRDefault="002B7B88">
          <w:pPr>
            <w:pStyle w:val="Yltunniste"/>
          </w:pPr>
        </w:p>
      </w:tc>
      <w:tc>
        <w:tcPr>
          <w:tcW w:w="3922" w:type="dxa"/>
        </w:tcPr>
        <w:p w14:paraId="0778D6FB" w14:textId="77777777" w:rsidR="002B7B88" w:rsidRDefault="002B7B88">
          <w:pPr>
            <w:pStyle w:val="Yltunniste"/>
            <w:jc w:val="center"/>
            <w:rPr>
              <w:b/>
              <w:color w:val="FF0000"/>
              <w:sz w:val="16"/>
            </w:rPr>
          </w:pPr>
        </w:p>
      </w:tc>
      <w:tc>
        <w:tcPr>
          <w:tcW w:w="1080" w:type="dxa"/>
        </w:tcPr>
        <w:p w14:paraId="2844585A" w14:textId="77777777" w:rsidR="002B7B88" w:rsidRDefault="002B7B88">
          <w:pPr>
            <w:pStyle w:val="Yltunniste"/>
          </w:pPr>
        </w:p>
      </w:tc>
    </w:tr>
  </w:tbl>
  <w:p w14:paraId="7433783B" w14:textId="77777777" w:rsidR="002B7B88" w:rsidRDefault="002B7B88">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0578" w14:textId="6E959F5C" w:rsidR="002B7B88" w:rsidRDefault="002B7B88" w:rsidP="00E411B1">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1D3161">
      <w:fldChar w:fldCharType="begin"/>
    </w:r>
    <w:r w:rsidR="001D3161">
      <w:instrText xml:space="preserve"> DOCPROPERTY  VersioNro  \* MERGEFORMAT </w:instrText>
    </w:r>
    <w:r w:rsidR="001D3161">
      <w:fldChar w:fldCharType="separate"/>
    </w:r>
    <w:r>
      <w:t>5.00</w:t>
    </w:r>
    <w:r w:rsidR="001D3161">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24</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415310E4" w14:textId="77777777" w:rsidR="002B7B88" w:rsidRDefault="002B7B88" w:rsidP="00E411B1">
    <w:pPr>
      <w:pStyle w:val="Yltunniste"/>
      <w:tabs>
        <w:tab w:val="clear" w:pos="4153"/>
        <w:tab w:val="left" w:pos="4253"/>
      </w:tabs>
      <w:rPr>
        <w:rStyle w:val="Sivunumero"/>
      </w:rPr>
    </w:pPr>
  </w:p>
  <w:p w14:paraId="3204870A" w14:textId="4E6E7526" w:rsidR="002B7B88" w:rsidRDefault="002B7B88" w:rsidP="00E411B1">
    <w:pPr>
      <w:pStyle w:val="Yltunniste"/>
      <w:tabs>
        <w:tab w:val="clear" w:pos="4153"/>
        <w:tab w:val="left" w:pos="4253"/>
      </w:tabs>
    </w:pPr>
    <w:r>
      <w:tab/>
    </w:r>
    <w:del w:id="81" w:author="Pettersson Mirkka" w:date="2024-03-27T10:22:00Z">
      <w:r w:rsidR="00770A92" w:rsidDel="009358D3">
        <w:fldChar w:fldCharType="begin"/>
      </w:r>
      <w:r w:rsidR="00770A92" w:rsidDel="009358D3">
        <w:delInstrText xml:space="preserve"> DOCPROPERTY  VersioPvm  \* MERGEFORMAT </w:delInstrText>
      </w:r>
      <w:r w:rsidR="00770A92" w:rsidDel="009358D3">
        <w:fldChar w:fldCharType="separate"/>
      </w:r>
      <w:r w:rsidR="00E917B4" w:rsidDel="009358D3">
        <w:delText>30.6.2023</w:delText>
      </w:r>
      <w:r w:rsidR="00770A92" w:rsidDel="009358D3">
        <w:fldChar w:fldCharType="end"/>
      </w:r>
    </w:del>
    <w:ins w:id="82" w:author="Pettersson Mirkka" w:date="2024-03-27T10:22:00Z">
      <w:r w:rsidR="009358D3">
        <w:t>28.3.2024</w:t>
      </w:r>
    </w:ins>
  </w:p>
  <w:p w14:paraId="3E16D02A" w14:textId="77777777" w:rsidR="002B7B88" w:rsidRDefault="002B7B8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6429" w14:textId="0871523F" w:rsidR="002B7B88" w:rsidRDefault="002B7B88" w:rsidP="00C9480D">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1D3161">
      <w:fldChar w:fldCharType="begin"/>
    </w:r>
    <w:r w:rsidR="001D3161">
      <w:instrText xml:space="preserve"> DOCPROPERTY  VersioNro  \* MERGEFORMAT </w:instrText>
    </w:r>
    <w:r w:rsidR="001D3161">
      <w:fldChar w:fldCharType="separate"/>
    </w:r>
    <w:r w:rsidR="00D221DC">
      <w:t>5.00</w:t>
    </w:r>
    <w:r w:rsidR="001D3161">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41</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3D9559CB" w14:textId="77777777" w:rsidR="002B7B88" w:rsidRDefault="002B7B88" w:rsidP="00E411B1">
    <w:pPr>
      <w:pStyle w:val="Yltunniste"/>
      <w:tabs>
        <w:tab w:val="clear" w:pos="4153"/>
        <w:tab w:val="left" w:pos="4253"/>
      </w:tabs>
      <w:rPr>
        <w:rStyle w:val="Sivunumero"/>
      </w:rPr>
    </w:pPr>
  </w:p>
  <w:p w14:paraId="7F8F34EF" w14:textId="2B09553B" w:rsidR="002B7B88" w:rsidRDefault="002B7B88" w:rsidP="00E411B1">
    <w:pPr>
      <w:pStyle w:val="Yltunniste"/>
      <w:tabs>
        <w:tab w:val="clear" w:pos="4153"/>
        <w:tab w:val="left" w:pos="4253"/>
      </w:tabs>
    </w:pPr>
    <w:r>
      <w:tab/>
    </w:r>
    <w:fldSimple w:instr=" DOCPROPERTY  VersioPvm  \* MERGEFORMAT ">
      <w:r w:rsidR="00D221DC">
        <w:t>30.6.2023</w:t>
      </w:r>
    </w:fldSimple>
  </w:p>
  <w:p w14:paraId="7138793E" w14:textId="77777777" w:rsidR="002B7B88" w:rsidRPr="00CF5A62" w:rsidRDefault="002B7B88" w:rsidP="00CF5A6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4428"/>
      <w:gridCol w:w="446"/>
    </w:tblGrid>
    <w:tr w:rsidR="002B7B88" w14:paraId="5FBBB796" w14:textId="77777777" w:rsidTr="2E2A1E9D">
      <w:trPr>
        <w:cantSplit/>
      </w:trPr>
      <w:tc>
        <w:tcPr>
          <w:tcW w:w="0" w:type="auto"/>
          <w:vMerge w:val="restart"/>
        </w:tcPr>
        <w:p w14:paraId="0CC03920" w14:textId="77777777" w:rsidR="002B7B88" w:rsidRDefault="002B7B88"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2B7B88" w:rsidRDefault="002B7B88" w:rsidP="0052317C">
          <w:pPr>
            <w:pStyle w:val="Yltunniste"/>
          </w:pPr>
        </w:p>
      </w:tc>
      <w:tc>
        <w:tcPr>
          <w:tcW w:w="9502" w:type="dxa"/>
        </w:tcPr>
        <w:p w14:paraId="68C6A422" w14:textId="7FE1F5A4" w:rsidR="002B7B88" w:rsidRDefault="002B7B88" w:rsidP="00FC7E77">
          <w:pPr>
            <w:pStyle w:val="Yltunniste"/>
            <w:jc w:val="center"/>
            <w:rPr>
              <w:lang w:val="en-US"/>
            </w:rPr>
          </w:pPr>
          <w:r>
            <w:rPr>
              <w:lang w:val="en-US"/>
            </w:rPr>
            <w:t xml:space="preserve">Versio </w:t>
          </w:r>
          <w:r w:rsidR="00FB7004">
            <w:rPr>
              <w:lang w:val="en-US"/>
            </w:rPr>
            <w:fldChar w:fldCharType="begin"/>
          </w:r>
          <w:r w:rsidR="00FB7004">
            <w:rPr>
              <w:lang w:val="en-US"/>
            </w:rPr>
            <w:instrText xml:space="preserve"> DOCPROPERTY  VersioNro  \* MERGEFORMAT </w:instrText>
          </w:r>
          <w:r w:rsidR="00FB7004">
            <w:rPr>
              <w:lang w:val="en-US"/>
            </w:rPr>
            <w:fldChar w:fldCharType="separate"/>
          </w:r>
          <w:r w:rsidR="00FB7004">
            <w:rPr>
              <w:lang w:val="en-US"/>
            </w:rPr>
            <w:t>5.00</w:t>
          </w:r>
          <w:r w:rsidR="00FB7004">
            <w:rPr>
              <w:lang w:val="en-US"/>
            </w:rPr>
            <w:fldChar w:fldCharType="end"/>
          </w:r>
        </w:p>
      </w:tc>
      <w:tc>
        <w:tcPr>
          <w:tcW w:w="1080" w:type="dxa"/>
        </w:tcPr>
        <w:p w14:paraId="2B1BD482" w14:textId="4762E9E2" w:rsidR="002B7B88" w:rsidRDefault="002B7B88" w:rsidP="0052317C">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39</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374940BC" w14:textId="77777777" w:rsidTr="2E2A1E9D">
      <w:trPr>
        <w:cantSplit/>
      </w:trPr>
      <w:tc>
        <w:tcPr>
          <w:tcW w:w="0" w:type="auto"/>
          <w:vMerge/>
        </w:tcPr>
        <w:p w14:paraId="0418E236" w14:textId="77777777" w:rsidR="002B7B88" w:rsidRDefault="002B7B88" w:rsidP="0052317C">
          <w:pPr>
            <w:pStyle w:val="Yltunniste"/>
          </w:pPr>
        </w:p>
      </w:tc>
      <w:tc>
        <w:tcPr>
          <w:tcW w:w="0" w:type="auto"/>
        </w:tcPr>
        <w:p w14:paraId="69BFA243" w14:textId="77777777" w:rsidR="002B7B88" w:rsidRDefault="002B7B88" w:rsidP="0052317C">
          <w:pPr>
            <w:pStyle w:val="Yltunniste"/>
          </w:pPr>
          <w:r>
            <w:t>Lääkemääräyksen</w:t>
          </w:r>
        </w:p>
        <w:p w14:paraId="25281369" w14:textId="77777777" w:rsidR="002B7B88" w:rsidRDefault="002B7B88" w:rsidP="0052317C">
          <w:pPr>
            <w:pStyle w:val="Yltunniste"/>
          </w:pPr>
          <w:r>
            <w:t>CDA R2 Header</w:t>
          </w:r>
        </w:p>
        <w:p w14:paraId="1C94D357" w14:textId="77777777" w:rsidR="002B7B88" w:rsidRDefault="002B7B88" w:rsidP="0052317C">
          <w:pPr>
            <w:pStyle w:val="Yltunniste"/>
          </w:pPr>
        </w:p>
      </w:tc>
      <w:tc>
        <w:tcPr>
          <w:tcW w:w="9502" w:type="dxa"/>
        </w:tcPr>
        <w:p w14:paraId="3C471E1C" w14:textId="77777777" w:rsidR="002B7B88" w:rsidRDefault="002B7B88" w:rsidP="0052317C">
          <w:pPr>
            <w:pStyle w:val="Yltunniste"/>
            <w:jc w:val="center"/>
          </w:pPr>
        </w:p>
        <w:p w14:paraId="549F715D" w14:textId="0A95D13A" w:rsidR="002B7B88" w:rsidRDefault="002B7B88" w:rsidP="00351FFB">
          <w:pPr>
            <w:pStyle w:val="Yltunniste"/>
            <w:tabs>
              <w:tab w:val="left" w:pos="1320"/>
              <w:tab w:val="center" w:pos="4644"/>
              <w:tab w:val="left" w:pos="7440"/>
            </w:tabs>
          </w:pPr>
          <w:r>
            <w:tab/>
          </w:r>
          <w:r>
            <w:tab/>
          </w:r>
          <w:fldSimple w:instr=" DOCPROPERTY  VersioPvm  \* MERGEFORMAT ">
            <w:r w:rsidR="00FB7004">
              <w:t>30.6.2023</w:t>
            </w:r>
          </w:fldSimple>
        </w:p>
      </w:tc>
      <w:tc>
        <w:tcPr>
          <w:tcW w:w="1080" w:type="dxa"/>
        </w:tcPr>
        <w:p w14:paraId="708A725C" w14:textId="77777777" w:rsidR="002B7B88" w:rsidRDefault="002B7B88" w:rsidP="0052317C">
          <w:pPr>
            <w:pStyle w:val="Yltunniste"/>
          </w:pPr>
        </w:p>
      </w:tc>
    </w:tr>
    <w:tr w:rsidR="002B7B88" w14:paraId="59B4B54B" w14:textId="77777777" w:rsidTr="2E2A1E9D">
      <w:trPr>
        <w:cantSplit/>
        <w:trHeight w:hRule="exact" w:val="284"/>
      </w:trPr>
      <w:tc>
        <w:tcPr>
          <w:tcW w:w="0" w:type="auto"/>
        </w:tcPr>
        <w:p w14:paraId="49C31CF0" w14:textId="77777777" w:rsidR="002B7B88" w:rsidRDefault="002B7B88" w:rsidP="0052317C">
          <w:pPr>
            <w:pStyle w:val="Yltunniste"/>
            <w:rPr>
              <w:i/>
              <w:sz w:val="44"/>
              <w:szCs w:val="44"/>
            </w:rPr>
          </w:pPr>
          <w:r>
            <w:rPr>
              <w:i/>
              <w:sz w:val="44"/>
              <w:szCs w:val="44"/>
            </w:rPr>
            <w:t xml:space="preserve"> </w:t>
          </w:r>
        </w:p>
      </w:tc>
      <w:tc>
        <w:tcPr>
          <w:tcW w:w="0" w:type="auto"/>
        </w:tcPr>
        <w:p w14:paraId="3BCF0BAA" w14:textId="77777777" w:rsidR="002B7B88" w:rsidRDefault="002B7B88" w:rsidP="0052317C">
          <w:pPr>
            <w:pStyle w:val="Yltunniste"/>
          </w:pPr>
        </w:p>
      </w:tc>
      <w:tc>
        <w:tcPr>
          <w:tcW w:w="9502" w:type="dxa"/>
        </w:tcPr>
        <w:p w14:paraId="68EB3368" w14:textId="77777777" w:rsidR="002B7B88" w:rsidRDefault="002B7B88" w:rsidP="0052317C">
          <w:pPr>
            <w:pStyle w:val="Yltunniste"/>
            <w:jc w:val="center"/>
            <w:rPr>
              <w:b/>
              <w:color w:val="FF0000"/>
              <w:sz w:val="16"/>
            </w:rPr>
          </w:pPr>
        </w:p>
      </w:tc>
      <w:tc>
        <w:tcPr>
          <w:tcW w:w="1080" w:type="dxa"/>
        </w:tcPr>
        <w:p w14:paraId="513B2375" w14:textId="77777777" w:rsidR="002B7B88" w:rsidRDefault="002B7B88" w:rsidP="0052317C">
          <w:pPr>
            <w:pStyle w:val="Yltunniste"/>
          </w:pPr>
        </w:p>
      </w:tc>
    </w:tr>
  </w:tbl>
  <w:p w14:paraId="49319763" w14:textId="77777777" w:rsidR="002B7B88" w:rsidRPr="005F1D25" w:rsidRDefault="002B7B88"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A4DE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26EF0"/>
    <w:multiLevelType w:val="hybridMultilevel"/>
    <w:tmpl w:val="FC98FD94"/>
    <w:lvl w:ilvl="0" w:tplc="C73007D0">
      <w:numFmt w:val="bullet"/>
      <w:lvlText w:val="-"/>
      <w:lvlJc w:val="left"/>
      <w:pPr>
        <w:ind w:left="1778" w:hanging="360"/>
      </w:pPr>
      <w:rPr>
        <w:rFonts w:ascii="Arial" w:eastAsiaTheme="minorHAnsi" w:hAnsi="Arial" w:cs="Arial" w:hint="default"/>
      </w:rPr>
    </w:lvl>
    <w:lvl w:ilvl="1" w:tplc="040B0003">
      <w:start w:val="1"/>
      <w:numFmt w:val="bullet"/>
      <w:lvlText w:val="o"/>
      <w:lvlJc w:val="left"/>
      <w:pPr>
        <w:ind w:left="2498" w:hanging="360"/>
      </w:pPr>
      <w:rPr>
        <w:rFonts w:ascii="Courier New" w:hAnsi="Courier New" w:cs="Courier New" w:hint="default"/>
      </w:rPr>
    </w:lvl>
    <w:lvl w:ilvl="2" w:tplc="040B0005">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7"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A967E71"/>
    <w:multiLevelType w:val="hybridMultilevel"/>
    <w:tmpl w:val="F51604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10"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10"/>
  </w:num>
  <w:num w:numId="10">
    <w:abstractNumId w:val="11"/>
  </w:num>
  <w:num w:numId="11">
    <w:abstractNumId w:val="1"/>
  </w:num>
  <w:num w:numId="12">
    <w:abstractNumId w:val="8"/>
  </w:num>
  <w:num w:numId="13">
    <w:abstractNumId w:val="6"/>
  </w:num>
  <w:num w:numId="14">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284"/>
  <w:hyphenationZone w:val="425"/>
  <w:drawingGridHorizontalSpacing w:val="120"/>
  <w:displayHorizontalDrawingGridEvery w:val="2"/>
  <w:noPunctuationKerning/>
  <w:characterSpacingControl w:val="doNotCompress"/>
  <w:hdrShapeDefaults>
    <o:shapedefaults v:ext="edit" spidmax="2050"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F"/>
    <w:rsid w:val="00001B45"/>
    <w:rsid w:val="000021B6"/>
    <w:rsid w:val="0000777D"/>
    <w:rsid w:val="00012CD9"/>
    <w:rsid w:val="00013564"/>
    <w:rsid w:val="00014A93"/>
    <w:rsid w:val="00017125"/>
    <w:rsid w:val="00020286"/>
    <w:rsid w:val="00021116"/>
    <w:rsid w:val="00022580"/>
    <w:rsid w:val="00022982"/>
    <w:rsid w:val="0002654B"/>
    <w:rsid w:val="00027358"/>
    <w:rsid w:val="00027EF8"/>
    <w:rsid w:val="00030B85"/>
    <w:rsid w:val="000311C0"/>
    <w:rsid w:val="00033441"/>
    <w:rsid w:val="00033B0D"/>
    <w:rsid w:val="00033F5B"/>
    <w:rsid w:val="00036124"/>
    <w:rsid w:val="00036C35"/>
    <w:rsid w:val="0004162D"/>
    <w:rsid w:val="00041EDF"/>
    <w:rsid w:val="000450A8"/>
    <w:rsid w:val="00046298"/>
    <w:rsid w:val="0004686A"/>
    <w:rsid w:val="00046A8D"/>
    <w:rsid w:val="000471FB"/>
    <w:rsid w:val="00047C37"/>
    <w:rsid w:val="0005050A"/>
    <w:rsid w:val="00054C69"/>
    <w:rsid w:val="00056F4F"/>
    <w:rsid w:val="000578B9"/>
    <w:rsid w:val="00060318"/>
    <w:rsid w:val="00060C04"/>
    <w:rsid w:val="00060CEF"/>
    <w:rsid w:val="00060EC1"/>
    <w:rsid w:val="00062009"/>
    <w:rsid w:val="00062488"/>
    <w:rsid w:val="00065BB0"/>
    <w:rsid w:val="00065F4E"/>
    <w:rsid w:val="00066593"/>
    <w:rsid w:val="000674BF"/>
    <w:rsid w:val="00067685"/>
    <w:rsid w:val="00070528"/>
    <w:rsid w:val="00070F20"/>
    <w:rsid w:val="00071E8F"/>
    <w:rsid w:val="00072224"/>
    <w:rsid w:val="00072A26"/>
    <w:rsid w:val="000740B3"/>
    <w:rsid w:val="0007617F"/>
    <w:rsid w:val="00076634"/>
    <w:rsid w:val="00076B61"/>
    <w:rsid w:val="0008043A"/>
    <w:rsid w:val="00080E96"/>
    <w:rsid w:val="00082675"/>
    <w:rsid w:val="00082727"/>
    <w:rsid w:val="0008342B"/>
    <w:rsid w:val="00086782"/>
    <w:rsid w:val="00087414"/>
    <w:rsid w:val="00091D32"/>
    <w:rsid w:val="00094063"/>
    <w:rsid w:val="0009415D"/>
    <w:rsid w:val="00094D0E"/>
    <w:rsid w:val="00095276"/>
    <w:rsid w:val="000954B2"/>
    <w:rsid w:val="000965B2"/>
    <w:rsid w:val="00096E46"/>
    <w:rsid w:val="00097247"/>
    <w:rsid w:val="0009756D"/>
    <w:rsid w:val="0009768F"/>
    <w:rsid w:val="000A1A4A"/>
    <w:rsid w:val="000A3409"/>
    <w:rsid w:val="000A38B2"/>
    <w:rsid w:val="000A3C68"/>
    <w:rsid w:val="000A3FB3"/>
    <w:rsid w:val="000A5007"/>
    <w:rsid w:val="000A5B09"/>
    <w:rsid w:val="000A6355"/>
    <w:rsid w:val="000A799C"/>
    <w:rsid w:val="000A7E3B"/>
    <w:rsid w:val="000B1320"/>
    <w:rsid w:val="000B250E"/>
    <w:rsid w:val="000B29CE"/>
    <w:rsid w:val="000B56C1"/>
    <w:rsid w:val="000B769D"/>
    <w:rsid w:val="000C3A69"/>
    <w:rsid w:val="000C3CE7"/>
    <w:rsid w:val="000C4208"/>
    <w:rsid w:val="000C5552"/>
    <w:rsid w:val="000C602E"/>
    <w:rsid w:val="000C68D5"/>
    <w:rsid w:val="000D0E0A"/>
    <w:rsid w:val="000D2968"/>
    <w:rsid w:val="000D2C53"/>
    <w:rsid w:val="000E0536"/>
    <w:rsid w:val="000E0BA5"/>
    <w:rsid w:val="000E1071"/>
    <w:rsid w:val="000E1481"/>
    <w:rsid w:val="000E1791"/>
    <w:rsid w:val="000E224C"/>
    <w:rsid w:val="000E2B40"/>
    <w:rsid w:val="000E436D"/>
    <w:rsid w:val="000E4FB5"/>
    <w:rsid w:val="000E592A"/>
    <w:rsid w:val="000F084E"/>
    <w:rsid w:val="000F469D"/>
    <w:rsid w:val="000F4FD7"/>
    <w:rsid w:val="000F63A2"/>
    <w:rsid w:val="000F6FDB"/>
    <w:rsid w:val="00100499"/>
    <w:rsid w:val="001007EC"/>
    <w:rsid w:val="001015C1"/>
    <w:rsid w:val="00102D87"/>
    <w:rsid w:val="00103354"/>
    <w:rsid w:val="001036F6"/>
    <w:rsid w:val="0011038A"/>
    <w:rsid w:val="00110458"/>
    <w:rsid w:val="00113C2A"/>
    <w:rsid w:val="00114BE4"/>
    <w:rsid w:val="00115D9C"/>
    <w:rsid w:val="00116037"/>
    <w:rsid w:val="00117D54"/>
    <w:rsid w:val="00120820"/>
    <w:rsid w:val="001250A1"/>
    <w:rsid w:val="0012629F"/>
    <w:rsid w:val="0012794D"/>
    <w:rsid w:val="001326A2"/>
    <w:rsid w:val="00133534"/>
    <w:rsid w:val="00133876"/>
    <w:rsid w:val="00133E5B"/>
    <w:rsid w:val="00136192"/>
    <w:rsid w:val="001361FE"/>
    <w:rsid w:val="00136F71"/>
    <w:rsid w:val="00137517"/>
    <w:rsid w:val="00141168"/>
    <w:rsid w:val="0014133F"/>
    <w:rsid w:val="001455D7"/>
    <w:rsid w:val="0014571A"/>
    <w:rsid w:val="001457B5"/>
    <w:rsid w:val="00145DFF"/>
    <w:rsid w:val="00146DF9"/>
    <w:rsid w:val="001479EE"/>
    <w:rsid w:val="00150310"/>
    <w:rsid w:val="0015177D"/>
    <w:rsid w:val="00151994"/>
    <w:rsid w:val="00153936"/>
    <w:rsid w:val="00154CEB"/>
    <w:rsid w:val="00157931"/>
    <w:rsid w:val="001600C4"/>
    <w:rsid w:val="00160EFD"/>
    <w:rsid w:val="001621D9"/>
    <w:rsid w:val="00163273"/>
    <w:rsid w:val="001635F3"/>
    <w:rsid w:val="00163911"/>
    <w:rsid w:val="00163A97"/>
    <w:rsid w:val="001645E7"/>
    <w:rsid w:val="00167220"/>
    <w:rsid w:val="00174996"/>
    <w:rsid w:val="00176247"/>
    <w:rsid w:val="00177447"/>
    <w:rsid w:val="0017780B"/>
    <w:rsid w:val="001802E1"/>
    <w:rsid w:val="0018076E"/>
    <w:rsid w:val="00181AB1"/>
    <w:rsid w:val="001832F3"/>
    <w:rsid w:val="00184C32"/>
    <w:rsid w:val="001875A0"/>
    <w:rsid w:val="00187605"/>
    <w:rsid w:val="00193EE1"/>
    <w:rsid w:val="001A2B02"/>
    <w:rsid w:val="001A2C2D"/>
    <w:rsid w:val="001A2F7C"/>
    <w:rsid w:val="001A3CDF"/>
    <w:rsid w:val="001A3D3C"/>
    <w:rsid w:val="001A413D"/>
    <w:rsid w:val="001B0B55"/>
    <w:rsid w:val="001B10E8"/>
    <w:rsid w:val="001B36B5"/>
    <w:rsid w:val="001B40A1"/>
    <w:rsid w:val="001B5F1B"/>
    <w:rsid w:val="001B6B55"/>
    <w:rsid w:val="001C0C4C"/>
    <w:rsid w:val="001C118D"/>
    <w:rsid w:val="001C1F5E"/>
    <w:rsid w:val="001C2298"/>
    <w:rsid w:val="001C46CF"/>
    <w:rsid w:val="001C57AA"/>
    <w:rsid w:val="001C6F21"/>
    <w:rsid w:val="001D022C"/>
    <w:rsid w:val="001D259B"/>
    <w:rsid w:val="001D3161"/>
    <w:rsid w:val="001D355D"/>
    <w:rsid w:val="001E10CD"/>
    <w:rsid w:val="001E11A0"/>
    <w:rsid w:val="001E1B6E"/>
    <w:rsid w:val="001E2150"/>
    <w:rsid w:val="001E3234"/>
    <w:rsid w:val="001E4046"/>
    <w:rsid w:val="001E5638"/>
    <w:rsid w:val="001E5EE9"/>
    <w:rsid w:val="001E6A57"/>
    <w:rsid w:val="001F1F41"/>
    <w:rsid w:val="001F1F55"/>
    <w:rsid w:val="001F3C8F"/>
    <w:rsid w:val="001F3DE5"/>
    <w:rsid w:val="001F3DF2"/>
    <w:rsid w:val="001F7050"/>
    <w:rsid w:val="00202C86"/>
    <w:rsid w:val="00205109"/>
    <w:rsid w:val="00205EB7"/>
    <w:rsid w:val="002063CE"/>
    <w:rsid w:val="002103AD"/>
    <w:rsid w:val="002131F0"/>
    <w:rsid w:val="00214B1C"/>
    <w:rsid w:val="00216818"/>
    <w:rsid w:val="00220911"/>
    <w:rsid w:val="00220FB1"/>
    <w:rsid w:val="00221736"/>
    <w:rsid w:val="002222BD"/>
    <w:rsid w:val="0022276C"/>
    <w:rsid w:val="0022776A"/>
    <w:rsid w:val="00227CE3"/>
    <w:rsid w:val="00231454"/>
    <w:rsid w:val="0023252B"/>
    <w:rsid w:val="00232E6B"/>
    <w:rsid w:val="002332C0"/>
    <w:rsid w:val="00233481"/>
    <w:rsid w:val="00236E95"/>
    <w:rsid w:val="00236F73"/>
    <w:rsid w:val="002379AF"/>
    <w:rsid w:val="00237A11"/>
    <w:rsid w:val="002430CF"/>
    <w:rsid w:val="0024312C"/>
    <w:rsid w:val="00246A52"/>
    <w:rsid w:val="00251F04"/>
    <w:rsid w:val="002521B1"/>
    <w:rsid w:val="00252A74"/>
    <w:rsid w:val="00252CB5"/>
    <w:rsid w:val="00254530"/>
    <w:rsid w:val="00257945"/>
    <w:rsid w:val="0026412D"/>
    <w:rsid w:val="002641EB"/>
    <w:rsid w:val="002659AA"/>
    <w:rsid w:val="00266F8E"/>
    <w:rsid w:val="00267027"/>
    <w:rsid w:val="002709FA"/>
    <w:rsid w:val="00271093"/>
    <w:rsid w:val="0027114E"/>
    <w:rsid w:val="00272A32"/>
    <w:rsid w:val="002741F7"/>
    <w:rsid w:val="00274CA6"/>
    <w:rsid w:val="002754EE"/>
    <w:rsid w:val="0027617D"/>
    <w:rsid w:val="00276266"/>
    <w:rsid w:val="002867FF"/>
    <w:rsid w:val="00286BA2"/>
    <w:rsid w:val="00290C19"/>
    <w:rsid w:val="00292527"/>
    <w:rsid w:val="002929D6"/>
    <w:rsid w:val="00292ABC"/>
    <w:rsid w:val="00292FBA"/>
    <w:rsid w:val="002932E3"/>
    <w:rsid w:val="00294FCE"/>
    <w:rsid w:val="002A14E5"/>
    <w:rsid w:val="002A24F0"/>
    <w:rsid w:val="002A43FB"/>
    <w:rsid w:val="002A5F53"/>
    <w:rsid w:val="002A5F9B"/>
    <w:rsid w:val="002A7860"/>
    <w:rsid w:val="002A7B46"/>
    <w:rsid w:val="002B0984"/>
    <w:rsid w:val="002B0EC1"/>
    <w:rsid w:val="002B17CB"/>
    <w:rsid w:val="002B1C73"/>
    <w:rsid w:val="002B4133"/>
    <w:rsid w:val="002B42D7"/>
    <w:rsid w:val="002B5CD0"/>
    <w:rsid w:val="002B7402"/>
    <w:rsid w:val="002B7B88"/>
    <w:rsid w:val="002C096B"/>
    <w:rsid w:val="002C1BBD"/>
    <w:rsid w:val="002C36FE"/>
    <w:rsid w:val="002C3E72"/>
    <w:rsid w:val="002C56EE"/>
    <w:rsid w:val="002C70FE"/>
    <w:rsid w:val="002C7AB1"/>
    <w:rsid w:val="002C7E83"/>
    <w:rsid w:val="002D193D"/>
    <w:rsid w:val="002D31B0"/>
    <w:rsid w:val="002D3608"/>
    <w:rsid w:val="002D3B38"/>
    <w:rsid w:val="002D409F"/>
    <w:rsid w:val="002D4553"/>
    <w:rsid w:val="002D6555"/>
    <w:rsid w:val="002D764B"/>
    <w:rsid w:val="002E2050"/>
    <w:rsid w:val="002E2E11"/>
    <w:rsid w:val="002E480D"/>
    <w:rsid w:val="002E5563"/>
    <w:rsid w:val="002E608B"/>
    <w:rsid w:val="002E7D6E"/>
    <w:rsid w:val="002F0D43"/>
    <w:rsid w:val="002F1696"/>
    <w:rsid w:val="002F2359"/>
    <w:rsid w:val="002F250D"/>
    <w:rsid w:val="002F33BF"/>
    <w:rsid w:val="002F393C"/>
    <w:rsid w:val="002F448E"/>
    <w:rsid w:val="002F4675"/>
    <w:rsid w:val="002F4CB2"/>
    <w:rsid w:val="002F4E86"/>
    <w:rsid w:val="003000BC"/>
    <w:rsid w:val="00301CD2"/>
    <w:rsid w:val="00303812"/>
    <w:rsid w:val="00304C90"/>
    <w:rsid w:val="00305D05"/>
    <w:rsid w:val="00311535"/>
    <w:rsid w:val="00312663"/>
    <w:rsid w:val="00312850"/>
    <w:rsid w:val="00322211"/>
    <w:rsid w:val="003227B6"/>
    <w:rsid w:val="00322B6D"/>
    <w:rsid w:val="0032422F"/>
    <w:rsid w:val="003242BA"/>
    <w:rsid w:val="0032739C"/>
    <w:rsid w:val="00330051"/>
    <w:rsid w:val="00332DD2"/>
    <w:rsid w:val="00333330"/>
    <w:rsid w:val="003341D9"/>
    <w:rsid w:val="00337C60"/>
    <w:rsid w:val="0034092F"/>
    <w:rsid w:val="003412AF"/>
    <w:rsid w:val="00341789"/>
    <w:rsid w:val="00341FF4"/>
    <w:rsid w:val="00342C03"/>
    <w:rsid w:val="003446BD"/>
    <w:rsid w:val="003458FE"/>
    <w:rsid w:val="00345E7D"/>
    <w:rsid w:val="003502FC"/>
    <w:rsid w:val="00351E6E"/>
    <w:rsid w:val="00351FFB"/>
    <w:rsid w:val="00352199"/>
    <w:rsid w:val="00352748"/>
    <w:rsid w:val="00352870"/>
    <w:rsid w:val="00352EE2"/>
    <w:rsid w:val="00353C15"/>
    <w:rsid w:val="003555BA"/>
    <w:rsid w:val="003605D0"/>
    <w:rsid w:val="0036178F"/>
    <w:rsid w:val="003636A4"/>
    <w:rsid w:val="00366966"/>
    <w:rsid w:val="00367939"/>
    <w:rsid w:val="00367C22"/>
    <w:rsid w:val="00367D18"/>
    <w:rsid w:val="00370D7E"/>
    <w:rsid w:val="00371B42"/>
    <w:rsid w:val="00373356"/>
    <w:rsid w:val="00373D12"/>
    <w:rsid w:val="0037459E"/>
    <w:rsid w:val="003754AE"/>
    <w:rsid w:val="00376985"/>
    <w:rsid w:val="00382596"/>
    <w:rsid w:val="00384914"/>
    <w:rsid w:val="003860AA"/>
    <w:rsid w:val="00386237"/>
    <w:rsid w:val="003863B7"/>
    <w:rsid w:val="0038791E"/>
    <w:rsid w:val="00387F4D"/>
    <w:rsid w:val="0039058E"/>
    <w:rsid w:val="0039064F"/>
    <w:rsid w:val="003916A3"/>
    <w:rsid w:val="00391BE2"/>
    <w:rsid w:val="00392348"/>
    <w:rsid w:val="00395B92"/>
    <w:rsid w:val="0039689F"/>
    <w:rsid w:val="003A0BC6"/>
    <w:rsid w:val="003A4DDC"/>
    <w:rsid w:val="003A521D"/>
    <w:rsid w:val="003B1E9D"/>
    <w:rsid w:val="003B2159"/>
    <w:rsid w:val="003B24E5"/>
    <w:rsid w:val="003B297D"/>
    <w:rsid w:val="003B4D26"/>
    <w:rsid w:val="003B7188"/>
    <w:rsid w:val="003B730B"/>
    <w:rsid w:val="003C0C0A"/>
    <w:rsid w:val="003C0F49"/>
    <w:rsid w:val="003C206B"/>
    <w:rsid w:val="003C6F33"/>
    <w:rsid w:val="003C724F"/>
    <w:rsid w:val="003D1290"/>
    <w:rsid w:val="003D2164"/>
    <w:rsid w:val="003D2CBE"/>
    <w:rsid w:val="003D5FC1"/>
    <w:rsid w:val="003D662D"/>
    <w:rsid w:val="003E16A3"/>
    <w:rsid w:val="003E516E"/>
    <w:rsid w:val="003E5DCF"/>
    <w:rsid w:val="003E65B6"/>
    <w:rsid w:val="003E7E17"/>
    <w:rsid w:val="003E7EE4"/>
    <w:rsid w:val="003F365E"/>
    <w:rsid w:val="003F39B7"/>
    <w:rsid w:val="003F4F3F"/>
    <w:rsid w:val="003F5253"/>
    <w:rsid w:val="003F5D94"/>
    <w:rsid w:val="003F639A"/>
    <w:rsid w:val="003F73F5"/>
    <w:rsid w:val="004022B3"/>
    <w:rsid w:val="00403675"/>
    <w:rsid w:val="00405115"/>
    <w:rsid w:val="00405CDC"/>
    <w:rsid w:val="004078F6"/>
    <w:rsid w:val="00412655"/>
    <w:rsid w:val="00413596"/>
    <w:rsid w:val="00415D5D"/>
    <w:rsid w:val="00416A61"/>
    <w:rsid w:val="00416C77"/>
    <w:rsid w:val="00420323"/>
    <w:rsid w:val="00421921"/>
    <w:rsid w:val="0042219A"/>
    <w:rsid w:val="0042258A"/>
    <w:rsid w:val="00423390"/>
    <w:rsid w:val="00423441"/>
    <w:rsid w:val="00426F2E"/>
    <w:rsid w:val="004275B8"/>
    <w:rsid w:val="00427B5D"/>
    <w:rsid w:val="00432797"/>
    <w:rsid w:val="00433122"/>
    <w:rsid w:val="00436D02"/>
    <w:rsid w:val="00440C52"/>
    <w:rsid w:val="004424E9"/>
    <w:rsid w:val="004426B5"/>
    <w:rsid w:val="00444660"/>
    <w:rsid w:val="00444CF2"/>
    <w:rsid w:val="004456D8"/>
    <w:rsid w:val="00446A1F"/>
    <w:rsid w:val="00446A7E"/>
    <w:rsid w:val="00446C9F"/>
    <w:rsid w:val="00447094"/>
    <w:rsid w:val="004477CF"/>
    <w:rsid w:val="00450A70"/>
    <w:rsid w:val="00451111"/>
    <w:rsid w:val="004533A3"/>
    <w:rsid w:val="004539CA"/>
    <w:rsid w:val="00454403"/>
    <w:rsid w:val="00462F67"/>
    <w:rsid w:val="004634A3"/>
    <w:rsid w:val="00463F6B"/>
    <w:rsid w:val="00465861"/>
    <w:rsid w:val="004659A9"/>
    <w:rsid w:val="0046700D"/>
    <w:rsid w:val="00467E9F"/>
    <w:rsid w:val="004714AE"/>
    <w:rsid w:val="004727BE"/>
    <w:rsid w:val="00473A3D"/>
    <w:rsid w:val="00473B79"/>
    <w:rsid w:val="00473F70"/>
    <w:rsid w:val="00477888"/>
    <w:rsid w:val="00480ED0"/>
    <w:rsid w:val="00481A83"/>
    <w:rsid w:val="0048275C"/>
    <w:rsid w:val="004831EF"/>
    <w:rsid w:val="00483C6D"/>
    <w:rsid w:val="0048512D"/>
    <w:rsid w:val="00485433"/>
    <w:rsid w:val="00487F35"/>
    <w:rsid w:val="00487FEF"/>
    <w:rsid w:val="004910A4"/>
    <w:rsid w:val="00495222"/>
    <w:rsid w:val="00497788"/>
    <w:rsid w:val="00497E89"/>
    <w:rsid w:val="004A12A1"/>
    <w:rsid w:val="004A1713"/>
    <w:rsid w:val="004A4162"/>
    <w:rsid w:val="004A46C3"/>
    <w:rsid w:val="004A5757"/>
    <w:rsid w:val="004A5D9D"/>
    <w:rsid w:val="004A6599"/>
    <w:rsid w:val="004A6B23"/>
    <w:rsid w:val="004B0C7B"/>
    <w:rsid w:val="004B0FC6"/>
    <w:rsid w:val="004B1CB2"/>
    <w:rsid w:val="004B25C3"/>
    <w:rsid w:val="004B5900"/>
    <w:rsid w:val="004B7CE9"/>
    <w:rsid w:val="004C17FD"/>
    <w:rsid w:val="004C7434"/>
    <w:rsid w:val="004C793B"/>
    <w:rsid w:val="004D13DB"/>
    <w:rsid w:val="004D1CBB"/>
    <w:rsid w:val="004D2A22"/>
    <w:rsid w:val="004D5133"/>
    <w:rsid w:val="004D63A5"/>
    <w:rsid w:val="004D7ECA"/>
    <w:rsid w:val="004E02D2"/>
    <w:rsid w:val="004E08AA"/>
    <w:rsid w:val="004E5D80"/>
    <w:rsid w:val="004E7D23"/>
    <w:rsid w:val="004F0FCB"/>
    <w:rsid w:val="004F26B3"/>
    <w:rsid w:val="004F4780"/>
    <w:rsid w:val="004F58F8"/>
    <w:rsid w:val="004F592E"/>
    <w:rsid w:val="004F721A"/>
    <w:rsid w:val="004F7815"/>
    <w:rsid w:val="0050002B"/>
    <w:rsid w:val="0050101D"/>
    <w:rsid w:val="00502DF4"/>
    <w:rsid w:val="00503303"/>
    <w:rsid w:val="0050399A"/>
    <w:rsid w:val="00503EB9"/>
    <w:rsid w:val="005068B5"/>
    <w:rsid w:val="00510980"/>
    <w:rsid w:val="005114DC"/>
    <w:rsid w:val="00512D4C"/>
    <w:rsid w:val="005148A0"/>
    <w:rsid w:val="00514ED9"/>
    <w:rsid w:val="00515EBB"/>
    <w:rsid w:val="00520493"/>
    <w:rsid w:val="00521C60"/>
    <w:rsid w:val="00522FC1"/>
    <w:rsid w:val="0052317C"/>
    <w:rsid w:val="00523D82"/>
    <w:rsid w:val="005256B6"/>
    <w:rsid w:val="0053192E"/>
    <w:rsid w:val="005321C4"/>
    <w:rsid w:val="00534DDF"/>
    <w:rsid w:val="0053701B"/>
    <w:rsid w:val="00537D87"/>
    <w:rsid w:val="00541AB9"/>
    <w:rsid w:val="00542547"/>
    <w:rsid w:val="00542CB8"/>
    <w:rsid w:val="005430AF"/>
    <w:rsid w:val="005439CA"/>
    <w:rsid w:val="00545581"/>
    <w:rsid w:val="00545634"/>
    <w:rsid w:val="00545C03"/>
    <w:rsid w:val="0054653F"/>
    <w:rsid w:val="005472E2"/>
    <w:rsid w:val="00552E44"/>
    <w:rsid w:val="00552E59"/>
    <w:rsid w:val="00553AAE"/>
    <w:rsid w:val="0055465A"/>
    <w:rsid w:val="00555A1F"/>
    <w:rsid w:val="005572C6"/>
    <w:rsid w:val="0056038B"/>
    <w:rsid w:val="00560E07"/>
    <w:rsid w:val="00561103"/>
    <w:rsid w:val="00561681"/>
    <w:rsid w:val="00564C3F"/>
    <w:rsid w:val="005716A9"/>
    <w:rsid w:val="0057391B"/>
    <w:rsid w:val="005753D6"/>
    <w:rsid w:val="0057623D"/>
    <w:rsid w:val="00576253"/>
    <w:rsid w:val="00577775"/>
    <w:rsid w:val="00582C9C"/>
    <w:rsid w:val="0058423E"/>
    <w:rsid w:val="00584637"/>
    <w:rsid w:val="00584D16"/>
    <w:rsid w:val="00587D76"/>
    <w:rsid w:val="00591171"/>
    <w:rsid w:val="0059163E"/>
    <w:rsid w:val="0059259E"/>
    <w:rsid w:val="005927BC"/>
    <w:rsid w:val="00593884"/>
    <w:rsid w:val="005939D1"/>
    <w:rsid w:val="00594351"/>
    <w:rsid w:val="005972D9"/>
    <w:rsid w:val="00597943"/>
    <w:rsid w:val="005A0654"/>
    <w:rsid w:val="005A0D66"/>
    <w:rsid w:val="005A1C6B"/>
    <w:rsid w:val="005A434D"/>
    <w:rsid w:val="005A4C96"/>
    <w:rsid w:val="005A5558"/>
    <w:rsid w:val="005A5642"/>
    <w:rsid w:val="005A5ACF"/>
    <w:rsid w:val="005A6C08"/>
    <w:rsid w:val="005B1D67"/>
    <w:rsid w:val="005B1EF8"/>
    <w:rsid w:val="005B1F1D"/>
    <w:rsid w:val="005B2301"/>
    <w:rsid w:val="005B23E4"/>
    <w:rsid w:val="005B2FEC"/>
    <w:rsid w:val="005B3953"/>
    <w:rsid w:val="005B43F1"/>
    <w:rsid w:val="005B5F72"/>
    <w:rsid w:val="005B65DC"/>
    <w:rsid w:val="005C159C"/>
    <w:rsid w:val="005C2166"/>
    <w:rsid w:val="005C22C5"/>
    <w:rsid w:val="005C24C2"/>
    <w:rsid w:val="005C4859"/>
    <w:rsid w:val="005C5155"/>
    <w:rsid w:val="005C5169"/>
    <w:rsid w:val="005C5644"/>
    <w:rsid w:val="005C6180"/>
    <w:rsid w:val="005C6B33"/>
    <w:rsid w:val="005D06A2"/>
    <w:rsid w:val="005D1C5E"/>
    <w:rsid w:val="005E0E11"/>
    <w:rsid w:val="005E18FA"/>
    <w:rsid w:val="005E74D1"/>
    <w:rsid w:val="005F08D9"/>
    <w:rsid w:val="005F1ADD"/>
    <w:rsid w:val="005F1D25"/>
    <w:rsid w:val="005F2DCA"/>
    <w:rsid w:val="005F379C"/>
    <w:rsid w:val="005F7382"/>
    <w:rsid w:val="005F7D70"/>
    <w:rsid w:val="00600A86"/>
    <w:rsid w:val="00600DAC"/>
    <w:rsid w:val="00605186"/>
    <w:rsid w:val="0061084C"/>
    <w:rsid w:val="0061298B"/>
    <w:rsid w:val="00613EE0"/>
    <w:rsid w:val="00614909"/>
    <w:rsid w:val="00620A0B"/>
    <w:rsid w:val="00621A28"/>
    <w:rsid w:val="00621E6A"/>
    <w:rsid w:val="0062371C"/>
    <w:rsid w:val="006261AE"/>
    <w:rsid w:val="0062698E"/>
    <w:rsid w:val="00630D8D"/>
    <w:rsid w:val="0063162A"/>
    <w:rsid w:val="00631C58"/>
    <w:rsid w:val="00633419"/>
    <w:rsid w:val="00633436"/>
    <w:rsid w:val="00634513"/>
    <w:rsid w:val="006363E6"/>
    <w:rsid w:val="006377B6"/>
    <w:rsid w:val="006412C4"/>
    <w:rsid w:val="00641BB7"/>
    <w:rsid w:val="00642DF8"/>
    <w:rsid w:val="006438DE"/>
    <w:rsid w:val="0064572E"/>
    <w:rsid w:val="00646272"/>
    <w:rsid w:val="0064643C"/>
    <w:rsid w:val="006465F3"/>
    <w:rsid w:val="00646B61"/>
    <w:rsid w:val="00650E96"/>
    <w:rsid w:val="00652D51"/>
    <w:rsid w:val="00655B89"/>
    <w:rsid w:val="006564DF"/>
    <w:rsid w:val="00656588"/>
    <w:rsid w:val="006566A6"/>
    <w:rsid w:val="006572EA"/>
    <w:rsid w:val="00660B67"/>
    <w:rsid w:val="006616FB"/>
    <w:rsid w:val="00661848"/>
    <w:rsid w:val="006625B5"/>
    <w:rsid w:val="006634EC"/>
    <w:rsid w:val="00664638"/>
    <w:rsid w:val="006668CF"/>
    <w:rsid w:val="00673D38"/>
    <w:rsid w:val="00675936"/>
    <w:rsid w:val="00675D5D"/>
    <w:rsid w:val="0067767E"/>
    <w:rsid w:val="006833D3"/>
    <w:rsid w:val="00683839"/>
    <w:rsid w:val="0068385B"/>
    <w:rsid w:val="00684DCF"/>
    <w:rsid w:val="00684FF3"/>
    <w:rsid w:val="00685201"/>
    <w:rsid w:val="00685902"/>
    <w:rsid w:val="0068624D"/>
    <w:rsid w:val="00691CAD"/>
    <w:rsid w:val="0069284D"/>
    <w:rsid w:val="00694084"/>
    <w:rsid w:val="00694255"/>
    <w:rsid w:val="0069592E"/>
    <w:rsid w:val="006965F2"/>
    <w:rsid w:val="00696937"/>
    <w:rsid w:val="006A1A73"/>
    <w:rsid w:val="006A6873"/>
    <w:rsid w:val="006A7790"/>
    <w:rsid w:val="006A7DDF"/>
    <w:rsid w:val="006B1250"/>
    <w:rsid w:val="006B1F22"/>
    <w:rsid w:val="006B429D"/>
    <w:rsid w:val="006B484F"/>
    <w:rsid w:val="006B4C34"/>
    <w:rsid w:val="006B6141"/>
    <w:rsid w:val="006B6749"/>
    <w:rsid w:val="006C63A0"/>
    <w:rsid w:val="006D0F9F"/>
    <w:rsid w:val="006D2308"/>
    <w:rsid w:val="006D6115"/>
    <w:rsid w:val="006D770B"/>
    <w:rsid w:val="006D7726"/>
    <w:rsid w:val="006E09E7"/>
    <w:rsid w:val="006E23AA"/>
    <w:rsid w:val="006E3D2C"/>
    <w:rsid w:val="006E7360"/>
    <w:rsid w:val="006F0269"/>
    <w:rsid w:val="006F0A2D"/>
    <w:rsid w:val="006F131A"/>
    <w:rsid w:val="006F5D6C"/>
    <w:rsid w:val="006F7FCC"/>
    <w:rsid w:val="0070068C"/>
    <w:rsid w:val="00700C90"/>
    <w:rsid w:val="00702AEB"/>
    <w:rsid w:val="00703D62"/>
    <w:rsid w:val="007047A4"/>
    <w:rsid w:val="00704AF3"/>
    <w:rsid w:val="00705CF7"/>
    <w:rsid w:val="00706095"/>
    <w:rsid w:val="00706D9E"/>
    <w:rsid w:val="00707337"/>
    <w:rsid w:val="00711E2D"/>
    <w:rsid w:val="00711FA2"/>
    <w:rsid w:val="00712F89"/>
    <w:rsid w:val="00714B4D"/>
    <w:rsid w:val="00715A0F"/>
    <w:rsid w:val="0071615B"/>
    <w:rsid w:val="00717B46"/>
    <w:rsid w:val="00720806"/>
    <w:rsid w:val="00720DBA"/>
    <w:rsid w:val="0072242A"/>
    <w:rsid w:val="007237C5"/>
    <w:rsid w:val="00723AF1"/>
    <w:rsid w:val="00724042"/>
    <w:rsid w:val="0073089C"/>
    <w:rsid w:val="00730AE9"/>
    <w:rsid w:val="007321C1"/>
    <w:rsid w:val="00734A07"/>
    <w:rsid w:val="00735769"/>
    <w:rsid w:val="00736A66"/>
    <w:rsid w:val="00737DF5"/>
    <w:rsid w:val="007403DB"/>
    <w:rsid w:val="0074171D"/>
    <w:rsid w:val="00741C28"/>
    <w:rsid w:val="0074256F"/>
    <w:rsid w:val="00743DE4"/>
    <w:rsid w:val="00746D1D"/>
    <w:rsid w:val="007477A4"/>
    <w:rsid w:val="007508FF"/>
    <w:rsid w:val="00750AC6"/>
    <w:rsid w:val="00751B47"/>
    <w:rsid w:val="007524BA"/>
    <w:rsid w:val="00752FD0"/>
    <w:rsid w:val="007534C0"/>
    <w:rsid w:val="0075380B"/>
    <w:rsid w:val="0075575D"/>
    <w:rsid w:val="00755DFF"/>
    <w:rsid w:val="007569F5"/>
    <w:rsid w:val="00756F06"/>
    <w:rsid w:val="0076106E"/>
    <w:rsid w:val="00761D2F"/>
    <w:rsid w:val="007632CA"/>
    <w:rsid w:val="0076431A"/>
    <w:rsid w:val="007645F7"/>
    <w:rsid w:val="007669C4"/>
    <w:rsid w:val="007703B4"/>
    <w:rsid w:val="00770A92"/>
    <w:rsid w:val="00770C30"/>
    <w:rsid w:val="0078005B"/>
    <w:rsid w:val="00780B8D"/>
    <w:rsid w:val="00781997"/>
    <w:rsid w:val="00783021"/>
    <w:rsid w:val="00783547"/>
    <w:rsid w:val="00783CDF"/>
    <w:rsid w:val="00783E34"/>
    <w:rsid w:val="00784241"/>
    <w:rsid w:val="00784A15"/>
    <w:rsid w:val="00784F57"/>
    <w:rsid w:val="007850A1"/>
    <w:rsid w:val="007851E3"/>
    <w:rsid w:val="0078630B"/>
    <w:rsid w:val="00787D4D"/>
    <w:rsid w:val="00790B16"/>
    <w:rsid w:val="00792769"/>
    <w:rsid w:val="00792A64"/>
    <w:rsid w:val="0079454E"/>
    <w:rsid w:val="00794AA6"/>
    <w:rsid w:val="007978E8"/>
    <w:rsid w:val="007A0287"/>
    <w:rsid w:val="007A08BA"/>
    <w:rsid w:val="007A0B6F"/>
    <w:rsid w:val="007A0D5F"/>
    <w:rsid w:val="007A1FBE"/>
    <w:rsid w:val="007A2476"/>
    <w:rsid w:val="007A30A5"/>
    <w:rsid w:val="007A3C88"/>
    <w:rsid w:val="007A52D7"/>
    <w:rsid w:val="007A6403"/>
    <w:rsid w:val="007A6D05"/>
    <w:rsid w:val="007A6E2D"/>
    <w:rsid w:val="007A7589"/>
    <w:rsid w:val="007A7D6B"/>
    <w:rsid w:val="007B027A"/>
    <w:rsid w:val="007B2103"/>
    <w:rsid w:val="007B27E4"/>
    <w:rsid w:val="007B2C4F"/>
    <w:rsid w:val="007B4597"/>
    <w:rsid w:val="007B598B"/>
    <w:rsid w:val="007C1548"/>
    <w:rsid w:val="007C1677"/>
    <w:rsid w:val="007C2A7C"/>
    <w:rsid w:val="007C2D40"/>
    <w:rsid w:val="007C379C"/>
    <w:rsid w:val="007C44E6"/>
    <w:rsid w:val="007C55B2"/>
    <w:rsid w:val="007C578B"/>
    <w:rsid w:val="007C6E26"/>
    <w:rsid w:val="007C761B"/>
    <w:rsid w:val="007D18FA"/>
    <w:rsid w:val="007D3ADD"/>
    <w:rsid w:val="007D3F81"/>
    <w:rsid w:val="007D3FF3"/>
    <w:rsid w:val="007D429C"/>
    <w:rsid w:val="007D4A93"/>
    <w:rsid w:val="007D5173"/>
    <w:rsid w:val="007D526F"/>
    <w:rsid w:val="007D5479"/>
    <w:rsid w:val="007D7DDC"/>
    <w:rsid w:val="007E05D5"/>
    <w:rsid w:val="007E15E9"/>
    <w:rsid w:val="007E4A3D"/>
    <w:rsid w:val="007E69E7"/>
    <w:rsid w:val="007E7BD2"/>
    <w:rsid w:val="007F2001"/>
    <w:rsid w:val="007F25CD"/>
    <w:rsid w:val="007F4584"/>
    <w:rsid w:val="007F7935"/>
    <w:rsid w:val="007F7A7E"/>
    <w:rsid w:val="007F7BC6"/>
    <w:rsid w:val="00803096"/>
    <w:rsid w:val="00805D94"/>
    <w:rsid w:val="008060A6"/>
    <w:rsid w:val="00810C8E"/>
    <w:rsid w:val="00811DFF"/>
    <w:rsid w:val="00813F26"/>
    <w:rsid w:val="00815E2A"/>
    <w:rsid w:val="008168D6"/>
    <w:rsid w:val="00821C3F"/>
    <w:rsid w:val="008247A8"/>
    <w:rsid w:val="008266AD"/>
    <w:rsid w:val="0083109D"/>
    <w:rsid w:val="00833D7C"/>
    <w:rsid w:val="00835894"/>
    <w:rsid w:val="00835A38"/>
    <w:rsid w:val="00835FEC"/>
    <w:rsid w:val="00837B3A"/>
    <w:rsid w:val="00837CBA"/>
    <w:rsid w:val="008410FB"/>
    <w:rsid w:val="008411D8"/>
    <w:rsid w:val="00842009"/>
    <w:rsid w:val="008430B5"/>
    <w:rsid w:val="0084678C"/>
    <w:rsid w:val="00847817"/>
    <w:rsid w:val="0085102A"/>
    <w:rsid w:val="00852375"/>
    <w:rsid w:val="00857891"/>
    <w:rsid w:val="00862597"/>
    <w:rsid w:val="00865CC5"/>
    <w:rsid w:val="00872311"/>
    <w:rsid w:val="00876D42"/>
    <w:rsid w:val="008777E4"/>
    <w:rsid w:val="00880134"/>
    <w:rsid w:val="00880A92"/>
    <w:rsid w:val="008814B6"/>
    <w:rsid w:val="00882413"/>
    <w:rsid w:val="00882A83"/>
    <w:rsid w:val="00884536"/>
    <w:rsid w:val="00886239"/>
    <w:rsid w:val="00887126"/>
    <w:rsid w:val="00887859"/>
    <w:rsid w:val="00890ED0"/>
    <w:rsid w:val="00891448"/>
    <w:rsid w:val="00894E7F"/>
    <w:rsid w:val="008A1E74"/>
    <w:rsid w:val="008A4BD0"/>
    <w:rsid w:val="008A7F3F"/>
    <w:rsid w:val="008B099F"/>
    <w:rsid w:val="008B1FB2"/>
    <w:rsid w:val="008B2122"/>
    <w:rsid w:val="008B23C8"/>
    <w:rsid w:val="008B2A52"/>
    <w:rsid w:val="008B39B3"/>
    <w:rsid w:val="008B6419"/>
    <w:rsid w:val="008B695E"/>
    <w:rsid w:val="008B6A4D"/>
    <w:rsid w:val="008C023F"/>
    <w:rsid w:val="008C38E6"/>
    <w:rsid w:val="008C3F64"/>
    <w:rsid w:val="008C4203"/>
    <w:rsid w:val="008C42D9"/>
    <w:rsid w:val="008C500E"/>
    <w:rsid w:val="008C707C"/>
    <w:rsid w:val="008C78F7"/>
    <w:rsid w:val="008D03DA"/>
    <w:rsid w:val="008D1CEB"/>
    <w:rsid w:val="008D379F"/>
    <w:rsid w:val="008D4734"/>
    <w:rsid w:val="008D5D81"/>
    <w:rsid w:val="008D71DB"/>
    <w:rsid w:val="008D774A"/>
    <w:rsid w:val="008E0FC6"/>
    <w:rsid w:val="008E170A"/>
    <w:rsid w:val="008E1F2C"/>
    <w:rsid w:val="008E29F9"/>
    <w:rsid w:val="008E4AAA"/>
    <w:rsid w:val="008F108B"/>
    <w:rsid w:val="008F1D37"/>
    <w:rsid w:val="008F2854"/>
    <w:rsid w:val="008F3858"/>
    <w:rsid w:val="008F47F4"/>
    <w:rsid w:val="008F5A2F"/>
    <w:rsid w:val="008F5BE9"/>
    <w:rsid w:val="008F7B28"/>
    <w:rsid w:val="008F7B55"/>
    <w:rsid w:val="00900A21"/>
    <w:rsid w:val="00900EB8"/>
    <w:rsid w:val="00900F0A"/>
    <w:rsid w:val="00901C18"/>
    <w:rsid w:val="00901EEC"/>
    <w:rsid w:val="0090283C"/>
    <w:rsid w:val="00905238"/>
    <w:rsid w:val="00905C06"/>
    <w:rsid w:val="009070CC"/>
    <w:rsid w:val="00907EB2"/>
    <w:rsid w:val="00907FF8"/>
    <w:rsid w:val="00911169"/>
    <w:rsid w:val="00914C19"/>
    <w:rsid w:val="00915FB7"/>
    <w:rsid w:val="009173FB"/>
    <w:rsid w:val="00920724"/>
    <w:rsid w:val="00920D5F"/>
    <w:rsid w:val="009214EE"/>
    <w:rsid w:val="0092164D"/>
    <w:rsid w:val="00921A92"/>
    <w:rsid w:val="00925C43"/>
    <w:rsid w:val="00926A03"/>
    <w:rsid w:val="00927036"/>
    <w:rsid w:val="009304CE"/>
    <w:rsid w:val="00933469"/>
    <w:rsid w:val="009358D3"/>
    <w:rsid w:val="00937952"/>
    <w:rsid w:val="00940B40"/>
    <w:rsid w:val="00941C5A"/>
    <w:rsid w:val="00943093"/>
    <w:rsid w:val="00943A04"/>
    <w:rsid w:val="009441D1"/>
    <w:rsid w:val="00947AF6"/>
    <w:rsid w:val="00947B31"/>
    <w:rsid w:val="009508FB"/>
    <w:rsid w:val="00950DE7"/>
    <w:rsid w:val="00950E72"/>
    <w:rsid w:val="00953BFB"/>
    <w:rsid w:val="009541D8"/>
    <w:rsid w:val="0095659D"/>
    <w:rsid w:val="009565B9"/>
    <w:rsid w:val="00957E87"/>
    <w:rsid w:val="0096029C"/>
    <w:rsid w:val="00963E4E"/>
    <w:rsid w:val="009645AD"/>
    <w:rsid w:val="00966CA1"/>
    <w:rsid w:val="00967BB9"/>
    <w:rsid w:val="00971649"/>
    <w:rsid w:val="009719DF"/>
    <w:rsid w:val="00973CF3"/>
    <w:rsid w:val="00974B8F"/>
    <w:rsid w:val="00974F75"/>
    <w:rsid w:val="00975593"/>
    <w:rsid w:val="009802CC"/>
    <w:rsid w:val="009816A0"/>
    <w:rsid w:val="00983703"/>
    <w:rsid w:val="00986D07"/>
    <w:rsid w:val="009900EC"/>
    <w:rsid w:val="00990F4C"/>
    <w:rsid w:val="00993762"/>
    <w:rsid w:val="00994A54"/>
    <w:rsid w:val="00994B39"/>
    <w:rsid w:val="00994DDE"/>
    <w:rsid w:val="00995C0F"/>
    <w:rsid w:val="00996551"/>
    <w:rsid w:val="00996F70"/>
    <w:rsid w:val="00997119"/>
    <w:rsid w:val="009A174A"/>
    <w:rsid w:val="009A2812"/>
    <w:rsid w:val="009A4BFF"/>
    <w:rsid w:val="009A5B78"/>
    <w:rsid w:val="009A77C2"/>
    <w:rsid w:val="009B02B1"/>
    <w:rsid w:val="009B2772"/>
    <w:rsid w:val="009B29B9"/>
    <w:rsid w:val="009B3BE1"/>
    <w:rsid w:val="009B3FB4"/>
    <w:rsid w:val="009B52DA"/>
    <w:rsid w:val="009B63CB"/>
    <w:rsid w:val="009C02FF"/>
    <w:rsid w:val="009C2238"/>
    <w:rsid w:val="009C35C3"/>
    <w:rsid w:val="009C47FF"/>
    <w:rsid w:val="009C4BAD"/>
    <w:rsid w:val="009C5819"/>
    <w:rsid w:val="009C5E67"/>
    <w:rsid w:val="009C71D3"/>
    <w:rsid w:val="009C72D4"/>
    <w:rsid w:val="009D0A3E"/>
    <w:rsid w:val="009D210B"/>
    <w:rsid w:val="009D276B"/>
    <w:rsid w:val="009D2C37"/>
    <w:rsid w:val="009D33C1"/>
    <w:rsid w:val="009D3BB3"/>
    <w:rsid w:val="009D6B45"/>
    <w:rsid w:val="009E0498"/>
    <w:rsid w:val="009E0F09"/>
    <w:rsid w:val="009E115A"/>
    <w:rsid w:val="009E23B5"/>
    <w:rsid w:val="009E252E"/>
    <w:rsid w:val="009E2B1B"/>
    <w:rsid w:val="009E2E64"/>
    <w:rsid w:val="009E4310"/>
    <w:rsid w:val="009E51A8"/>
    <w:rsid w:val="009E51DC"/>
    <w:rsid w:val="009E52E8"/>
    <w:rsid w:val="009E61A5"/>
    <w:rsid w:val="009E7A4D"/>
    <w:rsid w:val="009F1862"/>
    <w:rsid w:val="009F2C44"/>
    <w:rsid w:val="009F3AD4"/>
    <w:rsid w:val="009F4C5F"/>
    <w:rsid w:val="009F60E9"/>
    <w:rsid w:val="009F67B0"/>
    <w:rsid w:val="009F6CBA"/>
    <w:rsid w:val="009F7FAC"/>
    <w:rsid w:val="00A001B4"/>
    <w:rsid w:val="00A00864"/>
    <w:rsid w:val="00A01395"/>
    <w:rsid w:val="00A03226"/>
    <w:rsid w:val="00A078BD"/>
    <w:rsid w:val="00A1092E"/>
    <w:rsid w:val="00A10D26"/>
    <w:rsid w:val="00A144CC"/>
    <w:rsid w:val="00A1478F"/>
    <w:rsid w:val="00A149EC"/>
    <w:rsid w:val="00A201CD"/>
    <w:rsid w:val="00A2070A"/>
    <w:rsid w:val="00A21A09"/>
    <w:rsid w:val="00A21F24"/>
    <w:rsid w:val="00A2396F"/>
    <w:rsid w:val="00A243F0"/>
    <w:rsid w:val="00A26281"/>
    <w:rsid w:val="00A30808"/>
    <w:rsid w:val="00A31E03"/>
    <w:rsid w:val="00A32F08"/>
    <w:rsid w:val="00A33743"/>
    <w:rsid w:val="00A346DA"/>
    <w:rsid w:val="00A36D26"/>
    <w:rsid w:val="00A3754B"/>
    <w:rsid w:val="00A42244"/>
    <w:rsid w:val="00A43E12"/>
    <w:rsid w:val="00A44013"/>
    <w:rsid w:val="00A440EB"/>
    <w:rsid w:val="00A44D36"/>
    <w:rsid w:val="00A4522D"/>
    <w:rsid w:val="00A45CBF"/>
    <w:rsid w:val="00A46109"/>
    <w:rsid w:val="00A479AE"/>
    <w:rsid w:val="00A515E9"/>
    <w:rsid w:val="00A51F52"/>
    <w:rsid w:val="00A54A26"/>
    <w:rsid w:val="00A578FB"/>
    <w:rsid w:val="00A60C48"/>
    <w:rsid w:val="00A60D18"/>
    <w:rsid w:val="00A6324C"/>
    <w:rsid w:val="00A671E5"/>
    <w:rsid w:val="00A67218"/>
    <w:rsid w:val="00A67682"/>
    <w:rsid w:val="00A67DE5"/>
    <w:rsid w:val="00A71B90"/>
    <w:rsid w:val="00A72A9D"/>
    <w:rsid w:val="00A73C2E"/>
    <w:rsid w:val="00A7556B"/>
    <w:rsid w:val="00A756E9"/>
    <w:rsid w:val="00A757D2"/>
    <w:rsid w:val="00A774E1"/>
    <w:rsid w:val="00A80523"/>
    <w:rsid w:val="00A806FC"/>
    <w:rsid w:val="00A810A1"/>
    <w:rsid w:val="00A857AB"/>
    <w:rsid w:val="00A87444"/>
    <w:rsid w:val="00A87ADB"/>
    <w:rsid w:val="00A906FC"/>
    <w:rsid w:val="00A90ED4"/>
    <w:rsid w:val="00A930BF"/>
    <w:rsid w:val="00A93E35"/>
    <w:rsid w:val="00A94CAB"/>
    <w:rsid w:val="00A95DC7"/>
    <w:rsid w:val="00A96C20"/>
    <w:rsid w:val="00A96D43"/>
    <w:rsid w:val="00AA0BEB"/>
    <w:rsid w:val="00AA0C20"/>
    <w:rsid w:val="00AA0C34"/>
    <w:rsid w:val="00AA0FC3"/>
    <w:rsid w:val="00AA279D"/>
    <w:rsid w:val="00AA65DE"/>
    <w:rsid w:val="00AB088F"/>
    <w:rsid w:val="00AB0F1A"/>
    <w:rsid w:val="00AB2E68"/>
    <w:rsid w:val="00AB40A5"/>
    <w:rsid w:val="00AB5EE1"/>
    <w:rsid w:val="00AB7FBB"/>
    <w:rsid w:val="00AC0824"/>
    <w:rsid w:val="00AC154F"/>
    <w:rsid w:val="00AC2CA8"/>
    <w:rsid w:val="00AC484F"/>
    <w:rsid w:val="00AC4A3F"/>
    <w:rsid w:val="00AC6391"/>
    <w:rsid w:val="00AC71F5"/>
    <w:rsid w:val="00AC7AAB"/>
    <w:rsid w:val="00AD12D8"/>
    <w:rsid w:val="00AD1D69"/>
    <w:rsid w:val="00AD26E5"/>
    <w:rsid w:val="00AD3422"/>
    <w:rsid w:val="00AD3633"/>
    <w:rsid w:val="00AD3B24"/>
    <w:rsid w:val="00AD3B90"/>
    <w:rsid w:val="00AD4108"/>
    <w:rsid w:val="00AD50B6"/>
    <w:rsid w:val="00AD5905"/>
    <w:rsid w:val="00AD628C"/>
    <w:rsid w:val="00AD6D3B"/>
    <w:rsid w:val="00AD75D0"/>
    <w:rsid w:val="00AE260D"/>
    <w:rsid w:val="00AE2E0B"/>
    <w:rsid w:val="00AE4C6C"/>
    <w:rsid w:val="00AE5C2C"/>
    <w:rsid w:val="00AF1B12"/>
    <w:rsid w:val="00AF2FF6"/>
    <w:rsid w:val="00AF3381"/>
    <w:rsid w:val="00AF40C8"/>
    <w:rsid w:val="00AF5A87"/>
    <w:rsid w:val="00AF72C8"/>
    <w:rsid w:val="00AF7BFF"/>
    <w:rsid w:val="00B01619"/>
    <w:rsid w:val="00B06293"/>
    <w:rsid w:val="00B0681D"/>
    <w:rsid w:val="00B06A0D"/>
    <w:rsid w:val="00B06DC5"/>
    <w:rsid w:val="00B10CDC"/>
    <w:rsid w:val="00B13459"/>
    <w:rsid w:val="00B1534B"/>
    <w:rsid w:val="00B1713C"/>
    <w:rsid w:val="00B20022"/>
    <w:rsid w:val="00B227CB"/>
    <w:rsid w:val="00B22E12"/>
    <w:rsid w:val="00B2393C"/>
    <w:rsid w:val="00B24501"/>
    <w:rsid w:val="00B24DC1"/>
    <w:rsid w:val="00B24E06"/>
    <w:rsid w:val="00B27713"/>
    <w:rsid w:val="00B30627"/>
    <w:rsid w:val="00B31536"/>
    <w:rsid w:val="00B321CD"/>
    <w:rsid w:val="00B351A1"/>
    <w:rsid w:val="00B36130"/>
    <w:rsid w:val="00B375D7"/>
    <w:rsid w:val="00B412EC"/>
    <w:rsid w:val="00B42D59"/>
    <w:rsid w:val="00B4341B"/>
    <w:rsid w:val="00B469D0"/>
    <w:rsid w:val="00B4797C"/>
    <w:rsid w:val="00B519F7"/>
    <w:rsid w:val="00B5215D"/>
    <w:rsid w:val="00B53A7B"/>
    <w:rsid w:val="00B560C5"/>
    <w:rsid w:val="00B5618C"/>
    <w:rsid w:val="00B57800"/>
    <w:rsid w:val="00B6056E"/>
    <w:rsid w:val="00B60A14"/>
    <w:rsid w:val="00B6239C"/>
    <w:rsid w:val="00B64120"/>
    <w:rsid w:val="00B641CA"/>
    <w:rsid w:val="00B66130"/>
    <w:rsid w:val="00B71508"/>
    <w:rsid w:val="00B739EA"/>
    <w:rsid w:val="00B76D1D"/>
    <w:rsid w:val="00B8036D"/>
    <w:rsid w:val="00B803F5"/>
    <w:rsid w:val="00B81937"/>
    <w:rsid w:val="00B82077"/>
    <w:rsid w:val="00B85DEF"/>
    <w:rsid w:val="00B90226"/>
    <w:rsid w:val="00B90332"/>
    <w:rsid w:val="00B9394F"/>
    <w:rsid w:val="00B97261"/>
    <w:rsid w:val="00BA130E"/>
    <w:rsid w:val="00BA17BC"/>
    <w:rsid w:val="00BA301A"/>
    <w:rsid w:val="00BA486D"/>
    <w:rsid w:val="00BA6075"/>
    <w:rsid w:val="00BA7B05"/>
    <w:rsid w:val="00BA7E54"/>
    <w:rsid w:val="00BB00F9"/>
    <w:rsid w:val="00BB01A3"/>
    <w:rsid w:val="00BB1C91"/>
    <w:rsid w:val="00BB5A5C"/>
    <w:rsid w:val="00BC0656"/>
    <w:rsid w:val="00BC1F16"/>
    <w:rsid w:val="00BC2572"/>
    <w:rsid w:val="00BC39F7"/>
    <w:rsid w:val="00BC4C4D"/>
    <w:rsid w:val="00BC59D9"/>
    <w:rsid w:val="00BD0BC2"/>
    <w:rsid w:val="00BD15C1"/>
    <w:rsid w:val="00BD1D44"/>
    <w:rsid w:val="00BD210C"/>
    <w:rsid w:val="00BD4E13"/>
    <w:rsid w:val="00BD5977"/>
    <w:rsid w:val="00BD6EDB"/>
    <w:rsid w:val="00BE1376"/>
    <w:rsid w:val="00BE171F"/>
    <w:rsid w:val="00BE1FB4"/>
    <w:rsid w:val="00BE218D"/>
    <w:rsid w:val="00BE52CE"/>
    <w:rsid w:val="00BE5328"/>
    <w:rsid w:val="00BE6A74"/>
    <w:rsid w:val="00BF5128"/>
    <w:rsid w:val="00BF716A"/>
    <w:rsid w:val="00C01AC9"/>
    <w:rsid w:val="00C02DE7"/>
    <w:rsid w:val="00C07111"/>
    <w:rsid w:val="00C07218"/>
    <w:rsid w:val="00C07489"/>
    <w:rsid w:val="00C07A96"/>
    <w:rsid w:val="00C107E0"/>
    <w:rsid w:val="00C1086D"/>
    <w:rsid w:val="00C1149A"/>
    <w:rsid w:val="00C11711"/>
    <w:rsid w:val="00C1188C"/>
    <w:rsid w:val="00C12051"/>
    <w:rsid w:val="00C124FF"/>
    <w:rsid w:val="00C12534"/>
    <w:rsid w:val="00C129C6"/>
    <w:rsid w:val="00C13EA2"/>
    <w:rsid w:val="00C14E2E"/>
    <w:rsid w:val="00C157F8"/>
    <w:rsid w:val="00C15B51"/>
    <w:rsid w:val="00C15F30"/>
    <w:rsid w:val="00C16C6E"/>
    <w:rsid w:val="00C20DBB"/>
    <w:rsid w:val="00C2343F"/>
    <w:rsid w:val="00C24157"/>
    <w:rsid w:val="00C30374"/>
    <w:rsid w:val="00C306EC"/>
    <w:rsid w:val="00C31B48"/>
    <w:rsid w:val="00C32163"/>
    <w:rsid w:val="00C337FB"/>
    <w:rsid w:val="00C33D05"/>
    <w:rsid w:val="00C33E66"/>
    <w:rsid w:val="00C352A7"/>
    <w:rsid w:val="00C35A95"/>
    <w:rsid w:val="00C404A1"/>
    <w:rsid w:val="00C4089E"/>
    <w:rsid w:val="00C4178D"/>
    <w:rsid w:val="00C426EC"/>
    <w:rsid w:val="00C4364F"/>
    <w:rsid w:val="00C46118"/>
    <w:rsid w:val="00C4611F"/>
    <w:rsid w:val="00C51485"/>
    <w:rsid w:val="00C5162F"/>
    <w:rsid w:val="00C521F9"/>
    <w:rsid w:val="00C5771C"/>
    <w:rsid w:val="00C578E6"/>
    <w:rsid w:val="00C60C12"/>
    <w:rsid w:val="00C60CA7"/>
    <w:rsid w:val="00C63613"/>
    <w:rsid w:val="00C6476E"/>
    <w:rsid w:val="00C66221"/>
    <w:rsid w:val="00C66433"/>
    <w:rsid w:val="00C66C9B"/>
    <w:rsid w:val="00C66D93"/>
    <w:rsid w:val="00C70528"/>
    <w:rsid w:val="00C71138"/>
    <w:rsid w:val="00C729F9"/>
    <w:rsid w:val="00C76921"/>
    <w:rsid w:val="00C778EA"/>
    <w:rsid w:val="00C7796C"/>
    <w:rsid w:val="00C800A0"/>
    <w:rsid w:val="00C8284F"/>
    <w:rsid w:val="00C83282"/>
    <w:rsid w:val="00C8339E"/>
    <w:rsid w:val="00C8344F"/>
    <w:rsid w:val="00C856F0"/>
    <w:rsid w:val="00C86C08"/>
    <w:rsid w:val="00C904FC"/>
    <w:rsid w:val="00C9480D"/>
    <w:rsid w:val="00C9518A"/>
    <w:rsid w:val="00C957B3"/>
    <w:rsid w:val="00C96CB1"/>
    <w:rsid w:val="00CA030A"/>
    <w:rsid w:val="00CA16C2"/>
    <w:rsid w:val="00CA30C8"/>
    <w:rsid w:val="00CA628E"/>
    <w:rsid w:val="00CA7E23"/>
    <w:rsid w:val="00CC0C80"/>
    <w:rsid w:val="00CC1647"/>
    <w:rsid w:val="00CC2055"/>
    <w:rsid w:val="00CC4BDB"/>
    <w:rsid w:val="00CC6663"/>
    <w:rsid w:val="00CC6AD1"/>
    <w:rsid w:val="00CC7C2D"/>
    <w:rsid w:val="00CD01C6"/>
    <w:rsid w:val="00CD1495"/>
    <w:rsid w:val="00CD39DB"/>
    <w:rsid w:val="00CD6289"/>
    <w:rsid w:val="00CD6A0D"/>
    <w:rsid w:val="00CE0528"/>
    <w:rsid w:val="00CE06B4"/>
    <w:rsid w:val="00CE1638"/>
    <w:rsid w:val="00CE299C"/>
    <w:rsid w:val="00CE3AA0"/>
    <w:rsid w:val="00CE3C60"/>
    <w:rsid w:val="00CE59F3"/>
    <w:rsid w:val="00CE6014"/>
    <w:rsid w:val="00CE6BD0"/>
    <w:rsid w:val="00CE7EE7"/>
    <w:rsid w:val="00CF0105"/>
    <w:rsid w:val="00CF07D4"/>
    <w:rsid w:val="00CF2A4C"/>
    <w:rsid w:val="00CF2E46"/>
    <w:rsid w:val="00CF3C41"/>
    <w:rsid w:val="00CF5A62"/>
    <w:rsid w:val="00CF6CD3"/>
    <w:rsid w:val="00CF759B"/>
    <w:rsid w:val="00CF78AA"/>
    <w:rsid w:val="00CF7B06"/>
    <w:rsid w:val="00D0490C"/>
    <w:rsid w:val="00D06E0C"/>
    <w:rsid w:val="00D07071"/>
    <w:rsid w:val="00D07280"/>
    <w:rsid w:val="00D07F8E"/>
    <w:rsid w:val="00D1129F"/>
    <w:rsid w:val="00D14E7D"/>
    <w:rsid w:val="00D15C4C"/>
    <w:rsid w:val="00D15F68"/>
    <w:rsid w:val="00D21542"/>
    <w:rsid w:val="00D221DC"/>
    <w:rsid w:val="00D22B9A"/>
    <w:rsid w:val="00D2305C"/>
    <w:rsid w:val="00D243CE"/>
    <w:rsid w:val="00D257D2"/>
    <w:rsid w:val="00D25F10"/>
    <w:rsid w:val="00D26FDF"/>
    <w:rsid w:val="00D279BA"/>
    <w:rsid w:val="00D27DBC"/>
    <w:rsid w:val="00D30D4E"/>
    <w:rsid w:val="00D30FDF"/>
    <w:rsid w:val="00D3169C"/>
    <w:rsid w:val="00D3554E"/>
    <w:rsid w:val="00D35AC1"/>
    <w:rsid w:val="00D40D04"/>
    <w:rsid w:val="00D41C46"/>
    <w:rsid w:val="00D45D54"/>
    <w:rsid w:val="00D50F5B"/>
    <w:rsid w:val="00D52BDD"/>
    <w:rsid w:val="00D54C95"/>
    <w:rsid w:val="00D55930"/>
    <w:rsid w:val="00D6006D"/>
    <w:rsid w:val="00D61D4A"/>
    <w:rsid w:val="00D630CF"/>
    <w:rsid w:val="00D63BAD"/>
    <w:rsid w:val="00D64B89"/>
    <w:rsid w:val="00D7291E"/>
    <w:rsid w:val="00D72E00"/>
    <w:rsid w:val="00D73DD9"/>
    <w:rsid w:val="00D75F78"/>
    <w:rsid w:val="00D7651C"/>
    <w:rsid w:val="00D7654B"/>
    <w:rsid w:val="00D808E5"/>
    <w:rsid w:val="00D81DBB"/>
    <w:rsid w:val="00D829B7"/>
    <w:rsid w:val="00D83616"/>
    <w:rsid w:val="00D83B12"/>
    <w:rsid w:val="00D83E51"/>
    <w:rsid w:val="00D85215"/>
    <w:rsid w:val="00D858B7"/>
    <w:rsid w:val="00D867DA"/>
    <w:rsid w:val="00D86ED6"/>
    <w:rsid w:val="00D87938"/>
    <w:rsid w:val="00D9247E"/>
    <w:rsid w:val="00D92AAA"/>
    <w:rsid w:val="00D97F7A"/>
    <w:rsid w:val="00DA005A"/>
    <w:rsid w:val="00DA00E9"/>
    <w:rsid w:val="00DA04EA"/>
    <w:rsid w:val="00DA34BB"/>
    <w:rsid w:val="00DA3C44"/>
    <w:rsid w:val="00DA5E99"/>
    <w:rsid w:val="00DA709D"/>
    <w:rsid w:val="00DA7625"/>
    <w:rsid w:val="00DA7CC2"/>
    <w:rsid w:val="00DB3085"/>
    <w:rsid w:val="00DB4345"/>
    <w:rsid w:val="00DB4A51"/>
    <w:rsid w:val="00DB603C"/>
    <w:rsid w:val="00DC076D"/>
    <w:rsid w:val="00DC39A7"/>
    <w:rsid w:val="00DC4220"/>
    <w:rsid w:val="00DC42BD"/>
    <w:rsid w:val="00DC5423"/>
    <w:rsid w:val="00DC5FE7"/>
    <w:rsid w:val="00DD04D8"/>
    <w:rsid w:val="00DD17C9"/>
    <w:rsid w:val="00DD415D"/>
    <w:rsid w:val="00DD4456"/>
    <w:rsid w:val="00DD4EA3"/>
    <w:rsid w:val="00DE13A7"/>
    <w:rsid w:val="00DE2255"/>
    <w:rsid w:val="00DE2F45"/>
    <w:rsid w:val="00DF3E41"/>
    <w:rsid w:val="00DF5775"/>
    <w:rsid w:val="00DF6019"/>
    <w:rsid w:val="00DF6F8F"/>
    <w:rsid w:val="00E00D96"/>
    <w:rsid w:val="00E010DD"/>
    <w:rsid w:val="00E024F6"/>
    <w:rsid w:val="00E027DF"/>
    <w:rsid w:val="00E03FD1"/>
    <w:rsid w:val="00E050F2"/>
    <w:rsid w:val="00E054A4"/>
    <w:rsid w:val="00E05BE2"/>
    <w:rsid w:val="00E06384"/>
    <w:rsid w:val="00E1475F"/>
    <w:rsid w:val="00E15E79"/>
    <w:rsid w:val="00E167C2"/>
    <w:rsid w:val="00E17FD6"/>
    <w:rsid w:val="00E21E37"/>
    <w:rsid w:val="00E22A40"/>
    <w:rsid w:val="00E23199"/>
    <w:rsid w:val="00E24AC0"/>
    <w:rsid w:val="00E25C5E"/>
    <w:rsid w:val="00E26193"/>
    <w:rsid w:val="00E31B7C"/>
    <w:rsid w:val="00E33D71"/>
    <w:rsid w:val="00E35A3D"/>
    <w:rsid w:val="00E370EE"/>
    <w:rsid w:val="00E37F72"/>
    <w:rsid w:val="00E40D83"/>
    <w:rsid w:val="00E40D92"/>
    <w:rsid w:val="00E411B1"/>
    <w:rsid w:val="00E4296D"/>
    <w:rsid w:val="00E435E0"/>
    <w:rsid w:val="00E441E6"/>
    <w:rsid w:val="00E45585"/>
    <w:rsid w:val="00E458BA"/>
    <w:rsid w:val="00E45BD6"/>
    <w:rsid w:val="00E470C2"/>
    <w:rsid w:val="00E47432"/>
    <w:rsid w:val="00E5128F"/>
    <w:rsid w:val="00E55758"/>
    <w:rsid w:val="00E56FF3"/>
    <w:rsid w:val="00E607DF"/>
    <w:rsid w:val="00E60C7C"/>
    <w:rsid w:val="00E614C9"/>
    <w:rsid w:val="00E61925"/>
    <w:rsid w:val="00E61BFD"/>
    <w:rsid w:val="00E631AC"/>
    <w:rsid w:val="00E6555E"/>
    <w:rsid w:val="00E6635E"/>
    <w:rsid w:val="00E67222"/>
    <w:rsid w:val="00E70438"/>
    <w:rsid w:val="00E704EB"/>
    <w:rsid w:val="00E7078B"/>
    <w:rsid w:val="00E718F9"/>
    <w:rsid w:val="00E71943"/>
    <w:rsid w:val="00E72C29"/>
    <w:rsid w:val="00E758C2"/>
    <w:rsid w:val="00E759E1"/>
    <w:rsid w:val="00E804A1"/>
    <w:rsid w:val="00E82079"/>
    <w:rsid w:val="00E82188"/>
    <w:rsid w:val="00E82FB1"/>
    <w:rsid w:val="00E83186"/>
    <w:rsid w:val="00E84FD9"/>
    <w:rsid w:val="00E85274"/>
    <w:rsid w:val="00E86CBF"/>
    <w:rsid w:val="00E9136E"/>
    <w:rsid w:val="00E91774"/>
    <w:rsid w:val="00E917B4"/>
    <w:rsid w:val="00E91E34"/>
    <w:rsid w:val="00E9244F"/>
    <w:rsid w:val="00E92B00"/>
    <w:rsid w:val="00E93C32"/>
    <w:rsid w:val="00E9506C"/>
    <w:rsid w:val="00EA08A0"/>
    <w:rsid w:val="00EA1A76"/>
    <w:rsid w:val="00EA2837"/>
    <w:rsid w:val="00EA29DA"/>
    <w:rsid w:val="00EA43B0"/>
    <w:rsid w:val="00EA4B05"/>
    <w:rsid w:val="00EA6912"/>
    <w:rsid w:val="00EB07EA"/>
    <w:rsid w:val="00EB2FE3"/>
    <w:rsid w:val="00EB321A"/>
    <w:rsid w:val="00EB504A"/>
    <w:rsid w:val="00EB5A67"/>
    <w:rsid w:val="00EB5E2B"/>
    <w:rsid w:val="00EB614A"/>
    <w:rsid w:val="00EB66B3"/>
    <w:rsid w:val="00EB7182"/>
    <w:rsid w:val="00EC0B78"/>
    <w:rsid w:val="00EC168B"/>
    <w:rsid w:val="00EC1B03"/>
    <w:rsid w:val="00EC1CCA"/>
    <w:rsid w:val="00EC2031"/>
    <w:rsid w:val="00EC4152"/>
    <w:rsid w:val="00EC5D57"/>
    <w:rsid w:val="00EC61BB"/>
    <w:rsid w:val="00EC681C"/>
    <w:rsid w:val="00ED0777"/>
    <w:rsid w:val="00ED1381"/>
    <w:rsid w:val="00ED1D74"/>
    <w:rsid w:val="00ED5830"/>
    <w:rsid w:val="00ED763A"/>
    <w:rsid w:val="00ED7A6F"/>
    <w:rsid w:val="00EE2151"/>
    <w:rsid w:val="00EE4C3C"/>
    <w:rsid w:val="00EE4EF3"/>
    <w:rsid w:val="00EE6AAF"/>
    <w:rsid w:val="00EE7A8C"/>
    <w:rsid w:val="00EE7F45"/>
    <w:rsid w:val="00EF0C28"/>
    <w:rsid w:val="00EF19BD"/>
    <w:rsid w:val="00EF350B"/>
    <w:rsid w:val="00EF3D8C"/>
    <w:rsid w:val="00EF58F2"/>
    <w:rsid w:val="00EF5960"/>
    <w:rsid w:val="00EF5F56"/>
    <w:rsid w:val="00F00690"/>
    <w:rsid w:val="00F00B23"/>
    <w:rsid w:val="00F038B3"/>
    <w:rsid w:val="00F03A90"/>
    <w:rsid w:val="00F04271"/>
    <w:rsid w:val="00F071F6"/>
    <w:rsid w:val="00F07F33"/>
    <w:rsid w:val="00F117F8"/>
    <w:rsid w:val="00F13E46"/>
    <w:rsid w:val="00F14733"/>
    <w:rsid w:val="00F14907"/>
    <w:rsid w:val="00F14A7C"/>
    <w:rsid w:val="00F163F3"/>
    <w:rsid w:val="00F17AB5"/>
    <w:rsid w:val="00F2046D"/>
    <w:rsid w:val="00F2072E"/>
    <w:rsid w:val="00F213B1"/>
    <w:rsid w:val="00F22237"/>
    <w:rsid w:val="00F22EED"/>
    <w:rsid w:val="00F24CEF"/>
    <w:rsid w:val="00F253AD"/>
    <w:rsid w:val="00F26A5C"/>
    <w:rsid w:val="00F26FCB"/>
    <w:rsid w:val="00F31C43"/>
    <w:rsid w:val="00F3221F"/>
    <w:rsid w:val="00F337DC"/>
    <w:rsid w:val="00F351FA"/>
    <w:rsid w:val="00F35CFC"/>
    <w:rsid w:val="00F408F9"/>
    <w:rsid w:val="00F4414A"/>
    <w:rsid w:val="00F530A7"/>
    <w:rsid w:val="00F557A4"/>
    <w:rsid w:val="00F60C53"/>
    <w:rsid w:val="00F60C7A"/>
    <w:rsid w:val="00F61FDC"/>
    <w:rsid w:val="00F631BF"/>
    <w:rsid w:val="00F64818"/>
    <w:rsid w:val="00F66659"/>
    <w:rsid w:val="00F70221"/>
    <w:rsid w:val="00F71C78"/>
    <w:rsid w:val="00F7200F"/>
    <w:rsid w:val="00F72C7A"/>
    <w:rsid w:val="00F744FD"/>
    <w:rsid w:val="00F76AA2"/>
    <w:rsid w:val="00F80100"/>
    <w:rsid w:val="00F81A8C"/>
    <w:rsid w:val="00F83BE9"/>
    <w:rsid w:val="00F864A4"/>
    <w:rsid w:val="00F9059F"/>
    <w:rsid w:val="00F9074F"/>
    <w:rsid w:val="00F93515"/>
    <w:rsid w:val="00F9360B"/>
    <w:rsid w:val="00F93E5F"/>
    <w:rsid w:val="00F95169"/>
    <w:rsid w:val="00F95980"/>
    <w:rsid w:val="00F95BBA"/>
    <w:rsid w:val="00F960CF"/>
    <w:rsid w:val="00F97529"/>
    <w:rsid w:val="00FA01C1"/>
    <w:rsid w:val="00FA0E9C"/>
    <w:rsid w:val="00FA126A"/>
    <w:rsid w:val="00FA2662"/>
    <w:rsid w:val="00FA2A28"/>
    <w:rsid w:val="00FA3179"/>
    <w:rsid w:val="00FA4CC8"/>
    <w:rsid w:val="00FA51F9"/>
    <w:rsid w:val="00FB01CE"/>
    <w:rsid w:val="00FB1219"/>
    <w:rsid w:val="00FB5558"/>
    <w:rsid w:val="00FB5E31"/>
    <w:rsid w:val="00FB6371"/>
    <w:rsid w:val="00FB6BD1"/>
    <w:rsid w:val="00FB7004"/>
    <w:rsid w:val="00FB7427"/>
    <w:rsid w:val="00FC0DE7"/>
    <w:rsid w:val="00FC0E4B"/>
    <w:rsid w:val="00FC115B"/>
    <w:rsid w:val="00FC1B74"/>
    <w:rsid w:val="00FC1CA9"/>
    <w:rsid w:val="00FC23FB"/>
    <w:rsid w:val="00FC415F"/>
    <w:rsid w:val="00FC44FA"/>
    <w:rsid w:val="00FC5447"/>
    <w:rsid w:val="00FC5462"/>
    <w:rsid w:val="00FC69B0"/>
    <w:rsid w:val="00FC6CB8"/>
    <w:rsid w:val="00FC75EE"/>
    <w:rsid w:val="00FC7E77"/>
    <w:rsid w:val="00FD1472"/>
    <w:rsid w:val="00FD169F"/>
    <w:rsid w:val="00FD4748"/>
    <w:rsid w:val="00FD711C"/>
    <w:rsid w:val="00FE03FD"/>
    <w:rsid w:val="00FE2FEE"/>
    <w:rsid w:val="00FE6426"/>
    <w:rsid w:val="00FE6812"/>
    <w:rsid w:val="00FE6B08"/>
    <w:rsid w:val="00FF28D9"/>
    <w:rsid w:val="00FF29B9"/>
    <w:rsid w:val="00FF4767"/>
    <w:rsid w:val="00FF53CE"/>
    <w:rsid w:val="00FF5BAA"/>
    <w:rsid w:val="00FF7700"/>
    <w:rsid w:val="025C2990"/>
    <w:rsid w:val="26C3AD95"/>
    <w:rsid w:val="2E2A1E9D"/>
    <w:rsid w:val="34D6CF2C"/>
    <w:rsid w:val="3BFCE9D8"/>
    <w:rsid w:val="3C8C39CD"/>
    <w:rsid w:val="40E65B2F"/>
    <w:rsid w:val="57E5B44D"/>
    <w:rsid w:val="6E4B6674"/>
    <w:rsid w:val="748FFCC6"/>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3cc">
      <v:fill color="white" on="f"/>
      <v:stroke color="#3cc" weight="2.25pt" endcap="round"/>
    </o:shapedefaults>
    <o:shapelayout v:ext="edit">
      <o:idmap v:ext="edit" data="2"/>
    </o:shapelayout>
  </w:shapeDefaults>
  <w:decimalSymbol w:val=","/>
  <w:listSeparator w:val=";"/>
  <w14:docId w14:val="3CE77FA0"/>
  <w15:chartTrackingRefBased/>
  <w15:docId w15:val="{9129D6A5-6D00-4647-B3AE-96FEAF9E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251F04"/>
    <w:pPr>
      <w:tabs>
        <w:tab w:val="left" w:pos="480"/>
        <w:tab w:val="right" w:leader="dot" w:pos="8302"/>
      </w:tabs>
    </w:pPr>
    <w:rPr>
      <w:sz w:val="20"/>
      <w:szCs w:val="20"/>
      <w:lang w:eastAsia="en-US"/>
    </w:rPr>
  </w:style>
  <w:style w:type="paragraph" w:styleId="Sisluet2">
    <w:name w:val="toc 2"/>
    <w:basedOn w:val="Normaali"/>
    <w:next w:val="Normaali"/>
    <w:autoRedefine/>
    <w:uiPriority w:val="39"/>
    <w:rsid w:val="00CD1495"/>
    <w:pPr>
      <w:tabs>
        <w:tab w:val="left" w:pos="880"/>
        <w:tab w:val="right" w:leader="dot" w:pos="8302"/>
      </w:tabs>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 w:type="paragraph" w:styleId="Muutos">
    <w:name w:val="Revision"/>
    <w:hidden/>
    <w:uiPriority w:val="99"/>
    <w:semiHidden/>
    <w:rsid w:val="00060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301810639">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38906779">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 w:id="19688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footer" Target="foot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kanta.fi/jarjestelmakehittajat/sahkoisen-allekirjoituksen-maarittely"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6.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kanta.fi/documents/12105/3448591/Yksityisen+th_n+organisaatiotiedot+HL7-sanomissa+ja+-asiakirjoissa/7f0b2d27-ae1a-43b5-b988-72e387f6db4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kanta.fi/documents/20143/107120/Yksityisen+terveydenhuollon+organisaatiotiedot+HL7-sanomissa+ja+-asiakirjoissa.xls/f7a1ba15-466d-26a1-b877-fa27726bec52?t=1538140638547"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mplifier.net/guide/finnish-kanta-medication-list-r4-versio-1.0?version=current" TargetMode="External"/><Relationship Id="rId22" Type="http://schemas.openxmlformats.org/officeDocument/2006/relationships/image" Target="media/image3.wmf"/><Relationship Id="rId27" Type="http://schemas.openxmlformats.org/officeDocument/2006/relationships/hyperlink" Target="https://www.kanta.fi/jarjestelmakehittajat/resepti" TargetMode="External"/><Relationship Id="rId30" Type="http://schemas.openxmlformats.org/officeDocument/2006/relationships/header" Target="header4.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V5.00_RC2</TermName>
          <TermId xmlns="http://schemas.microsoft.com/office/infopath/2007/PartnerControls">2f80c671-9b6e-4a87-8b3a-ebc30ffc6fbe</TermId>
        </TermInfo>
      </Terms>
    </j875f3fda00345e6808e9e260f685289>
    <TaxCatchAll xmlns="28d5f0a3-ab75-4f37-b21c-c5486e890318">
      <Value>151</Value>
      <Value>149</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2.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d97bfb8223287a15c98badaad48cd97a">
  <xsd:schema xmlns:xsd="http://www.w3.org/2001/XMLSchema" xmlns:xs="http://www.w3.org/2001/XMLSchema" xmlns:p="http://schemas.microsoft.com/office/2006/metadata/properties" xmlns:ns2="28d5f0a3-ab75-4f37-b21c-c5486e890318" targetNamespace="http://schemas.microsoft.com/office/2006/metadata/properties" ma:root="true" ma:fieldsID="f9efe593d4d488b75bf5c0f6f388162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C0BCAC-8F88-4804-A161-0AADD6609FC0}">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28d5f0a3-ab75-4f37-b21c-c5486e890318"/>
    <ds:schemaRef ds:uri="http://www.w3.org/XML/1998/namespace"/>
    <ds:schemaRef ds:uri="http://purl.org/dc/dcmitype/"/>
  </ds:schemaRefs>
</ds:datastoreItem>
</file>

<file path=customXml/itemProps2.xml><?xml version="1.0" encoding="utf-8"?>
<ds:datastoreItem xmlns:ds="http://schemas.openxmlformats.org/officeDocument/2006/customXml" ds:itemID="{1ECFF108-A38E-4255-B830-E7A2B9709DC4}">
  <ds:schemaRefs>
    <ds:schemaRef ds:uri="Microsoft.SharePoint.Taxonomy.ContentTypeSync"/>
  </ds:schemaRefs>
</ds:datastoreItem>
</file>

<file path=customXml/itemProps3.xml><?xml version="1.0" encoding="utf-8"?>
<ds:datastoreItem xmlns:ds="http://schemas.openxmlformats.org/officeDocument/2006/customXml" ds:itemID="{39C7363C-D2FE-4570-8AB6-5022CC367D39}">
  <ds:schemaRefs>
    <ds:schemaRef ds:uri="http://schemas.openxmlformats.org/officeDocument/2006/bibliography"/>
  </ds:schemaRefs>
</ds:datastoreItem>
</file>

<file path=customXml/itemProps4.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5.xml><?xml version="1.0" encoding="utf-8"?>
<ds:datastoreItem xmlns:ds="http://schemas.openxmlformats.org/officeDocument/2006/customXml" ds:itemID="{81060C08-3415-41E4-9D76-A90B1F6DE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6376</Words>
  <Characters>51650</Characters>
  <Application>Microsoft Office Word</Application>
  <DocSecurity>0</DocSecurity>
  <Lines>430</Lines>
  <Paragraphs>115</Paragraphs>
  <ScaleCrop>false</ScaleCrop>
  <HeadingPairs>
    <vt:vector size="2" baseType="variant">
      <vt:variant>
        <vt:lpstr>Otsikko</vt:lpstr>
      </vt:variant>
      <vt:variant>
        <vt:i4>1</vt:i4>
      </vt:variant>
    </vt:vector>
  </HeadingPairs>
  <TitlesOfParts>
    <vt:vector size="1" baseType="lpstr">
      <vt:lpstr>Lääkemääräyksen CDA R2 Header</vt:lpstr>
    </vt:vector>
  </TitlesOfParts>
  <Company>Kela</Company>
  <LinksUpToDate>false</LinksUpToDate>
  <CharactersWithSpaces>57911</CharactersWithSpaces>
  <SharedDoc>false</SharedDoc>
  <HLinks>
    <vt:vector size="156" baseType="variant">
      <vt:variant>
        <vt:i4>6291505</vt:i4>
      </vt:variant>
      <vt:variant>
        <vt:i4>188</vt:i4>
      </vt:variant>
      <vt:variant>
        <vt:i4>0</vt:i4>
      </vt:variant>
      <vt:variant>
        <vt:i4>5</vt:i4>
      </vt:variant>
      <vt:variant>
        <vt:lpwstr>https://www.kanta.fi/jarjestelmakehittajat/resepti</vt:lpwstr>
      </vt:variant>
      <vt:variant>
        <vt:lpwstr/>
      </vt:variant>
      <vt:variant>
        <vt:i4>1966164</vt:i4>
      </vt:variant>
      <vt:variant>
        <vt:i4>185</vt:i4>
      </vt:variant>
      <vt:variant>
        <vt:i4>0</vt:i4>
      </vt:variant>
      <vt:variant>
        <vt:i4>5</vt:i4>
      </vt:variant>
      <vt:variant>
        <vt:lpwstr>http://www.kanta.fi/fi/web/ammattilaisille/arkkitehtuuri</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2621496</vt:i4>
      </vt:variant>
      <vt:variant>
        <vt:i4>176</vt:i4>
      </vt:variant>
      <vt:variant>
        <vt:i4>0</vt:i4>
      </vt:variant>
      <vt:variant>
        <vt:i4>5</vt:i4>
      </vt:variant>
      <vt:variant>
        <vt:lpwstr>https://www.kanta.fi/documents/20143/107120/Yksityisen+terveydenhuollon+organisaatiotiedot+HL7-sanomissa+ja+-asiakirjoissa.xls/f7a1ba15-466d-26a1-b877-fa27726bec52?t=1538140638547</vt:lpwstr>
      </vt:variant>
      <vt:variant>
        <vt:lpwstr/>
      </vt:variant>
      <vt:variant>
        <vt:i4>8061029</vt:i4>
      </vt:variant>
      <vt:variant>
        <vt:i4>173</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161</vt:i4>
      </vt:variant>
      <vt:variant>
        <vt:i4>0</vt:i4>
      </vt:variant>
      <vt:variant>
        <vt:i4>5</vt:i4>
      </vt:variant>
      <vt:variant>
        <vt:lpwstr/>
      </vt:variant>
      <vt:variant>
        <vt:lpwstr>AUTHORIZATION</vt:lpwstr>
      </vt:variant>
      <vt:variant>
        <vt:i4>1376309</vt:i4>
      </vt:variant>
      <vt:variant>
        <vt:i4>127</vt:i4>
      </vt:variant>
      <vt:variant>
        <vt:i4>0</vt:i4>
      </vt:variant>
      <vt:variant>
        <vt:i4>5</vt:i4>
      </vt:variant>
      <vt:variant>
        <vt:lpwstr/>
      </vt:variant>
      <vt:variant>
        <vt:lpwstr>_Toc136001207</vt:lpwstr>
      </vt:variant>
      <vt:variant>
        <vt:i4>1376309</vt:i4>
      </vt:variant>
      <vt:variant>
        <vt:i4>121</vt:i4>
      </vt:variant>
      <vt:variant>
        <vt:i4>0</vt:i4>
      </vt:variant>
      <vt:variant>
        <vt:i4>5</vt:i4>
      </vt:variant>
      <vt:variant>
        <vt:lpwstr/>
      </vt:variant>
      <vt:variant>
        <vt:lpwstr>_Toc136001206</vt:lpwstr>
      </vt:variant>
      <vt:variant>
        <vt:i4>1376309</vt:i4>
      </vt:variant>
      <vt:variant>
        <vt:i4>115</vt:i4>
      </vt:variant>
      <vt:variant>
        <vt:i4>0</vt:i4>
      </vt:variant>
      <vt:variant>
        <vt:i4>5</vt:i4>
      </vt:variant>
      <vt:variant>
        <vt:lpwstr/>
      </vt:variant>
      <vt:variant>
        <vt:lpwstr>_Toc136001205</vt:lpwstr>
      </vt:variant>
      <vt:variant>
        <vt:i4>1376309</vt:i4>
      </vt:variant>
      <vt:variant>
        <vt:i4>109</vt:i4>
      </vt:variant>
      <vt:variant>
        <vt:i4>0</vt:i4>
      </vt:variant>
      <vt:variant>
        <vt:i4>5</vt:i4>
      </vt:variant>
      <vt:variant>
        <vt:lpwstr/>
      </vt:variant>
      <vt:variant>
        <vt:lpwstr>_Toc136001204</vt:lpwstr>
      </vt:variant>
      <vt:variant>
        <vt:i4>1376309</vt:i4>
      </vt:variant>
      <vt:variant>
        <vt:i4>103</vt:i4>
      </vt:variant>
      <vt:variant>
        <vt:i4>0</vt:i4>
      </vt:variant>
      <vt:variant>
        <vt:i4>5</vt:i4>
      </vt:variant>
      <vt:variant>
        <vt:lpwstr/>
      </vt:variant>
      <vt:variant>
        <vt:lpwstr>_Toc136001203</vt:lpwstr>
      </vt:variant>
      <vt:variant>
        <vt:i4>1376309</vt:i4>
      </vt:variant>
      <vt:variant>
        <vt:i4>97</vt:i4>
      </vt:variant>
      <vt:variant>
        <vt:i4>0</vt:i4>
      </vt:variant>
      <vt:variant>
        <vt:i4>5</vt:i4>
      </vt:variant>
      <vt:variant>
        <vt:lpwstr/>
      </vt:variant>
      <vt:variant>
        <vt:lpwstr>_Toc136001202</vt:lpwstr>
      </vt:variant>
      <vt:variant>
        <vt:i4>1376309</vt:i4>
      </vt:variant>
      <vt:variant>
        <vt:i4>91</vt:i4>
      </vt:variant>
      <vt:variant>
        <vt:i4>0</vt:i4>
      </vt:variant>
      <vt:variant>
        <vt:i4>5</vt:i4>
      </vt:variant>
      <vt:variant>
        <vt:lpwstr/>
      </vt:variant>
      <vt:variant>
        <vt:lpwstr>_Toc136001201</vt:lpwstr>
      </vt:variant>
      <vt:variant>
        <vt:i4>1376309</vt:i4>
      </vt:variant>
      <vt:variant>
        <vt:i4>85</vt:i4>
      </vt:variant>
      <vt:variant>
        <vt:i4>0</vt:i4>
      </vt:variant>
      <vt:variant>
        <vt:i4>5</vt:i4>
      </vt:variant>
      <vt:variant>
        <vt:lpwstr/>
      </vt:variant>
      <vt:variant>
        <vt:lpwstr>_Toc136001200</vt:lpwstr>
      </vt:variant>
      <vt:variant>
        <vt:i4>1835062</vt:i4>
      </vt:variant>
      <vt:variant>
        <vt:i4>79</vt:i4>
      </vt:variant>
      <vt:variant>
        <vt:i4>0</vt:i4>
      </vt:variant>
      <vt:variant>
        <vt:i4>5</vt:i4>
      </vt:variant>
      <vt:variant>
        <vt:lpwstr/>
      </vt:variant>
      <vt:variant>
        <vt:lpwstr>_Toc136001199</vt:lpwstr>
      </vt:variant>
      <vt:variant>
        <vt:i4>1835062</vt:i4>
      </vt:variant>
      <vt:variant>
        <vt:i4>73</vt:i4>
      </vt:variant>
      <vt:variant>
        <vt:i4>0</vt:i4>
      </vt:variant>
      <vt:variant>
        <vt:i4>5</vt:i4>
      </vt:variant>
      <vt:variant>
        <vt:lpwstr/>
      </vt:variant>
      <vt:variant>
        <vt:lpwstr>_Toc136001198</vt:lpwstr>
      </vt:variant>
      <vt:variant>
        <vt:i4>1835062</vt:i4>
      </vt:variant>
      <vt:variant>
        <vt:i4>67</vt:i4>
      </vt:variant>
      <vt:variant>
        <vt:i4>0</vt:i4>
      </vt:variant>
      <vt:variant>
        <vt:i4>5</vt:i4>
      </vt:variant>
      <vt:variant>
        <vt:lpwstr/>
      </vt:variant>
      <vt:variant>
        <vt:lpwstr>_Toc136001197</vt:lpwstr>
      </vt:variant>
      <vt:variant>
        <vt:i4>1835062</vt:i4>
      </vt:variant>
      <vt:variant>
        <vt:i4>61</vt:i4>
      </vt:variant>
      <vt:variant>
        <vt:i4>0</vt:i4>
      </vt:variant>
      <vt:variant>
        <vt:i4>5</vt:i4>
      </vt:variant>
      <vt:variant>
        <vt:lpwstr/>
      </vt:variant>
      <vt:variant>
        <vt:lpwstr>_Toc136001196</vt:lpwstr>
      </vt:variant>
      <vt:variant>
        <vt:i4>1835062</vt:i4>
      </vt:variant>
      <vt:variant>
        <vt:i4>55</vt:i4>
      </vt:variant>
      <vt:variant>
        <vt:i4>0</vt:i4>
      </vt:variant>
      <vt:variant>
        <vt:i4>5</vt:i4>
      </vt:variant>
      <vt:variant>
        <vt:lpwstr/>
      </vt:variant>
      <vt:variant>
        <vt:lpwstr>_Toc136001195</vt:lpwstr>
      </vt:variant>
      <vt:variant>
        <vt:i4>1835062</vt:i4>
      </vt:variant>
      <vt:variant>
        <vt:i4>49</vt:i4>
      </vt:variant>
      <vt:variant>
        <vt:i4>0</vt:i4>
      </vt:variant>
      <vt:variant>
        <vt:i4>5</vt:i4>
      </vt:variant>
      <vt:variant>
        <vt:lpwstr/>
      </vt:variant>
      <vt:variant>
        <vt:lpwstr>_Toc136001194</vt:lpwstr>
      </vt:variant>
      <vt:variant>
        <vt:i4>1835062</vt:i4>
      </vt:variant>
      <vt:variant>
        <vt:i4>43</vt:i4>
      </vt:variant>
      <vt:variant>
        <vt:i4>0</vt:i4>
      </vt:variant>
      <vt:variant>
        <vt:i4>5</vt:i4>
      </vt:variant>
      <vt:variant>
        <vt:lpwstr/>
      </vt:variant>
      <vt:variant>
        <vt:lpwstr>_Toc136001193</vt:lpwstr>
      </vt:variant>
      <vt:variant>
        <vt:i4>1835062</vt:i4>
      </vt:variant>
      <vt:variant>
        <vt:i4>37</vt:i4>
      </vt:variant>
      <vt:variant>
        <vt:i4>0</vt:i4>
      </vt:variant>
      <vt:variant>
        <vt:i4>5</vt:i4>
      </vt:variant>
      <vt:variant>
        <vt:lpwstr/>
      </vt:variant>
      <vt:variant>
        <vt:lpwstr>_Toc136001192</vt:lpwstr>
      </vt:variant>
      <vt:variant>
        <vt:i4>1835062</vt:i4>
      </vt:variant>
      <vt:variant>
        <vt:i4>31</vt:i4>
      </vt:variant>
      <vt:variant>
        <vt:i4>0</vt:i4>
      </vt:variant>
      <vt:variant>
        <vt:i4>5</vt:i4>
      </vt:variant>
      <vt:variant>
        <vt:lpwstr/>
      </vt:variant>
      <vt:variant>
        <vt:lpwstr>_Toc136001191</vt:lpwstr>
      </vt:variant>
      <vt:variant>
        <vt:i4>1835062</vt:i4>
      </vt:variant>
      <vt:variant>
        <vt:i4>25</vt:i4>
      </vt:variant>
      <vt:variant>
        <vt:i4>0</vt:i4>
      </vt:variant>
      <vt:variant>
        <vt:i4>5</vt:i4>
      </vt:variant>
      <vt:variant>
        <vt:lpwstr/>
      </vt:variant>
      <vt:variant>
        <vt:lpwstr>_Toc136001190</vt:lpwstr>
      </vt:variant>
      <vt:variant>
        <vt:i4>1900598</vt:i4>
      </vt:variant>
      <vt:variant>
        <vt:i4>19</vt:i4>
      </vt:variant>
      <vt:variant>
        <vt:i4>0</vt:i4>
      </vt:variant>
      <vt:variant>
        <vt:i4>5</vt:i4>
      </vt:variant>
      <vt:variant>
        <vt:lpwstr/>
      </vt:variant>
      <vt:variant>
        <vt:lpwstr>_Toc136001189</vt:lpwstr>
      </vt:variant>
      <vt:variant>
        <vt:i4>1900598</vt:i4>
      </vt:variant>
      <vt:variant>
        <vt:i4>13</vt:i4>
      </vt:variant>
      <vt:variant>
        <vt:i4>0</vt:i4>
      </vt:variant>
      <vt:variant>
        <vt:i4>5</vt:i4>
      </vt:variant>
      <vt:variant>
        <vt:lpwstr/>
      </vt:variant>
      <vt:variant>
        <vt:lpwstr>_Toc136001188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Kela;NHG Finland</dc:creator>
  <cp:keywords/>
  <cp:lastModifiedBy>Pettersson Mirkka</cp:lastModifiedBy>
  <cp:revision>2</cp:revision>
  <cp:lastPrinted>2010-03-15T04:13:00Z</cp:lastPrinted>
  <dcterms:created xsi:type="dcterms:W3CDTF">2024-03-27T10:15:00Z</dcterms:created>
  <dcterms:modified xsi:type="dcterms:W3CDTF">2024-03-27T10:15:00Z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30.6.2023</vt:lpwstr>
  </property>
  <property fmtid="{D5CDD505-2E9C-101B-9397-08002B2CF9AE}" pid="3" name="VersioNro">
    <vt:lpwstr>5.00</vt:lpwstr>
  </property>
  <property fmtid="{D5CDD505-2E9C-101B-9397-08002B2CF9AE}" pid="4" name="Paketti">
    <vt:lpwstr>5.00</vt:lpwstr>
  </property>
  <property fmtid="{D5CDD505-2E9C-101B-9397-08002B2CF9AE}" pid="5" name="ContentTypeId">
    <vt:lpwstr>0x010100B5B0C7C8E89E4B24A1DD48391A5B64DF00104209A661E54CD587BC7C170A805A750F00F58B2F090C2C514D89A65EA55AFE1082</vt:lpwstr>
  </property>
  <property fmtid="{D5CDD505-2E9C-101B-9397-08002B2CF9AE}" pid="6" name="TaxKeyword">
    <vt:lpwstr/>
  </property>
  <property fmtid="{D5CDD505-2E9C-101B-9397-08002B2CF9AE}" pid="7" name="KelaOmaLuokitus">
    <vt:lpwstr>151;#V5.00_RC2|2f80c671-9b6e-4a87-8b3a-ebc30ffc6fbe</vt:lpwstr>
  </property>
  <property fmtid="{D5CDD505-2E9C-101B-9397-08002B2CF9AE}" pid="8" name="KelaNavigaatiotermi">
    <vt:lpwstr>22;#Reseptin projektit|3761bfbb-ba12-44ff-a4f6-bc560e2f79f9</vt:lpwstr>
  </property>
  <property fmtid="{D5CDD505-2E9C-101B-9397-08002B2CF9AE}" pid="9" name="KelaProjekti">
    <vt:lpwstr>21;#Reseptin projektit|1f5e150b-8072-4a30-94fe-9ed25dfc087d</vt:lpwstr>
  </property>
  <property fmtid="{D5CDD505-2E9C-101B-9397-08002B2CF9AE}" pid="10" name="KelaPihlaLuokitus">
    <vt:lpwstr/>
  </property>
  <property fmtid="{D5CDD505-2E9C-101B-9397-08002B2CF9AE}" pid="11" name="KelaOrganisaatio">
    <vt:lpwstr/>
  </property>
  <property fmtid="{D5CDD505-2E9C-101B-9397-08002B2CF9AE}" pid="12" name="KelaNostaIntranettiin">
    <vt:lpwstr>19;#Ei|4da38706-6322-4438-8e0a-a80ce46c1d74</vt:lpwstr>
  </property>
  <property fmtid="{D5CDD505-2E9C-101B-9397-08002B2CF9AE}" pid="13" name="KelaTyoryhma">
    <vt:lpwstr>17;#Sähköinen resepti|956f2e6b-336d-49b4-a312-1e24e6f3ee35</vt:lpwstr>
  </property>
  <property fmtid="{D5CDD505-2E9C-101B-9397-08002B2CF9AE}" pid="14" name="KelaSinettiLuokka">
    <vt:lpwstr>20;#Projektidokumentaatio|46a885a8-d012-4ce3-9e3d-2c376f037c4d</vt:lpwstr>
  </property>
  <property fmtid="{D5CDD505-2E9C-101B-9397-08002B2CF9AE}" pid="15" name="KelaDokumenttiluokka">
    <vt:lpwstr>149;#Reseptin määrittelyt_HL7|1bae9729-4396-4b7c-81eb-cb3f06c9c8f6</vt:lpwstr>
  </property>
  <property fmtid="{D5CDD505-2E9C-101B-9397-08002B2CF9AE}" pid="16" name="KelaAsiasanat">
    <vt:lpwstr/>
  </property>
  <property fmtid="{D5CDD505-2E9C-101B-9397-08002B2CF9AE}" pid="17" name="OID">
    <vt:lpwstr>1.2.246.777.11.2023.3</vt:lpwstr>
  </property>
  <property fmtid="{D5CDD505-2E9C-101B-9397-08002B2CF9AE}" pid="18" name="KelaJarjestelmadokumentti">
    <vt:lpwstr/>
  </property>
</Properties>
</file>