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4D4E3A1E">
                  <wp:extent cx="1866900" cy="463104"/>
                  <wp:effectExtent l="0" t="0" r="0" b="0"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v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0D17" w:rsidR="007B62FD" w:rsidRPr="00A00505" w:rsidRDefault="00FD4E17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Optometria</w:t>
            </w:r>
            <w:r w:rsidR="006926EC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15A9BDE7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1.01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ins w:id="0" w:author="Takanen Riitta" w:date="2019-05-17T13:41:00Z">
              <w:r w:rsidR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.1</w:t>
              </w:r>
            </w:ins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03CC1952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del w:id="1" w:author="Takanen Riitta" w:date="2019-05-17T13:41:00Z">
              <w:r w:rsidDel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Del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InstrText xml:space="preserve"> DOCPROPERTY  Pvm  \* MERGEFORMAT </w:delInstrText>
              </w:r>
              <w:r w:rsidDel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2B04D7" w:rsidDel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26.9.2018</w:delText>
              </w:r>
              <w:r w:rsidDel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del>
            <w:ins w:id="2" w:author="Takanen Riitta" w:date="2019-05-17T13:41:00Z">
              <w:r w:rsidR="00E51ACD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21.1.2019</w:t>
              </w:r>
            </w:ins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5A98D6F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1.2.246.777.11.2018.11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  <w:bookmarkStart w:id="6" w:name="_GoBack"/>
      <w:bookmarkEnd w:id="6"/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03B7C11A" w14:textId="35F9961E" w:rsidR="00C211DB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525564880" w:history="1">
            <w:r w:rsidR="00C211DB" w:rsidRPr="00884E92">
              <w:rPr>
                <w:rStyle w:val="Hyperlinkki"/>
                <w:noProof/>
              </w:rPr>
              <w:t>1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JOHDANTO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77B3C0" w14:textId="654084D4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1" w:history="1">
            <w:r w:rsidR="00C211DB" w:rsidRPr="00884E92">
              <w:rPr>
                <w:rStyle w:val="Hyperlinkki"/>
                <w:noProof/>
              </w:rPr>
              <w:t>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Työn tausta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379427" w14:textId="29722106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2" w:history="1">
            <w:r w:rsidR="00C211DB" w:rsidRPr="00884E92">
              <w:rPr>
                <w:rStyle w:val="Hyperlinkki"/>
                <w:noProof/>
              </w:rPr>
              <w:t>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Määrittelyn tavoite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3BA057" w14:textId="095A8E58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3" w:history="1">
            <w:r w:rsidR="00C211DB" w:rsidRPr="00884E92">
              <w:rPr>
                <w:rStyle w:val="Hyperlinkki"/>
                <w:noProof/>
              </w:rPr>
              <w:t>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Tietosisältömäärittelyt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831355" w14:textId="60E38908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4" w:history="1">
            <w:r w:rsidR="00C211DB" w:rsidRPr="00884E92">
              <w:rPr>
                <w:rStyle w:val="Hyperlinkki"/>
                <w:noProof/>
              </w:rPr>
              <w:t>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Käytetty notaatio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962AB" w14:textId="6D68A1B3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5" w:history="1">
            <w:r w:rsidR="00C211DB" w:rsidRPr="00884E92">
              <w:rPr>
                <w:rStyle w:val="Hyperlinkki"/>
                <w:noProof/>
              </w:rPr>
              <w:t>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Viitatut 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39B1C34" w14:textId="2C0E44C6" w:rsidR="00C211DB" w:rsidRDefault="00E51ACD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86" w:history="1">
            <w:r w:rsidR="00C211DB" w:rsidRPr="00884E92">
              <w:rPr>
                <w:rStyle w:val="Hyperlinkki"/>
                <w:noProof/>
              </w:rPr>
              <w:t>2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OPTOMETRIAKERTOMUKSEN ASIAKIRJARAKENNE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95C7D0" w14:textId="3417243C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7" w:history="1">
            <w:r w:rsidR="00C211DB" w:rsidRPr="00884E92">
              <w:rPr>
                <w:rStyle w:val="Hyperlinkki"/>
                <w:noProof/>
              </w:rPr>
              <w:t>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Perusrakenne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1F56FE" w14:textId="266AA0B6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8" w:history="1">
            <w:r w:rsidR="00C211DB" w:rsidRPr="00884E92">
              <w:rPr>
                <w:rStyle w:val="Hyperlinkki"/>
                <w:noProof/>
              </w:rPr>
              <w:t>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Header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5945B5" w14:textId="585F177C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9" w:history="1">
            <w:r w:rsidR="00C211DB" w:rsidRPr="00884E92">
              <w:rPr>
                <w:rStyle w:val="Hyperlinkki"/>
                <w:noProof/>
              </w:rPr>
              <w:t>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Optometrian merkintä – näkymä/merkintä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9D41F47" w14:textId="001D6D8E" w:rsidR="00C211DB" w:rsidRDefault="00E51ACD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90" w:history="1">
            <w:r w:rsidR="00C211DB" w:rsidRPr="00884E92">
              <w:rPr>
                <w:rStyle w:val="Hyperlinkki"/>
                <w:noProof/>
              </w:rPr>
              <w:t>3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OPTOMETRIAMERKINTÖJEN TIETORYHMÄT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C09733" w14:textId="05B86FD8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1" w:history="1">
            <w:r w:rsidR="00C211DB" w:rsidRPr="00884E92">
              <w:rPr>
                <w:rStyle w:val="Hyperlinkki"/>
                <w:noProof/>
              </w:rPr>
              <w:t>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Hoidon 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75400A" w14:textId="03EB7200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2" w:history="1">
            <w:r w:rsidR="00C211DB" w:rsidRPr="00884E92">
              <w:rPr>
                <w:rStyle w:val="Hyperlinkki"/>
                <w:noProof/>
              </w:rPr>
              <w:t>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/ Diagnoosit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26A889" w14:textId="53021E27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3" w:history="1">
            <w:r w:rsidR="00C211DB" w:rsidRPr="00884E92">
              <w:rPr>
                <w:rStyle w:val="Hyperlinkki"/>
                <w:noProof/>
              </w:rPr>
              <w:t>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1C4EA2" w14:textId="6A54DDD4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4" w:history="1">
            <w:r w:rsidR="00C211DB" w:rsidRPr="00884E92">
              <w:rPr>
                <w:rStyle w:val="Hyperlinkki"/>
                <w:noProof/>
              </w:rPr>
              <w:t>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pysyvyys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0185E8" w14:textId="0B7CA686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5" w:history="1">
            <w:r w:rsidR="00C211DB" w:rsidRPr="00884E92">
              <w:rPr>
                <w:rStyle w:val="Hyperlinkki"/>
                <w:noProof/>
              </w:rPr>
              <w:t>3.1.1.3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tai käyntisyyn episoditunnus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D7ABBDF" w14:textId="00168E8C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6" w:history="1">
            <w:r w:rsidR="00C211DB" w:rsidRPr="00884E92">
              <w:rPr>
                <w:rStyle w:val="Hyperlinkki"/>
                <w:noProof/>
              </w:rPr>
              <w:t>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tutkimukseen tulon syystä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862265" w14:textId="5831E7B6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7" w:history="1">
            <w:r w:rsidR="00C211DB" w:rsidRPr="00884E92">
              <w:rPr>
                <w:rStyle w:val="Hyperlinkki"/>
                <w:noProof/>
              </w:rPr>
              <w:t>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E24200" w14:textId="5B104620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8" w:history="1">
            <w:r w:rsidR="00C211DB" w:rsidRPr="00884E92">
              <w:rPr>
                <w:rStyle w:val="Hyperlinkki"/>
                <w:noProof/>
              </w:rPr>
              <w:t>3.2.1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F0AD483" w14:textId="67EEBED8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9" w:history="1">
            <w:r w:rsidR="00C211DB" w:rsidRPr="00884E92">
              <w:rPr>
                <w:rStyle w:val="Hyperlinkki"/>
                <w:noProof/>
              </w:rPr>
              <w:t>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878F9C" w14:textId="349595B7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0" w:history="1">
            <w:r w:rsidR="00C211DB" w:rsidRPr="00884E92">
              <w:rPr>
                <w:rStyle w:val="Hyperlinkki"/>
                <w:noProof/>
              </w:rPr>
              <w:t>3.3.1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9D54B4" w14:textId="7FCAEC55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1" w:history="1">
            <w:r w:rsidR="00C211DB" w:rsidRPr="00884E92">
              <w:rPr>
                <w:rStyle w:val="Hyperlinkki"/>
                <w:noProof/>
              </w:rPr>
              <w:t>3.3.1.1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Käytössä olevat silmälasit tai piilolasit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2C728C7" w14:textId="04139DC7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2" w:history="1">
            <w:r w:rsidR="00C211DB" w:rsidRPr="00884E92">
              <w:rPr>
                <w:rStyle w:val="Hyperlinkki"/>
                <w:noProof/>
              </w:rPr>
              <w:t>3.3.1.1.1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Kuvaus laseista ja käyttötarkoitus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D741449" w14:textId="459C682B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3" w:history="1">
            <w:r w:rsidR="00C211DB" w:rsidRPr="00884E92">
              <w:rPr>
                <w:rStyle w:val="Hyperlinkki"/>
                <w:noProof/>
              </w:rPr>
              <w:t>3.3.1.1.2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Silmälasien tai piilolasien voimakkuus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3B24FC" w14:textId="4118F38F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04" w:history="1">
            <w:r w:rsidR="00C211DB" w:rsidRPr="00884E92">
              <w:rPr>
                <w:rStyle w:val="Hyperlinkki"/>
                <w:noProof/>
              </w:rPr>
              <w:t>3.3.1.1.2.1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6CA09" w14:textId="25F6BD62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05" w:history="1">
            <w:r w:rsidR="00C211DB" w:rsidRPr="00884E92">
              <w:rPr>
                <w:rStyle w:val="Hyperlinkki"/>
                <w:noProof/>
              </w:rPr>
              <w:t>3.3.1.1.2.2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81AA17" w14:textId="5E2BBADF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06" w:history="1">
            <w:r w:rsidR="00C211DB" w:rsidRPr="00884E92">
              <w:rPr>
                <w:rStyle w:val="Hyperlinkki"/>
                <w:noProof/>
              </w:rPr>
              <w:t>3.3.1.1.2.3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6700B5" w14:textId="0C4EEA8F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07" w:history="1">
            <w:r w:rsidR="00C211DB" w:rsidRPr="00884E92">
              <w:rPr>
                <w:rStyle w:val="Hyperlinkki"/>
                <w:noProof/>
              </w:rPr>
              <w:t>3.3.1.1.2.4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92FD1D" w14:textId="12AFF22F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08" w:history="1">
            <w:r w:rsidR="00C211DB" w:rsidRPr="00884E92">
              <w:rPr>
                <w:rStyle w:val="Hyperlinkki"/>
                <w:noProof/>
              </w:rPr>
              <w:t>3.3.1.1.2.5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527CF" w14:textId="37B404C4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09" w:history="1">
            <w:r w:rsidR="00C211DB" w:rsidRPr="00884E92">
              <w:rPr>
                <w:rStyle w:val="Hyperlinkki"/>
                <w:noProof/>
              </w:rPr>
              <w:t>3.3.1.1.2.6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D52E13" w14:textId="6F972A4F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0" w:history="1">
            <w:r w:rsidR="00C211DB" w:rsidRPr="00884E92">
              <w:rPr>
                <w:rStyle w:val="Hyperlinkki"/>
                <w:noProof/>
              </w:rPr>
              <w:t>3.3.1.1.2.7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5951A" w14:textId="2A65DEC7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1" w:history="1">
            <w:r w:rsidR="00C211DB" w:rsidRPr="00884E92">
              <w:rPr>
                <w:rStyle w:val="Hyperlinkki"/>
                <w:noProof/>
              </w:rPr>
              <w:t>3.3.1.1.2.8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45C636" w14:textId="2EF05A84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2" w:history="1">
            <w:r w:rsidR="00C211DB" w:rsidRPr="00884E92">
              <w:rPr>
                <w:rStyle w:val="Hyperlinkki"/>
                <w:noProof/>
              </w:rPr>
              <w:t>3.3.1.1.2.9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1CF34" w14:textId="5B1F166A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3" w:history="1">
            <w:r w:rsidR="00C211DB" w:rsidRPr="00884E92">
              <w:rPr>
                <w:rStyle w:val="Hyperlinkki"/>
                <w:noProof/>
              </w:rPr>
              <w:t>3.3.1.1.2.10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706B03E" w14:textId="473B3CDD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4" w:history="1">
            <w:r w:rsidR="00C211DB" w:rsidRPr="00884E92">
              <w:rPr>
                <w:rStyle w:val="Hyperlinkki"/>
                <w:noProof/>
              </w:rPr>
              <w:t>3.3.1.1.2.11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6A416C4" w14:textId="67AEFB11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5" w:history="1">
            <w:r w:rsidR="00C211DB" w:rsidRPr="00884E92">
              <w:rPr>
                <w:rStyle w:val="Hyperlinkki"/>
                <w:noProof/>
              </w:rPr>
              <w:t>3.3.1.1.2.12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0A0151" w14:textId="530C0D59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6" w:history="1">
            <w:r w:rsidR="00C211DB" w:rsidRPr="00884E92">
              <w:rPr>
                <w:rStyle w:val="Hyperlinkki"/>
                <w:noProof/>
              </w:rPr>
              <w:t>3.3.1.1.2.13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E16F64" w14:textId="3402B61B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7" w:history="1">
            <w:r w:rsidR="00C211DB" w:rsidRPr="00884E92">
              <w:rPr>
                <w:rStyle w:val="Hyperlinkki"/>
                <w:noProof/>
              </w:rPr>
              <w:t>3.3.1.1.2.14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7B4FE8" w14:textId="5C1B22EE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4918" w:history="1">
            <w:r w:rsidR="00C211DB" w:rsidRPr="00884E92">
              <w:rPr>
                <w:rStyle w:val="Hyperlinkki"/>
                <w:noProof/>
              </w:rPr>
              <w:t>3.3.1.1.2.15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6B5456E" w14:textId="7DE1A6A5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19" w:history="1">
            <w:r w:rsidR="00C211DB" w:rsidRPr="00884E92">
              <w:rPr>
                <w:rStyle w:val="Hyperlinkki"/>
                <w:noProof/>
              </w:rPr>
              <w:t>3.3.1.2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käytössä olevista silmälaseista tai piilolaseista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35781D" w14:textId="5AECA0F1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0" w:history="1">
            <w:r w:rsidR="00C211DB" w:rsidRPr="00884E92">
              <w:rPr>
                <w:rStyle w:val="Hyperlinkki"/>
                <w:noProof/>
              </w:rPr>
              <w:t>3.3.1.3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Näkemiseen liittyvät esitiedot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D9A45" w14:textId="1D6445DD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1" w:history="1">
            <w:r w:rsidR="00C211DB" w:rsidRPr="00884E92">
              <w:rPr>
                <w:rStyle w:val="Hyperlinkki"/>
                <w:noProof/>
              </w:rPr>
              <w:t>3.3.1.4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terveystiedot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242993" w14:textId="4FB4EE9A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2" w:history="1">
            <w:r w:rsidR="00C211DB" w:rsidRPr="00884E92">
              <w:rPr>
                <w:rStyle w:val="Hyperlinkki"/>
                <w:noProof/>
              </w:rPr>
              <w:t>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Esitutkimukset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BDB72" w14:textId="0F4CB97C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3" w:history="1">
            <w:r w:rsidR="00C211DB" w:rsidRPr="00884E92">
              <w:rPr>
                <w:rStyle w:val="Hyperlinkki"/>
                <w:noProof/>
              </w:rPr>
              <w:t>3.4.1.1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Konvergenssin lähipiste (KLP)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FE85BF" w14:textId="7D107A81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4" w:history="1">
            <w:r w:rsidR="00C211DB" w:rsidRPr="00884E92">
              <w:rPr>
                <w:rStyle w:val="Hyperlinkki"/>
                <w:noProof/>
              </w:rPr>
              <w:t>3.4.1.1.1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konvergenssista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5DC86E" w14:textId="047869CF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5" w:history="1">
            <w:r w:rsidR="00C211DB" w:rsidRPr="00884E92">
              <w:rPr>
                <w:rStyle w:val="Hyperlinkki"/>
                <w:noProof/>
              </w:rPr>
              <w:t>3.4.2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DEE7DA" w14:textId="4B849728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6" w:history="1">
            <w:r w:rsidR="00C211DB" w:rsidRPr="00884E92">
              <w:rPr>
                <w:rStyle w:val="Hyperlinkki"/>
                <w:noProof/>
              </w:rPr>
              <w:t>3.4.2.1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(VV), arvo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713909" w14:textId="1BF159F9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7" w:history="1">
            <w:r w:rsidR="00C211DB" w:rsidRPr="00884E92">
              <w:rPr>
                <w:rStyle w:val="Hyperlinkki"/>
                <w:noProof/>
              </w:rPr>
              <w:t>3.4.2.1.1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näöntarkkuudesta ilman laseja (VV)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A5F9DD" w14:textId="070CA8E3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8" w:history="1">
            <w:r w:rsidR="00C211DB" w:rsidRPr="00884E92">
              <w:rPr>
                <w:rStyle w:val="Hyperlinkki"/>
                <w:noProof/>
              </w:rPr>
              <w:t>3.4.3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pupillireaktioista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6F8D32" w14:textId="36720969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9" w:history="1">
            <w:r w:rsidR="00C211DB" w:rsidRPr="00884E92">
              <w:rPr>
                <w:rStyle w:val="Hyperlinkki"/>
                <w:noProof/>
              </w:rPr>
              <w:t>3.4.4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silmien liiketesteistä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4887F06" w14:textId="38A87139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0" w:history="1">
            <w:r w:rsidR="00C211DB" w:rsidRPr="00884E92">
              <w:rPr>
                <w:rStyle w:val="Hyperlinkki"/>
                <w:noProof/>
              </w:rPr>
              <w:t>3.4.5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peittokokeesta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7DC413" w14:textId="0D71A20A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1" w:history="1">
            <w:r w:rsidR="00C211DB" w:rsidRPr="00884E92">
              <w:rPr>
                <w:rStyle w:val="Hyperlinkki"/>
                <w:noProof/>
              </w:rPr>
              <w:t>3.4.6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kammiokulman syvyydestä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D7DDE7" w14:textId="7CC4E05C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2" w:history="1">
            <w:r w:rsidR="00C211DB" w:rsidRPr="00884E92">
              <w:rPr>
                <w:rStyle w:val="Hyperlinkki"/>
                <w:noProof/>
              </w:rPr>
              <w:t>3.4.7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Lääkeaineiden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68A7F4" w14:textId="7332DDDC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3" w:history="1">
            <w:r w:rsidR="00C211DB" w:rsidRPr="00884E92">
              <w:rPr>
                <w:rStyle w:val="Hyperlinkki"/>
                <w:noProof/>
              </w:rPr>
              <w:t>3.4.8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muista esitutkimuksista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002EF4" w14:textId="26775F5E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4" w:history="1">
            <w:r w:rsidR="00C211DB" w:rsidRPr="00884E92">
              <w:rPr>
                <w:rStyle w:val="Hyperlinkki"/>
                <w:noProof/>
              </w:rPr>
              <w:t>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Silmien terveystarkastus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163563" w14:textId="048F04FC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5" w:history="1">
            <w:r w:rsidR="00C211DB" w:rsidRPr="00884E92">
              <w:rPr>
                <w:rStyle w:val="Hyperlinkki"/>
                <w:noProof/>
              </w:rPr>
              <w:t>3.5.1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0ADC46" w14:textId="5C66FB3F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6" w:history="1">
            <w:r w:rsidR="00C211DB" w:rsidRPr="00884E92">
              <w:rPr>
                <w:rStyle w:val="Hyperlinkki"/>
                <w:noProof/>
              </w:rPr>
              <w:t>3.5.2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ulkoisten osien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8B143F1" w14:textId="28E10D57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7" w:history="1">
            <w:r w:rsidR="00C211DB" w:rsidRPr="00884E92">
              <w:rPr>
                <w:rStyle w:val="Hyperlinkki"/>
                <w:noProof/>
              </w:rPr>
              <w:t>3.5.2.1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ulkoisista osista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3885E93" w14:textId="40F435DF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8" w:history="1">
            <w:r w:rsidR="00C211DB" w:rsidRPr="00884E92">
              <w:rPr>
                <w:rStyle w:val="Hyperlinkki"/>
                <w:noProof/>
              </w:rPr>
              <w:t>3.5.3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A10824" w14:textId="7159E26E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9" w:history="1">
            <w:r w:rsidR="00C211DB" w:rsidRPr="00884E92">
              <w:rPr>
                <w:rStyle w:val="Hyperlinkki"/>
                <w:noProof/>
              </w:rPr>
              <w:t>3.5.3.1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C225A4" w14:textId="54D64D0F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0" w:history="1">
            <w:r w:rsidR="00C211DB" w:rsidRPr="00884E92">
              <w:rPr>
                <w:rStyle w:val="Hyperlinkki"/>
                <w:noProof/>
              </w:rPr>
              <w:t>3.5.4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2AF93E" w14:textId="648C4075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1" w:history="1">
            <w:r w:rsidR="00C211DB" w:rsidRPr="00884E92">
              <w:rPr>
                <w:rStyle w:val="Hyperlinkki"/>
                <w:noProof/>
              </w:rPr>
              <w:t>3.5.4.1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Sidekalvosta tehty havainto-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A89252" w14:textId="393CF8A6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2" w:history="1">
            <w:r w:rsidR="00C211DB" w:rsidRPr="00884E92">
              <w:rPr>
                <w:rStyle w:val="Hyperlinkki"/>
                <w:noProof/>
              </w:rPr>
              <w:t>3.5.5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502229D" w14:textId="61152A8F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3" w:history="1">
            <w:r w:rsidR="00C211DB" w:rsidRPr="00884E92">
              <w:rPr>
                <w:rStyle w:val="Hyperlinkki"/>
                <w:noProof/>
              </w:rPr>
              <w:t>3.5.5.1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F6BE2B" w14:textId="736BFBE9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4" w:history="1">
            <w:r w:rsidR="00C211DB" w:rsidRPr="00884E92">
              <w:rPr>
                <w:rStyle w:val="Hyperlinkki"/>
                <w:noProof/>
              </w:rPr>
              <w:t>3.5.6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EA6F5A" w14:textId="22D78477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5" w:history="1">
            <w:r w:rsidR="00C211DB" w:rsidRPr="00884E92">
              <w:rPr>
                <w:rStyle w:val="Hyperlinkki"/>
                <w:noProof/>
              </w:rPr>
              <w:t>3.5.6.1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BEDA17" w14:textId="62831323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6" w:history="1">
            <w:r w:rsidR="00C211DB" w:rsidRPr="00884E92">
              <w:rPr>
                <w:rStyle w:val="Hyperlinkki"/>
                <w:noProof/>
              </w:rPr>
              <w:t>3.5.7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C16AB7" w14:textId="7D3A1029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7" w:history="1">
            <w:r w:rsidR="00C211DB" w:rsidRPr="00884E92">
              <w:rPr>
                <w:rStyle w:val="Hyperlinkki"/>
                <w:noProof/>
              </w:rPr>
              <w:t>3.5.7.1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27B777" w14:textId="2C6437FE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8" w:history="1">
            <w:r w:rsidR="00C211DB" w:rsidRPr="00884E92">
              <w:rPr>
                <w:rStyle w:val="Hyperlinkki"/>
                <w:noProof/>
              </w:rPr>
              <w:t>3.5.8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B6008E" w14:textId="1A49FA70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9" w:history="1">
            <w:r w:rsidR="00C211DB" w:rsidRPr="00884E92">
              <w:rPr>
                <w:rStyle w:val="Hyperlinkki"/>
                <w:noProof/>
              </w:rPr>
              <w:t>3.5.8.1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404DDC" w14:textId="47E59CC7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0" w:history="1">
            <w:r w:rsidR="00C211DB" w:rsidRPr="00884E92">
              <w:rPr>
                <w:rStyle w:val="Hyperlinkki"/>
                <w:noProof/>
              </w:rPr>
              <w:t>3.5.9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F7B795" w14:textId="3FC73581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1" w:history="1">
            <w:r w:rsidR="00C211DB" w:rsidRPr="00884E92">
              <w:rPr>
                <w:rStyle w:val="Hyperlinkki"/>
                <w:noProof/>
              </w:rPr>
              <w:t>3.5.9.1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A4A8D9E" w14:textId="4A812979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2" w:history="1">
            <w:r w:rsidR="00C211DB" w:rsidRPr="00884E92">
              <w:rPr>
                <w:rStyle w:val="Hyperlinkki"/>
                <w:noProof/>
              </w:rPr>
              <w:t>3.5.10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silmän etuosasta tehdyt havainnot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27D2F7" w14:textId="3DFA7AE2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3" w:history="1">
            <w:r w:rsidR="00C211DB" w:rsidRPr="00884E92">
              <w:rPr>
                <w:rStyle w:val="Hyperlinkki"/>
                <w:noProof/>
              </w:rPr>
              <w:t>3.5.11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7D55581" w14:textId="49BE1BFE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4" w:history="1">
            <w:r w:rsidR="00C211DB" w:rsidRPr="00884E92">
              <w:rPr>
                <w:rStyle w:val="Hyperlinkki"/>
                <w:noProof/>
              </w:rPr>
              <w:t>3.5.11.1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E3DEE70" w14:textId="4AA2E9CB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5" w:history="1">
            <w:r w:rsidR="00C211DB" w:rsidRPr="00884E92">
              <w:rPr>
                <w:rStyle w:val="Hyperlinkki"/>
                <w:noProof/>
              </w:rPr>
              <w:t>3.5.12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F0F77C" w14:textId="7FBBC037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6" w:history="1">
            <w:r w:rsidR="00C211DB" w:rsidRPr="00884E92">
              <w:rPr>
                <w:rStyle w:val="Hyperlinkki"/>
                <w:noProof/>
              </w:rPr>
              <w:t>3.5.12.1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F531DBF" w14:textId="0B7F160E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7" w:history="1">
            <w:r w:rsidR="00C211DB" w:rsidRPr="00884E92">
              <w:rPr>
                <w:rStyle w:val="Hyperlinkki"/>
                <w:noProof/>
              </w:rPr>
              <w:t>3.5.12.2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Makulasta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A91017" w14:textId="44DE5C76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8" w:history="1">
            <w:r w:rsidR="00C211DB" w:rsidRPr="00884E92">
              <w:rPr>
                <w:rStyle w:val="Hyperlinkki"/>
                <w:noProof/>
              </w:rPr>
              <w:t>3.5.12.3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Näköhermon päästä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DB04D0" w14:textId="5FE8D546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9" w:history="1">
            <w:r w:rsidR="00C211DB" w:rsidRPr="00884E92">
              <w:rPr>
                <w:rStyle w:val="Hyperlinkki"/>
                <w:noProof/>
              </w:rPr>
              <w:t>3.5.12.4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verisuonistosta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54A430" w14:textId="37CDCBF6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0" w:history="1">
            <w:r w:rsidR="00C211DB" w:rsidRPr="00884E92">
              <w:rPr>
                <w:rStyle w:val="Hyperlinkki"/>
                <w:noProof/>
              </w:rPr>
              <w:t>3.5.12.5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2B8C65" w14:textId="0A0F0A01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1" w:history="1">
            <w:r w:rsidR="00C211DB" w:rsidRPr="00884E92">
              <w:rPr>
                <w:rStyle w:val="Hyperlinkki"/>
                <w:noProof/>
              </w:rPr>
              <w:t>3.5.13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Muita havaintoja silmän takaosaan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B5D90D" w14:textId="7C79130E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2" w:history="1">
            <w:r w:rsidR="00C211DB" w:rsidRPr="00884E92">
              <w:rPr>
                <w:rStyle w:val="Hyperlinkki"/>
                <w:noProof/>
              </w:rPr>
              <w:t>3.5.14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terveystarkastuksessa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54CA2D" w14:textId="3886182B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3" w:history="1">
            <w:r w:rsidR="00C211DB" w:rsidRPr="00884E92">
              <w:rPr>
                <w:rStyle w:val="Hyperlinkki"/>
                <w:noProof/>
              </w:rPr>
              <w:t>3.5.15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Näkökenttätutkimus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DCDCF7" w14:textId="188ADC1C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4" w:history="1">
            <w:r w:rsidR="00C211DB" w:rsidRPr="00884E92">
              <w:rPr>
                <w:rStyle w:val="Hyperlinkki"/>
                <w:noProof/>
              </w:rPr>
              <w:t>3.5.16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15C78C" w14:textId="6DC696B7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5" w:history="1">
            <w:r w:rsidR="00C211DB" w:rsidRPr="00884E92">
              <w:rPr>
                <w:rStyle w:val="Hyperlinkki"/>
                <w:noProof/>
              </w:rPr>
              <w:t>3.5.16.1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951B34" w14:textId="4E793896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6" w:history="1">
            <w:r w:rsidR="00C211DB" w:rsidRPr="00884E92">
              <w:rPr>
                <w:rStyle w:val="Hyperlinkki"/>
                <w:noProof/>
              </w:rPr>
              <w:t>3.5.16.1.1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silmänpaineen mittauksesta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16F76" w14:textId="3741409E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7" w:history="1">
            <w:r w:rsidR="00C211DB" w:rsidRPr="00884E92">
              <w:rPr>
                <w:rStyle w:val="Hyperlinkki"/>
                <w:noProof/>
              </w:rPr>
              <w:t>3.5.17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paksuuden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5DC5FB" w14:textId="7A5A7135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8" w:history="1">
            <w:r w:rsidR="00C211DB" w:rsidRPr="00884E92">
              <w:rPr>
                <w:rStyle w:val="Hyperlinkki"/>
                <w:noProof/>
              </w:rPr>
              <w:t>3.5.17.1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0E5EE" w14:textId="43832DFF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9" w:history="1">
            <w:r w:rsidR="00C211DB" w:rsidRPr="00884E92">
              <w:rPr>
                <w:rStyle w:val="Hyperlinkki"/>
                <w:noProof/>
              </w:rPr>
              <w:t>3.5.17.1.1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sarveiskalvon paksuudesta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01BAB1" w14:textId="7485BAEE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0" w:history="1">
            <w:r w:rsidR="00C211DB" w:rsidRPr="00884E92">
              <w:rPr>
                <w:rStyle w:val="Hyperlinkki"/>
                <w:noProof/>
              </w:rPr>
              <w:t>3.5.18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Värinäkö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641355" w14:textId="7CFAB054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1" w:history="1">
            <w:r w:rsidR="00C211DB" w:rsidRPr="00884E92">
              <w:rPr>
                <w:rStyle w:val="Hyperlinkki"/>
                <w:noProof/>
              </w:rPr>
              <w:t>3.5.19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tutkimukset-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46879C" w14:textId="54897A3E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2" w:history="1">
            <w:r w:rsidR="00C211DB" w:rsidRPr="00884E92">
              <w:rPr>
                <w:rStyle w:val="Hyperlinkki"/>
                <w:noProof/>
              </w:rPr>
              <w:t>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D3C72" w14:textId="3805BCD8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3" w:history="1">
            <w:r w:rsidR="00C211DB" w:rsidRPr="00884E92">
              <w:rPr>
                <w:rStyle w:val="Hyperlinkki"/>
                <w:noProof/>
              </w:rPr>
              <w:t>3.6.1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94B3E9" w14:textId="467D0B01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4" w:history="1">
            <w:r w:rsidR="00C211DB" w:rsidRPr="00884E92">
              <w:rPr>
                <w:rStyle w:val="Hyperlinkki"/>
                <w:noProof/>
              </w:rPr>
              <w:t>3.6.1.1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Objektiivinen refraktio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C6CAF6" w14:textId="1BE0F1A1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5" w:history="1">
            <w:r w:rsidR="00C211DB" w:rsidRPr="00884E92">
              <w:rPr>
                <w:rStyle w:val="Hyperlinkki"/>
                <w:noProof/>
              </w:rPr>
              <w:t>3.6.1.1.1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6506A1" w14:textId="0AFC02F9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6" w:history="1">
            <w:r w:rsidR="00C211DB" w:rsidRPr="00884E92">
              <w:rPr>
                <w:rStyle w:val="Hyperlinkki"/>
                <w:noProof/>
              </w:rPr>
              <w:t>3.6.1.1.2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FBBF800" w14:textId="17120CC3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7" w:history="1">
            <w:r w:rsidR="00C211DB" w:rsidRPr="00884E92">
              <w:rPr>
                <w:rStyle w:val="Hyperlinkki"/>
                <w:noProof/>
              </w:rPr>
              <w:t>3.6.1.1.3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25E39A" w14:textId="19A3BAF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8" w:history="1">
            <w:r w:rsidR="00C211DB" w:rsidRPr="00884E92">
              <w:rPr>
                <w:rStyle w:val="Hyperlinkki"/>
                <w:noProof/>
              </w:rPr>
              <w:t>3.6.1.1.4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996F59" w14:textId="47A1BDD9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9" w:history="1">
            <w:r w:rsidR="00C211DB" w:rsidRPr="00884E92">
              <w:rPr>
                <w:rStyle w:val="Hyperlinkki"/>
                <w:noProof/>
              </w:rPr>
              <w:t>3.6.1.1.5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19276" w14:textId="426BE386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0" w:history="1">
            <w:r w:rsidR="00C211DB" w:rsidRPr="00884E92">
              <w:rPr>
                <w:rStyle w:val="Hyperlinkki"/>
                <w:noProof/>
              </w:rPr>
              <w:t>3.6.1.1.6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E6C665A" w14:textId="32F7E423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1" w:history="1">
            <w:r w:rsidR="00C211DB" w:rsidRPr="00884E92">
              <w:rPr>
                <w:rStyle w:val="Hyperlinkki"/>
                <w:noProof/>
              </w:rPr>
              <w:t>3.6.1.1.7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9F47FD" w14:textId="74E373EA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2" w:history="1">
            <w:r w:rsidR="00C211DB" w:rsidRPr="00884E92">
              <w:rPr>
                <w:rStyle w:val="Hyperlinkki"/>
                <w:noProof/>
              </w:rPr>
              <w:t>3.6.1.1.8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C9995B8" w14:textId="10216A04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3" w:history="1">
            <w:r w:rsidR="00C211DB" w:rsidRPr="00884E92">
              <w:rPr>
                <w:rStyle w:val="Hyperlinkki"/>
                <w:noProof/>
              </w:rPr>
              <w:t>3.6.1.1.9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118165" w14:textId="38053ABB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4" w:history="1">
            <w:r w:rsidR="00C211DB" w:rsidRPr="00884E92">
              <w:rPr>
                <w:rStyle w:val="Hyperlinkki"/>
                <w:noProof/>
              </w:rPr>
              <w:t>3.6.1.2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Subjektiivinen refraktio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9DD975" w14:textId="0673848D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5" w:history="1">
            <w:r w:rsidR="00C211DB" w:rsidRPr="00884E92">
              <w:rPr>
                <w:rStyle w:val="Hyperlinkki"/>
                <w:noProof/>
              </w:rPr>
              <w:t>3.6.1.2.1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AC2836" w14:textId="68DF0CB0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6" w:history="1">
            <w:r w:rsidR="00C211DB" w:rsidRPr="00884E92">
              <w:rPr>
                <w:rStyle w:val="Hyperlinkki"/>
                <w:noProof/>
              </w:rPr>
              <w:t>3.6.1.2.2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8F56C4" w14:textId="5F986A96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7" w:history="1">
            <w:r w:rsidR="00C211DB" w:rsidRPr="00884E92">
              <w:rPr>
                <w:rStyle w:val="Hyperlinkki"/>
                <w:noProof/>
              </w:rPr>
              <w:t>3.6.1.2.3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006B0E" w14:textId="16F3B660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8" w:history="1">
            <w:r w:rsidR="00C211DB" w:rsidRPr="00884E92">
              <w:rPr>
                <w:rStyle w:val="Hyperlinkki"/>
                <w:noProof/>
              </w:rPr>
              <w:t>3.6.1.2.4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B17C75C" w14:textId="488547A5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9" w:history="1">
            <w:r w:rsidR="00C211DB" w:rsidRPr="00884E92">
              <w:rPr>
                <w:rStyle w:val="Hyperlinkki"/>
                <w:noProof/>
              </w:rPr>
              <w:t>3.6.1.2.5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47F501" w14:textId="5BEF134B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0" w:history="1">
            <w:r w:rsidR="00C211DB" w:rsidRPr="00884E92">
              <w:rPr>
                <w:rStyle w:val="Hyperlinkki"/>
                <w:noProof/>
              </w:rPr>
              <w:t>3.6.1.2.6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8F065F" w14:textId="236EB189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1" w:history="1">
            <w:r w:rsidR="00C211DB" w:rsidRPr="00884E92">
              <w:rPr>
                <w:rStyle w:val="Hyperlinkki"/>
                <w:noProof/>
              </w:rPr>
              <w:t>3.6.1.2.7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AF450A4" w14:textId="3CFF243F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2" w:history="1">
            <w:r w:rsidR="00C211DB" w:rsidRPr="00884E92">
              <w:rPr>
                <w:rStyle w:val="Hyperlinkki"/>
                <w:noProof/>
              </w:rPr>
              <w:t>3.6.1.2.8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66D28" w14:textId="7E369EF1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3" w:history="1">
            <w:r w:rsidR="00C211DB" w:rsidRPr="00884E92">
              <w:rPr>
                <w:rStyle w:val="Hyperlinkki"/>
                <w:noProof/>
              </w:rPr>
              <w:t>3.6.1.2.9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567F9B" w14:textId="269A131F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4" w:history="1">
            <w:r w:rsidR="00C211DB" w:rsidRPr="00884E92">
              <w:rPr>
                <w:rStyle w:val="Hyperlinkki"/>
                <w:noProof/>
              </w:rPr>
              <w:t>3.6.1.2.10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6A429C" w14:textId="78CD26DE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5" w:history="1">
            <w:r w:rsidR="00C211DB" w:rsidRPr="00884E92">
              <w:rPr>
                <w:rStyle w:val="Hyperlinkki"/>
                <w:noProof/>
              </w:rPr>
              <w:t>3.6.1.2.11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8A4AB0" w14:textId="1AA7A57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6" w:history="1">
            <w:r w:rsidR="00C211DB" w:rsidRPr="00884E92">
              <w:rPr>
                <w:rStyle w:val="Hyperlinkki"/>
                <w:noProof/>
              </w:rPr>
              <w:t>3.6.1.2.12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60310F" w14:textId="5C63A57E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7" w:history="1">
            <w:r w:rsidR="00C211DB" w:rsidRPr="00884E92">
              <w:rPr>
                <w:rStyle w:val="Hyperlinkki"/>
                <w:noProof/>
              </w:rPr>
              <w:t>3.6.1.2.13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46CE4F" w14:textId="3249D081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8" w:history="1">
            <w:r w:rsidR="00C211DB" w:rsidRPr="00884E92">
              <w:rPr>
                <w:rStyle w:val="Hyperlinkki"/>
                <w:noProof/>
              </w:rPr>
              <w:t>3.6.1.2.14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659FF1" w14:textId="3554781D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9" w:history="1">
            <w:r w:rsidR="00C211DB" w:rsidRPr="00884E92">
              <w:rPr>
                <w:rStyle w:val="Hyperlinkki"/>
                <w:noProof/>
              </w:rPr>
              <w:t>3.6.1.2.15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1B5A21D" w14:textId="00406F60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0" w:history="1">
            <w:r w:rsidR="00C211DB" w:rsidRPr="00884E92">
              <w:rPr>
                <w:rStyle w:val="Hyperlinkki"/>
                <w:noProof/>
              </w:rPr>
              <w:t>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Toimenpiteet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1909E7" w14:textId="2E7509DF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1" w:history="1">
            <w:r w:rsidR="00C211DB" w:rsidRPr="00884E92">
              <w:rPr>
                <w:rStyle w:val="Hyperlinkki"/>
                <w:noProof/>
              </w:rPr>
              <w:t>3.7.1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B9DB4D1" w14:textId="6F926694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2" w:history="1">
            <w:r w:rsidR="00C211DB" w:rsidRPr="00884E92">
              <w:rPr>
                <w:rStyle w:val="Hyperlinkki"/>
                <w:noProof/>
              </w:rPr>
              <w:t>3.7.1.1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optometrisestä toimenpiteestä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2E7DDC" w14:textId="11A536BE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3" w:history="1">
            <w:r w:rsidR="00C211DB" w:rsidRPr="00884E92">
              <w:rPr>
                <w:rStyle w:val="Hyperlinkki"/>
                <w:noProof/>
              </w:rPr>
              <w:t>3.7.2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9F22C8" w14:textId="0DA81A36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4" w:history="1">
            <w:r w:rsidR="00C211DB" w:rsidRPr="00884E92">
              <w:rPr>
                <w:rStyle w:val="Hyperlinkki"/>
                <w:noProof/>
              </w:rPr>
              <w:t>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0645E5" w14:textId="6B27D70B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5" w:history="1">
            <w:r w:rsidR="00C211DB" w:rsidRPr="00884E92">
              <w:rPr>
                <w:rStyle w:val="Hyperlinkki"/>
                <w:noProof/>
              </w:rPr>
              <w:t>3.8.1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B44A1F" w14:textId="5CFFD189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6" w:history="1">
            <w:r w:rsidR="00C211DB" w:rsidRPr="00884E92">
              <w:rPr>
                <w:rStyle w:val="Hyperlinkki"/>
                <w:noProof/>
              </w:rPr>
              <w:t>3.8.1.1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Ajoterveyslomake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8C3843" w14:textId="022375E5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7" w:history="1">
            <w:r w:rsidR="00C211DB" w:rsidRPr="00884E92">
              <w:rPr>
                <w:rStyle w:val="Hyperlinkki"/>
                <w:noProof/>
              </w:rPr>
              <w:t>3.8.1.2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lomakkeet ja lausunnot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575A9A" w14:textId="307C9977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8" w:history="1">
            <w:r w:rsidR="00C211DB" w:rsidRPr="00884E92">
              <w:rPr>
                <w:rStyle w:val="Hyperlinkki"/>
                <w:noProof/>
              </w:rPr>
              <w:t>3.8.1.3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Lausuntoteksti tai lisätiedot muista lomakkeista ja lausunnoista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03B8DE1" w14:textId="23F33E52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9" w:history="1">
            <w:r w:rsidR="00C211DB" w:rsidRPr="00884E92">
              <w:rPr>
                <w:rStyle w:val="Hyperlinkki"/>
                <w:noProof/>
              </w:rPr>
              <w:t>3.9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BEB299" w14:textId="62C99166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0" w:history="1">
            <w:r w:rsidR="00C211DB" w:rsidRPr="00884E92">
              <w:rPr>
                <w:rStyle w:val="Hyperlinkki"/>
                <w:noProof/>
              </w:rPr>
              <w:t>3.9.1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9D68AD2" w14:textId="76D1792C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1" w:history="1">
            <w:r w:rsidR="00C211DB" w:rsidRPr="00884E92">
              <w:rPr>
                <w:rStyle w:val="Hyperlinkki"/>
                <w:noProof/>
              </w:rPr>
              <w:t>3.9.1.1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988236" w14:textId="74C25601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2" w:history="1">
            <w:r w:rsidR="00C211DB" w:rsidRPr="00884E92">
              <w:rPr>
                <w:rStyle w:val="Hyperlinkki"/>
                <w:noProof/>
              </w:rPr>
              <w:t>3.9.1.1.1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Varmuusaste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C84F5A" w14:textId="27D4FED8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3" w:history="1">
            <w:r w:rsidR="00C211DB" w:rsidRPr="00884E92">
              <w:rPr>
                <w:rStyle w:val="Hyperlinkki"/>
                <w:noProof/>
              </w:rPr>
              <w:t>3.9.1.2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98DB3B" w14:textId="46D435B3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4" w:history="1">
            <w:r w:rsidR="00C211DB" w:rsidRPr="00884E92">
              <w:rPr>
                <w:rStyle w:val="Hyperlinkki"/>
                <w:noProof/>
              </w:rPr>
              <w:t>3.9.1.3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Johtopäätökset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11F2E5E" w14:textId="378E456D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5" w:history="1">
            <w:r w:rsidR="00C211DB" w:rsidRPr="00884E92">
              <w:rPr>
                <w:rStyle w:val="Hyperlinkki"/>
                <w:noProof/>
              </w:rPr>
              <w:t>3.9.1.4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428E03" w14:textId="4A262585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6" w:history="1">
            <w:r w:rsidR="00C211DB" w:rsidRPr="00884E92">
              <w:rPr>
                <w:rStyle w:val="Hyperlinkki"/>
                <w:noProof/>
              </w:rPr>
              <w:t>3.9.1.5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4ED5F7" w14:textId="2D91B81A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7" w:history="1">
            <w:r w:rsidR="00C211DB" w:rsidRPr="00884E92">
              <w:rPr>
                <w:rStyle w:val="Hyperlinkki"/>
                <w:noProof/>
              </w:rPr>
              <w:t>3.10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Keratometriarvot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734C82" w14:textId="0129381B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8" w:history="1">
            <w:r w:rsidR="00C211DB" w:rsidRPr="00884E92">
              <w:rPr>
                <w:rStyle w:val="Hyperlinkki"/>
                <w:noProof/>
              </w:rPr>
              <w:t>3.10.1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Keratometriarvot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4AE0A8" w14:textId="4B15A06D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9" w:history="1">
            <w:r w:rsidR="00C211DB" w:rsidRPr="00884E92">
              <w:rPr>
                <w:rStyle w:val="Hyperlinkki"/>
                <w:noProof/>
              </w:rPr>
              <w:t>3.10.1.1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 keratometriarvolle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99672B" w14:textId="0B6B57C3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0" w:history="1">
            <w:r w:rsidR="00C211DB" w:rsidRPr="00884E92">
              <w:rPr>
                <w:rStyle w:val="Hyperlinkki"/>
                <w:noProof/>
              </w:rPr>
              <w:t>3.10.1.1.1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017CA2B" w14:textId="39BD25BF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1" w:history="1">
            <w:r w:rsidR="00C211DB" w:rsidRPr="00884E92">
              <w:rPr>
                <w:rStyle w:val="Hyperlinkki"/>
                <w:noProof/>
              </w:rPr>
              <w:t>3.10.1.1.2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B39C86" w14:textId="2DED0AA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2" w:history="1">
            <w:r w:rsidR="00C211DB" w:rsidRPr="00884E92">
              <w:rPr>
                <w:rStyle w:val="Hyperlinkki"/>
                <w:noProof/>
              </w:rPr>
              <w:t>3.10.1.1.3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488B6C5" w14:textId="746257B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3" w:history="1">
            <w:r w:rsidR="00C211DB" w:rsidRPr="00884E92">
              <w:rPr>
                <w:rStyle w:val="Hyperlinkki"/>
                <w:noProof/>
              </w:rPr>
              <w:t>3.10.1.1.4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D8613B" w14:textId="0138AA46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4" w:history="1">
            <w:r w:rsidR="00C211DB" w:rsidRPr="00884E92">
              <w:rPr>
                <w:rStyle w:val="Hyperlinkki"/>
                <w:noProof/>
              </w:rPr>
              <w:t>3.10.1.1.5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170115" w14:textId="35756A3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5" w:history="1">
            <w:r w:rsidR="00C211DB" w:rsidRPr="00884E92">
              <w:rPr>
                <w:rStyle w:val="Hyperlinkki"/>
                <w:noProof/>
              </w:rPr>
              <w:t>3.10.1.1.6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9144CB" w14:textId="36CFF486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6" w:history="1">
            <w:r w:rsidR="00C211DB" w:rsidRPr="00884E92">
              <w:rPr>
                <w:rStyle w:val="Hyperlinkki"/>
                <w:noProof/>
              </w:rPr>
              <w:t>3.10.1.1.7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silmän etupinnan muodosta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08E222" w14:textId="1E5FFEEC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7" w:history="1">
            <w:r w:rsidR="00C211DB" w:rsidRPr="00884E92">
              <w:rPr>
                <w:rStyle w:val="Hyperlinkki"/>
                <w:noProof/>
              </w:rPr>
              <w:t>3.11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Sovitustiedot ja piilolasien hoidon käytön opetus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809A5" w14:textId="41A6DA91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8" w:history="1">
            <w:r w:rsidR="00C211DB" w:rsidRPr="00884E92">
              <w:rPr>
                <w:rStyle w:val="Hyperlinkki"/>
                <w:noProof/>
              </w:rPr>
              <w:t>3.11.1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Sovitustiedot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5F6C9DE" w14:textId="7B1806F0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9" w:history="1">
            <w:r w:rsidR="00C211DB" w:rsidRPr="00884E92">
              <w:rPr>
                <w:rStyle w:val="Hyperlinkki"/>
                <w:noProof/>
              </w:rPr>
              <w:t>3.11.1.1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Linssityyppi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AB3C10" w14:textId="48E76479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0" w:history="1">
            <w:r w:rsidR="00C211DB" w:rsidRPr="00884E92">
              <w:rPr>
                <w:rStyle w:val="Hyperlinkki"/>
                <w:noProof/>
              </w:rPr>
              <w:t>3.11.1.2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Arvio piilolasien sopivuudesta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F2C19A9" w14:textId="7E7101CC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1" w:history="1">
            <w:r w:rsidR="00C211DB" w:rsidRPr="00884E92">
              <w:rPr>
                <w:rStyle w:val="Hyperlinkki"/>
                <w:noProof/>
              </w:rPr>
              <w:t>3.11.1.3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vahvuus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9E15F4E" w14:textId="3772706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2" w:history="1">
            <w:r w:rsidR="00C211DB" w:rsidRPr="00884E92">
              <w:rPr>
                <w:rStyle w:val="Hyperlinkki"/>
                <w:noProof/>
              </w:rPr>
              <w:t>3.11.1.3.1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12175E" w14:textId="2464B17E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3" w:history="1">
            <w:r w:rsidR="00C211DB" w:rsidRPr="00884E92">
              <w:rPr>
                <w:rStyle w:val="Hyperlinkki"/>
                <w:noProof/>
              </w:rPr>
              <w:t>3.11.1.3.2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17376E" w14:textId="1BCC0244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4" w:history="1">
            <w:r w:rsidR="00C211DB" w:rsidRPr="00884E92">
              <w:rPr>
                <w:rStyle w:val="Hyperlinkki"/>
                <w:noProof/>
              </w:rPr>
              <w:t>3.11.1.3.3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8B65F55" w14:textId="439DE9EC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5" w:history="1">
            <w:r w:rsidR="00C211DB" w:rsidRPr="00884E92">
              <w:rPr>
                <w:rStyle w:val="Hyperlinkki"/>
                <w:noProof/>
              </w:rPr>
              <w:t>3.11.1.3.4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744122" w14:textId="4F2C6254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6" w:history="1">
            <w:r w:rsidR="00C211DB" w:rsidRPr="00884E92">
              <w:rPr>
                <w:rStyle w:val="Hyperlinkki"/>
                <w:noProof/>
              </w:rPr>
              <w:t>3.11.1.3.5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1F3757F" w14:textId="37FBCDD3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7" w:history="1">
            <w:r w:rsidR="00C211DB" w:rsidRPr="00884E92">
              <w:rPr>
                <w:rStyle w:val="Hyperlinkki"/>
                <w:noProof/>
              </w:rPr>
              <w:t>3.11.1.3.6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3EF28D4" w14:textId="5CC54937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8" w:history="1">
            <w:r w:rsidR="00C211DB" w:rsidRPr="00884E92">
              <w:rPr>
                <w:rStyle w:val="Hyperlinkki"/>
                <w:noProof/>
              </w:rPr>
              <w:t>3.11.1.3.7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FE46DA" w14:textId="54EC9CCA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9" w:history="1">
            <w:r w:rsidR="00C211DB" w:rsidRPr="00884E92">
              <w:rPr>
                <w:rStyle w:val="Hyperlinkki"/>
                <w:noProof/>
              </w:rPr>
              <w:t>3.11.1.3.8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F0F117" w14:textId="24DCB194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0" w:history="1">
            <w:r w:rsidR="00C211DB" w:rsidRPr="00884E92">
              <w:rPr>
                <w:rStyle w:val="Hyperlinkki"/>
                <w:noProof/>
              </w:rPr>
              <w:t>3.11.2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hoidon ja käytön opetus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DB54D" w14:textId="2263F1DB" w:rsidR="00C211DB" w:rsidRDefault="00E51ACD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1" w:history="1">
            <w:r w:rsidR="00C211DB" w:rsidRPr="00884E92">
              <w:rPr>
                <w:rStyle w:val="Hyperlinkki"/>
                <w:noProof/>
              </w:rPr>
              <w:t>3.12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ja akkommodaatio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0142C8" w14:textId="7A4A7ADF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2" w:history="1">
            <w:r w:rsidR="00C211DB" w:rsidRPr="00884E92">
              <w:rPr>
                <w:rStyle w:val="Hyperlinkki"/>
                <w:noProof/>
              </w:rPr>
              <w:t>3.12.1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6BDD94" w14:textId="0EF676B4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3" w:history="1">
            <w:r w:rsidR="00C211DB" w:rsidRPr="00884E92">
              <w:rPr>
                <w:rStyle w:val="Hyperlinkki"/>
                <w:noProof/>
              </w:rPr>
              <w:t>3.12.1.1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kauas tai lähelle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205867" w14:textId="578141BE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4" w:history="1">
            <w:r w:rsidR="00C211DB" w:rsidRPr="00884E92">
              <w:rPr>
                <w:rStyle w:val="Hyperlinkki"/>
                <w:noProof/>
              </w:rPr>
              <w:t>3.12.1.1.1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EC0E88" w14:textId="1CDDF871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45" w:history="1">
            <w:r w:rsidR="00C211DB" w:rsidRPr="00884E92">
              <w:rPr>
                <w:rStyle w:val="Hyperlinkki"/>
                <w:noProof/>
              </w:rPr>
              <w:t>3.12.1.1.1.1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EF64A34" w14:textId="66C556A3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46" w:history="1">
            <w:r w:rsidR="00C211DB" w:rsidRPr="00884E92">
              <w:rPr>
                <w:rStyle w:val="Hyperlinkki"/>
                <w:noProof/>
              </w:rPr>
              <w:t>3.12.1.1.1.2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karsastuksen määrästä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897BB7" w14:textId="4E8EFBCE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47" w:history="1">
            <w:r w:rsidR="00C211DB" w:rsidRPr="00884E92">
              <w:rPr>
                <w:rStyle w:val="Hyperlinkki"/>
                <w:noProof/>
              </w:rPr>
              <w:t>3.12.1.1.1.3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suunta tai laji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5BF89D" w14:textId="4227A0D0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48" w:history="1">
            <w:r w:rsidR="00C211DB" w:rsidRPr="00884E92">
              <w:rPr>
                <w:rStyle w:val="Hyperlinkki"/>
                <w:noProof/>
              </w:rPr>
              <w:t>3.12.1.1.1.4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karsastuksen mittausmenetelmä ja tarkenne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5D96C5" w14:textId="47715404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49" w:history="1">
            <w:r w:rsidR="00C211DB" w:rsidRPr="00884E92">
              <w:rPr>
                <w:rStyle w:val="Hyperlinkki"/>
                <w:noProof/>
              </w:rPr>
              <w:t>3.12.1.1.1.5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sisäänpäin, PRK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26DE772" w14:textId="17694305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50" w:history="1">
            <w:r w:rsidR="00C211DB" w:rsidRPr="00884E92">
              <w:rPr>
                <w:rStyle w:val="Hyperlinkki"/>
                <w:noProof/>
              </w:rPr>
              <w:t>3.12.1.1.1.6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ulospäin, NRK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54DF1F" w14:textId="14A88FBA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51" w:history="1">
            <w:r w:rsidR="00C211DB" w:rsidRPr="00884E92">
              <w:rPr>
                <w:rStyle w:val="Hyperlinkki"/>
                <w:noProof/>
              </w:rPr>
              <w:t>3.12.1.1.1.7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ilmeiselle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C0098E2" w14:textId="14397A64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2" w:history="1">
            <w:r w:rsidR="00C211DB" w:rsidRPr="00884E92">
              <w:rPr>
                <w:rStyle w:val="Hyperlinkki"/>
                <w:noProof/>
              </w:rPr>
              <w:t>3.12.1.1.2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F5C9CD" w14:textId="0B175195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53" w:history="1">
            <w:r w:rsidR="00C211DB" w:rsidRPr="00884E92">
              <w:rPr>
                <w:rStyle w:val="Hyperlinkki"/>
                <w:noProof/>
              </w:rPr>
              <w:t>3.12.1.1.2.1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vertikaaliselle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4BA40D" w14:textId="63D81F4C" w:rsidR="00C211DB" w:rsidRDefault="00E51ACD">
          <w:pPr>
            <w:pStyle w:val="Sisluet6"/>
            <w:rPr>
              <w:rFonts w:asciiTheme="minorHAnsi" w:hAnsiTheme="minorHAnsi"/>
              <w:noProof/>
            </w:rPr>
          </w:pPr>
          <w:hyperlink w:anchor="_Toc525565054" w:history="1">
            <w:r w:rsidR="00C211DB" w:rsidRPr="00884E92">
              <w:rPr>
                <w:rStyle w:val="Hyperlinkki"/>
                <w:noProof/>
              </w:rPr>
              <w:t>3.12.1.1.2.2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vertikaalisen kääntökyvyn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E153C0" w14:textId="0059981D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5" w:history="1">
            <w:r w:rsidR="00C211DB" w:rsidRPr="00884E92">
              <w:rPr>
                <w:rStyle w:val="Hyperlinkki"/>
                <w:noProof/>
              </w:rPr>
              <w:t>3.12.1.2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yhteisnäön testi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056BC19" w14:textId="0BAC8B54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6" w:history="1">
            <w:r w:rsidR="00C211DB" w:rsidRPr="00884E92">
              <w:rPr>
                <w:rStyle w:val="Hyperlinkki"/>
                <w:noProof/>
              </w:rPr>
              <w:t>3.12.1.3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Stereonäkö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7AF2A2" w14:textId="1A3D3696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7" w:history="1">
            <w:r w:rsidR="00C211DB" w:rsidRPr="00884E92">
              <w:rPr>
                <w:rStyle w:val="Hyperlinkki"/>
                <w:noProof/>
              </w:rPr>
              <w:t>3.12.1.4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stereonäöstä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BB0BBD" w14:textId="7DB5FAA0" w:rsidR="00C211DB" w:rsidRDefault="00E51ACD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8" w:history="1">
            <w:r w:rsidR="00C211DB" w:rsidRPr="00884E92">
              <w:rPr>
                <w:rStyle w:val="Hyperlinkki"/>
                <w:noProof/>
              </w:rPr>
              <w:t>3.12.2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BE382A" w14:textId="5055CE0C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9" w:history="1">
            <w:r w:rsidR="00C211DB" w:rsidRPr="00884E92">
              <w:rPr>
                <w:rStyle w:val="Hyperlinkki"/>
                <w:noProof/>
              </w:rPr>
              <w:t>3.12.2.1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7D6951" w14:textId="028A61B9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0" w:history="1">
            <w:r w:rsidR="00C211DB" w:rsidRPr="00884E92">
              <w:rPr>
                <w:rStyle w:val="Hyperlinkki"/>
                <w:noProof/>
              </w:rPr>
              <w:t>3.12.2.2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3E1BE6" w14:textId="399E2DF9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1" w:history="1">
            <w:r w:rsidR="00C211DB" w:rsidRPr="00884E92">
              <w:rPr>
                <w:rStyle w:val="Hyperlinkki"/>
                <w:noProof/>
              </w:rPr>
              <w:t>3.12.2.2.1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määrän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C1075E" w14:textId="5F7E3BE1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2" w:history="1">
            <w:r w:rsidR="00C211DB" w:rsidRPr="00884E92">
              <w:rPr>
                <w:rStyle w:val="Hyperlinkki"/>
                <w:noProof/>
              </w:rPr>
              <w:t>3.12.2.3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jousto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6447F8F" w14:textId="698B2068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3" w:history="1">
            <w:r w:rsidR="00C211DB" w:rsidRPr="00884E92">
              <w:rPr>
                <w:rStyle w:val="Hyperlinkki"/>
                <w:noProof/>
              </w:rPr>
              <w:t>3.12.2.3.1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jouston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DE65B2" w14:textId="15C6BC39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4" w:history="1">
            <w:r w:rsidR="00C211DB" w:rsidRPr="00884E92">
              <w:rPr>
                <w:rStyle w:val="Hyperlinkki"/>
                <w:noProof/>
              </w:rPr>
              <w:t>3.12.2.4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Dynaaminen skiaskopia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F021D9" w14:textId="7B91112E" w:rsidR="00C211DB" w:rsidRDefault="00E51ACD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5" w:history="1">
            <w:r w:rsidR="00C211DB" w:rsidRPr="00884E92">
              <w:rPr>
                <w:rStyle w:val="Hyperlinkki"/>
                <w:noProof/>
              </w:rPr>
              <w:t>3.12.2.4.1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Dynaamisen skiaskopian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4F66EA" w14:textId="0EC7C996" w:rsidR="00C211DB" w:rsidRDefault="00E51ACD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6" w:history="1">
            <w:r w:rsidR="00C211DB" w:rsidRPr="00884E92">
              <w:rPr>
                <w:rStyle w:val="Hyperlinkki"/>
                <w:noProof/>
              </w:rPr>
              <w:t>3.12.2.5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toimintaa mittaavan muun testin tulos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2BD3D6" w14:textId="58489244" w:rsidR="00C211DB" w:rsidRDefault="00E51ACD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5067" w:history="1">
            <w:r w:rsidR="00C211DB" w:rsidRPr="00884E92">
              <w:rPr>
                <w:rStyle w:val="Hyperlinkki"/>
                <w:noProof/>
              </w:rPr>
              <w:t>4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VERSIOHISTORIA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AA8930" w14:textId="464EB095" w:rsidR="00DD1FEC" w:rsidRDefault="00DD1FEC">
          <w:r>
            <w:rPr>
              <w:caps/>
            </w:rPr>
            <w:fldChar w:fldCharType="end"/>
          </w:r>
        </w:p>
      </w:sdtContent>
    </w:sdt>
    <w:p w14:paraId="7A1F01BE" w14:textId="3ACE9A45" w:rsidR="007B62FD" w:rsidRDefault="00425A2B" w:rsidP="00AE0334">
      <w:r>
        <w:t>Liitteet:</w:t>
      </w:r>
    </w:p>
    <w:p w14:paraId="2B6D0CE6" w14:textId="290E1C0C" w:rsidR="00425A2B" w:rsidRDefault="00425A2B" w:rsidP="00425A2B">
      <w:pPr>
        <w:pStyle w:val="Luettelokappale"/>
        <w:numPr>
          <w:ilvl w:val="0"/>
          <w:numId w:val="28"/>
        </w:numPr>
      </w:pPr>
      <w:r>
        <w:t>Optometria CDA esimerkit</w:t>
      </w:r>
      <w:r w:rsidR="0063082B">
        <w:t xml:space="preserve"> (Potilastiedon arkiston esimerkkiasiakirjat ja -sanomat-paketissa)</w:t>
      </w:r>
    </w:p>
    <w:p w14:paraId="6DD3C8F3" w14:textId="3EB1B863" w:rsidR="003F643F" w:rsidRDefault="003F643F" w:rsidP="003F643F">
      <w:pPr>
        <w:pStyle w:val="Luettelokappale"/>
        <w:numPr>
          <w:ilvl w:val="1"/>
          <w:numId w:val="28"/>
        </w:numPr>
      </w:pPr>
      <w:r>
        <w:t>Liite 1: Optometria_rakenteiset tiedot_refraktio.xml</w:t>
      </w:r>
    </w:p>
    <w:p w14:paraId="5B98EC04" w14:textId="344807FB" w:rsidR="003F643F" w:rsidRDefault="003F643F" w:rsidP="003F643F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4A66FAD4" w14:textId="53F58281" w:rsidR="003F643F" w:rsidRDefault="003F643F" w:rsidP="003F643F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0C9C6B7A" w14:textId="777EEEC0" w:rsidR="003F643F" w:rsidRDefault="003F643F" w:rsidP="003F643F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7" w:name="_Toc498613746"/>
      <w:bookmarkStart w:id="8" w:name="_Toc525564880"/>
      <w:r>
        <w:rPr>
          <w:caps w:val="0"/>
        </w:rPr>
        <w:t>JOHDANTO</w:t>
      </w:r>
      <w:bookmarkEnd w:id="7"/>
      <w:bookmarkEnd w:id="8"/>
    </w:p>
    <w:p w14:paraId="7A1F01C5" w14:textId="77777777" w:rsidR="00D81662" w:rsidRDefault="004B668F" w:rsidP="00E94A6F">
      <w:pPr>
        <w:pStyle w:val="Otsikko2"/>
      </w:pPr>
      <w:bookmarkStart w:id="9" w:name="_Toc498613747"/>
      <w:bookmarkStart w:id="10" w:name="_Toc525564881"/>
      <w:r>
        <w:t>Työn tausta</w:t>
      </w:r>
      <w:bookmarkEnd w:id="9"/>
      <w:bookmarkEnd w:id="10"/>
      <w:r w:rsidR="00D81662">
        <w:t xml:space="preserve"> </w:t>
      </w:r>
    </w:p>
    <w:p w14:paraId="344055F1" w14:textId="55CECA02" w:rsidR="00F30131" w:rsidRPr="00F30131" w:rsidRDefault="004D4FB1" w:rsidP="00F30131">
      <w:r>
        <w:t xml:space="preserve">Määrittelyn ensimmäinen versio toteutettiin 2017-2018. THL:n toiminnallisessa määrittelyssä </w:t>
      </w:r>
      <w:r w:rsidR="003A7EAD">
        <w:t xml:space="preserve">[1] </w:t>
      </w:r>
      <w:r>
        <w:t>on kuvattu tarkemmin optometrian rakenteiden ja 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11" w:name="_Toc498613748"/>
      <w:bookmarkStart w:id="12" w:name="_Toc525564882"/>
      <w:r>
        <w:t>Määrittelyn tavoite</w:t>
      </w:r>
      <w:bookmarkEnd w:id="11"/>
      <w:bookmarkEnd w:id="12"/>
      <w:r>
        <w:t xml:space="preserve"> </w:t>
      </w:r>
    </w:p>
    <w:p w14:paraId="07BF34D3" w14:textId="2A0E63E2" w:rsidR="004555FD" w:rsidRDefault="00F30131" w:rsidP="00F30131">
      <w:r>
        <w:t xml:space="preserve">Määrittelyn tavoite on tuottaa määrittely </w:t>
      </w:r>
      <w:r w:rsidR="00F131D9">
        <w:t>optometrian</w:t>
      </w:r>
      <w:r>
        <w:t xml:space="preserve"> tuottamien kirjausten esittämisestä CDA-siirtomuodossa rakenteiden ja näyttömuodon osalta.</w:t>
      </w:r>
      <w:r w:rsidR="004555FD">
        <w:t xml:space="preserve"> </w:t>
      </w:r>
      <w:r w:rsidR="004D4FB1">
        <w:t xml:space="preserve">Määrittelyn mukaisten rakenteiden kirjaamista ja toiminnallisia vaatumukset on dokumentoitu </w:t>
      </w:r>
      <w:r w:rsidR="004D4FB1" w:rsidRPr="004D4FB1">
        <w:t>Optometrian tietorakenteet toiminnallinen määrittely</w:t>
      </w:r>
      <w:r w:rsidR="004D4FB1">
        <w:t xml:space="preserve"> [1] lähteessä.</w:t>
      </w:r>
    </w:p>
    <w:p w14:paraId="7A1F01C7" w14:textId="27F318D8" w:rsidR="00D81662" w:rsidRDefault="00B46E85" w:rsidP="00AE0334">
      <w:pPr>
        <w:pStyle w:val="Otsikko2"/>
      </w:pPr>
      <w:bookmarkStart w:id="13" w:name="_Toc498613749"/>
      <w:bookmarkStart w:id="14" w:name="_Toc525564883"/>
      <w:r>
        <w:t>Tietosisältömäärittely</w:t>
      </w:r>
      <w:r w:rsidR="00F131D9">
        <w:t>t</w:t>
      </w:r>
      <w:bookmarkEnd w:id="13"/>
      <w:bookmarkEnd w:id="14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11AEE7F7" w:rsidR="003F643F" w:rsidRDefault="003F643F" w:rsidP="00022FA9">
      <w:r>
        <w:t xml:space="preserve">Rakenteiden ja kenttien tunnisteissa käytetään tässä määrittelyssä koodistopalvelun optometrian tietosisältömäärittelyjen allokoimia tietosisältöjen ja kenttien tunnisteita. </w:t>
      </w:r>
      <w:r w:rsidRPr="003F643F">
        <w:rPr>
          <w:b/>
        </w:rPr>
        <w:t>Huom!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>julkaisuissa samoina ja entry rakenteissa eri julkaisuversiot kiinnitetään CDA-määrittelyn version templateId:llä sekä asiakirjan headerin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B1C1A08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r w:rsidR="004D4FB1">
        <w:t xml:space="preserve">IHEn Eye Care </w:t>
      </w:r>
      <w:r>
        <w:t>kv-määrittelyn [</w:t>
      </w:r>
      <w:r w:rsidR="004D4FB1">
        <w:t>7</w:t>
      </w:r>
      <w:r>
        <w:t xml:space="preserve">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5" w:name="_Toc498613750"/>
      <w:bookmarkStart w:id="16" w:name="_Toc525564884"/>
      <w:r>
        <w:lastRenderedPageBreak/>
        <w:t>Käytetty notaatio</w:t>
      </w:r>
      <w:bookmarkEnd w:id="15"/>
      <w:bookmarkEnd w:id="16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tunniste/codeId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 xml:space="preserve">Dokumentoi näyttömuotoon vietävät ylätason (tietoryhmän/entry:n) otsikot, tiedot ja tietoon liittyen sisällytetäänkö myös tiedon otsikko (jos ilman sitä ei </w:t>
            </w:r>
            <w:r>
              <w:lastRenderedPageBreak/>
              <w:t>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lastRenderedPageBreak/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1407C785" w14:textId="77777777" w:rsidR="00982D5A" w:rsidRDefault="00982D5A" w:rsidP="00982D5A">
      <w:r>
        <w:t>Rakenteiden tulkintaa ja lukemista helpottaa, jos rinnalla pitää auki liitteenä olevia ko. CDA xml-esimerkkejä.</w:t>
      </w:r>
    </w:p>
    <w:p w14:paraId="55F43AB0" w14:textId="395D5CB9" w:rsidR="00961BE8" w:rsidRDefault="00961BE8" w:rsidP="001F0C0D"/>
    <w:p w14:paraId="4DBAF4EE" w14:textId="0DE7CF53" w:rsidR="00961BE8" w:rsidRDefault="00982D5A" w:rsidP="001F0C0D">
      <w:r>
        <w:t xml:space="preserve">Kunkin alaluvun 2.3 tai 3.X alussa on kerrottu, missä määrittelyn liitteenä olevassa esimerkissä on vastaavat esimerkkirakenteet. Tieto annetaan </w:t>
      </w:r>
      <w:r w:rsidRPr="00982D5A">
        <w:rPr>
          <w:color w:val="0070C0"/>
        </w:rPr>
        <w:t xml:space="preserve">Malliesimerkki: </w:t>
      </w:r>
      <w:r>
        <w:rPr>
          <w:color w:val="0070C0"/>
        </w:rPr>
        <w:t>-otsikolla</w:t>
      </w:r>
    </w:p>
    <w:p w14:paraId="0AF7D264" w14:textId="77777777" w:rsidR="00982D5A" w:rsidRDefault="00982D5A" w:rsidP="00982D5A">
      <w:pPr>
        <w:pStyle w:val="Luettelokappale"/>
        <w:numPr>
          <w:ilvl w:val="1"/>
          <w:numId w:val="28"/>
        </w:numPr>
      </w:pPr>
      <w:bookmarkStart w:id="17" w:name="_Hlk508712390"/>
      <w:r>
        <w:t>Liite 1: Optometria_rakenteiset tiedot_refraktio.xml</w:t>
      </w:r>
    </w:p>
    <w:p w14:paraId="604F0EC8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53F7014C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45F99700" w14:textId="3688B5C3" w:rsidR="00982D5A" w:rsidRDefault="00982D5A" w:rsidP="00982D5A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bookmarkEnd w:id="17"/>
    <w:p w14:paraId="08A34B69" w14:textId="77777777" w:rsidR="00982D5A" w:rsidRDefault="00982D5A" w:rsidP="001F0C0D"/>
    <w:p w14:paraId="7A1F01CA" w14:textId="77777777" w:rsidR="004B668F" w:rsidRDefault="004B668F" w:rsidP="00AE0334">
      <w:pPr>
        <w:pStyle w:val="Otsikko2"/>
      </w:pPr>
      <w:bookmarkStart w:id="18" w:name="_Toc498613751"/>
      <w:bookmarkStart w:id="19" w:name="_Toc525564885"/>
      <w:r>
        <w:t>Viitatut määrittelyt</w:t>
      </w:r>
      <w:bookmarkEnd w:id="18"/>
      <w:bookmarkEnd w:id="19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3B8775A5" w:rsidR="0003425C" w:rsidRPr="00E56705" w:rsidRDefault="00A870D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Optometrian tietorakenteet toiminnallinen 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2FAC8030" w:rsidR="00E56705" w:rsidRPr="00E56705" w:rsidRDefault="00F131D9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</w:t>
            </w:r>
            <w:r w:rsidR="00E56705" w:rsidRPr="00E56705">
              <w:rPr>
                <w:sz w:val="22"/>
                <w:szCs w:val="22"/>
              </w:rPr>
              <w:t xml:space="preserve"> – Tietosi</w:t>
            </w:r>
            <w:r>
              <w:rPr>
                <w:sz w:val="22"/>
                <w:szCs w:val="22"/>
              </w:rPr>
              <w:t>sällöt</w:t>
            </w:r>
            <w:r w:rsidR="00E56705" w:rsidRPr="00E56705">
              <w:rPr>
                <w:sz w:val="22"/>
                <w:szCs w:val="22"/>
              </w:rPr>
              <w:t xml:space="preserve"> ja luokitukset koodistopalvelussa,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20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bookmarkEnd w:id="20"/>
      <w:tr w:rsidR="00F30131" w:rsidRPr="00E51ACD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7025598B" w:rsidR="00F30131" w:rsidRDefault="004D4FB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IHE Eye Care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1CC20F92" w:rsidR="004D4FB1" w:rsidRPr="004D4FB1" w:rsidRDefault="004D4FB1" w:rsidP="004D4FB1">
            <w:pPr>
              <w:pStyle w:val="CKappaleEnsimminenkappale"/>
              <w:rPr>
                <w:lang w:val="en-US"/>
              </w:rPr>
            </w:pPr>
            <w:r w:rsidRPr="004D4FB1">
              <w:rPr>
                <w:sz w:val="22"/>
                <w:szCs w:val="22"/>
                <w:lang w:val="en-US"/>
              </w:rPr>
              <w:t>C-CDA Based General Eye Evaluation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(GEE)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4D4FB1">
              <w:rPr>
                <w:lang w:val="en-US"/>
              </w:rPr>
              <w:t>Rev. 2.2 - Trial Implementation</w:t>
            </w:r>
            <w:r>
              <w:rPr>
                <w:lang w:val="en-US"/>
              </w:rPr>
              <w:t xml:space="preserve">. 29.12.2016 </w:t>
            </w:r>
            <w:hyperlink r:id="rId15" w:history="1">
              <w:r w:rsidRPr="008C06F8">
                <w:rPr>
                  <w:rStyle w:val="Hyperlinkki"/>
                  <w:lang w:val="en-US"/>
                </w:rPr>
                <w:t>https://www.ihe.net/uploadedFiles/Documents/Eye_Care/IHE_EyeCare_Suppl_CCDA_GEE_Rev2.2_TI_2016-12-29.pdf</w:t>
              </w:r>
            </w:hyperlink>
          </w:p>
        </w:tc>
      </w:tr>
    </w:tbl>
    <w:p w14:paraId="6B3BC14E" w14:textId="1F302B31" w:rsidR="00B75273" w:rsidRPr="00205D84" w:rsidRDefault="00B75273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15F5AA6E" w14:textId="77777777" w:rsidR="00B75273" w:rsidRPr="00205D84" w:rsidRDefault="00B75273">
      <w:pPr>
        <w:spacing w:after="200"/>
        <w:jc w:val="left"/>
        <w:rPr>
          <w:rFonts w:eastAsia="SimSun" w:cs="Times New Roman"/>
          <w:b/>
          <w:bCs/>
          <w:lang w:val="en-US"/>
        </w:rPr>
      </w:pPr>
      <w:r w:rsidRPr="00205D84">
        <w:rPr>
          <w:b/>
          <w:bCs/>
          <w:lang w:val="en-US"/>
        </w:rPr>
        <w:br w:type="page"/>
      </w:r>
    </w:p>
    <w:p w14:paraId="0C6F26CD" w14:textId="77777777" w:rsidR="00E56705" w:rsidRPr="00205D84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7125CEF8" w:rsidR="004B668F" w:rsidRDefault="00303BA0" w:rsidP="00AE0334">
      <w:pPr>
        <w:pStyle w:val="Otsikko1"/>
      </w:pPr>
      <w:bookmarkStart w:id="21" w:name="_Toc498613752"/>
      <w:bookmarkStart w:id="22" w:name="_Toc525564886"/>
      <w:r>
        <w:rPr>
          <w:caps w:val="0"/>
        </w:rPr>
        <w:t>OPTOMETRIA</w:t>
      </w:r>
      <w:r w:rsidR="00D129EF">
        <w:rPr>
          <w:caps w:val="0"/>
        </w:rPr>
        <w:t>KERTOMUKSEN ASIAKIRJARAKENNE</w:t>
      </w:r>
      <w:bookmarkEnd w:id="21"/>
      <w:bookmarkEnd w:id="22"/>
    </w:p>
    <w:p w14:paraId="7A1F01CD" w14:textId="77777777" w:rsidR="004B668F" w:rsidRDefault="004B668F" w:rsidP="00AE0334">
      <w:pPr>
        <w:pStyle w:val="Otsikko2"/>
      </w:pPr>
      <w:bookmarkStart w:id="23" w:name="_Toc498613753"/>
      <w:bookmarkStart w:id="24" w:name="_Toc525564887"/>
      <w:r>
        <w:t>Perusrakenne</w:t>
      </w:r>
      <w:bookmarkEnd w:id="23"/>
      <w:bookmarkEnd w:id="24"/>
    </w:p>
    <w:p w14:paraId="1C6E47CC" w14:textId="228F38A6" w:rsidR="00D9736E" w:rsidRDefault="00515058" w:rsidP="00D129EF">
      <w:r w:rsidRPr="00515058">
        <w:rPr>
          <w:noProof/>
          <w:lang w:eastAsia="fi-FI"/>
        </w:rPr>
        <w:drawing>
          <wp:inline distT="0" distB="0" distL="0" distR="0" wp14:anchorId="6B7D0B66" wp14:editId="372B32C1">
            <wp:extent cx="4572396" cy="3429297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449F9D5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BC2367">
        <w:rPr>
          <w:b/>
        </w:rPr>
        <w:t>Optometria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57BCF783" w14:textId="2E89103F" w:rsidR="00F131D9" w:rsidRDefault="00A870DB" w:rsidP="00D129EF">
      <w:r>
        <w:t xml:space="preserve">Yllä kuvassa 1 on kuvattu asiakirjan rakenne, joka sisältää optometrian kirjauksia. Optometrian rakenteiset kirjaukset tehdään </w:t>
      </w:r>
      <w:r w:rsidR="009B169A">
        <w:t>Optometria</w:t>
      </w:r>
      <w:r>
        <w:t>n näkymälle. Lisänäkymänä käytetään tarvittaessa Silmätaudit-näkymää [1]. Optometrian näkymä on tyypiltään normaali kertomustekstinäkymä</w:t>
      </w:r>
      <w:r w:rsidR="009A5C2D">
        <w:t xml:space="preserve">, </w:t>
      </w:r>
      <w:r>
        <w:t>joten asiakirjan rakenne on Kertomus- ja lomakkeet 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8729DC">
        <w:t>Optometria</w:t>
      </w:r>
      <w:r w:rsidR="005C4552">
        <w:t>näkymästä tehdään aina erillinen asiakirja [koodistopalvelu, näkymät luokitus, OPT-näkymän attribuutit].</w:t>
      </w:r>
    </w:p>
    <w:p w14:paraId="2B4C5A8C" w14:textId="0E835F11" w:rsidR="004F5D17" w:rsidRDefault="004F5D17" w:rsidP="00D129EF"/>
    <w:p w14:paraId="0B127E03" w14:textId="6EE232FE" w:rsidR="008F4C0C" w:rsidRPr="008F4C0C" w:rsidRDefault="00006A0E" w:rsidP="00D129EF">
      <w:r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03BA0">
        <w:t>optometria</w:t>
      </w:r>
      <w:r w:rsidR="00C5559A">
        <w:t>kirjausten</w:t>
      </w:r>
      <w:r w:rsidR="008F4C0C">
        <w:t xml:space="preserve"> otsikko- ja tietoryhmärake</w:t>
      </w:r>
      <w:r w:rsidR="00871518">
        <w:t>n</w:t>
      </w:r>
      <w:r w:rsidR="008F4C0C">
        <w:t>teet sekä entryjen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9B169A">
        <w:t>Muiden kuin</w:t>
      </w:r>
      <w:r w:rsidR="00412F72">
        <w:t xml:space="preserve"> päätietosisällön ”</w:t>
      </w:r>
      <w:r w:rsidR="009B169A">
        <w:t>Optometrian</w:t>
      </w:r>
      <w:r w:rsidR="00412F72">
        <w:t xml:space="preserve"> rakenteinen kirjaaminen” osalta on käytetty myös lisäotsikkona ko tietosisällön nimeä, jotta rakenteista ja näyttömuodossa on helposti löydettävissä esimerkiksi piilolasien sovitukseen liittyvät kirjaukset.</w:t>
      </w:r>
    </w:p>
    <w:p w14:paraId="2A8D3E27" w14:textId="5093450C" w:rsidR="00D9736E" w:rsidRDefault="00D9736E" w:rsidP="00D129EF"/>
    <w:p w14:paraId="082F82FA" w14:textId="4D0E1AF9" w:rsidR="004F1F39" w:rsidRDefault="00C1289F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1068F4EF" wp14:editId="2A621DC8">
            <wp:extent cx="5514975" cy="233009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33" cy="2337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0A0C87" w14:textId="3AFC2DF1" w:rsidR="002D11F0" w:rsidRDefault="00C1289F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6229044" wp14:editId="4DEDCEA7">
            <wp:extent cx="3096565" cy="2510155"/>
            <wp:effectExtent l="0" t="0" r="8890" b="444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989" cy="2522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3EC22932" w:rsidR="000F4018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5E526231" wp14:editId="6632EC7D">
            <wp:extent cx="5243195" cy="3343166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51" cy="335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6FC00" w14:textId="00E4EAB5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0DB230EE" wp14:editId="514459FC">
            <wp:extent cx="3198371" cy="4429125"/>
            <wp:effectExtent l="0" t="0" r="254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016" cy="4443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870FF" w14:textId="339D082C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89CBEF0" wp14:editId="5C6D4743">
            <wp:extent cx="5286375" cy="3387997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04" cy="3399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754ACD86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303BA0">
        <w:rPr>
          <w:b/>
        </w:rPr>
        <w:t>Optometria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0D973136" w14:textId="77777777" w:rsidR="009A5C2D" w:rsidRDefault="009A5C2D" w:rsidP="009A5C2D"/>
    <w:p w14:paraId="7C478CB3" w14:textId="7FBAE1CD" w:rsidR="009A5C2D" w:rsidRDefault="009A5C2D" w:rsidP="009A5C2D">
      <w:r>
        <w:lastRenderedPageBreak/>
        <w:t xml:space="preserve">Merkinnät ja entryt kirjataan </w:t>
      </w:r>
      <w:r w:rsidR="00C267EC">
        <w:t xml:space="preserve">ja käsitellään </w:t>
      </w:r>
      <w:r>
        <w:t xml:space="preserve">uusina tietoina, </w:t>
      </w:r>
      <w:r w:rsidR="00C267EC">
        <w:t>samoin täydennettäessä esimerkiksi esitieto-osion tietoja, tuotetaan kokonaan uusi rakenne korjatuin tiedoin. Virheenkorjauksessa ja mitätöinnissä tehdään korjauksia arkistoituihin asiakirjoihin.</w:t>
      </w:r>
    </w:p>
    <w:p w14:paraId="6B65207E" w14:textId="77777777" w:rsidR="009A5C2D" w:rsidRDefault="009A5C2D" w:rsidP="009A5C2D"/>
    <w:p w14:paraId="2400BD63" w14:textId="408FDA57" w:rsidR="009A5C2D" w:rsidRPr="009A5C2D" w:rsidRDefault="009A5C2D" w:rsidP="009A5C2D">
      <w:r>
        <w:t xml:space="preserve">Edellisessä kuvassa mainittujen rakenteiden lisäksi tuotetaan optometriassa mm. seuraavia rakenteita </w:t>
      </w:r>
      <w:r w:rsidRPr="009A5C2D">
        <w:t>omina merkintöinä</w:t>
      </w:r>
      <w:r>
        <w:t>än</w:t>
      </w:r>
      <w:r w:rsidRPr="009A5C2D">
        <w:t xml:space="preserve"> erillisessä asiakirjassa</w:t>
      </w:r>
      <w:r>
        <w:t>. Näiden osalta toteutuksissa noudatetaan ko. aihealueen kansallisia määrittelyitä.</w:t>
      </w:r>
    </w:p>
    <w:p w14:paraId="4B6E3630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Riskitiedot</w:t>
      </w:r>
    </w:p>
    <w:p w14:paraId="5E21BB42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Potilashallinnollisten merkintöjen näkymä (PHAL) </w:t>
      </w:r>
    </w:p>
    <w:p w14:paraId="4F19BB6D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toisen potilaan itsestään kertomien arkaluonteisten tietojen Erillinen asiakirja (ERAS) </w:t>
      </w:r>
    </w:p>
    <w:p w14:paraId="29382661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Lausunnot</w:t>
      </w:r>
    </w:p>
    <w:p w14:paraId="6A2532A6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Tahdonilmaisut</w:t>
      </w:r>
    </w:p>
    <w:p w14:paraId="30F4DC18" w14:textId="3014FB39" w:rsidR="009A5C2D" w:rsidRDefault="009A5C2D" w:rsidP="009A5C2D">
      <w:pPr>
        <w:pStyle w:val="Luettelokappale"/>
        <w:numPr>
          <w:ilvl w:val="0"/>
          <w:numId w:val="28"/>
        </w:numPr>
      </w:pPr>
      <w:r w:rsidRPr="009A5C2D">
        <w:t>Terveys- ja hoitosuunnitelma</w:t>
      </w:r>
    </w:p>
    <w:p w14:paraId="55035EE1" w14:textId="77777777" w:rsidR="005E0F0B" w:rsidRDefault="005E0F0B" w:rsidP="005E0F0B">
      <w:pPr>
        <w:pStyle w:val="Otsikko2"/>
      </w:pPr>
      <w:bookmarkStart w:id="25" w:name="_Toc498613754"/>
      <w:bookmarkStart w:id="26" w:name="_Toc525564888"/>
      <w:r>
        <w:t>Header</w:t>
      </w:r>
      <w:bookmarkEnd w:id="25"/>
      <w:bookmarkEnd w:id="26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60FD1F3D" w:rsidR="00945EE8" w:rsidRDefault="00945EE8" w:rsidP="005E0F0B"/>
    <w:p w14:paraId="6489AF40" w14:textId="3008580A" w:rsidR="005E0F0B" w:rsidRDefault="00BC2367" w:rsidP="005E0F0B">
      <w:pPr>
        <w:pStyle w:val="Otsikko2"/>
      </w:pPr>
      <w:bookmarkStart w:id="27" w:name="_Toc508731559"/>
      <w:bookmarkStart w:id="28" w:name="_Toc509932454"/>
      <w:bookmarkStart w:id="29" w:name="_Toc508731560"/>
      <w:bookmarkStart w:id="30" w:name="_Toc509932455"/>
      <w:bookmarkStart w:id="31" w:name="_Toc508731561"/>
      <w:bookmarkStart w:id="32" w:name="_Toc509932456"/>
      <w:bookmarkStart w:id="33" w:name="_Toc508731562"/>
      <w:bookmarkStart w:id="34" w:name="_Toc509932457"/>
      <w:bookmarkStart w:id="35" w:name="_Toc508731563"/>
      <w:bookmarkStart w:id="36" w:name="_Toc509932458"/>
      <w:bookmarkStart w:id="37" w:name="_Toc508731564"/>
      <w:bookmarkStart w:id="38" w:name="_Toc509932459"/>
      <w:bookmarkStart w:id="39" w:name="_Toc508731565"/>
      <w:bookmarkStart w:id="40" w:name="_Toc509932460"/>
      <w:bookmarkStart w:id="41" w:name="_Toc508731566"/>
      <w:bookmarkStart w:id="42" w:name="_Toc509932461"/>
      <w:bookmarkStart w:id="43" w:name="_Toc508731567"/>
      <w:bookmarkStart w:id="44" w:name="_Toc509932462"/>
      <w:bookmarkStart w:id="45" w:name="_Toc508731568"/>
      <w:bookmarkStart w:id="46" w:name="_Toc509932463"/>
      <w:bookmarkStart w:id="47" w:name="_Toc508731569"/>
      <w:bookmarkStart w:id="48" w:name="_Toc509932464"/>
      <w:bookmarkStart w:id="49" w:name="_Toc508731570"/>
      <w:bookmarkStart w:id="50" w:name="_Toc509932465"/>
      <w:bookmarkStart w:id="51" w:name="_Toc508731571"/>
      <w:bookmarkStart w:id="52" w:name="_Toc509932466"/>
      <w:bookmarkStart w:id="53" w:name="_Toc508731572"/>
      <w:bookmarkStart w:id="54" w:name="_Toc509932467"/>
      <w:bookmarkStart w:id="55" w:name="_Toc508731573"/>
      <w:bookmarkStart w:id="56" w:name="_Toc509932468"/>
      <w:bookmarkStart w:id="57" w:name="_Toc508731574"/>
      <w:bookmarkStart w:id="58" w:name="_Toc509932469"/>
      <w:bookmarkStart w:id="59" w:name="_Toc508731575"/>
      <w:bookmarkStart w:id="60" w:name="_Toc509932470"/>
      <w:bookmarkStart w:id="61" w:name="_Toc508731576"/>
      <w:bookmarkStart w:id="62" w:name="_Toc509932471"/>
      <w:bookmarkStart w:id="63" w:name="_Toc508731577"/>
      <w:bookmarkStart w:id="64" w:name="_Toc509932472"/>
      <w:bookmarkStart w:id="65" w:name="_Toc508731578"/>
      <w:bookmarkStart w:id="66" w:name="_Toc509932473"/>
      <w:bookmarkStart w:id="67" w:name="_Ensihoitokertomus"/>
      <w:bookmarkStart w:id="68" w:name="_Optometriakertomus_–_näkymä/merkint"/>
      <w:bookmarkStart w:id="69" w:name="_Optometrian_merkintä_–"/>
      <w:bookmarkStart w:id="70" w:name="_Toc498613755"/>
      <w:bookmarkStart w:id="71" w:name="_Toc525564889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t>Optometri</w:t>
      </w:r>
      <w:r w:rsidR="0054679F">
        <w:t>an merkintä</w:t>
      </w:r>
      <w:r w:rsidR="00B25E6F">
        <w:t xml:space="preserve"> – näkymä/merkintä</w:t>
      </w:r>
      <w:bookmarkEnd w:id="70"/>
      <w:bookmarkEnd w:id="71"/>
    </w:p>
    <w:p w14:paraId="1115200A" w14:textId="245D6C29" w:rsidR="005E0F0B" w:rsidRDefault="00761E9D" w:rsidP="002847E1">
      <w:r>
        <w:t>Optometria</w:t>
      </w:r>
      <w:r w:rsidR="0054679F">
        <w:t>n</w:t>
      </w:r>
      <w:r w:rsidR="001108F4">
        <w:t xml:space="preserve"> merkintöjä </w:t>
      </w:r>
      <w:r w:rsidR="005E0F0B">
        <w:t xml:space="preserve">tehdään </w:t>
      </w:r>
      <w:r>
        <w:t xml:space="preserve">Optometria </w:t>
      </w:r>
      <w:r w:rsidR="004E4B5A">
        <w:t>(</w:t>
      </w:r>
      <w:r>
        <w:t>OPT</w:t>
      </w:r>
      <w:r w:rsidR="004E4B5A">
        <w:t xml:space="preserve">) </w:t>
      </w:r>
      <w:r w:rsidR="005E0F0B"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</w:t>
      </w:r>
      <w:r w:rsidR="001108F4">
        <w:t xml:space="preserve">lähtökohtaisesti </w:t>
      </w:r>
      <w:r w:rsidR="004E4B5A">
        <w:t xml:space="preserve">ilmetä </w:t>
      </w:r>
      <w:r w:rsidR="00EB4ED6">
        <w:t xml:space="preserve">mitä tahansa hoitoprosessin vaiheita, otsikkoja ja yleisiä rakenteisia tietoja - samoin saavat kaikki kertomusjärjestelmät </w:t>
      </w:r>
      <w:r w:rsidR="005578E4">
        <w:t xml:space="preserve">kirjata </w:t>
      </w:r>
      <w:r w:rsidR="00EB4ED6">
        <w:t>tietoja</w:t>
      </w:r>
      <w:r w:rsidR="0054679F">
        <w:t xml:space="preserve"> </w:t>
      </w:r>
      <w:r w:rsidR="001108F4">
        <w:t xml:space="preserve">Optometria </w:t>
      </w:r>
      <w:r w:rsidR="0054679F">
        <w:t>-näkymälle</w:t>
      </w:r>
      <w:r w:rsidR="00EB4ED6">
        <w:t>.</w:t>
      </w:r>
      <w:r w:rsidR="001108F4">
        <w:t xml:space="preserve"> Tässä määrittelyssä dokumentoidaan Optometrian rakenteisten tietojen tietosisällöissä [</w:t>
      </w:r>
      <w:r w:rsidR="00A870DB">
        <w:t>2</w:t>
      </w:r>
      <w:r w:rsidR="001108F4">
        <w:t>] kuvattujen tietojen esittäminen asiakirjarakenteella</w:t>
      </w:r>
      <w:r w:rsidR="00A96513">
        <w:t>, ko. rakenteiden osalta on noudatettava tämän määrittelyn kuvaamia vaatimuksia. E</w:t>
      </w:r>
      <w:r w:rsidR="001108F4">
        <w:t xml:space="preserve">dellä kuvatun mukaisesti </w:t>
      </w:r>
      <w:r w:rsidR="002F0F29">
        <w:t xml:space="preserve">samalla </w:t>
      </w:r>
      <w:r w:rsidR="001108F4">
        <w:t xml:space="preserve">asiakirjalla ja merkintöjen sisällä voidaan antaa muitakin kansallisia rakenteita kuin tässä dokumentoidut. </w:t>
      </w:r>
    </w:p>
    <w:p w14:paraId="5A824EEF" w14:textId="413DFA36" w:rsidR="00A96513" w:rsidRDefault="00A96513" w:rsidP="002847E1"/>
    <w:p w14:paraId="01B4C931" w14:textId="6CEA9FAF" w:rsidR="00A96513" w:rsidRDefault="00A96513" w:rsidP="002847E1">
      <w:r>
        <w:t>Alla kuvattujen Näkymä-, merkintä-, hoitoprosessin vaihe- sekä otsikko tietojen toteutuksen master määrittely on Kertomus- ja lomakkeet [5], tässä on kuvattu tulkinta Optometrian kirjausten osalta.</w:t>
      </w:r>
    </w:p>
    <w:p w14:paraId="5284E34B" w14:textId="77777777" w:rsidR="0054679F" w:rsidRDefault="0054679F" w:rsidP="002847E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DF1CDC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0EB4AA8B" w:rsidR="005E0F0B" w:rsidRPr="00982D5A" w:rsidRDefault="00982D5A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2: Optometria_Silmien terveystarkastus.xml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3: Optometria_Piilolasien sovitus.xml</w:t>
      </w:r>
      <w:r>
        <w:rPr>
          <w:color w:val="0070C0"/>
          <w:sz w:val="18"/>
          <w:szCs w:val="18"/>
        </w:rPr>
        <w:t xml:space="preserve">, </w:t>
      </w:r>
      <w:r w:rsidR="00C01D7B"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4: Yhteisnäkö ja akko</w:t>
      </w:r>
      <w:r w:rsidR="003A7EAD">
        <w:rPr>
          <w:color w:val="0070C0"/>
          <w:sz w:val="18"/>
          <w:szCs w:val="18"/>
        </w:rPr>
        <w:t>m</w:t>
      </w:r>
      <w:r w:rsidRPr="00982D5A">
        <w:rPr>
          <w:color w:val="0070C0"/>
          <w:sz w:val="18"/>
          <w:szCs w:val="18"/>
        </w:rPr>
        <w:t>modaatio.xml</w:t>
      </w:r>
    </w:p>
    <w:p w14:paraId="435503B2" w14:textId="77777777" w:rsidR="00982D5A" w:rsidRPr="0063082B" w:rsidRDefault="00982D5A" w:rsidP="00302044"/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730123E4" w:rsidR="005E0F0B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38</w:t>
      </w:r>
      <w:r w:rsidR="00E50CFB">
        <w:t>0</w:t>
      </w:r>
      <w:r w:rsidRPr="0082643A">
        <w:t xml:space="preserve">" </w:t>
      </w:r>
      <w:r w:rsidR="00E50CFB">
        <w:t>Optometria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0BBC9306" w14:textId="3394621D" w:rsidR="007B75B3" w:rsidRPr="00E74AF6" w:rsidRDefault="00025F32" w:rsidP="00025F32">
      <w:pPr>
        <w:pStyle w:val="Snt2"/>
      </w:pPr>
      <w:r w:rsidRPr="001108F4">
        <w:t xml:space="preserve">a. </w:t>
      </w:r>
      <w:r w:rsidRPr="00E74AF6">
        <w:t xml:space="preserve">VAPAAEHTOINEN </w:t>
      </w:r>
      <w:r w:rsidR="007B75B3" w:rsidRPr="00E74AF6">
        <w:t>nolla tai useampi [0..*] translation</w:t>
      </w:r>
    </w:p>
    <w:p w14:paraId="0DCAD838" w14:textId="2F0B36C4" w:rsidR="0054679F" w:rsidRDefault="007B75B3" w:rsidP="00E74AF6">
      <w:pPr>
        <w:pStyle w:val="Snt3"/>
      </w:pPr>
      <w:r>
        <w:t xml:space="preserve">a. </w:t>
      </w:r>
      <w:r w:rsidR="00E74AF6">
        <w:t>PAKOLLINEN</w:t>
      </w:r>
      <w:r>
        <w:t xml:space="preserve"> yksi </w:t>
      </w:r>
      <w:r w:rsidR="00A96513">
        <w:t xml:space="preserve">tai useampi </w:t>
      </w:r>
      <w:r>
        <w:t>[1..</w:t>
      </w:r>
      <w:r w:rsidR="00A96513">
        <w:t>*</w:t>
      </w:r>
      <w:r>
        <w:t>] qualifier</w:t>
      </w:r>
    </w:p>
    <w:p w14:paraId="06390FAB" w14:textId="3DE7447E" w:rsidR="007B75B3" w:rsidRDefault="007B75B3" w:rsidP="00E74AF6">
      <w:pPr>
        <w:pStyle w:val="Snt4"/>
      </w:pPr>
      <w:r w:rsidRPr="00E74AF6">
        <w:rPr>
          <w:rStyle w:val="Snt5Char"/>
        </w:rPr>
        <w:t xml:space="preserve">a. </w:t>
      </w:r>
      <w:r w:rsidR="00E74AF6" w:rsidRPr="00E74AF6">
        <w:rPr>
          <w:rStyle w:val="Snt5Char"/>
        </w:rPr>
        <w:t xml:space="preserve">PAKOLLINEN </w:t>
      </w:r>
      <w:r w:rsidRPr="00E74AF6">
        <w:rPr>
          <w:rStyle w:val="Snt5Char"/>
        </w:rPr>
        <w:t>yksi [1..1]</w:t>
      </w:r>
      <w:r w:rsidR="00CB13C1" w:rsidRPr="00E74AF6">
        <w:rPr>
          <w:rStyle w:val="Snt5Char"/>
        </w:rPr>
        <w:t xml:space="preserve"> </w:t>
      </w:r>
      <w:r w:rsidRPr="00E74AF6">
        <w:rPr>
          <w:rStyle w:val="Snt5Char"/>
        </w:rPr>
        <w:t>value/</w:t>
      </w:r>
      <w:r w:rsidR="001108F4" w:rsidRPr="00E74AF6">
        <w:rPr>
          <w:rStyle w:val="Snt5Char"/>
        </w:rPr>
        <w:t>@code="</w:t>
      </w:r>
      <w:r w:rsidR="00DD35DB">
        <w:rPr>
          <w:rStyle w:val="Snt5Char"/>
        </w:rPr>
        <w:t>50</w:t>
      </w:r>
      <w:r w:rsidR="001108F4" w:rsidRPr="00E74AF6">
        <w:rPr>
          <w:rStyle w:val="Snt5Char"/>
        </w:rPr>
        <w:t>" Silmätaudit (codeSystem:</w:t>
      </w:r>
      <w:r w:rsidR="001108F4" w:rsidRPr="0095153D">
        <w:t xml:space="preserve"> 1.2.246.537.6.</w:t>
      </w:r>
      <w:r w:rsidR="001108F4">
        <w:t>12</w:t>
      </w:r>
      <w:r w:rsidR="001108F4" w:rsidRPr="0095153D">
        <w:t>.200</w:t>
      </w:r>
      <w:r w:rsidR="001108F4">
        <w:t>2</w:t>
      </w:r>
      <w:r w:rsidR="001108F4" w:rsidRPr="0095153D">
        <w:t xml:space="preserve"> AR/YDIN - </w:t>
      </w:r>
      <w:r w:rsidR="001108F4">
        <w:t>Näkymät</w:t>
      </w:r>
      <w:r w:rsidR="001108F4" w:rsidRPr="0095153D">
        <w:t>)</w:t>
      </w:r>
    </w:p>
    <w:p w14:paraId="55F369C5" w14:textId="1FD001CA" w:rsidR="007B75B3" w:rsidRDefault="001108F4" w:rsidP="00025F32">
      <w:pPr>
        <w:pStyle w:val="Snt2"/>
      </w:pPr>
      <w:r w:rsidRPr="00D41770">
        <w:rPr>
          <w:b/>
        </w:rPr>
        <w:t>Toteutusohje:</w:t>
      </w:r>
      <w:r>
        <w:t xml:space="preserve"> Lisänäkymiä voi olla useampiakin eri näkymäkoodiston arvoille, joita on sallittu käyttää lisänäkyminä. Toiminnallisessa määrittelyssä on mainittu erityistarpeena viedä tietoja näkyviin myös Silmätautien näkymälle, joten se on tässä erikseen dokumentoitu.</w:t>
      </w:r>
    </w:p>
    <w:p w14:paraId="09E15A5C" w14:textId="6EA0DA29" w:rsidR="00A96513" w:rsidRPr="00A96513" w:rsidRDefault="00A96513" w:rsidP="00025F32">
      <w:pPr>
        <w:pStyle w:val="Snt2"/>
      </w:pPr>
      <w:r w:rsidRPr="00D41770">
        <w:rPr>
          <w:b/>
        </w:rPr>
        <w:lastRenderedPageBreak/>
        <w:t>Toteutusohje:</w:t>
      </w:r>
      <w:r>
        <w:rPr>
          <w:b/>
        </w:rPr>
        <w:t xml:space="preserve"> </w:t>
      </w:r>
      <w:r>
        <w:t xml:space="preserve">Lisänäkymän toistuman osalta CDA R2 </w:t>
      </w:r>
      <w:r w:rsidR="002D446E">
        <w:t>-</w:t>
      </w:r>
      <w:r>
        <w:t>skeema sallii sekä translationin että qualifierin toistuman, toteutuksissa on molempia vaihtoehtoja käytetty ja molemmat toteutustavat ovat tässä sallittuja.</w:t>
      </w:r>
    </w:p>
    <w:p w14:paraId="3E753E09" w14:textId="77777777" w:rsidR="001108F4" w:rsidRPr="00E74AF6" w:rsidRDefault="001108F4" w:rsidP="00025F32">
      <w:pPr>
        <w:pStyle w:val="Snt2"/>
      </w:pPr>
    </w:p>
    <w:p w14:paraId="192315D2" w14:textId="77777777" w:rsidR="003F65C7" w:rsidRDefault="001D3997" w:rsidP="00AC4E00">
      <w:pPr>
        <w:pStyle w:val="Snt1"/>
        <w:rPr>
          <w:ins w:id="72" w:author="Takanen Riitta" w:date="2019-01-21T09:49:00Z"/>
        </w:rPr>
      </w:pPr>
      <w:r>
        <w:t>3</w:t>
      </w:r>
      <w:r w:rsidR="005E0F0B" w:rsidRPr="0082643A">
        <w:t>. PAKOLLINEN yksi [1..1] title</w:t>
      </w:r>
      <w:del w:id="73" w:author="Takanen Riitta" w:date="2019-01-21T09:49:00Z">
        <w:r w:rsidR="005E0F0B" w:rsidDel="003F65C7">
          <w:delText>, jonka</w:delText>
        </w:r>
        <w:r w:rsidR="005E0F0B" w:rsidRPr="0082643A" w:rsidDel="003F65C7">
          <w:delText xml:space="preserve"> </w:delText>
        </w:r>
        <w:r w:rsidR="005E0F0B" w:rsidDel="003F65C7">
          <w:delText>PITÄÄ</w:delText>
        </w:r>
        <w:r w:rsidR="005E0F0B" w:rsidRPr="0082643A" w:rsidDel="003F65C7">
          <w:delText xml:space="preserve"> </w:delText>
        </w:r>
        <w:r w:rsidR="005E0F0B" w:rsidDel="003F65C7">
          <w:delText xml:space="preserve">OLLA sama kuin </w:delText>
        </w:r>
        <w:r w:rsidR="005E0F0B" w:rsidRPr="0082643A" w:rsidDel="003F65C7">
          <w:delText>"</w:delText>
        </w:r>
        <w:r w:rsidR="00E50CFB" w:rsidDel="003F65C7">
          <w:delText>Optometria</w:delText>
        </w:r>
        <w:r w:rsidR="005E0F0B" w:rsidRPr="0082643A" w:rsidDel="003F65C7">
          <w:delText>"</w:delText>
        </w:r>
      </w:del>
    </w:p>
    <w:p w14:paraId="65E172ED" w14:textId="7E54F6AD" w:rsidR="005E0F0B" w:rsidRPr="0082643A" w:rsidRDefault="005E0F0B" w:rsidP="003F65C7">
      <w:pPr>
        <w:pStyle w:val="Snt2"/>
      </w:pPr>
      <w:r w:rsidRPr="0082643A">
        <w:t xml:space="preserve"> </w:t>
      </w:r>
      <w:ins w:id="74" w:author="Takanen Riitta" w:date="2019-01-21T09:51:00Z">
        <w:r w:rsidR="003F65C7">
          <w:t>Title muodostuu käytettyjen näkymäkoodien pitkistä nimistä, esim. ”Optometria” tai ”Optometria Silmätaudit”.</w:t>
        </w:r>
      </w:ins>
    </w:p>
    <w:p w14:paraId="1502D20E" w14:textId="4EB86180" w:rsidR="005E0F0B" w:rsidRDefault="001D3997" w:rsidP="00AC4E00">
      <w:pPr>
        <w:pStyle w:val="Snt1"/>
      </w:pPr>
      <w:r>
        <w:t>4</w:t>
      </w:r>
      <w:r w:rsidR="005E0F0B" w:rsidRPr="0080598B">
        <w:t xml:space="preserve">. PAKOLLINEN yksi [1..1] text </w:t>
      </w:r>
    </w:p>
    <w:p w14:paraId="0BB86316" w14:textId="5C40B6D2" w:rsidR="00D41770" w:rsidRDefault="00D41770" w:rsidP="00D41770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  <w:r>
        <w:t xml:space="preserve">. </w:t>
      </w:r>
      <w:r w:rsidR="002F0F29">
        <w:t>R</w:t>
      </w:r>
      <w:r w:rsidR="002F0F29" w:rsidRPr="00D41770">
        <w:t xml:space="preserve">akenteista </w:t>
      </w:r>
      <w:r w:rsidRPr="00D41770">
        <w:t>tähän näyttömuoto-osuuteen tuodaan pelkästään merkinnän tekijän (MER-roolilla annetut) tiedot.</w:t>
      </w:r>
    </w:p>
    <w:p w14:paraId="28412267" w14:textId="732B43BE" w:rsidR="005E0F0B" w:rsidRDefault="005E0F0B" w:rsidP="00D41770">
      <w:pPr>
        <w:pStyle w:val="Snt2"/>
      </w:pP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2F3B967A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E50CFB">
        <w:t xml:space="preserve"> </w:t>
      </w:r>
      <w:r w:rsidR="000B14D2">
        <w:t>(codeSystem</w:t>
      </w:r>
      <w:r w:rsidR="00E50CFB">
        <w:t xml:space="preserve">: </w:t>
      </w:r>
      <w:r w:rsidRPr="003365C5">
        <w:t>1.2.246.21</w:t>
      </w:r>
      <w:r>
        <w:t xml:space="preserve"> </w:t>
      </w:r>
      <w:r w:rsidR="00D41770">
        <w:t>kun tunniste on virallinen henkilötunnus TAI codeSystem</w:t>
      </w:r>
      <w:r w:rsidR="00D41770" w:rsidRPr="003365C5">
        <w:t>="</w:t>
      </w:r>
      <w:r w:rsidR="00D41770">
        <w:t>organisaation juuri</w:t>
      </w:r>
      <w:r w:rsidR="00D41770" w:rsidRPr="003365C5">
        <w:t>"</w:t>
      </w:r>
      <w:r w:rsidR="00D41770">
        <w:t xml:space="preserve"> kun tunniste on tilapäinen yksilöintitunnus)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43768F2E" w:rsidR="005E0F0B" w:rsidRPr="00C659FC" w:rsidRDefault="0072747D" w:rsidP="00AC4E00">
      <w:pPr>
        <w:pStyle w:val="Snt4"/>
      </w:pPr>
      <w:r>
        <w:t>b. PAKOLLINEN yksi [1..1] name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63B81683" w14:textId="0CC5ECAD" w:rsidR="0094022E" w:rsidRDefault="005629FF" w:rsidP="0094022E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>
        <w:t xml:space="preserve">Mikäli ammattilaisella ei ole hetua, ks. ohjeistus tunnisteen osalta </w:t>
      </w:r>
      <w:r w:rsidRPr="00C92BE2">
        <w:t>Kanta Potilastiedon a</w:t>
      </w:r>
      <w:r>
        <w:t>rkiston Kertomus ja lomakkeet [5</w:t>
      </w:r>
      <w:r w:rsidRPr="00C92BE2">
        <w:t>, luku 2.1].</w:t>
      </w:r>
    </w:p>
    <w:p w14:paraId="15C0D93E" w14:textId="77777777" w:rsidR="005629FF" w:rsidRDefault="005629FF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39B28A47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130C6F">
        <w:t>t</w:t>
      </w:r>
      <w:r>
        <w:t xml:space="preserve">in </w:t>
      </w:r>
      <w:r w:rsidR="00130C6F">
        <w:t xml:space="preserve">tai minuutin </w:t>
      </w:r>
      <w:r>
        <w:t xml:space="preserve">tarkkuudella TS-tietotyypillä </w:t>
      </w:r>
    </w:p>
    <w:p w14:paraId="3E9245E0" w14:textId="1AF60540" w:rsidR="00130C6F" w:rsidRDefault="00130C6F" w:rsidP="00362D75">
      <w:pPr>
        <w:pStyle w:val="Snt2"/>
      </w:pPr>
    </w:p>
    <w:p w14:paraId="6B342FF4" w14:textId="52FD5027" w:rsidR="00130C6F" w:rsidRPr="00130C6F" w:rsidRDefault="00130C6F" w:rsidP="00130C6F">
      <w:pPr>
        <w:pStyle w:val="Snt2"/>
        <w:rPr>
          <w:b/>
        </w:rPr>
      </w:pPr>
      <w:r w:rsidRPr="00130C6F">
        <w:rPr>
          <w:b/>
        </w:rPr>
        <w:t xml:space="preserve">Toteutusohje: </w:t>
      </w:r>
      <w:r>
        <w:rPr>
          <w:b/>
        </w:rPr>
        <w:t>-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>minuutin tarkkuus, ks K&amp;L v5.11 kpl 2.5:” käyttäjän syöttämä aika (tilanteen mukainen tarkkuus ks. STM:n opas Potilasasiakirjojen laatiminen ja käsittely – Opas terveydenhuollolle, STM 2012) oletusaika on kirjausaika minuutin tarkkuudella TAI koneen antama aika sekuntin tarkkuudella”</w:t>
      </w:r>
    </w:p>
    <w:p w14:paraId="403FC33E" w14:textId="77777777" w:rsidR="00130C6F" w:rsidRDefault="00130C6F" w:rsidP="00362D75">
      <w:pPr>
        <w:pStyle w:val="Snt2"/>
      </w:pP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11E7031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</w:t>
      </w:r>
      <w:r w:rsidR="005629FF">
        <w:t xml:space="preserve"> Merkinnän tekijän tunniste</w:t>
      </w:r>
      <w:r w:rsidR="00130C6F">
        <w:t xml:space="preserve"> TAI </w:t>
      </w:r>
      <w:r w:rsidR="00130C6F" w:rsidRPr="00C00E6C">
        <w:t>id/@root=”1.2.246.</w:t>
      </w:r>
      <w:r w:rsidR="00130C6F">
        <w:t>537.</w:t>
      </w:r>
      <w:r w:rsidR="00130C6F" w:rsidRPr="00C00E6C">
        <w:t>2</w:t>
      </w:r>
      <w:r w:rsidR="00130C6F">
        <w:t>9</w:t>
      </w:r>
      <w:r w:rsidR="00130C6F" w:rsidRPr="00C00E6C">
        <w:t>” ja id/@extension</w:t>
      </w:r>
      <w:r w:rsidR="00130C6F">
        <w:t xml:space="preserve"> VRK:n yksilöivä tunniste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6DE52E4E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</w:t>
      </w:r>
      <w:r w:rsidR="002B0C5F">
        <w:t>6</w:t>
      </w:r>
      <w:r>
        <w:t>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30156681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</w:t>
      </w:r>
      <w:r w:rsidR="001108F4">
        <w:t xml:space="preserve">Optometrian palvelua antavan </w:t>
      </w:r>
      <w:r w:rsidR="005629FF">
        <w:t>palveluyksikön</w:t>
      </w:r>
      <w:r>
        <w:t xml:space="preserve"> tunniste SOTE-organisaatiorekisterissä</w:t>
      </w:r>
    </w:p>
    <w:p w14:paraId="12AB8246" w14:textId="29B132EF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</w:t>
      </w:r>
      <w:r w:rsidR="005629FF">
        <w:t>yksikön</w:t>
      </w:r>
      <w:r>
        <w:t xml:space="preserve"> nimi SOTE-organisaatiorekisterissä</w:t>
      </w:r>
    </w:p>
    <w:p w14:paraId="0DFBCCB9" w14:textId="5AD0C089" w:rsidR="002A3636" w:rsidRDefault="002A3636" w:rsidP="00362D75">
      <w:pPr>
        <w:pStyle w:val="Snt4"/>
      </w:pPr>
    </w:p>
    <w:p w14:paraId="1577383D" w14:textId="50D86679" w:rsidR="00516E40" w:rsidRPr="00516E40" w:rsidRDefault="00516E40" w:rsidP="00362D75">
      <w:pPr>
        <w:pStyle w:val="Snt4"/>
      </w:pPr>
      <w:r w:rsidRPr="00516E40">
        <w:rPr>
          <w:b/>
        </w:rPr>
        <w:t xml:space="preserve">Toteutusohje: </w:t>
      </w:r>
      <w:r>
        <w:t xml:space="preserve">Mikäli merkinnän tekijä/palvelun antaja on itsenäinen ammatinharjoittaja, organisaatiotietoihin annetaan ammantinharjoittajan </w:t>
      </w:r>
      <w:r w:rsidR="00841EBD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D4336A4" w14:textId="77777777" w:rsidR="00362D75" w:rsidRDefault="00362D75" w:rsidP="0094022E">
      <w:pPr>
        <w:pStyle w:val="Snt2"/>
      </w:pPr>
    </w:p>
    <w:p w14:paraId="451381A2" w14:textId="03544FA1" w:rsidR="005E0F0B" w:rsidRDefault="001D3997" w:rsidP="00AC4E00">
      <w:pPr>
        <w:pStyle w:val="Snt1"/>
      </w:pPr>
      <w:r>
        <w:t>6</w:t>
      </w:r>
      <w:r w:rsidR="005E0F0B">
        <w:t xml:space="preserve">. </w:t>
      </w:r>
      <w:r w:rsidR="0006021E">
        <w:t>VAIHTOEHTOISESTI PAKOLLINEN</w:t>
      </w:r>
      <w:r w:rsidR="00516E40">
        <w:t xml:space="preserve"> nolla tai </w:t>
      </w:r>
      <w:r w:rsidR="005E0F0B">
        <w:t xml:space="preserve">yksi </w:t>
      </w:r>
      <w:r w:rsidR="001108F4" w:rsidRPr="0080598B">
        <w:t>[</w:t>
      </w:r>
      <w:r w:rsidR="00516E40">
        <w:t>0</w:t>
      </w:r>
      <w:r w:rsidR="001108F4">
        <w:t>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28BCEB70" w:rsidR="005E0F0B" w:rsidRDefault="00566201" w:rsidP="00AC4E00">
      <w:pPr>
        <w:pStyle w:val="Snt2"/>
      </w:pPr>
      <w:r>
        <w:t>a</w:t>
      </w:r>
      <w:r w:rsidR="005E0F0B">
        <w:t xml:space="preserve">. PAKOLLINEN yksi </w:t>
      </w:r>
      <w:r w:rsidR="005E0F0B" w:rsidRPr="00C659FC">
        <w:t>[1..1]</w:t>
      </w:r>
      <w:r w:rsidR="005E0F0B">
        <w:t xml:space="preserve"> section</w:t>
      </w:r>
    </w:p>
    <w:p w14:paraId="5C1F3EE7" w14:textId="39890483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</w:t>
      </w:r>
      <w:r w:rsidR="00D71928">
        <w:t>1</w:t>
      </w:r>
      <w:r w:rsidRPr="0082643A">
        <w:t xml:space="preserve">" </w:t>
      </w:r>
      <w:r w:rsidR="00D71928">
        <w:t>Tulotilanne</w:t>
      </w:r>
      <w:r>
        <w:t xml:space="preserve">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006710C1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</w:t>
      </w:r>
      <w:r w:rsidR="005D19AA">
        <w:t>Tulotilanne</w:t>
      </w:r>
      <w:r>
        <w:t>”</w:t>
      </w:r>
      <w:r w:rsidR="00B50A57">
        <w:t xml:space="preserve"> </w:t>
      </w:r>
    </w:p>
    <w:p w14:paraId="2FEC7B4E" w14:textId="3C04BC6C" w:rsidR="005E0F0B" w:rsidRDefault="003362F0" w:rsidP="00AC4E00">
      <w:pPr>
        <w:pStyle w:val="Snt3"/>
      </w:pPr>
      <w:r>
        <w:t>c</w:t>
      </w:r>
      <w:r w:rsidR="005E0F0B">
        <w:t xml:space="preserve">. </w:t>
      </w:r>
      <w:r w:rsidR="00EF3AE6">
        <w:t xml:space="preserve">VAPAAEHTOINEN nolla tai </w:t>
      </w:r>
      <w:r w:rsidR="005E0F0B">
        <w:t xml:space="preserve">yksi </w:t>
      </w:r>
      <w:r w:rsidR="005E0F0B" w:rsidRPr="00C659FC">
        <w:t>[</w:t>
      </w:r>
      <w:r w:rsidR="00EF3AE6">
        <w:t>0</w:t>
      </w:r>
      <w:r w:rsidR="005E0F0B" w:rsidRPr="00C659FC">
        <w:t>..1</w:t>
      </w:r>
      <w:r w:rsidR="00570E97">
        <w:t>]</w:t>
      </w:r>
      <w:r w:rsidR="005E0F0B">
        <w:t xml:space="preserve"> component</w:t>
      </w:r>
    </w:p>
    <w:p w14:paraId="1E43191C" w14:textId="526CF13F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="00F31992">
          <w:rPr>
            <w:rStyle w:val="Hyperlinkki"/>
          </w:rPr>
          <w:t>Hoidon syy</w:t>
        </w:r>
      </w:hyperlink>
      <w:r>
        <w:t xml:space="preserve"> </w:t>
      </w:r>
      <w:r w:rsidR="00E7746D">
        <w:t>section</w:t>
      </w:r>
    </w:p>
    <w:p w14:paraId="072BF3AA" w14:textId="77777777" w:rsidR="00EF3AE6" w:rsidRDefault="00EF3AE6" w:rsidP="00EF3AE6">
      <w:pPr>
        <w:pStyle w:val="Snt4"/>
        <w:ind w:left="1701"/>
      </w:pPr>
    </w:p>
    <w:p w14:paraId="386FDA33" w14:textId="3EEDCEF1" w:rsidR="00EF3AE6" w:rsidRDefault="00EF3AE6" w:rsidP="00EF3AE6">
      <w:pPr>
        <w:pStyle w:val="Snt4"/>
        <w:ind w:left="1701"/>
      </w:pPr>
      <w:r w:rsidRPr="00EF3AE6">
        <w:rPr>
          <w:b/>
        </w:rPr>
        <w:t>Toteutusohje:</w:t>
      </w:r>
      <w:r>
        <w:t xml:space="preserve"> Hoidon syyn component-section rakenne</w:t>
      </w:r>
      <w:r w:rsidR="00273A32">
        <w:t xml:space="preserve"> (otsikko+rakenteinen tieto)</w:t>
      </w:r>
      <w:r>
        <w:t xml:space="preserve"> on tietosisällössä pakollinen, mutta CDA</w:t>
      </w:r>
      <w:r w:rsidR="002D446E">
        <w:t>-</w:t>
      </w:r>
      <w:r>
        <w:t>asiakirjalle tämän käytännössä tarkoittaa, että jollakin asiakirjalla olevalla merkinnällä kyseinen tietoryhmä pitäisi löytyä</w:t>
      </w:r>
      <w:r w:rsidR="00273A32">
        <w:t xml:space="preserve"> (Optometria-näkymän merkinnät tuotetaan erilliseen asiakirjaan, missä ei ole muita näkymiä, mutta ko. asiakirjalla voi olla useampi merkintä OPT-näkymälle)</w:t>
      </w:r>
      <w:r>
        <w:t>. Mikäli järjestelmä jakaa perustellusta syystä käynnin tietoja eri asiakirjoille, tämä rakenne voi puuttua yksittäiseltä asiakirjaltakin.</w:t>
      </w:r>
    </w:p>
    <w:p w14:paraId="43648057" w14:textId="77777777" w:rsidR="00EF3AE6" w:rsidRDefault="00EF3AE6" w:rsidP="00EF3AE6">
      <w:pPr>
        <w:pStyle w:val="Snt4"/>
        <w:ind w:left="1701"/>
      </w:pPr>
    </w:p>
    <w:p w14:paraId="0E962436" w14:textId="6B015031" w:rsidR="00F041A8" w:rsidRDefault="00F041A8" w:rsidP="00F041A8">
      <w:pPr>
        <w:pStyle w:val="Snt3"/>
      </w:pPr>
      <w:r>
        <w:t xml:space="preserve">d. </w:t>
      </w:r>
      <w:r w:rsidR="00B94CC2">
        <w:t>VAPAAEHTOINEN</w:t>
      </w:r>
      <w:r>
        <w:t xml:space="preserve"> </w:t>
      </w:r>
      <w:r w:rsidR="00B94CC2">
        <w:t xml:space="preserve">nolla tai </w:t>
      </w:r>
      <w:r>
        <w:t xml:space="preserve">yksi </w:t>
      </w:r>
      <w:r w:rsidRPr="00C659FC">
        <w:t>[</w:t>
      </w:r>
      <w:r w:rsidR="00B94CC2">
        <w:t>0</w:t>
      </w:r>
      <w:r w:rsidRPr="00C659FC">
        <w:t>..1</w:t>
      </w:r>
      <w:r>
        <w:t>] component</w:t>
      </w:r>
    </w:p>
    <w:p w14:paraId="30F7F62C" w14:textId="06756590" w:rsidR="00F041A8" w:rsidRDefault="00F041A8" w:rsidP="00F041A8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Tulosyy" w:history="1">
        <w:r>
          <w:rPr>
            <w:rStyle w:val="Hyperlinkki"/>
          </w:rPr>
          <w:t>Tulosyy</w:t>
        </w:r>
      </w:hyperlink>
      <w:r>
        <w:t xml:space="preserve"> section</w:t>
      </w:r>
    </w:p>
    <w:p w14:paraId="0C938A41" w14:textId="1CBD4CE9" w:rsidR="00B94CC2" w:rsidRDefault="008729DC" w:rsidP="00B94CC2">
      <w:pPr>
        <w:pStyle w:val="Snt3"/>
      </w:pPr>
      <w:r>
        <w:t>e</w:t>
      </w:r>
      <w:r w:rsidR="00B94CC2">
        <w:t xml:space="preserve">. </w:t>
      </w:r>
      <w:r w:rsidR="008C4702">
        <w:t>VAPAAEHTOINEN</w:t>
      </w:r>
      <w:r w:rsidR="00B94CC2">
        <w:t xml:space="preserve"> </w:t>
      </w:r>
      <w:r w:rsidR="008C4702">
        <w:t xml:space="preserve">nolla tai </w:t>
      </w:r>
      <w:r w:rsidR="00B94CC2">
        <w:t xml:space="preserve">yksi </w:t>
      </w:r>
      <w:r w:rsidR="00B94CC2" w:rsidRPr="00C659FC">
        <w:t>[</w:t>
      </w:r>
      <w:r w:rsidR="008C4702">
        <w:t>0</w:t>
      </w:r>
      <w:r w:rsidR="00B94CC2" w:rsidRPr="00C659FC">
        <w:t>..1</w:t>
      </w:r>
      <w:r w:rsidR="00B94CC2">
        <w:t>] component</w:t>
      </w:r>
    </w:p>
    <w:p w14:paraId="132B8EBF" w14:textId="11B10928" w:rsidR="00B94CC2" w:rsidRDefault="00B94CC2" w:rsidP="00B94CC2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_1" w:history="1">
        <w:r>
          <w:rPr>
            <w:rStyle w:val="Hyperlinkki"/>
          </w:rPr>
          <w:t>Esitiedot</w:t>
        </w:r>
      </w:hyperlink>
      <w:r>
        <w:t xml:space="preserve"> section</w:t>
      </w:r>
    </w:p>
    <w:p w14:paraId="0C88C1F6" w14:textId="10F5E2F9" w:rsidR="001755A4" w:rsidRDefault="001755A4" w:rsidP="008C54AB">
      <w:pPr>
        <w:pStyle w:val="Snt3"/>
      </w:pPr>
    </w:p>
    <w:p w14:paraId="09BF084B" w14:textId="4428C0F4" w:rsidR="00EF3AE6" w:rsidRPr="00516E40" w:rsidRDefault="00516E40" w:rsidP="008C54AB">
      <w:pPr>
        <w:pStyle w:val="Snt3"/>
      </w:pPr>
      <w:r w:rsidRPr="00516E40">
        <w:rPr>
          <w:b/>
        </w:rPr>
        <w:t xml:space="preserve">Toteutusohje: </w:t>
      </w:r>
      <w:r>
        <w:t>THL toiminnallisen määrittelyn mukaan kaiken tietosisällön saa tuottaa myös yhden hoitoprosessin vaiheen alle, tällöin esimerkiksi Hoidon syy, tulosyy sekä esitiedot rakenteen saa antaa myös Hoidon toteutus</w:t>
      </w:r>
      <w:r w:rsidR="002D446E">
        <w:t xml:space="preserve"> </w:t>
      </w:r>
      <w:r>
        <w:t>-vaiheen alla. Tätä vaihtoehtoa ei yllä</w:t>
      </w:r>
      <w:r w:rsidR="00EF3AE6">
        <w:t xml:space="preserve"> ja alla</w:t>
      </w:r>
      <w:r>
        <w:t xml:space="preserve"> notaatioon ole päivitetty</w:t>
      </w:r>
      <w:r w:rsidR="0006021E">
        <w:t xml:space="preserve"> toiston välttämiseksi</w:t>
      </w:r>
      <w:r w:rsidR="00EF3AE6">
        <w:t>, mutta on sallittu</w:t>
      </w:r>
      <w:r>
        <w:t xml:space="preserve">. </w:t>
      </w:r>
    </w:p>
    <w:p w14:paraId="75EA171E" w14:textId="77777777" w:rsidR="00516E40" w:rsidRDefault="00516E40" w:rsidP="008C54AB">
      <w:pPr>
        <w:pStyle w:val="Snt3"/>
      </w:pPr>
    </w:p>
    <w:p w14:paraId="39D578A6" w14:textId="6A7F1C77" w:rsidR="000153DC" w:rsidRDefault="000153DC" w:rsidP="000153DC">
      <w:pPr>
        <w:pStyle w:val="Snt1"/>
      </w:pPr>
      <w:r>
        <w:t xml:space="preserve">7. </w:t>
      </w:r>
      <w:r w:rsidR="0006021E">
        <w:t xml:space="preserve">VAIHTOEHTOISESTI </w:t>
      </w:r>
      <w:r w:rsidR="008729DC">
        <w:t xml:space="preserve">PAKOLLINEN </w:t>
      </w:r>
      <w:r w:rsidR="0006021E">
        <w:t xml:space="preserve">nolla tai </w:t>
      </w:r>
      <w:r>
        <w:t xml:space="preserve">yksi </w:t>
      </w:r>
      <w:r w:rsidRPr="0080598B">
        <w:t>[</w:t>
      </w:r>
      <w:r w:rsidR="00CB6926">
        <w:t>0</w:t>
      </w:r>
      <w:r w:rsidR="008729DC">
        <w:t>.</w:t>
      </w:r>
      <w:r w:rsidRPr="0080598B">
        <w:t>.</w:t>
      </w:r>
      <w:r>
        <w:t>1</w:t>
      </w:r>
      <w:r w:rsidRPr="0080598B">
        <w:t>]</w:t>
      </w:r>
      <w:r>
        <w:t xml:space="preserve"> component</w:t>
      </w:r>
    </w:p>
    <w:p w14:paraId="4D824601" w14:textId="77777777" w:rsidR="000153DC" w:rsidRDefault="000153DC" w:rsidP="000153DC">
      <w:pPr>
        <w:pStyle w:val="Snt2"/>
      </w:pPr>
      <w:r>
        <w:t xml:space="preserve">a. PAKOLLINEN yksi </w:t>
      </w:r>
      <w:r w:rsidRPr="00C659FC">
        <w:t>[1..1]</w:t>
      </w:r>
      <w:r>
        <w:t xml:space="preserve"> section</w:t>
      </w:r>
    </w:p>
    <w:p w14:paraId="19C47C11" w14:textId="77777777" w:rsidR="000153DC" w:rsidRDefault="000153DC" w:rsidP="000153DC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>Hoidon toteutus 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21D85AA4" w14:textId="77777777" w:rsidR="000153DC" w:rsidRDefault="000153DC" w:rsidP="000153DC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 </w:t>
      </w:r>
    </w:p>
    <w:p w14:paraId="0419FD7B" w14:textId="3EFBBD64" w:rsidR="000153DC" w:rsidRPr="0012557F" w:rsidRDefault="000153DC" w:rsidP="000153DC">
      <w:pPr>
        <w:pStyle w:val="Snt3"/>
      </w:pPr>
      <w:r w:rsidRPr="0012557F">
        <w:t xml:space="preserve">c. </w:t>
      </w:r>
      <w:r w:rsidR="007C4BFE" w:rsidRPr="0012557F">
        <w:t>VAPAAEHTOINEN</w:t>
      </w:r>
      <w:r w:rsidRPr="0012557F">
        <w:t xml:space="preserve"> </w:t>
      </w:r>
      <w:r w:rsidR="007C4BFE" w:rsidRPr="0012557F">
        <w:t xml:space="preserve">nolla tai </w:t>
      </w:r>
      <w:r w:rsidR="00F24831">
        <w:t>yksi</w:t>
      </w:r>
      <w:r w:rsidR="00742F45" w:rsidRPr="0012557F">
        <w:t xml:space="preserve"> </w:t>
      </w:r>
      <w:r w:rsidRPr="0012557F">
        <w:t>[</w:t>
      </w:r>
      <w:r w:rsidR="007C4BFE" w:rsidRPr="0012557F">
        <w:t>0</w:t>
      </w:r>
      <w:r w:rsidRPr="0012557F">
        <w:t>..</w:t>
      </w:r>
      <w:r w:rsidR="00F24831">
        <w:t>1</w:t>
      </w:r>
      <w:r w:rsidRPr="0012557F">
        <w:t>] component</w:t>
      </w:r>
    </w:p>
    <w:p w14:paraId="741DF820" w14:textId="60DA3D1F" w:rsidR="000153DC" w:rsidRPr="00A870DB" w:rsidRDefault="000153DC" w:rsidP="000153DC">
      <w:pPr>
        <w:pStyle w:val="Snt4"/>
      </w:pPr>
      <w:r w:rsidRPr="0012557F">
        <w:t xml:space="preserve">a. PAKOLLINEN yksi [1..1] </w:t>
      </w:r>
      <w:hyperlink w:anchor="_Esitutkimukset" w:history="1">
        <w:r w:rsidR="002708F1" w:rsidRPr="003B62A0">
          <w:rPr>
            <w:rStyle w:val="Hyperlinkki"/>
          </w:rPr>
          <w:t xml:space="preserve">Esitutkimukset </w:t>
        </w:r>
        <w:r w:rsidR="00742F45" w:rsidRPr="003B62A0">
          <w:rPr>
            <w:rStyle w:val="Hyperlinkki"/>
          </w:rPr>
          <w:t>(status)</w:t>
        </w:r>
      </w:hyperlink>
      <w:r w:rsidRPr="0012557F">
        <w:t xml:space="preserve"> section</w:t>
      </w:r>
    </w:p>
    <w:p w14:paraId="3D0DA6BC" w14:textId="66DA2087" w:rsidR="002708F1" w:rsidRPr="0012557F" w:rsidRDefault="002708F1" w:rsidP="002708F1">
      <w:pPr>
        <w:pStyle w:val="Snt3"/>
      </w:pPr>
      <w:r>
        <w:t xml:space="preserve">d. </w:t>
      </w:r>
      <w:r w:rsidRPr="0012557F">
        <w:t xml:space="preserve">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Pr="0012557F">
        <w:t>component</w:t>
      </w:r>
    </w:p>
    <w:p w14:paraId="4FC23F88" w14:textId="1B6D866B" w:rsidR="002708F1" w:rsidRPr="00A870DB" w:rsidRDefault="002708F1" w:rsidP="002708F1">
      <w:pPr>
        <w:pStyle w:val="Snt4"/>
      </w:pPr>
      <w:r w:rsidRPr="0012557F">
        <w:t xml:space="preserve">a. PAKOLLINEN yksi [1..1] </w:t>
      </w:r>
      <w:hyperlink w:anchor="_Silmien_terveystarkastus" w:history="1">
        <w:r w:rsidRPr="003B62A0">
          <w:rPr>
            <w:rStyle w:val="Hyperlinkki"/>
          </w:rPr>
          <w:t>Silmien terveystarkastus</w:t>
        </w:r>
      </w:hyperlink>
      <w:r w:rsidRPr="0012557F">
        <w:t xml:space="preserve"> section</w:t>
      </w:r>
    </w:p>
    <w:p w14:paraId="3CC4D66A" w14:textId="38D6F4E9" w:rsidR="000153DC" w:rsidRPr="0012557F" w:rsidRDefault="002708F1" w:rsidP="000153DC">
      <w:pPr>
        <w:pStyle w:val="Snt3"/>
      </w:pPr>
      <w:r>
        <w:t>e</w:t>
      </w:r>
      <w:r w:rsidR="0016381D" w:rsidRPr="0012557F">
        <w:t xml:space="preserve">.VAPAAEHTOINEN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666284D6" w14:textId="41687288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Taittovirheen_määritys" w:history="1">
        <w:r w:rsidR="002708F1" w:rsidRPr="003B62A0">
          <w:rPr>
            <w:rStyle w:val="Hyperlinkki"/>
          </w:rPr>
          <w:t>Taittovirheen määritys</w:t>
        </w:r>
      </w:hyperlink>
      <w:r w:rsidRPr="0012557F">
        <w:t xml:space="preserve"> section</w:t>
      </w:r>
    </w:p>
    <w:p w14:paraId="16C603CE" w14:textId="102FBD60" w:rsidR="000153DC" w:rsidRPr="0012557F" w:rsidRDefault="00523488" w:rsidP="000153DC">
      <w:pPr>
        <w:pStyle w:val="Snt3"/>
      </w:pPr>
      <w:r>
        <w:t>f</w:t>
      </w:r>
      <w:r w:rsidR="000153DC" w:rsidRPr="0012557F">
        <w:t xml:space="preserve"> 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458CA7E3" w14:textId="63B6C426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Hoidon_syy_ja_1" w:history="1">
        <w:r w:rsidR="00B00964" w:rsidRPr="003B62A0">
          <w:rPr>
            <w:rStyle w:val="Hyperlinkki"/>
          </w:rPr>
          <w:t>Toimenpiteet</w:t>
        </w:r>
      </w:hyperlink>
      <w:r w:rsidRPr="0012557F">
        <w:t xml:space="preserve"> section</w:t>
      </w:r>
    </w:p>
    <w:p w14:paraId="6C135CA7" w14:textId="1280C174" w:rsidR="00B00964" w:rsidRPr="0012557F" w:rsidRDefault="00523488" w:rsidP="00B00964">
      <w:pPr>
        <w:pStyle w:val="Snt3"/>
      </w:pPr>
      <w:r>
        <w:t>g</w:t>
      </w:r>
      <w:r w:rsidR="00B00964" w:rsidRPr="0012557F">
        <w:t>. VAPAAEHTOINEN nolla tai yksi [0..1] component</w:t>
      </w:r>
    </w:p>
    <w:p w14:paraId="3DD657F9" w14:textId="2CCA63F2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Lausunnot" w:history="1">
        <w:r w:rsidRPr="003B62A0">
          <w:rPr>
            <w:rStyle w:val="Hyperlinkki"/>
          </w:rPr>
          <w:t>Lausun</w:t>
        </w:r>
        <w:r w:rsidR="003B62A0">
          <w:rPr>
            <w:rStyle w:val="Hyperlinkki"/>
          </w:rPr>
          <w:t>n</w:t>
        </w:r>
        <w:r w:rsidRPr="003B62A0">
          <w:rPr>
            <w:rStyle w:val="Hyperlinkki"/>
          </w:rPr>
          <w:t>o</w:t>
        </w:r>
      </w:hyperlink>
      <w:r w:rsidR="003B62A0">
        <w:t>t</w:t>
      </w:r>
      <w:r w:rsidRPr="0012557F">
        <w:t xml:space="preserve"> section</w:t>
      </w:r>
    </w:p>
    <w:p w14:paraId="05484564" w14:textId="708A2DBE" w:rsidR="00B00964" w:rsidRPr="0012557F" w:rsidRDefault="00523488" w:rsidP="00B00964">
      <w:pPr>
        <w:pStyle w:val="Snt3"/>
      </w:pPr>
      <w:r>
        <w:t>h</w:t>
      </w:r>
      <w:r w:rsidR="002708F1">
        <w:t>.</w:t>
      </w:r>
      <w:r w:rsidR="00B00964" w:rsidRPr="0012557F">
        <w:t xml:space="preserve"> VAPAAEHTOINEN nolla tai yksi [0..1] component</w:t>
      </w:r>
    </w:p>
    <w:p w14:paraId="409AAD8C" w14:textId="1C684B8F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Suunnitelma" w:history="1">
        <w:r w:rsidRPr="003B62A0">
          <w:rPr>
            <w:rStyle w:val="Hyperlinkki"/>
          </w:rPr>
          <w:t>Suunnitelma</w:t>
        </w:r>
      </w:hyperlink>
      <w:r w:rsidRPr="0012557F">
        <w:t xml:space="preserve"> section</w:t>
      </w:r>
    </w:p>
    <w:p w14:paraId="5010F821" w14:textId="0009D17B" w:rsidR="0072693E" w:rsidRPr="0012557F" w:rsidRDefault="00523488" w:rsidP="0072693E">
      <w:pPr>
        <w:pStyle w:val="Snt3"/>
      </w:pPr>
      <w:r>
        <w:t>i</w:t>
      </w:r>
      <w:r w:rsidR="0072693E" w:rsidRPr="0012557F">
        <w:t xml:space="preserve">. VAPAAEHTOINEN nolla tai </w:t>
      </w:r>
      <w:r w:rsidR="0072693E">
        <w:t>yksi</w:t>
      </w:r>
      <w:r w:rsidR="0072693E" w:rsidRPr="0012557F">
        <w:t xml:space="preserve"> [0..</w:t>
      </w:r>
      <w:r w:rsidR="0072693E">
        <w:t>1</w:t>
      </w:r>
      <w:r w:rsidR="0072693E" w:rsidRPr="0012557F">
        <w:t>] component</w:t>
      </w:r>
    </w:p>
    <w:p w14:paraId="360BE95F" w14:textId="2C72CD9D" w:rsidR="0072693E" w:rsidRPr="0012557F" w:rsidRDefault="0072693E" w:rsidP="0072693E">
      <w:pPr>
        <w:pStyle w:val="Snt4"/>
      </w:pPr>
      <w:r w:rsidRPr="0012557F">
        <w:t xml:space="preserve">a. PAKOLLINEN yksi [1..1] </w:t>
      </w:r>
      <w:hyperlink w:anchor="_Potilaan_status" w:history="1">
        <w:r w:rsidRPr="00067F80">
          <w:rPr>
            <w:rStyle w:val="Hyperlinkki"/>
          </w:rPr>
          <w:t>Piilolasien sovitus ja kontrolli</w:t>
        </w:r>
        <w:r w:rsidR="00FA7298" w:rsidRPr="00067F80">
          <w:rPr>
            <w:rStyle w:val="Hyperlinkki"/>
          </w:rPr>
          <w:t>: keratometriarvot</w:t>
        </w:r>
      </w:hyperlink>
      <w:r w:rsidRPr="0012557F">
        <w:t xml:space="preserve"> section</w:t>
      </w:r>
    </w:p>
    <w:p w14:paraId="1C6D737D" w14:textId="2C1D0BF3" w:rsidR="00D71501" w:rsidRPr="0012557F" w:rsidRDefault="00D71501" w:rsidP="00D71501">
      <w:pPr>
        <w:pStyle w:val="Snt3"/>
      </w:pPr>
      <w:r>
        <w:t>j.</w:t>
      </w:r>
      <w:r w:rsidRPr="0012557F">
        <w:t xml:space="preserve"> VAPAAEHTOINEN nolla tai yksi [0..1] component</w:t>
      </w:r>
    </w:p>
    <w:p w14:paraId="2DF436DD" w14:textId="15C7FC1A" w:rsidR="00D71501" w:rsidRPr="0012557F" w:rsidRDefault="00D71501" w:rsidP="00D71501">
      <w:pPr>
        <w:pStyle w:val="Snt4"/>
      </w:pPr>
      <w:r w:rsidRPr="0012557F">
        <w:lastRenderedPageBreak/>
        <w:t xml:space="preserve">a. PAKOLLINEN yksi [1..1] </w:t>
      </w:r>
      <w:hyperlink w:anchor="_Piilolasien_sovitus_tai_1" w:history="1">
        <w:r w:rsidRPr="00067F80">
          <w:rPr>
            <w:rStyle w:val="Hyperlinkki"/>
          </w:rPr>
          <w:t>Piilolasien sovitus tai kontrolli</w:t>
        </w:r>
        <w:r w:rsidR="00067F80" w:rsidRPr="00067F80">
          <w:rPr>
            <w:rStyle w:val="Hyperlinkki"/>
          </w:rPr>
          <w:t>: Sovitustiedot ja piilolasien hoidon käytön opetus</w:t>
        </w:r>
      </w:hyperlink>
      <w:r w:rsidRPr="0012557F">
        <w:t xml:space="preserve"> section</w:t>
      </w:r>
    </w:p>
    <w:p w14:paraId="30B9AA65" w14:textId="716034BA" w:rsidR="00D71501" w:rsidRPr="0012557F" w:rsidRDefault="00D71501" w:rsidP="00D71501">
      <w:pPr>
        <w:pStyle w:val="Snt3"/>
      </w:pPr>
      <w:r>
        <w:t>k.</w:t>
      </w:r>
      <w:r w:rsidRPr="0012557F">
        <w:t xml:space="preserve"> VAPAAEHTOINEN nolla tai yksi [0..1] component</w:t>
      </w:r>
    </w:p>
    <w:p w14:paraId="5DCAA162" w14:textId="425622F1" w:rsidR="00D71501" w:rsidRPr="0012557F" w:rsidRDefault="00D71501" w:rsidP="00D71501">
      <w:pPr>
        <w:pStyle w:val="Snt4"/>
      </w:pPr>
      <w:r w:rsidRPr="0012557F">
        <w:t xml:space="preserve">a. PAKOLLINEN yksi [1..1] </w:t>
      </w:r>
      <w:hyperlink w:anchor="_Yhteisnäkö_ja_akkommodaatio" w:history="1">
        <w:r w:rsidR="004F7AEB" w:rsidRPr="004F7AEB">
          <w:rPr>
            <w:rStyle w:val="Hyperlinkki"/>
          </w:rPr>
          <w:t>Yhteisnäkö ja akkommodaatio</w:t>
        </w:r>
      </w:hyperlink>
      <w:r w:rsidRPr="0012557F">
        <w:t xml:space="preserve"> section</w:t>
      </w:r>
    </w:p>
    <w:p w14:paraId="1354CE58" w14:textId="2B2F88AD" w:rsidR="00F041A8" w:rsidRDefault="00F041A8" w:rsidP="008C54AB">
      <w:pPr>
        <w:pStyle w:val="Snt3"/>
      </w:pPr>
    </w:p>
    <w:p w14:paraId="33A65F45" w14:textId="3E7EB602" w:rsidR="00566201" w:rsidRDefault="00566201" w:rsidP="00597E69">
      <w:pPr>
        <w:pStyle w:val="Snt3"/>
      </w:pPr>
      <w:r w:rsidRPr="005629FF">
        <w:rPr>
          <w:b/>
        </w:rPr>
        <w:t>Toteutusohje:</w:t>
      </w:r>
      <w:r>
        <w:t xml:space="preserve"> </w:t>
      </w:r>
      <w:r>
        <w:br/>
      </w:r>
      <w:r w:rsidR="005629FF">
        <w:t xml:space="preserve">Optometrian tietosisällön osalta käytetään tässä määrittelyssä kuvattuja kansallisia otsikkorakenteita, koko otsikkorakennetta toistetaan, vaikka olisi kyseessä sama kansallinen otsikko, koska tässä määrittelyssä on hyödynnetty myös lisäotsikkoja näyttömuodon luettavuuden parantamiseksi, </w:t>
      </w:r>
      <w:r>
        <w:t xml:space="preserve">Asiakirjan sisällä eri merkinnöillä samoja tietoryhmiä voi olla yhteenlaskettua useampia kuin yllä rakenteissa on kirjattu (enemmän siis kuin notaatiossa oleva 1), </w:t>
      </w:r>
      <w:r w:rsidR="005629FF">
        <w:t>y</w:t>
      </w:r>
      <w:r>
        <w:t>llä on kuvattu rakenteen ilmeneminen yksittäisen merkinnän sisällä.</w:t>
      </w:r>
    </w:p>
    <w:p w14:paraId="1FA54DEE" w14:textId="77777777" w:rsidR="00566201" w:rsidRDefault="00566201" w:rsidP="00597E69">
      <w:pPr>
        <w:pStyle w:val="Snt3"/>
      </w:pPr>
    </w:p>
    <w:p w14:paraId="794C9803" w14:textId="7F588542" w:rsidR="008C54AB" w:rsidRPr="00F131D9" w:rsidRDefault="008C54AB" w:rsidP="008C54AB"/>
    <w:p w14:paraId="71382F7A" w14:textId="0C97F736" w:rsidR="00B75273" w:rsidRPr="00F131D9" w:rsidRDefault="00B75273">
      <w:pPr>
        <w:spacing w:after="200"/>
        <w:jc w:val="left"/>
      </w:pPr>
      <w:r w:rsidRPr="00F131D9">
        <w:br w:type="page"/>
      </w:r>
    </w:p>
    <w:p w14:paraId="3CF37D67" w14:textId="77777777" w:rsidR="001D3997" w:rsidRPr="00F131D9" w:rsidRDefault="001D3997" w:rsidP="008C54AB"/>
    <w:p w14:paraId="7A1F01D6" w14:textId="777E5E2C" w:rsidR="00144C5F" w:rsidRPr="00D129EF" w:rsidRDefault="005D44C3" w:rsidP="00D129EF">
      <w:pPr>
        <w:pStyle w:val="Otsikko1"/>
      </w:pPr>
      <w:bookmarkStart w:id="75" w:name="_ENSIHOITOKERTOMUKSEN_TIETORYHMÄT"/>
      <w:bookmarkStart w:id="76" w:name="_OPTOMETRIAKERTOMUKSEN_TIETORYHMÄT"/>
      <w:bookmarkStart w:id="77" w:name="_OPTOMETRIAMERKINTÖJEN_TIETORYHMÄT"/>
      <w:bookmarkStart w:id="78" w:name="_Toc498613756"/>
      <w:bookmarkStart w:id="79" w:name="_Toc525564890"/>
      <w:bookmarkEnd w:id="75"/>
      <w:bookmarkEnd w:id="76"/>
      <w:bookmarkEnd w:id="77"/>
      <w:r>
        <w:rPr>
          <w:caps w:val="0"/>
        </w:rPr>
        <w:t>OPTOMETRI</w:t>
      </w:r>
      <w:r w:rsidR="00BD3E36">
        <w:rPr>
          <w:caps w:val="0"/>
        </w:rPr>
        <w:t>A</w:t>
      </w:r>
      <w:r>
        <w:rPr>
          <w:caps w:val="0"/>
        </w:rPr>
        <w:t>MERKINTÖJEN</w:t>
      </w:r>
      <w:r w:rsidR="00D129EF" w:rsidRPr="00D129EF">
        <w:rPr>
          <w:caps w:val="0"/>
        </w:rPr>
        <w:t xml:space="preserve"> TIETORYHMÄT</w:t>
      </w:r>
      <w:bookmarkEnd w:id="78"/>
      <w:bookmarkEnd w:id="79"/>
      <w:r w:rsidR="00D129EF" w:rsidRPr="00D129EF">
        <w:rPr>
          <w:caps w:val="0"/>
        </w:rPr>
        <w:t xml:space="preserve"> </w:t>
      </w:r>
    </w:p>
    <w:bookmarkStart w:id="80" w:name="_Ensihoitotehtävän_perustiedot"/>
    <w:bookmarkStart w:id="81" w:name="_Esitiedot"/>
    <w:bookmarkStart w:id="82" w:name="_Ensihoitotehtävän_perustiedot_1"/>
    <w:bookmarkStart w:id="83" w:name="_Hoidon_syy"/>
    <w:bookmarkEnd w:id="80"/>
    <w:bookmarkEnd w:id="81"/>
    <w:bookmarkEnd w:id="82"/>
    <w:bookmarkEnd w:id="83"/>
    <w:p w14:paraId="7A1F01D8" w14:textId="49E6AE04" w:rsidR="006046A0" w:rsidRPr="005D44C3" w:rsidRDefault="00382EF8" w:rsidP="005D44C3">
      <w:pPr>
        <w:pStyle w:val="Otsikko2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4" w:name="_Toc498613757"/>
      <w:bookmarkStart w:id="85" w:name="_Toc525564891"/>
      <w:r w:rsidR="00F31992" w:rsidRPr="005D44C3">
        <w:rPr>
          <w:rStyle w:val="Hyperlinkki"/>
          <w:color w:val="auto"/>
          <w:u w:val="none"/>
        </w:rPr>
        <w:t>Hoidon syy</w:t>
      </w:r>
      <w:bookmarkEnd w:id="84"/>
      <w:bookmarkEnd w:id="85"/>
    </w:p>
    <w:bookmarkStart w:id="86" w:name="_Ensihoitoyksikkö"/>
    <w:bookmarkEnd w:id="86"/>
    <w:p w14:paraId="1AD9A16F" w14:textId="77777777" w:rsidR="00604526" w:rsidRPr="00604526" w:rsidRDefault="00382EF8" w:rsidP="00B00964">
      <w:pPr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E51ACD" w14:paraId="32F68890" w14:textId="77777777" w:rsidTr="0045146C">
        <w:tc>
          <w:tcPr>
            <w:tcW w:w="9236" w:type="dxa"/>
          </w:tcPr>
          <w:p w14:paraId="2A12EC0D" w14:textId="2B046B0F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156AD81" w14:textId="26E1019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288DACFE" w14:textId="3B111EDC" w:rsidR="00604526" w:rsidRPr="0063082B" w:rsidRDefault="00604526" w:rsidP="002A573E">
      <w:pPr>
        <w:pStyle w:val="Snt1"/>
      </w:pPr>
    </w:p>
    <w:p w14:paraId="4A49475B" w14:textId="1D6DD696" w:rsidR="002A573E" w:rsidRPr="0095153D" w:rsidRDefault="002A573E" w:rsidP="002A573E">
      <w:pPr>
        <w:pStyle w:val="Snt1"/>
      </w:pPr>
      <w:r w:rsidRPr="0082643A">
        <w:t>1. PAKOLLINEN yksi [1..1] code/@code="</w:t>
      </w:r>
      <w:r w:rsidR="00472841">
        <w:t>65</w:t>
      </w:r>
      <w:r w:rsidRPr="0082643A">
        <w:t xml:space="preserve">" </w:t>
      </w:r>
      <w:r w:rsidR="00472841">
        <w:t>Hoidon syy</w:t>
      </w:r>
      <w:r>
        <w:t xml:space="preserve"> (codeSystem</w:t>
      </w:r>
      <w:r w:rsidRPr="0095153D">
        <w:t>: 1.2.246.537.6.14.2006 AR/YDIN - Otsikot)</w:t>
      </w:r>
    </w:p>
    <w:p w14:paraId="784344F9" w14:textId="28E240DC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472841">
        <w:t>Hoidon syy</w:t>
      </w:r>
      <w:r w:rsidRPr="0082643A">
        <w:t xml:space="preserve">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32AAF97C" w14:textId="488B15D1" w:rsidR="00861B28" w:rsidRPr="00A01E35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Hoidon syy</w:t>
      </w:r>
    </w:p>
    <w:p w14:paraId="76A9A14B" w14:textId="77777777" w:rsidR="00A01E35" w:rsidRDefault="00A01E35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B525F8" w14:textId="080B4036" w:rsidR="002A573E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61B28">
        <w:rPr>
          <w:b/>
        </w:rPr>
        <w:t>Käyntisyy</w:t>
      </w:r>
      <w:r w:rsidR="00567C0E">
        <w:t xml:space="preserve"> (</w:t>
      </w:r>
      <w:r>
        <w:t>1</w:t>
      </w:r>
      <w:r w:rsidR="0055066B">
        <w:t>2)</w:t>
      </w:r>
      <w:r w:rsidR="00487D81">
        <w:t>*</w:t>
      </w:r>
      <w:r w:rsidR="0055066B">
        <w:t xml:space="preserve">; </w:t>
      </w:r>
      <w:r w:rsidRPr="00BF3FBB">
        <w:t>Lisätiedot tutkimukseen tulon syystä</w:t>
      </w:r>
      <w:r w:rsidR="00567C0E">
        <w:t xml:space="preserve"> (</w:t>
      </w:r>
      <w:r>
        <w:t>14</w:t>
      </w:r>
      <w:r w:rsidR="00567C0E">
        <w:t>)</w:t>
      </w:r>
      <w:r>
        <w:t xml:space="preserve"> </w:t>
      </w:r>
    </w:p>
    <w:p w14:paraId="752FBA4D" w14:textId="57AB273A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C0CB95B" w14:textId="22655402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031E6D7F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0A1398" w:rsidRPr="000A1398">
        <w:t>1.2.246.777.11.2015.30</w:t>
      </w:r>
      <w:r w:rsidR="00C22574">
        <w:t>” (</w:t>
      </w:r>
      <w:r w:rsidR="000A1398" w:rsidRPr="000A1398">
        <w:t>Potilastiedon arkiston Kertomus ja lomakkeet, v5.11</w:t>
      </w:r>
      <w:r w:rsidR="00C22574">
        <w:t>)</w:t>
      </w:r>
    </w:p>
    <w:p w14:paraId="72E8CA42" w14:textId="285FF342" w:rsidR="002A573E" w:rsidRDefault="000A1398" w:rsidP="002A573E">
      <w:pPr>
        <w:pStyle w:val="Snt2"/>
      </w:pPr>
      <w:r>
        <w:t>b</w:t>
      </w:r>
      <w:r w:rsidR="002A573E">
        <w:t>. PAKOLLINEN yksi [</w:t>
      </w:r>
      <w:r w:rsidR="002A573E" w:rsidRPr="0095153D">
        <w:t xml:space="preserve">1..1] </w:t>
      </w:r>
      <w:hyperlink w:anchor="_Ensihoitotehtävän_perustiedot_-" w:history="1">
        <w:r>
          <w:rPr>
            <w:rStyle w:val="Hyperlinkki"/>
          </w:rPr>
          <w:t>Käyntisyy / Diagnoosit</w:t>
        </w:r>
      </w:hyperlink>
      <w:r w:rsidR="002A573E" w:rsidRPr="0095153D">
        <w:t xml:space="preserve"> </w:t>
      </w:r>
      <w:r w:rsidR="002A573E">
        <w:t>o</w:t>
      </w:r>
      <w:r>
        <w:t>bservation</w:t>
      </w:r>
    </w:p>
    <w:p w14:paraId="0403EE0B" w14:textId="48139DC1" w:rsidR="00B47CA0" w:rsidRDefault="00B47CA0" w:rsidP="002A573E">
      <w:pPr>
        <w:pStyle w:val="Snt2"/>
      </w:pPr>
    </w:p>
    <w:p w14:paraId="3397BEB2" w14:textId="11D596D9" w:rsidR="00B47CA0" w:rsidRDefault="00B47CA0" w:rsidP="002A573E">
      <w:pPr>
        <w:pStyle w:val="Snt2"/>
      </w:pPr>
      <w:r w:rsidRPr="00D9601A">
        <w:rPr>
          <w:b/>
        </w:rPr>
        <w:t>Toteutusohje</w:t>
      </w:r>
      <w:r>
        <w:t>: Käyntisyyn rakenne toteutetaan kansallisen rakenteen mukaisesti [5]. Määrittelykokoelmassa kiinnittään, minkä CDA-määrittelyversion mukaiset diagnoosirakenteet ovat kyseissä määrittelykokoelmassa tuettuja.</w:t>
      </w:r>
      <w:r w:rsidR="0006021E">
        <w:t xml:space="preserve"> Yllä notaatiossa kuvattu KPotilastiedon arkiston Kertomus ja lomakkeet v-5.11 on tämän määrittelyn kirjoitushetkellä voimassa ollut versio.</w:t>
      </w:r>
    </w:p>
    <w:p w14:paraId="482839BA" w14:textId="77777777" w:rsidR="00B47CA0" w:rsidRDefault="00B47CA0" w:rsidP="002A573E">
      <w:pPr>
        <w:pStyle w:val="Snt2"/>
      </w:pPr>
    </w:p>
    <w:p w14:paraId="02B4FD6B" w14:textId="46A839CE" w:rsidR="001F4534" w:rsidRPr="0082643A" w:rsidRDefault="00521158" w:rsidP="001F4534">
      <w:r>
        <w:t>5</w:t>
      </w:r>
      <w:r w:rsidR="001F4534" w:rsidRPr="0082643A">
        <w:t xml:space="preserve">. </w:t>
      </w:r>
      <w:r w:rsidR="009827D7">
        <w:t xml:space="preserve">VAPAAEHTOINEN </w:t>
      </w:r>
      <w:r w:rsidR="007B1DBA">
        <w:t xml:space="preserve">nolla tai yksi [0..1] </w:t>
      </w:r>
      <w:r w:rsidR="001F4534" w:rsidRPr="0082643A">
        <w:t xml:space="preserve">entry </w:t>
      </w:r>
    </w:p>
    <w:p w14:paraId="746AB5E7" w14:textId="6E84919C" w:rsidR="001F4534" w:rsidRDefault="001F4534" w:rsidP="001F453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</w:t>
      </w:r>
      <w:r w:rsidR="00521158" w:rsidRPr="00521158">
        <w:t>Optometrian CDA 2018</w:t>
      </w:r>
      <w:r>
        <w:t>)</w:t>
      </w:r>
    </w:p>
    <w:p w14:paraId="5B7B6F2E" w14:textId="03DFF8D4" w:rsidR="009827D7" w:rsidRDefault="00312E63" w:rsidP="009827D7">
      <w:pPr>
        <w:pStyle w:val="Snt2"/>
      </w:pPr>
      <w:r>
        <w:t>b</w:t>
      </w:r>
      <w:r w:rsidR="009827D7">
        <w:t>. PAKOLLINEN yksi [1</w:t>
      </w:r>
      <w:r w:rsidR="009827D7" w:rsidRPr="0095153D">
        <w:t>..1]</w:t>
      </w:r>
      <w:r w:rsidR="009827D7">
        <w:t xml:space="preserve"> templateId, jonka arvon PITÄÄ OLLA </w:t>
      </w:r>
      <w:r w:rsidR="009827D7" w:rsidRPr="00B44714">
        <w:t>@root="</w:t>
      </w:r>
      <w:r w:rsidR="009827D7" w:rsidRPr="00521158">
        <w:t>1.2.246.537.6.889.14</w:t>
      </w:r>
      <w:r w:rsidR="009827D7">
        <w:t>” (</w:t>
      </w:r>
      <w:r w:rsidR="009827D7" w:rsidRPr="00521158">
        <w:t>Lisätiedot tutkimukseen tulon syystä entry</w:t>
      </w:r>
      <w:r w:rsidR="009827D7">
        <w:t>)</w:t>
      </w:r>
    </w:p>
    <w:p w14:paraId="3CD15C6D" w14:textId="66EC4442" w:rsidR="001F4534" w:rsidRDefault="00312E63" w:rsidP="001F4534">
      <w:pPr>
        <w:pStyle w:val="Snt2"/>
      </w:pPr>
      <w:r>
        <w:t>c</w:t>
      </w:r>
      <w:r w:rsidR="001F4534">
        <w:t>. PAKOLLINEN yksi [</w:t>
      </w:r>
      <w:r w:rsidR="001F4534" w:rsidRPr="0095153D">
        <w:t xml:space="preserve">1..1] </w:t>
      </w:r>
      <w:hyperlink w:anchor="_Lisätiedot_tutkimukseen_tulon" w:history="1">
        <w:r w:rsidR="00521158" w:rsidRPr="00521158">
          <w:rPr>
            <w:rStyle w:val="Hyperlinkki"/>
          </w:rPr>
          <w:t>Lisätiedot tutkimukseen tulon syystä</w:t>
        </w:r>
      </w:hyperlink>
      <w:r w:rsidR="001F4534" w:rsidRPr="0095153D">
        <w:t xml:space="preserve"> </w:t>
      </w:r>
      <w:r w:rsidR="00D9601A">
        <w:t xml:space="preserve">(14) </w:t>
      </w:r>
      <w:r w:rsidR="001F4534">
        <w:t>observation</w:t>
      </w:r>
    </w:p>
    <w:bookmarkStart w:id="87" w:name="_Ensihoitotehtävän_perustiedot_-"/>
    <w:bookmarkStart w:id="88" w:name="_Käyntisyy_/_Diagnoosit"/>
    <w:bookmarkEnd w:id="87"/>
    <w:bookmarkEnd w:id="88"/>
    <w:p w14:paraId="67A4461A" w14:textId="6467DA5C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89" w:name="_Toc498613758"/>
      <w:bookmarkStart w:id="90" w:name="_Toc525564892"/>
      <w:r w:rsidR="008D4E56">
        <w:rPr>
          <w:rStyle w:val="Hyperlinkki"/>
        </w:rPr>
        <w:t>Käyntisyy / Diagnoosit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 w:rsidR="008D4E56">
        <w:t>bservation</w:t>
      </w:r>
      <w:bookmarkEnd w:id="89"/>
      <w:bookmarkEnd w:id="90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E51ACD" w14:paraId="686306DB" w14:textId="77777777" w:rsidTr="00A878B7">
        <w:tc>
          <w:tcPr>
            <w:tcW w:w="9236" w:type="dxa"/>
          </w:tcPr>
          <w:p w14:paraId="744DD14A" w14:textId="590E76E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1" w:name="_Hlk49685915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8D4E5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  <w:bookmarkEnd w:id="91"/>
    </w:tbl>
    <w:p w14:paraId="79C22250" w14:textId="1019DEE3" w:rsidR="00604526" w:rsidRDefault="00604526" w:rsidP="00604526">
      <w:pPr>
        <w:rPr>
          <w:lang w:val="en-US"/>
        </w:rPr>
      </w:pPr>
    </w:p>
    <w:p w14:paraId="7A4BEC47" w14:textId="3B25FC12" w:rsidR="00D9601A" w:rsidRPr="0095153D" w:rsidRDefault="00D9601A" w:rsidP="00D9601A">
      <w:pPr>
        <w:pStyle w:val="Snt1"/>
      </w:pPr>
      <w:r w:rsidRPr="00D9601A">
        <w:rPr>
          <w:b/>
        </w:rPr>
        <w:t>Toteutusohje</w:t>
      </w:r>
      <w:r>
        <w:t>: Käyntisyyn rakenne toteutetaan kansallisen rakenteen mukaisesti [5], tässä on referoitu rakenne pakollisten (ja optometrian kannalta riittävien) tietojen osalta.</w:t>
      </w:r>
      <w:r w:rsidR="00B10BD6">
        <w:t xml:space="preserve"> Optikot eivät varsinaisesti diagnosoi, joten käytetään käyntisyyn rakennetta.</w:t>
      </w:r>
      <w:r w:rsidR="005326FB">
        <w:t xml:space="preserve"> Kansallisen tietosisällön mukaisesti rakenteesssa on muutamia vapaaehtoisia lisätietoja käytettävissä, joita ei ole alle dokumentoitu.</w:t>
      </w:r>
      <w:r w:rsidR="00B47CA0">
        <w:t xml:space="preserve"> Tämän alaluvun dokumentoitujen rakenteiden osalta master-määrittely ei ole tämä Optometrian määrittely.</w:t>
      </w:r>
    </w:p>
    <w:p w14:paraId="4873B7FA" w14:textId="77777777" w:rsidR="0012557F" w:rsidRPr="0012557F" w:rsidRDefault="0012557F" w:rsidP="00604526"/>
    <w:p w14:paraId="242244AA" w14:textId="57D66199" w:rsidR="002A573E" w:rsidRPr="007E0AC1" w:rsidRDefault="002A573E" w:rsidP="002A573E">
      <w:pPr>
        <w:pStyle w:val="Snt1"/>
      </w:pPr>
      <w:r w:rsidRPr="007E0AC1">
        <w:lastRenderedPageBreak/>
        <w:t>1. PAKOLLINEN yksi [1..1] @classCode="</w:t>
      </w:r>
      <w:r w:rsidR="00404B26">
        <w:t>OBS</w:t>
      </w:r>
      <w:r w:rsidRPr="007E0AC1">
        <w:t>" ja yksi [1..1] @moodCode="EVN"</w:t>
      </w:r>
    </w:p>
    <w:p w14:paraId="3AF877E8" w14:textId="18AEEA23" w:rsidR="00404B26" w:rsidRDefault="00404B26" w:rsidP="002A573E">
      <w:pPr>
        <w:pStyle w:val="Snt1"/>
      </w:pPr>
      <w:r>
        <w:t xml:space="preserve">2. </w:t>
      </w:r>
      <w:r w:rsidRPr="00404B26">
        <w:t>PAKOLLINEN yksi [1..1] templateId, jonka arvon PITÄÄ OLLA @root=”1.2.246.537.6.12.999.2003.2” (KanTa-palvelut - Tekninen CDA R2 rakennekoodisto</w:t>
      </w:r>
      <w:r>
        <w:t xml:space="preserve"> </w:t>
      </w:r>
      <w:r w:rsidRPr="00404B26">
        <w:t>2003)</w:t>
      </w:r>
    </w:p>
    <w:p w14:paraId="51B0F2D7" w14:textId="1C9662A4" w:rsidR="002A573E" w:rsidRPr="007E0AC1" w:rsidRDefault="00404B26" w:rsidP="002A573E">
      <w:pPr>
        <w:pStyle w:val="Snt1"/>
      </w:pPr>
      <w:r>
        <w:t>3</w:t>
      </w:r>
      <w:r w:rsidR="002A573E" w:rsidRPr="007E0AC1">
        <w:t>. PAKOLLINEN yksi [1..1] id</w:t>
      </w:r>
      <w:r w:rsidR="002A573E">
        <w:t>/@root</w:t>
      </w:r>
    </w:p>
    <w:p w14:paraId="0C610E15" w14:textId="502670E8" w:rsidR="002A573E" w:rsidRPr="0095153D" w:rsidRDefault="00404B26" w:rsidP="002A573E">
      <w:pPr>
        <w:pStyle w:val="Snt1"/>
      </w:pPr>
      <w:r>
        <w:t>4</w:t>
      </w:r>
      <w:r w:rsidR="002A573E" w:rsidRPr="0082643A">
        <w:t>. PAKOLLINEN yksi [1..1] code/@code="</w:t>
      </w:r>
      <w:r>
        <w:t>2</w:t>
      </w:r>
      <w:r w:rsidR="002A573E" w:rsidRPr="0082643A">
        <w:t xml:space="preserve">" </w:t>
      </w:r>
      <w:r w:rsidR="00ED04D4">
        <w:t>Diagnoosi</w:t>
      </w:r>
      <w:r w:rsidR="002A573E">
        <w:t xml:space="preserve"> </w:t>
      </w:r>
      <w:r w:rsidR="002A573E" w:rsidRPr="0095153D">
        <w:t>(</w:t>
      </w:r>
      <w:r w:rsidR="002A573E">
        <w:t>codeSystem</w:t>
      </w:r>
      <w:r w:rsidR="002A573E" w:rsidRPr="0095153D">
        <w:t xml:space="preserve">: </w:t>
      </w:r>
      <w:r w:rsidRPr="00404B26">
        <w:t>1.2.246.537.6.12.999.2003</w:t>
      </w:r>
      <w:r w:rsidR="00ED04D4">
        <w:t xml:space="preserve"> </w:t>
      </w:r>
      <w:r w:rsidRPr="00404B26">
        <w:t>KanTa-palvelut - Tekninen CDA R2 rakennekoodisto 2003</w:t>
      </w:r>
      <w:r w:rsidR="00ED04D4">
        <w:t>)</w:t>
      </w:r>
    </w:p>
    <w:p w14:paraId="5C5B59C5" w14:textId="27D134AC" w:rsidR="00732165" w:rsidRDefault="00732165" w:rsidP="00732165">
      <w:pPr>
        <w:pStyle w:val="Snt1"/>
      </w:pPr>
      <w:r>
        <w:t>5. PAKOLLINEN yksi [1..1] text</w:t>
      </w:r>
    </w:p>
    <w:p w14:paraId="378FD227" w14:textId="77777777" w:rsidR="00732165" w:rsidRDefault="00732165" w:rsidP="00732165">
      <w:pPr>
        <w:pStyle w:val="Snt2"/>
      </w:pPr>
      <w:r>
        <w:t>a. PAKOLLINEN yksi [1..1] reference/@value, viitattavan näyttömuoto-osion xml-ID annetaan II-tietotyypillä</w:t>
      </w:r>
    </w:p>
    <w:p w14:paraId="518B59CE" w14:textId="52F482BA" w:rsidR="00732165" w:rsidRDefault="00732165" w:rsidP="00732165">
      <w:pPr>
        <w:pStyle w:val="Snt1"/>
      </w:pPr>
      <w:r>
        <w:t xml:space="preserve">6. </w:t>
      </w:r>
      <w:r w:rsidR="005326FB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5326FB">
        <w:t>1</w:t>
      </w:r>
      <w:r w:rsidRPr="00125567">
        <w:t>..1]</w:t>
      </w:r>
      <w:r>
        <w:t xml:space="preserve"> effectiveTime/@value Diagnoosin tai käyntisyyn toteamispäivä, arvo annetaan </w:t>
      </w:r>
      <w:r w:rsidR="00D9601A">
        <w:t>päivän</w:t>
      </w:r>
      <w:r>
        <w:t xml:space="preserve"> tarkkuudella </w:t>
      </w:r>
      <w:r w:rsidR="00EF252F">
        <w:t>TS-tietotyypi</w:t>
      </w:r>
      <w:r>
        <w:t>llä</w:t>
      </w:r>
    </w:p>
    <w:p w14:paraId="733A71F3" w14:textId="11AE478B" w:rsidR="00ED27B6" w:rsidRDefault="00ED27B6" w:rsidP="00ED27B6">
      <w:pPr>
        <w:pStyle w:val="Snt1"/>
      </w:pPr>
      <w:r>
        <w:t xml:space="preserve">7. PAKOLLINEN yksi [1..1] code </w:t>
      </w:r>
      <w:r w:rsidRPr="00ED27B6">
        <w:t>Diagnoosikoodi, koodinmukainen nimi ja koodisto</w:t>
      </w:r>
      <w:r>
        <w:t xml:space="preserve">, </w:t>
      </w:r>
      <w:r w:rsidRPr="00021940">
        <w:t xml:space="preserve">arvo annetaan luokituksesta </w:t>
      </w:r>
      <w:r w:rsidRPr="00ED27B6">
        <w:t>THL - tautiluokitus ICD-10</w:t>
      </w:r>
      <w:r w:rsidRPr="001B1DE0">
        <w:t xml:space="preserve"> </w:t>
      </w:r>
      <w:r w:rsidRPr="00021940">
        <w:t xml:space="preserve">(codeSystem: </w:t>
      </w:r>
      <w:r w:rsidRPr="00ED27B6">
        <w:t>1.2.246.537.6.1.1999</w:t>
      </w:r>
      <w:r w:rsidRPr="00021940">
        <w:t>) C</w:t>
      </w:r>
      <w:r>
        <w:t>D</w:t>
      </w:r>
      <w:r w:rsidRPr="00021940">
        <w:t>-tietotyypillä</w:t>
      </w:r>
    </w:p>
    <w:p w14:paraId="6A261BEA" w14:textId="77777777" w:rsidR="00EF252F" w:rsidRDefault="00EF252F" w:rsidP="00EF252F">
      <w:pPr>
        <w:pStyle w:val="Snt1"/>
      </w:pPr>
    </w:p>
    <w:p w14:paraId="29C19D4C" w14:textId="1E9296A4" w:rsidR="00EF252F" w:rsidRDefault="00EF252F" w:rsidP="00EF252F">
      <w:pPr>
        <w:pStyle w:val="Snt1"/>
      </w:pPr>
      <w:r>
        <w:t xml:space="preserve">8. </w:t>
      </w:r>
      <w:r w:rsidR="00D9601A">
        <w:t>PAKOLLINEN</w:t>
      </w:r>
      <w:r w:rsidR="007C5B89">
        <w:t xml:space="preserve"> yksi [</w:t>
      </w:r>
      <w:r w:rsidR="00D9601A">
        <w:t>1</w:t>
      </w:r>
      <w:r w:rsidR="007C5B89">
        <w:t xml:space="preserve">..1] </w:t>
      </w:r>
      <w:r>
        <w:t xml:space="preserve">author, </w:t>
      </w:r>
      <w:r>
        <w:br/>
      </w:r>
      <w:r w:rsidR="00430DDA" w:rsidRPr="00430DDA">
        <w:t>Diagnoosin tai käyntisyyn toteajan nimi</w:t>
      </w:r>
      <w:r>
        <w:t xml:space="preserve"> (rooli, palveluyksikkö, nimi, aika), ks. Kanta Potilastiedon arkiston Kertomus ja lomakkeet [5, luku 2.1].</w:t>
      </w:r>
    </w:p>
    <w:p w14:paraId="1D880E0A" w14:textId="7A94DA25" w:rsidR="00EF252F" w:rsidRDefault="00EF252F" w:rsidP="00EF252F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 w:rsidR="005326FB">
        <w:t>=”DAL” Diagnoosin tehnyt henkilö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078F6390" w14:textId="2F544CA7" w:rsidR="00EF252F" w:rsidRDefault="00EF252F" w:rsidP="00EF252F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</w:t>
      </w:r>
      <w:r w:rsidR="00430DDA" w:rsidRPr="00430DDA">
        <w:t>Diagnoosin tai käyntisyyn toteamispäivä</w:t>
      </w:r>
      <w:r>
        <w:t xml:space="preserve">, arvo annetaan </w:t>
      </w:r>
      <w:r w:rsidR="00D9601A">
        <w:t>päivän</w:t>
      </w:r>
      <w:r>
        <w:t xml:space="preserve"> tarkkuudella TS-tietotyypillä </w:t>
      </w:r>
    </w:p>
    <w:p w14:paraId="7A5EEE95" w14:textId="200DFD9F" w:rsidR="00EF252F" w:rsidRDefault="00EF252F" w:rsidP="00EF252F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6F3CA1C" w14:textId="7F7209F0" w:rsidR="00EF252F" w:rsidRDefault="00EF252F" w:rsidP="00EF252F">
      <w:pPr>
        <w:pStyle w:val="Snt3"/>
        <w:ind w:left="1134" w:firstLine="0"/>
      </w:pPr>
      <w:r>
        <w:t xml:space="preserve">a. </w:t>
      </w:r>
      <w:r w:rsidR="00C04B06">
        <w:t xml:space="preserve">PAKOLLINEN </w:t>
      </w:r>
      <w:r w:rsidR="007C5B89">
        <w:t>yksi [</w:t>
      </w:r>
      <w:r w:rsidR="00C04B06">
        <w:t>1</w:t>
      </w:r>
      <w:r w:rsidR="007C5B89">
        <w:t xml:space="preserve">..1] </w:t>
      </w:r>
      <w:r w:rsidRPr="00C00E6C">
        <w:t>id/@root=”1.2.246.21” ja id/@extension hetu</w:t>
      </w:r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</w:t>
      </w:r>
      <w:r w:rsidR="00C04B06">
        <w:t xml:space="preserve">TAI </w:t>
      </w:r>
      <w:r w:rsidR="00C04B06" w:rsidRPr="00C00E6C">
        <w:t>id/@root=”1.2.246.</w:t>
      </w:r>
      <w:r w:rsidR="00C04B06">
        <w:t>537.</w:t>
      </w:r>
      <w:r w:rsidR="00C04B06" w:rsidRPr="00C00E6C">
        <w:t>2</w:t>
      </w:r>
      <w:r w:rsidR="00C04B06">
        <w:t>9</w:t>
      </w:r>
      <w:r w:rsidR="00C04B06" w:rsidRPr="00C00E6C">
        <w:t>” ja id/@extension</w:t>
      </w:r>
      <w:r w:rsidR="00C04B06">
        <w:t xml:space="preserve"> VRK:n yksilöivä tunniste TAI id/@nullFlavor=”NA”</w:t>
      </w:r>
    </w:p>
    <w:p w14:paraId="719D50F0" w14:textId="77777777" w:rsidR="00EF252F" w:rsidRDefault="00EF252F" w:rsidP="00EF252F">
      <w:pPr>
        <w:pStyle w:val="Snt3"/>
        <w:ind w:left="1134" w:firstLine="0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B36ECF1" w14:textId="05869F27" w:rsidR="00EF252F" w:rsidRDefault="00EF252F" w:rsidP="00EF252F">
      <w:pPr>
        <w:pStyle w:val="Snt4"/>
      </w:pPr>
      <w:r>
        <w:t xml:space="preserve">a.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nimi</w:t>
      </w:r>
      <w:r w:rsidR="008254E7">
        <w:t xml:space="preserve">, </w:t>
      </w:r>
      <w:r>
        <w:t>arvo annetaan PN-tietotyypillä. Ks. HL7 Finland tietotyyppiopas nimen esittäminen [6, luku 2.3]</w:t>
      </w:r>
    </w:p>
    <w:p w14:paraId="452CA6CD" w14:textId="77777777" w:rsidR="00EF252F" w:rsidRDefault="00EF252F" w:rsidP="00EF252F">
      <w:pPr>
        <w:pStyle w:val="Snt4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5D07EABA" w14:textId="2313E456" w:rsidR="00EF252F" w:rsidRDefault="00EF252F" w:rsidP="00EF252F">
      <w:pPr>
        <w:pStyle w:val="Snt5"/>
      </w:pPr>
      <w:r>
        <w:t xml:space="preserve">a. PAKOLLINEN yksi </w:t>
      </w:r>
      <w:r w:rsidRPr="0080598B">
        <w:t>[1..1]</w:t>
      </w:r>
      <w:r>
        <w:t xml:space="preserve"> id/@root </w:t>
      </w:r>
      <w:r w:rsidR="008254E7" w:rsidRPr="008254E7">
        <w:t>Diagnoosin tai käyntisyyn toteajan organisaation palveluyksi</w:t>
      </w:r>
      <w:r w:rsidR="008254E7">
        <w:t>kön</w:t>
      </w:r>
      <w:r>
        <w:t xml:space="preserve"> tunniste SOTE-organisaatiorekisterissä</w:t>
      </w:r>
    </w:p>
    <w:p w14:paraId="13C4BCC3" w14:textId="7786F55A" w:rsidR="00EF252F" w:rsidRDefault="00EF252F" w:rsidP="00EF252F">
      <w:pPr>
        <w:pStyle w:val="Snt5"/>
      </w:pPr>
      <w:r>
        <w:t xml:space="preserve">b.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organisaation palveluyksik</w:t>
      </w:r>
      <w:r w:rsidR="008254E7">
        <w:t>ön</w:t>
      </w:r>
      <w:r>
        <w:t xml:space="preserve"> nimi SOTE-organisaatiorekisterissä</w:t>
      </w:r>
    </w:p>
    <w:p w14:paraId="0F7F62C7" w14:textId="12297DBF" w:rsidR="00B47CA0" w:rsidRDefault="00B47CA0" w:rsidP="00EF252F">
      <w:pPr>
        <w:pStyle w:val="Snt5"/>
      </w:pPr>
    </w:p>
    <w:p w14:paraId="220543BF" w14:textId="55588CD7" w:rsidR="00B47CA0" w:rsidRPr="00516E40" w:rsidRDefault="00B47CA0" w:rsidP="00B47CA0">
      <w:pPr>
        <w:pStyle w:val="Snt4"/>
      </w:pPr>
      <w:r w:rsidRPr="00516E40">
        <w:rPr>
          <w:b/>
        </w:rPr>
        <w:t xml:space="preserve">Toteutusohje: </w:t>
      </w:r>
      <w:r>
        <w:t xml:space="preserve">Mikäli käyntisyyn toteaja on itsenäinen ammatinharjoittaja, organisaatiotietoihin annetaan ammantinharjoittajan </w:t>
      </w:r>
      <w:r w:rsidR="00483BAF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CC9C860" w14:textId="77777777" w:rsidR="00B47CA0" w:rsidRDefault="00B47CA0" w:rsidP="00EF252F">
      <w:pPr>
        <w:pStyle w:val="Snt5"/>
      </w:pPr>
    </w:p>
    <w:p w14:paraId="28F6158F" w14:textId="5D18D086" w:rsidR="003F3D99" w:rsidRPr="009315BE" w:rsidRDefault="003F3D99" w:rsidP="003F3D99">
      <w:pPr>
        <w:pStyle w:val="Snt1"/>
      </w:pPr>
      <w:r>
        <w:t>9.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03A5C953" w14:textId="2C02A108" w:rsidR="003F3D99" w:rsidRDefault="003F3D99" w:rsidP="003F3D99">
      <w:pPr>
        <w:pStyle w:val="Snt2"/>
      </w:pPr>
      <w:r w:rsidRPr="00125567">
        <w:t xml:space="preserve">a. </w:t>
      </w:r>
      <w:r>
        <w:t>PAKOLLINEN yksi [1..1] @typeCode=”MFST”</w:t>
      </w:r>
    </w:p>
    <w:p w14:paraId="0A291560" w14:textId="0123B17E" w:rsidR="003F3D99" w:rsidRDefault="003F3D99" w:rsidP="003F3D99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umero_-_act_1" w:history="1">
        <w:r w:rsidRPr="00B10BD6">
          <w:rPr>
            <w:rStyle w:val="Hyperlinkki"/>
          </w:rPr>
          <w:t>Käyntisyy</w:t>
        </w:r>
      </w:hyperlink>
      <w:r>
        <w:t xml:space="preserve"> observation</w:t>
      </w:r>
    </w:p>
    <w:p w14:paraId="068BE478" w14:textId="6046D203" w:rsidR="00E42853" w:rsidRPr="009315BE" w:rsidRDefault="00E42853" w:rsidP="00E42853">
      <w:pPr>
        <w:pStyle w:val="Snt1"/>
      </w:pPr>
      <w:r>
        <w:t>10.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3FC872A9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07E39789" w14:textId="3290BEC0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iagnoosin_pysyvyys_–" w:history="1">
        <w:r w:rsidRPr="00B10BD6">
          <w:rPr>
            <w:rStyle w:val="Hyperlinkki"/>
          </w:rPr>
          <w:t>Diagnoosin pysyvyys</w:t>
        </w:r>
      </w:hyperlink>
      <w:r>
        <w:t xml:space="preserve"> observation</w:t>
      </w:r>
    </w:p>
    <w:p w14:paraId="0FEEB4B7" w14:textId="43294375" w:rsidR="00E42853" w:rsidRPr="009315BE" w:rsidRDefault="00E42853" w:rsidP="00E42853">
      <w:pPr>
        <w:pStyle w:val="Snt1"/>
      </w:pPr>
      <w:r>
        <w:t>11. PAKOLLINEN</w:t>
      </w:r>
      <w:r w:rsidRPr="009315BE">
        <w:t xml:space="preserve"> yksi [</w:t>
      </w:r>
      <w:r>
        <w:t>1</w:t>
      </w:r>
      <w:r w:rsidRPr="009315BE">
        <w:t>..</w:t>
      </w:r>
      <w:r w:rsidR="00B10BD6">
        <w:t>1</w:t>
      </w:r>
      <w:r w:rsidRPr="009315BE">
        <w:t>] entryRelationship</w:t>
      </w:r>
    </w:p>
    <w:p w14:paraId="5397781E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74E7F41B" w14:textId="03ED964D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bookmarkStart w:id="92" w:name="_Hlk496812860"/>
      <w:r w:rsidR="00B10BD6">
        <w:fldChar w:fldCharType="begin"/>
      </w:r>
      <w:r w:rsidR="00B10BD6">
        <w:instrText xml:space="preserve"> HYPERLINK  \l "_Diagnoosin_tai_käyntisyyn" </w:instrText>
      </w:r>
      <w:r w:rsidR="00B10BD6">
        <w:fldChar w:fldCharType="separate"/>
      </w:r>
      <w:r w:rsidRPr="00B10BD6">
        <w:rPr>
          <w:rStyle w:val="Hyperlinkki"/>
        </w:rPr>
        <w:t>Diagnoosin tai käyntisyyn episoditunnus</w:t>
      </w:r>
      <w:bookmarkEnd w:id="92"/>
      <w:r w:rsidR="00B10BD6">
        <w:fldChar w:fldCharType="end"/>
      </w:r>
      <w:r>
        <w:t xml:space="preserve"> observation</w:t>
      </w:r>
    </w:p>
    <w:bookmarkStart w:id="93" w:name="_Tehtävänumero_-_act_1"/>
    <w:bookmarkStart w:id="94" w:name="_Käyntisyy_–_observation"/>
    <w:bookmarkEnd w:id="93"/>
    <w:bookmarkEnd w:id="94"/>
    <w:p w14:paraId="1CB7C05B" w14:textId="36B8244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95" w:name="_Toc498613759"/>
      <w:bookmarkStart w:id="96" w:name="_Toc525564893"/>
      <w:r w:rsidR="003F3D99">
        <w:rPr>
          <w:rStyle w:val="Hyperlinkki"/>
        </w:rPr>
        <w:t>Käyntisyy</w:t>
      </w:r>
      <w:r>
        <w:fldChar w:fldCharType="end"/>
      </w:r>
      <w:r w:rsidR="002A573E">
        <w:t xml:space="preserve"> </w:t>
      </w:r>
      <w:r w:rsidR="007642CE">
        <w:t>–</w:t>
      </w:r>
      <w:r w:rsidR="003F3D99">
        <w:t xml:space="preserve"> observation</w:t>
      </w:r>
      <w:bookmarkEnd w:id="95"/>
      <w:bookmarkEnd w:id="9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E51ACD" w14:paraId="7B9CB715" w14:textId="77777777" w:rsidTr="00A878B7">
        <w:tc>
          <w:tcPr>
            <w:tcW w:w="9236" w:type="dxa"/>
          </w:tcPr>
          <w:p w14:paraId="431AF102" w14:textId="2CBBD008" w:rsidR="007642CE" w:rsidRPr="00A878B7" w:rsidRDefault="003A6C50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E5627D"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 w:rsid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24345776" w14:textId="05E371D3" w:rsidR="00A34223" w:rsidRDefault="00A34223" w:rsidP="00A34223">
      <w:pPr>
        <w:pStyle w:val="Snt1"/>
        <w:rPr>
          <w:lang w:val="en-US"/>
        </w:rPr>
      </w:pPr>
    </w:p>
    <w:p w14:paraId="65EDC711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8FD8EBE" w14:textId="6C0E4CAA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2.10</w:t>
      </w:r>
      <w:r w:rsidRPr="0082643A">
        <w:t xml:space="preserve">" </w:t>
      </w:r>
      <w:r>
        <w:t xml:space="preserve">Käyntisyy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4259DA2D" w14:textId="6C46A778" w:rsidR="00B10BD6" w:rsidRDefault="00B10BD6" w:rsidP="00B10BD6">
      <w:pPr>
        <w:pStyle w:val="Snt1"/>
      </w:pPr>
      <w:r>
        <w:t>3. PAKOLLINEN yksi [1..1] text</w:t>
      </w:r>
    </w:p>
    <w:p w14:paraId="0C13D14F" w14:textId="77777777" w:rsidR="00B10BD6" w:rsidRDefault="00B10BD6" w:rsidP="00B10BD6">
      <w:pPr>
        <w:pStyle w:val="Snt2"/>
      </w:pPr>
      <w:r>
        <w:t>a. PAKOLLINEN yksi [1..1] reference/@value, viitattavan näyttömuoto-osion xml-ID annetaan II-tietotyypillä</w:t>
      </w:r>
    </w:p>
    <w:p w14:paraId="496E1BCF" w14:textId="0BE739D7" w:rsidR="00B10BD6" w:rsidRDefault="00B10BD6" w:rsidP="00A34223">
      <w:pPr>
        <w:pStyle w:val="Snt1"/>
      </w:pPr>
      <w:r>
        <w:t>4</w:t>
      </w:r>
      <w:r w:rsidRPr="00AE0334">
        <w:t xml:space="preserve">. </w:t>
      </w:r>
      <w:r>
        <w:t xml:space="preserve">PAKOLLINEN yksi </w:t>
      </w:r>
      <w:r w:rsidRPr="00AE0334">
        <w:t>[</w:t>
      </w:r>
      <w:r>
        <w:t>1</w:t>
      </w:r>
      <w:r w:rsidRPr="00AE0334">
        <w:t>..</w:t>
      </w:r>
      <w:r>
        <w:t>1</w:t>
      </w:r>
      <w:r w:rsidRPr="00AE0334">
        <w:t>] value</w:t>
      </w:r>
      <w:r>
        <w:t>/@value=”true”, arvo annetaan BL-tietotyypillä</w:t>
      </w:r>
    </w:p>
    <w:bookmarkStart w:id="97" w:name="_Diagnoosin_pysyvyys_–"/>
    <w:bookmarkEnd w:id="97"/>
    <w:p w14:paraId="63230930" w14:textId="5BCC5DF0" w:rsidR="00B10BD6" w:rsidRDefault="00B10BD6" w:rsidP="00B10BD6">
      <w:pPr>
        <w:pStyle w:val="Otsikko4"/>
      </w:pPr>
      <w:r>
        <w:fldChar w:fldCharType="begin"/>
      </w:r>
      <w:r>
        <w:instrText xml:space="preserve"> HYPERLINK  \l "_Käyntisyy_/_Diagnoosit" </w:instrText>
      </w:r>
      <w:r>
        <w:fldChar w:fldCharType="separate"/>
      </w:r>
      <w:bookmarkStart w:id="98" w:name="_Toc525564894"/>
      <w:r w:rsidRPr="00B10BD6">
        <w:rPr>
          <w:rStyle w:val="Hyperlinkki"/>
        </w:rPr>
        <w:t>Diagnoosin pysyvyys</w:t>
      </w:r>
      <w:r>
        <w:fldChar w:fldCharType="end"/>
      </w:r>
      <w:r>
        <w:t xml:space="preserve"> – observation</w:t>
      </w:r>
      <w:bookmarkEnd w:id="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E51ACD" w14:paraId="5844ED26" w14:textId="77777777" w:rsidTr="004D4FB1">
        <w:tc>
          <w:tcPr>
            <w:tcW w:w="9236" w:type="dxa"/>
          </w:tcPr>
          <w:p w14:paraId="52245E5D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74AC310" w14:textId="77777777" w:rsidR="00B10BD6" w:rsidRDefault="00B10BD6" w:rsidP="00B10BD6">
      <w:pPr>
        <w:pStyle w:val="Snt1"/>
        <w:rPr>
          <w:lang w:val="en-US"/>
        </w:rPr>
      </w:pPr>
    </w:p>
    <w:p w14:paraId="3A2A2B1C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EC49308" w14:textId="2B44E46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Pr="0082643A">
        <w:t xml:space="preserve">" </w:t>
      </w:r>
      <w:r w:rsidRPr="00B10BD6">
        <w:t>Diagnoosin tai riskin pysyvyys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6DB96983" w14:textId="17277D55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 w:rsidR="00B10BD6" w:rsidRPr="00AE0334">
        <w:t>[</w:t>
      </w:r>
      <w:r w:rsidR="00B10BD6">
        <w:t>1</w:t>
      </w:r>
      <w:r w:rsidR="00B10BD6" w:rsidRPr="00AE0334">
        <w:t>..</w:t>
      </w:r>
      <w:r w:rsidR="00B10BD6">
        <w:t>1</w:t>
      </w:r>
      <w:r w:rsidR="00B10BD6" w:rsidRPr="00AE0334">
        <w:t>] value</w:t>
      </w:r>
      <w:r>
        <w:t xml:space="preserve"> Diagnoosin pysyvyys, arvo </w:t>
      </w:r>
      <w:r w:rsidR="005326FB">
        <w:t>”KER” Määräaikainen</w:t>
      </w:r>
      <w:r>
        <w:t xml:space="preserve"> luokituksella </w:t>
      </w:r>
      <w:r w:rsidRPr="005B49AC">
        <w:t>AR/YDIN - Pysyvyys 2003</w:t>
      </w:r>
      <w:r>
        <w:t xml:space="preserve"> (codeSystem: 1</w:t>
      </w:r>
      <w:r w:rsidRPr="005B49AC">
        <w:t>.2.246.537.5.40003.2003</w:t>
      </w:r>
      <w:r>
        <w:t>) CV-tietotyypillä</w:t>
      </w:r>
    </w:p>
    <w:bookmarkStart w:id="99" w:name="_Diagnoosin_tai_käyntisyyn"/>
    <w:bookmarkEnd w:id="99"/>
    <w:p w14:paraId="4D026140" w14:textId="20AB7303" w:rsidR="00B10BD6" w:rsidRDefault="00B10BD6" w:rsidP="00B10BD6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00" w:name="_Toc525564895"/>
      <w:r w:rsidRPr="00B10BD6">
        <w:rPr>
          <w:rStyle w:val="Hyperlinkki"/>
        </w:rPr>
        <w:t>Diagnoosin tai käyntisyyn episoditunnus</w:t>
      </w:r>
      <w:r>
        <w:fldChar w:fldCharType="end"/>
      </w:r>
      <w:r>
        <w:t xml:space="preserve"> – observation</w:t>
      </w:r>
      <w:bookmarkEnd w:id="1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E51ACD" w14:paraId="5C958FC1" w14:textId="77777777" w:rsidTr="004D4FB1">
        <w:tc>
          <w:tcPr>
            <w:tcW w:w="9236" w:type="dxa"/>
          </w:tcPr>
          <w:p w14:paraId="6F59A180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0B8BA73" w14:textId="77777777" w:rsidR="00B10BD6" w:rsidRDefault="00B10BD6" w:rsidP="00B10BD6">
      <w:pPr>
        <w:pStyle w:val="Snt1"/>
        <w:rPr>
          <w:lang w:val="en-US"/>
        </w:rPr>
      </w:pPr>
    </w:p>
    <w:p w14:paraId="79D5B7B9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6F62E6B" w14:textId="2D3BA80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="005B49AC">
        <w:t>4</w:t>
      </w:r>
      <w:r w:rsidRPr="0082643A">
        <w:t xml:space="preserve">" </w:t>
      </w:r>
      <w:r w:rsidR="005B49AC" w:rsidRPr="005B49AC">
        <w:t>Diagnoosin tai käyntisyyn episoditunnus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26E6A379" w14:textId="0D353BFA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>
        <w:t xml:space="preserve">tai useampi </w:t>
      </w:r>
      <w:r w:rsidR="00B10BD6" w:rsidRPr="00AE0334">
        <w:t>[</w:t>
      </w:r>
      <w:r w:rsidR="00B10BD6">
        <w:t>1</w:t>
      </w:r>
      <w:r w:rsidR="00B10BD6" w:rsidRPr="00AE0334">
        <w:t>..</w:t>
      </w:r>
      <w:r>
        <w:t>*</w:t>
      </w:r>
      <w:r w:rsidR="00B10BD6" w:rsidRPr="00AE0334">
        <w:t xml:space="preserve">] </w:t>
      </w:r>
      <w:r w:rsidRPr="005B49AC">
        <w:t>Diagnoosin tai käyntisyyn episoditunnus</w:t>
      </w:r>
      <w:r w:rsidR="00B10BD6">
        <w:t xml:space="preserve">, arvo annetaan </w:t>
      </w:r>
      <w:r>
        <w:t>II</w:t>
      </w:r>
      <w:r w:rsidR="00B10BD6">
        <w:t>-tietotyypillä</w:t>
      </w:r>
    </w:p>
    <w:bookmarkStart w:id="101" w:name="_Potilasmäärän_luokka_-"/>
    <w:bookmarkStart w:id="102" w:name="_Lisätiedot_tutkimukseen_tulon"/>
    <w:bookmarkEnd w:id="101"/>
    <w:bookmarkEnd w:id="102"/>
    <w:p w14:paraId="4E439A09" w14:textId="35D26359" w:rsidR="000F43F5" w:rsidRDefault="000F43F5" w:rsidP="000F43F5">
      <w:pPr>
        <w:pStyle w:val="Otsikko3"/>
      </w:pPr>
      <w:r>
        <w:fldChar w:fldCharType="begin"/>
      </w:r>
      <w:r>
        <w:instrText>HYPERLINK  \l "_Hoidon_syy"</w:instrText>
      </w:r>
      <w:r>
        <w:fldChar w:fldCharType="separate"/>
      </w:r>
      <w:bookmarkStart w:id="103" w:name="_Toc498613760"/>
      <w:bookmarkStart w:id="104" w:name="_Toc525564896"/>
      <w:r w:rsidRPr="000F43F5">
        <w:rPr>
          <w:rStyle w:val="Hyperlinkki"/>
        </w:rPr>
        <w:t>Lisätiedot tutkimukseen tulon syystä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>
        <w:t>bservation</w:t>
      </w:r>
      <w:bookmarkEnd w:id="103"/>
      <w:bookmarkEnd w:id="104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F43F5" w:rsidRPr="00E51ACD" w14:paraId="0121B58C" w14:textId="77777777" w:rsidTr="00D644C3">
        <w:tc>
          <w:tcPr>
            <w:tcW w:w="9236" w:type="dxa"/>
          </w:tcPr>
          <w:p w14:paraId="25D896E6" w14:textId="1C9A1A81" w:rsidR="000F43F5" w:rsidRPr="00A878B7" w:rsidRDefault="000F43F5" w:rsidP="00D644C3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34BF2DB2" w14:textId="79901E75" w:rsidR="000F43F5" w:rsidRPr="00F131D9" w:rsidRDefault="000F43F5" w:rsidP="00BE503E">
      <w:pPr>
        <w:pStyle w:val="Snt1"/>
        <w:rPr>
          <w:lang w:val="en-US"/>
        </w:rPr>
      </w:pPr>
    </w:p>
    <w:p w14:paraId="09CF0861" w14:textId="77777777" w:rsidR="000F43F5" w:rsidRPr="007E0AC1" w:rsidRDefault="000F43F5" w:rsidP="000F43F5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A42697" w14:textId="70956FB5" w:rsidR="000F43F5" w:rsidRPr="007E0AC1" w:rsidRDefault="001755A4" w:rsidP="000F43F5">
      <w:pPr>
        <w:pStyle w:val="Snt1"/>
      </w:pPr>
      <w:r>
        <w:t>2</w:t>
      </w:r>
      <w:r w:rsidR="000F43F5" w:rsidRPr="007E0AC1">
        <w:t>. PAKOLLINEN yksi [1..1] id</w:t>
      </w:r>
      <w:r w:rsidR="000F43F5">
        <w:t>/@root</w:t>
      </w:r>
    </w:p>
    <w:p w14:paraId="5C3E1E11" w14:textId="391F55AE" w:rsidR="001755A4" w:rsidRPr="0095153D" w:rsidRDefault="001755A4" w:rsidP="001755A4">
      <w:pPr>
        <w:pStyle w:val="Snt1"/>
      </w:pPr>
      <w:r>
        <w:t>3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1755A4">
        <w:t>Lisätiedot tutkimukseen tulon syystä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91D6B24" w14:textId="0703625D" w:rsidR="000F43F5" w:rsidRDefault="001755A4" w:rsidP="000F43F5">
      <w:pPr>
        <w:pStyle w:val="Snt1"/>
      </w:pPr>
      <w:r>
        <w:t>4</w:t>
      </w:r>
      <w:r w:rsidR="000F43F5">
        <w:t>. PAKOLLINEN yksi [1..1] text</w:t>
      </w:r>
    </w:p>
    <w:p w14:paraId="48A4084D" w14:textId="77777777" w:rsidR="000F43F5" w:rsidRDefault="000F43F5" w:rsidP="000F43F5">
      <w:pPr>
        <w:pStyle w:val="Snt2"/>
      </w:pPr>
      <w:r>
        <w:t>a. PAKOLLINEN yksi [1..1] reference/@value, viitattavan näyttömuoto-osion xml-ID annetaan II-tietotyypillä</w:t>
      </w:r>
    </w:p>
    <w:p w14:paraId="757DB4FA" w14:textId="63761122" w:rsidR="001755A4" w:rsidRDefault="001755A4" w:rsidP="001755A4">
      <w:pPr>
        <w:pStyle w:val="Snt1"/>
      </w:pPr>
      <w:r>
        <w:t>5</w:t>
      </w:r>
      <w:r w:rsidRPr="00AE0334">
        <w:t xml:space="preserve">. </w:t>
      </w:r>
      <w:r w:rsidR="00386D76">
        <w:t xml:space="preserve">PAKOLLINEN </w:t>
      </w:r>
      <w:r>
        <w:t xml:space="preserve">yksi </w:t>
      </w:r>
      <w:r w:rsidRPr="00AE0334">
        <w:t>[</w:t>
      </w:r>
      <w:r w:rsidR="00386D76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Pr="001755A4">
        <w:t>Lisätiedot tutkimukseen tulon syystä</w:t>
      </w:r>
      <w:r w:rsidR="005326FB">
        <w:t xml:space="preserve"> (1</w:t>
      </w:r>
      <w:r>
        <w:t xml:space="preserve">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05" w:name="_Ensihoitoyksikkö_1"/>
    <w:bookmarkStart w:id="106" w:name="_Ensihoitopalvelun_yksikkö"/>
    <w:bookmarkStart w:id="107" w:name="_Tulosyy"/>
    <w:bookmarkEnd w:id="105"/>
    <w:bookmarkEnd w:id="106"/>
    <w:bookmarkEnd w:id="107"/>
    <w:p w14:paraId="46C53CAE" w14:textId="497C2C4A" w:rsidR="007642CE" w:rsidRPr="00FD4E17" w:rsidRDefault="00382EF8" w:rsidP="00FD4E17">
      <w:pPr>
        <w:pStyle w:val="Otsikko2"/>
      </w:pPr>
      <w:r w:rsidRPr="00FD4E17">
        <w:fldChar w:fldCharType="begin"/>
      </w:r>
      <w:r w:rsidR="0068134F">
        <w:instrText>HYPERLINK  \l "_Optometriakertomus_–_näkymä/merkint"</w:instrText>
      </w:r>
      <w:r w:rsidRPr="00FD4E17">
        <w:fldChar w:fldCharType="separate"/>
      </w:r>
      <w:bookmarkStart w:id="108" w:name="_Toc498613761"/>
      <w:bookmarkStart w:id="109" w:name="_Toc525564897"/>
      <w:r w:rsidR="00FD4E17">
        <w:rPr>
          <w:rStyle w:val="Hyperlinkki"/>
        </w:rPr>
        <w:t>Tulosyy</w:t>
      </w:r>
      <w:bookmarkEnd w:id="108"/>
      <w:bookmarkEnd w:id="109"/>
      <w:r w:rsidRPr="00FD4E17"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E51ACD" w14:paraId="30F65FFE" w14:textId="77777777" w:rsidTr="00A878B7">
        <w:tc>
          <w:tcPr>
            <w:tcW w:w="9236" w:type="dxa"/>
          </w:tcPr>
          <w:p w14:paraId="17B5B53B" w14:textId="2EBBA3A1" w:rsidR="007642CE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1AEA00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138DDC81" w14:textId="77777777" w:rsidR="00C01D7B" w:rsidRPr="0063082B" w:rsidRDefault="00C01D7B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4D71CD80" w14:textId="52ED125B" w:rsidR="00902B59" w:rsidRPr="0095153D" w:rsidRDefault="00902B59" w:rsidP="00902B59">
      <w:pPr>
        <w:pStyle w:val="Snt1"/>
      </w:pPr>
      <w:r w:rsidRPr="0082643A">
        <w:t>1. PAKOL</w:t>
      </w:r>
      <w:r w:rsidR="00902888">
        <w:t>LINEN yksi [1..1] code/@code="79</w:t>
      </w:r>
      <w:r w:rsidRPr="0082643A">
        <w:t xml:space="preserve">" </w:t>
      </w:r>
      <w:r w:rsidR="00902888">
        <w:t>Tulosyy</w:t>
      </w:r>
      <w:r>
        <w:t xml:space="preserve"> (codeSystem</w:t>
      </w:r>
      <w:r w:rsidRPr="0095153D">
        <w:t>: 1.2.246.537.6.14.2006 AR/YDIN - Otsikot)</w:t>
      </w:r>
    </w:p>
    <w:p w14:paraId="21E58131" w14:textId="2D5D13F3" w:rsidR="00902B59" w:rsidRPr="0082643A" w:rsidRDefault="00902B59" w:rsidP="00902B59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902888">
        <w:t>Tulosyy</w:t>
      </w:r>
      <w:r w:rsidRPr="0082643A">
        <w:t xml:space="preserve">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41915FB4" w14:textId="77777777" w:rsidR="00A01E35" w:rsidRPr="00A01E35" w:rsidRDefault="007106C2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Tulosyy</w:t>
      </w:r>
    </w:p>
    <w:p w14:paraId="6C6260D0" w14:textId="22F59A57" w:rsidR="00861B28" w:rsidRDefault="00861B28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0C2763B" w14:textId="432EC317" w:rsidR="005326FB" w:rsidRDefault="0055066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5066B">
        <w:t>Tulosyy</w:t>
      </w:r>
      <w:r w:rsidR="00615D47">
        <w:t xml:space="preserve"> </w:t>
      </w:r>
      <w:r w:rsidR="00615D47" w:rsidRPr="00567C0E">
        <w:t>(</w:t>
      </w:r>
      <w:r w:rsidR="00BF3FBB">
        <w:t>15</w:t>
      </w:r>
      <w:r w:rsidR="00615D47" w:rsidRPr="00567C0E">
        <w:t>)</w:t>
      </w:r>
    </w:p>
    <w:p w14:paraId="412885F0" w14:textId="77777777" w:rsidR="005326FB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29D6050" w14:textId="6008D6C7" w:rsidR="00FC65E4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  <w:r w:rsidR="00615D47">
        <w:t xml:space="preserve"> </w:t>
      </w:r>
    </w:p>
    <w:p w14:paraId="3E127613" w14:textId="77777777" w:rsidR="00615D47" w:rsidRPr="0080598B" w:rsidRDefault="00615D47" w:rsidP="00615D47"/>
    <w:p w14:paraId="276C7AC7" w14:textId="58315BEB" w:rsidR="00902B59" w:rsidRPr="0082643A" w:rsidRDefault="00902B59" w:rsidP="00902B59">
      <w:r w:rsidRPr="0082643A">
        <w:t>4. PAKOLLINEN yksi</w:t>
      </w:r>
      <w:r>
        <w:t xml:space="preserve"> [1..</w:t>
      </w:r>
      <w:r w:rsidR="00902888">
        <w:t>1</w:t>
      </w:r>
      <w:r w:rsidRPr="0082643A">
        <w:t xml:space="preserve">] entry </w:t>
      </w:r>
    </w:p>
    <w:p w14:paraId="07AEE961" w14:textId="3A384A55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902888">
        <w:t xml:space="preserve">Optometrian </w:t>
      </w:r>
      <w:r w:rsidR="00C22574">
        <w:t xml:space="preserve">CDA </w:t>
      </w:r>
      <w:r w:rsidR="00902888">
        <w:t>2018</w:t>
      </w:r>
      <w:r w:rsidR="00C22574">
        <w:t>)</w:t>
      </w:r>
    </w:p>
    <w:p w14:paraId="5C3BF3D8" w14:textId="1836B1A9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02888" w:rsidRPr="00902888">
        <w:t>15</w:t>
      </w:r>
      <w:r>
        <w:t>” (</w:t>
      </w:r>
      <w:r w:rsidR="00902888">
        <w:t xml:space="preserve">Tulosyy </w:t>
      </w:r>
      <w:r>
        <w:t>entry)</w:t>
      </w:r>
    </w:p>
    <w:p w14:paraId="64E0F476" w14:textId="0659343D" w:rsidR="00073AEE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="00902888">
          <w:rPr>
            <w:rStyle w:val="Hyperlinkki"/>
          </w:rPr>
          <w:t>Tulosyy</w:t>
        </w:r>
      </w:hyperlink>
      <w:r w:rsidRPr="0095153D">
        <w:t xml:space="preserve"> </w:t>
      </w:r>
      <w:r>
        <w:t>o</w:t>
      </w:r>
      <w:r w:rsidR="00902888">
        <w:t>bservation</w:t>
      </w:r>
    </w:p>
    <w:bookmarkStart w:id="110" w:name="_Ensihoitoyksikklö_-_organizer"/>
    <w:bookmarkStart w:id="111" w:name="_Ensihoitoyksikkö_-_organizer"/>
    <w:bookmarkStart w:id="112" w:name="_Ensihoitopalvelun_yksikkö_-"/>
    <w:bookmarkStart w:id="113" w:name="_Toc498613762"/>
    <w:bookmarkEnd w:id="110"/>
    <w:bookmarkEnd w:id="111"/>
    <w:bookmarkEnd w:id="112"/>
    <w:p w14:paraId="2F95FA19" w14:textId="0BEDC93B" w:rsidR="00902B59" w:rsidRDefault="005326FB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14" w:name="_Toc525564898"/>
      <w:r w:rsidR="00902888" w:rsidRPr="005326FB">
        <w:rPr>
          <w:rStyle w:val="Hyperlinkki"/>
        </w:rPr>
        <w:t>Tulosyy</w:t>
      </w:r>
      <w:r>
        <w:fldChar w:fldCharType="end"/>
      </w:r>
      <w:r w:rsidR="00902B59" w:rsidRPr="00487841">
        <w:t xml:space="preserve"> </w:t>
      </w:r>
      <w:r w:rsidR="00902888">
        <w:t>-</w:t>
      </w:r>
      <w:r w:rsidR="00902B59">
        <w:t xml:space="preserve"> </w:t>
      </w:r>
      <w:r w:rsidR="00902B59" w:rsidRPr="00487841">
        <w:t>o</w:t>
      </w:r>
      <w:r w:rsidR="00902888">
        <w:t>bservation</w:t>
      </w:r>
      <w:bookmarkEnd w:id="113"/>
      <w:bookmarkEnd w:id="114"/>
      <w:r w:rsidR="009028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E51ACD" w14:paraId="1DAD3A12" w14:textId="77777777" w:rsidTr="00A878B7">
        <w:tc>
          <w:tcPr>
            <w:tcW w:w="9236" w:type="dxa"/>
          </w:tcPr>
          <w:p w14:paraId="2A0F07DC" w14:textId="13BCB01E" w:rsidR="002742D5" w:rsidRPr="00A878B7" w:rsidRDefault="00902888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606C5111" w14:textId="77777777" w:rsidR="00902888" w:rsidRPr="007E0AC1" w:rsidRDefault="00902888" w:rsidP="00902888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6EDDBB" w14:textId="77777777" w:rsidR="00902888" w:rsidRPr="007E0AC1" w:rsidRDefault="00902888" w:rsidP="00902888">
      <w:pPr>
        <w:pStyle w:val="Snt1"/>
      </w:pPr>
      <w:r>
        <w:t>2</w:t>
      </w:r>
      <w:r w:rsidRPr="007E0AC1">
        <w:t>. PAKOLLINEN yksi [1..1] id</w:t>
      </w:r>
      <w:r>
        <w:t>/@root</w:t>
      </w:r>
    </w:p>
    <w:p w14:paraId="563D1FA1" w14:textId="113DEFA4" w:rsidR="00902888" w:rsidRPr="0095153D" w:rsidRDefault="00902888" w:rsidP="00902888">
      <w:pPr>
        <w:pStyle w:val="Snt1"/>
      </w:pPr>
      <w:r>
        <w:t>3</w:t>
      </w:r>
      <w:r w:rsidRPr="0082643A">
        <w:t>. PAKOLLINEN yksi [1..1] code/@code="</w:t>
      </w:r>
      <w:r>
        <w:t>1</w:t>
      </w:r>
      <w:r w:rsidR="005752E4">
        <w:t>5</w:t>
      </w:r>
      <w:r w:rsidRPr="0082643A">
        <w:t xml:space="preserve">" </w:t>
      </w:r>
      <w:r w:rsidR="005752E4">
        <w:t>Tulosyy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1F35562" w14:textId="77777777" w:rsidR="00902888" w:rsidRDefault="00902888" w:rsidP="00902888">
      <w:pPr>
        <w:pStyle w:val="Snt1"/>
      </w:pPr>
      <w:r>
        <w:t>4. PAKOLLINEN yksi [1..1] text</w:t>
      </w:r>
    </w:p>
    <w:p w14:paraId="6F1F47AC" w14:textId="77777777" w:rsidR="00902888" w:rsidRDefault="00902888" w:rsidP="00902888">
      <w:pPr>
        <w:pStyle w:val="Snt2"/>
      </w:pPr>
      <w:r>
        <w:t>a. PAKOLLINEN yksi [1..1] reference/@value, viitattavan näyttömuoto-osion xml-ID annetaan II-tietotyypillä</w:t>
      </w:r>
    </w:p>
    <w:p w14:paraId="1E0D7EBC" w14:textId="34E5DEBD" w:rsidR="00902888" w:rsidRDefault="00902888" w:rsidP="00902888">
      <w:pPr>
        <w:pStyle w:val="Snt1"/>
      </w:pPr>
      <w:r>
        <w:t>5</w:t>
      </w:r>
      <w:r w:rsidRPr="00AE0334">
        <w:t xml:space="preserve">. </w:t>
      </w:r>
      <w:r w:rsidR="00834402">
        <w:t xml:space="preserve">PAKOLLINEN </w:t>
      </w:r>
      <w:r>
        <w:t xml:space="preserve">yksi </w:t>
      </w:r>
      <w:r w:rsidRPr="00AE0334">
        <w:t>[</w:t>
      </w:r>
      <w:r w:rsidR="00834402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="005752E4">
        <w:t>Tulosyy</w:t>
      </w:r>
      <w:r>
        <w:t xml:space="preserve"> (134),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15" w:name="_Yksikön_kutsutunnus"/>
    <w:bookmarkStart w:id="116" w:name="_Ensihoidon_pätevyys_–"/>
    <w:bookmarkStart w:id="117" w:name="_Rooli_ensihoitotehtävän_aikana"/>
    <w:bookmarkStart w:id="118" w:name="_Ensihoitoyksikön_tehtävätiedot"/>
    <w:bookmarkStart w:id="119" w:name="_Ensihoitoyksikön_tehtävätiedot,_aja"/>
    <w:bookmarkStart w:id="120" w:name="_Yksikkö_hälytetty_-"/>
    <w:bookmarkStart w:id="121" w:name="_Esitiedot_1"/>
    <w:bookmarkEnd w:id="115"/>
    <w:bookmarkEnd w:id="116"/>
    <w:bookmarkEnd w:id="117"/>
    <w:bookmarkEnd w:id="118"/>
    <w:bookmarkEnd w:id="119"/>
    <w:bookmarkEnd w:id="120"/>
    <w:bookmarkEnd w:id="121"/>
    <w:p w14:paraId="7A1F01DB" w14:textId="100E446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 w:rsidR="0068134F">
        <w:instrText>HYPERLINK  \l "_Ensihoitokertomus"</w:instrText>
      </w:r>
      <w:r>
        <w:fldChar w:fldCharType="separate"/>
      </w:r>
      <w:bookmarkStart w:id="122" w:name="_Toc498613763"/>
      <w:bookmarkStart w:id="123" w:name="_Toc525564899"/>
      <w:r w:rsidR="00B147A9">
        <w:rPr>
          <w:rStyle w:val="Hyperlinkki"/>
        </w:rPr>
        <w:t>Esit</w:t>
      </w:r>
      <w:r w:rsidR="0068134F">
        <w:rPr>
          <w:rStyle w:val="Hyperlinkki"/>
        </w:rPr>
        <w:t>iedot</w:t>
      </w:r>
      <w:bookmarkEnd w:id="122"/>
      <w:bookmarkEnd w:id="123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E51ACD" w14:paraId="405B6338" w14:textId="77777777" w:rsidTr="00A878B7">
        <w:tc>
          <w:tcPr>
            <w:tcW w:w="9236" w:type="dxa"/>
          </w:tcPr>
          <w:p w14:paraId="799ABD41" w14:textId="4765E8C1" w:rsidR="00A878B7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107658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FD76F57" w14:textId="77777777" w:rsidR="00A878B7" w:rsidRPr="0063082B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7A1F01DE" w14:textId="640E6320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="00C93E05">
        <w:t>14</w:t>
      </w:r>
      <w:r w:rsidR="0004647E" w:rsidRPr="0082643A">
        <w:t xml:space="preserve">" </w:t>
      </w:r>
      <w:r w:rsidR="00C93E05" w:rsidRPr="00C93E05">
        <w:t>Esitiedot (anamneesi)</w:t>
      </w:r>
      <w:r w:rsidR="0095153D">
        <w:t xml:space="preserve"> </w:t>
      </w:r>
      <w:r w:rsidR="000B14D2">
        <w:t>(codeSystem</w:t>
      </w:r>
      <w:r w:rsidR="0004647E" w:rsidRPr="0095153D">
        <w:t>:</w:t>
      </w:r>
      <w:r w:rsidR="00C93E05">
        <w:t xml:space="preserve">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67124A4E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="009E20E3" w:rsidRPr="009E20E3">
        <w:t>Esitiedot (anamneesi)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7D7C5756" w14:textId="77777777" w:rsidR="00A01E35" w:rsidRPr="00A01E35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Esitiedot (anamneesi)</w:t>
      </w:r>
    </w:p>
    <w:p w14:paraId="5FBFFA14" w14:textId="101F2705" w:rsidR="00861B28" w:rsidRPr="00861B28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BA45F1B" w14:textId="06BC9485" w:rsidR="00B732FF" w:rsidRDefault="008A4972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C04B06">
        <w:rPr>
          <w:b/>
        </w:rPr>
        <w:t>Kuvaus laseista ja käyttötarkoitus</w:t>
      </w:r>
      <w:r w:rsidR="00D6370F" w:rsidRPr="00C04B06">
        <w:rPr>
          <w:b/>
        </w:rPr>
        <w:t xml:space="preserve"> (22</w:t>
      </w:r>
      <w:r w:rsidRPr="00C04B06">
        <w:rPr>
          <w:b/>
        </w:rPr>
        <w:t>.1</w:t>
      </w:r>
      <w:r w:rsidR="00D6370F" w:rsidRPr="00C04B06">
        <w:rPr>
          <w:b/>
        </w:rPr>
        <w:t>)</w:t>
      </w:r>
      <w:r w:rsidR="00861B28">
        <w:t>*</w:t>
      </w:r>
    </w:p>
    <w:p w14:paraId="21EC8B2E" w14:textId="1628A663" w:rsidR="00861B28" w:rsidRDefault="009A6266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B732FF">
        <w:rPr>
          <w:b/>
        </w:rPr>
        <w:t>Silmälasien tai piilolasien voimakkuus (24)</w:t>
      </w:r>
      <w:r w:rsidR="00861B28">
        <w:rPr>
          <w:b/>
        </w:rPr>
        <w:t>:</w:t>
      </w:r>
      <w:r w:rsidRPr="00B732FF">
        <w:rPr>
          <w:b/>
        </w:rPr>
        <w:t xml:space="preserve"> </w:t>
      </w:r>
    </w:p>
    <w:p w14:paraId="27C30AC3" w14:textId="5A75C5EE" w:rsidR="00B732FF" w:rsidRDefault="0055066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</w:t>
      </w:r>
      <w:r w:rsidR="00B732FF" w:rsidRPr="00861B28">
        <w:t xml:space="preserve"> (23)</w:t>
      </w:r>
      <w:r w:rsidR="00861B28">
        <w:t xml:space="preserve"> </w:t>
      </w:r>
      <w:r w:rsidR="00BF3FBB">
        <w:t>Sfäärinen voimakkuus</w:t>
      </w:r>
      <w:r w:rsidR="00B732FF">
        <w:t xml:space="preserve"> (100)</w:t>
      </w:r>
      <w:r w:rsidR="00DF1CDC">
        <w:t>*</w:t>
      </w:r>
      <w:r w:rsidR="00923EAC">
        <w:t xml:space="preserve"> </w:t>
      </w:r>
      <w:r w:rsidR="00BF3FBB">
        <w:t>Sylinterivoimakkuus</w:t>
      </w:r>
      <w:r w:rsidR="00B732FF">
        <w:t xml:space="preserve"> (101)</w:t>
      </w:r>
      <w:r w:rsidR="00DF1CDC">
        <w:t>*</w:t>
      </w:r>
      <w:r w:rsidR="00923EAC">
        <w:t xml:space="preserve"> </w:t>
      </w:r>
      <w:r w:rsidR="00BF3FBB">
        <w:t>Sylinterilinssin akselisuunta</w:t>
      </w:r>
      <w:r w:rsidR="00B732FF">
        <w:t xml:space="preserve"> (102)</w:t>
      </w:r>
      <w:r w:rsidR="00DF1CDC">
        <w:t>*</w:t>
      </w:r>
      <w:r w:rsidR="00923EAC">
        <w:t xml:space="preserve"> </w:t>
      </w:r>
      <w:r w:rsidR="00BF3FBB">
        <w:t>Horisontaalisen prismakorjauksen määrä</w:t>
      </w:r>
      <w:r w:rsidR="00B732FF">
        <w:t xml:space="preserve"> (103)</w:t>
      </w:r>
      <w:r w:rsidR="00DF1CDC">
        <w:t>*</w:t>
      </w:r>
      <w:r w:rsidR="00923EAC">
        <w:t xml:space="preserve"> </w:t>
      </w:r>
      <w:r w:rsidR="00BF3FBB">
        <w:t>Horisontaalisen prismakorjauksen kannan suunta</w:t>
      </w:r>
      <w:r w:rsidR="00B732FF">
        <w:t xml:space="preserve"> (104)</w:t>
      </w:r>
      <w:r w:rsidR="00DF1CDC">
        <w:t>*</w:t>
      </w:r>
      <w:r w:rsidR="00923EAC">
        <w:t xml:space="preserve"> </w:t>
      </w:r>
      <w:r w:rsidR="00BF3FBB">
        <w:t>Vertikaalisen prismakorjauksen määrä</w:t>
      </w:r>
      <w:r w:rsidR="00B732FF">
        <w:t xml:space="preserve"> (105)</w:t>
      </w:r>
      <w:r w:rsidR="00DF1CDC">
        <w:t>*</w:t>
      </w:r>
      <w:r w:rsidR="00923EAC">
        <w:t xml:space="preserve"> </w:t>
      </w:r>
      <w:r w:rsidR="00BF3FBB">
        <w:t>Vertikaalisen prismakorjauksen kannan suunta</w:t>
      </w:r>
      <w:r w:rsidR="00B732FF">
        <w:t xml:space="preserve"> (106)</w:t>
      </w:r>
      <w:r w:rsidR="00DF1CDC">
        <w:t>*</w:t>
      </w:r>
      <w:r w:rsidR="00894A6D">
        <w:t xml:space="preserve"> Prismakorjauksen määrä (114)</w:t>
      </w:r>
      <w:r w:rsidR="000C5F37">
        <w:t>*</w:t>
      </w:r>
      <w:r w:rsidR="00894A6D">
        <w:t xml:space="preserve"> Prismakorjauksen kannan suunta asteina (115)*</w:t>
      </w:r>
    </w:p>
    <w:p w14:paraId="76C52A3A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EEBB6DC" w14:textId="67240045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2F20ECFC" w14:textId="048E6BB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>Lukulisä</w:t>
      </w:r>
      <w:r w:rsidR="00B732FF">
        <w:t xml:space="preserve"> (107)</w:t>
      </w:r>
      <w:r w:rsidR="00DF1CDC">
        <w:t>*</w:t>
      </w:r>
      <w:r w:rsidR="00923EAC">
        <w:t xml:space="preserve"> </w:t>
      </w:r>
    </w:p>
    <w:p w14:paraId="6A868812" w14:textId="2D667BE9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</w:t>
      </w:r>
      <w:r w:rsidR="00B732FF">
        <w:t xml:space="preserve"> (109)</w:t>
      </w:r>
      <w:r w:rsidR="00DF1CDC">
        <w:t>*</w:t>
      </w:r>
    </w:p>
    <w:p w14:paraId="116A63E7" w14:textId="29F137D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</w:t>
      </w:r>
      <w:r w:rsidR="00B732FF">
        <w:t xml:space="preserve"> (111)</w:t>
      </w:r>
      <w:r w:rsidR="00DF1CDC">
        <w:t>*</w:t>
      </w:r>
    </w:p>
    <w:p w14:paraId="5C899C9D" w14:textId="76EDAFCD" w:rsidR="0092749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</w:t>
      </w:r>
      <w:r w:rsidR="007A3E11">
        <w:t>t refraktiosta (112)</w:t>
      </w:r>
      <w:r w:rsidR="00DF1CDC">
        <w:t>*</w:t>
      </w:r>
    </w:p>
    <w:p w14:paraId="177E4CCD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6C1C769" w14:textId="5B2B45C6" w:rsidR="007F0B9D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A6266">
        <w:t>Lisätiedot käytössä olevista silmälaseista tai piilolaseista</w:t>
      </w:r>
      <w:r w:rsidR="00B732FF">
        <w:t xml:space="preserve"> (25)*</w:t>
      </w:r>
    </w:p>
    <w:p w14:paraId="7B6F7533" w14:textId="09E4AB6B" w:rsidR="009A6266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Näke</w:t>
      </w:r>
      <w:r w:rsidR="00B732FF">
        <w:t>miseen liittyvät esitiedot (26)*</w:t>
      </w:r>
    </w:p>
    <w:p w14:paraId="691AED05" w14:textId="0B3B5E38" w:rsidR="009A6266" w:rsidRDefault="009A6266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A6266">
        <w:t>Muut terveystiedot</w:t>
      </w:r>
      <w:r w:rsidR="00A35CB3">
        <w:t xml:space="preserve"> (27)</w:t>
      </w:r>
      <w:r w:rsidR="00B732FF">
        <w:t>*</w:t>
      </w:r>
    </w:p>
    <w:p w14:paraId="2C11193A" w14:textId="4B5079C0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95B8F7E" w14:textId="0C050DFE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541EBC87" w14:textId="27009685" w:rsidR="00861B28" w:rsidRDefault="00861B28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E4BB2" w14:textId="7C2BFD91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bookmarkStart w:id="124" w:name="_Hlk508641186"/>
      <w:r w:rsidRPr="00E80AB4">
        <w:rPr>
          <w:b/>
        </w:rPr>
        <w:t>Käytetyt lyhenteet näyttömuodossa</w:t>
      </w:r>
      <w:r>
        <w:t xml:space="preserve"> siltä osin, kun näyttömuotoon viedään muu teksti</w:t>
      </w:r>
      <w:r w:rsidR="00A03F33">
        <w:t>,</w:t>
      </w:r>
      <w:r>
        <w:t xml:space="preserve"> mitä rakenteisessa osiossa on </w:t>
      </w:r>
      <w:r w:rsidR="00A03F33">
        <w:t>käytetty (displayName/koodistopalvelun kentän longName)</w:t>
      </w:r>
    </w:p>
    <w:bookmarkEnd w:id="124"/>
    <w:p w14:paraId="73811BD4" w14:textId="3B9E710D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voimakkuustiedolle (23) annetaan OD (oikea) / OS (vasen) / OA (molemmat silmät)</w:t>
      </w:r>
    </w:p>
    <w:p w14:paraId="745F6500" w14:textId="20E1CA1F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02AB060F" w14:textId="0DD94774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44766ADD" w14:textId="16C7A0C2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 w:rsidR="00E80AB4">
        <w:t>terilinssin akselisuunta (102) = ax</w:t>
      </w:r>
    </w:p>
    <w:p w14:paraId="2E703EC2" w14:textId="698EC3CE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 w:rsidR="00E80AB4">
        <w:t>n prismakorjauksen määrä (103) = pr</w:t>
      </w:r>
      <w:r w:rsidR="009058F6">
        <w:t>d</w:t>
      </w:r>
    </w:p>
    <w:p w14:paraId="4A807798" w14:textId="0D2E2697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 w:rsidR="00E80AB4">
        <w:t>korjauksen kannan suunta (104) = bas</w:t>
      </w:r>
    </w:p>
    <w:p w14:paraId="2AEE371D" w14:textId="0A94E899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 w:rsidR="00E80AB4">
        <w:t>n prismakorjauksen määrä (105) = pr</w:t>
      </w:r>
      <w:r w:rsidR="009058F6">
        <w:t>d</w:t>
      </w:r>
    </w:p>
    <w:p w14:paraId="795A0D91" w14:textId="026540A0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 w:rsidR="00E80AB4">
        <w:t>korjauksen kannan suunta (106</w:t>
      </w:r>
      <w:r w:rsidR="00894A6D">
        <w:t>)</w:t>
      </w:r>
      <w:r w:rsidR="00E80AB4">
        <w:t xml:space="preserve"> = bas</w:t>
      </w:r>
    </w:p>
    <w:p w14:paraId="2ECD62E0" w14:textId="77777777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määrä (114) = prd</w:t>
      </w:r>
    </w:p>
    <w:p w14:paraId="1856F82E" w14:textId="6AA3A97B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kannan suunta asteina (115) = bas</w:t>
      </w:r>
      <w:r w:rsidR="00203A4F">
        <w:t xml:space="preserve"> + astemäärä</w:t>
      </w:r>
    </w:p>
    <w:p w14:paraId="6FF4A126" w14:textId="7777777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D5E3473" w14:textId="4568B1F7" w:rsidR="00B732FF" w:rsidRPr="0096360E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</w:t>
      </w:r>
      <w:r w:rsidR="00DF1CDC" w:rsidRPr="0096360E">
        <w:rPr>
          <w:b/>
          <w:i/>
          <w:u w:val="single"/>
        </w:rPr>
        <w:t>ejä</w:t>
      </w:r>
      <w:r w:rsidRPr="0096360E">
        <w:rPr>
          <w:b/>
          <w:i/>
          <w:u w:val="single"/>
        </w:rPr>
        <w:t xml:space="preserve"> kirjauks</w:t>
      </w:r>
      <w:r w:rsidR="00DF1CDC" w:rsidRPr="0096360E">
        <w:rPr>
          <w:b/>
          <w:i/>
          <w:u w:val="single"/>
        </w:rPr>
        <w:t>i</w:t>
      </w:r>
      <w:r w:rsidRPr="0096360E">
        <w:rPr>
          <w:b/>
          <w:i/>
          <w:u w:val="single"/>
        </w:rPr>
        <w:t>sta näyttömuodossa:</w:t>
      </w:r>
    </w:p>
    <w:p w14:paraId="5C80301D" w14:textId="77777777" w:rsidR="00923EAC" w:rsidRP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BB41571" w14:textId="2CD7787D" w:rsid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 xml:space="preserve">Silmälasien tai piilolasien voimakkuus: </w:t>
      </w:r>
      <w:r>
        <w:br/>
        <w:t>OD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</w:t>
      </w:r>
      <w:r w:rsidR="009058F6">
        <w:t>,</w:t>
      </w:r>
      <w:r>
        <w:t xml:space="preserve">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>
        <w:br/>
        <w:t>OS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nas,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 w:rsidR="006A6785">
        <w:br/>
      </w:r>
      <w:r w:rsidR="006A6785">
        <w:br/>
        <w:t>Mikäli prismakorjauksen kannan suunta annetaan tarkkana astearvona:</w:t>
      </w:r>
      <w:r w:rsidR="006A6785">
        <w:br/>
        <w:t>OD sf -2,00 cyl -1,00 ax 90° prd 1,0 bas 30°</w:t>
      </w:r>
    </w:p>
    <w:p w14:paraId="5322537D" w14:textId="09CEE5B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7C86A7" w14:textId="3B598389" w:rsidR="009058F6" w:rsidRDefault="00923EAC" w:rsidP="0096360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vapaamuotoisena tekstinä tähän</w:t>
      </w:r>
      <w:r>
        <w:br/>
        <w:t>OS 1,25 lisätiedot vapaamuotoisena tekstinä tähän</w:t>
      </w:r>
      <w:r w:rsidR="0096360E">
        <w:br/>
      </w:r>
      <w:r w:rsidR="009058F6" w:rsidRPr="009058F6">
        <w:t>OA 1,25 lisätiedot vapaamuotoisena tekstinä tähän</w:t>
      </w:r>
    </w:p>
    <w:p w14:paraId="28777C46" w14:textId="5AFB73C8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6AD26F7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53D71B4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7B95ADF3" w14:textId="48190E1D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043F4575" w14:textId="34F5D153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56C29F4" w14:textId="77148AC5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73B91CA5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9E20E3">
        <w:t xml:space="preserve">Optometrian </w:t>
      </w:r>
      <w:r w:rsidR="00C22574">
        <w:t xml:space="preserve">CDA </w:t>
      </w:r>
      <w:r w:rsidR="009E20E3">
        <w:t>2018</w:t>
      </w:r>
      <w:r w:rsidR="00C22574">
        <w:t>)</w:t>
      </w:r>
    </w:p>
    <w:p w14:paraId="7A1F01E6" w14:textId="3389E905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E20E3" w:rsidRPr="009E20E3">
        <w:t>20</w:t>
      </w:r>
      <w:r>
        <w:t>” (</w:t>
      </w:r>
      <w:r w:rsidR="0000404B">
        <w:t>Esi</w:t>
      </w:r>
      <w:r>
        <w:t>tiedot entry)</w:t>
      </w:r>
    </w:p>
    <w:p w14:paraId="7A1F01E7" w14:textId="5C0F1AB8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</w:t>
      </w:r>
      <w:r w:rsidR="009E20E3">
        <w:t xml:space="preserve"> </w:t>
      </w:r>
      <w:r w:rsidR="00487841">
        <w:t>[</w:t>
      </w:r>
      <w:r w:rsidR="0004647E" w:rsidRPr="0095153D">
        <w:t xml:space="preserve">1..1] </w:t>
      </w:r>
      <w:hyperlink w:anchor="_Käytössä_olevat_silmälasit" w:history="1">
        <w:r w:rsidR="007C6A47">
          <w:rPr>
            <w:rStyle w:val="Hyperlinkki"/>
          </w:rPr>
          <w:t>Esitiedot</w:t>
        </w:r>
      </w:hyperlink>
      <w:r w:rsidR="0095153D" w:rsidRPr="0095153D">
        <w:t xml:space="preserve"> </w:t>
      </w:r>
      <w:r w:rsidR="00487841">
        <w:t>organizer</w:t>
      </w:r>
    </w:p>
    <w:bookmarkStart w:id="125" w:name="_Potilaan_yleistiedot_organizer"/>
    <w:bookmarkStart w:id="126" w:name="_Käytössä_olevat_silmälasit"/>
    <w:bookmarkEnd w:id="125"/>
    <w:bookmarkEnd w:id="126"/>
    <w:p w14:paraId="7A1F01E8" w14:textId="3ADC4733" w:rsidR="0095153D" w:rsidRDefault="00487841" w:rsidP="009E20E3">
      <w:pPr>
        <w:pStyle w:val="Otsikko3"/>
      </w:pPr>
      <w:r>
        <w:lastRenderedPageBreak/>
        <w:fldChar w:fldCharType="begin"/>
      </w:r>
      <w:r w:rsidR="009827D7">
        <w:instrText>HYPERLINK  \l "_Yksikön_kutsutunnus"</w:instrText>
      </w:r>
      <w:r>
        <w:fldChar w:fldCharType="separate"/>
      </w:r>
      <w:bookmarkStart w:id="127" w:name="_Toc498613764"/>
      <w:bookmarkStart w:id="128" w:name="_Toc525564900"/>
      <w:r w:rsidR="007C6A47">
        <w:rPr>
          <w:rStyle w:val="Hyperlinkki"/>
        </w:rPr>
        <w:t>Esitiedot</w:t>
      </w:r>
      <w:r w:rsidR="0095153D" w:rsidRPr="00487841">
        <w:rPr>
          <w:rStyle w:val="Hyperlinkki"/>
        </w:rPr>
        <w:t xml:space="preserve"> 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127"/>
      <w:bookmarkEnd w:id="128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E51ACD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0EDDD576" w:rsidR="007E0AC1" w:rsidRPr="0095153D" w:rsidRDefault="007E0AC1" w:rsidP="00AC4E00">
      <w:pPr>
        <w:pStyle w:val="Snt1"/>
      </w:pPr>
      <w:r>
        <w:t>3</w:t>
      </w:r>
      <w:r w:rsidRPr="0082643A">
        <w:t>. PAKOLLINEN yksi [1..</w:t>
      </w:r>
      <w:r w:rsidR="004F2154">
        <w:t>1</w:t>
      </w:r>
      <w:r w:rsidRPr="0082643A">
        <w:t>] code/@code="</w:t>
      </w:r>
      <w:r>
        <w:t>2</w:t>
      </w:r>
      <w:r w:rsidR="004F2154">
        <w:t>0</w:t>
      </w:r>
      <w:r w:rsidRPr="0082643A">
        <w:t xml:space="preserve">" </w:t>
      </w:r>
      <w:r w:rsidR="004F2154">
        <w:t xml:space="preserve">Esitiedot </w:t>
      </w:r>
      <w:r w:rsidRPr="0095153D">
        <w:t>(</w:t>
      </w:r>
      <w:r w:rsidR="002A573E">
        <w:t>c</w:t>
      </w:r>
      <w:r w:rsidR="000B14D2">
        <w:t>odeSystem</w:t>
      </w:r>
      <w:r w:rsidRPr="0095153D">
        <w:t>:</w:t>
      </w:r>
      <w:r w:rsidR="00D644C3"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7A1F01EE" w14:textId="43525F16" w:rsidR="007E0AC1" w:rsidRDefault="00E63460" w:rsidP="00AC4E00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7A1F01EF" w14:textId="52D0122C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 xml:space="preserve">nolla tai </w:t>
      </w:r>
      <w:r w:rsidR="004F2154">
        <w:t xml:space="preserve">useampi </w:t>
      </w:r>
      <w:r w:rsidR="0080598B" w:rsidRPr="00125567">
        <w:t>[</w:t>
      </w:r>
      <w:r w:rsidR="00AD4AB6" w:rsidRPr="00125567">
        <w:t>0</w:t>
      </w:r>
      <w:r w:rsidR="0080598B" w:rsidRPr="00125567">
        <w:t>..</w:t>
      </w:r>
      <w:r w:rsidR="004F2154">
        <w:t>*</w:t>
      </w:r>
      <w:r w:rsidR="0080598B" w:rsidRPr="00125567">
        <w:t>] component</w:t>
      </w:r>
    </w:p>
    <w:p w14:paraId="7A1F01F0" w14:textId="2AF080EC" w:rsidR="0080598B" w:rsidRDefault="0080598B" w:rsidP="00B45730">
      <w:pPr>
        <w:pStyle w:val="Snt2"/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4F2154" w:rsidRPr="004F2154">
          <w:rPr>
            <w:rStyle w:val="Hyperlinkki"/>
          </w:rPr>
          <w:t>Käytössä olevat silmälasit tai piilolasit</w:t>
        </w:r>
      </w:hyperlink>
      <w:r w:rsidR="001F0C0D">
        <w:t xml:space="preserve"> </w:t>
      </w:r>
      <w:r w:rsidR="00D44A92">
        <w:t>(</w:t>
      </w:r>
      <w:r w:rsidR="00D644C3" w:rsidRPr="00D644C3">
        <w:t>22</w:t>
      </w:r>
      <w:r w:rsidR="00D44A92">
        <w:t xml:space="preserve">) </w:t>
      </w:r>
      <w:r w:rsidR="001F0C0D">
        <w:t>o</w:t>
      </w:r>
      <w:r w:rsidR="004F2154">
        <w:t>rganizer</w:t>
      </w:r>
    </w:p>
    <w:p w14:paraId="6D6929C1" w14:textId="56305D5A" w:rsidR="007349C5" w:rsidRPr="00125567" w:rsidRDefault="007349C5" w:rsidP="007349C5">
      <w:pPr>
        <w:pStyle w:val="Snt1"/>
      </w:pPr>
      <w:r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73BA3C" w14:textId="22D4BAB8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käytössä_olevista" w:history="1">
        <w:r w:rsidRPr="00D644C3">
          <w:rPr>
            <w:rStyle w:val="Hyperlinkki"/>
          </w:rPr>
          <w:t>Lisätiedot käytössä olevista silmälaseista tai piilolaseista</w:t>
        </w:r>
      </w:hyperlink>
      <w:r>
        <w:t xml:space="preserve"> (</w:t>
      </w:r>
      <w:r w:rsidRPr="00D644C3">
        <w:t>2</w:t>
      </w:r>
      <w:r>
        <w:t>5) observation</w:t>
      </w:r>
    </w:p>
    <w:p w14:paraId="50BC8A01" w14:textId="18F1EED3" w:rsidR="007349C5" w:rsidRPr="00125567" w:rsidRDefault="007349C5" w:rsidP="007349C5">
      <w:pPr>
        <w:pStyle w:val="Snt1"/>
      </w:pPr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C072C17" w14:textId="77777777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kemiseen_liittyvät_esitiedot" w:history="1">
        <w:r w:rsidRPr="00D644C3">
          <w:rPr>
            <w:rStyle w:val="Hyperlinkki"/>
          </w:rPr>
          <w:t>Näkemiseen liittyvät esitiedot</w:t>
        </w:r>
      </w:hyperlink>
      <w:r>
        <w:t xml:space="preserve"> (26) observation</w:t>
      </w:r>
    </w:p>
    <w:p w14:paraId="6A33657D" w14:textId="04991BE8" w:rsidR="007349C5" w:rsidRPr="00125567" w:rsidRDefault="007349C5" w:rsidP="007349C5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8E9F72" w14:textId="7234A3B5" w:rsidR="007349C5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Muut_terveystiedot_-" w:history="1">
        <w:r w:rsidRPr="00D644C3">
          <w:rPr>
            <w:rStyle w:val="Hyperlinkki"/>
          </w:rPr>
          <w:t>Muut terveystiedot</w:t>
        </w:r>
      </w:hyperlink>
      <w:r>
        <w:t xml:space="preserve"> (27) observation</w:t>
      </w:r>
    </w:p>
    <w:bookmarkStart w:id="129" w:name="_Käytössä_olevat_silmälasit_1"/>
    <w:bookmarkEnd w:id="129"/>
    <w:p w14:paraId="5D506B43" w14:textId="3470B493" w:rsidR="004F2154" w:rsidRDefault="004F2154" w:rsidP="007349C5">
      <w:pPr>
        <w:pStyle w:val="Otsikko4"/>
      </w:pPr>
      <w:r>
        <w:fldChar w:fldCharType="begin"/>
      </w:r>
      <w:r>
        <w:instrText>HYPERLINK  \l "_Yksikön_kutsutunnus"</w:instrText>
      </w:r>
      <w:r>
        <w:fldChar w:fldCharType="separate"/>
      </w:r>
      <w:bookmarkStart w:id="130" w:name="_Toc498613765"/>
      <w:bookmarkStart w:id="131" w:name="_Toc525564901"/>
      <w:r w:rsidRPr="004F2154">
        <w:rPr>
          <w:rStyle w:val="Hyperlinkki"/>
        </w:rPr>
        <w:t>Käytössä olevat silmälasit tai piilolasit</w:t>
      </w:r>
      <w:r w:rsidRPr="00487841">
        <w:rPr>
          <w:rStyle w:val="Hyperlinkki"/>
        </w:rPr>
        <w:t xml:space="preserve"> 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30"/>
      <w:bookmarkEnd w:id="13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F2154" w:rsidRPr="00E51ACD" w14:paraId="50E6B2C5" w14:textId="77777777" w:rsidTr="00812F1C">
        <w:tc>
          <w:tcPr>
            <w:tcW w:w="9236" w:type="dxa"/>
          </w:tcPr>
          <w:p w14:paraId="712FC6B3" w14:textId="004A1856" w:rsidR="004F2154" w:rsidRPr="00A878B7" w:rsidRDefault="004F2154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301741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3D64FF37" w14:textId="77777777" w:rsidR="004F2154" w:rsidRPr="00A878B7" w:rsidRDefault="004F2154" w:rsidP="004F2154">
      <w:pPr>
        <w:pStyle w:val="Snt1"/>
        <w:ind w:left="0" w:firstLine="0"/>
        <w:rPr>
          <w:lang w:val="en-US"/>
        </w:rPr>
      </w:pPr>
    </w:p>
    <w:p w14:paraId="669FBE0A" w14:textId="77777777" w:rsidR="004F2154" w:rsidRPr="007E0AC1" w:rsidRDefault="004F2154" w:rsidP="004F2154">
      <w:pPr>
        <w:pStyle w:val="Snt1"/>
      </w:pPr>
      <w:r w:rsidRPr="007E0AC1">
        <w:t>1. PAKOLLINEN yksi [1..1] @classCode="CLUSTER" ja yksi [1..1] @moodCode="EVN"</w:t>
      </w:r>
    </w:p>
    <w:p w14:paraId="58AD0F0E" w14:textId="57E89870" w:rsidR="004F2154" w:rsidRPr="0095153D" w:rsidRDefault="004F2154" w:rsidP="004F2154">
      <w:pPr>
        <w:pStyle w:val="Snt1"/>
      </w:pPr>
      <w:r>
        <w:t>3</w:t>
      </w:r>
      <w:r w:rsidR="007F1CED">
        <w:t xml:space="preserve">. PAKOLLINEN yksi </w:t>
      </w:r>
      <w:r w:rsidRPr="0082643A">
        <w:t>[1..</w:t>
      </w:r>
      <w:r w:rsidR="007F1CED">
        <w:t>1</w:t>
      </w:r>
      <w:r w:rsidRPr="0082643A">
        <w:t>] code/@code="</w:t>
      </w:r>
      <w:r>
        <w:t>22</w:t>
      </w:r>
      <w:r w:rsidRPr="0082643A">
        <w:t xml:space="preserve">" </w:t>
      </w:r>
      <w:r>
        <w:t>K</w:t>
      </w:r>
      <w:r w:rsidRPr="00D644C3">
        <w:t>äytössä olevat silmälasit tai piilolasit</w:t>
      </w:r>
      <w:r>
        <w:t xml:space="preserve"> </w:t>
      </w:r>
      <w:r w:rsidRPr="0095153D">
        <w:t>(</w:t>
      </w:r>
      <w:r>
        <w:t>codeSystem</w:t>
      </w:r>
      <w:r w:rsidRPr="0095153D">
        <w:t>:</w:t>
      </w:r>
      <w:r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2276A6D" w14:textId="63EFF2AF" w:rsidR="004F2154" w:rsidRDefault="004F2154" w:rsidP="004F2154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3D2A7F03" w14:textId="77777777" w:rsidR="004F2154" w:rsidRPr="00125567" w:rsidRDefault="004F2154" w:rsidP="004F2154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575E66" w14:textId="79F89938" w:rsidR="004F2154" w:rsidRPr="00AE0334" w:rsidRDefault="004F2154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Kuvaus_laseista_ja" w:history="1">
        <w:r w:rsidRPr="002D1244">
          <w:rPr>
            <w:rStyle w:val="Hyperlinkki"/>
          </w:rPr>
          <w:t>Kuvaus laseista ja käyttötarkoitus</w:t>
        </w:r>
      </w:hyperlink>
      <w:r>
        <w:t xml:space="preserve"> (</w:t>
      </w:r>
      <w:r w:rsidRPr="00D644C3">
        <w:t>22.1</w:t>
      </w:r>
      <w:r>
        <w:t>) observation</w:t>
      </w:r>
    </w:p>
    <w:p w14:paraId="0CCD4467" w14:textId="77777777" w:rsidR="004F2154" w:rsidRPr="00125567" w:rsidRDefault="004F2154" w:rsidP="004F2154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39C5D2A0" w14:textId="1F8CD909" w:rsidR="004F2154" w:rsidRDefault="004F2154" w:rsidP="00B45730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yhteyshenkilöt_organizer" w:history="1">
        <w:r w:rsidRPr="00D644C3">
          <w:rPr>
            <w:rStyle w:val="Hyperlinkki"/>
          </w:rPr>
          <w:t>Silmälasien tai piilolasien voimakkuus</w:t>
        </w:r>
      </w:hyperlink>
      <w:r w:rsidRPr="00125567">
        <w:t xml:space="preserve"> </w:t>
      </w:r>
      <w:r>
        <w:t>(2</w:t>
      </w:r>
      <w:r w:rsidR="00301741">
        <w:t>4</w:t>
      </w:r>
      <w:r>
        <w:t>) organizer</w:t>
      </w:r>
    </w:p>
    <w:p w14:paraId="3FD96E15" w14:textId="65F0C3A8" w:rsidR="00517C12" w:rsidRDefault="00517C12" w:rsidP="004F2154">
      <w:pPr>
        <w:ind w:left="567"/>
      </w:pPr>
    </w:p>
    <w:p w14:paraId="608EE908" w14:textId="69B22874" w:rsidR="00B45730" w:rsidRDefault="00B45730" w:rsidP="00B45730">
      <w:pPr>
        <w:pStyle w:val="Snt2"/>
      </w:pPr>
      <w:r w:rsidRPr="00B45730">
        <w:rPr>
          <w:b/>
        </w:rPr>
        <w:t>Toteutusohje:</w:t>
      </w:r>
      <w:r>
        <w:t xml:space="preserve"> Silmälasien tai piilolasien voimakkuus component.organizer -rakennetta toistetaan </w:t>
      </w:r>
      <w:r w:rsidRPr="00B45730">
        <w:t>toistetaan per silmä ja käytetty refraktiomenetelmä</w:t>
      </w:r>
      <w:r>
        <w:t>.</w:t>
      </w:r>
    </w:p>
    <w:p w14:paraId="1506E900" w14:textId="3A417231" w:rsidR="00517C12" w:rsidRDefault="00517C12" w:rsidP="007349C5">
      <w:pPr>
        <w:pStyle w:val="Otsikko5"/>
      </w:pPr>
      <w:bookmarkStart w:id="132" w:name="_Kuvaus_laseista_ja"/>
      <w:bookmarkStart w:id="133" w:name="_Toc525564902"/>
      <w:bookmarkEnd w:id="132"/>
      <w:r>
        <w:t>Kuvaus laseista ja käyttötarkoitus – observation</w:t>
      </w:r>
      <w:bookmarkEnd w:id="1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17C12" w:rsidRPr="00E51ACD" w14:paraId="47CDEED1" w14:textId="77777777" w:rsidTr="009A6266">
        <w:tc>
          <w:tcPr>
            <w:tcW w:w="9236" w:type="dxa"/>
          </w:tcPr>
          <w:p w14:paraId="45256CDB" w14:textId="77777777" w:rsidR="00517C12" w:rsidRPr="00A878B7" w:rsidRDefault="00517C12" w:rsidP="009A626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424F98EC" w14:textId="77777777" w:rsidR="00517C12" w:rsidRPr="00370659" w:rsidRDefault="00517C12" w:rsidP="00517C12">
      <w:pPr>
        <w:pStyle w:val="Eivli"/>
        <w:rPr>
          <w:rFonts w:ascii="Times New Roman" w:hAnsi="Times New Roman" w:cs="Times New Roman"/>
          <w:lang w:val="en-US"/>
        </w:rPr>
      </w:pPr>
    </w:p>
    <w:p w14:paraId="02AA7D24" w14:textId="77777777" w:rsidR="00517C12" w:rsidRPr="0003454B" w:rsidRDefault="00517C12" w:rsidP="00517C1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18F74AA" w14:textId="112CE3D2" w:rsidR="00517C12" w:rsidRPr="00AE0334" w:rsidRDefault="00517C12" w:rsidP="00517C1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77F32">
        <w:t>22.1</w:t>
      </w:r>
      <w:r w:rsidRPr="00AE0334">
        <w:t>"</w:t>
      </w:r>
      <w:r>
        <w:t xml:space="preserve"> </w:t>
      </w:r>
      <w:r w:rsidR="00177F32">
        <w:t>Kuvaus laseista ja käyttötarkoitus</w:t>
      </w:r>
      <w:r w:rsidRPr="00812F1C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="00177F32" w:rsidRPr="00177F32">
        <w:t>Optometria/Tietosisältö - Optometrian rakenteinen kirjaaminen</w:t>
      </w:r>
      <w:r w:rsidRPr="00AE0334">
        <w:t>)</w:t>
      </w:r>
    </w:p>
    <w:p w14:paraId="577B8C81" w14:textId="77777777" w:rsidR="00517C12" w:rsidRDefault="00517C12" w:rsidP="00517C12">
      <w:pPr>
        <w:pStyle w:val="Snt1"/>
      </w:pPr>
      <w:r>
        <w:t>3. PAKOLLINEN yksi [1..1] text</w:t>
      </w:r>
    </w:p>
    <w:p w14:paraId="39CA0D2D" w14:textId="77777777" w:rsidR="00517C12" w:rsidRDefault="00517C12" w:rsidP="00517C12">
      <w:pPr>
        <w:pStyle w:val="Snt2"/>
      </w:pPr>
      <w:r>
        <w:t>a. PAKOLLINEN yksi [1..1] reference/@value, viitattavan näyttömuoto-osion xml-ID annetaan II-tietotyypillä</w:t>
      </w:r>
    </w:p>
    <w:p w14:paraId="176848CC" w14:textId="07361651" w:rsidR="00517C12" w:rsidRPr="000B1BE8" w:rsidRDefault="00517C12" w:rsidP="00517C1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77F32">
        <w:t>Kuvaus laseista ja käyttötarkoitus</w:t>
      </w:r>
      <w:r w:rsidR="00177F32" w:rsidRPr="00812F1C">
        <w:t xml:space="preserve"> </w:t>
      </w:r>
      <w:r>
        <w:t>(</w:t>
      </w:r>
      <w:r w:rsidR="00177F32">
        <w:t>22.1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77F32">
        <w:t>ST</w:t>
      </w:r>
      <w:r>
        <w:t>-tietotyy</w:t>
      </w:r>
      <w:r w:rsidRPr="0003454B">
        <w:t>pillä</w:t>
      </w:r>
    </w:p>
    <w:bookmarkStart w:id="134" w:name="_Potilaan_toimintakyky_observation"/>
    <w:bookmarkStart w:id="135" w:name="_Potilaan_yhteyshenkilöt_organizer"/>
    <w:bookmarkStart w:id="136" w:name="_Silmälasien_tai_piilolasien"/>
    <w:bookmarkEnd w:id="134"/>
    <w:bookmarkEnd w:id="135"/>
    <w:bookmarkEnd w:id="136"/>
    <w:p w14:paraId="7A1F01FA" w14:textId="34CD1940" w:rsidR="0095153D" w:rsidRDefault="00487841" w:rsidP="007349C5">
      <w:pPr>
        <w:pStyle w:val="Otsikko5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137" w:name="_Toc498613766"/>
      <w:bookmarkStart w:id="138" w:name="_Toc525564903"/>
      <w:r w:rsidR="00FB76C6" w:rsidRPr="00FB76C6">
        <w:rPr>
          <w:rStyle w:val="Hyperlinkki"/>
        </w:rPr>
        <w:t>Silmälasien tai piilolasien voimakkuus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137"/>
      <w:bookmarkEnd w:id="138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E51ACD" w14:paraId="408FD5FF" w14:textId="77777777" w:rsidTr="00627942">
        <w:tc>
          <w:tcPr>
            <w:tcW w:w="9236" w:type="dxa"/>
          </w:tcPr>
          <w:p w14:paraId="5EAA2665" w14:textId="6232AC8D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177F32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67C953E4" w14:textId="52E5C275" w:rsidR="00FB76C6" w:rsidRDefault="00FB76C6" w:rsidP="00FB76C6">
      <w:pPr>
        <w:pStyle w:val="Snt1"/>
      </w:pPr>
      <w:r>
        <w:lastRenderedPageBreak/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="000B7887" w:rsidRPr="000B7887">
        <w:t xml:space="preserve">Optometria/Tietosisältö </w:t>
      </w:r>
      <w:r w:rsidR="00E10BED">
        <w:t>–</w:t>
      </w:r>
      <w:r w:rsidR="000B7887" w:rsidRPr="000B7887">
        <w:t xml:space="preserve"> </w:t>
      </w:r>
      <w:r w:rsidR="00E10BED">
        <w:t>Refraktio organizer rakenteet templateId</w:t>
      </w:r>
      <w:r>
        <w:t>)</w:t>
      </w:r>
    </w:p>
    <w:p w14:paraId="2A7C91DC" w14:textId="796EE1BE" w:rsidR="00F878B3" w:rsidRDefault="00F878B3" w:rsidP="00F878B3">
      <w:pPr>
        <w:pStyle w:val="Snt1"/>
      </w:pPr>
      <w:r>
        <w:t>3</w:t>
      </w:r>
      <w:r w:rsidRPr="0003454B">
        <w:t xml:space="preserve">. PAKOLLINEN yksi [1..1] </w:t>
      </w:r>
      <w:r w:rsidRPr="0082643A">
        <w:t>code</w:t>
      </w:r>
      <w:r w:rsidR="00E10BED">
        <w:t>/@code</w:t>
      </w:r>
      <w:r w:rsidR="00E10BED" w:rsidRPr="0082643A">
        <w:t xml:space="preserve"> </w:t>
      </w:r>
      <w:r w:rsidRPr="0082643A">
        <w:t>="</w:t>
      </w:r>
      <w:r w:rsidR="00E10BED">
        <w:t>24</w:t>
      </w:r>
      <w:r w:rsidRPr="0082643A">
        <w:t xml:space="preserve">" </w:t>
      </w:r>
      <w:r w:rsidR="00B45730" w:rsidRPr="00B45730">
        <w:t xml:space="preserve">Silmälasien tai piilolasien voimakkuus </w:t>
      </w:r>
      <w:r>
        <w:t>(codeSystem</w:t>
      </w:r>
      <w:r w:rsidRPr="0095153D">
        <w:t xml:space="preserve">: </w:t>
      </w:r>
      <w:r w:rsidR="002A69F7">
        <w:t>1.2.246.537.6.</w:t>
      </w:r>
      <w:r w:rsidR="005B5444">
        <w:t xml:space="preserve">889 </w:t>
      </w:r>
      <w:r w:rsidR="00E10BED" w:rsidRPr="000B7887">
        <w:t>Optometrian rakenteinen kirjaaminen</w:t>
      </w:r>
      <w:r w:rsidR="00414A9E">
        <w:t>)</w:t>
      </w:r>
    </w:p>
    <w:p w14:paraId="6CD23990" w14:textId="74686C8D" w:rsidR="00FB76C6" w:rsidRDefault="00BB6CBB" w:rsidP="00AC4E00">
      <w:pPr>
        <w:pStyle w:val="Snt1"/>
      </w:pPr>
      <w:r>
        <w:t>4</w:t>
      </w:r>
      <w:r w:rsidR="00FB76C6">
        <w:t xml:space="preserve">. PAKOLLINEN </w:t>
      </w:r>
      <w:r w:rsidR="005E6042">
        <w:t>yksi [1..1] statusCode</w:t>
      </w:r>
      <w:r w:rsidR="00FB76C6">
        <w:t>/@code=”completed”</w:t>
      </w:r>
    </w:p>
    <w:p w14:paraId="319FAE2C" w14:textId="57C6B0EB" w:rsidR="00FB76C6" w:rsidRPr="00125567" w:rsidRDefault="00BB6CBB" w:rsidP="00FB76C6">
      <w:pPr>
        <w:pStyle w:val="Snt1"/>
      </w:pPr>
      <w:r>
        <w:t>5</w:t>
      </w:r>
      <w:r w:rsidR="00FB76C6" w:rsidRPr="00125567">
        <w:t>. VAPAAEHTOINEN</w:t>
      </w:r>
      <w:r w:rsidR="00E10BED">
        <w:t xml:space="preserve"> </w:t>
      </w:r>
      <w:r w:rsidR="00FB76C6">
        <w:t>nolla tai yksi</w:t>
      </w:r>
      <w:r w:rsidR="00FB76C6" w:rsidRPr="00125567">
        <w:t xml:space="preserve"> [0..1] component</w:t>
      </w:r>
    </w:p>
    <w:p w14:paraId="55E98A27" w14:textId="6AD8D852" w:rsidR="00FB76C6" w:rsidRPr="00AE0334" w:rsidRDefault="00FB76C6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9" w:name="_Hlk496876071"/>
      <w:r>
        <w:fldChar w:fldCharType="begin"/>
      </w:r>
      <w:r w:rsidR="00611A1D">
        <w:instrText>HYPERLINK  \l "_Sfäärinen_voimakkuus_-"</w:instrText>
      </w:r>
      <w:r>
        <w:fldChar w:fldCharType="separate"/>
      </w:r>
      <w:r w:rsidRPr="00FB76C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bookmarkEnd w:id="139"/>
      <w:r>
        <w:t xml:space="preserve"> (</w:t>
      </w:r>
      <w:r w:rsidR="00FC16C1">
        <w:t>100</w:t>
      </w:r>
      <w:r>
        <w:t>) observation</w:t>
      </w:r>
    </w:p>
    <w:p w14:paraId="31112260" w14:textId="5D20D857" w:rsidR="00FC16C1" w:rsidRPr="00125567" w:rsidRDefault="00BB6CBB" w:rsidP="00FC16C1">
      <w:pPr>
        <w:pStyle w:val="Snt1"/>
      </w:pPr>
      <w:r>
        <w:t>6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796093DD" w14:textId="763861F5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40" w:name="_Hlk496876142"/>
      <w:r>
        <w:fldChar w:fldCharType="begin"/>
      </w:r>
      <w:r w:rsidR="00611A1D">
        <w:instrText>HYPERLINK  \l "_Sylinterivoimakkuus_-_observation"</w:instrText>
      </w:r>
      <w:r>
        <w:fldChar w:fldCharType="separate"/>
      </w:r>
      <w:r w:rsidRPr="00FC16C1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>
        <w:t xml:space="preserve"> </w:t>
      </w:r>
      <w:bookmarkEnd w:id="140"/>
      <w:r>
        <w:t>(101) observation</w:t>
      </w:r>
    </w:p>
    <w:p w14:paraId="0C7B279C" w14:textId="27D9BC38" w:rsidR="00FC16C1" w:rsidRPr="00125567" w:rsidRDefault="00BB6CBB" w:rsidP="00FC16C1">
      <w:pPr>
        <w:pStyle w:val="Snt1"/>
      </w:pPr>
      <w:r>
        <w:t>7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6BAB3135" w14:textId="562BAC52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>1..1</w:t>
      </w:r>
      <w:bookmarkStart w:id="141" w:name="_Hlk496876170"/>
      <w:r w:rsidRPr="00AE0334">
        <w:t xml:space="preserve">] </w:t>
      </w:r>
      <w:hyperlink w:anchor="_Sylinterilinssin_akselisuunta_-" w:history="1">
        <w:r w:rsidRPr="00FC16C1">
          <w:rPr>
            <w:rStyle w:val="Hyperlinkki"/>
          </w:rPr>
          <w:t>Sylinterilinssin akselisuunta</w:t>
        </w:r>
      </w:hyperlink>
      <w:bookmarkEnd w:id="141"/>
      <w:r>
        <w:t xml:space="preserve"> (102) observation</w:t>
      </w:r>
    </w:p>
    <w:p w14:paraId="5BAB2663" w14:textId="234AE0F6" w:rsidR="00FC16C1" w:rsidRPr="00125567" w:rsidRDefault="00BB6CBB" w:rsidP="00FC16C1">
      <w:pPr>
        <w:pStyle w:val="Snt1"/>
      </w:pPr>
      <w:r>
        <w:t>8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FEC8AEA" w14:textId="71C49C5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" w:history="1">
        <w:r w:rsidRPr="00FC16C1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5F28622B" w14:textId="5F5CF2A8" w:rsidR="00FC16C1" w:rsidRPr="00125567" w:rsidRDefault="00BB6CBB" w:rsidP="00FC16C1">
      <w:pPr>
        <w:pStyle w:val="Snt1"/>
      </w:pPr>
      <w:r>
        <w:t>9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1341EBBC" w14:textId="64B9F6C6" w:rsidR="004254F0" w:rsidRPr="00AE0334" w:rsidRDefault="00FC16C1" w:rsidP="004254F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" w:history="1">
        <w:r w:rsidRPr="00FC16C1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557D83BD" w14:textId="4D3CEE68" w:rsidR="00FC16C1" w:rsidRPr="00125567" w:rsidRDefault="00BB6CBB" w:rsidP="00FC16C1">
      <w:pPr>
        <w:pStyle w:val="Snt1"/>
      </w:pPr>
      <w:r>
        <w:t>1</w:t>
      </w:r>
      <w:r w:rsidR="0006179D">
        <w:t>0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B33BCC1" w14:textId="3D052FD6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42" w:name="_Hlk496876254"/>
      <w:r>
        <w:fldChar w:fldCharType="begin"/>
      </w:r>
      <w:r w:rsidR="00611A1D">
        <w:instrText>HYPERLINK  \l "_Vertikaalisen_prismakorjauksen_määr"</w:instrText>
      </w:r>
      <w:r>
        <w:fldChar w:fldCharType="separate"/>
      </w:r>
      <w:r w:rsidRPr="00FC16C1">
        <w:rPr>
          <w:rStyle w:val="Hyperlinkki"/>
        </w:rPr>
        <w:t>Vertikaalisen prismakorjauksen määrä</w:t>
      </w:r>
      <w:r>
        <w:rPr>
          <w:rStyle w:val="Hyperlinkki"/>
        </w:rPr>
        <w:fldChar w:fldCharType="end"/>
      </w:r>
      <w:r>
        <w:t xml:space="preserve"> </w:t>
      </w:r>
      <w:bookmarkEnd w:id="142"/>
      <w:r>
        <w:t>(105) observation</w:t>
      </w:r>
    </w:p>
    <w:p w14:paraId="244267D6" w14:textId="3592FBE0" w:rsidR="00FC16C1" w:rsidRPr="00125567" w:rsidRDefault="00FC16C1" w:rsidP="00FC16C1">
      <w:pPr>
        <w:pStyle w:val="Snt1"/>
      </w:pPr>
      <w:r>
        <w:t>1</w:t>
      </w:r>
      <w:r w:rsidR="0006179D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96486C" w14:textId="67885250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kann" w:history="1">
        <w:r w:rsidRPr="00FC16C1">
          <w:rPr>
            <w:rStyle w:val="Hyperlinkki"/>
          </w:rPr>
          <w:t>Vertikaalisen prismakorjauksen kannan suunta</w:t>
        </w:r>
      </w:hyperlink>
      <w:r>
        <w:t xml:space="preserve"> (106) observation</w:t>
      </w:r>
    </w:p>
    <w:p w14:paraId="299F7E62" w14:textId="649F8373" w:rsidR="0006179D" w:rsidRPr="00125567" w:rsidRDefault="0006179D" w:rsidP="0006179D">
      <w:pPr>
        <w:pStyle w:val="Snt1"/>
      </w:pPr>
      <w:r>
        <w:t>12</w:t>
      </w:r>
      <w:r w:rsidRPr="00125567">
        <w:t xml:space="preserve"> VAPAAEHTOINEN </w:t>
      </w:r>
      <w:r>
        <w:t>nolla tai yksi</w:t>
      </w:r>
      <w:r w:rsidRPr="00125567">
        <w:t xml:space="preserve"> [0..1] component</w:t>
      </w:r>
    </w:p>
    <w:p w14:paraId="66C049AB" w14:textId="4202A790" w:rsidR="0006179D" w:rsidRPr="00AE0334" w:rsidRDefault="0006179D" w:rsidP="0006179D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" w:history="1">
        <w:r>
          <w:rPr>
            <w:rStyle w:val="Hyperlinkki"/>
          </w:rPr>
          <w:t>P</w:t>
        </w:r>
        <w:r w:rsidRPr="00FC16C1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51BEA6B1" w14:textId="34E5786A" w:rsidR="00677198" w:rsidRDefault="00677198" w:rsidP="00677198">
      <w:pPr>
        <w:pStyle w:val="Snt1"/>
      </w:pPr>
      <w:r>
        <w:t xml:space="preserve">13. VAPAAEHTOINEN nolla tai yksi </w:t>
      </w:r>
      <w:r w:rsidRPr="00125567">
        <w:t>[0..1]</w:t>
      </w:r>
      <w:r>
        <w:t xml:space="preserve"> component</w:t>
      </w:r>
    </w:p>
    <w:p w14:paraId="1A0DAFDE" w14:textId="3603133E" w:rsidR="00677198" w:rsidRPr="00AE0334" w:rsidRDefault="00677198" w:rsidP="00677198">
      <w:pPr>
        <w:pStyle w:val="Snt2"/>
      </w:pPr>
      <w:r>
        <w:t>a. PAKOLLINEN yksi [</w:t>
      </w:r>
      <w:r w:rsidRPr="00AE0334">
        <w:t>1..1]</w:t>
      </w:r>
      <w:r>
        <w:t xml:space="preserve"> </w:t>
      </w:r>
      <w:hyperlink w:anchor="_Prismakorjauksen_kannan_suunta" w:history="1">
        <w:r w:rsidR="0006179D">
          <w:rPr>
            <w:rStyle w:val="Hyperlinkki"/>
          </w:rPr>
          <w:t>P</w:t>
        </w:r>
        <w:r w:rsidR="0006179D" w:rsidRPr="00CF3382">
          <w:rPr>
            <w:rStyle w:val="Hyperlinkki"/>
          </w:rPr>
          <w:t>rismakorjauksen kannan suunta asteina</w:t>
        </w:r>
      </w:hyperlink>
      <w:r>
        <w:t xml:space="preserve"> (</w:t>
      </w:r>
      <w:r w:rsidR="0006179D">
        <w:t>115</w:t>
      </w:r>
      <w:r>
        <w:t>) observation</w:t>
      </w:r>
    </w:p>
    <w:p w14:paraId="00F50B79" w14:textId="3D223A3F" w:rsidR="0087303D" w:rsidRDefault="0087303D" w:rsidP="00FC16C1">
      <w:pPr>
        <w:pStyle w:val="Snt1"/>
      </w:pPr>
    </w:p>
    <w:p w14:paraId="1DDCD036" w14:textId="38BBEB7E" w:rsidR="0087303D" w:rsidRPr="0087303D" w:rsidRDefault="0087303D" w:rsidP="00FC16C1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="0006179D" w:rsidRPr="0006179D">
        <w:t xml:space="preserve">Prismakorjauksen </w:t>
      </w:r>
      <w:r w:rsidR="0006179D">
        <w:t>tiedot annetaan joko vaikutussuunnittain (103&amp;104, 105&amp;106) tai tarkkana asteena (114&amp;115)</w:t>
      </w:r>
    </w:p>
    <w:p w14:paraId="41613D10" w14:textId="77777777" w:rsidR="0087303D" w:rsidRDefault="0087303D" w:rsidP="00FC16C1">
      <w:pPr>
        <w:pStyle w:val="Snt1"/>
      </w:pPr>
    </w:p>
    <w:p w14:paraId="5F5EEAA9" w14:textId="24A0A185" w:rsidR="00FC16C1" w:rsidRPr="00125567" w:rsidRDefault="00FC16C1" w:rsidP="00FC16C1">
      <w:pPr>
        <w:pStyle w:val="Snt1"/>
      </w:pPr>
      <w:r>
        <w:t>1</w:t>
      </w:r>
      <w:r w:rsidR="00677198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75D32C1" w14:textId="66E2EB4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ukulisä_-_observation" w:history="1">
        <w:r>
          <w:rPr>
            <w:rStyle w:val="Hyperlinkki"/>
          </w:rPr>
          <w:t>Lukulisä</w:t>
        </w:r>
      </w:hyperlink>
      <w:r>
        <w:t xml:space="preserve"> (107) observation</w:t>
      </w:r>
    </w:p>
    <w:p w14:paraId="46E3A872" w14:textId="46B751E4" w:rsidR="00FC16C1" w:rsidRPr="00125567" w:rsidRDefault="00FC16C1" w:rsidP="00FC16C1">
      <w:pPr>
        <w:pStyle w:val="Snt1"/>
      </w:pPr>
      <w:r>
        <w:t>1</w:t>
      </w:r>
      <w:r w:rsidR="00677198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6C2015F" w14:textId="4311FBB4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" w:history="1">
        <w:r w:rsidRPr="00FC16C1">
          <w:rPr>
            <w:rStyle w:val="Hyperlinkki"/>
          </w:rPr>
          <w:t>Näöntarkkuus kauas</w:t>
        </w:r>
      </w:hyperlink>
      <w:r>
        <w:t xml:space="preserve"> (108) observation</w:t>
      </w:r>
    </w:p>
    <w:p w14:paraId="7F967882" w14:textId="089F036F" w:rsidR="00FC16C1" w:rsidRPr="00125567" w:rsidRDefault="00FC16C1" w:rsidP="00FC16C1">
      <w:pPr>
        <w:pStyle w:val="Snt1"/>
      </w:pPr>
      <w:r>
        <w:t>1</w:t>
      </w:r>
      <w:r w:rsidR="00677198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A9A14B4" w14:textId="14A619D9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" w:history="1">
        <w:r w:rsidRPr="00FC16C1">
          <w:rPr>
            <w:rStyle w:val="Hyperlinkki"/>
          </w:rPr>
          <w:t>Lähinäöntarkkuus</w:t>
        </w:r>
      </w:hyperlink>
      <w:r>
        <w:t xml:space="preserve"> (109) observation</w:t>
      </w:r>
    </w:p>
    <w:p w14:paraId="0037C34C" w14:textId="1C5C40D6" w:rsidR="00FC16C1" w:rsidRPr="00125567" w:rsidRDefault="00FC16C1" w:rsidP="00FC16C1">
      <w:pPr>
        <w:pStyle w:val="Snt1"/>
      </w:pPr>
      <w:r>
        <w:t>1</w:t>
      </w:r>
      <w:r w:rsidR="00677198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4BE64A" w14:textId="7B9C9EA7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-_observation" w:history="1">
        <w:r>
          <w:rPr>
            <w:rStyle w:val="Hyperlinkki"/>
          </w:rPr>
          <w:t>Näöntarkkuus</w:t>
        </w:r>
      </w:hyperlink>
      <w:r w:rsidR="005F54DA">
        <w:rPr>
          <w:rStyle w:val="Hyperlinkki"/>
        </w:rPr>
        <w:t xml:space="preserve"> vapaamuotoisena tekstinä</w:t>
      </w:r>
      <w:r>
        <w:t xml:space="preserve"> (110) observation</w:t>
      </w:r>
    </w:p>
    <w:p w14:paraId="5676F701" w14:textId="6B520C5F" w:rsidR="00FC16C1" w:rsidRPr="00125567" w:rsidRDefault="00FC16C1" w:rsidP="00FC16C1">
      <w:pPr>
        <w:pStyle w:val="Snt1"/>
      </w:pPr>
      <w:r>
        <w:t>1</w:t>
      </w:r>
      <w:r w:rsidR="00677198"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CEEC312" w14:textId="60E901A3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" w:history="1">
        <w:r>
          <w:rPr>
            <w:rStyle w:val="Hyperlinkki"/>
          </w:rPr>
          <w:t>Pintaväli</w:t>
        </w:r>
      </w:hyperlink>
      <w:r>
        <w:t xml:space="preserve"> (111) observation</w:t>
      </w:r>
    </w:p>
    <w:p w14:paraId="19CF713F" w14:textId="1A55F1BA" w:rsidR="00FC16C1" w:rsidRPr="00125567" w:rsidRDefault="00FC16C1" w:rsidP="00FC16C1">
      <w:pPr>
        <w:pStyle w:val="Snt1"/>
      </w:pPr>
      <w:r>
        <w:t>1</w:t>
      </w:r>
      <w:r w:rsidR="00677198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63831E3" w14:textId="79E196BC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" w:history="1">
        <w:r w:rsidRPr="00FC16C1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143" w:name="_Yhteyshenkilön_nimi_observation"/>
    <w:bookmarkStart w:id="144" w:name="_Sfäärinen_voimakkuus_-"/>
    <w:bookmarkEnd w:id="143"/>
    <w:bookmarkEnd w:id="144"/>
    <w:p w14:paraId="7A1F0206" w14:textId="3A069129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5" w:name="_Toc498613767"/>
      <w:bookmarkStart w:id="146" w:name="_Toc525564904"/>
      <w:r w:rsidR="00E10866" w:rsidRPr="00E10866">
        <w:rPr>
          <w:rStyle w:val="Hyperlinkki"/>
        </w:rPr>
        <w:t>Sfäärinen 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5"/>
      <w:bookmarkEnd w:id="146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E51ACD" w14:paraId="6D9CFBAA" w14:textId="77777777" w:rsidTr="00627942">
        <w:tc>
          <w:tcPr>
            <w:tcW w:w="9236" w:type="dxa"/>
          </w:tcPr>
          <w:p w14:paraId="767B273B" w14:textId="4C17229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0B788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/component/organizer 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060D7738" w14:textId="139E9B1A" w:rsidR="00BB6CBB" w:rsidRPr="00AE0334" w:rsidRDefault="00BB6CBB" w:rsidP="00BB6CBB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9580A6E" w14:textId="77777777" w:rsidR="00BB6CBB" w:rsidRDefault="00BB6CBB" w:rsidP="00BB6CBB">
      <w:pPr>
        <w:pStyle w:val="Snt1"/>
      </w:pPr>
      <w:r>
        <w:t>3. PAKOLLINEN yksi [1..1] text</w:t>
      </w:r>
    </w:p>
    <w:p w14:paraId="219512DA" w14:textId="77777777" w:rsidR="00BB6CBB" w:rsidRDefault="00BB6CBB" w:rsidP="00BB6CBB">
      <w:pPr>
        <w:pStyle w:val="Snt2"/>
      </w:pPr>
      <w:r>
        <w:t>a. PAKOLLINEN yksi [1..1] reference/@value, viitattavan näyttömuoto-osion xml-ID annetaan II-tietotyypillä</w:t>
      </w:r>
    </w:p>
    <w:p w14:paraId="67BC4B83" w14:textId="3FD3A8E0" w:rsidR="00BB6CBB" w:rsidRPr="000B1BE8" w:rsidRDefault="00BB6CBB" w:rsidP="00BB6CBB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</w:t>
      </w:r>
      <w:r w:rsidR="00C93E49">
        <w:t>)</w:t>
      </w:r>
    </w:p>
    <w:p w14:paraId="7AAAC73A" w14:textId="6F54FD46" w:rsidR="00BB6CBB" w:rsidRDefault="00BB6CBB" w:rsidP="00BB6CBB">
      <w:pPr>
        <w:pStyle w:val="Snt1"/>
      </w:pPr>
      <w:r>
        <w:lastRenderedPageBreak/>
        <w:t xml:space="preserve">5. </w:t>
      </w:r>
      <w:r w:rsidR="00E10BED">
        <w:t xml:space="preserve">VAPAAEHTOINEN nolla tai </w:t>
      </w:r>
      <w:r>
        <w:t>yksi [</w:t>
      </w:r>
      <w:r w:rsidR="00E10BED">
        <w:t>0</w:t>
      </w:r>
      <w:r>
        <w:t xml:space="preserve">..1] methodCode, arvo annetaan luokituksesta </w:t>
      </w:r>
      <w:r w:rsidR="00490494"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6134979" w14:textId="491D8CB6" w:rsidR="00F878B3" w:rsidRDefault="00490494" w:rsidP="00F878B3">
      <w:pPr>
        <w:pStyle w:val="Snt1"/>
      </w:pPr>
      <w:r>
        <w:t>6</w:t>
      </w:r>
      <w:r w:rsidRPr="00490494">
        <w:t xml:space="preserve">. </w:t>
      </w:r>
      <w:r w:rsidR="00812F1C">
        <w:t xml:space="preserve">PAKOLLINEN </w:t>
      </w:r>
      <w:r w:rsidRPr="00490494">
        <w:t>yksi [</w:t>
      </w:r>
      <w:r w:rsidR="00812F1C"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7" w:name="_Yhteyshenkilön_puhelinnumero_observ"/>
    <w:bookmarkStart w:id="148" w:name="_Sylinterivoimakkuus_-_observation"/>
    <w:bookmarkEnd w:id="147"/>
    <w:bookmarkEnd w:id="148"/>
    <w:p w14:paraId="7A1F020F" w14:textId="20EE9EEA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9" w:name="_Toc498613768"/>
      <w:bookmarkStart w:id="150" w:name="_Toc525564905"/>
      <w:r w:rsidR="00E10866" w:rsidRPr="00E10866">
        <w:rPr>
          <w:rStyle w:val="Hyperlinkki"/>
        </w:rPr>
        <w:t>Sylinterivoimakkuus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9"/>
      <w:bookmarkEnd w:id="150"/>
      <w:r w:rsidR="00181274">
        <w:t xml:space="preserve"> </w:t>
      </w:r>
    </w:p>
    <w:tbl>
      <w:tblPr>
        <w:tblStyle w:val="TaulukkoRuudukko"/>
        <w:tblW w:w="890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E51ACD" w14:paraId="654E42FF" w14:textId="77777777" w:rsidTr="00500296">
        <w:trPr>
          <w:trHeight w:val="419"/>
        </w:trPr>
        <w:tc>
          <w:tcPr>
            <w:tcW w:w="8902" w:type="dxa"/>
          </w:tcPr>
          <w:p w14:paraId="43DEA85D" w14:textId="112DF67D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025578E8" w14:textId="77777777" w:rsidR="00370659" w:rsidRPr="00E00C31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51DA623D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F7A75C" w14:textId="17B18F2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4DC4F29" w14:textId="77777777" w:rsidR="00812F1C" w:rsidRDefault="00812F1C" w:rsidP="00812F1C">
      <w:pPr>
        <w:pStyle w:val="Snt1"/>
      </w:pPr>
      <w:r>
        <w:t>3. PAKOLLINEN yksi [1..1] text</w:t>
      </w:r>
    </w:p>
    <w:p w14:paraId="22D5B07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ADF6D2A" w14:textId="32F6B24B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bookmarkStart w:id="151" w:name="_Hlk507752032"/>
      <w:r w:rsidR="00C93E49">
        <w:t>arvo annetaan</w:t>
      </w:r>
      <w:r w:rsidR="001E1FED">
        <w:t xml:space="preserve"> PQ-tietotyypillä</w:t>
      </w:r>
      <w:bookmarkEnd w:id="151"/>
      <w:r w:rsidR="001E1FED">
        <w:t>, yksikkö [diop] (diopteri)</w:t>
      </w:r>
    </w:p>
    <w:p w14:paraId="1EFFE5B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D1740D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52" w:name="_Yhteyshenkilön_suhde_potilaaseen"/>
    <w:bookmarkStart w:id="153" w:name="_Sylinterilinssin_akselisuunta_-"/>
    <w:bookmarkEnd w:id="152"/>
    <w:bookmarkEnd w:id="153"/>
    <w:p w14:paraId="7A1F0218" w14:textId="752006E1" w:rsidR="00815A0E" w:rsidRP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54" w:name="_Toc498613769"/>
      <w:bookmarkStart w:id="155" w:name="_Toc525564906"/>
      <w:r w:rsidR="00E10866" w:rsidRPr="00E10866">
        <w:rPr>
          <w:rStyle w:val="Hyperlinkki"/>
        </w:rPr>
        <w:t>Sylinterilinssin akselisuunta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54"/>
      <w:bookmarkEnd w:id="155"/>
    </w:p>
    <w:tbl>
      <w:tblPr>
        <w:tblStyle w:val="TaulukkoRuudukko"/>
        <w:tblW w:w="8945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E51ACD" w14:paraId="51A51333" w14:textId="77777777" w:rsidTr="00500296">
        <w:trPr>
          <w:trHeight w:val="419"/>
        </w:trPr>
        <w:tc>
          <w:tcPr>
            <w:tcW w:w="8945" w:type="dxa"/>
          </w:tcPr>
          <w:p w14:paraId="3A57D473" w14:textId="58455B0C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546DE7E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766A1B3" w14:textId="62E3E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7561183" w14:textId="77777777" w:rsidR="00812F1C" w:rsidRDefault="00812F1C" w:rsidP="00812F1C">
      <w:pPr>
        <w:pStyle w:val="Snt1"/>
      </w:pPr>
      <w:r>
        <w:t>3. PAKOLLINEN yksi [1..1] text</w:t>
      </w:r>
    </w:p>
    <w:p w14:paraId="1BEAC55B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18A1E3B7" w14:textId="1D9230A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77BCB53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9136405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56" w:name="_Horisontaalisen_prismakorjauksen_mä"/>
    <w:bookmarkEnd w:id="156"/>
    <w:p w14:paraId="16837A85" w14:textId="07AC7F99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57" w:name="_Toc498613770"/>
      <w:bookmarkStart w:id="158" w:name="_Toc525564907"/>
      <w:r>
        <w:rPr>
          <w:rStyle w:val="Hyperlinkki"/>
        </w:rPr>
        <w:t>H</w:t>
      </w:r>
      <w:r w:rsidRPr="00E10866">
        <w:rPr>
          <w:rStyle w:val="Hyperlinkki"/>
        </w:rPr>
        <w:t>orisontaalisen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57"/>
      <w:bookmarkEnd w:id="1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12BF9E58" w14:textId="77777777" w:rsidTr="00812F1C">
        <w:tc>
          <w:tcPr>
            <w:tcW w:w="9236" w:type="dxa"/>
          </w:tcPr>
          <w:p w14:paraId="4CFFF750" w14:textId="316A4C88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C2A471F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04EED8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9F71162" w14:textId="1BF0296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662CD37" w14:textId="77777777" w:rsidR="00812F1C" w:rsidRDefault="00812F1C" w:rsidP="00812F1C">
      <w:pPr>
        <w:pStyle w:val="Snt1"/>
      </w:pPr>
      <w:r>
        <w:t>3. PAKOLLINEN yksi [1..1] text</w:t>
      </w:r>
    </w:p>
    <w:p w14:paraId="4767B768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0F3F781" w14:textId="295855C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73F0C17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87F4C0E" w14:textId="7C87DC36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5CEBAD2" w14:textId="77777777" w:rsidR="0006179D" w:rsidRDefault="0006179D" w:rsidP="0006179D">
      <w:pPr>
        <w:pStyle w:val="Snt1"/>
      </w:pPr>
    </w:p>
    <w:p w14:paraId="0318004D" w14:textId="2DD72E0F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Pr="008238BD">
        <w:t xml:space="preserve">, mikäli </w:t>
      </w:r>
      <w:r w:rsidR="00500296">
        <w:t>p</w:t>
      </w:r>
      <w:r w:rsidR="00A9176C">
        <w:t xml:space="preserve">rismakorjauksen </w:t>
      </w:r>
      <w:r w:rsidRPr="008238BD">
        <w:t xml:space="preserve">kannan suunta </w:t>
      </w:r>
      <w:r w:rsidR="00A9176C">
        <w:t xml:space="preserve">(115) </w:t>
      </w:r>
      <w:r w:rsidRPr="008238BD">
        <w:t>annetaan asteina</w:t>
      </w:r>
    </w:p>
    <w:bookmarkStart w:id="159" w:name="_Horisontaalisen_prismakorjauksen_ka"/>
    <w:bookmarkEnd w:id="159"/>
    <w:p w14:paraId="31A5F4EB" w14:textId="3CD26F65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60" w:name="_Toc498613771"/>
      <w:bookmarkStart w:id="161" w:name="_Toc525564908"/>
      <w:r w:rsidRPr="00E10866">
        <w:rPr>
          <w:rStyle w:val="Hyperlinkki"/>
        </w:rPr>
        <w:t>Horisontaalisen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60"/>
      <w:bookmarkEnd w:id="1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291D3A54" w14:textId="77777777" w:rsidTr="00812F1C">
        <w:tc>
          <w:tcPr>
            <w:tcW w:w="9236" w:type="dxa"/>
          </w:tcPr>
          <w:p w14:paraId="46B1ABEB" w14:textId="0C86A182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615367D4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5804CA87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ADA8531" w14:textId="5DF58D9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3C349513" w14:textId="77777777" w:rsidR="00812F1C" w:rsidRDefault="00812F1C" w:rsidP="00812F1C">
      <w:pPr>
        <w:pStyle w:val="Snt1"/>
      </w:pPr>
      <w:r>
        <w:t>3. PAKOLLINEN yksi [1..1] text</w:t>
      </w:r>
    </w:p>
    <w:p w14:paraId="4847BF70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0387F4BF" w14:textId="7A31662E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60A0F23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4E892C" w14:textId="09BEDB95" w:rsidR="00E00C31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9FA8E5C" w14:textId="33F13EB8" w:rsidR="008238BD" w:rsidRDefault="008238BD" w:rsidP="00812F1C">
      <w:pPr>
        <w:pStyle w:val="Snt1"/>
      </w:pPr>
    </w:p>
    <w:p w14:paraId="48FFDED4" w14:textId="330ECEFD" w:rsidR="008238BD" w:rsidRPr="008238BD" w:rsidRDefault="008238BD" w:rsidP="00812F1C">
      <w:pPr>
        <w:pStyle w:val="Snt1"/>
        <w:rPr>
          <w:b/>
        </w:rPr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62" w:name="_Horisontaalisen_prismakorjauksen_ka_7"/>
    <w:bookmarkStart w:id="163" w:name="_Toc508731599"/>
    <w:bookmarkStart w:id="164" w:name="_Toc509932494"/>
    <w:bookmarkStart w:id="165" w:name="_Toc508731602"/>
    <w:bookmarkStart w:id="166" w:name="_Toc509932497"/>
    <w:bookmarkStart w:id="167" w:name="_Toc508731603"/>
    <w:bookmarkStart w:id="168" w:name="_Toc509932498"/>
    <w:bookmarkStart w:id="169" w:name="_Toc508731604"/>
    <w:bookmarkStart w:id="170" w:name="_Toc509932499"/>
    <w:bookmarkStart w:id="171" w:name="_Toc508731605"/>
    <w:bookmarkStart w:id="172" w:name="_Toc509932500"/>
    <w:bookmarkStart w:id="173" w:name="_Toc508731606"/>
    <w:bookmarkStart w:id="174" w:name="_Toc509932501"/>
    <w:bookmarkStart w:id="175" w:name="_Toc508731607"/>
    <w:bookmarkStart w:id="176" w:name="_Toc509932502"/>
    <w:bookmarkStart w:id="177" w:name="_Toc508731608"/>
    <w:bookmarkStart w:id="178" w:name="_Toc509932503"/>
    <w:bookmarkStart w:id="179" w:name="_Toc508731609"/>
    <w:bookmarkStart w:id="180" w:name="_Toc509932504"/>
    <w:bookmarkStart w:id="181" w:name="_Toc508731610"/>
    <w:bookmarkStart w:id="182" w:name="_Toc509932505"/>
    <w:bookmarkStart w:id="183" w:name="_Toc508731611"/>
    <w:bookmarkStart w:id="184" w:name="_Toc509932506"/>
    <w:bookmarkStart w:id="185" w:name="_Vertikaalisen_prismakorjauksen_määr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p w14:paraId="7B908150" w14:textId="283C0D51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6" w:name="_Toc498613772"/>
      <w:bookmarkStart w:id="187" w:name="_Toc525564909"/>
      <w:r w:rsidRPr="00E10866">
        <w:rPr>
          <w:rStyle w:val="Hyperlinkki"/>
        </w:rPr>
        <w:t>Verti</w:t>
      </w:r>
      <w:r>
        <w:rPr>
          <w:rStyle w:val="Hyperlinkki"/>
        </w:rPr>
        <w:t>kaalisen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6"/>
      <w:bookmarkEnd w:id="1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1BDB4F7C" w14:textId="77777777" w:rsidTr="00812F1C">
        <w:tc>
          <w:tcPr>
            <w:tcW w:w="9236" w:type="dxa"/>
          </w:tcPr>
          <w:p w14:paraId="71BDDD2F" w14:textId="5DB2B65C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78501D1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820DB84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F922720" w14:textId="7EF91A9F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  <w:r w:rsidR="00414A9E">
        <w:t xml:space="preserve"> </w:t>
      </w:r>
    </w:p>
    <w:p w14:paraId="04F3DE1B" w14:textId="77777777" w:rsidR="00812F1C" w:rsidRDefault="00812F1C" w:rsidP="00812F1C">
      <w:pPr>
        <w:pStyle w:val="Snt1"/>
      </w:pPr>
      <w:r>
        <w:t>3. PAKOLLINEN yksi [1..1] text</w:t>
      </w:r>
    </w:p>
    <w:p w14:paraId="1A9C5F5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C035D68" w14:textId="41A4DFB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08CB943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FA7E28" w14:textId="390868B5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12A5C471" w14:textId="145F98B5" w:rsidR="0006179D" w:rsidRDefault="0006179D" w:rsidP="00812F1C">
      <w:pPr>
        <w:pStyle w:val="Snt1"/>
      </w:pPr>
    </w:p>
    <w:p w14:paraId="32722442" w14:textId="5A279C12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88" w:name="_Vertikaalisen_prismakorjauksen_kann"/>
    <w:bookmarkEnd w:id="188"/>
    <w:p w14:paraId="16A9250A" w14:textId="6D8D0DC0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9" w:name="_Toc498613773"/>
      <w:bookmarkStart w:id="190" w:name="_Toc525564910"/>
      <w:r w:rsidRPr="00E10866">
        <w:rPr>
          <w:rStyle w:val="Hyperlinkki"/>
        </w:rPr>
        <w:t>Vertikaalisen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9"/>
      <w:bookmarkEnd w:id="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52E760F4" w14:textId="77777777" w:rsidTr="00812F1C">
        <w:tc>
          <w:tcPr>
            <w:tcW w:w="9236" w:type="dxa"/>
          </w:tcPr>
          <w:p w14:paraId="71FEB15E" w14:textId="2B44FD04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17F4995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75C68761" w14:textId="77777777" w:rsidR="00812F1C" w:rsidRPr="0003454B" w:rsidRDefault="00812F1C" w:rsidP="00812F1C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449D35" w14:textId="19C402FA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4F4FD597" w14:textId="77777777" w:rsidR="00812F1C" w:rsidRDefault="00812F1C" w:rsidP="00812F1C">
      <w:pPr>
        <w:pStyle w:val="Snt1"/>
      </w:pPr>
      <w:r>
        <w:t>3. PAKOLLINEN yksi [1..1] text</w:t>
      </w:r>
    </w:p>
    <w:p w14:paraId="44C1EBC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5E801188" w14:textId="5FCCE82C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5E14E6B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266F1AC" w14:textId="352BCBF3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C3C080F" w14:textId="1BECE2E7" w:rsidR="005F54DA" w:rsidRDefault="005F54DA" w:rsidP="00812F1C">
      <w:pPr>
        <w:pStyle w:val="Snt1"/>
      </w:pPr>
    </w:p>
    <w:p w14:paraId="69C97EF3" w14:textId="3C9B486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91" w:name="_Prismakorjauksen_määrä_-"/>
    <w:bookmarkEnd w:id="191"/>
    <w:p w14:paraId="5699F6B3" w14:textId="69D49D51" w:rsidR="0006179D" w:rsidRPr="00815A0E" w:rsidRDefault="0006179D" w:rsidP="0006179D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2" w:name="_Toc525564911"/>
      <w:r>
        <w:rPr>
          <w:rStyle w:val="Hyperlinkki"/>
        </w:rPr>
        <w:t>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6179D" w:rsidRPr="00E51ACD" w14:paraId="10A82C6D" w14:textId="77777777" w:rsidTr="001841E2">
        <w:tc>
          <w:tcPr>
            <w:tcW w:w="9236" w:type="dxa"/>
          </w:tcPr>
          <w:p w14:paraId="6B9A11C2" w14:textId="77777777" w:rsidR="0006179D" w:rsidRPr="00A878B7" w:rsidRDefault="0006179D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EBD0946" w14:textId="77777777" w:rsidR="0006179D" w:rsidRPr="00370659" w:rsidRDefault="0006179D" w:rsidP="0006179D">
      <w:pPr>
        <w:pStyle w:val="Snt1"/>
        <w:ind w:left="0" w:firstLine="0"/>
        <w:rPr>
          <w:lang w:val="en-US"/>
        </w:rPr>
      </w:pPr>
    </w:p>
    <w:p w14:paraId="55197455" w14:textId="77777777" w:rsidR="0006179D" w:rsidRPr="0003454B" w:rsidRDefault="0006179D" w:rsidP="000617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90B9AB" w14:textId="7150D228" w:rsidR="0006179D" w:rsidRPr="00AE0334" w:rsidRDefault="0006179D" w:rsidP="0006179D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 xml:space="preserve">1.2.246.537.6.891 </w:t>
      </w:r>
      <w:r w:rsidRPr="00FB76C6">
        <w:t>Optometria/Tietosisältö - Refraktio</w:t>
      </w:r>
      <w:r w:rsidRPr="00AE0334">
        <w:t>)</w:t>
      </w:r>
      <w:r>
        <w:t xml:space="preserve"> </w:t>
      </w:r>
    </w:p>
    <w:p w14:paraId="672FB853" w14:textId="77777777" w:rsidR="0006179D" w:rsidRDefault="0006179D" w:rsidP="0006179D">
      <w:pPr>
        <w:pStyle w:val="Snt1"/>
      </w:pPr>
      <w:r>
        <w:t>3. PAKOLLINEN yksi [1..1] text</w:t>
      </w:r>
    </w:p>
    <w:p w14:paraId="2CBF34E0" w14:textId="77777777" w:rsidR="0006179D" w:rsidRDefault="0006179D" w:rsidP="0006179D">
      <w:pPr>
        <w:pStyle w:val="Snt2"/>
      </w:pPr>
      <w:r>
        <w:t>a. PAKOLLINEN yksi [1..1] reference/@value, viitattavan näyttömuoto-osion xml-ID annetaan II-tietotyypillä</w:t>
      </w:r>
    </w:p>
    <w:p w14:paraId="3E5C3E5B" w14:textId="6C37F4E8" w:rsidR="0006179D" w:rsidRPr="000B1BE8" w:rsidRDefault="0006179D" w:rsidP="0006179D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3D0FFBF" w14:textId="77777777" w:rsidR="0006179D" w:rsidRDefault="0006179D" w:rsidP="0006179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3F048A9" w14:textId="77777777" w:rsidR="0006179D" w:rsidRDefault="0006179D" w:rsidP="0006179D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0431E1FC" w14:textId="772C6D25" w:rsidR="0006179D" w:rsidRDefault="0006179D" w:rsidP="00812F1C">
      <w:pPr>
        <w:pStyle w:val="Snt1"/>
      </w:pPr>
    </w:p>
    <w:p w14:paraId="7E641AE6" w14:textId="2C35D73C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>,</w:t>
      </w:r>
      <w:r w:rsidRPr="008238BD">
        <w:t xml:space="preserve">, mikäli </w:t>
      </w:r>
      <w:r>
        <w:t>prismakorjauksen tiedot annetaan vaikutussuunnittain</w:t>
      </w:r>
      <w:r w:rsidR="00A9176C">
        <w:t xml:space="preserve"> (103&amp;104, 105&amp;106)</w:t>
      </w:r>
    </w:p>
    <w:bookmarkStart w:id="193" w:name="_Prismakorjauksen_kannan_suunta"/>
    <w:bookmarkEnd w:id="193"/>
    <w:p w14:paraId="407F76AC" w14:textId="2803B1D9" w:rsidR="00374BA8" w:rsidRPr="00815A0E" w:rsidRDefault="00006BD6" w:rsidP="007349C5">
      <w:pPr>
        <w:pStyle w:val="Otsikko6"/>
      </w:pPr>
      <w:r>
        <w:fldChar w:fldCharType="begin"/>
      </w:r>
      <w:r>
        <w:instrText xml:space="preserve"> HYPERLINK  \l "_Silmälasien_tai_piilolasien" </w:instrText>
      </w:r>
      <w:r>
        <w:fldChar w:fldCharType="separate"/>
      </w:r>
      <w:bookmarkStart w:id="194" w:name="_Toc525564912"/>
      <w:r w:rsidR="0006179D">
        <w:rPr>
          <w:rStyle w:val="Hyperlinkki"/>
        </w:rPr>
        <w:t>P</w:t>
      </w:r>
      <w:r w:rsidRPr="00006BD6">
        <w:rPr>
          <w:rStyle w:val="Hyperlinkki"/>
        </w:rPr>
        <w:t>rismakorjauksen kannan suunta</w:t>
      </w:r>
      <w:r w:rsidR="00374BA8" w:rsidRPr="00006BD6">
        <w:rPr>
          <w:rStyle w:val="Hyperlinkki"/>
        </w:rPr>
        <w:t xml:space="preserve"> asteina</w:t>
      </w:r>
      <w:r>
        <w:fldChar w:fldCharType="end"/>
      </w:r>
      <w:r w:rsidR="00374BA8" w:rsidRPr="00487841">
        <w:t xml:space="preserve"> </w:t>
      </w:r>
      <w:r w:rsidR="00374BA8">
        <w:t xml:space="preserve">- </w:t>
      </w:r>
      <w:r w:rsidR="00374BA8" w:rsidRPr="00487841">
        <w:t>observation</w:t>
      </w:r>
      <w:bookmarkEnd w:id="19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BA8" w:rsidRPr="00E51ACD" w14:paraId="7B24728E" w14:textId="77777777" w:rsidTr="00DD1FEC">
        <w:tc>
          <w:tcPr>
            <w:tcW w:w="9236" w:type="dxa"/>
          </w:tcPr>
          <w:p w14:paraId="74F8781A" w14:textId="77777777" w:rsidR="00374BA8" w:rsidRPr="00A878B7" w:rsidRDefault="00374BA8" w:rsidP="00DD1FE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04BAE31" w14:textId="77777777" w:rsidR="00374BA8" w:rsidRPr="00370659" w:rsidRDefault="00374BA8" w:rsidP="00374BA8">
      <w:pPr>
        <w:pStyle w:val="Snt1"/>
        <w:ind w:left="0" w:firstLine="0"/>
        <w:rPr>
          <w:lang w:val="en-US"/>
        </w:rPr>
      </w:pPr>
    </w:p>
    <w:p w14:paraId="32666A57" w14:textId="77777777" w:rsidR="00374BA8" w:rsidRPr="0003454B" w:rsidRDefault="00374BA8" w:rsidP="00374BA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E0A4B99" w14:textId="705F1F07" w:rsidR="00374BA8" w:rsidRPr="00AE0334" w:rsidRDefault="00374BA8" w:rsidP="00374BA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06179D">
        <w:t>15</w:t>
      </w:r>
      <w:r w:rsidRPr="00AE0334">
        <w:t>"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asteina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Pr="00FB76C6">
        <w:t>Optometria/Tietosisältö - Refraktio</w:t>
      </w:r>
      <w:r w:rsidRPr="00AE0334">
        <w:t>)</w:t>
      </w:r>
    </w:p>
    <w:p w14:paraId="0C02E4B5" w14:textId="77777777" w:rsidR="00374BA8" w:rsidRDefault="00374BA8" w:rsidP="00374BA8">
      <w:pPr>
        <w:pStyle w:val="Snt1"/>
      </w:pPr>
      <w:r>
        <w:t>3. PAKOLLINEN yksi [1..1] text</w:t>
      </w:r>
    </w:p>
    <w:p w14:paraId="660CA91A" w14:textId="77777777" w:rsidR="00374BA8" w:rsidRDefault="00374BA8" w:rsidP="00374BA8">
      <w:pPr>
        <w:pStyle w:val="Snt2"/>
      </w:pPr>
      <w:r>
        <w:t>a. PAKOLLINEN yksi [1..1] reference/@value, viitattavan näyttömuoto-osion xml-ID annetaan II-tietotyypillä</w:t>
      </w:r>
    </w:p>
    <w:p w14:paraId="0EC030E0" w14:textId="06575F84" w:rsidR="00374BA8" w:rsidRPr="000B1BE8" w:rsidRDefault="00374BA8" w:rsidP="00374BA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</w:t>
      </w:r>
      <w:r w:rsidR="00006BD6">
        <w:t>s</w:t>
      </w:r>
      <w:r w:rsidR="00D24DFA">
        <w:t xml:space="preserve">teina </w:t>
      </w:r>
      <w:r>
        <w:t>(</w:t>
      </w:r>
      <w:r w:rsidR="0006179D">
        <w:t>115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PQ-tietotyy</w:t>
      </w:r>
      <w:r w:rsidRPr="0003454B">
        <w:t>pillä</w:t>
      </w:r>
      <w:r w:rsidR="00D24DFA">
        <w:t>, yksikkö deg (aste)</w:t>
      </w:r>
    </w:p>
    <w:p w14:paraId="1D3838B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1E77663" w14:textId="08C13336" w:rsidR="00374BA8" w:rsidRDefault="00374BA8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6D65C21" w14:textId="03DBDDFD" w:rsidR="005F54DA" w:rsidRDefault="005F54DA" w:rsidP="00812F1C">
      <w:pPr>
        <w:pStyle w:val="Snt1"/>
      </w:pPr>
    </w:p>
    <w:p w14:paraId="5571615E" w14:textId="288EF2A3" w:rsidR="0006179D" w:rsidRDefault="0006179D" w:rsidP="0006179D">
      <w:pPr>
        <w:pStyle w:val="Snt1"/>
      </w:pPr>
      <w:r w:rsidRPr="008238BD">
        <w:rPr>
          <w:b/>
        </w:rPr>
        <w:t xml:space="preserve">Toteutusohje: </w:t>
      </w:r>
      <w:r w:rsidR="00A9176C" w:rsidRPr="00A9176C">
        <w:t>Tätä component.observation -rakennetta ei tuoteta ollenkaan,</w:t>
      </w:r>
      <w:r w:rsidRPr="008238BD">
        <w:t xml:space="preserve">, mikäli </w:t>
      </w:r>
      <w:r>
        <w:t>prismakorjauksen tiedot annetaan vaikutussuunnittain</w:t>
      </w:r>
      <w:r w:rsidR="00A9176C">
        <w:t xml:space="preserve"> (103&amp;104, 105&amp;106)</w:t>
      </w:r>
    </w:p>
    <w:bookmarkStart w:id="195" w:name="_Toc508731616"/>
    <w:bookmarkStart w:id="196" w:name="_Toc509932511"/>
    <w:bookmarkStart w:id="197" w:name="_Lukulisä_-_observation"/>
    <w:bookmarkEnd w:id="195"/>
    <w:bookmarkEnd w:id="196"/>
    <w:bookmarkEnd w:id="197"/>
    <w:p w14:paraId="1CF5DAF2" w14:textId="0B2853E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8" w:name="_Toc498613774"/>
      <w:bookmarkStart w:id="199" w:name="_Toc525564913"/>
      <w:r w:rsidRPr="00E10866">
        <w:rPr>
          <w:rStyle w:val="Hyperlinkki"/>
        </w:rPr>
        <w:t>Lukulisä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8"/>
      <w:bookmarkEnd w:id="1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25EE4E7A" w14:textId="77777777" w:rsidTr="00812F1C">
        <w:tc>
          <w:tcPr>
            <w:tcW w:w="9236" w:type="dxa"/>
          </w:tcPr>
          <w:p w14:paraId="1EDD2C04" w14:textId="29AB20DA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2455A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4085535A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DB7F8E" w14:textId="683014E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0B95EF3" w14:textId="77777777" w:rsidR="00812F1C" w:rsidRDefault="00812F1C" w:rsidP="00812F1C">
      <w:pPr>
        <w:pStyle w:val="Snt1"/>
      </w:pPr>
      <w:r>
        <w:t>3. PAKOLLINEN yksi [1..1] text</w:t>
      </w:r>
    </w:p>
    <w:p w14:paraId="427C6D7D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A812CC0" w14:textId="0978D11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F0D7CE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A6D74F" w14:textId="26B7D132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4E12EBF" w14:textId="605D3B58" w:rsidR="005F54DA" w:rsidRDefault="005F54DA" w:rsidP="00812F1C">
      <w:pPr>
        <w:pStyle w:val="Snt1"/>
      </w:pPr>
    </w:p>
    <w:p w14:paraId="73BA7D3A" w14:textId="62F59D99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200" w:name="_Näöntarkkuus_kauas_-"/>
    <w:bookmarkEnd w:id="200"/>
    <w:p w14:paraId="321BAD07" w14:textId="62526B87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1" w:name="_Toc498613775"/>
      <w:bookmarkStart w:id="202" w:name="_Toc525564914"/>
      <w:r w:rsidRPr="00E10866">
        <w:rPr>
          <w:rStyle w:val="Hyperlinkki"/>
        </w:rPr>
        <w:t>Näöntarkkuus kauas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1"/>
      <w:bookmarkEnd w:id="2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57BA500A" w14:textId="77777777" w:rsidTr="00812F1C">
        <w:tc>
          <w:tcPr>
            <w:tcW w:w="9236" w:type="dxa"/>
          </w:tcPr>
          <w:p w14:paraId="6AC9B890" w14:textId="1D59E048" w:rsidR="00E10866" w:rsidRPr="00A878B7" w:rsidRDefault="00714E09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219D86D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28E4D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42C830" w14:textId="6D00BE5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5068D5E" w14:textId="77777777" w:rsidR="00812F1C" w:rsidRDefault="00812F1C" w:rsidP="00812F1C">
      <w:pPr>
        <w:pStyle w:val="Snt1"/>
      </w:pPr>
      <w:r>
        <w:t>3. PAKOLLINEN yksi [1..1] text</w:t>
      </w:r>
    </w:p>
    <w:p w14:paraId="6769FDE7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683E6DF1" w14:textId="5ADD13C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1E82D69E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7648BF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3" w:name="_Lähinäöntarkkuus_-_observation"/>
    <w:bookmarkEnd w:id="203"/>
    <w:p w14:paraId="52967103" w14:textId="615C2F63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4" w:name="_Toc498613776"/>
      <w:bookmarkStart w:id="205" w:name="_Toc525564915"/>
      <w:r>
        <w:rPr>
          <w:rStyle w:val="Hyperlinkki"/>
        </w:rPr>
        <w:t>Lähinäöntarkkuus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4"/>
      <w:bookmarkEnd w:id="2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24E0C2B5" w14:textId="77777777" w:rsidTr="00812F1C">
        <w:tc>
          <w:tcPr>
            <w:tcW w:w="9236" w:type="dxa"/>
          </w:tcPr>
          <w:p w14:paraId="707A74D3" w14:textId="70734CEC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D9A5D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4E67F7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B4ED32" w14:textId="1D3F1B82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280F38">
        <w:t>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CFC5F64" w14:textId="77777777" w:rsidR="00812F1C" w:rsidRDefault="00812F1C" w:rsidP="00812F1C">
      <w:pPr>
        <w:pStyle w:val="Snt1"/>
      </w:pPr>
      <w:r>
        <w:t>3. PAKOLLINEN yksi [1..1] text</w:t>
      </w:r>
    </w:p>
    <w:p w14:paraId="78E4836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192CF6D" w14:textId="72D0C9E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812F1C">
        <w:t>Lähinäöntarkkuus</w:t>
      </w:r>
      <w:r w:rsidR="00280F38">
        <w:t xml:space="preserve"> </w:t>
      </w:r>
      <w:r>
        <w:t>(10</w:t>
      </w:r>
      <w:r w:rsidR="00280F38">
        <w:t>9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66C37BAF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278DA3" w14:textId="5CCD3B6E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486DE073" w14:textId="4BC70DED" w:rsidR="005F54DA" w:rsidRDefault="005F54DA" w:rsidP="00812F1C">
      <w:pPr>
        <w:pStyle w:val="Snt1"/>
      </w:pPr>
    </w:p>
    <w:p w14:paraId="2E6E2C38" w14:textId="39EDB8E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206" w:name="_Näöntarkkuus_-_observation"/>
    <w:bookmarkStart w:id="207" w:name="_Toc498613777"/>
    <w:bookmarkEnd w:id="206"/>
    <w:p w14:paraId="6F76D763" w14:textId="4EDE7B8F" w:rsidR="00E10866" w:rsidRPr="00815A0E" w:rsidRDefault="005F54DA" w:rsidP="007349C5">
      <w:pPr>
        <w:pStyle w:val="Otsikko6"/>
      </w:pPr>
      <w:r>
        <w:fldChar w:fldCharType="begin"/>
      </w:r>
      <w:r>
        <w:instrText xml:space="preserve"> HYPERLINK  \l "_Näöntarkkuus_-_observation" </w:instrText>
      </w:r>
      <w:r>
        <w:fldChar w:fldCharType="separate"/>
      </w:r>
      <w:bookmarkStart w:id="208" w:name="_Toc525564916"/>
      <w:r w:rsidRPr="005F54DA">
        <w:rPr>
          <w:rStyle w:val="Hyperlinkki"/>
        </w:rPr>
        <w:t>Näöntarkkuus vapaamuotoisena tekstinä</w:t>
      </w:r>
      <w:r>
        <w:fldChar w:fldCharType="end"/>
      </w:r>
      <w:r>
        <w:t xml:space="preserve"> - </w:t>
      </w:r>
      <w:r w:rsidR="00E10866" w:rsidRPr="00487841">
        <w:t>observation</w:t>
      </w:r>
      <w:bookmarkEnd w:id="207"/>
      <w:bookmarkEnd w:id="2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3C82B876" w14:textId="77777777" w:rsidTr="00812F1C">
        <w:tc>
          <w:tcPr>
            <w:tcW w:w="9236" w:type="dxa"/>
          </w:tcPr>
          <w:p w14:paraId="3D31D9F1" w14:textId="5B7C29D5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7DEB4C66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D5AC1EE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DCEC185" w14:textId="3B1688E8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280F38">
        <w:t>110</w:t>
      </w:r>
      <w:r w:rsidRPr="00AE0334">
        <w:t>"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FE2ECA7" w14:textId="77777777" w:rsidR="00812F1C" w:rsidRDefault="00812F1C" w:rsidP="00812F1C">
      <w:pPr>
        <w:pStyle w:val="Snt1"/>
      </w:pPr>
      <w:r>
        <w:t>3. PAKOLLINEN yksi [1..1] text</w:t>
      </w:r>
    </w:p>
    <w:p w14:paraId="0F9D744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26825E59" w14:textId="0DB0D08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(1</w:t>
      </w:r>
      <w:r w:rsidR="00280F38">
        <w:t>10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062874">
        <w:t>ST</w:t>
      </w:r>
      <w:r>
        <w:t>-tietotyy</w:t>
      </w:r>
      <w:r w:rsidRPr="0003454B">
        <w:t>pillä</w:t>
      </w:r>
    </w:p>
    <w:p w14:paraId="30E6D79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989D40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9" w:name="_Pintaväli_-_observation"/>
    <w:bookmarkEnd w:id="209"/>
    <w:p w14:paraId="48D01EDA" w14:textId="6E8C5B0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10" w:name="_Toc498613778"/>
      <w:bookmarkStart w:id="211" w:name="_Toc525564917"/>
      <w:r>
        <w:rPr>
          <w:rStyle w:val="Hyperlinkki"/>
        </w:rPr>
        <w:t>Pintaväli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10"/>
      <w:bookmarkEnd w:id="21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6F0E5382" w14:textId="77777777" w:rsidTr="00812F1C">
        <w:tc>
          <w:tcPr>
            <w:tcW w:w="9236" w:type="dxa"/>
          </w:tcPr>
          <w:p w14:paraId="733C657D" w14:textId="01C62179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3A6A00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24B0AE9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EE6DFB" w14:textId="30671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280F38">
        <w:t>11</w:t>
      </w:r>
      <w:r w:rsidRPr="00AE0334">
        <w:t>"</w:t>
      </w:r>
      <w:r>
        <w:t xml:space="preserve"> </w:t>
      </w:r>
      <w:r w:rsidR="00280F38">
        <w:t xml:space="preserve">Pintaväli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CFDE7C9" w14:textId="77777777" w:rsidR="00812F1C" w:rsidRDefault="00812F1C" w:rsidP="00812F1C">
      <w:pPr>
        <w:pStyle w:val="Snt1"/>
      </w:pPr>
      <w:r>
        <w:t>3. PAKOLLINEN yksi [1..1] text</w:t>
      </w:r>
    </w:p>
    <w:p w14:paraId="63B1ED4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BE97060" w14:textId="6FF2239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3CA8E92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ED47255" w14:textId="72D48B7D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5EF8390A" w14:textId="3C98E111" w:rsidR="005F54DA" w:rsidRDefault="005F54DA" w:rsidP="00812F1C">
      <w:pPr>
        <w:pStyle w:val="Snt1"/>
      </w:pPr>
    </w:p>
    <w:p w14:paraId="4FFF1CF2" w14:textId="67B5F29B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koskien molempia silmiä (OA</w:t>
      </w:r>
      <w:r w:rsidR="001B694B">
        <w:t>)</w:t>
      </w:r>
    </w:p>
    <w:bookmarkStart w:id="212" w:name="_Lisätiedot_refraktiosta_-"/>
    <w:bookmarkEnd w:id="212"/>
    <w:p w14:paraId="57284B06" w14:textId="293095BD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13" w:name="_Toc498613779"/>
      <w:bookmarkStart w:id="214" w:name="_Toc525564918"/>
      <w:r>
        <w:rPr>
          <w:rStyle w:val="Hyperlinkki"/>
        </w:rPr>
        <w:t>Lisätiedot refraktiosta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13"/>
      <w:bookmarkEnd w:id="2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1DB0876E" w14:textId="77777777" w:rsidTr="00812F1C">
        <w:tc>
          <w:tcPr>
            <w:tcW w:w="9236" w:type="dxa"/>
          </w:tcPr>
          <w:p w14:paraId="3FD30696" w14:textId="6DD065DA" w:rsidR="00E10866" w:rsidRPr="00B32265" w:rsidRDefault="00E10866" w:rsidP="00B32265">
            <w:pPr>
              <w:pStyle w:val="Kommentinteksti"/>
              <w:rPr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</w:t>
            </w:r>
            <w:r w:rsidR="00B32265" w:rsidRPr="00B32265">
              <w:rPr>
                <w:sz w:val="18"/>
                <w:szCs w:val="18"/>
                <w:lang w:val="en-US"/>
              </w:rPr>
              <w:t>/organizer/component/observation</w:t>
            </w:r>
          </w:p>
        </w:tc>
      </w:tr>
    </w:tbl>
    <w:p w14:paraId="18483FC2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2D18CCA4" w14:textId="77777777" w:rsidR="00280F38" w:rsidRPr="0003454B" w:rsidRDefault="00280F38" w:rsidP="00280F3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6F68D3" w14:textId="62CFE855" w:rsidR="00280F38" w:rsidRPr="00AE0334" w:rsidRDefault="00280F38" w:rsidP="00280F3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414A9E">
        <w:t>Optometria/Tietosisältö - Refraktio</w:t>
      </w:r>
      <w:r w:rsidRPr="00AE0334">
        <w:t>)</w:t>
      </w:r>
    </w:p>
    <w:p w14:paraId="6C1537CC" w14:textId="77777777" w:rsidR="00280F38" w:rsidRDefault="00280F38" w:rsidP="00280F38">
      <w:pPr>
        <w:pStyle w:val="Snt1"/>
      </w:pPr>
      <w:r>
        <w:lastRenderedPageBreak/>
        <w:t>3. PAKOLLINEN yksi [1..1] text</w:t>
      </w:r>
    </w:p>
    <w:p w14:paraId="050A8273" w14:textId="77777777" w:rsidR="00280F38" w:rsidRDefault="00280F38" w:rsidP="00280F38">
      <w:pPr>
        <w:pStyle w:val="Snt2"/>
      </w:pPr>
      <w:r>
        <w:t>a. PAKOLLINEN yksi [1..1] reference/@value, viitattavan näyttömuoto-osion xml-ID annetaan II-tietotyypillä</w:t>
      </w:r>
    </w:p>
    <w:p w14:paraId="7F3B3AA2" w14:textId="6B346AE7" w:rsidR="00280F38" w:rsidRPr="000B1BE8" w:rsidRDefault="00280F38" w:rsidP="00280F3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2301E10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50BE4B1" w14:textId="77777777" w:rsidR="00280F38" w:rsidRDefault="00280F38" w:rsidP="00280F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15" w:name="_Lisätiedot_käytössä_olevista"/>
    <w:bookmarkEnd w:id="215"/>
    <w:p w14:paraId="62479AAF" w14:textId="70DC74A2" w:rsidR="00834402" w:rsidRDefault="00730AF1" w:rsidP="007349C5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6" w:name="_Toc498613780"/>
      <w:bookmarkStart w:id="217" w:name="_Toc525564919"/>
      <w:r w:rsidR="00834402" w:rsidRPr="00730AF1">
        <w:rPr>
          <w:rStyle w:val="Hyperlinkki"/>
        </w:rPr>
        <w:t>Lisätiedot käytössä olevista silmälaseista tai piilolaseista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6"/>
      <w:bookmarkEnd w:id="217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E51ACD" w14:paraId="35E758B1" w14:textId="77777777" w:rsidTr="00F131D9">
        <w:tc>
          <w:tcPr>
            <w:tcW w:w="9236" w:type="dxa"/>
          </w:tcPr>
          <w:p w14:paraId="70061F30" w14:textId="665624C1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B3226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74259A4" w14:textId="77777777" w:rsidR="00834402" w:rsidRPr="002742D5" w:rsidRDefault="00834402" w:rsidP="00834402">
      <w:pPr>
        <w:pStyle w:val="Snt1"/>
        <w:rPr>
          <w:lang w:val="en-US"/>
        </w:rPr>
      </w:pPr>
    </w:p>
    <w:p w14:paraId="1775AC2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6F7585B" w14:textId="54F605A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25</w:t>
      </w:r>
      <w:r w:rsidR="00834402" w:rsidRPr="0082643A">
        <w:t xml:space="preserve">" </w:t>
      </w:r>
      <w:r w:rsidR="00834402" w:rsidRPr="00834402">
        <w:t xml:space="preserve">Lisätiedot käytössä olevista silmälaseista tai piilolaseista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059378" w14:textId="0FA3785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02F73877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613DE6D9" w14:textId="18B14DDB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Lisätiedot käytössä olevista silmälaseista tai piilolaseista </w:t>
      </w:r>
      <w:r w:rsidR="00834402">
        <w:t xml:space="preserve">(25),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8" w:name="_Näkemiseen_liittyvät_esitiedot"/>
    <w:bookmarkEnd w:id="218"/>
    <w:p w14:paraId="544F1A60" w14:textId="00255DD2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9" w:name="_Toc498613781"/>
      <w:bookmarkStart w:id="220" w:name="_Toc525564920"/>
      <w:r w:rsidR="00834402" w:rsidRPr="00730AF1">
        <w:rPr>
          <w:rStyle w:val="Hyperlinkki"/>
        </w:rPr>
        <w:t>Näkemiseen liittyvät esitiedot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9"/>
      <w:bookmarkEnd w:id="220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E51ACD" w14:paraId="7F8CD9C4" w14:textId="77777777" w:rsidTr="00F131D9">
        <w:tc>
          <w:tcPr>
            <w:tcW w:w="9236" w:type="dxa"/>
          </w:tcPr>
          <w:p w14:paraId="79B3BDFF" w14:textId="4EC1AD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D52E8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598B3767" w14:textId="77777777" w:rsidR="00834402" w:rsidRPr="002742D5" w:rsidRDefault="00834402" w:rsidP="00834402">
      <w:pPr>
        <w:pStyle w:val="Snt1"/>
        <w:rPr>
          <w:lang w:val="en-US"/>
        </w:rPr>
      </w:pPr>
    </w:p>
    <w:p w14:paraId="4CD9465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AC173A2" w14:textId="7D4464B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6</w:t>
      </w:r>
      <w:r w:rsidR="00834402" w:rsidRPr="0082643A">
        <w:t xml:space="preserve">" </w:t>
      </w:r>
      <w:r w:rsidR="00834402" w:rsidRPr="00834402">
        <w:t xml:space="preserve">Näkemiseen liittyvät esitiedot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A7DE691" w14:textId="64DC10F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5B0324E9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22ABEF7D" w14:textId="69048B0F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Näkemiseen liittyvät esitiedot </w:t>
      </w:r>
      <w:r w:rsidR="00834402">
        <w:t>(2</w:t>
      </w:r>
      <w:r>
        <w:t>6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21" w:name="_Muut_terveystiedot_-"/>
    <w:bookmarkEnd w:id="221"/>
    <w:p w14:paraId="5122679E" w14:textId="6371BD78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22" w:name="_Toc498613782"/>
      <w:bookmarkStart w:id="223" w:name="_Toc525564921"/>
      <w:r w:rsidR="006F1F37" w:rsidRPr="00730AF1">
        <w:rPr>
          <w:rStyle w:val="Hyperlinkki"/>
        </w:rPr>
        <w:t>Muut terveystiedot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22"/>
      <w:bookmarkEnd w:id="223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E51ACD" w14:paraId="58AC0639" w14:textId="77777777" w:rsidTr="00F131D9">
        <w:tc>
          <w:tcPr>
            <w:tcW w:w="9236" w:type="dxa"/>
          </w:tcPr>
          <w:p w14:paraId="2FEE0113" w14:textId="430287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D52E8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5A77AE1E" w14:textId="77777777" w:rsidR="00834402" w:rsidRPr="002742D5" w:rsidRDefault="00834402" w:rsidP="00834402">
      <w:pPr>
        <w:pStyle w:val="Snt1"/>
        <w:rPr>
          <w:lang w:val="en-US"/>
        </w:rPr>
      </w:pPr>
    </w:p>
    <w:p w14:paraId="3C5FA6F1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C17C2F4" w14:textId="43D9648D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7</w:t>
      </w:r>
      <w:r w:rsidR="00834402" w:rsidRPr="0082643A">
        <w:t xml:space="preserve">" </w:t>
      </w:r>
      <w:r w:rsidRPr="006F1F37">
        <w:t>Muut terveystiedot</w:t>
      </w:r>
      <w:r w:rsidR="00834402" w:rsidRPr="00834402">
        <w:t xml:space="preserve">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69EDEC9" w14:textId="06801218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27D59E30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10CCD094" w14:textId="15F51C6F" w:rsidR="00D35F89" w:rsidRDefault="006F1F37" w:rsidP="00C54F91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Pr="006F1F37">
        <w:t xml:space="preserve">Muut terveystiedot </w:t>
      </w:r>
      <w:r w:rsidR="00834402">
        <w:t>(2</w:t>
      </w:r>
      <w:r>
        <w:t>7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24" w:name="_Esitutkimukset"/>
    <w:bookmarkEnd w:id="224"/>
    <w:p w14:paraId="7CAB23DF" w14:textId="14F4F7D7" w:rsidR="00D35F89" w:rsidRDefault="003B62A0" w:rsidP="00D35F89">
      <w:pPr>
        <w:pStyle w:val="Otsikko2"/>
      </w:pPr>
      <w:r>
        <w:fldChar w:fldCharType="begin"/>
      </w:r>
      <w:r>
        <w:instrText>HYPERLINK  \l "_Optometrian_merkintä_–"</w:instrText>
      </w:r>
      <w:r>
        <w:fldChar w:fldCharType="separate"/>
      </w:r>
      <w:bookmarkStart w:id="225" w:name="_Toc525564922"/>
      <w:r w:rsidR="0012557F" w:rsidRPr="003B62A0">
        <w:rPr>
          <w:rStyle w:val="Hyperlinkki"/>
        </w:rPr>
        <w:t>Esitutkimukset</w:t>
      </w:r>
      <w:bookmarkEnd w:id="225"/>
      <w:r>
        <w:fldChar w:fldCharType="end"/>
      </w:r>
    </w:p>
    <w:p w14:paraId="4C8C0D02" w14:textId="77777777" w:rsidR="00D35F89" w:rsidRDefault="00D35F89" w:rsidP="00D35F89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35F89" w:rsidRPr="00E51ACD" w14:paraId="174FF601" w14:textId="77777777" w:rsidTr="00E74AF6">
        <w:tc>
          <w:tcPr>
            <w:tcW w:w="9236" w:type="dxa"/>
          </w:tcPr>
          <w:p w14:paraId="33DBEE41" w14:textId="77777777" w:rsidR="00D35F89" w:rsidRPr="00A878B7" w:rsidRDefault="00D35F89" w:rsidP="00E74AF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08810E2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719D354A" w14:textId="77777777" w:rsidR="00D35F89" w:rsidRPr="0063082B" w:rsidRDefault="00D35F89" w:rsidP="00D35F89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3712492D" w14:textId="6011409F" w:rsidR="00D35F89" w:rsidRDefault="00D35F89" w:rsidP="00D35F89">
      <w:pPr>
        <w:pStyle w:val="Snt1"/>
      </w:pPr>
      <w:r w:rsidRPr="0082643A">
        <w:lastRenderedPageBreak/>
        <w:t xml:space="preserve">1.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 [</w:t>
      </w:r>
      <w:r>
        <w:t>0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235FD0F2" w14:textId="77777777" w:rsidR="000B036B" w:rsidRDefault="000B036B" w:rsidP="000B036B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DDF879E" w14:textId="77777777" w:rsidR="000B036B" w:rsidRPr="00D91E37" w:rsidRDefault="000B036B" w:rsidP="000B036B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10E90222" w14:textId="626667E5" w:rsidR="000B036B" w:rsidRPr="003C2F50" w:rsidRDefault="000B036B" w:rsidP="003C2F50">
      <w:pPr>
        <w:pStyle w:val="Snt4"/>
      </w:pPr>
      <w:r w:rsidRPr="003C2F50">
        <w:rPr>
          <w:rStyle w:val="Snt5Char"/>
        </w:rPr>
        <w:t>a. PAKOLLINEN yksi [1..1] value/@code="</w:t>
      </w:r>
      <w:r w:rsidR="003C2F50" w:rsidRPr="003C2F50">
        <w:rPr>
          <w:rStyle w:val="Snt5Char"/>
        </w:rPr>
        <w:t>101</w:t>
      </w:r>
      <w:r w:rsidRPr="003C2F50">
        <w:rPr>
          <w:rStyle w:val="Snt5Char"/>
        </w:rPr>
        <w:t xml:space="preserve">" </w:t>
      </w:r>
      <w:r w:rsidR="003C2F50" w:rsidRPr="003C2F50">
        <w:rPr>
          <w:rStyle w:val="Snt5Char"/>
        </w:rPr>
        <w:t>Esitutkimukset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="003C2F50" w:rsidRPr="003C2F50">
        <w:t>Optometria/Tietosisältö - Optometrian rakenteinen kirjaaminen</w:t>
      </w:r>
      <w:r w:rsidRPr="003C2F50">
        <w:t>)</w:t>
      </w:r>
    </w:p>
    <w:p w14:paraId="538E0F66" w14:textId="4E50D580" w:rsidR="00D35F89" w:rsidRPr="0082643A" w:rsidRDefault="00D35F89" w:rsidP="00D35F8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>
        <w:t>Nykytila</w:t>
      </w:r>
      <w:r w:rsidR="003C2F50">
        <w:t xml:space="preserve"> (status) Esitutkimukset</w:t>
      </w:r>
      <w:r w:rsidRPr="0082643A">
        <w:t xml:space="preserve">" </w:t>
      </w:r>
    </w:p>
    <w:p w14:paraId="0BF1A3E9" w14:textId="77777777" w:rsidR="00D35F89" w:rsidRPr="0080598B" w:rsidRDefault="00D35F89" w:rsidP="00D35F89">
      <w:pPr>
        <w:pStyle w:val="Snt1"/>
      </w:pPr>
      <w:r w:rsidRPr="0080598B">
        <w:t xml:space="preserve">3. PAKOLLINEN yksi [1..1] text </w:t>
      </w:r>
    </w:p>
    <w:p w14:paraId="5029CBAE" w14:textId="77777777" w:rsidR="00D35F89" w:rsidRDefault="00D35F89" w:rsidP="00D35F89"/>
    <w:p w14:paraId="439AAF5A" w14:textId="628DE261" w:rsidR="00E80AB4" w:rsidRPr="00A01E35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Esitutkimukset</w:t>
      </w:r>
    </w:p>
    <w:p w14:paraId="783281B8" w14:textId="77777777" w:rsidR="00A01E35" w:rsidRPr="00E80AB4" w:rsidRDefault="00A01E35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F7DA6FD" w14:textId="0DACB641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274BA">
        <w:t>Konvergenssin lähipiste (KLP) (</w:t>
      </w:r>
      <w:r>
        <w:t>103</w:t>
      </w:r>
      <w:r w:rsidRPr="000274BA">
        <w:t>)</w:t>
      </w:r>
      <w:r w:rsidR="00B437F3">
        <w:t>*</w:t>
      </w:r>
      <w:r w:rsidR="00E80AB4">
        <w:t>,</w:t>
      </w:r>
      <w:r w:rsidRPr="000274BA">
        <w:t xml:space="preserve"> Lisätiedot konvergenssista (</w:t>
      </w:r>
      <w:r>
        <w:t>104</w:t>
      </w:r>
      <w:r w:rsidRPr="000274BA">
        <w:t>)</w:t>
      </w:r>
      <w:r>
        <w:t xml:space="preserve"> </w:t>
      </w:r>
    </w:p>
    <w:p w14:paraId="155AD3C6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7C23BC" w14:textId="4BD9FE70" w:rsidR="00D35F89" w:rsidRDefault="00D35F89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6E7347">
        <w:t>Näön</w:t>
      </w:r>
      <w:r w:rsidR="007F0B9D">
        <w:t>tarkkuus ilman laseja (VV)</w:t>
      </w:r>
      <w:r w:rsidRPr="000274BA">
        <w:t xml:space="preserve"> (</w:t>
      </w:r>
      <w:r>
        <w:t>107</w:t>
      </w:r>
      <w:r w:rsidRPr="000274BA">
        <w:t>)</w:t>
      </w:r>
      <w:r w:rsidR="00B437F3">
        <w:t>*:</w:t>
      </w:r>
      <w:r>
        <w:t xml:space="preserve"> </w:t>
      </w:r>
      <w:r w:rsidR="007F0B9D">
        <w:t>Silmä näöntarkkuudelle ilman laseja (VV)</w:t>
      </w:r>
      <w:r>
        <w:t xml:space="preserve"> (106); </w:t>
      </w:r>
      <w:r w:rsidR="007F0B9D">
        <w:t xml:space="preserve">Lisätiedot </w:t>
      </w:r>
      <w:r w:rsidRPr="000274BA">
        <w:t xml:space="preserve">näöntarkkuudesta ilman laseja (VV) </w:t>
      </w:r>
      <w:r>
        <w:t>(108</w:t>
      </w:r>
      <w:r w:rsidRPr="000274BA">
        <w:t xml:space="preserve">) </w:t>
      </w:r>
    </w:p>
    <w:p w14:paraId="5CA2C5C3" w14:textId="4F8DCD14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BC2A132" w14:textId="7F60536E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Havainnot:</w:t>
      </w:r>
    </w:p>
    <w:p w14:paraId="416F8182" w14:textId="3108094F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</w:t>
      </w:r>
      <w:r w:rsidR="00B437F3">
        <w:t>)*</w:t>
      </w:r>
    </w:p>
    <w:p w14:paraId="2C64E3FF" w14:textId="4E5B9D73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</w:t>
      </w:r>
      <w:r w:rsidR="00B437F3">
        <w:t>1)*</w:t>
      </w:r>
    </w:p>
    <w:p w14:paraId="7A8F0C34" w14:textId="5F9975AE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</w:t>
      </w:r>
      <w:r w:rsidR="00B437F3">
        <w:t>)*</w:t>
      </w:r>
    </w:p>
    <w:p w14:paraId="7106AECA" w14:textId="47A55427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</w:t>
      </w:r>
      <w:r w:rsidR="00B437F3">
        <w:t>)*</w:t>
      </w:r>
    </w:p>
    <w:p w14:paraId="529F6241" w14:textId="500FAD77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</w:t>
      </w:r>
      <w:r w:rsidR="007F0B9D">
        <w:t>)</w:t>
      </w:r>
      <w:r w:rsidR="00B437F3">
        <w:t>*</w:t>
      </w:r>
    </w:p>
    <w:p w14:paraId="229B7B94" w14:textId="63921F7D" w:rsidR="007F0B9D" w:rsidRDefault="007F0B9D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8A36549" w14:textId="77777777" w:rsidR="00E80AB4" w:rsidRDefault="00E80AB4" w:rsidP="00E80AB4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Lääkeaineiden käyttö tutkimuksessa (</w:t>
      </w:r>
      <w:r>
        <w:t>204)*</w:t>
      </w:r>
    </w:p>
    <w:p w14:paraId="77CEE31C" w14:textId="101F4705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5B3389" w14:textId="77777777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329D2543" w14:textId="477AD49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näöntarkkuudelle ilman laseja (VV) (106) / Silmä näöntarkkudelle laseilla (111)  annetaan OD (oikea) / OS (vasen) / OA (molemmat silmät)</w:t>
      </w:r>
    </w:p>
    <w:p w14:paraId="17CBEA91" w14:textId="2E7EB23C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200)* = Pupillireaktiot</w:t>
      </w:r>
    </w:p>
    <w:p w14:paraId="04F28A75" w14:textId="3F7859C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201)* = Silmien liiketestit</w:t>
      </w:r>
    </w:p>
    <w:p w14:paraId="67B64C72" w14:textId="40FA298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202)* = Peittokoe</w:t>
      </w:r>
    </w:p>
    <w:p w14:paraId="579F961E" w14:textId="2B4BC023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203)* = Kammiokulman syvyys</w:t>
      </w:r>
    </w:p>
    <w:p w14:paraId="204EDB89" w14:textId="61B6C63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205)* = Muut esitutkimukset</w:t>
      </w:r>
    </w:p>
    <w:p w14:paraId="1AF450BA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9D996C1" w14:textId="5F5DCCDE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5C5BED6" w14:textId="70B09A6F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221950D" w14:textId="080B88EB" w:rsidR="00A03F33" w:rsidRP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A03F33">
        <w:rPr>
          <w:b/>
        </w:rPr>
        <w:t>Esimerkkejä näyttömuotokirjauksista:</w:t>
      </w:r>
    </w:p>
    <w:p w14:paraId="71AD121C" w14:textId="0E01678A" w:rsid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Näöntarkkuus ilman laseja (VV):</w:t>
      </w:r>
      <w:r>
        <w:br/>
        <w:t>OD 0,30 Lisätiedot näöntarkkuudesta ilman laseja (VV) tähän</w:t>
      </w:r>
      <w:r>
        <w:br/>
        <w:t>OS 0,30 Lisätiedot näöntarkkuudesta ilman laseja (VV) tähän</w:t>
      </w:r>
    </w:p>
    <w:p w14:paraId="76707C3B" w14:textId="77777777" w:rsidR="00D35F89" w:rsidRPr="0080598B" w:rsidRDefault="00D35F89" w:rsidP="00D35F89"/>
    <w:p w14:paraId="545AD240" w14:textId="77777777" w:rsidR="00D35F89" w:rsidRPr="0082643A" w:rsidRDefault="00D35F89" w:rsidP="00D35F89">
      <w:pPr>
        <w:pStyle w:val="Snt1"/>
      </w:pPr>
      <w:r w:rsidRPr="0082643A">
        <w:t xml:space="preserve">4.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B40D3F7" w14:textId="6EE050C8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 w:rsidR="00DD1FEC">
        <w:t>” (Optometrian CDA 2018</w:t>
      </w:r>
      <w:r>
        <w:t>)</w:t>
      </w:r>
    </w:p>
    <w:p w14:paraId="41108817" w14:textId="43DB881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102” (</w:t>
      </w:r>
      <w:r w:rsidRPr="006D3A73">
        <w:t xml:space="preserve">Konvergenssi </w:t>
      </w:r>
      <w:r>
        <w:t>entry)</w:t>
      </w:r>
    </w:p>
    <w:p w14:paraId="7E29E533" w14:textId="6D977EF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Konvergenssin_lähipiste_(KLP)" w:history="1">
        <w:r w:rsidRPr="007C44FE">
          <w:rPr>
            <w:rStyle w:val="Hyperlinkki"/>
          </w:rPr>
          <w:t>Konvergenssi</w:t>
        </w:r>
        <w:r w:rsidR="007C44FE" w:rsidRPr="007C44FE">
          <w:rPr>
            <w:rStyle w:val="Hyperlinkki"/>
          </w:rPr>
          <w:t>n lähipiste (KLP)</w:t>
        </w:r>
      </w:hyperlink>
      <w:r>
        <w:t xml:space="preserve"> (</w:t>
      </w:r>
      <w:r w:rsidR="007C44FE">
        <w:t>103</w:t>
      </w:r>
      <w:r>
        <w:t>) observation</w:t>
      </w:r>
    </w:p>
    <w:p w14:paraId="3241C0A2" w14:textId="77777777" w:rsidR="00D35F89" w:rsidRPr="0082643A" w:rsidRDefault="00D35F89" w:rsidP="00D35F89">
      <w:pPr>
        <w:pStyle w:val="Snt1"/>
      </w:pPr>
      <w:r>
        <w:t>5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1F87DE5F" w14:textId="2E87FAC6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3A6A9BFB" w14:textId="49DFA90F" w:rsidR="00D35F89" w:rsidRDefault="00D35F89" w:rsidP="00D35F89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105” (</w:t>
      </w:r>
      <w:r w:rsidRPr="006D3A73">
        <w:t xml:space="preserve">Näöntarkkuus ilman laseja (VV) </w:t>
      </w:r>
      <w:r>
        <w:t>entry)</w:t>
      </w:r>
    </w:p>
    <w:p w14:paraId="26EED23D" w14:textId="31AC49FC" w:rsidR="00D35F89" w:rsidRDefault="00D35F89" w:rsidP="00D35F89">
      <w:pPr>
        <w:pStyle w:val="Snt2"/>
      </w:pPr>
      <w:r>
        <w:t>c. PAKOLLINEN yksi [</w:t>
      </w:r>
      <w:r w:rsidRPr="0095153D">
        <w:t xml:space="preserve">1..1] </w:t>
      </w:r>
      <w:hyperlink w:anchor="_Konvergenssin_lähipiste_(KLP)" w:history="1">
        <w:r w:rsidR="000570A3">
          <w:rPr>
            <w:rStyle w:val="Hyperlinkki"/>
          </w:rPr>
          <w:t xml:space="preserve">Näöntarkkuus </w:t>
        </w:r>
        <w:r w:rsidRPr="00BB39C0">
          <w:rPr>
            <w:rStyle w:val="Hyperlinkki"/>
          </w:rPr>
          <w:t>ilman laseja (VV)</w:t>
        </w:r>
      </w:hyperlink>
      <w:r>
        <w:t xml:space="preserve"> (10</w:t>
      </w:r>
      <w:r w:rsidR="00951695">
        <w:t>5</w:t>
      </w:r>
      <w:r>
        <w:t>)</w:t>
      </w:r>
      <w:r w:rsidRPr="0095153D">
        <w:t xml:space="preserve"> </w:t>
      </w:r>
      <w:r>
        <w:t>organizer</w:t>
      </w:r>
    </w:p>
    <w:p w14:paraId="79064A4E" w14:textId="74192EBA" w:rsidR="00D35F89" w:rsidRPr="0082643A" w:rsidRDefault="003865F5" w:rsidP="00D35F89">
      <w:pPr>
        <w:pStyle w:val="Snt1"/>
      </w:pPr>
      <w:r>
        <w:t>6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015D9803" w14:textId="399F0A09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7E9D605C" w14:textId="5AA0CF39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200” (</w:t>
      </w:r>
      <w:r w:rsidRPr="00C21D9F">
        <w:t>Havainnot pupillireaktioista</w:t>
      </w:r>
      <w:r w:rsidRPr="006D3A73">
        <w:t xml:space="preserve"> </w:t>
      </w:r>
      <w:r>
        <w:t>entry)</w:t>
      </w:r>
    </w:p>
    <w:p w14:paraId="5EFD83A1" w14:textId="4CDD8706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upillireaktioista_-" w:history="1">
        <w:r w:rsidRPr="00BB39C0">
          <w:rPr>
            <w:rStyle w:val="Hyperlinkki"/>
          </w:rPr>
          <w:t>Havainnot pupillireaktioista</w:t>
        </w:r>
      </w:hyperlink>
      <w:r>
        <w:t xml:space="preserve"> (200) observation</w:t>
      </w:r>
    </w:p>
    <w:p w14:paraId="7686AF3E" w14:textId="663A9825" w:rsidR="00D35F89" w:rsidRPr="0082643A" w:rsidRDefault="003865F5" w:rsidP="00D35F89">
      <w:pPr>
        <w:pStyle w:val="Snt1"/>
      </w:pPr>
      <w:r>
        <w:t>7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27FDD2A3" w14:textId="2550CBAB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4F868D75" w14:textId="478592C2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201” (</w:t>
      </w:r>
      <w:r w:rsidRPr="00C21D9F">
        <w:t>Havainnot silmien liiketesteistä</w:t>
      </w:r>
      <w:r w:rsidRPr="006D3A73">
        <w:t xml:space="preserve"> </w:t>
      </w:r>
      <w:r>
        <w:t>entry)</w:t>
      </w:r>
    </w:p>
    <w:p w14:paraId="21DCD84A" w14:textId="5A45B0A3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silmien_liiketesteistä" w:history="1">
        <w:r w:rsidRPr="00BB39C0">
          <w:rPr>
            <w:rStyle w:val="Hyperlinkki"/>
          </w:rPr>
          <w:t>Havainnot silmien liiketesteistä</w:t>
        </w:r>
      </w:hyperlink>
      <w:r>
        <w:t xml:space="preserve"> (201) observation</w:t>
      </w:r>
    </w:p>
    <w:p w14:paraId="77ED9DF6" w14:textId="6A5BE65B" w:rsidR="00D35F89" w:rsidRPr="0082643A" w:rsidRDefault="003865F5" w:rsidP="00D35F89">
      <w:pPr>
        <w:pStyle w:val="Snt1"/>
      </w:pPr>
      <w:r>
        <w:t>8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71D1EC1D" w14:textId="27A23524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1D5BF738" w14:textId="54AC97F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202” (</w:t>
      </w:r>
      <w:r w:rsidRPr="00C21D9F">
        <w:t xml:space="preserve">Havainnot </w:t>
      </w:r>
      <w:r>
        <w:t>peittokokeesta</w:t>
      </w:r>
      <w:r w:rsidRPr="006D3A73">
        <w:t xml:space="preserve"> </w:t>
      </w:r>
      <w:r>
        <w:t>entry)</w:t>
      </w:r>
    </w:p>
    <w:p w14:paraId="15B5AB84" w14:textId="6DE1F80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eittokokeesta_-" w:history="1">
        <w:r w:rsidRPr="00BB39C0">
          <w:rPr>
            <w:rStyle w:val="Hyperlinkki"/>
          </w:rPr>
          <w:t>Havainnot peittokokeesta</w:t>
        </w:r>
      </w:hyperlink>
      <w:r>
        <w:t xml:space="preserve"> (202) observation</w:t>
      </w:r>
    </w:p>
    <w:p w14:paraId="6C27DB5C" w14:textId="7C4FCC3A" w:rsidR="00D35F89" w:rsidRPr="0082643A" w:rsidRDefault="003865F5" w:rsidP="00D35F89">
      <w:pPr>
        <w:pStyle w:val="Snt1"/>
      </w:pPr>
      <w:r>
        <w:t>9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50174538" w14:textId="14DD6DA3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27C7454B" w14:textId="03D93C53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203” (</w:t>
      </w:r>
      <w:r w:rsidRPr="00C21D9F">
        <w:t>Havainnot kammiokulman syvyydestä</w:t>
      </w:r>
      <w:r>
        <w:t xml:space="preserve"> entry)</w:t>
      </w:r>
    </w:p>
    <w:p w14:paraId="09E4331D" w14:textId="3EC659EB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kammiokulman_syvyydestä" w:history="1">
        <w:r w:rsidRPr="00BB39C0">
          <w:rPr>
            <w:rStyle w:val="Hyperlinkki"/>
          </w:rPr>
          <w:t>Havainnot kammiokulman syvyydestä</w:t>
        </w:r>
      </w:hyperlink>
      <w:r>
        <w:t xml:space="preserve"> (203) observation</w:t>
      </w:r>
    </w:p>
    <w:p w14:paraId="22BA20D2" w14:textId="3FEBE12B" w:rsidR="00D35F89" w:rsidRPr="0082643A" w:rsidRDefault="00D35F89" w:rsidP="00D35F89">
      <w:pPr>
        <w:pStyle w:val="Snt1"/>
      </w:pPr>
      <w:r>
        <w:t>1</w:t>
      </w:r>
      <w:r w:rsidR="003865F5">
        <w:t>0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5989D235" w14:textId="0DC3CB9A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175224C1" w14:textId="7A293A9C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204” (</w:t>
      </w:r>
      <w:r w:rsidRPr="00C21D9F">
        <w:t>Lääkeaineiden käyttö tutkimuksessa</w:t>
      </w:r>
      <w:r>
        <w:t xml:space="preserve"> entry)</w:t>
      </w:r>
    </w:p>
    <w:p w14:paraId="5B4E807E" w14:textId="252FB0BF" w:rsidR="00BB39C0" w:rsidRDefault="00BB39C0" w:rsidP="004E58D1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Lääkeaineen_käyttö_tutkimuksessa" w:history="1">
        <w:r w:rsidR="004E58D1" w:rsidRPr="004E58D1">
          <w:rPr>
            <w:rStyle w:val="Hyperlinkki"/>
          </w:rPr>
          <w:t>Lääkeaineiden käyttö tutkimuksessa</w:t>
        </w:r>
      </w:hyperlink>
      <w:r w:rsidR="004E58D1">
        <w:t xml:space="preserve"> (204</w:t>
      </w:r>
      <w:r>
        <w:t>) ob</w:t>
      </w:r>
      <w:r w:rsidR="004E58D1">
        <w:t>servation</w:t>
      </w:r>
    </w:p>
    <w:p w14:paraId="4558D05D" w14:textId="1ABA59ED" w:rsidR="00D35F89" w:rsidRPr="0082643A" w:rsidRDefault="00D35F89" w:rsidP="00D35F89">
      <w:pPr>
        <w:pStyle w:val="Snt1"/>
      </w:pPr>
      <w:r>
        <w:t>1</w:t>
      </w:r>
      <w:r w:rsidR="003865F5">
        <w:t>1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7B3E47DD" w14:textId="2B668E11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1F57DF73" w14:textId="4047D9C4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205” (</w:t>
      </w:r>
      <w:r w:rsidRPr="00C21D9F">
        <w:t>Havainnot muista esitutkimuksista</w:t>
      </w:r>
      <w:r>
        <w:t xml:space="preserve"> entry)</w:t>
      </w:r>
    </w:p>
    <w:p w14:paraId="0924037E" w14:textId="724F9FCC" w:rsidR="00D35F89" w:rsidRDefault="004E58D1" w:rsidP="000570A3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muista_esitutkimuksista" w:history="1">
        <w:r w:rsidRPr="004E58D1">
          <w:rPr>
            <w:rStyle w:val="Hyperlinkki"/>
          </w:rPr>
          <w:t>Havainnot muista esitutkimuksista</w:t>
        </w:r>
      </w:hyperlink>
      <w:r>
        <w:t xml:space="preserve"> (205) observation</w:t>
      </w:r>
    </w:p>
    <w:p w14:paraId="0726B862" w14:textId="0779D552" w:rsidR="007C44FE" w:rsidRDefault="00E51ACD" w:rsidP="007C44FE">
      <w:pPr>
        <w:pStyle w:val="Otsikko4"/>
      </w:pPr>
      <w:hyperlink w:anchor="_Esitutkimukset" w:history="1">
        <w:bookmarkStart w:id="226" w:name="_Toc525564923"/>
        <w:r w:rsidR="007C44FE" w:rsidRPr="00851679">
          <w:rPr>
            <w:rStyle w:val="Hyperlinkki"/>
          </w:rPr>
          <w:t>Konvergenssin lähipiste (KLP)</w:t>
        </w:r>
      </w:hyperlink>
      <w:r w:rsidR="007C44FE">
        <w:t xml:space="preserve"> – observation</w:t>
      </w:r>
      <w:bookmarkEnd w:id="22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7C44FE" w:rsidRPr="00E51ACD" w14:paraId="7E9A4F74" w14:textId="77777777" w:rsidTr="00950704">
        <w:tc>
          <w:tcPr>
            <w:tcW w:w="9231" w:type="dxa"/>
          </w:tcPr>
          <w:p w14:paraId="737C3215" w14:textId="77777777" w:rsidR="007C44FE" w:rsidRPr="001F4DA5" w:rsidRDefault="007C44FE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0E710DA" w14:textId="77777777" w:rsidR="007C44FE" w:rsidRPr="001F4DA5" w:rsidRDefault="007C44FE" w:rsidP="007C44FE">
      <w:pPr>
        <w:rPr>
          <w:lang w:val="en-US"/>
        </w:rPr>
      </w:pPr>
    </w:p>
    <w:p w14:paraId="3B7E2A7A" w14:textId="56258EF7" w:rsidR="007C44FE" w:rsidRDefault="007C44FE" w:rsidP="007C44F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9EA8014" w14:textId="3A374102" w:rsidR="007C44FE" w:rsidRPr="0003454B" w:rsidRDefault="007C44FE" w:rsidP="007C44F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2305566" w14:textId="28DE2925" w:rsidR="007C44FE" w:rsidRPr="00AE0334" w:rsidRDefault="007C44FE" w:rsidP="007C44FE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071504">
        <w:t xml:space="preserve">Konvergenssin lähipiste (KLP)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Pr="00071504">
        <w:t>Optometria/Tietosisältö - Optometrian rakenteinen kirjaaminen</w:t>
      </w:r>
      <w:r w:rsidRPr="00AE0334">
        <w:t>)</w:t>
      </w:r>
    </w:p>
    <w:p w14:paraId="43490F82" w14:textId="77777777" w:rsidR="007C44FE" w:rsidRDefault="007C44FE" w:rsidP="007C44FE">
      <w:pPr>
        <w:pStyle w:val="Snt1"/>
      </w:pPr>
      <w:r>
        <w:t>3. PAKOLLINEN yksi [1..1] text</w:t>
      </w:r>
    </w:p>
    <w:p w14:paraId="64E4C5F7" w14:textId="77777777" w:rsidR="007C44FE" w:rsidRDefault="007C44FE" w:rsidP="007C44FE">
      <w:pPr>
        <w:pStyle w:val="Snt2"/>
      </w:pPr>
      <w:r>
        <w:t>a. PAKOLLINEN yksi [1..1] reference/@value, viitattavan näyttömuoto-osion xml-ID annetaan II-tietotyypillä</w:t>
      </w:r>
    </w:p>
    <w:p w14:paraId="378B8978" w14:textId="720D85C4" w:rsidR="007C44FE" w:rsidRDefault="007C44FE" w:rsidP="007C44F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bookmarkStart w:id="227" w:name="_Hlk507752756"/>
      <w:r w:rsidRPr="00071504">
        <w:t xml:space="preserve">Konvergenssin lähipiste (KLP) </w:t>
      </w:r>
      <w:r>
        <w:t>(103),</w:t>
      </w:r>
      <w:r w:rsidRPr="0003454B">
        <w:t xml:space="preserve"> </w:t>
      </w:r>
      <w:r>
        <w:t>arvo annetaan PQ-tietotyypillä</w:t>
      </w:r>
      <w:bookmarkEnd w:id="227"/>
      <w:r w:rsidR="00C93E49">
        <w:t>, yksikkö cm (senttimetri)</w:t>
      </w:r>
      <w:r>
        <w:t xml:space="preserve"> </w:t>
      </w:r>
    </w:p>
    <w:p w14:paraId="7F259A48" w14:textId="63798544" w:rsidR="007C44FE" w:rsidRDefault="007C44FE" w:rsidP="007C44FE">
      <w:pPr>
        <w:pStyle w:val="Snt1"/>
      </w:pPr>
      <w:r>
        <w:lastRenderedPageBreak/>
        <w:t xml:space="preserve">5. </w:t>
      </w:r>
      <w:r w:rsidR="00911AF9">
        <w:t>VAPAAEHTOINEN</w:t>
      </w:r>
      <w:r>
        <w:t xml:space="preserve"> nolla tai yksi [0..1] </w:t>
      </w:r>
      <w:r w:rsidRPr="009315BE">
        <w:t>entryRelationship</w:t>
      </w:r>
    </w:p>
    <w:p w14:paraId="609CA641" w14:textId="77777777" w:rsidR="007C44FE" w:rsidRDefault="007C44FE" w:rsidP="007C44F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2E424961" w14:textId="1BFEA5B4" w:rsidR="00576B0F" w:rsidRDefault="007C44FE" w:rsidP="000570A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konvergenssista_–_1" w:history="1">
        <w:r w:rsidRPr="00851679">
          <w:rPr>
            <w:rStyle w:val="Hyperlinkki"/>
          </w:rPr>
          <w:t>Lisätiedot konvergenssista</w:t>
        </w:r>
      </w:hyperlink>
      <w:r w:rsidRPr="00071504">
        <w:t xml:space="preserve"> </w:t>
      </w:r>
      <w:r>
        <w:t>(104) observation</w:t>
      </w:r>
      <w:bookmarkStart w:id="228" w:name="_Konvergenssi__-"/>
      <w:bookmarkEnd w:id="228"/>
    </w:p>
    <w:bookmarkStart w:id="229" w:name="_Lisätiedot_konvergenssista_–_1"/>
    <w:bookmarkEnd w:id="229"/>
    <w:p w14:paraId="21F3CE8F" w14:textId="4D2AA0A6" w:rsidR="00576B0F" w:rsidRDefault="00576B0F" w:rsidP="00576B0F">
      <w:pPr>
        <w:pStyle w:val="Otsikko5"/>
      </w:pPr>
      <w:r>
        <w:fldChar w:fldCharType="begin"/>
      </w:r>
      <w:r>
        <w:instrText xml:space="preserve"> HYPERLINK  \l "_Konvergenssi__-" </w:instrText>
      </w:r>
      <w:r>
        <w:fldChar w:fldCharType="separate"/>
      </w:r>
      <w:bookmarkStart w:id="230" w:name="_Toc525564924"/>
      <w:r w:rsidRPr="00576B0F">
        <w:rPr>
          <w:rStyle w:val="Hyperlinkki"/>
        </w:rPr>
        <w:t>Lisätiedot konvergenssista</w:t>
      </w:r>
      <w:r>
        <w:fldChar w:fldCharType="end"/>
      </w:r>
      <w:r>
        <w:t xml:space="preserve"> – observation</w:t>
      </w:r>
      <w:bookmarkEnd w:id="230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76B0F" w:rsidRPr="00E51ACD" w14:paraId="639AE35C" w14:textId="77777777" w:rsidTr="00950704">
        <w:tc>
          <w:tcPr>
            <w:tcW w:w="9231" w:type="dxa"/>
          </w:tcPr>
          <w:p w14:paraId="21480956" w14:textId="77777777" w:rsidR="00576B0F" w:rsidRPr="001F4DA5" w:rsidRDefault="00576B0F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/structuredBody/component/section/component/section/component/section/entry/observation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48112653" w14:textId="77777777" w:rsidR="00576B0F" w:rsidRPr="001F4DA5" w:rsidRDefault="00576B0F" w:rsidP="00576B0F">
      <w:pPr>
        <w:rPr>
          <w:lang w:val="en-US"/>
        </w:rPr>
      </w:pPr>
    </w:p>
    <w:p w14:paraId="54F81930" w14:textId="77777777" w:rsidR="00576B0F" w:rsidRPr="0003454B" w:rsidRDefault="00576B0F" w:rsidP="00576B0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EB3AE0" w14:textId="6DDD2CAE" w:rsidR="00576B0F" w:rsidRPr="00AE0334" w:rsidRDefault="00576B0F" w:rsidP="00576B0F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Lisätiedot konvergenssista</w:t>
      </w:r>
      <w:r w:rsidRPr="00071504">
        <w:t xml:space="preserve"> </w:t>
      </w:r>
      <w:r>
        <w:t>(codeSystem</w:t>
      </w:r>
      <w:r w:rsidRPr="00AE0334">
        <w:t xml:space="preserve">: </w:t>
      </w:r>
      <w:r w:rsidRPr="00071504">
        <w:t>1.2.246.537.6.889</w:t>
      </w:r>
      <w:r w:rsidR="00CB7277">
        <w:t xml:space="preserve"> </w:t>
      </w:r>
      <w:r w:rsidRPr="00071504">
        <w:t>Optometria/Tietosisältö - Optometrian rakenteinen kirjaaminen</w:t>
      </w:r>
      <w:r w:rsidRPr="00AE0334">
        <w:t>)</w:t>
      </w:r>
    </w:p>
    <w:p w14:paraId="773E878D" w14:textId="77777777" w:rsidR="00576B0F" w:rsidRDefault="00576B0F" w:rsidP="00576B0F">
      <w:pPr>
        <w:pStyle w:val="Snt1"/>
      </w:pPr>
      <w:r>
        <w:t>3. PAKOLLINEN yksi [1..1] text</w:t>
      </w:r>
    </w:p>
    <w:p w14:paraId="34E326CE" w14:textId="77777777" w:rsidR="00576B0F" w:rsidRDefault="00576B0F" w:rsidP="00576B0F">
      <w:pPr>
        <w:pStyle w:val="Snt2"/>
      </w:pPr>
      <w:r>
        <w:t>a. PAKOLLINEN yksi [1..1] reference/@value, viitattavan näyttömuoto-osion xml-ID annetaan II-tietotyypillä</w:t>
      </w:r>
    </w:p>
    <w:p w14:paraId="09548CF9" w14:textId="5F8DDA69" w:rsidR="00576B0F" w:rsidRDefault="00576B0F" w:rsidP="00576B0F">
      <w:pPr>
        <w:pStyle w:val="Snt1"/>
      </w:pPr>
      <w:r>
        <w:t>4</w:t>
      </w:r>
      <w:r w:rsidRPr="0003454B">
        <w:t>. PAKOLLINEN yksi [1..1] value</w:t>
      </w:r>
      <w:r>
        <w:t xml:space="preserve"> Lisätiedot konvergenssista</w:t>
      </w:r>
      <w:r w:rsidRPr="00071504">
        <w:t xml:space="preserve"> </w:t>
      </w:r>
      <w:r>
        <w:t>(104),</w:t>
      </w:r>
      <w:r w:rsidRPr="0003454B">
        <w:t xml:space="preserve"> </w:t>
      </w:r>
      <w:r>
        <w:t xml:space="preserve">arvo annetaan ST-tietotyypillä </w:t>
      </w:r>
    </w:p>
    <w:bookmarkStart w:id="231" w:name="_Konvergenssin_lähipiste_(KLP)"/>
    <w:bookmarkStart w:id="232" w:name="_Lisätiedot_konvergenssista_–"/>
    <w:bookmarkStart w:id="233" w:name="_Näöntarkkuus_ilman_laseja"/>
    <w:bookmarkStart w:id="234" w:name="_Toc498613787"/>
    <w:bookmarkEnd w:id="231"/>
    <w:bookmarkEnd w:id="232"/>
    <w:bookmarkEnd w:id="233"/>
    <w:p w14:paraId="5BA23DBC" w14:textId="73939556" w:rsidR="00D35F89" w:rsidRDefault="000570A3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35" w:name="_Toc525564925"/>
      <w:r w:rsidRPr="000570A3">
        <w:rPr>
          <w:rStyle w:val="Hyperlinkki"/>
        </w:rPr>
        <w:t>Näöntarkkuus ilman laseja (VV)</w:t>
      </w:r>
      <w:r>
        <w:fldChar w:fldCharType="end"/>
      </w:r>
      <w:r>
        <w:t xml:space="preserve"> </w:t>
      </w:r>
      <w:r w:rsidR="00D35F89">
        <w:t xml:space="preserve">- </w:t>
      </w:r>
      <w:bookmarkEnd w:id="234"/>
      <w:r w:rsidR="00906B15">
        <w:t>organizer</w:t>
      </w:r>
      <w:bookmarkEnd w:id="23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E51ACD" w14:paraId="66845A24" w14:textId="77777777" w:rsidTr="001F4DA5">
        <w:tc>
          <w:tcPr>
            <w:tcW w:w="9231" w:type="dxa"/>
          </w:tcPr>
          <w:p w14:paraId="21DE4185" w14:textId="6BBD9F20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906B1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5D006847" w14:textId="77777777" w:rsidR="001F4DA5" w:rsidRPr="001F4DA5" w:rsidRDefault="001F4DA5" w:rsidP="001F4DA5">
      <w:pPr>
        <w:rPr>
          <w:lang w:val="en-US"/>
        </w:rPr>
      </w:pPr>
    </w:p>
    <w:p w14:paraId="4F65A412" w14:textId="126C4250" w:rsidR="002910F3" w:rsidRDefault="002910F3" w:rsidP="002910F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906B15" w:rsidRPr="00906B15">
        <w:t xml:space="preserve"> CLUSTER 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EB28E7D" w14:textId="5F74A129" w:rsidR="00851679" w:rsidRDefault="00851679" w:rsidP="00851679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5F0E4156" w14:textId="590810E9" w:rsidR="00906B15" w:rsidRDefault="00851679" w:rsidP="002910F3">
      <w:pPr>
        <w:pStyle w:val="Snt1"/>
      </w:pPr>
      <w:r>
        <w:t>3</w:t>
      </w:r>
      <w:r w:rsidR="00906B15">
        <w:t xml:space="preserve">. PAKOLLINEN </w:t>
      </w:r>
      <w:r w:rsidR="00906B15" w:rsidRPr="0003454B">
        <w:t xml:space="preserve">yksi [1..1] </w:t>
      </w:r>
      <w:r w:rsidR="00906B15" w:rsidRPr="00AE0334">
        <w:t>code/@code="</w:t>
      </w:r>
      <w:r w:rsidR="00906B15">
        <w:t>105</w:t>
      </w:r>
      <w:r w:rsidR="00906B15" w:rsidRPr="00AE0334">
        <w:t>"</w:t>
      </w:r>
      <w:r w:rsidR="00906B15">
        <w:t xml:space="preserve"> </w:t>
      </w:r>
      <w:r w:rsidR="00906B15" w:rsidRPr="002910F3">
        <w:t>Näön</w:t>
      </w:r>
      <w:r w:rsidR="00906B15">
        <w:t>tarkkuus ilman laseja (VV)</w:t>
      </w:r>
      <w:r w:rsidR="00906B15" w:rsidRPr="002910F3">
        <w:t xml:space="preserve"> </w:t>
      </w:r>
      <w:r w:rsidR="00906B15">
        <w:t>(codeSystem</w:t>
      </w:r>
      <w:r w:rsidR="00906B15" w:rsidRPr="00AE0334">
        <w:t xml:space="preserve">: </w:t>
      </w:r>
      <w:r w:rsidR="00CB7277">
        <w:t>1.2.246.537.6.889 O</w:t>
      </w:r>
      <w:r w:rsidR="00906B15" w:rsidRPr="00071504">
        <w:t>ptometria/Tietosisältö - Optometrian rakenteinen kirjaaminen</w:t>
      </w:r>
      <w:r w:rsidR="00906B15" w:rsidRPr="00AE0334">
        <w:t>)</w:t>
      </w:r>
    </w:p>
    <w:p w14:paraId="6B13C9F0" w14:textId="003F5A0E" w:rsidR="00851679" w:rsidRDefault="00851679" w:rsidP="00851679">
      <w:pPr>
        <w:pStyle w:val="Snt1"/>
      </w:pPr>
      <w:bookmarkStart w:id="236" w:name="_Hlk501717122"/>
      <w:r>
        <w:t xml:space="preserve">4. PAKOLLINEN yksi </w:t>
      </w:r>
      <w:r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bookmarkEnd w:id="236"/>
    <w:p w14:paraId="0E260916" w14:textId="13920DAF" w:rsidR="00906B15" w:rsidRPr="00125567" w:rsidRDefault="00851679" w:rsidP="00906B15">
      <w:pPr>
        <w:pStyle w:val="Snt1"/>
      </w:pPr>
      <w:r>
        <w:t>5</w:t>
      </w:r>
      <w:r w:rsidR="00906B15">
        <w:t>. PAKOLLINEN</w:t>
      </w:r>
      <w:r w:rsidR="00906B15" w:rsidRPr="00125567">
        <w:t xml:space="preserve"> </w:t>
      </w:r>
      <w:r w:rsidR="00906B15">
        <w:t xml:space="preserve">yksi </w:t>
      </w:r>
      <w:r w:rsidR="000570A3">
        <w:t xml:space="preserve">tai useampi </w:t>
      </w:r>
      <w:r w:rsidR="00906B15">
        <w:t>[1</w:t>
      </w:r>
      <w:r w:rsidR="00906B15" w:rsidRPr="00125567">
        <w:t>..</w:t>
      </w:r>
      <w:r w:rsidR="000570A3">
        <w:t>*</w:t>
      </w:r>
      <w:r w:rsidR="00906B15" w:rsidRPr="00125567">
        <w:t>] component</w:t>
      </w:r>
    </w:p>
    <w:p w14:paraId="072A7DEE" w14:textId="6AB16A1D" w:rsidR="00906B15" w:rsidRDefault="00906B15" w:rsidP="000570A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näöntarkkuudesta_ilman" w:history="1">
        <w:r w:rsidRPr="00851679">
          <w:rPr>
            <w:rStyle w:val="Hyperlinkki"/>
          </w:rPr>
          <w:t>Näöntarkkuus ilman laseja (VV), arvo</w:t>
        </w:r>
      </w:hyperlink>
      <w:r>
        <w:t xml:space="preserve"> (107) observation</w:t>
      </w:r>
    </w:p>
    <w:p w14:paraId="3340BB1E" w14:textId="2C27C8BA" w:rsidR="000570A3" w:rsidRDefault="000570A3" w:rsidP="000570A3">
      <w:pPr>
        <w:pStyle w:val="Snt2"/>
      </w:pPr>
    </w:p>
    <w:p w14:paraId="0D4C55F3" w14:textId="0234A5FF" w:rsidR="000570A3" w:rsidRDefault="000570A3" w:rsidP="000570A3">
      <w:pPr>
        <w:pStyle w:val="Snt1"/>
      </w:pPr>
      <w:r w:rsidRPr="000570A3">
        <w:rPr>
          <w:b/>
        </w:rPr>
        <w:t>Toteutusohje</w:t>
      </w:r>
      <w:r>
        <w:t>: Toistetaan component.observation -rakennetta, mikäli arvot annetaan silmäkohtaisesti</w:t>
      </w:r>
    </w:p>
    <w:bookmarkStart w:id="237" w:name="_Näöntarkkuus_ilman_laseja_1"/>
    <w:bookmarkEnd w:id="237"/>
    <w:p w14:paraId="10551791" w14:textId="28E81BA3" w:rsidR="00906B15" w:rsidRDefault="00851679" w:rsidP="00906B15">
      <w:pPr>
        <w:pStyle w:val="Otsikko4"/>
      </w:pPr>
      <w:r>
        <w:fldChar w:fldCharType="begin"/>
      </w:r>
      <w:r>
        <w:instrText xml:space="preserve"> HYPERLINK  \l "_Näöntarkkuus_ilman_laseja" </w:instrText>
      </w:r>
      <w:r>
        <w:fldChar w:fldCharType="separate"/>
      </w:r>
      <w:bookmarkStart w:id="238" w:name="_Toc525564926"/>
      <w:r w:rsidR="00906B15" w:rsidRPr="00851679">
        <w:rPr>
          <w:rStyle w:val="Hyperlinkki"/>
        </w:rPr>
        <w:t>Näöntarkkuus ilman laseja (VV), arvo</w:t>
      </w:r>
      <w:r>
        <w:fldChar w:fldCharType="end"/>
      </w:r>
      <w:r w:rsidR="00906B15" w:rsidRPr="006D3A73">
        <w:t xml:space="preserve"> </w:t>
      </w:r>
      <w:r w:rsidR="00906B15">
        <w:t>- observation</w:t>
      </w:r>
      <w:bookmarkEnd w:id="23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06B15" w:rsidRPr="00E51ACD" w14:paraId="62001FD6" w14:textId="77777777" w:rsidTr="00A0203A">
        <w:tc>
          <w:tcPr>
            <w:tcW w:w="9231" w:type="dxa"/>
          </w:tcPr>
          <w:p w14:paraId="2B75D1D8" w14:textId="26869BC7" w:rsidR="00906B15" w:rsidRPr="001F4DA5" w:rsidRDefault="00906B1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9D242D0" w14:textId="77777777" w:rsidR="00906B15" w:rsidRPr="001F4DA5" w:rsidRDefault="00906B15" w:rsidP="00906B15">
      <w:pPr>
        <w:rPr>
          <w:lang w:val="en-US"/>
        </w:rPr>
      </w:pPr>
    </w:p>
    <w:p w14:paraId="5259F8E2" w14:textId="77777777" w:rsidR="00906B15" w:rsidRPr="0003454B" w:rsidRDefault="00906B15" w:rsidP="00906B1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0ADCF57" w14:textId="257DA4AC" w:rsidR="00906B15" w:rsidRPr="00AE0334" w:rsidRDefault="00906B15" w:rsidP="00906B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2910F3">
        <w:t xml:space="preserve">Näöntarkkuus ilman laseja (VV), arvo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06F82343" w14:textId="77777777" w:rsidR="00906B15" w:rsidRDefault="00906B15" w:rsidP="00906B15">
      <w:pPr>
        <w:pStyle w:val="Snt1"/>
      </w:pPr>
      <w:r>
        <w:t>3. PAKOLLINEN yksi [1..1] text</w:t>
      </w:r>
    </w:p>
    <w:p w14:paraId="786D6EF8" w14:textId="77777777" w:rsidR="00906B15" w:rsidRDefault="00906B15" w:rsidP="00906B15">
      <w:pPr>
        <w:pStyle w:val="Snt2"/>
      </w:pPr>
      <w:r>
        <w:t>a. PAKOLLINEN yksi [1..1] reference/@value, viitattavan näyttömuoto-osion xml-ID annetaan II-tietotyypillä</w:t>
      </w:r>
    </w:p>
    <w:p w14:paraId="194711B0" w14:textId="77777777" w:rsidR="00906B15" w:rsidRDefault="00906B15" w:rsidP="00906B1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1F4DA5">
        <w:t xml:space="preserve">Näöntarkkuus ilman laseja (VV), arvo </w:t>
      </w:r>
      <w:r>
        <w:t>(107),</w:t>
      </w:r>
      <w:r w:rsidRPr="0003454B">
        <w:t xml:space="preserve"> </w:t>
      </w:r>
      <w:r>
        <w:t xml:space="preserve">arvo annetaan REAL-tietotyypillä </w:t>
      </w:r>
    </w:p>
    <w:p w14:paraId="567E4E80" w14:textId="77777777" w:rsidR="00906B15" w:rsidRDefault="00906B15" w:rsidP="00906B15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1F4DA5">
        <w:t xml:space="preserve">Silmä näöntarkkuudelle ilman laseja (VV) </w:t>
      </w:r>
      <w:r>
        <w:t>(106</w:t>
      </w:r>
      <w:r w:rsidRPr="00490494">
        <w:t xml:space="preserve">), arvo annetaan luokituksesta THL - Silmän löydöksen sijainti (codeSystem: 1.2.246.537.6.3033.2014) </w:t>
      </w:r>
    </w:p>
    <w:p w14:paraId="70F83A0D" w14:textId="2FF46268" w:rsidR="002910F3" w:rsidRDefault="001F4DA5" w:rsidP="002910F3">
      <w:pPr>
        <w:pStyle w:val="Snt1"/>
      </w:pPr>
      <w:r>
        <w:t xml:space="preserve">6. </w:t>
      </w:r>
      <w:r w:rsidR="00205D84">
        <w:t xml:space="preserve">VAPAAEHTOINEN nolla tai yksi [0..1] </w:t>
      </w:r>
      <w:r w:rsidR="002910F3">
        <w:t xml:space="preserve"> </w:t>
      </w:r>
      <w:r w:rsidR="002910F3" w:rsidRPr="009315BE">
        <w:t>entryRelationship</w:t>
      </w:r>
    </w:p>
    <w:p w14:paraId="7DD7F3FD" w14:textId="77777777" w:rsidR="002910F3" w:rsidRDefault="002910F3" w:rsidP="002910F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F60C90B" w14:textId="32A42FF7" w:rsidR="00CE220E" w:rsidRDefault="002910F3" w:rsidP="00CE220E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näöntarkkuudesta_ilman" w:history="1">
        <w:r w:rsidR="001F4DA5" w:rsidRPr="00764170">
          <w:rPr>
            <w:rStyle w:val="Hyperlinkki"/>
          </w:rPr>
          <w:t>Lisätiedot näöntarkkuudesta ilman laseja (VV)</w:t>
        </w:r>
      </w:hyperlink>
      <w:r w:rsidR="001F4DA5" w:rsidRPr="001F4DA5">
        <w:t xml:space="preserve"> </w:t>
      </w:r>
      <w:r>
        <w:t>(10</w:t>
      </w:r>
      <w:r w:rsidR="001F4DA5">
        <w:t>8</w:t>
      </w:r>
      <w:r>
        <w:t>) observation</w:t>
      </w:r>
    </w:p>
    <w:bookmarkStart w:id="239" w:name="_Lisätiedot_näöntarkkuudesta_ilman"/>
    <w:bookmarkEnd w:id="239"/>
    <w:p w14:paraId="05DFA950" w14:textId="0B4E84F1" w:rsidR="001F4DA5" w:rsidRDefault="00764170" w:rsidP="00741786">
      <w:pPr>
        <w:pStyle w:val="Otsikko5"/>
      </w:pPr>
      <w:r>
        <w:fldChar w:fldCharType="begin"/>
      </w:r>
      <w:r>
        <w:instrText xml:space="preserve"> HYPERLINK  \l "_Näöntarkkuus_ilman_laseja_1" </w:instrText>
      </w:r>
      <w:r>
        <w:fldChar w:fldCharType="separate"/>
      </w:r>
      <w:bookmarkStart w:id="240" w:name="_Toc525564927"/>
      <w:r w:rsidR="001F4DA5" w:rsidRPr="00764170">
        <w:rPr>
          <w:rStyle w:val="Hyperlinkki"/>
        </w:rPr>
        <w:t>Lisätiedot näöntarkkuudesta ilman laseja (VV)</w:t>
      </w:r>
      <w:r>
        <w:fldChar w:fldCharType="end"/>
      </w:r>
      <w:r w:rsidR="001F4DA5" w:rsidRPr="006D3A73">
        <w:t xml:space="preserve"> </w:t>
      </w:r>
      <w:r w:rsidR="001F4DA5">
        <w:t>- observation</w:t>
      </w:r>
      <w:bookmarkEnd w:id="240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E51ACD" w14:paraId="6FD0E9DB" w14:textId="77777777" w:rsidTr="00A0203A">
        <w:tc>
          <w:tcPr>
            <w:tcW w:w="9231" w:type="dxa"/>
          </w:tcPr>
          <w:p w14:paraId="706F104A" w14:textId="68D455B9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74178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/component/observation/entryRelationship/observation</w:t>
            </w:r>
          </w:p>
        </w:tc>
      </w:tr>
    </w:tbl>
    <w:p w14:paraId="3CA863E1" w14:textId="77777777" w:rsidR="001F4DA5" w:rsidRPr="001F4DA5" w:rsidRDefault="001F4DA5" w:rsidP="001F4DA5">
      <w:pPr>
        <w:rPr>
          <w:lang w:val="en-US"/>
        </w:rPr>
      </w:pPr>
    </w:p>
    <w:p w14:paraId="230C892E" w14:textId="77777777" w:rsidR="001F4DA5" w:rsidRPr="0003454B" w:rsidRDefault="001F4DA5" w:rsidP="001F4D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2F76667" w14:textId="60230EC8" w:rsidR="001F4DA5" w:rsidRPr="00AE0334" w:rsidRDefault="001F4DA5" w:rsidP="001F4DA5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741786">
        <w:t>8</w:t>
      </w:r>
      <w:r w:rsidRPr="00AE0334">
        <w:t>"</w:t>
      </w:r>
      <w:r>
        <w:t xml:space="preserve"> </w:t>
      </w:r>
      <w:r w:rsidR="00741786" w:rsidRPr="00741786">
        <w:t xml:space="preserve">Lisätiedot näöntarkkuudesta ilman laseja (VV)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58205C33" w14:textId="77777777" w:rsidR="001F4DA5" w:rsidRDefault="001F4DA5" w:rsidP="001F4DA5">
      <w:pPr>
        <w:pStyle w:val="Snt1"/>
      </w:pPr>
      <w:r>
        <w:t>3. PAKOLLINEN yksi [1..1] text</w:t>
      </w:r>
    </w:p>
    <w:p w14:paraId="6C7E081C" w14:textId="77777777" w:rsidR="001F4DA5" w:rsidRDefault="001F4DA5" w:rsidP="001F4DA5">
      <w:pPr>
        <w:pStyle w:val="Snt2"/>
      </w:pPr>
      <w:r>
        <w:t>a. PAKOLLINEN yksi [1..1] reference/@value, viitattavan näyttömuoto-osion xml-ID annetaan II-tietotyypillä</w:t>
      </w:r>
    </w:p>
    <w:p w14:paraId="4AF9D4DC" w14:textId="45400743" w:rsidR="001F4DA5" w:rsidRDefault="001F4DA5" w:rsidP="000570A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41786" w:rsidRPr="00741786">
        <w:t xml:space="preserve">Lisätiedot näöntarkkuudesta ilman laseja (VV) </w:t>
      </w:r>
      <w:r>
        <w:t>(10</w:t>
      </w:r>
      <w:r w:rsidR="00741786">
        <w:t>8</w:t>
      </w:r>
      <w:r>
        <w:t>),</w:t>
      </w:r>
      <w:r w:rsidRPr="0003454B">
        <w:t xml:space="preserve"> </w:t>
      </w:r>
      <w:r>
        <w:t xml:space="preserve">arvo annetaan </w:t>
      </w:r>
      <w:r w:rsidR="00741786">
        <w:t>ST</w:t>
      </w:r>
      <w:r>
        <w:t xml:space="preserve">-tietotyypillä </w:t>
      </w:r>
    </w:p>
    <w:bookmarkStart w:id="241" w:name="_Näöntarkkuus_käytössä_olevin"/>
    <w:bookmarkStart w:id="242" w:name="_Toc508731632"/>
    <w:bookmarkStart w:id="243" w:name="_Toc509932527"/>
    <w:bookmarkStart w:id="244" w:name="_Toc508731635"/>
    <w:bookmarkStart w:id="245" w:name="_Toc509932530"/>
    <w:bookmarkStart w:id="246" w:name="_Toc508731636"/>
    <w:bookmarkStart w:id="247" w:name="_Toc509932531"/>
    <w:bookmarkStart w:id="248" w:name="_Toc508731637"/>
    <w:bookmarkStart w:id="249" w:name="_Toc509932532"/>
    <w:bookmarkStart w:id="250" w:name="_Toc508731638"/>
    <w:bookmarkStart w:id="251" w:name="_Toc509932533"/>
    <w:bookmarkStart w:id="252" w:name="_Toc508731639"/>
    <w:bookmarkStart w:id="253" w:name="_Toc509932534"/>
    <w:bookmarkStart w:id="254" w:name="_Toc508731640"/>
    <w:bookmarkStart w:id="255" w:name="_Toc509932535"/>
    <w:bookmarkStart w:id="256" w:name="_Toc508731641"/>
    <w:bookmarkStart w:id="257" w:name="_Toc509932536"/>
    <w:bookmarkStart w:id="258" w:name="_Toc508731642"/>
    <w:bookmarkStart w:id="259" w:name="_Toc509932537"/>
    <w:bookmarkStart w:id="260" w:name="_Toc508731643"/>
    <w:bookmarkStart w:id="261" w:name="_Toc509932538"/>
    <w:bookmarkStart w:id="262" w:name="_Toc508731644"/>
    <w:bookmarkStart w:id="263" w:name="_Toc509932539"/>
    <w:bookmarkStart w:id="264" w:name="_Näöntarkkuus_laseilla_(V),"/>
    <w:bookmarkStart w:id="265" w:name="_Toc508731645"/>
    <w:bookmarkStart w:id="266" w:name="_Toc509932540"/>
    <w:bookmarkStart w:id="267" w:name="_Toc508731648"/>
    <w:bookmarkStart w:id="268" w:name="_Toc509932543"/>
    <w:bookmarkStart w:id="269" w:name="_Toc508731649"/>
    <w:bookmarkStart w:id="270" w:name="_Toc509932544"/>
    <w:bookmarkStart w:id="271" w:name="_Toc508731650"/>
    <w:bookmarkStart w:id="272" w:name="_Toc509932545"/>
    <w:bookmarkStart w:id="273" w:name="_Toc508731651"/>
    <w:bookmarkStart w:id="274" w:name="_Toc509932546"/>
    <w:bookmarkStart w:id="275" w:name="_Toc508731652"/>
    <w:bookmarkStart w:id="276" w:name="_Toc509932547"/>
    <w:bookmarkStart w:id="277" w:name="_Toc508731653"/>
    <w:bookmarkStart w:id="278" w:name="_Toc509932548"/>
    <w:bookmarkStart w:id="279" w:name="_Toc508731654"/>
    <w:bookmarkStart w:id="280" w:name="_Toc509932549"/>
    <w:bookmarkStart w:id="281" w:name="_Toc508731655"/>
    <w:bookmarkStart w:id="282" w:name="_Toc509932550"/>
    <w:bookmarkStart w:id="283" w:name="_Toc508731656"/>
    <w:bookmarkStart w:id="284" w:name="_Toc509932551"/>
    <w:bookmarkStart w:id="285" w:name="_Toc508731657"/>
    <w:bookmarkStart w:id="286" w:name="_Toc509932552"/>
    <w:bookmarkStart w:id="287" w:name="_Lisätiedot_näöntarkkuudesta_laseill"/>
    <w:bookmarkStart w:id="288" w:name="_Toc508731658"/>
    <w:bookmarkStart w:id="289" w:name="_Toc509932553"/>
    <w:bookmarkStart w:id="290" w:name="_Toc508731661"/>
    <w:bookmarkStart w:id="291" w:name="_Toc509932556"/>
    <w:bookmarkStart w:id="292" w:name="_Toc508731662"/>
    <w:bookmarkStart w:id="293" w:name="_Toc509932557"/>
    <w:bookmarkStart w:id="294" w:name="_Toc508731663"/>
    <w:bookmarkStart w:id="295" w:name="_Toc509932558"/>
    <w:bookmarkStart w:id="296" w:name="_Toc508731664"/>
    <w:bookmarkStart w:id="297" w:name="_Toc509932559"/>
    <w:bookmarkStart w:id="298" w:name="_Toc508731665"/>
    <w:bookmarkStart w:id="299" w:name="_Toc509932560"/>
    <w:bookmarkStart w:id="300" w:name="_Toc508731666"/>
    <w:bookmarkStart w:id="301" w:name="_Toc509932561"/>
    <w:bookmarkStart w:id="302" w:name="_Havainnot_pupillireaktioista_-"/>
    <w:bookmarkStart w:id="303" w:name="_Toc498613789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p w14:paraId="4D1B943D" w14:textId="563B17DE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4" w:name="_Toc525564928"/>
      <w:r w:rsidR="00D35F89" w:rsidRPr="004A3E6A">
        <w:rPr>
          <w:rStyle w:val="Hyperlinkki"/>
        </w:rPr>
        <w:t>Havainnot pupillireaktioista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303"/>
      <w:r w:rsidR="00A67BF1">
        <w:t>observation</w:t>
      </w:r>
      <w:bookmarkEnd w:id="304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E51ACD" w14:paraId="7CE156AD" w14:textId="77777777" w:rsidTr="00A0203A">
        <w:tc>
          <w:tcPr>
            <w:tcW w:w="9231" w:type="dxa"/>
          </w:tcPr>
          <w:p w14:paraId="2F44C90A" w14:textId="2DFBF66C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BC72714" w14:textId="77777777" w:rsidR="00371146" w:rsidRPr="001F4DA5" w:rsidRDefault="00371146" w:rsidP="00371146">
      <w:pPr>
        <w:rPr>
          <w:lang w:val="en-US"/>
        </w:rPr>
      </w:pPr>
    </w:p>
    <w:p w14:paraId="52330A66" w14:textId="149466CF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C38CAE0" w14:textId="60F07DF0" w:rsidR="004A3E6A" w:rsidRPr="0003454B" w:rsidRDefault="004A3E6A" w:rsidP="004A3E6A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0B22C6B2" w14:textId="26D627A7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200</w:t>
      </w:r>
      <w:r w:rsidR="00371146" w:rsidRPr="00AE0334">
        <w:t>"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502D53C2" w14:textId="182E621A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75F3230C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0B9480F1" w14:textId="2C11CE96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(200),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305" w:name="_Havainnot_silmien_liiketesteistä"/>
    <w:bookmarkStart w:id="306" w:name="_Toc498613790"/>
    <w:bookmarkEnd w:id="305"/>
    <w:p w14:paraId="139AEA63" w14:textId="60518C63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7" w:name="_Toc525564929"/>
      <w:r w:rsidR="00D35F89" w:rsidRPr="004A3E6A">
        <w:rPr>
          <w:rStyle w:val="Hyperlinkki"/>
        </w:rPr>
        <w:t>Havainnot silmien liiketesteistä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306"/>
      <w:r w:rsidR="00A67BF1">
        <w:t>observation</w:t>
      </w:r>
      <w:bookmarkEnd w:id="30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E51ACD" w14:paraId="7AE7C3CE" w14:textId="77777777" w:rsidTr="00A0203A">
        <w:tc>
          <w:tcPr>
            <w:tcW w:w="9231" w:type="dxa"/>
          </w:tcPr>
          <w:p w14:paraId="27120F75" w14:textId="77777777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4FC0E8" w14:textId="77777777" w:rsidR="00371146" w:rsidRPr="001F4DA5" w:rsidRDefault="00371146" w:rsidP="00371146">
      <w:pPr>
        <w:rPr>
          <w:lang w:val="en-US"/>
        </w:rPr>
      </w:pPr>
    </w:p>
    <w:p w14:paraId="16A83C8E" w14:textId="017190B9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C9C572" w14:textId="1D3DBB2B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4F27D6DF" w14:textId="00BBF735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</w:t>
      </w:r>
      <w:r w:rsidR="009B5F81">
        <w:t>1</w:t>
      </w:r>
      <w:r w:rsidR="00371146" w:rsidRPr="00AE0334">
        <w:t>"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466B0732" w14:textId="5B4B03D4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12FFEF5F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7F8EB9B1" w14:textId="028C819C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(20</w:t>
      </w:r>
      <w:r w:rsidR="009B5F81">
        <w:t>1</w:t>
      </w:r>
      <w:r w:rsidR="00371146">
        <w:t>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308" w:name="_Havainnot_peittokokeesta_-"/>
    <w:bookmarkStart w:id="309" w:name="_Toc498613791"/>
    <w:bookmarkEnd w:id="308"/>
    <w:p w14:paraId="581ECDD3" w14:textId="1FE6178B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10" w:name="_Toc525564930"/>
      <w:r w:rsidR="00D35F89" w:rsidRPr="00D841E5">
        <w:rPr>
          <w:rStyle w:val="Hyperlinkki"/>
        </w:rPr>
        <w:t>Havainnot peittokokeesta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309"/>
      <w:r w:rsidR="00A67BF1">
        <w:t>observation</w:t>
      </w:r>
      <w:bookmarkEnd w:id="310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B5F81" w:rsidRPr="00E51ACD" w14:paraId="61C52A09" w14:textId="77777777" w:rsidTr="00A0203A">
        <w:tc>
          <w:tcPr>
            <w:tcW w:w="9231" w:type="dxa"/>
          </w:tcPr>
          <w:p w14:paraId="7EBE335B" w14:textId="77777777" w:rsidR="009B5F81" w:rsidRPr="001F4DA5" w:rsidRDefault="009B5F81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EA7E66" w14:textId="77777777" w:rsidR="009B5F81" w:rsidRPr="001F4DA5" w:rsidRDefault="009B5F81" w:rsidP="009B5F81">
      <w:pPr>
        <w:rPr>
          <w:lang w:val="en-US"/>
        </w:rPr>
      </w:pPr>
    </w:p>
    <w:p w14:paraId="35FFF4CF" w14:textId="6862D08C" w:rsidR="009B5F81" w:rsidRDefault="009B5F81" w:rsidP="009B5F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1E7696C" w14:textId="68DB27AF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375F764D" w14:textId="46074EF2" w:rsidR="009B5F81" w:rsidRPr="00AE0334" w:rsidRDefault="00D841E5" w:rsidP="009B5F81">
      <w:pPr>
        <w:pStyle w:val="Snt1"/>
      </w:pPr>
      <w:r>
        <w:t>3</w:t>
      </w:r>
      <w:r w:rsidR="009B5F81" w:rsidRPr="0003454B">
        <w:t xml:space="preserve">. PAKOLLINEN yksi [1..1] </w:t>
      </w:r>
      <w:r w:rsidR="009B5F81" w:rsidRPr="00AE0334">
        <w:t>code/@code="</w:t>
      </w:r>
      <w:r w:rsidR="009B5F81">
        <w:t>20</w:t>
      </w:r>
      <w:r w:rsidR="00540B9B">
        <w:t>2</w:t>
      </w:r>
      <w:r w:rsidR="009B5F81" w:rsidRPr="00AE0334">
        <w:t>"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(codeSystem</w:t>
      </w:r>
      <w:r w:rsidR="009B5F81" w:rsidRPr="00AE0334">
        <w:t xml:space="preserve">: </w:t>
      </w:r>
      <w:r w:rsidR="00CB7277">
        <w:t>1.2.246.537.6.889 O</w:t>
      </w:r>
      <w:r w:rsidR="009B5F81" w:rsidRPr="00071504">
        <w:t>ptometria/Tietosisältö - Optometrian rakenteinen kirjaaminen</w:t>
      </w:r>
      <w:r w:rsidR="009B5F81" w:rsidRPr="00AE0334">
        <w:t>)</w:t>
      </w:r>
    </w:p>
    <w:p w14:paraId="644A3E4A" w14:textId="776FB1FB" w:rsidR="009B5F81" w:rsidRDefault="00D841E5" w:rsidP="009B5F81">
      <w:pPr>
        <w:pStyle w:val="Snt1"/>
      </w:pPr>
      <w:r>
        <w:t>4</w:t>
      </w:r>
      <w:r w:rsidR="009B5F81">
        <w:t>. PAKOLLINEN yksi [1..1] text</w:t>
      </w:r>
    </w:p>
    <w:p w14:paraId="0F448051" w14:textId="77777777" w:rsidR="009B5F81" w:rsidRDefault="009B5F81" w:rsidP="009B5F81">
      <w:pPr>
        <w:pStyle w:val="Snt2"/>
      </w:pPr>
      <w:r>
        <w:t>a. PAKOLLINEN yksi [1..1] reference/@value, viitattavan näyttömuoto-osion xml-ID annetaan II-tietotyypillä</w:t>
      </w:r>
    </w:p>
    <w:p w14:paraId="51FB5853" w14:textId="0877C093" w:rsidR="009B5F81" w:rsidRDefault="00D841E5" w:rsidP="009B5F81">
      <w:pPr>
        <w:pStyle w:val="Snt1"/>
      </w:pPr>
      <w:r>
        <w:t>5</w:t>
      </w:r>
      <w:r w:rsidR="009B5F81" w:rsidRPr="0003454B">
        <w:t>. PAKOLLINEN yksi [1..1] value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(20</w:t>
      </w:r>
      <w:r w:rsidR="00540B9B">
        <w:t>2</w:t>
      </w:r>
      <w:r w:rsidR="009B5F81">
        <w:t>),</w:t>
      </w:r>
      <w:r w:rsidR="009B5F81" w:rsidRPr="0003454B">
        <w:t xml:space="preserve"> </w:t>
      </w:r>
      <w:r w:rsidR="009B5F81">
        <w:t xml:space="preserve">arvo annetaan ST-tietotyypillä </w:t>
      </w:r>
    </w:p>
    <w:bookmarkStart w:id="311" w:name="_Havainnot_kammiokulman_syvyydestä"/>
    <w:bookmarkStart w:id="312" w:name="_Toc498613792"/>
    <w:bookmarkEnd w:id="311"/>
    <w:p w14:paraId="6FFE4271" w14:textId="21551DCD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13" w:name="_Toc525564931"/>
      <w:r w:rsidR="00D35F89" w:rsidRPr="00D841E5">
        <w:rPr>
          <w:rStyle w:val="Hyperlinkki"/>
        </w:rPr>
        <w:t>Havainnot kammiokulman syvyydestä</w:t>
      </w:r>
      <w:r>
        <w:fldChar w:fldCharType="end"/>
      </w:r>
      <w:r w:rsidR="00D35F89">
        <w:t xml:space="preserve"> - </w:t>
      </w:r>
      <w:bookmarkEnd w:id="312"/>
      <w:r w:rsidR="00A67BF1">
        <w:t>observation</w:t>
      </w:r>
      <w:bookmarkEnd w:id="313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E51ACD" w14:paraId="7165B353" w14:textId="77777777" w:rsidTr="00A0203A">
        <w:tc>
          <w:tcPr>
            <w:tcW w:w="9231" w:type="dxa"/>
          </w:tcPr>
          <w:p w14:paraId="2378EE96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59D7840" w14:textId="77777777" w:rsidR="00540B9B" w:rsidRPr="001F4DA5" w:rsidRDefault="00540B9B" w:rsidP="00540B9B">
      <w:pPr>
        <w:rPr>
          <w:lang w:val="en-US"/>
        </w:rPr>
      </w:pPr>
    </w:p>
    <w:p w14:paraId="651B2E40" w14:textId="323CD750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1CE670" w14:textId="7AEE94F4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CA48E1" w14:textId="216C7794" w:rsidR="00540B9B" w:rsidRPr="00AE0334" w:rsidRDefault="00205D84" w:rsidP="00540B9B">
      <w:pPr>
        <w:pStyle w:val="Snt1"/>
      </w:pPr>
      <w:r>
        <w:t>3.</w:t>
      </w:r>
      <w:r w:rsidR="00540B9B" w:rsidRPr="0003454B">
        <w:t xml:space="preserve"> PAKOLLINEN yksi [1..1] </w:t>
      </w:r>
      <w:r w:rsidR="00540B9B" w:rsidRPr="00AE0334">
        <w:t>code/@code="</w:t>
      </w:r>
      <w:r w:rsidR="00540B9B">
        <w:t>203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115AD4B4" w14:textId="4BA118F0" w:rsidR="00540B9B" w:rsidRDefault="00205D84" w:rsidP="00540B9B">
      <w:pPr>
        <w:pStyle w:val="Snt1"/>
      </w:pPr>
      <w:r>
        <w:t>4</w:t>
      </w:r>
      <w:r w:rsidR="00540B9B">
        <w:t>. PAKOLLINEN yksi [1..1] text</w:t>
      </w:r>
    </w:p>
    <w:p w14:paraId="649EC59F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3A10427F" w14:textId="5AAC93AA" w:rsidR="00540B9B" w:rsidRDefault="00205D84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(203),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14" w:name="_Toc498613793"/>
    <w:p w14:paraId="40038147" w14:textId="34036B80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15" w:name="_Toc525564932"/>
      <w:r w:rsidR="00D35F89" w:rsidRPr="00D841E5">
        <w:rPr>
          <w:rStyle w:val="Hyperlinkki"/>
        </w:rPr>
        <w:t>Lääkeaineiden käyttö tutkimuksessa</w:t>
      </w:r>
      <w:r>
        <w:fldChar w:fldCharType="end"/>
      </w:r>
      <w:r w:rsidR="00D35F89">
        <w:t xml:space="preserve"> - </w:t>
      </w:r>
      <w:bookmarkEnd w:id="314"/>
      <w:r w:rsidR="00A67BF1">
        <w:t>observation</w:t>
      </w:r>
      <w:bookmarkEnd w:id="31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E51ACD" w14:paraId="41F6FAB7" w14:textId="77777777" w:rsidTr="00A0203A">
        <w:tc>
          <w:tcPr>
            <w:tcW w:w="9231" w:type="dxa"/>
          </w:tcPr>
          <w:p w14:paraId="033922C1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AFD0597" w14:textId="77777777" w:rsidR="00540B9B" w:rsidRPr="001F4DA5" w:rsidRDefault="00540B9B" w:rsidP="00540B9B">
      <w:pPr>
        <w:rPr>
          <w:lang w:val="en-US"/>
        </w:rPr>
      </w:pPr>
    </w:p>
    <w:p w14:paraId="17CC4ACC" w14:textId="2CC49B01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D7B4D1C" w14:textId="5CF634D7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35E3EE4" w14:textId="593429A7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204</w:t>
      </w:r>
      <w:r w:rsidR="00540B9B" w:rsidRPr="00AE0334">
        <w:t>"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219F6EF2" w14:textId="43FFD875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7C7003A4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1EE8E354" w14:textId="2BE70D95" w:rsidR="00D35F89" w:rsidRDefault="00D841E5" w:rsidP="00705292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(204),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16" w:name="_Havainnot_muista_esitutkimuksista"/>
    <w:bookmarkStart w:id="317" w:name="_Toc498613794"/>
    <w:bookmarkEnd w:id="316"/>
    <w:p w14:paraId="32054AD6" w14:textId="47C94234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18" w:name="_Toc525564933"/>
      <w:r w:rsidR="00D35F89" w:rsidRPr="00D841E5">
        <w:rPr>
          <w:rStyle w:val="Hyperlinkki"/>
        </w:rPr>
        <w:t>Havainnot muista esitutkimuksista</w:t>
      </w:r>
      <w:r>
        <w:fldChar w:fldCharType="end"/>
      </w:r>
      <w:r w:rsidR="00D35F89">
        <w:t xml:space="preserve"> - </w:t>
      </w:r>
      <w:bookmarkEnd w:id="317"/>
      <w:r w:rsidR="00A67BF1">
        <w:t>observation</w:t>
      </w:r>
      <w:bookmarkEnd w:id="31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E51ACD" w14:paraId="0572E9E0" w14:textId="77777777" w:rsidTr="00A0203A">
        <w:tc>
          <w:tcPr>
            <w:tcW w:w="9231" w:type="dxa"/>
          </w:tcPr>
          <w:p w14:paraId="00B6F21D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82F7B7" w14:textId="77777777" w:rsidR="00540B9B" w:rsidRPr="001F4DA5" w:rsidRDefault="00540B9B" w:rsidP="00540B9B">
      <w:pPr>
        <w:rPr>
          <w:lang w:val="en-US"/>
        </w:rPr>
      </w:pPr>
    </w:p>
    <w:p w14:paraId="4F65F570" w14:textId="16F0A59F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90E90AA" w14:textId="053AABCE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585AEF5" w14:textId="412ED10C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205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44959FF5" w14:textId="251B549D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3B264143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45A27737" w14:textId="3F1BB0DB" w:rsidR="00540B9B" w:rsidRDefault="00D841E5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(205),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19" w:name="_Silmien_terveystarkastus"/>
    <w:bookmarkEnd w:id="319"/>
    <w:p w14:paraId="5DBB94E3" w14:textId="0580C8FC" w:rsidR="00B147A9" w:rsidRDefault="003B62A0" w:rsidP="00670EDC">
      <w:pPr>
        <w:pStyle w:val="Otsikko2"/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20" w:name="_Toc525564934"/>
      <w:r w:rsidR="00D93FFE" w:rsidRPr="003B62A0">
        <w:rPr>
          <w:rStyle w:val="Hyperlinkki"/>
        </w:rPr>
        <w:t>Silmien terveystarkastus</w:t>
      </w:r>
      <w:bookmarkEnd w:id="320"/>
      <w:r>
        <w:fldChar w:fldCharType="end"/>
      </w:r>
    </w:p>
    <w:tbl>
      <w:tblPr>
        <w:tblStyle w:val="TaulukkoRuudukko"/>
        <w:tblW w:w="0" w:type="auto"/>
        <w:tblInd w:w="-113" w:type="dxa"/>
        <w:tblLook w:val="04A0" w:firstRow="1" w:lastRow="0" w:firstColumn="1" w:lastColumn="0" w:noHBand="0" w:noVBand="1"/>
      </w:tblPr>
      <w:tblGrid>
        <w:gridCol w:w="8664"/>
      </w:tblGrid>
      <w:tr w:rsidR="00670EDC" w:rsidRPr="00E51ACD" w14:paraId="16AE7A2A" w14:textId="77777777" w:rsidTr="007D50AE">
        <w:tc>
          <w:tcPr>
            <w:tcW w:w="8664" w:type="dxa"/>
          </w:tcPr>
          <w:p w14:paraId="473D5339" w14:textId="29C1A450" w:rsidR="00670EDC" w:rsidRPr="007D50AE" w:rsidRDefault="00670EDC" w:rsidP="007D50A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D50A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47D05623" w14:textId="549BDF1C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2: Optometria_Silmien terveystarkastus.xml</w:t>
      </w:r>
    </w:p>
    <w:p w14:paraId="5C2A6D0A" w14:textId="77777777" w:rsidR="00D93FFE" w:rsidRPr="00074862" w:rsidRDefault="00D93FFE" w:rsidP="00B304F5">
      <w:pPr>
        <w:pStyle w:val="Snt1"/>
      </w:pPr>
    </w:p>
    <w:p w14:paraId="314CD66F" w14:textId="22FB692F" w:rsidR="007D50AE" w:rsidRDefault="007D50AE" w:rsidP="007D50AE">
      <w:pPr>
        <w:pStyle w:val="Snt1"/>
      </w:pPr>
      <w:r w:rsidRPr="0082643A">
        <w:t xml:space="preserve">1. </w:t>
      </w:r>
      <w:r w:rsidR="003E4493">
        <w:t>PAKOLLINEN</w:t>
      </w:r>
      <w:r w:rsidRPr="0082643A">
        <w:t xml:space="preserve"> yksi [</w:t>
      </w:r>
      <w:r w:rsidR="003E4493">
        <w:t>1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1E40B8CD" w14:textId="77777777" w:rsidR="006D5B05" w:rsidRDefault="006D5B05" w:rsidP="006D5B05">
      <w:pPr>
        <w:pStyle w:val="Snt2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translation</w:t>
      </w:r>
    </w:p>
    <w:p w14:paraId="33FE4FDD" w14:textId="77777777" w:rsidR="006D5B05" w:rsidRDefault="006D5B05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C82F0C2" w14:textId="47B84D1B" w:rsidR="008E7A43" w:rsidRPr="0095153D" w:rsidRDefault="006D5B05" w:rsidP="006D5B05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100</w:t>
      </w:r>
      <w:r w:rsidRPr="00E74AF6">
        <w:rPr>
          <w:rStyle w:val="Snt5Char"/>
        </w:rPr>
        <w:t xml:space="preserve">" </w:t>
      </w:r>
      <w:r w:rsidRPr="006D5B05">
        <w:rPr>
          <w:rStyle w:val="Snt5Char"/>
        </w:rPr>
        <w:t xml:space="preserve">Silmien terveystarkastus </w:t>
      </w:r>
      <w:r w:rsidRPr="00E74AF6">
        <w:rPr>
          <w:rStyle w:val="Snt5Char"/>
        </w:rPr>
        <w:t>(codeSystem:</w:t>
      </w:r>
      <w:r w:rsidRPr="0095153D">
        <w:t xml:space="preserve"> </w:t>
      </w:r>
      <w:r w:rsidR="00CB7277">
        <w:t xml:space="preserve">1.2.246.537.6.894 </w:t>
      </w:r>
      <w:r w:rsidRPr="006D5B05">
        <w:t>Optometria/Tietosisältö - Silmien terveystarkastus</w:t>
      </w:r>
      <w:r w:rsidRPr="0095153D">
        <w:t>)</w:t>
      </w:r>
      <w:r>
        <w:t xml:space="preserve"> </w:t>
      </w:r>
    </w:p>
    <w:p w14:paraId="6BCB26FB" w14:textId="1D4372CE" w:rsidR="007D50AE" w:rsidRPr="0082643A" w:rsidRDefault="007D50AE" w:rsidP="007D50AE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6D5B05">
        <w:t>N</w:t>
      </w:r>
      <w:r w:rsidR="006D5B05" w:rsidRPr="006D5B05">
        <w:t>ykytila (status) Silmien terveystarkastus</w:t>
      </w:r>
      <w:r w:rsidRPr="0082643A">
        <w:t xml:space="preserve">" </w:t>
      </w:r>
    </w:p>
    <w:p w14:paraId="6BA35009" w14:textId="77777777" w:rsidR="007D50AE" w:rsidRPr="0080598B" w:rsidRDefault="007D50AE" w:rsidP="007D50AE">
      <w:pPr>
        <w:pStyle w:val="Snt1"/>
      </w:pPr>
      <w:r w:rsidRPr="0080598B">
        <w:t xml:space="preserve">3. PAKOLLINEN yksi [1..1] text </w:t>
      </w:r>
    </w:p>
    <w:p w14:paraId="5ABA9665" w14:textId="417EF5B5" w:rsidR="00B304F5" w:rsidRPr="00D479A0" w:rsidRDefault="00B304F5" w:rsidP="00B304F5">
      <w:pPr>
        <w:pStyle w:val="Snt1"/>
      </w:pPr>
    </w:p>
    <w:p w14:paraId="2D39E153" w14:textId="6E905565" w:rsidR="00A01E35" w:rsidRP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Silmien terveystarkastus</w:t>
      </w:r>
    </w:p>
    <w:p w14:paraId="6ABD16DB" w14:textId="77777777" w:rsid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86BCE11" w14:textId="0472E65F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Lääkeaineen käyttö tutkimuksessa</w:t>
      </w:r>
      <w:r w:rsidR="00217E21">
        <w:t>(</w:t>
      </w:r>
      <w:r>
        <w:t>101)</w:t>
      </w:r>
      <w:r w:rsidR="00217E21">
        <w:t>*</w:t>
      </w:r>
    </w:p>
    <w:p w14:paraId="579FE66D" w14:textId="77777777" w:rsidR="00AB79D1" w:rsidRDefault="00AB79D1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F79FC3F" w14:textId="46FC6AA8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 w:rsidR="00217E21">
        <w:t xml:space="preserve"> </w:t>
      </w:r>
      <w:r>
        <w:t>(104)</w:t>
      </w:r>
      <w:r w:rsidR="00217E21">
        <w:t>**</w:t>
      </w:r>
      <w:r w:rsidR="00A66452">
        <w:t xml:space="preserve">: </w:t>
      </w:r>
      <w:r w:rsidRPr="00D479A0">
        <w:t>Silmän alueen ulkoisista osista tehty havainto</w:t>
      </w:r>
      <w:r w:rsidR="00217E21">
        <w:t xml:space="preserve"> </w:t>
      </w:r>
      <w:r>
        <w:t>(105)</w:t>
      </w:r>
    </w:p>
    <w:p w14:paraId="79DCA2E5" w14:textId="5C9485F2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 w:rsidR="00AB79D1">
        <w:t xml:space="preserve"> </w:t>
      </w:r>
      <w:r>
        <w:t>(106)</w:t>
      </w:r>
      <w:r w:rsidR="00217E21">
        <w:t>*</w:t>
      </w:r>
      <w:r w:rsidR="00A66452">
        <w:t xml:space="preserve">*: </w:t>
      </w:r>
      <w:r w:rsidRPr="00BE76E5">
        <w:t>Kyynelnesteestä tehty havainto</w:t>
      </w:r>
      <w:r>
        <w:t>(107)</w:t>
      </w:r>
    </w:p>
    <w:p w14:paraId="6448EBD5" w14:textId="48E389BA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</w:t>
      </w:r>
      <w:r w:rsidR="00217E21">
        <w:t>*</w:t>
      </w:r>
      <w:r w:rsidR="00A66452">
        <w:t xml:space="preserve">*: </w:t>
      </w:r>
      <w:r w:rsidRPr="00BE76E5">
        <w:t>Sidekalvosta tehty havainto</w:t>
      </w:r>
      <w:r>
        <w:t xml:space="preserve"> (10</w:t>
      </w:r>
      <w:r w:rsidR="00005F56">
        <w:t>9</w:t>
      </w:r>
      <w:r>
        <w:t>)</w:t>
      </w:r>
    </w:p>
    <w:p w14:paraId="7A636B9F" w14:textId="5C27853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</w:t>
      </w:r>
      <w:r w:rsidR="00217E21">
        <w:t>*</w:t>
      </w:r>
      <w:r w:rsidR="00A66452">
        <w:t xml:space="preserve">*: </w:t>
      </w:r>
      <w:r w:rsidRPr="00005F56">
        <w:t>Kovakalvosta tehty havainto:</w:t>
      </w:r>
      <w:r>
        <w:t xml:space="preserve"> (111)</w:t>
      </w:r>
    </w:p>
    <w:p w14:paraId="3F4D30C3" w14:textId="732EE80B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>(112)</w:t>
      </w:r>
      <w:r w:rsidR="00217E21">
        <w:t>*</w:t>
      </w:r>
      <w:r w:rsidR="00A66452">
        <w:t xml:space="preserve">*: </w:t>
      </w:r>
      <w:r w:rsidRPr="00005F56">
        <w:t>Sarveiskalvosta tehty havainto:</w:t>
      </w:r>
      <w:r>
        <w:t xml:space="preserve"> (113)</w:t>
      </w:r>
    </w:p>
    <w:p w14:paraId="68A58D4E" w14:textId="6988F65D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</w:t>
      </w:r>
      <w:r w:rsidR="00217E21">
        <w:t>*</w:t>
      </w:r>
      <w:r w:rsidR="00A66452">
        <w:t xml:space="preserve">*: </w:t>
      </w:r>
      <w:r w:rsidRPr="00005F56">
        <w:t>Etukammiotilasta tehty havainto:</w:t>
      </w:r>
      <w:r>
        <w:t xml:space="preserve"> (115)</w:t>
      </w:r>
    </w:p>
    <w:p w14:paraId="2D51A988" w14:textId="46603E1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>
        <w:t>(116)</w:t>
      </w:r>
      <w:r w:rsidR="00217E21">
        <w:t>*</w:t>
      </w:r>
      <w:r w:rsidR="00A66452">
        <w:t xml:space="preserve">*: </w:t>
      </w:r>
      <w:r w:rsidRPr="00005F56">
        <w:t>Värikalvosta tehty havainto:</w:t>
      </w:r>
      <w:r>
        <w:t xml:space="preserve"> (117)</w:t>
      </w:r>
    </w:p>
    <w:p w14:paraId="4E41D8D6" w14:textId="753B4FFF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>
        <w:t>(118)</w:t>
      </w:r>
      <w:r w:rsidR="00217E21">
        <w:t>*</w:t>
      </w:r>
      <w:r w:rsidR="00A66452">
        <w:t xml:space="preserve">*: </w:t>
      </w:r>
      <w:r w:rsidRPr="00005F56">
        <w:t>Mykiöstä tehty havainto</w:t>
      </w:r>
      <w:r>
        <w:t>(119)</w:t>
      </w:r>
    </w:p>
    <w:p w14:paraId="128C69DC" w14:textId="7F78E0B2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Muut silmän etuosasta tehdyt havainnot</w:t>
      </w:r>
      <w:r>
        <w:t>(121)</w:t>
      </w:r>
    </w:p>
    <w:p w14:paraId="45405E39" w14:textId="5B50FEA1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 w:rsidR="00AB79D1">
        <w:t xml:space="preserve"> </w:t>
      </w:r>
      <w:r>
        <w:t>(122)</w:t>
      </w:r>
      <w:r w:rsidR="00217E21">
        <w:t>*</w:t>
      </w:r>
      <w:r w:rsidR="00A66452">
        <w:t xml:space="preserve">*: </w:t>
      </w:r>
      <w:r w:rsidRPr="00005F56">
        <w:t>Lasiaisesta tehty havainto:</w:t>
      </w:r>
      <w:r>
        <w:t xml:space="preserve"> (123)</w:t>
      </w:r>
    </w:p>
    <w:p w14:paraId="6BD03A2E" w14:textId="4D454AF7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 w:rsidR="00AB79D1">
        <w:t xml:space="preserve"> </w:t>
      </w:r>
      <w:r>
        <w:t>(124)</w:t>
      </w:r>
      <w:r w:rsidR="00217E21">
        <w:t>*</w:t>
      </w:r>
      <w:r w:rsidR="00A66452">
        <w:t xml:space="preserve">*: </w:t>
      </w:r>
      <w:r w:rsidRPr="00005F56">
        <w:t>Silmänpohjasta tehty havainto</w:t>
      </w:r>
      <w:r>
        <w:t>(125)</w:t>
      </w:r>
    </w:p>
    <w:p w14:paraId="0D64B151" w14:textId="7659D5D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>
        <w:t>(126)</w:t>
      </w:r>
      <w:r w:rsidR="00217E21">
        <w:t>*</w:t>
      </w:r>
      <w:r w:rsidR="00A66452">
        <w:t xml:space="preserve">*: </w:t>
      </w:r>
      <w:r w:rsidRPr="00005F56">
        <w:t>Näköhermon päästä tehty havainto</w:t>
      </w:r>
      <w:r>
        <w:t>(127)</w:t>
      </w:r>
    </w:p>
    <w:p w14:paraId="33E3AD06" w14:textId="6F6CCF4C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 w:rsidR="00217E21">
        <w:t xml:space="preserve"> </w:t>
      </w:r>
      <w:r>
        <w:t>(128)</w:t>
      </w:r>
      <w:r w:rsidR="00217E21">
        <w:t>*</w:t>
      </w:r>
      <w:r w:rsidR="00A66452">
        <w:t xml:space="preserve">*: </w:t>
      </w:r>
      <w:r w:rsidRPr="00005F56">
        <w:t>Silmänpohjasta tehty muu havainto</w:t>
      </w:r>
      <w:r w:rsidR="00217E21">
        <w:t xml:space="preserve"> </w:t>
      </w:r>
      <w:r>
        <w:t>(129)</w:t>
      </w:r>
    </w:p>
    <w:p w14:paraId="3B4DF5AF" w14:textId="5EA2390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 w:rsidR="00AB79D1">
        <w:t xml:space="preserve"> </w:t>
      </w:r>
      <w:r>
        <w:t>(130)</w:t>
      </w:r>
      <w:r w:rsidR="00217E21">
        <w:t>*</w:t>
      </w:r>
    </w:p>
    <w:p w14:paraId="2F4A34CB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CBB8941" w14:textId="5381A2AA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 terveystarkastuksessa tehty muu havainto</w:t>
      </w:r>
      <w:r>
        <w:t xml:space="preserve"> (131)</w:t>
      </w:r>
      <w:r w:rsidR="00217E21">
        <w:t>*</w:t>
      </w:r>
    </w:p>
    <w:p w14:paraId="108EDF76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5816E9" w14:textId="33A9B4EE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Näkökenttätutkimus</w:t>
      </w:r>
      <w:r w:rsidR="00217E21">
        <w:t xml:space="preserve"> </w:t>
      </w:r>
      <w:r>
        <w:t>(132)</w:t>
      </w:r>
      <w:r w:rsidR="00217E21">
        <w:t>*</w:t>
      </w:r>
    </w:p>
    <w:p w14:paraId="01432965" w14:textId="77777777" w:rsidR="00AB79D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0E498BE" w14:textId="65D0993F" w:rsidR="00940DE3" w:rsidRDefault="005C2CFF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C2CFF">
        <w:t>Silmänpaine</w:t>
      </w:r>
      <w:r w:rsidR="00940DE3">
        <w:t>:</w:t>
      </w:r>
      <w:r w:rsidR="00940DE3" w:rsidRPr="005C2CFF">
        <w:t xml:space="preserve"> </w:t>
      </w:r>
      <w:r w:rsidRPr="005C2CFF">
        <w:t>Silmänpaineen mittausajankohta</w:t>
      </w:r>
      <w:r>
        <w:t xml:space="preserve"> (141)</w:t>
      </w:r>
      <w:r w:rsidRPr="005C2CFF">
        <w:t xml:space="preserve">, </w:t>
      </w:r>
    </w:p>
    <w:p w14:paraId="5DCC6640" w14:textId="65230C42" w:rsidR="00217E21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 xml:space="preserve">Silmänpaineen mittauksen kohde </w:t>
      </w:r>
      <w:r>
        <w:t xml:space="preserve">(138) Silmänpaine </w:t>
      </w:r>
      <w:r w:rsidR="005C2CFF">
        <w:t>(139)</w:t>
      </w:r>
      <w:r w:rsidR="005C2CFF" w:rsidRPr="005C2CFF">
        <w:t>,</w:t>
      </w:r>
      <w:r w:rsidR="005C2CFF">
        <w:t>)</w:t>
      </w:r>
      <w:r>
        <w:t xml:space="preserve"> </w:t>
      </w:r>
      <w:r w:rsidR="002C4A8C" w:rsidRPr="002C4A8C">
        <w:t>Lisätieto silmänpaineen mittauksesta</w:t>
      </w:r>
      <w:r w:rsidR="00217E21">
        <w:t xml:space="preserve"> </w:t>
      </w:r>
      <w:r w:rsidR="002C4A8C">
        <w:t>(140)</w:t>
      </w:r>
    </w:p>
    <w:p w14:paraId="5B978EE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5B9D289" w14:textId="1F1A6262" w:rsidR="00940DE3" w:rsidRDefault="00E75810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474316DE" w14:textId="0AD0E267" w:rsidR="00217E2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>Sarveiskalvon paksuuden mittauksen kohde</w:t>
      </w:r>
      <w:r w:rsidR="002C4A8C">
        <w:t xml:space="preserve"> (145)</w:t>
      </w:r>
      <w:r w:rsidR="00940DE3" w:rsidRPr="00940DE3">
        <w:t xml:space="preserve"> </w:t>
      </w:r>
      <w:r w:rsidR="00940DE3" w:rsidRPr="002C4A8C">
        <w:t xml:space="preserve">Sarveiskalvon paksuus: </w:t>
      </w:r>
      <w:r w:rsidR="00940DE3">
        <w:t>(142)</w:t>
      </w:r>
      <w:r w:rsidR="00940DE3" w:rsidRPr="002C4A8C">
        <w:t>,</w:t>
      </w:r>
      <w:r w:rsidR="00E75810">
        <w:t xml:space="preserve"> </w:t>
      </w:r>
      <w:r w:rsidR="002C4A8C" w:rsidRPr="002C4A8C">
        <w:t>Lisätieto sarveiskalvon paksuudesta</w:t>
      </w:r>
      <w:r>
        <w:t xml:space="preserve"> </w:t>
      </w:r>
      <w:r w:rsidR="002C4A8C">
        <w:t>(143)</w:t>
      </w:r>
    </w:p>
    <w:p w14:paraId="3C82476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73924DA" w14:textId="763DD0DB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Värinäkö</w:t>
      </w:r>
      <w:r>
        <w:t xml:space="preserve"> (144)</w:t>
      </w:r>
      <w:r w:rsidR="00217E21">
        <w:t>*</w:t>
      </w:r>
    </w:p>
    <w:p w14:paraId="226DCF76" w14:textId="77777777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Muut tutkimukset</w:t>
      </w:r>
      <w:r>
        <w:t xml:space="preserve"> (150)</w:t>
      </w:r>
      <w:r w:rsidR="00217E21">
        <w:t>*</w:t>
      </w:r>
    </w:p>
    <w:p w14:paraId="7809B198" w14:textId="2647900B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42A6A1F" w14:textId="05B086AA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602AE1D3" w14:textId="5FFF9AC3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myös otsikko, näyttömuotoon ei viedä rakenteesta mitään</w:t>
      </w:r>
      <w:r w:rsidR="00940DE3">
        <w:t>,</w:t>
      </w:r>
      <w:r>
        <w:t xml:space="preserve"> jos valintana on ”ei tutkittu”</w:t>
      </w:r>
    </w:p>
    <w:p w14:paraId="115FCE25" w14:textId="1A92CA02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1AA5EB5" w14:textId="77777777" w:rsidR="00A66452" w:rsidRDefault="00A66452" w:rsidP="00A664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71A09674" w14:textId="4B8C763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>
        <w:t xml:space="preserve"> (104) = Silmän alueen ulkoiset osat</w:t>
      </w:r>
    </w:p>
    <w:p w14:paraId="38B8D435" w14:textId="798A10BD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>
        <w:t xml:space="preserve"> (106) = Kyynelneste</w:t>
      </w:r>
    </w:p>
    <w:p w14:paraId="25B1B6AB" w14:textId="18C2E542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 = Sidekalvo</w:t>
      </w:r>
    </w:p>
    <w:p w14:paraId="2DB9878D" w14:textId="5475B84B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 = Kovakalvo</w:t>
      </w:r>
    </w:p>
    <w:p w14:paraId="4192065D" w14:textId="259315A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 xml:space="preserve"> (112) = Sarveiskalvo</w:t>
      </w:r>
    </w:p>
    <w:p w14:paraId="1A0AE4F8" w14:textId="179C9AB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 = Etukammiotila</w:t>
      </w:r>
    </w:p>
    <w:p w14:paraId="2EFEC700" w14:textId="0A6F0A06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 w:rsidR="00C73D5F">
        <w:t xml:space="preserve"> </w:t>
      </w:r>
      <w:r>
        <w:t>(116) = Värikalvo</w:t>
      </w:r>
    </w:p>
    <w:p w14:paraId="7F251AB8" w14:textId="63FB3C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 w:rsidR="00C73D5F">
        <w:t xml:space="preserve"> </w:t>
      </w:r>
      <w:r>
        <w:t>(118) = Mykiö</w:t>
      </w:r>
    </w:p>
    <w:p w14:paraId="1E785D85" w14:textId="08C4C2BA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>
        <w:t xml:space="preserve"> (122) = Lasiainen</w:t>
      </w:r>
    </w:p>
    <w:p w14:paraId="0AA8804D" w14:textId="246502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>
        <w:t xml:space="preserve"> (124) = Silmänpohja</w:t>
      </w:r>
    </w:p>
    <w:p w14:paraId="7D4EBA4C" w14:textId="41F7DEF0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 w:rsidR="00C73D5F">
        <w:t xml:space="preserve"> </w:t>
      </w:r>
      <w:r>
        <w:t>(126)* = Makula</w:t>
      </w:r>
    </w:p>
    <w:p w14:paraId="504DFBE1" w14:textId="71562FF7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lastRenderedPageBreak/>
        <w:t>Silmänpohjan verisuonistosta tehty havainto</w:t>
      </w:r>
      <w:r>
        <w:t xml:space="preserve"> (128) = </w:t>
      </w:r>
      <w:r w:rsidRPr="00005F56">
        <w:t>Silmänpohjan verisuonisto</w:t>
      </w:r>
    </w:p>
    <w:p w14:paraId="0C5C6C2C" w14:textId="7DDEC364" w:rsidR="00A66452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>
        <w:t xml:space="preserve"> (130) = Silmän takaosan muut havainnot</w:t>
      </w:r>
    </w:p>
    <w:p w14:paraId="58D31AEC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A9169BD" w14:textId="1B6E4BFD" w:rsidR="004B0BE7" w:rsidRPr="00A66452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u w:val="single"/>
        </w:rPr>
      </w:pPr>
      <w:r w:rsidRPr="00A66452">
        <w:rPr>
          <w:b/>
          <w:u w:val="single"/>
        </w:rPr>
        <w:t>Esimerkkejä näyttömuotokirjauksista:</w:t>
      </w:r>
    </w:p>
    <w:p w14:paraId="7165E06E" w14:textId="69A594D1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17FE88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Lääkeaineen käyttö tutkimuksessa: Tropicamid 5 mg/ml 1 gtt OA klo 13.00.</w:t>
      </w:r>
    </w:p>
    <w:p w14:paraId="17C4996F" w14:textId="5F8DEF84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alueen ulkoiset osat: Tutkittu, ei havaintoja</w:t>
      </w:r>
    </w:p>
    <w:p w14:paraId="7B3F074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Kyynelneste: tehty havainto tähän</w:t>
      </w:r>
    </w:p>
    <w:p w14:paraId="0A52CF96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Sidekalvo: tehty havainto tähän</w:t>
      </w:r>
    </w:p>
    <w:p w14:paraId="3640330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Kovakalvo: tehty havainto tähän</w:t>
      </w:r>
    </w:p>
    <w:p w14:paraId="2801F79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Sarveiskalvo: tehty havainto tähän</w:t>
      </w:r>
    </w:p>
    <w:p w14:paraId="5B1EDDCE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Etukammiotila: tehty havainto tähän</w:t>
      </w:r>
    </w:p>
    <w:p w14:paraId="31C80DA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Värikalvo: tehty havainto tähän</w:t>
      </w:r>
    </w:p>
    <w:p w14:paraId="57C73C2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Mykiö: tehty havainto tähän</w:t>
      </w:r>
    </w:p>
    <w:p w14:paraId="6B682AD9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silmän etuosasta tehdyt havainnot: tehdyt havainnot tähän</w:t>
      </w:r>
    </w:p>
    <w:p w14:paraId="7F38458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Lasiainen: tehty havainto tähän</w:t>
      </w:r>
    </w:p>
    <w:p w14:paraId="5EB7BFB3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Silmänpohja: tehty havainto tähän</w:t>
      </w:r>
    </w:p>
    <w:p w14:paraId="248B133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Makula: tehty havainto tähän</w:t>
      </w:r>
    </w:p>
    <w:p w14:paraId="722B411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Näköhermo: tehty havainto tähän</w:t>
      </w:r>
    </w:p>
    <w:p w14:paraId="53F25B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Silmänpohjan verisuonisto: tehty havainto tähän</w:t>
      </w:r>
    </w:p>
    <w:p w14:paraId="6D61DAA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Silmänpohjasta tehty muu havainto: tehty havainto tähän</w:t>
      </w:r>
    </w:p>
    <w:p w14:paraId="693EFA5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takaosan muut havainnot: tehdyt havainnot tähän</w:t>
      </w:r>
    </w:p>
    <w:p w14:paraId="0A6D3678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terveystarkastuksessa tehty muu havainto: Silmän terveystarkastuksessa tehty muu havainto -teksti tähän</w:t>
      </w:r>
    </w:p>
    <w:p w14:paraId="71C2F8F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Näkökenttätutkimus: tehdyt havainnot tähän</w:t>
      </w:r>
    </w:p>
    <w:p w14:paraId="2E12A5F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9CC7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Silmänpaine: 1.6.2017 klo 13:55</w:t>
      </w:r>
    </w:p>
    <w:p w14:paraId="6E5BC8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12 mmHg, lisätieto tähän</w:t>
      </w:r>
    </w:p>
    <w:p w14:paraId="09665172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12 mmHg, lisätieto tähän</w:t>
      </w:r>
    </w:p>
    <w:p w14:paraId="2282745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7E3DB1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11CF6D4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545 µm, lisätieto tähän</w:t>
      </w:r>
    </w:p>
    <w:p w14:paraId="573D82E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545 µm, lisätieto tähän</w:t>
      </w:r>
    </w:p>
    <w:p w14:paraId="6BE2C06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A7FDC3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Värinäkö: Värinäkö -teksti tähän</w:t>
      </w:r>
    </w:p>
    <w:p w14:paraId="104B142F" w14:textId="783F968F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tutkimukset: Muut tutkimukset -teksti tähän</w:t>
      </w:r>
    </w:p>
    <w:p w14:paraId="2176553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19A7E9E" w14:textId="5FAF170C" w:rsidR="007B10C8" w:rsidRDefault="007B10C8" w:rsidP="00C879C4">
      <w:pPr>
        <w:pStyle w:val="Snt1"/>
      </w:pPr>
    </w:p>
    <w:p w14:paraId="070C1E67" w14:textId="77777777" w:rsidR="007B10C8" w:rsidRDefault="007B10C8" w:rsidP="00C879C4">
      <w:pPr>
        <w:pStyle w:val="Snt1"/>
      </w:pPr>
    </w:p>
    <w:p w14:paraId="3F7F1BCF" w14:textId="48A16E80" w:rsidR="00C879C4" w:rsidRPr="0082643A" w:rsidRDefault="00C879C4" w:rsidP="00C879C4">
      <w:pPr>
        <w:pStyle w:val="Snt1"/>
      </w:pPr>
      <w:r w:rsidRPr="0082643A">
        <w:t xml:space="preserve">4. </w:t>
      </w:r>
      <w:r w:rsidR="002976FD">
        <w:t>VAPAAEHTOINEN</w:t>
      </w:r>
      <w:r w:rsidRPr="0082643A">
        <w:t xml:space="preserve"> </w:t>
      </w:r>
      <w:r w:rsidR="007C5B89">
        <w:t xml:space="preserve">nolla tai </w:t>
      </w:r>
      <w:r w:rsidRPr="0082643A">
        <w:t>yksi</w:t>
      </w:r>
      <w:r>
        <w:t xml:space="preserve"> [</w:t>
      </w:r>
      <w:r w:rsidR="007C5B89">
        <w:t>0</w:t>
      </w:r>
      <w:r>
        <w:t>..1</w:t>
      </w:r>
      <w:r w:rsidRPr="0082643A">
        <w:t xml:space="preserve">] entry </w:t>
      </w:r>
    </w:p>
    <w:p w14:paraId="0A5AB011" w14:textId="1864E1B8" w:rsidR="00C879C4" w:rsidRDefault="00C879C4" w:rsidP="00C879C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</w:t>
      </w:r>
      <w:r w:rsidR="002F3F31">
        <w:t>ian CDA 2018</w:t>
      </w:r>
      <w:r>
        <w:t>)</w:t>
      </w:r>
    </w:p>
    <w:p w14:paraId="542123D0" w14:textId="10CB1530" w:rsidR="00C879C4" w:rsidRDefault="00C879C4" w:rsidP="00C879C4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A67BF1" w:rsidRPr="00A67BF1">
        <w:t>10</w:t>
      </w:r>
      <w:r w:rsidR="001B0EE9">
        <w:t>1</w:t>
      </w:r>
      <w:r>
        <w:t>” (</w:t>
      </w:r>
      <w:r w:rsidR="00A67BF1" w:rsidRPr="00A67BF1">
        <w:t>Lääkeaineen käyttö tutkimuksessa -entry</w:t>
      </w:r>
      <w:r>
        <w:t>)</w:t>
      </w:r>
      <w:r w:rsidR="00166FB8">
        <w:t xml:space="preserve"> </w:t>
      </w:r>
    </w:p>
    <w:p w14:paraId="436B55F7" w14:textId="2B87AA38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Lääkeaineen_käyttö_tutkimuksessa" w:history="1">
        <w:r w:rsidRPr="007B10C8">
          <w:rPr>
            <w:rStyle w:val="Hyperlinkki"/>
          </w:rPr>
          <w:t>Lääkeaineen käyttö tutkimuksessa</w:t>
        </w:r>
      </w:hyperlink>
      <w:r>
        <w:t xml:space="preserve"> (101) observation</w:t>
      </w:r>
    </w:p>
    <w:p w14:paraId="78A05606" w14:textId="122D1A65" w:rsidR="001B0EE9" w:rsidRPr="0082643A" w:rsidRDefault="001B0EE9" w:rsidP="001B0EE9">
      <w:pPr>
        <w:pStyle w:val="Snt1"/>
      </w:pPr>
      <w:r>
        <w:t>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A111938" w14:textId="71340484" w:rsidR="001B0EE9" w:rsidRDefault="001B0EE9" w:rsidP="001B0EE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(Optometrian </w:t>
      </w:r>
      <w:r w:rsidR="002F3F31">
        <w:t>CDA 2018</w:t>
      </w:r>
      <w:r>
        <w:t>)</w:t>
      </w:r>
    </w:p>
    <w:p w14:paraId="3D0148B1" w14:textId="747575F0" w:rsidR="001B0EE9" w:rsidRDefault="001B0EE9" w:rsidP="001B0EE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1B0EE9">
        <w:t>104</w:t>
      </w:r>
      <w:r>
        <w:t>” (</w:t>
      </w:r>
      <w:r w:rsidRPr="001B0EE9">
        <w:t>Silmän alueen ulkoisten osien tutkiminen entry</w:t>
      </w:r>
      <w:r>
        <w:t>)</w:t>
      </w:r>
      <w:r w:rsidR="00166FB8">
        <w:t xml:space="preserve"> o</w:t>
      </w:r>
      <w:r w:rsidR="002F3F31">
        <w:t>bservation</w:t>
      </w:r>
    </w:p>
    <w:p w14:paraId="0C73A471" w14:textId="1735D2CB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lmän_alueen_ulkoisten" w:history="1">
        <w:r w:rsidRPr="007B10C8">
          <w:rPr>
            <w:rStyle w:val="Hyperlinkki"/>
          </w:rPr>
          <w:t>Silmän alueen ulkoisten osien tutkiminen</w:t>
        </w:r>
      </w:hyperlink>
      <w:r>
        <w:t xml:space="preserve"> (104) observation</w:t>
      </w:r>
    </w:p>
    <w:p w14:paraId="6B0559A8" w14:textId="1104C377" w:rsidR="00D21583" w:rsidRPr="0082643A" w:rsidRDefault="00D21583" w:rsidP="00D21583">
      <w:pPr>
        <w:pStyle w:val="Snt1"/>
      </w:pPr>
      <w:r>
        <w:lastRenderedPageBreak/>
        <w:t>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74D7618" w14:textId="739E3064" w:rsidR="00D21583" w:rsidRDefault="00D21583" w:rsidP="00D21583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01B85E80" w14:textId="665186EB" w:rsidR="00D21583" w:rsidRDefault="00D21583" w:rsidP="00D21583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132113" w:rsidRPr="00132113">
        <w:t>106</w:t>
      </w:r>
      <w:r>
        <w:t>” (</w:t>
      </w:r>
      <w:r w:rsidR="00132113" w:rsidRPr="00132113">
        <w:t>Kyynelnesteen tutkiminen entry</w:t>
      </w:r>
      <w:r>
        <w:t xml:space="preserve">) </w:t>
      </w:r>
    </w:p>
    <w:p w14:paraId="537CAC43" w14:textId="4074A1F7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yynelnesteen_tutkiminen_-" w:history="1">
        <w:r w:rsidRPr="007B10C8">
          <w:rPr>
            <w:rStyle w:val="Hyperlinkki"/>
          </w:rPr>
          <w:t>Kyynelnesteen tutkiminen</w:t>
        </w:r>
      </w:hyperlink>
      <w:r>
        <w:t xml:space="preserve"> (106) observation</w:t>
      </w:r>
    </w:p>
    <w:p w14:paraId="6893D481" w14:textId="5A93BAE4" w:rsidR="00E33645" w:rsidRPr="0082643A" w:rsidRDefault="00E33645" w:rsidP="00E33645">
      <w:pPr>
        <w:pStyle w:val="Snt1"/>
      </w:pPr>
      <w:r>
        <w:t>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A4C3F4B" w14:textId="16B350A9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A24DF56" w14:textId="6788DA2C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108</w:t>
      </w:r>
      <w:r>
        <w:t>” (</w:t>
      </w:r>
      <w:r w:rsidRPr="00E33645">
        <w:t>Sidekalvon tutkiminen entry</w:t>
      </w:r>
      <w:r>
        <w:t xml:space="preserve">) </w:t>
      </w:r>
    </w:p>
    <w:p w14:paraId="550BCFD2" w14:textId="5A1A1EA0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 w:rsidRPr="007B10C8">
          <w:rPr>
            <w:rStyle w:val="Hyperlinkki"/>
          </w:rPr>
          <w:t>Sidekalvon tutkiminen</w:t>
        </w:r>
      </w:hyperlink>
      <w:r>
        <w:t xml:space="preserve"> (108) observation</w:t>
      </w:r>
    </w:p>
    <w:p w14:paraId="4E3D7376" w14:textId="6C32D7FF" w:rsidR="00E33645" w:rsidRPr="0082643A" w:rsidRDefault="00E33645" w:rsidP="00E33645">
      <w:pPr>
        <w:pStyle w:val="Snt1"/>
      </w:pPr>
      <w:r>
        <w:t>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6835CD2" w14:textId="782A1F42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188CADCC" w14:textId="45B2CCF4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110</w:t>
      </w:r>
      <w:r>
        <w:t>” (</w:t>
      </w:r>
      <w:r w:rsidRPr="00E33645">
        <w:t>Kovakalvon tutkiminen entry</w:t>
      </w:r>
      <w:r>
        <w:t xml:space="preserve">) </w:t>
      </w:r>
    </w:p>
    <w:p w14:paraId="132B5557" w14:textId="13A2C89A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ovakalvon_tutkiminen-_observation" w:history="1">
        <w:r>
          <w:rPr>
            <w:rStyle w:val="Hyperlinkki"/>
          </w:rPr>
          <w:t>Kovakalvon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(110) observation</w:t>
      </w:r>
    </w:p>
    <w:p w14:paraId="0D511B59" w14:textId="77FF2A10" w:rsidR="008A6C3A" w:rsidRPr="0082643A" w:rsidRDefault="008A6C3A" w:rsidP="008A6C3A">
      <w:pPr>
        <w:pStyle w:val="Snt1"/>
      </w:pPr>
      <w:r>
        <w:t>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B92CDDD" w14:textId="02FE2C34" w:rsidR="008A6C3A" w:rsidRDefault="008A6C3A" w:rsidP="008A6C3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9F0A1C1" w14:textId="13EDE819" w:rsidR="008A6C3A" w:rsidRDefault="008A6C3A" w:rsidP="008A6C3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112</w:t>
      </w:r>
      <w:r>
        <w:t xml:space="preserve">” </w:t>
      </w:r>
      <w:r w:rsidR="00E43F0E">
        <w:t>(</w:t>
      </w:r>
      <w:r w:rsidRPr="008A6C3A">
        <w:t>Sarveiskalvon tutkiminen entry</w:t>
      </w:r>
      <w:r>
        <w:t xml:space="preserve">) </w:t>
      </w:r>
    </w:p>
    <w:p w14:paraId="1CD85A1D" w14:textId="0D59B53E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>
          <w:rPr>
            <w:rStyle w:val="Hyperlinkki"/>
          </w:rPr>
          <w:t>Sarveiskalvon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(112) observation</w:t>
      </w:r>
    </w:p>
    <w:p w14:paraId="6A1468E7" w14:textId="267A0658" w:rsidR="00E43F0E" w:rsidRPr="0082643A" w:rsidRDefault="00E43F0E" w:rsidP="00E43F0E">
      <w:pPr>
        <w:pStyle w:val="Snt1"/>
      </w:pPr>
      <w:r>
        <w:t>10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C0956FC" w14:textId="6BF278DE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D5ADF0E" w14:textId="5D361C77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4” (</w:t>
      </w:r>
      <w:r w:rsidRPr="00E43F0E">
        <w:t>Etukammiotilan tutkiminen entry</w:t>
      </w:r>
      <w:r>
        <w:t xml:space="preserve">) </w:t>
      </w:r>
    </w:p>
    <w:p w14:paraId="3DFCC468" w14:textId="4EE612F9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 w:rsidRPr="007B10C8">
          <w:rPr>
            <w:rStyle w:val="Hyperlinkki"/>
          </w:rPr>
          <w:t>Etukammiotilan tutkiminen</w:t>
        </w:r>
      </w:hyperlink>
      <w:r>
        <w:t xml:space="preserve"> (114) observation</w:t>
      </w:r>
    </w:p>
    <w:p w14:paraId="7E4C708D" w14:textId="11D8AF90" w:rsidR="00E43F0E" w:rsidRPr="0082643A" w:rsidRDefault="00E43F0E" w:rsidP="00E43F0E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5586BD0B" w14:textId="5013BC69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D0F3786" w14:textId="276A469A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6” (</w:t>
      </w:r>
      <w:r w:rsidRPr="00E43F0E">
        <w:t>Värikalvon tutkiminen entry</w:t>
      </w:r>
      <w:r>
        <w:t xml:space="preserve">) </w:t>
      </w:r>
    </w:p>
    <w:p w14:paraId="2BE60D36" w14:textId="6E9AB7BC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Värikalvon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(116) observation</w:t>
      </w:r>
    </w:p>
    <w:p w14:paraId="3756400A" w14:textId="1BCD99ED" w:rsidR="00DE1AD5" w:rsidRPr="0082643A" w:rsidRDefault="00DE1AD5" w:rsidP="00DE1AD5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2E38B04" w14:textId="202FD7F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6E58C196" w14:textId="63D7BE0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8” (</w:t>
      </w:r>
      <w:r w:rsidRPr="00DE1AD5">
        <w:t>Mykiön tutkiminen entry</w:t>
      </w:r>
      <w:r>
        <w:t xml:space="preserve">) </w:t>
      </w:r>
    </w:p>
    <w:p w14:paraId="1A72985C" w14:textId="7BCA609D" w:rsidR="007B10C8" w:rsidRDefault="007B10C8" w:rsidP="0043580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Mykiön</w:t>
        </w:r>
        <w:r w:rsidRPr="007B10C8">
          <w:rPr>
            <w:rStyle w:val="Hyperlinkki"/>
          </w:rPr>
          <w:t xml:space="preserve"> tutkiminen</w:t>
        </w:r>
      </w:hyperlink>
      <w:r>
        <w:t xml:space="preserve"> (118) observation</w:t>
      </w:r>
    </w:p>
    <w:p w14:paraId="1E14F9DF" w14:textId="6B9CF944" w:rsidR="00DE1AD5" w:rsidRPr="0082643A" w:rsidRDefault="00DE1AD5" w:rsidP="00DE1AD5">
      <w:pPr>
        <w:pStyle w:val="Snt1"/>
      </w:pPr>
      <w:r>
        <w:t>12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5C296B6" w14:textId="667C238C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351C8E86" w14:textId="3C8ABBA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21” (</w:t>
      </w:r>
      <w:r w:rsidRPr="00DE1AD5">
        <w:t>Muut silmän etuosasta tehdyt havainnot -entry</w:t>
      </w:r>
      <w:r>
        <w:t xml:space="preserve">) </w:t>
      </w:r>
    </w:p>
    <w:p w14:paraId="28E3C68B" w14:textId="7281ED2B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ut_silmän_etuosasta" w:history="1">
        <w:r w:rsidRPr="00435808">
          <w:rPr>
            <w:rStyle w:val="Hyperlinkki"/>
          </w:rPr>
          <w:t>Muut silmän etuosasta tehdyt havainnot</w:t>
        </w:r>
      </w:hyperlink>
      <w:r>
        <w:t xml:space="preserve"> (121) observation</w:t>
      </w:r>
    </w:p>
    <w:p w14:paraId="78CE6ED0" w14:textId="3B78A346" w:rsidR="00DE1AD5" w:rsidRPr="0082643A" w:rsidRDefault="00DE1AD5" w:rsidP="00DE1AD5">
      <w:pPr>
        <w:pStyle w:val="Snt1"/>
      </w:pPr>
      <w:r>
        <w:t>13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27E15B4" w14:textId="436C9A6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5A1362D8" w14:textId="51325A86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22” (</w:t>
      </w:r>
      <w:r w:rsidRPr="00DE1AD5">
        <w:t>Lasiaisen tutkiminen entry</w:t>
      </w:r>
      <w:r>
        <w:t xml:space="preserve">) </w:t>
      </w:r>
    </w:p>
    <w:p w14:paraId="70B4D07E" w14:textId="30713715" w:rsidR="00435808" w:rsidRDefault="00435808" w:rsidP="00435808">
      <w:pPr>
        <w:pStyle w:val="Snt2"/>
      </w:pPr>
      <w:r w:rsidRPr="000B0BA4">
        <w:lastRenderedPageBreak/>
        <w:t>c. PAKOLLINEN yksi [1..</w:t>
      </w:r>
      <w:r>
        <w:t xml:space="preserve">1] </w:t>
      </w:r>
      <w:hyperlink w:anchor="_Lasiaisen_tutkiminen_-" w:history="1">
        <w:r w:rsidRPr="00435808">
          <w:rPr>
            <w:rStyle w:val="Hyperlinkki"/>
          </w:rPr>
          <w:t>Lasiaisen tutkiminen</w:t>
        </w:r>
      </w:hyperlink>
      <w:r>
        <w:t xml:space="preserve"> (122) observation</w:t>
      </w:r>
    </w:p>
    <w:p w14:paraId="4DFFBF1B" w14:textId="49BE50E6" w:rsidR="00500FDB" w:rsidRPr="0082643A" w:rsidRDefault="00500FDB" w:rsidP="00500FDB">
      <w:pPr>
        <w:pStyle w:val="Snt1"/>
      </w:pPr>
      <w:r>
        <w:t>14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67533E4E" w14:textId="386B8A5A" w:rsidR="00500FDB" w:rsidRDefault="00500FDB" w:rsidP="00500FD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F8A2BD2" w14:textId="7CD79F1E" w:rsidR="00500FDB" w:rsidRDefault="00500FDB" w:rsidP="00500FD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</w:t>
      </w:r>
      <w:r w:rsidR="00D44960">
        <w:t>4</w:t>
      </w:r>
      <w:r>
        <w:t>” (</w:t>
      </w:r>
      <w:r w:rsidR="00D44960" w:rsidRPr="00D44960">
        <w:t>Silmänpohjan tutkiminen entry</w:t>
      </w:r>
      <w:r>
        <w:t xml:space="preserve">) </w:t>
      </w:r>
    </w:p>
    <w:p w14:paraId="56C58C52" w14:textId="4F759D0D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>
          <w:rPr>
            <w:rStyle w:val="Hyperlinkki"/>
          </w:rPr>
          <w:t>Silmänpohjan</w:t>
        </w:r>
        <w:r w:rsidRPr="00435808">
          <w:rPr>
            <w:rStyle w:val="Hyperlinkki"/>
          </w:rPr>
          <w:t xml:space="preserve"> tutkiminen</w:t>
        </w:r>
      </w:hyperlink>
      <w:r>
        <w:t xml:space="preserve"> (124) observation</w:t>
      </w:r>
    </w:p>
    <w:p w14:paraId="1011DC84" w14:textId="1BA670A5" w:rsidR="00856850" w:rsidRPr="0082643A" w:rsidRDefault="00856850" w:rsidP="00856850">
      <w:pPr>
        <w:pStyle w:val="Snt1"/>
      </w:pPr>
      <w:r>
        <w:t>15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8457884" w14:textId="10A775FD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3C2D1B26" w14:textId="6CB1B173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30” (</w:t>
      </w:r>
      <w:r w:rsidRPr="00856850">
        <w:t>Muita havaintoja silmän takaosaan -entry</w:t>
      </w:r>
      <w:r>
        <w:t xml:space="preserve">) </w:t>
      </w:r>
    </w:p>
    <w:p w14:paraId="780A8BA9" w14:textId="3B8AED57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ita_havaintoja_silmän" w:history="1">
        <w:r w:rsidRPr="00435808">
          <w:rPr>
            <w:rStyle w:val="Hyperlinkki"/>
          </w:rPr>
          <w:t>Muita havaintoja silmän takaosaan</w:t>
        </w:r>
      </w:hyperlink>
      <w:r>
        <w:t xml:space="preserve"> (130) observation</w:t>
      </w:r>
    </w:p>
    <w:p w14:paraId="0398D4B7" w14:textId="30EA4DE0" w:rsidR="00856850" w:rsidRPr="0082643A" w:rsidRDefault="00856850" w:rsidP="00856850">
      <w:pPr>
        <w:pStyle w:val="Snt1"/>
      </w:pPr>
      <w:r>
        <w:t>16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9253258" w14:textId="036635D8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30926D8" w14:textId="39F0E0E9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31” (</w:t>
      </w:r>
      <w:r w:rsidRPr="00856850">
        <w:t>Silmän terveystarkastuksessa tehty muu havainto -entry</w:t>
      </w:r>
      <w:r>
        <w:t xml:space="preserve">) </w:t>
      </w:r>
    </w:p>
    <w:p w14:paraId="02DF075F" w14:textId="0CACD248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Silmän_terveystarkastuksessa_tehty" w:history="1">
        <w:r w:rsidRPr="00435808">
          <w:rPr>
            <w:rStyle w:val="Hyperlinkki"/>
          </w:rPr>
          <w:t>Silmän terveystarkastuksessa tehty muu havainto</w:t>
        </w:r>
      </w:hyperlink>
      <w:r>
        <w:t xml:space="preserve"> (131) observation</w:t>
      </w:r>
    </w:p>
    <w:p w14:paraId="5E6D8A25" w14:textId="313C6AD7" w:rsidR="00856850" w:rsidRPr="0082643A" w:rsidRDefault="00856850" w:rsidP="00856850">
      <w:pPr>
        <w:pStyle w:val="Snt1"/>
      </w:pPr>
      <w:r>
        <w:t>17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B59A614" w14:textId="032C4529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94511AD" w14:textId="36BB3876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32” (</w:t>
      </w:r>
      <w:r w:rsidRPr="00856850">
        <w:t>Näkökenttätutkimus -entry</w:t>
      </w:r>
      <w:r>
        <w:t xml:space="preserve">) </w:t>
      </w:r>
    </w:p>
    <w:p w14:paraId="72D14C1F" w14:textId="794F4140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Näkökenttätutkimus_-_observation" w:history="1">
        <w:r w:rsidRPr="00435808">
          <w:rPr>
            <w:rStyle w:val="Hyperlinkki"/>
          </w:rPr>
          <w:t>Näkökenttätutkimus</w:t>
        </w:r>
      </w:hyperlink>
      <w:r>
        <w:t xml:space="preserve"> (132) observation</w:t>
      </w:r>
    </w:p>
    <w:p w14:paraId="0F012D0D" w14:textId="011E3B3E" w:rsidR="0047541A" w:rsidRPr="0082643A" w:rsidRDefault="0047541A" w:rsidP="0047541A">
      <w:pPr>
        <w:pStyle w:val="Snt1"/>
      </w:pPr>
      <w:r>
        <w:t>18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B2A0797" w14:textId="5465F762" w:rsidR="0047541A" w:rsidRDefault="0047541A" w:rsidP="0047541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56720AB7" w14:textId="2B717BDB" w:rsidR="0047541A" w:rsidRDefault="0047541A" w:rsidP="0047541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37” (</w:t>
      </w:r>
      <w:r w:rsidRPr="0047541A">
        <w:t>Silmänpaineen mittaus entry</w:t>
      </w:r>
      <w:r w:rsidR="002517FE">
        <w:t xml:space="preserve">) </w:t>
      </w:r>
    </w:p>
    <w:p w14:paraId="4208C811" w14:textId="4A1043D7" w:rsidR="002517FE" w:rsidRDefault="002517FE" w:rsidP="002517FE">
      <w:pPr>
        <w:pStyle w:val="Snt2"/>
      </w:pPr>
      <w:r>
        <w:t xml:space="preserve">c. </w:t>
      </w:r>
      <w:r w:rsidRPr="002517FE">
        <w:t xml:space="preserve">PAKOLLINEN yksi [1..1] </w:t>
      </w:r>
      <w:hyperlink w:anchor="_Silmänpaineen_mittaus_-" w:history="1">
        <w:r w:rsidRPr="00435808">
          <w:rPr>
            <w:rStyle w:val="Hyperlinkki"/>
          </w:rPr>
          <w:t>Silmänpaineen mittaus</w:t>
        </w:r>
      </w:hyperlink>
      <w:r w:rsidR="00435808">
        <w:t xml:space="preserve"> (137)</w:t>
      </w:r>
      <w:r>
        <w:t xml:space="preserve"> organizer</w:t>
      </w:r>
    </w:p>
    <w:p w14:paraId="7922AF12" w14:textId="69DECF24" w:rsidR="00C31299" w:rsidRPr="0082643A" w:rsidRDefault="00C31299" w:rsidP="00C31299">
      <w:pPr>
        <w:pStyle w:val="Snt1"/>
      </w:pPr>
      <w:r>
        <w:t>19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2A34957" w14:textId="66D03B00" w:rsidR="00C31299" w:rsidRDefault="00C31299" w:rsidP="00C3129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0D415591" w14:textId="46E6302C" w:rsidR="00C31299" w:rsidRDefault="00C31299" w:rsidP="00C3129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 xml:space="preserve">46” </w:t>
      </w:r>
      <w:r>
        <w:t>(</w:t>
      </w:r>
      <w:r w:rsidRPr="00C31299">
        <w:t xml:space="preserve">Sarveiskalvon </w:t>
      </w:r>
      <w:r w:rsidR="00456F54">
        <w:t xml:space="preserve">paksuuden </w:t>
      </w:r>
      <w:r w:rsidR="00E95BA4">
        <w:t>mittaus</w:t>
      </w:r>
      <w:r w:rsidRPr="00C31299">
        <w:t xml:space="preserve"> entry</w:t>
      </w:r>
      <w:r w:rsidR="00AC0B33">
        <w:t xml:space="preserve">) </w:t>
      </w:r>
    </w:p>
    <w:p w14:paraId="0BF2D5D8" w14:textId="7C572F1A" w:rsidR="00AC0B33" w:rsidRDefault="00AC0B33" w:rsidP="00AC0B33">
      <w:pPr>
        <w:pStyle w:val="Snt2"/>
      </w:pPr>
      <w:r>
        <w:t xml:space="preserve">c. </w:t>
      </w:r>
      <w:r w:rsidRPr="002517FE">
        <w:t xml:space="preserve">PAKOLLINEN yksi [1..1] </w:t>
      </w:r>
      <w:hyperlink w:anchor="_Sarveiskalvon_mittaus_-" w:history="1">
        <w:r w:rsidRPr="00435808">
          <w:rPr>
            <w:rStyle w:val="Hyperlinkki"/>
          </w:rPr>
          <w:t>Sarveiskalvon</w:t>
        </w:r>
        <w:r w:rsidR="00456F54">
          <w:rPr>
            <w:rStyle w:val="Hyperlinkki"/>
          </w:rPr>
          <w:t xml:space="preserve"> paksuuden</w:t>
        </w:r>
        <w:r w:rsidRPr="00435808">
          <w:rPr>
            <w:rStyle w:val="Hyperlinkki"/>
          </w:rPr>
          <w:t xml:space="preserve"> mittaus</w:t>
        </w:r>
      </w:hyperlink>
      <w:r>
        <w:t xml:space="preserve"> </w:t>
      </w:r>
      <w:r w:rsidR="00435808">
        <w:t xml:space="preserve">(146) </w:t>
      </w:r>
      <w:r>
        <w:t>organizer</w:t>
      </w:r>
    </w:p>
    <w:p w14:paraId="6C444F87" w14:textId="3920AF81" w:rsidR="005B5406" w:rsidRPr="0082643A" w:rsidRDefault="005B5406" w:rsidP="005B5406">
      <w:pPr>
        <w:pStyle w:val="Snt1"/>
      </w:pPr>
      <w:r>
        <w:t>20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3ABEB7A" w14:textId="07D2DCA8" w:rsidR="005B5406" w:rsidRDefault="005B5406" w:rsidP="005B5406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A673774" w14:textId="7EE0847F" w:rsidR="00435808" w:rsidRDefault="005B5406" w:rsidP="005B5406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>44”</w:t>
      </w:r>
      <w:r>
        <w:t xml:space="preserve"> (</w:t>
      </w:r>
      <w:r w:rsidRPr="005B5406">
        <w:t>Värinäkö -entry</w:t>
      </w:r>
      <w:r>
        <w:t>)</w:t>
      </w:r>
    </w:p>
    <w:p w14:paraId="45755D7E" w14:textId="6BC54237" w:rsidR="005B5406" w:rsidRDefault="00435808" w:rsidP="00435808">
      <w:pPr>
        <w:pStyle w:val="Snt2"/>
      </w:pPr>
      <w:r>
        <w:t xml:space="preserve">c. </w:t>
      </w:r>
      <w:r w:rsidRPr="002517FE">
        <w:t xml:space="preserve">PAKOLLINEN yksi [1..1] </w:t>
      </w:r>
      <w:hyperlink w:anchor="_Värinäkö_-_observation" w:history="1">
        <w:r>
          <w:rPr>
            <w:rStyle w:val="Hyperlinkki"/>
          </w:rPr>
          <w:t>Värinäkö</w:t>
        </w:r>
      </w:hyperlink>
      <w:r>
        <w:t xml:space="preserve"> (144) observation</w:t>
      </w:r>
      <w:r w:rsidR="005B5406">
        <w:t xml:space="preserve"> </w:t>
      </w:r>
    </w:p>
    <w:p w14:paraId="3EA94BC7" w14:textId="4966699D" w:rsidR="001C1E4F" w:rsidRPr="0082643A" w:rsidRDefault="001C1E4F" w:rsidP="001C1E4F">
      <w:pPr>
        <w:pStyle w:val="Snt1"/>
      </w:pPr>
      <w:r>
        <w:t>21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FCCF77E" w14:textId="0647F0CE" w:rsidR="001C1E4F" w:rsidRDefault="001C1E4F" w:rsidP="001C1E4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53F93AF" w14:textId="1C8B141B" w:rsidR="001C1E4F" w:rsidRDefault="001C1E4F" w:rsidP="001C1E4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>50”</w:t>
      </w:r>
      <w:r>
        <w:t xml:space="preserve"> (</w:t>
      </w:r>
      <w:r w:rsidRPr="001C1E4F">
        <w:t>Muut tutkimukset -entry</w:t>
      </w:r>
      <w:r>
        <w:t xml:space="preserve">) </w:t>
      </w:r>
    </w:p>
    <w:p w14:paraId="1B2AE772" w14:textId="46C87258" w:rsidR="00A67BF1" w:rsidRDefault="00435808" w:rsidP="00AB79D1">
      <w:pPr>
        <w:pStyle w:val="Snt2"/>
      </w:pPr>
      <w:r>
        <w:t xml:space="preserve">c. </w:t>
      </w:r>
      <w:r w:rsidRPr="002517FE">
        <w:t xml:space="preserve">PAKOLLINEN yksi [1..1] </w:t>
      </w:r>
      <w:hyperlink w:anchor="_Muut_tutkimukset-_observation" w:history="1">
        <w:r w:rsidRPr="00435808">
          <w:rPr>
            <w:rStyle w:val="Hyperlinkki"/>
          </w:rPr>
          <w:t>Muut tutkimukset</w:t>
        </w:r>
      </w:hyperlink>
      <w:r>
        <w:t xml:space="preserve"> (</w:t>
      </w:r>
      <w:r w:rsidR="003E4493">
        <w:t>150</w:t>
      </w:r>
      <w:r>
        <w:t>) observation</w:t>
      </w:r>
    </w:p>
    <w:bookmarkStart w:id="321" w:name="_Lääkeaineen_käyttö_tutkimuksessa"/>
    <w:bookmarkEnd w:id="321"/>
    <w:p w14:paraId="723B7D78" w14:textId="6BC7A667" w:rsidR="002976FD" w:rsidRPr="00815A0E" w:rsidRDefault="007F4C6D" w:rsidP="00166FB8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2" w:name="_Toc525564935"/>
      <w:r w:rsidR="002976FD" w:rsidRPr="007F4C6D">
        <w:rPr>
          <w:rStyle w:val="Hyperlinkki"/>
        </w:rPr>
        <w:t>Lääkeaineen käyttö tutkimuksessa</w:t>
      </w:r>
      <w:r>
        <w:fldChar w:fldCharType="end"/>
      </w:r>
      <w:r w:rsidR="002976FD" w:rsidRPr="00487841">
        <w:t xml:space="preserve"> </w:t>
      </w:r>
      <w:r w:rsidR="002976FD">
        <w:t xml:space="preserve">- </w:t>
      </w:r>
      <w:r w:rsidR="002976FD" w:rsidRPr="00487841">
        <w:t>observation</w:t>
      </w:r>
      <w:bookmarkEnd w:id="3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976FD" w:rsidRPr="00E51ACD" w14:paraId="6B11D5DC" w14:textId="77777777" w:rsidTr="001B0EE9">
        <w:tc>
          <w:tcPr>
            <w:tcW w:w="9236" w:type="dxa"/>
          </w:tcPr>
          <w:p w14:paraId="6F495369" w14:textId="689ADB46" w:rsidR="002976FD" w:rsidRPr="00A878B7" w:rsidRDefault="002976FD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646365C" w14:textId="77777777" w:rsidR="002976FD" w:rsidRPr="00370659" w:rsidRDefault="002976FD" w:rsidP="002976FD">
      <w:pPr>
        <w:pStyle w:val="Snt1"/>
        <w:ind w:left="0" w:firstLine="0"/>
        <w:rPr>
          <w:lang w:val="en-US"/>
        </w:rPr>
      </w:pPr>
    </w:p>
    <w:p w14:paraId="6EA02E60" w14:textId="77777777" w:rsidR="002976FD" w:rsidRPr="0003454B" w:rsidRDefault="002976FD" w:rsidP="002976F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8F6FA3" w14:textId="11B402A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220199B" w14:textId="2D7C08E7" w:rsidR="002976FD" w:rsidRPr="00AE0334" w:rsidRDefault="00AB79D1" w:rsidP="002976FD">
      <w:pPr>
        <w:pStyle w:val="Snt1"/>
      </w:pPr>
      <w:r>
        <w:t>3</w:t>
      </w:r>
      <w:r w:rsidR="002976FD" w:rsidRPr="0003454B">
        <w:t xml:space="preserve">. PAKOLLINEN yksi [1..1] </w:t>
      </w:r>
      <w:r w:rsidR="002976FD" w:rsidRPr="00AE0334">
        <w:t>code/@code="</w:t>
      </w:r>
      <w:r w:rsidR="002976FD">
        <w:t>101</w:t>
      </w:r>
      <w:r w:rsidR="002976FD" w:rsidRPr="00AE0334">
        <w:t>"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(codeSystem</w:t>
      </w:r>
      <w:r w:rsidR="002976FD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2976FD" w:rsidRPr="00AE0334">
        <w:t>)</w:t>
      </w:r>
    </w:p>
    <w:p w14:paraId="7483052E" w14:textId="719F3C48" w:rsidR="002976FD" w:rsidRDefault="00AB79D1" w:rsidP="002976FD">
      <w:pPr>
        <w:pStyle w:val="Snt1"/>
      </w:pPr>
      <w:r>
        <w:t>4</w:t>
      </w:r>
      <w:r w:rsidR="002976FD">
        <w:t>. PAKOLLINEN yksi [1..1] text</w:t>
      </w:r>
    </w:p>
    <w:p w14:paraId="616AA68D" w14:textId="77777777" w:rsidR="002976FD" w:rsidRDefault="002976FD" w:rsidP="002976FD">
      <w:pPr>
        <w:pStyle w:val="Snt2"/>
      </w:pPr>
      <w:r>
        <w:t>a. PAKOLLINEN yksi [1..1] reference/@value, viitattavan näyttömuoto-osion xml-ID annetaan II-tietotyypillä</w:t>
      </w:r>
    </w:p>
    <w:p w14:paraId="3BB03363" w14:textId="4434AB7D" w:rsidR="002976FD" w:rsidRDefault="00AB79D1" w:rsidP="001B0EE9">
      <w:pPr>
        <w:pStyle w:val="Snt1"/>
      </w:pPr>
      <w:r>
        <w:t>5</w:t>
      </w:r>
      <w:r w:rsidR="002976FD" w:rsidRPr="0003454B">
        <w:t>. PAKOLLINEN yksi [1..1] value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(10</w:t>
      </w:r>
      <w:r w:rsidR="001B0EE9">
        <w:t>1</w:t>
      </w:r>
      <w:r w:rsidR="002976FD">
        <w:t>),</w:t>
      </w:r>
      <w:r w:rsidR="002976FD" w:rsidRPr="0003454B">
        <w:t xml:space="preserve"> </w:t>
      </w:r>
      <w:r w:rsidR="00C93E49">
        <w:t>arvo annetaan</w:t>
      </w:r>
      <w:r w:rsidR="002976FD">
        <w:t xml:space="preserve"> </w:t>
      </w:r>
      <w:r w:rsidR="001B0EE9">
        <w:t>ST</w:t>
      </w:r>
      <w:r w:rsidR="002976FD">
        <w:t>-tietotyy</w:t>
      </w:r>
      <w:r w:rsidR="002976FD" w:rsidRPr="0003454B">
        <w:t>pillä</w:t>
      </w:r>
      <w:r w:rsidR="002976FD" w:rsidRPr="00490494">
        <w:t xml:space="preserve"> </w:t>
      </w:r>
    </w:p>
    <w:bookmarkStart w:id="323" w:name="_Silmän_alueen_ulkoisten"/>
    <w:bookmarkEnd w:id="323"/>
    <w:p w14:paraId="45F51C51" w14:textId="0883C689" w:rsidR="001B0EE9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4" w:name="_Toc525564936"/>
      <w:r w:rsidR="001B0EE9" w:rsidRPr="007F4C6D">
        <w:rPr>
          <w:rStyle w:val="Hyperlinkki"/>
        </w:rPr>
        <w:t>Silmän alueen ulkoisten osien tutkiminen</w:t>
      </w:r>
      <w:r>
        <w:fldChar w:fldCharType="end"/>
      </w:r>
      <w:r w:rsidR="001B0EE9" w:rsidRPr="001B0EE9">
        <w:t xml:space="preserve"> </w:t>
      </w:r>
      <w:r w:rsidR="001B0EE9">
        <w:t xml:space="preserve">- </w:t>
      </w:r>
      <w:r w:rsidR="00166FB8">
        <w:t>o</w:t>
      </w:r>
      <w:r w:rsidR="002F3F31">
        <w:t>bservation</w:t>
      </w:r>
      <w:bookmarkEnd w:id="3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B0EE9" w:rsidRPr="00E51ACD" w14:paraId="6EC9B387" w14:textId="77777777" w:rsidTr="001B0EE9">
        <w:tc>
          <w:tcPr>
            <w:tcW w:w="9236" w:type="dxa"/>
          </w:tcPr>
          <w:p w14:paraId="674C2238" w14:textId="3E189185" w:rsidR="001B0EE9" w:rsidRPr="00A878B7" w:rsidRDefault="001B0EE9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F9458B" w14:textId="77777777" w:rsidR="001B0EE9" w:rsidRPr="00370659" w:rsidRDefault="001B0EE9" w:rsidP="001B0EE9">
      <w:pPr>
        <w:pStyle w:val="Snt1"/>
        <w:ind w:left="0" w:firstLine="0"/>
        <w:rPr>
          <w:lang w:val="en-US"/>
        </w:rPr>
      </w:pPr>
    </w:p>
    <w:p w14:paraId="57EDB6F1" w14:textId="6B4BAE82" w:rsidR="001B0EE9" w:rsidRPr="0003454B" w:rsidRDefault="001B0EE9" w:rsidP="001B0EE9">
      <w:pPr>
        <w:pStyle w:val="Snt1"/>
      </w:pPr>
      <w:r>
        <w:t>1</w:t>
      </w:r>
      <w:r w:rsidRPr="0003454B">
        <w:t>.</w:t>
      </w:r>
      <w:r>
        <w:t xml:space="preserve"> </w:t>
      </w:r>
      <w:r w:rsidR="00166FB8">
        <w:t>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365E2C" w14:textId="634A200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5902666" w14:textId="2B46A16A" w:rsidR="001B0EE9" w:rsidRPr="00AE0334" w:rsidRDefault="00AB79D1" w:rsidP="001B0EE9">
      <w:pPr>
        <w:pStyle w:val="Snt1"/>
      </w:pPr>
      <w:r>
        <w:t>3</w:t>
      </w:r>
      <w:r w:rsidR="001B0EE9" w:rsidRPr="0003454B">
        <w:t xml:space="preserve">. PAKOLLINEN yksi [1..1] </w:t>
      </w:r>
      <w:r w:rsidR="001B0EE9" w:rsidRPr="00AE0334">
        <w:t>code/@code="</w:t>
      </w:r>
      <w:r w:rsidR="001B0EE9">
        <w:t>104</w:t>
      </w:r>
      <w:r w:rsidR="001B0EE9" w:rsidRPr="00AE0334">
        <w:t>"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(codeSystem</w:t>
      </w:r>
      <w:r w:rsidR="001B0EE9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1B0EE9" w:rsidRPr="00AE0334">
        <w:t>)</w:t>
      </w:r>
    </w:p>
    <w:p w14:paraId="161DF1A5" w14:textId="2225DBE6" w:rsidR="001B0EE9" w:rsidRDefault="00AB79D1" w:rsidP="001B0EE9">
      <w:pPr>
        <w:pStyle w:val="Snt1"/>
      </w:pPr>
      <w:r>
        <w:t>4</w:t>
      </w:r>
      <w:r w:rsidR="001B0EE9">
        <w:t>. PAKOLLINEN yksi [1..1] text</w:t>
      </w:r>
    </w:p>
    <w:p w14:paraId="15CC1193" w14:textId="77777777" w:rsidR="001B0EE9" w:rsidRDefault="001B0EE9" w:rsidP="001B0EE9">
      <w:pPr>
        <w:pStyle w:val="Snt2"/>
      </w:pPr>
      <w:r>
        <w:t>a. PAKOLLINEN yksi [1..1] reference/@value, viitattavan näyttömuoto-osion xml-ID annetaan II-tietotyypillä</w:t>
      </w:r>
    </w:p>
    <w:p w14:paraId="15E23146" w14:textId="70FF07DC" w:rsidR="0099183E" w:rsidRDefault="00AB79D1" w:rsidP="0099183E">
      <w:pPr>
        <w:pStyle w:val="Snt1"/>
      </w:pPr>
      <w:r>
        <w:t>5</w:t>
      </w:r>
      <w:r w:rsidR="001B0EE9" w:rsidRPr="0003454B">
        <w:t>. PAKOLLINEN yksi [1..1] value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(104),</w:t>
      </w:r>
      <w:r w:rsidR="001B0EE9" w:rsidRPr="0003454B">
        <w:t xml:space="preserve"> </w:t>
      </w:r>
      <w:r w:rsidR="0099183E">
        <w:t xml:space="preserve">arvo annetaan luokituksesta </w:t>
      </w:r>
      <w:r w:rsidR="0099183E" w:rsidRPr="0099183E">
        <w:t xml:space="preserve">Optometria - Silmän havainto tai löydös </w:t>
      </w:r>
      <w:r w:rsidR="0099183E">
        <w:t xml:space="preserve">(codeSystem: </w:t>
      </w:r>
      <w:r w:rsidR="0099183E" w:rsidRPr="0099183E">
        <w:t>1.2.246.537.6.892.201601</w:t>
      </w:r>
      <w:r w:rsidR="0099183E">
        <w:t>)</w:t>
      </w:r>
      <w:r w:rsidR="007C5B89">
        <w:t xml:space="preserve"> </w:t>
      </w:r>
      <w:r w:rsidR="00AC0454">
        <w:t>CV</w:t>
      </w:r>
      <w:r w:rsidR="007C5B89">
        <w:t>-tietotyypillä</w:t>
      </w:r>
      <w:r w:rsidR="0099183E">
        <w:t xml:space="preserve"> </w:t>
      </w:r>
    </w:p>
    <w:p w14:paraId="1F2CFBF3" w14:textId="2B24C25A" w:rsidR="00166FB8" w:rsidRDefault="00AB79D1" w:rsidP="00166FB8">
      <w:pPr>
        <w:pStyle w:val="Snt1"/>
      </w:pPr>
      <w:r>
        <w:t>6</w:t>
      </w:r>
      <w:r w:rsidR="00166FB8">
        <w:t xml:space="preserve">. </w:t>
      </w:r>
      <w:r w:rsidR="00132113">
        <w:t xml:space="preserve">EHDOLLISESTI PAKOLLINEN </w:t>
      </w:r>
      <w:r w:rsidR="00562340">
        <w:t xml:space="preserve">nolla tai </w:t>
      </w:r>
      <w:r w:rsidR="00166FB8">
        <w:t xml:space="preserve">yksi </w:t>
      </w:r>
      <w:r w:rsidR="00166FB8" w:rsidRPr="0003454B">
        <w:t>[</w:t>
      </w:r>
      <w:r w:rsidR="00562340">
        <w:t>0</w:t>
      </w:r>
      <w:r w:rsidR="00166FB8" w:rsidRPr="0003454B">
        <w:t>..1]</w:t>
      </w:r>
      <w:r w:rsidR="00166FB8">
        <w:t xml:space="preserve"> </w:t>
      </w:r>
      <w:r w:rsidR="00166FB8" w:rsidRPr="009315BE">
        <w:t>entryRelationship</w:t>
      </w:r>
    </w:p>
    <w:p w14:paraId="5BD0E0C9" w14:textId="07B92266" w:rsidR="00132113" w:rsidRDefault="00132113" w:rsidP="00132113">
      <w:pPr>
        <w:pStyle w:val="Snt2"/>
      </w:pPr>
      <w:r w:rsidRPr="00132113">
        <w:t>{</w:t>
      </w:r>
      <w:r w:rsidR="007C5B89">
        <w:t>JOS</w:t>
      </w:r>
      <w:r w:rsidRPr="00132113">
        <w:t xml:space="preserve"> codeid 104 = 2}</w:t>
      </w:r>
    </w:p>
    <w:p w14:paraId="1BCA56B9" w14:textId="5BCE9AC8" w:rsidR="00166FB8" w:rsidRDefault="00166FB8" w:rsidP="00166FB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060121C4" w14:textId="3655E894" w:rsidR="00C879C4" w:rsidRDefault="00166FB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_alueen_ulkoisista" w:history="1">
        <w:r w:rsidRPr="00D84F34">
          <w:rPr>
            <w:rStyle w:val="Hyperlinkki"/>
          </w:rPr>
          <w:t>Silmän alueen ulkoisista osista tehty havainto</w:t>
        </w:r>
      </w:hyperlink>
      <w:r>
        <w:t xml:space="preserve"> (105) observation</w:t>
      </w:r>
    </w:p>
    <w:bookmarkStart w:id="325" w:name="_Silmän_alueen_ulkoisista"/>
    <w:bookmarkEnd w:id="325"/>
    <w:p w14:paraId="1FFA7377" w14:textId="06552D4B" w:rsidR="002F3F31" w:rsidRPr="00815A0E" w:rsidRDefault="00D84F34" w:rsidP="002F3F31">
      <w:pPr>
        <w:pStyle w:val="Otsikko4"/>
      </w:pPr>
      <w:r>
        <w:fldChar w:fldCharType="begin"/>
      </w:r>
      <w:r>
        <w:instrText xml:space="preserve"> HYPERLINK  \l "_Silmän_alueen_ulkoisten" </w:instrText>
      </w:r>
      <w:r>
        <w:fldChar w:fldCharType="separate"/>
      </w:r>
      <w:bookmarkStart w:id="326" w:name="_Toc525564937"/>
      <w:r w:rsidR="002F3F31" w:rsidRPr="00D84F34">
        <w:rPr>
          <w:rStyle w:val="Hyperlinkki"/>
        </w:rPr>
        <w:t>Silmän alueen ulkoisista osista tehty havainto</w:t>
      </w:r>
      <w:r>
        <w:fldChar w:fldCharType="end"/>
      </w:r>
      <w:r w:rsidR="002F3F31">
        <w:t xml:space="preserve"> - observation</w:t>
      </w:r>
      <w:bookmarkEnd w:id="3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F3F31" w:rsidRPr="00E51ACD" w14:paraId="519AEF25" w14:textId="77777777" w:rsidTr="00D21583">
        <w:tc>
          <w:tcPr>
            <w:tcW w:w="9236" w:type="dxa"/>
          </w:tcPr>
          <w:p w14:paraId="662C6E93" w14:textId="0E596090" w:rsidR="002F3F31" w:rsidRPr="00A878B7" w:rsidRDefault="002F3F31" w:rsidP="00D21583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3FD52DF1" w14:textId="77777777" w:rsidR="002F3F31" w:rsidRPr="00370659" w:rsidRDefault="002F3F31" w:rsidP="002F3F31">
      <w:pPr>
        <w:pStyle w:val="Snt1"/>
        <w:ind w:left="0" w:firstLine="0"/>
        <w:rPr>
          <w:lang w:val="en-US"/>
        </w:rPr>
      </w:pPr>
    </w:p>
    <w:p w14:paraId="705045AC" w14:textId="77777777" w:rsidR="002F3F31" w:rsidRPr="0003454B" w:rsidRDefault="002F3F31" w:rsidP="002F3F31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D07E" w14:textId="02DD738B" w:rsidR="002F3F31" w:rsidRPr="00AE0334" w:rsidRDefault="002F3F31" w:rsidP="002F3F3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9F53E5">
        <w:t>5</w:t>
      </w:r>
      <w:r w:rsidRPr="00AE0334">
        <w:t>"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584591A" w14:textId="77777777" w:rsidR="002F3F31" w:rsidRDefault="002F3F31" w:rsidP="002F3F31">
      <w:pPr>
        <w:pStyle w:val="Snt1"/>
      </w:pPr>
      <w:r>
        <w:t>3. PAKOLLINEN yksi [1..1] text</w:t>
      </w:r>
    </w:p>
    <w:p w14:paraId="615B006D" w14:textId="77777777" w:rsidR="002F3F31" w:rsidRDefault="002F3F31" w:rsidP="002F3F31">
      <w:pPr>
        <w:pStyle w:val="Snt2"/>
      </w:pPr>
      <w:r>
        <w:t>a. PAKOLLINEN yksi [1..1] reference/@value, viitattavan näyttömuoto-osion xml-ID annetaan II-tietotyypillä</w:t>
      </w:r>
    </w:p>
    <w:p w14:paraId="7B2C4876" w14:textId="535616ED" w:rsidR="002F3F31" w:rsidRDefault="002F3F31" w:rsidP="002F3F3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(10</w:t>
      </w:r>
      <w:r w:rsidR="001D3694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D3694">
        <w:t>ST-tietotyypillä</w:t>
      </w:r>
      <w:r>
        <w:t xml:space="preserve"> </w:t>
      </w:r>
    </w:p>
    <w:bookmarkStart w:id="327" w:name="_Kyynelnesteen_tutkiminen_-"/>
    <w:bookmarkEnd w:id="327"/>
    <w:p w14:paraId="2CA1E1DA" w14:textId="37DE0B47" w:rsidR="00132113" w:rsidRPr="00815A0E" w:rsidRDefault="007F4C6D" w:rsidP="00132113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8" w:name="_Toc525564938"/>
      <w:r w:rsidR="00132113" w:rsidRPr="007F4C6D">
        <w:rPr>
          <w:rStyle w:val="Hyperlinkki"/>
        </w:rPr>
        <w:t>Kyynelnesteen tutkiminen</w:t>
      </w:r>
      <w:r>
        <w:fldChar w:fldCharType="end"/>
      </w:r>
      <w:r w:rsidR="00132113">
        <w:t xml:space="preserve"> - observation</w:t>
      </w:r>
      <w:bookmarkEnd w:id="3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E51ACD" w14:paraId="25F72E33" w14:textId="77777777" w:rsidTr="00C16710">
        <w:tc>
          <w:tcPr>
            <w:tcW w:w="9236" w:type="dxa"/>
          </w:tcPr>
          <w:p w14:paraId="59622A22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B417D2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16029D19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82181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517855" w14:textId="1370D4D1" w:rsidR="00132113" w:rsidRPr="00AE0334" w:rsidRDefault="001A2223" w:rsidP="00132113">
      <w:pPr>
        <w:pStyle w:val="Snt1"/>
      </w:pPr>
      <w:r>
        <w:lastRenderedPageBreak/>
        <w:t>3</w:t>
      </w:r>
      <w:r w:rsidR="00132113" w:rsidRPr="0003454B">
        <w:t xml:space="preserve">. PAKOLLINEN yksi [1..1] </w:t>
      </w:r>
      <w:r w:rsidR="00132113" w:rsidRPr="00AE0334">
        <w:t>code/@code="</w:t>
      </w:r>
      <w:r w:rsidR="00132113">
        <w:t>10</w:t>
      </w:r>
      <w:r w:rsidR="00E33645">
        <w:t>6</w:t>
      </w:r>
      <w:r w:rsidR="00132113" w:rsidRPr="00AE0334">
        <w:t>"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(codeSystem</w:t>
      </w:r>
      <w:r w:rsidR="00132113" w:rsidRPr="00AE0334">
        <w:t xml:space="preserve">: </w:t>
      </w:r>
      <w:r w:rsidR="00CB7277">
        <w:t xml:space="preserve">1.2.246.537.6.894 </w:t>
      </w:r>
      <w:r w:rsidR="00132113" w:rsidRPr="001B0EE9">
        <w:t>Optometria/Tietosisältö - Silmien terveystarkastus</w:t>
      </w:r>
      <w:r w:rsidR="00132113" w:rsidRPr="00AE0334">
        <w:t>)</w:t>
      </w:r>
    </w:p>
    <w:p w14:paraId="3982542F" w14:textId="3640B0B0" w:rsidR="00132113" w:rsidRDefault="001A2223" w:rsidP="00132113">
      <w:pPr>
        <w:pStyle w:val="Snt1"/>
      </w:pPr>
      <w:r>
        <w:t>4</w:t>
      </w:r>
      <w:r w:rsidR="00132113">
        <w:t>. PAKOLLINEN yksi [1..1] text</w:t>
      </w:r>
    </w:p>
    <w:p w14:paraId="57E459ED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6E5AC48B" w14:textId="5549FF7E" w:rsidR="00132113" w:rsidRDefault="001A2223" w:rsidP="00132113">
      <w:pPr>
        <w:pStyle w:val="Snt1"/>
      </w:pPr>
      <w:r>
        <w:t>5</w:t>
      </w:r>
      <w:r w:rsidR="00132113" w:rsidRPr="0003454B">
        <w:t>. PAKOLLINEN yksi [1..1] value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(106),</w:t>
      </w:r>
      <w:r w:rsidR="00132113" w:rsidRPr="0003454B">
        <w:t xml:space="preserve"> </w:t>
      </w:r>
      <w:r w:rsidR="00132113">
        <w:t xml:space="preserve">arvo annetaan luokituksesta </w:t>
      </w:r>
      <w:r w:rsidR="00132113" w:rsidRPr="0099183E">
        <w:t xml:space="preserve">Optometria - Silmän havainto tai löydös </w:t>
      </w:r>
      <w:r w:rsidR="00132113">
        <w:t xml:space="preserve">(codeSystem: </w:t>
      </w:r>
      <w:r w:rsidR="00132113" w:rsidRPr="0099183E">
        <w:t>1.2.246.537.6.892.201601</w:t>
      </w:r>
      <w:r w:rsidR="00132113">
        <w:t xml:space="preserve">) </w:t>
      </w:r>
    </w:p>
    <w:p w14:paraId="2B32F478" w14:textId="4AABF35E" w:rsidR="00132113" w:rsidRDefault="001A2223" w:rsidP="00132113">
      <w:pPr>
        <w:pStyle w:val="Snt1"/>
      </w:pPr>
      <w:r>
        <w:t>6</w:t>
      </w:r>
      <w:r w:rsidR="00132113">
        <w:t xml:space="preserve">. </w:t>
      </w:r>
      <w:r w:rsidR="00562340">
        <w:t xml:space="preserve">EHDOLLISESTI PAKOLLINEN nolla tai yksi [0..1] </w:t>
      </w:r>
      <w:r w:rsidR="00132113" w:rsidRPr="009315BE">
        <w:t>entryRelationship</w:t>
      </w:r>
    </w:p>
    <w:p w14:paraId="3949C1E3" w14:textId="647BD71A" w:rsidR="00132113" w:rsidRDefault="00562340" w:rsidP="00132113">
      <w:pPr>
        <w:pStyle w:val="Snt2"/>
      </w:pPr>
      <w:r>
        <w:t xml:space="preserve">{JOS </w:t>
      </w:r>
      <w:r w:rsidR="00132113" w:rsidRPr="00132113">
        <w:t>codeid 106 = 2}</w:t>
      </w:r>
    </w:p>
    <w:p w14:paraId="5CD96FB1" w14:textId="5949FC38" w:rsidR="00132113" w:rsidRDefault="00132113" w:rsidP="0013211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9EB9D0" w14:textId="165CA513" w:rsidR="00132113" w:rsidRDefault="00132113" w:rsidP="0013211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yynelnesteestä_tehty_havainto" w:history="1">
        <w:r w:rsidRPr="00D84F34">
          <w:rPr>
            <w:rStyle w:val="Hyperlinkki"/>
          </w:rPr>
          <w:t>Kyynelnesteestä tehty havainto</w:t>
        </w:r>
      </w:hyperlink>
      <w:r w:rsidRPr="00132113">
        <w:t xml:space="preserve"> </w:t>
      </w:r>
      <w:r>
        <w:t>(107) observation</w:t>
      </w:r>
    </w:p>
    <w:bookmarkStart w:id="329" w:name="_Kyynelnesteestä_tehty_havainto"/>
    <w:bookmarkEnd w:id="329"/>
    <w:p w14:paraId="2B079869" w14:textId="5EA059D9" w:rsidR="00132113" w:rsidRPr="00815A0E" w:rsidRDefault="00D84F34" w:rsidP="00132113">
      <w:pPr>
        <w:pStyle w:val="Otsikko4"/>
      </w:pPr>
      <w:r>
        <w:fldChar w:fldCharType="begin"/>
      </w:r>
      <w:r>
        <w:instrText xml:space="preserve"> HYPERLINK  \l "_Kyynelnesteen_tutkiminen_-" </w:instrText>
      </w:r>
      <w:r>
        <w:fldChar w:fldCharType="separate"/>
      </w:r>
      <w:bookmarkStart w:id="330" w:name="_Toc525564939"/>
      <w:r w:rsidR="00132113" w:rsidRPr="00D84F34">
        <w:rPr>
          <w:rStyle w:val="Hyperlinkki"/>
        </w:rPr>
        <w:t>Kyynelnesteestä tehty havainto</w:t>
      </w:r>
      <w:r>
        <w:fldChar w:fldCharType="end"/>
      </w:r>
      <w:r w:rsidR="00132113" w:rsidRPr="00132113">
        <w:t xml:space="preserve"> </w:t>
      </w:r>
      <w:r w:rsidR="00132113">
        <w:t>- observation</w:t>
      </w:r>
      <w:bookmarkEnd w:id="3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E51ACD" w14:paraId="7C62EAED" w14:textId="77777777" w:rsidTr="00C16710">
        <w:tc>
          <w:tcPr>
            <w:tcW w:w="9236" w:type="dxa"/>
          </w:tcPr>
          <w:p w14:paraId="5D6EBD59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DB8001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74CA9494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AB2F977" w14:textId="3E3D6E3D" w:rsidR="00132113" w:rsidRPr="00AE0334" w:rsidRDefault="00132113" w:rsidP="0013211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132113">
        <w:t xml:space="preserve">Kyynelnesteestä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18FBE8" w14:textId="77777777" w:rsidR="00132113" w:rsidRDefault="00132113" w:rsidP="00132113">
      <w:pPr>
        <w:pStyle w:val="Snt1"/>
      </w:pPr>
      <w:r>
        <w:t>3. PAKOLLINEN yksi [1..1] text</w:t>
      </w:r>
    </w:p>
    <w:p w14:paraId="5C84DD87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7033739C" w14:textId="55BAEAA2" w:rsidR="00132113" w:rsidRDefault="00132113" w:rsidP="0013211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E33645" w:rsidRPr="00132113">
        <w:t xml:space="preserve">Kyynelnesteestä tehty havainto </w:t>
      </w:r>
      <w:r>
        <w:t>(10</w:t>
      </w:r>
      <w:r w:rsidR="00E3364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1" w:name="_Sidekalvon_tutkiminen-_observation"/>
    <w:bookmarkEnd w:id="331"/>
    <w:p w14:paraId="1A41FE61" w14:textId="38B8F75F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2" w:name="_Toc525564940"/>
      <w:r w:rsidR="00E33645" w:rsidRPr="007F4C6D">
        <w:rPr>
          <w:rStyle w:val="Hyperlinkki"/>
        </w:rPr>
        <w:t>Sidekalvon tutkiminen</w:t>
      </w:r>
      <w:r>
        <w:fldChar w:fldCharType="end"/>
      </w:r>
      <w:r w:rsidR="00E33645">
        <w:t>- observation</w:t>
      </w:r>
      <w:bookmarkEnd w:id="3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59622019" w14:textId="77777777" w:rsidTr="00C16710">
        <w:tc>
          <w:tcPr>
            <w:tcW w:w="9236" w:type="dxa"/>
          </w:tcPr>
          <w:p w14:paraId="70C890A6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763939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667E06E3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81F15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BDB21BD" w14:textId="5F606C8A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108</w:t>
      </w:r>
      <w:r w:rsidR="00E33645" w:rsidRPr="00AE0334">
        <w:t>"</w:t>
      </w:r>
      <w:r w:rsidR="00E33645">
        <w:t xml:space="preserve"> </w:t>
      </w:r>
      <w:r w:rsidR="00E33645" w:rsidRPr="00E33645">
        <w:t xml:space="preserve">Sidekalvon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70A9F905" w14:textId="0BF591A5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43C318D9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2E9D0331" w14:textId="2C41CE56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Sidekalvon tutkiminen </w:t>
      </w:r>
      <w:r w:rsidR="00E33645">
        <w:t>(108),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589037C8" w14:textId="2D56567D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2FB8CA59" w14:textId="28783474" w:rsidR="00E33645" w:rsidRDefault="00562340" w:rsidP="00E33645">
      <w:pPr>
        <w:pStyle w:val="Snt2"/>
      </w:pPr>
      <w:r>
        <w:t xml:space="preserve">{JOS </w:t>
      </w:r>
      <w:r w:rsidR="00E33645" w:rsidRPr="00132113">
        <w:t>codeid 10</w:t>
      </w:r>
      <w:r w:rsidR="00E33645">
        <w:t>8</w:t>
      </w:r>
      <w:r w:rsidR="00E33645" w:rsidRPr="00132113">
        <w:t xml:space="preserve"> = 2}</w:t>
      </w:r>
    </w:p>
    <w:p w14:paraId="5F37983D" w14:textId="594FE5A8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2D8492E" w14:textId="0DA4CC84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dekalvosta_tehty_havainto-" w:history="1">
        <w:r w:rsidRPr="00D84F34">
          <w:rPr>
            <w:rStyle w:val="Hyperlinkki"/>
          </w:rPr>
          <w:t>Sidekalvosta tehty havainto</w:t>
        </w:r>
      </w:hyperlink>
      <w:r w:rsidRPr="00E33645">
        <w:t xml:space="preserve"> </w:t>
      </w:r>
      <w:r>
        <w:t>(109) observation</w:t>
      </w:r>
    </w:p>
    <w:bookmarkStart w:id="333" w:name="_Sidekalvosta_tehty_havainto-"/>
    <w:bookmarkEnd w:id="333"/>
    <w:p w14:paraId="31DED709" w14:textId="5B821EC4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"_Sidekalvon_tutkiminen-_observation" </w:instrText>
      </w:r>
      <w:r>
        <w:fldChar w:fldCharType="separate"/>
      </w:r>
      <w:bookmarkStart w:id="334" w:name="_Toc525564941"/>
      <w:r w:rsidR="00E33645" w:rsidRPr="00D84F34">
        <w:rPr>
          <w:rStyle w:val="Hyperlinkki"/>
        </w:rPr>
        <w:t>Sidekalvosta tehty havainto</w:t>
      </w:r>
      <w:r>
        <w:fldChar w:fldCharType="end"/>
      </w:r>
      <w:r w:rsidR="00E33645">
        <w:t>- observation</w:t>
      </w:r>
      <w:bookmarkEnd w:id="3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1DF976D1" w14:textId="77777777" w:rsidTr="00C16710">
        <w:tc>
          <w:tcPr>
            <w:tcW w:w="9236" w:type="dxa"/>
          </w:tcPr>
          <w:p w14:paraId="4CEC3D53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064FE55A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421E74BA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70E4E7" w14:textId="19985993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E33645">
        <w:t xml:space="preserve">Sidekalvosta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70A49E1" w14:textId="77777777" w:rsidR="00E33645" w:rsidRDefault="00E33645" w:rsidP="00E33645">
      <w:pPr>
        <w:pStyle w:val="Snt1"/>
      </w:pPr>
      <w:r>
        <w:t>3. PAKOLLINEN yksi [1..1] text</w:t>
      </w:r>
    </w:p>
    <w:p w14:paraId="60C14661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71B5EB00" w14:textId="04B12DB4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33645">
        <w:t xml:space="preserve">Sidekalvosta tehty havainto </w:t>
      </w:r>
      <w:r>
        <w:t>(109),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5" w:name="_Kovakalvon_tutkiminen-_observation"/>
    <w:bookmarkEnd w:id="335"/>
    <w:p w14:paraId="45C9D3E1" w14:textId="62E3AB55" w:rsidR="00E33645" w:rsidRPr="00815A0E" w:rsidRDefault="007F4C6D" w:rsidP="00E33645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6" w:name="_Toc525564942"/>
      <w:r w:rsidR="00E33645" w:rsidRPr="007F4C6D">
        <w:rPr>
          <w:rStyle w:val="Hyperlinkki"/>
        </w:rPr>
        <w:t>Kovakalvon tutkiminen</w:t>
      </w:r>
      <w:r>
        <w:fldChar w:fldCharType="end"/>
      </w:r>
      <w:r w:rsidR="00E33645">
        <w:t>- observation</w:t>
      </w:r>
      <w:bookmarkEnd w:id="3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1F5565FB" w14:textId="77777777" w:rsidTr="00C16710">
        <w:tc>
          <w:tcPr>
            <w:tcW w:w="9236" w:type="dxa"/>
          </w:tcPr>
          <w:p w14:paraId="6AD242B1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A361465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77B921BB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52DE3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450083C" w14:textId="6CEAC204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</w:t>
      </w:r>
      <w:r w:rsidR="00E43F0E">
        <w:t>10</w:t>
      </w:r>
      <w:r w:rsidR="00E33645" w:rsidRPr="00AE0334">
        <w:t>"</w:t>
      </w:r>
      <w:r w:rsidR="00E33645">
        <w:t xml:space="preserve"> </w:t>
      </w:r>
      <w:r w:rsidR="00E33645" w:rsidRPr="00E33645">
        <w:t xml:space="preserve">Kovakalvon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5D589EAA" w14:textId="512679FB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2BCBDACB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6955AF6" w14:textId="67C9CF88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Kovakalvon tutkiminen </w:t>
      </w:r>
      <w:r w:rsidR="00E33645">
        <w:t>(110),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6ACF7890" w14:textId="2157124C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34512D6A" w14:textId="0578B669" w:rsidR="00E33645" w:rsidRDefault="00562340" w:rsidP="00E33645">
      <w:pPr>
        <w:pStyle w:val="Snt2"/>
      </w:pPr>
      <w:r>
        <w:t xml:space="preserve">{JOS </w:t>
      </w:r>
      <w:r w:rsidR="00E33645" w:rsidRPr="00132113">
        <w:t>codeid 1</w:t>
      </w:r>
      <w:r w:rsidR="00E33645">
        <w:t>10</w:t>
      </w:r>
      <w:r w:rsidR="00E33645" w:rsidRPr="00132113">
        <w:t xml:space="preserve"> = 2}</w:t>
      </w:r>
    </w:p>
    <w:p w14:paraId="29481426" w14:textId="1488ADDC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D39CB13" w14:textId="4A6DC013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ovakalvosta_tehty_havainto" w:history="1">
        <w:r w:rsidRPr="00D84F34">
          <w:rPr>
            <w:rStyle w:val="Hyperlinkki"/>
          </w:rPr>
          <w:t>Kovakalvosta tehty havainto</w:t>
        </w:r>
      </w:hyperlink>
      <w:r w:rsidRPr="00E33645">
        <w:t xml:space="preserve"> </w:t>
      </w:r>
      <w:r>
        <w:t>(111) observation</w:t>
      </w:r>
    </w:p>
    <w:bookmarkStart w:id="337" w:name="_Kovakalvosta_tehty_havainto"/>
    <w:bookmarkEnd w:id="337"/>
    <w:p w14:paraId="04D92B19" w14:textId="5DBC326D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"_Kovakalvon_tutkiminen-_observation" </w:instrText>
      </w:r>
      <w:r>
        <w:fldChar w:fldCharType="separate"/>
      </w:r>
      <w:bookmarkStart w:id="338" w:name="_Toc525564943"/>
      <w:r w:rsidR="00E33645" w:rsidRPr="00D84F34">
        <w:rPr>
          <w:rStyle w:val="Hyperlinkki"/>
        </w:rPr>
        <w:t>Kovakalvosta tehty havainto</w:t>
      </w:r>
      <w:r>
        <w:fldChar w:fldCharType="end"/>
      </w:r>
      <w:r w:rsidR="00E43F0E">
        <w:t xml:space="preserve"> </w:t>
      </w:r>
      <w:r w:rsidR="00E33645">
        <w:t>- observation</w:t>
      </w:r>
      <w:bookmarkEnd w:id="3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19DEE5E6" w14:textId="77777777" w:rsidTr="00C16710">
        <w:tc>
          <w:tcPr>
            <w:tcW w:w="9236" w:type="dxa"/>
          </w:tcPr>
          <w:p w14:paraId="1A571575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7266B78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37F595F0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85ECA1" w14:textId="04F4A167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</w:t>
      </w:r>
      <w:r w:rsidRPr="00E33645">
        <w:t xml:space="preserve">Kovakalvosta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3D3D187" w14:textId="77777777" w:rsidR="00E33645" w:rsidRDefault="00E33645" w:rsidP="00E33645">
      <w:pPr>
        <w:pStyle w:val="Snt1"/>
      </w:pPr>
      <w:r>
        <w:t>3. PAKOLLINEN yksi [1..1] text</w:t>
      </w:r>
    </w:p>
    <w:p w14:paraId="1019F73F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F2EDF23" w14:textId="37E0A8D0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8A6C3A" w:rsidRPr="008A6C3A">
        <w:t xml:space="preserve">Kovakalvosta tehty havainto </w:t>
      </w:r>
      <w:r>
        <w:t>(1</w:t>
      </w:r>
      <w:r w:rsidR="008A6C3A">
        <w:t>11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9" w:name="_Sarveiskalvon_tutkiminen_-"/>
    <w:bookmarkEnd w:id="339"/>
    <w:p w14:paraId="7C7682C3" w14:textId="7382BAC9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0" w:name="_Toc525564944"/>
      <w:r w:rsidR="00E43F0E" w:rsidRPr="007F4C6D">
        <w:rPr>
          <w:rStyle w:val="Hyperlinkki"/>
        </w:rPr>
        <w:t>Sarveiskalvon tutkiminen</w:t>
      </w:r>
      <w:r>
        <w:fldChar w:fldCharType="end"/>
      </w:r>
      <w:r w:rsidR="00E43F0E" w:rsidRPr="00E43F0E">
        <w:t xml:space="preserve"> </w:t>
      </w:r>
      <w:r w:rsidR="00E43F0E">
        <w:t>- observation</w:t>
      </w:r>
      <w:bookmarkEnd w:id="3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6F4F27DE" w14:textId="77777777" w:rsidTr="00C16710">
        <w:tc>
          <w:tcPr>
            <w:tcW w:w="9236" w:type="dxa"/>
          </w:tcPr>
          <w:p w14:paraId="69835B36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B9562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432ADC3A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3F23E77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4F708A" w14:textId="12D461AB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112</w:t>
      </w:r>
      <w:r w:rsidR="00E43F0E" w:rsidRPr="00AE0334">
        <w:t>"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289D4550" w14:textId="6D0C691E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3478C61C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854F4EB" w14:textId="121C2BE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(112),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0E449F8F" w14:textId="203FCE3D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79A9EFA9" w14:textId="60C1A25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12</w:t>
      </w:r>
      <w:r w:rsidR="00E43F0E" w:rsidRPr="00132113">
        <w:t xml:space="preserve"> = 2}</w:t>
      </w:r>
    </w:p>
    <w:p w14:paraId="075C27E0" w14:textId="5B1B5A5D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181D825" w14:textId="1691BCCF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arveiskalvosta_tehty_havainto" w:history="1">
        <w:r w:rsidRPr="00D84F34">
          <w:rPr>
            <w:rStyle w:val="Hyperlinkki"/>
          </w:rPr>
          <w:t>Sarveiskalvosta tehty havainto</w:t>
        </w:r>
      </w:hyperlink>
      <w:r w:rsidRPr="00E43F0E">
        <w:t xml:space="preserve"> </w:t>
      </w:r>
      <w:r>
        <w:t>(113) observation</w:t>
      </w:r>
    </w:p>
    <w:bookmarkStart w:id="341" w:name="_Sarveiskalvosta_tehty_havainto"/>
    <w:bookmarkEnd w:id="341"/>
    <w:p w14:paraId="2D4DD830" w14:textId="01F00101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"_Sarveiskalvon_tutkiminen_-" </w:instrText>
      </w:r>
      <w:r>
        <w:fldChar w:fldCharType="separate"/>
      </w:r>
      <w:bookmarkStart w:id="342" w:name="_Toc525564945"/>
      <w:r w:rsidR="00E43F0E" w:rsidRPr="00D84F34">
        <w:rPr>
          <w:rStyle w:val="Hyperlinkki"/>
        </w:rPr>
        <w:t>Sarveiskalvosta tehty havainto</w:t>
      </w:r>
      <w:r>
        <w:fldChar w:fldCharType="end"/>
      </w:r>
      <w:r w:rsidR="00E43F0E">
        <w:t xml:space="preserve"> - observation</w:t>
      </w:r>
      <w:bookmarkEnd w:id="3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1A5951D8" w14:textId="77777777" w:rsidTr="00C16710">
        <w:tc>
          <w:tcPr>
            <w:tcW w:w="9236" w:type="dxa"/>
          </w:tcPr>
          <w:p w14:paraId="1E6B6DA0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FA5803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B34B963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B8EB18" w14:textId="1AF01891" w:rsidR="00E43F0E" w:rsidRPr="00AE0334" w:rsidRDefault="00E43F0E" w:rsidP="00E43F0E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113</w:t>
      </w:r>
      <w:r w:rsidRPr="00AE0334">
        <w:t>"</w:t>
      </w:r>
      <w:r>
        <w:t xml:space="preserve"> </w:t>
      </w:r>
      <w:r w:rsidRPr="00E43F0E">
        <w:t xml:space="preserve">Sarveiskalvosta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11FF9A6" w14:textId="77777777" w:rsidR="00E43F0E" w:rsidRDefault="00E43F0E" w:rsidP="00E43F0E">
      <w:pPr>
        <w:pStyle w:val="Snt1"/>
      </w:pPr>
      <w:r>
        <w:t>3. PAKOLLINEN yksi [1..1] text</w:t>
      </w:r>
    </w:p>
    <w:p w14:paraId="42B90795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4F64B466" w14:textId="07EB4207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Sarveiskalvosta tehty havainto </w:t>
      </w:r>
      <w:r>
        <w:t>(113),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3" w:name="_Etukammiotilan_tutkiminen_-"/>
    <w:bookmarkEnd w:id="343"/>
    <w:p w14:paraId="6620F371" w14:textId="436E351D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4" w:name="_Toc525564946"/>
      <w:r w:rsidR="00E43F0E" w:rsidRPr="007F4C6D">
        <w:rPr>
          <w:rStyle w:val="Hyperlinkki"/>
        </w:rPr>
        <w:t>Etukammiotilan tutkiminen</w:t>
      </w:r>
      <w:r>
        <w:fldChar w:fldCharType="end"/>
      </w:r>
      <w:r w:rsidR="00E43F0E">
        <w:t xml:space="preserve"> - observation</w:t>
      </w:r>
      <w:bookmarkEnd w:id="3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34774727" w14:textId="77777777" w:rsidTr="00C16710">
        <w:tc>
          <w:tcPr>
            <w:tcW w:w="9236" w:type="dxa"/>
          </w:tcPr>
          <w:p w14:paraId="19282745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F168C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6E4D6A50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58D67E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AF47EF7" w14:textId="210B2BD3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114</w:t>
      </w:r>
      <w:r w:rsidR="00E43F0E" w:rsidRPr="00AE0334">
        <w:t>"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00B7A5F9" w14:textId="6B8FA78D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2066E593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26820103" w14:textId="608D173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(114),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646D8F71" w14:textId="526973DF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5A24BED9" w14:textId="6ED1E8A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14</w:t>
      </w:r>
      <w:r w:rsidR="00E43F0E" w:rsidRPr="00132113">
        <w:t xml:space="preserve"> = 2}</w:t>
      </w:r>
    </w:p>
    <w:p w14:paraId="4EBA766E" w14:textId="51674F58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2049C02" w14:textId="37C9C765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Etukammiotilasta_tehty_havainto" w:history="1">
        <w:r w:rsidRPr="00D84F34">
          <w:rPr>
            <w:rStyle w:val="Hyperlinkki"/>
          </w:rPr>
          <w:t>Etukammiotilasta tehty havainto</w:t>
        </w:r>
      </w:hyperlink>
      <w:r w:rsidRPr="00E43F0E">
        <w:t xml:space="preserve"> </w:t>
      </w:r>
      <w:r>
        <w:t>(115) observation</w:t>
      </w:r>
    </w:p>
    <w:bookmarkStart w:id="345" w:name="_Etukammiotilasta_tehty_havainto"/>
    <w:bookmarkEnd w:id="345"/>
    <w:p w14:paraId="15E1D305" w14:textId="193810C8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"_Etukammiotilan_tutkiminen_-" </w:instrText>
      </w:r>
      <w:r>
        <w:fldChar w:fldCharType="separate"/>
      </w:r>
      <w:bookmarkStart w:id="346" w:name="_Toc525564947"/>
      <w:r w:rsidR="00E43F0E" w:rsidRPr="00D84F34">
        <w:rPr>
          <w:rStyle w:val="Hyperlinkki"/>
        </w:rPr>
        <w:t>Etukammiotilasta tehty havainto</w:t>
      </w:r>
      <w:r>
        <w:fldChar w:fldCharType="end"/>
      </w:r>
      <w:r w:rsidR="00E43F0E">
        <w:t xml:space="preserve"> - observation</w:t>
      </w:r>
      <w:bookmarkEnd w:id="3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416D6911" w14:textId="77777777" w:rsidTr="00C16710">
        <w:tc>
          <w:tcPr>
            <w:tcW w:w="9236" w:type="dxa"/>
          </w:tcPr>
          <w:p w14:paraId="13691593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D6481A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3CE9A4B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1F2AF" w14:textId="55C11ACE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115</w:t>
      </w:r>
      <w:r w:rsidRPr="00AE0334">
        <w:t>"</w:t>
      </w:r>
      <w:r>
        <w:t xml:space="preserve"> </w:t>
      </w:r>
      <w:r w:rsidRPr="00E43F0E">
        <w:t xml:space="preserve">Etukammiotilasta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DC7E956" w14:textId="77777777" w:rsidR="00E43F0E" w:rsidRDefault="00E43F0E" w:rsidP="00E43F0E">
      <w:pPr>
        <w:pStyle w:val="Snt1"/>
      </w:pPr>
      <w:r>
        <w:t>3. PAKOLLINEN yksi [1..1] text</w:t>
      </w:r>
    </w:p>
    <w:p w14:paraId="194F3FD7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050EC68" w14:textId="6C2E244E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Etukammiotilasta tehty havainto </w:t>
      </w:r>
      <w:r>
        <w:t>(115),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7" w:name="_Värikalvon_tutkiminen_-"/>
    <w:bookmarkEnd w:id="347"/>
    <w:p w14:paraId="3B7464A8" w14:textId="1ADE492B" w:rsidR="00257209" w:rsidRPr="00815A0E" w:rsidRDefault="007F4C6D" w:rsidP="00257209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8" w:name="_Toc525564948"/>
      <w:r w:rsidR="00257209" w:rsidRPr="007F4C6D">
        <w:rPr>
          <w:rStyle w:val="Hyperlinkki"/>
        </w:rPr>
        <w:t>Värikalvon tutkiminen</w:t>
      </w:r>
      <w:r>
        <w:fldChar w:fldCharType="end"/>
      </w:r>
      <w:r w:rsidR="00257209">
        <w:t xml:space="preserve"> - observation</w:t>
      </w:r>
      <w:bookmarkEnd w:id="34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E51ACD" w14:paraId="55F644B9" w14:textId="77777777" w:rsidTr="00C16710">
        <w:tc>
          <w:tcPr>
            <w:tcW w:w="9236" w:type="dxa"/>
          </w:tcPr>
          <w:p w14:paraId="7B4660A3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B7629E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0D4F3971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10A2FB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35B6910" w14:textId="76479F12" w:rsidR="00257209" w:rsidRPr="00AE0334" w:rsidRDefault="001A2223" w:rsidP="00257209">
      <w:pPr>
        <w:pStyle w:val="Snt1"/>
      </w:pPr>
      <w:r>
        <w:t>3</w:t>
      </w:r>
      <w:r w:rsidR="00257209" w:rsidRPr="0003454B">
        <w:t xml:space="preserve">. PAKOLLINEN yksi [1..1] </w:t>
      </w:r>
      <w:r w:rsidR="00257209" w:rsidRPr="00AE0334">
        <w:t>code/@code="</w:t>
      </w:r>
      <w:r w:rsidR="00257209">
        <w:t>116</w:t>
      </w:r>
      <w:r w:rsidR="00257209" w:rsidRPr="00AE0334">
        <w:t>"</w:t>
      </w:r>
      <w:r w:rsidR="00257209">
        <w:t xml:space="preserve"> </w:t>
      </w:r>
      <w:r w:rsidR="00257209" w:rsidRPr="00257209">
        <w:t xml:space="preserve">Värikalvon tutkiminen </w:t>
      </w:r>
      <w:r w:rsidR="00257209">
        <w:t>(codeSystem</w:t>
      </w:r>
      <w:r w:rsidR="00257209" w:rsidRPr="00AE0334">
        <w:t xml:space="preserve">: </w:t>
      </w:r>
      <w:r w:rsidR="00CB7277">
        <w:t xml:space="preserve">1.2.246.537.6.894 </w:t>
      </w:r>
      <w:r w:rsidR="00257209" w:rsidRPr="001B0EE9">
        <w:t>Optometria/Tietosisältö - Silmien terveystarkastus</w:t>
      </w:r>
      <w:r w:rsidR="00257209" w:rsidRPr="00AE0334">
        <w:t>)</w:t>
      </w:r>
    </w:p>
    <w:p w14:paraId="54DA4974" w14:textId="0162CE2F" w:rsidR="00257209" w:rsidRDefault="001A2223" w:rsidP="00257209">
      <w:pPr>
        <w:pStyle w:val="Snt1"/>
      </w:pPr>
      <w:r>
        <w:t>4</w:t>
      </w:r>
      <w:r w:rsidR="00257209">
        <w:t>. PAKOLLINEN yksi [1..1] text</w:t>
      </w:r>
    </w:p>
    <w:p w14:paraId="5540BB49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2F5DB8AF" w14:textId="3B77EC51" w:rsidR="00257209" w:rsidRDefault="001A2223" w:rsidP="00257209">
      <w:pPr>
        <w:pStyle w:val="Snt1"/>
      </w:pPr>
      <w:r>
        <w:t>5</w:t>
      </w:r>
      <w:r w:rsidR="00257209" w:rsidRPr="0003454B">
        <w:t>. PAKOLLINEN yksi [1..1] value</w:t>
      </w:r>
      <w:r w:rsidR="00257209">
        <w:t xml:space="preserve"> </w:t>
      </w:r>
      <w:r w:rsidR="00DE1AD5" w:rsidRPr="00DE1AD5">
        <w:t xml:space="preserve">Värikalvon tutkiminen </w:t>
      </w:r>
      <w:r w:rsidR="00257209">
        <w:t>(11</w:t>
      </w:r>
      <w:r w:rsidR="00DE1AD5">
        <w:t>6</w:t>
      </w:r>
      <w:r w:rsidR="00257209">
        <w:t>),</w:t>
      </w:r>
      <w:r w:rsidR="00257209" w:rsidRPr="0003454B">
        <w:t xml:space="preserve"> </w:t>
      </w:r>
      <w:r w:rsidR="00257209">
        <w:t xml:space="preserve">arvo annetaan luokituksesta </w:t>
      </w:r>
      <w:r w:rsidR="00257209" w:rsidRPr="0099183E">
        <w:t xml:space="preserve">Optometria - Silmän havainto tai löydös </w:t>
      </w:r>
      <w:r w:rsidR="00257209">
        <w:t xml:space="preserve">(codeSystem: </w:t>
      </w:r>
      <w:r w:rsidR="00257209" w:rsidRPr="0099183E">
        <w:t>1.2.246.537.6.892.201601</w:t>
      </w:r>
      <w:r w:rsidR="00257209">
        <w:t xml:space="preserve">) </w:t>
      </w:r>
    </w:p>
    <w:p w14:paraId="3982F142" w14:textId="3CFBEF44" w:rsidR="00257209" w:rsidRDefault="001A2223" w:rsidP="00257209">
      <w:pPr>
        <w:pStyle w:val="Snt1"/>
      </w:pPr>
      <w:r>
        <w:t>6</w:t>
      </w:r>
      <w:r w:rsidR="00257209">
        <w:t xml:space="preserve">. </w:t>
      </w:r>
      <w:r w:rsidR="00562340">
        <w:t xml:space="preserve">EHDOLLISESTI PAKOLLINEN nolla tai yksi [0..1] </w:t>
      </w:r>
      <w:r w:rsidR="00257209" w:rsidRPr="009315BE">
        <w:t>entryRelationship</w:t>
      </w:r>
    </w:p>
    <w:p w14:paraId="6F6E4917" w14:textId="02DBDA65" w:rsidR="00257209" w:rsidRDefault="00562340" w:rsidP="00257209">
      <w:pPr>
        <w:pStyle w:val="Snt2"/>
      </w:pPr>
      <w:r>
        <w:t xml:space="preserve">{JOS </w:t>
      </w:r>
      <w:r w:rsidR="00257209" w:rsidRPr="00132113">
        <w:t>codeid 1</w:t>
      </w:r>
      <w:r w:rsidR="00257209">
        <w:t>1</w:t>
      </w:r>
      <w:r w:rsidR="00DE1AD5">
        <w:t>6</w:t>
      </w:r>
      <w:r w:rsidR="00257209" w:rsidRPr="00132113">
        <w:t xml:space="preserve"> = 2}</w:t>
      </w:r>
    </w:p>
    <w:p w14:paraId="74F6E892" w14:textId="70CBE9DA" w:rsidR="00257209" w:rsidRDefault="00257209" w:rsidP="00257209">
      <w:pPr>
        <w:pStyle w:val="Snt2"/>
      </w:pPr>
      <w:r>
        <w:lastRenderedPageBreak/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32A4F7" w14:textId="754455E4" w:rsidR="00257209" w:rsidRDefault="00257209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ärikalvosta_tehty_havainto" w:history="1">
        <w:r w:rsidR="00DE1AD5" w:rsidRPr="00D84F34">
          <w:rPr>
            <w:rStyle w:val="Hyperlinkki"/>
          </w:rPr>
          <w:t>Värikalvosta tehty havainto</w:t>
        </w:r>
      </w:hyperlink>
      <w:r w:rsidR="00DE1AD5" w:rsidRPr="00DE1AD5">
        <w:t xml:space="preserve"> </w:t>
      </w:r>
      <w:r>
        <w:t>(11</w:t>
      </w:r>
      <w:r w:rsidR="00DE1AD5">
        <w:t>7</w:t>
      </w:r>
      <w:r>
        <w:t>) observation</w:t>
      </w:r>
    </w:p>
    <w:bookmarkStart w:id="349" w:name="_Värikalvosta_tehty_havainto"/>
    <w:bookmarkEnd w:id="349"/>
    <w:p w14:paraId="29EF6A9A" w14:textId="44D89178" w:rsidR="00257209" w:rsidRPr="00815A0E" w:rsidRDefault="00D84F34" w:rsidP="00DE1AD5">
      <w:pPr>
        <w:pStyle w:val="Otsikko4"/>
      </w:pPr>
      <w:r>
        <w:fldChar w:fldCharType="begin"/>
      </w:r>
      <w:r>
        <w:instrText xml:space="preserve"> HYPERLINK  \l "_Värikalvon_tutkiminen_-" </w:instrText>
      </w:r>
      <w:r>
        <w:fldChar w:fldCharType="separate"/>
      </w:r>
      <w:bookmarkStart w:id="350" w:name="_Toc525564949"/>
      <w:r w:rsidR="00DE1AD5" w:rsidRPr="00D84F34">
        <w:rPr>
          <w:rStyle w:val="Hyperlinkki"/>
        </w:rPr>
        <w:t>Värikalvosta tehty havainto</w:t>
      </w:r>
      <w:r>
        <w:fldChar w:fldCharType="end"/>
      </w:r>
      <w:r w:rsidR="00DE1AD5">
        <w:t xml:space="preserve"> </w:t>
      </w:r>
      <w:r w:rsidR="00257209">
        <w:t>- observation</w:t>
      </w:r>
      <w:bookmarkEnd w:id="3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E51ACD" w14:paraId="10070AAE" w14:textId="77777777" w:rsidTr="00C16710">
        <w:tc>
          <w:tcPr>
            <w:tcW w:w="9236" w:type="dxa"/>
          </w:tcPr>
          <w:p w14:paraId="60D96BBD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316097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76538793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D850304" w14:textId="242FA877" w:rsidR="00257209" w:rsidRPr="00AE0334" w:rsidRDefault="00257209" w:rsidP="0025720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</w:t>
      </w:r>
      <w:r w:rsidR="00DE1AD5">
        <w:t>7</w:t>
      </w:r>
      <w:r w:rsidRPr="00AE0334">
        <w:t>"</w:t>
      </w:r>
      <w:r>
        <w:t xml:space="preserve"> </w:t>
      </w:r>
      <w:r w:rsidR="00DE1AD5" w:rsidRPr="00DE1AD5">
        <w:t xml:space="preserve">Värikalvosta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2D1B0F4" w14:textId="77777777" w:rsidR="00257209" w:rsidRDefault="00257209" w:rsidP="00257209">
      <w:pPr>
        <w:pStyle w:val="Snt1"/>
      </w:pPr>
      <w:r>
        <w:t>3. PAKOLLINEN yksi [1..1] text</w:t>
      </w:r>
    </w:p>
    <w:p w14:paraId="717E6E42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1A58D04A" w14:textId="535E9C52" w:rsidR="00257209" w:rsidRDefault="00257209" w:rsidP="00257209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DE1AD5" w:rsidRPr="00DE1AD5">
        <w:t xml:space="preserve">Värikalvosta tehty havainto </w:t>
      </w:r>
      <w:r>
        <w:t>(11</w:t>
      </w:r>
      <w:r w:rsidR="00DE1AD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1" w:name="_Mykiön_tutkiminen_-"/>
    <w:bookmarkEnd w:id="351"/>
    <w:p w14:paraId="54325C2F" w14:textId="64B8D6B7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52" w:name="_Toc525564950"/>
      <w:r w:rsidR="00DE1AD5" w:rsidRPr="007F4C6D">
        <w:rPr>
          <w:rStyle w:val="Hyperlinkki"/>
        </w:rPr>
        <w:t>Mykiön tutkiminen</w:t>
      </w:r>
      <w:r>
        <w:fldChar w:fldCharType="end"/>
      </w:r>
      <w:r w:rsidR="00DE1AD5">
        <w:t xml:space="preserve"> - observation</w:t>
      </w:r>
      <w:bookmarkEnd w:id="3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534D6BF4" w14:textId="77777777" w:rsidTr="00C16710">
        <w:tc>
          <w:tcPr>
            <w:tcW w:w="9236" w:type="dxa"/>
          </w:tcPr>
          <w:p w14:paraId="2B0754D0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C3358E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8E6EAB7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EA5644A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DC742EE" w14:textId="6096E90A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118</w:t>
      </w:r>
      <w:r w:rsidR="00DE1AD5" w:rsidRPr="00AE0334">
        <w:t>"</w:t>
      </w:r>
      <w:r w:rsidR="00DE1AD5">
        <w:t xml:space="preserve"> </w:t>
      </w:r>
      <w:r w:rsidR="00DE1AD5" w:rsidRPr="00DE1AD5">
        <w:t xml:space="preserve">Mykiön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305F4CC6" w14:textId="1D04488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5311172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51B1269A" w14:textId="0D7167B8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 xml:space="preserve">Mykiön tutkiminen </w:t>
      </w:r>
      <w:r w:rsidR="00DE1AD5">
        <w:t>(118),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1422C514" w14:textId="37B7C724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14EF4FA8" w14:textId="49509922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DE1AD5">
        <w:t>18</w:t>
      </w:r>
      <w:r w:rsidR="00DE1AD5" w:rsidRPr="00132113">
        <w:t xml:space="preserve"> = 2}</w:t>
      </w:r>
    </w:p>
    <w:p w14:paraId="3BCFAD22" w14:textId="32FDB8C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931C7AC" w14:textId="5C5879B1" w:rsidR="00DE1AD5" w:rsidRDefault="00DE1AD5" w:rsidP="00DE1AD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Mykiöstä_tehty_havainto" w:history="1">
        <w:r w:rsidRPr="00D84F34">
          <w:rPr>
            <w:rStyle w:val="Hyperlinkki"/>
          </w:rPr>
          <w:t>Mykiöstä tehty havainto</w:t>
        </w:r>
      </w:hyperlink>
      <w:r w:rsidRPr="00DE1AD5">
        <w:t xml:space="preserve"> </w:t>
      </w:r>
      <w:r>
        <w:t>(119) observation</w:t>
      </w:r>
    </w:p>
    <w:p w14:paraId="75C5CE8C" w14:textId="77777777" w:rsidR="00DE1AD5" w:rsidRDefault="00DE1AD5" w:rsidP="00DE1AD5">
      <w:pPr>
        <w:pStyle w:val="Snt1"/>
      </w:pPr>
    </w:p>
    <w:bookmarkStart w:id="353" w:name="_Mykiöstä_tehty_havainto"/>
    <w:bookmarkEnd w:id="353"/>
    <w:p w14:paraId="4091D27C" w14:textId="33D5A75E" w:rsidR="00DE1AD5" w:rsidRPr="00815A0E" w:rsidRDefault="00D84F34" w:rsidP="00DE1AD5">
      <w:pPr>
        <w:pStyle w:val="Otsikko4"/>
      </w:pPr>
      <w:r>
        <w:fldChar w:fldCharType="begin"/>
      </w:r>
      <w:r>
        <w:instrText xml:space="preserve"> HYPERLINK  \l "_Mykiön_tutkiminen_-" </w:instrText>
      </w:r>
      <w:r>
        <w:fldChar w:fldCharType="separate"/>
      </w:r>
      <w:bookmarkStart w:id="354" w:name="_Toc525564951"/>
      <w:r w:rsidR="00DE1AD5" w:rsidRPr="00D84F34">
        <w:rPr>
          <w:rStyle w:val="Hyperlinkki"/>
        </w:rPr>
        <w:t>Mykiöstä tehty havainto</w:t>
      </w:r>
      <w:r>
        <w:fldChar w:fldCharType="end"/>
      </w:r>
      <w:r w:rsidR="00DE1AD5" w:rsidRPr="00DE1AD5">
        <w:t xml:space="preserve"> </w:t>
      </w:r>
      <w:r w:rsidR="00DE1AD5">
        <w:t>- observation</w:t>
      </w:r>
      <w:bookmarkEnd w:id="3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29DA1E1A" w14:textId="77777777" w:rsidTr="00C16710">
        <w:tc>
          <w:tcPr>
            <w:tcW w:w="9236" w:type="dxa"/>
          </w:tcPr>
          <w:p w14:paraId="3544C22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2FC1988C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106092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F9AE6C7" w14:textId="2943ABAA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40A3E">
        <w:t>119</w:t>
      </w:r>
      <w:r w:rsidRPr="00AE0334">
        <w:t>"</w:t>
      </w:r>
      <w:r>
        <w:t xml:space="preserve"> </w:t>
      </w:r>
      <w:r w:rsidR="00A40A3E">
        <w:t>Mykiöstä</w:t>
      </w:r>
      <w:r w:rsidRPr="00DE1AD5">
        <w:t xml:space="preserve">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4943B8F" w14:textId="77777777" w:rsidR="00DE1AD5" w:rsidRDefault="00DE1AD5" w:rsidP="00DE1AD5">
      <w:pPr>
        <w:pStyle w:val="Snt1"/>
      </w:pPr>
      <w:r>
        <w:t>3. PAKOLLINEN yksi [1..1] text</w:t>
      </w:r>
    </w:p>
    <w:p w14:paraId="45BD999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7B2CE21D" w14:textId="241D5B12" w:rsidR="00DE1AD5" w:rsidRPr="00D479A0" w:rsidRDefault="00DE1AD5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DE1AD5">
        <w:t xml:space="preserve">Mykiöstä tehty havainto </w:t>
      </w:r>
      <w:r>
        <w:t>(119),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5" w:name="_Muut_silmän_etuosasta"/>
    <w:bookmarkEnd w:id="355"/>
    <w:p w14:paraId="7D6D4755" w14:textId="59BA16D0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56" w:name="_Toc525564952"/>
      <w:r w:rsidR="00DE1AD5" w:rsidRPr="007F4C6D">
        <w:rPr>
          <w:rStyle w:val="Hyperlinkki"/>
        </w:rPr>
        <w:t>Muut silmän etuosasta tehdyt havainnot</w:t>
      </w:r>
      <w:r>
        <w:fldChar w:fldCharType="end"/>
      </w:r>
      <w:r w:rsidR="00DE1AD5">
        <w:t xml:space="preserve"> - observation</w:t>
      </w:r>
      <w:bookmarkEnd w:id="3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687E2A7A" w14:textId="77777777" w:rsidTr="00C16710">
        <w:tc>
          <w:tcPr>
            <w:tcW w:w="9236" w:type="dxa"/>
          </w:tcPr>
          <w:p w14:paraId="64569425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B307EC2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1E7BBCA8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10106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C014D41" w14:textId="29579A56" w:rsidR="00DE1AD5" w:rsidRPr="00AE0334" w:rsidRDefault="001A2223" w:rsidP="00DE1AD5">
      <w:pPr>
        <w:pStyle w:val="Snt1"/>
      </w:pPr>
      <w:r>
        <w:lastRenderedPageBreak/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A114EC">
        <w:t>121</w:t>
      </w:r>
      <w:r w:rsidR="00DE1AD5" w:rsidRPr="00AE0334">
        <w:t>"</w:t>
      </w:r>
      <w:r w:rsidR="00DE1AD5">
        <w:t xml:space="preserve"> </w:t>
      </w:r>
      <w:r w:rsidR="00A114EC">
        <w:t>Muut silmän etuosasta tehdyt havainnot</w:t>
      </w:r>
      <w:r w:rsidR="00DE1AD5" w:rsidRPr="00DE1AD5">
        <w:t xml:space="preserve">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28FD7062" w14:textId="15379DD1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1DCD3B2B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27C7115" w14:textId="20C8A0EC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>Muut silmän etuosasta tehdyt havainnot</w:t>
      </w:r>
      <w:r w:rsidR="00DE1AD5">
        <w:t xml:space="preserve"> (121),</w:t>
      </w:r>
      <w:r w:rsidR="00DE1AD5" w:rsidRPr="0003454B">
        <w:t xml:space="preserve"> </w:t>
      </w:r>
      <w:r w:rsidR="00C93E49">
        <w:t>arvo annetaan</w:t>
      </w:r>
      <w:r w:rsidR="00DE1AD5">
        <w:t xml:space="preserve"> ST-tietotyypillä </w:t>
      </w:r>
    </w:p>
    <w:bookmarkStart w:id="357" w:name="_Lasiaisen_tutkiminen_-"/>
    <w:bookmarkEnd w:id="357"/>
    <w:p w14:paraId="7645F466" w14:textId="71658D1A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58" w:name="_Toc525564953"/>
      <w:r w:rsidR="00DE1AD5" w:rsidRPr="007F4C6D">
        <w:rPr>
          <w:rStyle w:val="Hyperlinkki"/>
        </w:rPr>
        <w:t>Lasiaisen tutkiminen</w:t>
      </w:r>
      <w:r>
        <w:fldChar w:fldCharType="end"/>
      </w:r>
      <w:r w:rsidR="00DE1AD5">
        <w:t xml:space="preserve"> - observation</w:t>
      </w:r>
      <w:bookmarkEnd w:id="3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35328F80" w14:textId="77777777" w:rsidTr="00C16710">
        <w:tc>
          <w:tcPr>
            <w:tcW w:w="9236" w:type="dxa"/>
          </w:tcPr>
          <w:p w14:paraId="74BDECC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FB7F44B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7F23D66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5938621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CE63D76" w14:textId="5C57580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</w:t>
      </w:r>
      <w:r w:rsidR="005E7993">
        <w:t>22</w:t>
      </w:r>
      <w:r w:rsidR="00DE1AD5" w:rsidRPr="00AE0334">
        <w:t>"</w:t>
      </w:r>
      <w:r w:rsidR="00DE1AD5">
        <w:t xml:space="preserve"> </w:t>
      </w:r>
      <w:r w:rsidR="005E7993" w:rsidRPr="005E7993">
        <w:t xml:space="preserve">Lasiaisen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47D0A950" w14:textId="4E55052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2AFC4CE9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C1F613C" w14:textId="49366E4D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5E7993" w:rsidRPr="005E7993">
        <w:t xml:space="preserve">Lasiaisen tutkiminen </w:t>
      </w:r>
      <w:r w:rsidR="00DE1AD5">
        <w:t>(1</w:t>
      </w:r>
      <w:r w:rsidR="005E7993">
        <w:t>22</w:t>
      </w:r>
      <w:r w:rsidR="00DE1AD5">
        <w:t>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4AE2056D" w14:textId="50A0D3BF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5BF6FD23" w14:textId="533AEF0A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5E7993">
        <w:t xml:space="preserve">22 </w:t>
      </w:r>
      <w:r w:rsidR="00DE1AD5" w:rsidRPr="00132113">
        <w:t>= 2}</w:t>
      </w:r>
    </w:p>
    <w:p w14:paraId="2D5A200D" w14:textId="6458119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589F4DE" w14:textId="2EE3CC37" w:rsidR="00DE1AD5" w:rsidRDefault="00DE1AD5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asiaisesta_tehty_havainto" w:history="1">
        <w:r w:rsidR="005E7993" w:rsidRPr="00D84F34">
          <w:rPr>
            <w:rStyle w:val="Hyperlinkki"/>
          </w:rPr>
          <w:t>Lasiaisesta tehty havainto</w:t>
        </w:r>
      </w:hyperlink>
      <w:r w:rsidR="005E7993" w:rsidRPr="005E7993">
        <w:t xml:space="preserve"> </w:t>
      </w:r>
      <w:r>
        <w:t>(1</w:t>
      </w:r>
      <w:r w:rsidR="005E7993">
        <w:t>23</w:t>
      </w:r>
      <w:r>
        <w:t>) observation</w:t>
      </w:r>
    </w:p>
    <w:bookmarkStart w:id="359" w:name="_Lasiaisesta_tehty_havainto"/>
    <w:bookmarkEnd w:id="359"/>
    <w:p w14:paraId="3883B5E6" w14:textId="36ED1916" w:rsidR="00DE1AD5" w:rsidRPr="00815A0E" w:rsidRDefault="00D84F34" w:rsidP="005E7993">
      <w:pPr>
        <w:pStyle w:val="Otsikko4"/>
      </w:pPr>
      <w:r>
        <w:fldChar w:fldCharType="begin"/>
      </w:r>
      <w:r>
        <w:instrText xml:space="preserve"> HYPERLINK  \l "_Lasiaisen_tutkiminen_-" </w:instrText>
      </w:r>
      <w:r>
        <w:fldChar w:fldCharType="separate"/>
      </w:r>
      <w:bookmarkStart w:id="360" w:name="_Toc525564954"/>
      <w:r w:rsidR="005E7993" w:rsidRPr="00D84F34">
        <w:rPr>
          <w:rStyle w:val="Hyperlinkki"/>
        </w:rPr>
        <w:t>Lasiaisesta tehty havainto</w:t>
      </w:r>
      <w:r>
        <w:fldChar w:fldCharType="end"/>
      </w:r>
      <w:r w:rsidR="005E7993">
        <w:t xml:space="preserve"> </w:t>
      </w:r>
      <w:r w:rsidR="00DE1AD5">
        <w:t>- observation</w:t>
      </w:r>
      <w:bookmarkEnd w:id="3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29EC0C63" w14:textId="77777777" w:rsidTr="00C16710">
        <w:tc>
          <w:tcPr>
            <w:tcW w:w="9236" w:type="dxa"/>
          </w:tcPr>
          <w:p w14:paraId="2FE61CCF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FA40DF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3B90BC2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D04E672" w14:textId="22FDB11B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5E7993">
        <w:t>23</w:t>
      </w:r>
      <w:r w:rsidRPr="00AE0334">
        <w:t>"</w:t>
      </w:r>
      <w:r>
        <w:t xml:space="preserve"> </w:t>
      </w:r>
      <w:r w:rsidR="005E7993" w:rsidRPr="005E7993">
        <w:t xml:space="preserve">Lasiaisesta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0097C82" w14:textId="77777777" w:rsidR="00DE1AD5" w:rsidRDefault="00DE1AD5" w:rsidP="00DE1AD5">
      <w:pPr>
        <w:pStyle w:val="Snt1"/>
      </w:pPr>
      <w:r>
        <w:t>3. PAKOLLINEN yksi [1..1] text</w:t>
      </w:r>
    </w:p>
    <w:p w14:paraId="26FA3995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687FBF00" w14:textId="79801220" w:rsidR="00DE1AD5" w:rsidRDefault="00DE1AD5" w:rsidP="00DE1AD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5E7993" w:rsidRPr="005E7993">
        <w:t xml:space="preserve">Lasiaisesta tehty havainto </w:t>
      </w:r>
      <w:r>
        <w:t>(1</w:t>
      </w:r>
      <w:r w:rsidR="005E7993">
        <w:t>23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1" w:name="_Silmänpohjan_tutkiminen_-"/>
    <w:bookmarkEnd w:id="361"/>
    <w:p w14:paraId="2E68D3B9" w14:textId="6A3230ED" w:rsidR="00D44960" w:rsidRPr="00815A0E" w:rsidRDefault="007F4C6D" w:rsidP="00D4496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2" w:name="_Toc525564955"/>
      <w:r w:rsidR="00D44960" w:rsidRPr="007F4C6D">
        <w:rPr>
          <w:rStyle w:val="Hyperlinkki"/>
        </w:rPr>
        <w:t>Silmänpohjan tutkiminen</w:t>
      </w:r>
      <w:r>
        <w:fldChar w:fldCharType="end"/>
      </w:r>
      <w:r w:rsidR="00D44960">
        <w:t xml:space="preserve"> - observation</w:t>
      </w:r>
      <w:bookmarkEnd w:id="3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E51ACD" w14:paraId="3D45CBF7" w14:textId="77777777" w:rsidTr="00C16710">
        <w:tc>
          <w:tcPr>
            <w:tcW w:w="9236" w:type="dxa"/>
          </w:tcPr>
          <w:p w14:paraId="068F29DE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9AEA3EA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7BD31209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47BE7C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67CECA" w14:textId="755B5AA9" w:rsidR="00D44960" w:rsidRPr="00AE0334" w:rsidRDefault="001A2223" w:rsidP="00D44960">
      <w:pPr>
        <w:pStyle w:val="Snt1"/>
      </w:pPr>
      <w:r>
        <w:t>3</w:t>
      </w:r>
      <w:r w:rsidR="00D44960" w:rsidRPr="0003454B">
        <w:t xml:space="preserve">. PAKOLLINEN yksi [1..1] </w:t>
      </w:r>
      <w:r w:rsidR="00D44960" w:rsidRPr="00AE0334">
        <w:t>code/@code="</w:t>
      </w:r>
      <w:r w:rsidR="00D44960">
        <w:t>12</w:t>
      </w:r>
      <w:r w:rsidR="00FA18E5">
        <w:t>4</w:t>
      </w:r>
      <w:r w:rsidR="00D44960" w:rsidRPr="00AE0334">
        <w:t>"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(codeSystem</w:t>
      </w:r>
      <w:r w:rsidR="00D44960" w:rsidRPr="00AE0334">
        <w:t xml:space="preserve">: </w:t>
      </w:r>
      <w:r w:rsidR="00CB7277">
        <w:t xml:space="preserve">1.2.246.537.6.894 </w:t>
      </w:r>
      <w:r w:rsidR="00D44960" w:rsidRPr="001B0EE9">
        <w:t>Optometria/Tietosisältö - Silmien terveystarkastus</w:t>
      </w:r>
      <w:r w:rsidR="00D44960" w:rsidRPr="00AE0334">
        <w:t>)</w:t>
      </w:r>
    </w:p>
    <w:p w14:paraId="08750E67" w14:textId="7297FF64" w:rsidR="00D44960" w:rsidRDefault="001A2223" w:rsidP="00D44960">
      <w:pPr>
        <w:pStyle w:val="Snt1"/>
      </w:pPr>
      <w:r>
        <w:t>4</w:t>
      </w:r>
      <w:r w:rsidR="00D44960">
        <w:t>. PAKOLLINEN yksi [1..1] text</w:t>
      </w:r>
    </w:p>
    <w:p w14:paraId="0DB63201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21A906C3" w14:textId="2BDAC933" w:rsidR="00D44960" w:rsidRDefault="001A2223" w:rsidP="00D44960">
      <w:pPr>
        <w:pStyle w:val="Snt1"/>
      </w:pPr>
      <w:r>
        <w:t>5</w:t>
      </w:r>
      <w:r w:rsidR="00D44960" w:rsidRPr="0003454B">
        <w:t>. PAKOLLINEN yksi [1..1] value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(12</w:t>
      </w:r>
      <w:r w:rsidR="00C64F68">
        <w:t>4</w:t>
      </w:r>
      <w:r w:rsidR="00D44960">
        <w:t>),</w:t>
      </w:r>
      <w:r w:rsidR="00D44960" w:rsidRPr="0003454B">
        <w:t xml:space="preserve"> </w:t>
      </w:r>
      <w:r w:rsidR="00D44960">
        <w:t xml:space="preserve">arvo annetaan luokituksesta </w:t>
      </w:r>
      <w:r w:rsidR="00D44960" w:rsidRPr="0099183E">
        <w:t xml:space="preserve">Optometria - Silmän havainto tai löydös </w:t>
      </w:r>
      <w:r w:rsidR="00D44960">
        <w:t xml:space="preserve">(codeSystem: </w:t>
      </w:r>
      <w:r w:rsidR="00D44960" w:rsidRPr="0099183E">
        <w:t>1.2.246.537.6.892.201601</w:t>
      </w:r>
      <w:r w:rsidR="00D44960">
        <w:t xml:space="preserve">) </w:t>
      </w:r>
    </w:p>
    <w:p w14:paraId="6C753BBB" w14:textId="4D84CDB9" w:rsidR="00D44960" w:rsidRDefault="001A2223" w:rsidP="00D44960">
      <w:pPr>
        <w:pStyle w:val="Snt1"/>
      </w:pPr>
      <w:r>
        <w:t>6</w:t>
      </w:r>
      <w:r w:rsidR="00D44960">
        <w:t xml:space="preserve">. </w:t>
      </w:r>
      <w:r w:rsidR="00562340">
        <w:t xml:space="preserve">EHDOLLISESTI PAKOLLINEN nolla tai yksi [0..1] </w:t>
      </w:r>
      <w:r w:rsidR="00D44960" w:rsidRPr="009315BE">
        <w:t>entryRelationship</w:t>
      </w:r>
    </w:p>
    <w:p w14:paraId="68816D6B" w14:textId="40015013" w:rsidR="00D44960" w:rsidRDefault="00562340" w:rsidP="00D44960">
      <w:pPr>
        <w:pStyle w:val="Snt2"/>
      </w:pPr>
      <w:r>
        <w:t xml:space="preserve">{JOS </w:t>
      </w:r>
      <w:r w:rsidR="00D44960" w:rsidRPr="00132113">
        <w:t>codeid 1</w:t>
      </w:r>
      <w:r w:rsidR="00D44960">
        <w:t>2</w:t>
      </w:r>
      <w:r w:rsidR="00C64F68">
        <w:t>4</w:t>
      </w:r>
      <w:r w:rsidR="00D44960">
        <w:t xml:space="preserve"> </w:t>
      </w:r>
      <w:r w:rsidR="00D44960" w:rsidRPr="00132113">
        <w:t>= 2}</w:t>
      </w:r>
    </w:p>
    <w:p w14:paraId="484F7EB5" w14:textId="2F8CE8E9" w:rsidR="00D44960" w:rsidRDefault="00D44960" w:rsidP="00C64F68">
      <w:pPr>
        <w:pStyle w:val="Snt2"/>
        <w:numPr>
          <w:ilvl w:val="0"/>
          <w:numId w:val="17"/>
        </w:numPr>
      </w:pPr>
      <w:r>
        <w:lastRenderedPageBreak/>
        <w:t xml:space="preserve">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856C5EA" w14:textId="6BE49707" w:rsidR="00C64F68" w:rsidRDefault="00C64F68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</w:t>
      </w:r>
      <w:hyperlink w:anchor="_Silmänpohjasta_tehty_havainto" w:history="1">
        <w:r w:rsidRPr="00AE704F">
          <w:rPr>
            <w:rStyle w:val="Hyperlinkki"/>
          </w:rPr>
          <w:t>Silmänpohjasta tehty havainto</w:t>
        </w:r>
      </w:hyperlink>
      <w:r w:rsidRPr="00C64F68">
        <w:t xml:space="preserve"> </w:t>
      </w:r>
      <w:r>
        <w:t>(125) observation</w:t>
      </w:r>
    </w:p>
    <w:p w14:paraId="0236CA5A" w14:textId="22FA7B6E" w:rsidR="00C64F68" w:rsidRDefault="001A2223" w:rsidP="00C64F68">
      <w:pPr>
        <w:pStyle w:val="Snt1"/>
      </w:pPr>
      <w:r>
        <w:t>7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3B2B6730" w14:textId="03E10C3C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4D6E53" w14:textId="71D9FD1D" w:rsidR="00C64F68" w:rsidRDefault="00C64F68" w:rsidP="00C64F68">
      <w:pPr>
        <w:pStyle w:val="Snt2"/>
      </w:pPr>
      <w:r>
        <w:t xml:space="preserve">c. PAKOLLINEN </w:t>
      </w:r>
      <w:r w:rsidRPr="00AA0A88">
        <w:t>yksi [1..1]</w:t>
      </w:r>
      <w:r>
        <w:t xml:space="preserve"> </w:t>
      </w:r>
      <w:hyperlink w:anchor="_Makulasta_tehty_havainto" w:history="1">
        <w:r w:rsidRPr="00AE704F">
          <w:rPr>
            <w:rStyle w:val="Hyperlinkki"/>
          </w:rPr>
          <w:t>Makulasta tehty havainto</w:t>
        </w:r>
      </w:hyperlink>
      <w:r w:rsidRPr="00C64F68">
        <w:t xml:space="preserve"> </w:t>
      </w:r>
      <w:r>
        <w:t>(126) observation</w:t>
      </w:r>
    </w:p>
    <w:p w14:paraId="23EA4A5F" w14:textId="31CBBC46" w:rsidR="00C64F68" w:rsidRDefault="001A2223" w:rsidP="00C64F68">
      <w:pPr>
        <w:pStyle w:val="Snt1"/>
      </w:pPr>
      <w:r>
        <w:t>8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56E8D31D" w14:textId="5281C8EF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6E2EED6" w14:textId="7894A2DA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Näköhermon_päästä_tehty" w:history="1">
        <w:r w:rsidRPr="00AE704F">
          <w:rPr>
            <w:rStyle w:val="Hyperlinkki"/>
          </w:rPr>
          <w:t>Näköhermon päästä tehty havainto</w:t>
        </w:r>
      </w:hyperlink>
      <w:r w:rsidRPr="00C64F68">
        <w:t xml:space="preserve"> </w:t>
      </w:r>
      <w:r>
        <w:t>(127) observation</w:t>
      </w:r>
    </w:p>
    <w:p w14:paraId="661D9D18" w14:textId="2ECC7021" w:rsidR="00C64F68" w:rsidRDefault="001A2223" w:rsidP="00C64F68">
      <w:pPr>
        <w:pStyle w:val="Snt1"/>
      </w:pPr>
      <w:r>
        <w:t>9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10DA2FF9" w14:textId="06338EB5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D6F2B3E" w14:textId="1ED90005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n_verisuonistosta_tehty" w:history="1">
        <w:r w:rsidRPr="00AE704F">
          <w:rPr>
            <w:rStyle w:val="Hyperlinkki"/>
          </w:rPr>
          <w:t>Silmänpohjan verisuonistosta tehty havainto</w:t>
        </w:r>
      </w:hyperlink>
      <w:r w:rsidRPr="00C64F68">
        <w:t xml:space="preserve"> </w:t>
      </w:r>
      <w:r>
        <w:t>(128) observation</w:t>
      </w:r>
    </w:p>
    <w:p w14:paraId="7A247665" w14:textId="3FEC8A8F" w:rsidR="00C64F68" w:rsidRDefault="001A2223" w:rsidP="00C64F68">
      <w:pPr>
        <w:pStyle w:val="Snt1"/>
      </w:pPr>
      <w:r>
        <w:t>10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7C604C73" w14:textId="447FF377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605C9866" w14:textId="19A865F8" w:rsidR="00D44960" w:rsidRDefault="00C64F6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sta_tehty_muu" w:history="1">
        <w:r w:rsidRPr="00AE704F">
          <w:rPr>
            <w:rStyle w:val="Hyperlinkki"/>
          </w:rPr>
          <w:t>Silmänpohjasta tehty muu havainto</w:t>
        </w:r>
      </w:hyperlink>
      <w:r w:rsidRPr="00C64F68">
        <w:t xml:space="preserve"> </w:t>
      </w:r>
      <w:r>
        <w:t>(129) observation</w:t>
      </w:r>
    </w:p>
    <w:bookmarkStart w:id="363" w:name="_Silmänpohjasta_tehty_havainto"/>
    <w:bookmarkEnd w:id="363"/>
    <w:p w14:paraId="5B4F5E44" w14:textId="0ACE64A9" w:rsidR="00D44960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4" w:name="_Toc525564956"/>
      <w:r w:rsidR="00C64F68" w:rsidRPr="00AE704F">
        <w:rPr>
          <w:rStyle w:val="Hyperlinkki"/>
        </w:rPr>
        <w:t>Silmänpohjasta tehty havainto</w:t>
      </w:r>
      <w:r>
        <w:fldChar w:fldCharType="end"/>
      </w:r>
      <w:r w:rsidR="00C64F68">
        <w:t xml:space="preserve"> </w:t>
      </w:r>
      <w:r w:rsidR="00D44960">
        <w:t>- observation</w:t>
      </w:r>
      <w:bookmarkEnd w:id="3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E51ACD" w14:paraId="497998C1" w14:textId="77777777" w:rsidTr="00C16710">
        <w:tc>
          <w:tcPr>
            <w:tcW w:w="9236" w:type="dxa"/>
          </w:tcPr>
          <w:p w14:paraId="0EE02F0C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8E60332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0B158243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3309CC" w14:textId="6171543A" w:rsidR="00D44960" w:rsidRPr="00AE0334" w:rsidRDefault="00D44960" w:rsidP="00D4496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64F68">
        <w:t>5</w:t>
      </w:r>
      <w:r w:rsidRPr="00AE0334">
        <w:t>"</w:t>
      </w:r>
      <w:r>
        <w:t xml:space="preserve"> </w:t>
      </w:r>
      <w:r w:rsidR="00C64F68" w:rsidRPr="00C64F68">
        <w:t xml:space="preserve">Silmänpohjasta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80BBF8F" w14:textId="77777777" w:rsidR="00D44960" w:rsidRDefault="00D44960" w:rsidP="00D44960">
      <w:pPr>
        <w:pStyle w:val="Snt1"/>
      </w:pPr>
      <w:r>
        <w:t>3. PAKOLLINEN yksi [1..1] text</w:t>
      </w:r>
    </w:p>
    <w:p w14:paraId="25C0B2BC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6C958B58" w14:textId="53B91308" w:rsidR="00D44960" w:rsidRDefault="00D44960" w:rsidP="00D4496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64F68" w:rsidRPr="00C64F68">
        <w:t xml:space="preserve">Silmänpohjasta tehty havainto </w:t>
      </w:r>
      <w:r>
        <w:t>(12</w:t>
      </w:r>
      <w:r w:rsidR="00C64F68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5" w:name="_Makulasta_tehty_havainto"/>
    <w:bookmarkEnd w:id="365"/>
    <w:p w14:paraId="0A8A9B82" w14:textId="3A02344C" w:rsidR="00C64F68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6" w:name="_Toc525564957"/>
      <w:r w:rsidR="00C64F68" w:rsidRPr="00AE704F">
        <w:rPr>
          <w:rStyle w:val="Hyperlinkki"/>
        </w:rPr>
        <w:t>Makulasta tehty havainto</w:t>
      </w:r>
      <w:r>
        <w:fldChar w:fldCharType="end"/>
      </w:r>
      <w:r w:rsidR="00C64F68">
        <w:t xml:space="preserve"> - observation</w:t>
      </w:r>
      <w:bookmarkEnd w:id="3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64F68" w:rsidRPr="00E51ACD" w14:paraId="7FCF12F4" w14:textId="77777777" w:rsidTr="00C16710">
        <w:tc>
          <w:tcPr>
            <w:tcW w:w="9236" w:type="dxa"/>
          </w:tcPr>
          <w:p w14:paraId="027C90E3" w14:textId="77777777" w:rsidR="00C64F68" w:rsidRPr="00A878B7" w:rsidRDefault="00C64F68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46170737" w14:textId="77777777" w:rsidR="00C64F68" w:rsidRPr="00370659" w:rsidRDefault="00C64F68" w:rsidP="00C64F68">
      <w:pPr>
        <w:pStyle w:val="Snt1"/>
        <w:ind w:left="0" w:firstLine="0"/>
        <w:rPr>
          <w:lang w:val="en-US"/>
        </w:rPr>
      </w:pPr>
    </w:p>
    <w:p w14:paraId="7C7C9B06" w14:textId="77777777" w:rsidR="00C64F68" w:rsidRPr="0003454B" w:rsidRDefault="00C64F68" w:rsidP="00C64F6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543169" w14:textId="101B06CE" w:rsidR="00C64F68" w:rsidRPr="00AE0334" w:rsidRDefault="00C64F68" w:rsidP="00C64F6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16710">
        <w:t>6</w:t>
      </w:r>
      <w:r w:rsidRPr="00AE0334">
        <w:t>"</w:t>
      </w:r>
      <w:r>
        <w:t xml:space="preserve"> </w:t>
      </w:r>
      <w:r w:rsidR="00C16710" w:rsidRPr="00C16710">
        <w:t xml:space="preserve">Makulasta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F86947" w14:textId="77777777" w:rsidR="00C64F68" w:rsidRDefault="00C64F68" w:rsidP="00C64F68">
      <w:pPr>
        <w:pStyle w:val="Snt1"/>
      </w:pPr>
      <w:r>
        <w:t>3. PAKOLLINEN yksi [1..1] text</w:t>
      </w:r>
    </w:p>
    <w:p w14:paraId="57EBA45B" w14:textId="77777777" w:rsidR="00C64F68" w:rsidRDefault="00C64F68" w:rsidP="00C64F68">
      <w:pPr>
        <w:pStyle w:val="Snt2"/>
      </w:pPr>
      <w:r>
        <w:t>a. PAKOLLINEN yksi [1..1] reference/@value, viitattavan näyttömuoto-osion xml-ID annetaan II-tietotyypillä</w:t>
      </w:r>
    </w:p>
    <w:p w14:paraId="060D0F8E" w14:textId="77E0C94D" w:rsidR="00C64F68" w:rsidRDefault="00C64F68" w:rsidP="00C64F6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16710" w:rsidRPr="00C16710">
        <w:t>Makulasta tehty havainto</w:t>
      </w:r>
      <w:r w:rsidRPr="00C64F68">
        <w:t xml:space="preserve"> </w:t>
      </w:r>
      <w:r>
        <w:t>(12</w:t>
      </w:r>
      <w:r w:rsidR="00C16710">
        <w:t>6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7" w:name="_Näköhermon_päästä_tehty"/>
    <w:bookmarkEnd w:id="367"/>
    <w:p w14:paraId="249FB77C" w14:textId="20288A1D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8" w:name="_Toc525564958"/>
      <w:r w:rsidR="00C16710" w:rsidRPr="00AE704F">
        <w:rPr>
          <w:rStyle w:val="Hyperlinkki"/>
        </w:rPr>
        <w:t>Näköhermon päästä tehty havainto</w:t>
      </w:r>
      <w:r>
        <w:fldChar w:fldCharType="end"/>
      </w:r>
      <w:r w:rsidR="00C16710">
        <w:t xml:space="preserve"> - observation</w:t>
      </w:r>
      <w:bookmarkEnd w:id="3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E51ACD" w14:paraId="53AEE3CD" w14:textId="77777777" w:rsidTr="00C16710">
        <w:tc>
          <w:tcPr>
            <w:tcW w:w="9236" w:type="dxa"/>
          </w:tcPr>
          <w:p w14:paraId="1E4EE4DE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766106D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21912773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A33860" w14:textId="1FF83EB8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127</w:t>
      </w:r>
      <w:r w:rsidRPr="00AE0334">
        <w:t>"</w:t>
      </w:r>
      <w:r>
        <w:t xml:space="preserve"> </w:t>
      </w:r>
      <w:r w:rsidRPr="00C16710">
        <w:t xml:space="preserve">Näköhermon päästä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8B68D4D" w14:textId="77777777" w:rsidR="00C16710" w:rsidRDefault="00C16710" w:rsidP="00C16710">
      <w:pPr>
        <w:pStyle w:val="Snt1"/>
      </w:pPr>
      <w:r>
        <w:t>3. PAKOLLINEN yksi [1..1] text</w:t>
      </w:r>
    </w:p>
    <w:p w14:paraId="5E576EF4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5B487861" w14:textId="118AD53D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Näköhermon päästä tehty havainto </w:t>
      </w:r>
      <w:r>
        <w:t>(127),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9" w:name="_Silmänpohjan_verisuonistosta_tehty"/>
    <w:bookmarkEnd w:id="369"/>
    <w:p w14:paraId="277F55B7" w14:textId="47BB48C9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70" w:name="_Toc525564959"/>
      <w:r w:rsidR="00C16710" w:rsidRPr="00AE704F">
        <w:rPr>
          <w:rStyle w:val="Hyperlinkki"/>
        </w:rPr>
        <w:t>Silmänpohjan verisuonistosta tehty havainto</w:t>
      </w:r>
      <w:r>
        <w:fldChar w:fldCharType="end"/>
      </w:r>
      <w:r w:rsidR="00C16710">
        <w:t xml:space="preserve"> - observation</w:t>
      </w:r>
      <w:bookmarkEnd w:id="3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E51ACD" w14:paraId="5F3E8FF9" w14:textId="77777777" w:rsidTr="00C16710">
        <w:tc>
          <w:tcPr>
            <w:tcW w:w="9236" w:type="dxa"/>
          </w:tcPr>
          <w:p w14:paraId="5B080F44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E262F5A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19F37F1E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605946" w14:textId="6290BC3E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128</w:t>
      </w:r>
      <w:r w:rsidRPr="00AE0334">
        <w:t>"</w:t>
      </w:r>
      <w:r>
        <w:t xml:space="preserve"> </w:t>
      </w:r>
      <w:r w:rsidRPr="00C16710">
        <w:t xml:space="preserve">Silmänpohjan verisuonistosta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44D8ED2" w14:textId="77777777" w:rsidR="00C16710" w:rsidRDefault="00C16710" w:rsidP="00C16710">
      <w:pPr>
        <w:pStyle w:val="Snt1"/>
      </w:pPr>
      <w:r>
        <w:t>3. PAKOLLINEN yksi [1..1] text</w:t>
      </w:r>
    </w:p>
    <w:p w14:paraId="0E6CF791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05623106" w14:textId="65929154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Silmänpohjan verisuonistosta tehty havainto </w:t>
      </w:r>
      <w:r>
        <w:t>(128),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71" w:name="_Silmänpohjasta_tehty_muu"/>
    <w:bookmarkEnd w:id="371"/>
    <w:p w14:paraId="61D58248" w14:textId="3FF4A8C0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72" w:name="_Toc525564960"/>
      <w:r w:rsidR="00C16710" w:rsidRPr="00AE704F">
        <w:rPr>
          <w:rStyle w:val="Hyperlinkki"/>
        </w:rPr>
        <w:t>Silmänpohjasta tehty muu havainto</w:t>
      </w:r>
      <w:r>
        <w:fldChar w:fldCharType="end"/>
      </w:r>
      <w:r w:rsidR="00C16710">
        <w:t xml:space="preserve"> - observation</w:t>
      </w:r>
      <w:bookmarkEnd w:id="3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E51ACD" w14:paraId="65618841" w14:textId="77777777" w:rsidTr="00C16710">
        <w:tc>
          <w:tcPr>
            <w:tcW w:w="9236" w:type="dxa"/>
          </w:tcPr>
          <w:p w14:paraId="56F3E33D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9B5116F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626AB7C6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31908B6" w14:textId="622C6EC9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129</w:t>
      </w:r>
      <w:r w:rsidRPr="00AE0334">
        <w:t>"</w:t>
      </w:r>
      <w:r>
        <w:t xml:space="preserve"> </w:t>
      </w:r>
      <w:r w:rsidRPr="00C16710">
        <w:t xml:space="preserve">Silmänpohjasta tehty muu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2700987" w14:textId="77777777" w:rsidR="00C16710" w:rsidRDefault="00C16710" w:rsidP="00C16710">
      <w:pPr>
        <w:pStyle w:val="Snt1"/>
      </w:pPr>
      <w:r>
        <w:t>3. PAKOLLINEN yksi [1..1] text</w:t>
      </w:r>
    </w:p>
    <w:p w14:paraId="7F2A70F5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1A3C5CF2" w14:textId="5DA2EEA2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Silmänpohjasta tehty muu havainto </w:t>
      </w:r>
      <w:r>
        <w:t>(129),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73" w:name="_Muita_havaintoja_silmän"/>
    <w:bookmarkEnd w:id="373"/>
    <w:p w14:paraId="5F1ABD93" w14:textId="4C3203A8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4" w:name="_Toc525564961"/>
      <w:r w:rsidR="00856850" w:rsidRPr="007F4C6D">
        <w:rPr>
          <w:rStyle w:val="Hyperlinkki"/>
        </w:rPr>
        <w:t>Muita havaintoja silmän takaosaan</w:t>
      </w:r>
      <w:r>
        <w:fldChar w:fldCharType="end"/>
      </w:r>
      <w:r w:rsidR="00856850">
        <w:t xml:space="preserve"> - observation</w:t>
      </w:r>
      <w:bookmarkEnd w:id="3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E51ACD" w14:paraId="15274ABA" w14:textId="77777777" w:rsidTr="00585EB5">
        <w:tc>
          <w:tcPr>
            <w:tcW w:w="9236" w:type="dxa"/>
          </w:tcPr>
          <w:p w14:paraId="1FE7A81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F6A7E0A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53720F83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E6723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9C9F22D" w14:textId="5C6B45EF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130</w:t>
      </w:r>
      <w:r w:rsidR="00856850" w:rsidRPr="00AE0334">
        <w:t>"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35C7D2B" w14:textId="58BE604F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7E3AA5C5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2AF67DE3" w14:textId="1A66D54B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(130),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75" w:name="_Silmän_terveystarkastuksessa_tehty"/>
    <w:bookmarkEnd w:id="375"/>
    <w:p w14:paraId="267CB540" w14:textId="4AA6C5BC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6" w:name="_Toc525564962"/>
      <w:r w:rsidR="00856850" w:rsidRPr="007F4C6D">
        <w:rPr>
          <w:rStyle w:val="Hyperlinkki"/>
        </w:rPr>
        <w:t>Silmän terveystarkastuksessa tehty muu havainto</w:t>
      </w:r>
      <w:r>
        <w:fldChar w:fldCharType="end"/>
      </w:r>
      <w:r w:rsidR="00856850">
        <w:t xml:space="preserve"> - observation</w:t>
      </w:r>
      <w:bookmarkEnd w:id="3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E51ACD" w14:paraId="19100A7B" w14:textId="77777777" w:rsidTr="00585EB5">
        <w:tc>
          <w:tcPr>
            <w:tcW w:w="9236" w:type="dxa"/>
          </w:tcPr>
          <w:p w14:paraId="1942219C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EDBFD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12FA4172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0F6ADBE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5AD5F4C" w14:textId="10F1DDF6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131</w:t>
      </w:r>
      <w:r w:rsidR="00856850" w:rsidRPr="00AE0334">
        <w:t>"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072DB8E2" w14:textId="018888E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001A7A84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2DAC737" w14:textId="29DCDB58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(131),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77" w:name="_Näkökenttätutkimus_-_observation"/>
    <w:bookmarkEnd w:id="377"/>
    <w:p w14:paraId="05F2284C" w14:textId="72CE9FB9" w:rsidR="00856850" w:rsidRPr="00815A0E" w:rsidRDefault="007F4C6D" w:rsidP="00856850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8" w:name="_Toc525564963"/>
      <w:r w:rsidR="00856850" w:rsidRPr="007F4C6D">
        <w:rPr>
          <w:rStyle w:val="Hyperlinkki"/>
        </w:rPr>
        <w:t>Näkökenttätutkimus</w:t>
      </w:r>
      <w:r>
        <w:fldChar w:fldCharType="end"/>
      </w:r>
      <w:r w:rsidR="00856850">
        <w:t xml:space="preserve"> - observation</w:t>
      </w:r>
      <w:bookmarkEnd w:id="3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E51ACD" w14:paraId="53B28055" w14:textId="77777777" w:rsidTr="00585EB5">
        <w:tc>
          <w:tcPr>
            <w:tcW w:w="9236" w:type="dxa"/>
          </w:tcPr>
          <w:p w14:paraId="3600B1D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1F21BD1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4021D9B9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BD0BB9D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DAA5BE8" w14:textId="1EB85548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132</w:t>
      </w:r>
      <w:r w:rsidR="00856850" w:rsidRPr="00AE0334">
        <w:t>"</w:t>
      </w:r>
      <w:r w:rsidR="00856850">
        <w:t xml:space="preserve"> </w:t>
      </w:r>
      <w:r w:rsidR="00856850" w:rsidRPr="00856850">
        <w:t xml:space="preserve">Näkökenttätutkimus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B94D1FC" w14:textId="0DC50AD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57489061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5D7BF4B" w14:textId="20AC80E0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Näkökenttätutkimus </w:t>
      </w:r>
      <w:r w:rsidR="00856850">
        <w:t>(132),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79" w:name="_Silmänpaineen_mittaus_-"/>
    <w:bookmarkEnd w:id="379"/>
    <w:p w14:paraId="5B3EEF2A" w14:textId="744F0AEC" w:rsidR="0019509E" w:rsidRDefault="007F4C6D" w:rsidP="0019509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0" w:name="_Toc525564964"/>
      <w:r w:rsidR="0019509E" w:rsidRPr="007F4C6D">
        <w:rPr>
          <w:rStyle w:val="Hyperlinkki"/>
        </w:rPr>
        <w:t>Silmänpaineen mittaus</w:t>
      </w:r>
      <w:r>
        <w:fldChar w:fldCharType="end"/>
      </w:r>
      <w:r w:rsidR="0019509E">
        <w:t xml:space="preserve"> - </w:t>
      </w:r>
      <w:r w:rsidR="0019509E" w:rsidRPr="00487841">
        <w:t>organizer</w:t>
      </w:r>
      <w:bookmarkEnd w:id="380"/>
      <w:r w:rsidR="0019509E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9509E" w:rsidRPr="00E51ACD" w14:paraId="37762531" w14:textId="77777777" w:rsidTr="00585EB5">
        <w:tc>
          <w:tcPr>
            <w:tcW w:w="9236" w:type="dxa"/>
          </w:tcPr>
          <w:p w14:paraId="186A0CB4" w14:textId="19FBA787" w:rsidR="0019509E" w:rsidRPr="00A878B7" w:rsidRDefault="0019509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A7D8D6F" w14:textId="77777777" w:rsidR="0019509E" w:rsidRPr="00370659" w:rsidRDefault="0019509E" w:rsidP="0019509E">
      <w:pPr>
        <w:pStyle w:val="Snt1"/>
        <w:ind w:left="0" w:firstLine="0"/>
        <w:rPr>
          <w:lang w:val="en-US"/>
        </w:rPr>
      </w:pPr>
    </w:p>
    <w:p w14:paraId="4DA7C3D9" w14:textId="77777777" w:rsidR="0019509E" w:rsidRPr="007E0AC1" w:rsidRDefault="0019509E" w:rsidP="0019509E">
      <w:pPr>
        <w:pStyle w:val="Snt1"/>
      </w:pPr>
      <w:r w:rsidRPr="007E0AC1">
        <w:t>1. PAKOLLINEN yksi [1..1] @classCode="CLUSTER" ja yksi [1..1] @moodCode="EVN"</w:t>
      </w:r>
    </w:p>
    <w:p w14:paraId="4DD85CE7" w14:textId="77777777" w:rsidR="0019509E" w:rsidRDefault="0019509E" w:rsidP="0019509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070F00D" w14:textId="4227101F" w:rsidR="0019509E" w:rsidRDefault="0019509E" w:rsidP="0019509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137</w:t>
      </w:r>
      <w:r w:rsidRPr="0082643A">
        <w:t xml:space="preserve">" </w:t>
      </w:r>
      <w:r w:rsidRPr="0019509E">
        <w:t xml:space="preserve">Silmänpaineen mittaus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="001D3C68" w:rsidRPr="001D3C68">
        <w:t>Optometria/Tietosisältö - Silmien terveystarkastus</w:t>
      </w:r>
      <w:r>
        <w:t>)</w:t>
      </w:r>
    </w:p>
    <w:p w14:paraId="07B5C5F1" w14:textId="16D1CAFD" w:rsidR="0019509E" w:rsidRDefault="0019509E" w:rsidP="0019509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3777043" w14:textId="77777777" w:rsidR="0019509E" w:rsidRDefault="0019509E" w:rsidP="0019509E">
      <w:pPr>
        <w:pStyle w:val="Snt1"/>
      </w:pPr>
      <w:r>
        <w:t>5. PAKOLLINEN yksi tai useampi [1..*] component</w:t>
      </w:r>
    </w:p>
    <w:p w14:paraId="781AAB24" w14:textId="3BBF2804" w:rsidR="0019509E" w:rsidRDefault="0019509E" w:rsidP="0019509E">
      <w:pPr>
        <w:pStyle w:val="Snt2"/>
      </w:pPr>
      <w:r>
        <w:t xml:space="preserve">a. PAKOLLINEN yksi [1..1] </w:t>
      </w:r>
      <w:hyperlink w:anchor="_Silmänpaine_-_observation" w:history="1">
        <w:r w:rsidR="00302766" w:rsidRPr="00AE704F">
          <w:rPr>
            <w:rStyle w:val="Hyperlinkki"/>
          </w:rPr>
          <w:t>Silmänpaine</w:t>
        </w:r>
      </w:hyperlink>
      <w:r w:rsidR="001D3C68" w:rsidRPr="001D3C68">
        <w:t xml:space="preserve"> </w:t>
      </w:r>
      <w:r>
        <w:t>(</w:t>
      </w:r>
      <w:r w:rsidR="00302766">
        <w:t>139</w:t>
      </w:r>
      <w:r>
        <w:t xml:space="preserve">) </w:t>
      </w:r>
      <w:r w:rsidR="00302766">
        <w:t>observation</w:t>
      </w:r>
    </w:p>
    <w:p w14:paraId="4182EF0B" w14:textId="77777777" w:rsidR="0029119A" w:rsidRDefault="0029119A" w:rsidP="00D21583">
      <w:pPr>
        <w:pStyle w:val="Snt1"/>
        <w:ind w:left="0" w:firstLine="0"/>
      </w:pPr>
    </w:p>
    <w:p w14:paraId="5180C6A1" w14:textId="1867F4FA" w:rsidR="00472A3E" w:rsidRDefault="001D3C68" w:rsidP="001A2223">
      <w:pPr>
        <w:pStyle w:val="Snt1"/>
        <w:ind w:left="0" w:firstLine="0"/>
      </w:pPr>
      <w:r w:rsidRPr="001A2223">
        <w:rPr>
          <w:b/>
        </w:rPr>
        <w:t>Toteutusohje:</w:t>
      </w:r>
      <w:r>
        <w:t xml:space="preserve"> </w:t>
      </w:r>
      <w:r w:rsidR="00AC0B33">
        <w:t xml:space="preserve">component.observation </w:t>
      </w:r>
      <w:r w:rsidRPr="001D3C68">
        <w:t xml:space="preserve">-rakennetta toistetaan per silmä </w:t>
      </w:r>
    </w:p>
    <w:bookmarkStart w:id="381" w:name="_Silmänpaine_-_observation"/>
    <w:bookmarkEnd w:id="381"/>
    <w:p w14:paraId="68B4B051" w14:textId="1AEB5849" w:rsidR="00472A3E" w:rsidRPr="00815A0E" w:rsidRDefault="00AE704F" w:rsidP="00302766">
      <w:pPr>
        <w:pStyle w:val="Otsikko4"/>
      </w:pPr>
      <w:r>
        <w:fldChar w:fldCharType="begin"/>
      </w:r>
      <w:r>
        <w:instrText xml:space="preserve"> HYPERLINK  \l "_Silmänpaineen_mittaus_-" </w:instrText>
      </w:r>
      <w:r>
        <w:fldChar w:fldCharType="separate"/>
      </w:r>
      <w:bookmarkStart w:id="382" w:name="_Toc525564965"/>
      <w:r w:rsidR="00472A3E" w:rsidRPr="00AE704F">
        <w:rPr>
          <w:rStyle w:val="Hyperlinkki"/>
        </w:rPr>
        <w:t>Silmänpaine</w:t>
      </w:r>
      <w:r>
        <w:fldChar w:fldCharType="end"/>
      </w:r>
      <w:r w:rsidR="00472A3E">
        <w:t xml:space="preserve"> - observation</w:t>
      </w:r>
      <w:bookmarkEnd w:id="38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450"/>
      </w:tblGrid>
      <w:tr w:rsidR="00472A3E" w:rsidRPr="00E51ACD" w14:paraId="181C121F" w14:textId="77777777" w:rsidTr="00F70FE6">
        <w:tc>
          <w:tcPr>
            <w:tcW w:w="9450" w:type="dxa"/>
          </w:tcPr>
          <w:p w14:paraId="76DD052A" w14:textId="04A64F47" w:rsidR="00472A3E" w:rsidRPr="00A878B7" w:rsidRDefault="00472A3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r/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</w:p>
        </w:tc>
      </w:tr>
    </w:tbl>
    <w:p w14:paraId="07EFFE77" w14:textId="77777777" w:rsidR="00472A3E" w:rsidRPr="00370659" w:rsidRDefault="00472A3E" w:rsidP="00472A3E">
      <w:pPr>
        <w:pStyle w:val="Snt1"/>
        <w:ind w:left="0" w:firstLine="0"/>
        <w:rPr>
          <w:lang w:val="en-US"/>
        </w:rPr>
      </w:pPr>
    </w:p>
    <w:p w14:paraId="1D01CE7C" w14:textId="77777777" w:rsidR="00472A3E" w:rsidRPr="0003454B" w:rsidRDefault="00472A3E" w:rsidP="00472A3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95B27D0" w14:textId="2EFDABB6" w:rsidR="00472A3E" w:rsidRPr="00AE0334" w:rsidRDefault="00472A3E" w:rsidP="00472A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84537F" w:rsidRPr="008D44D4">
        <w:t>56844-4</w:t>
      </w:r>
      <w:r w:rsidRPr="00AE0334">
        <w:t>"</w:t>
      </w:r>
      <w:r>
        <w:t xml:space="preserve"> Silmänpaine</w:t>
      </w:r>
      <w:r w:rsidRPr="00856850">
        <w:t xml:space="preserve"> </w:t>
      </w:r>
      <w:r>
        <w:t>(codeSystem</w:t>
      </w:r>
      <w:r w:rsidRPr="00AE0334">
        <w:t xml:space="preserve">: </w:t>
      </w:r>
      <w:r w:rsidR="0084537F" w:rsidRPr="008D44D4">
        <w:t>1.2.246.537.6.96.2008</w:t>
      </w:r>
      <w:r w:rsidR="0084537F">
        <w:t xml:space="preserve"> </w:t>
      </w:r>
      <w:r w:rsidR="0084537F" w:rsidRPr="008D44D4">
        <w:t>FinLOINC - Fysiologiset mittaukset</w:t>
      </w:r>
      <w:r w:rsidRPr="00AE0334">
        <w:t>)</w:t>
      </w:r>
    </w:p>
    <w:p w14:paraId="69133C50" w14:textId="77777777" w:rsidR="00472A3E" w:rsidRDefault="00472A3E" w:rsidP="00472A3E">
      <w:pPr>
        <w:pStyle w:val="Snt1"/>
      </w:pPr>
      <w:r>
        <w:t>3. PAKOLLINEN yksi [1..1] text</w:t>
      </w:r>
    </w:p>
    <w:p w14:paraId="21FDBC87" w14:textId="248D9161" w:rsidR="00472A3E" w:rsidRDefault="00472A3E" w:rsidP="00472A3E">
      <w:pPr>
        <w:pStyle w:val="Snt2"/>
      </w:pPr>
      <w:r>
        <w:t>a. PAKOLLINEN yksi [1..1] reference/@value, viitattavan näyttömuoto-osion xml-ID annetaan II-tietotyypillä</w:t>
      </w:r>
    </w:p>
    <w:p w14:paraId="660F0848" w14:textId="63C0ECA7" w:rsidR="00472A3E" w:rsidRDefault="00472A3E" w:rsidP="00472A3E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>
        <w:t xml:space="preserve"> effectiveTime/@value </w:t>
      </w:r>
      <w:r w:rsidR="006B4372" w:rsidRPr="006B4372">
        <w:t xml:space="preserve">Silmänpaineen mittausajankohta </w:t>
      </w:r>
      <w:r>
        <w:t>(14</w:t>
      </w:r>
      <w:r w:rsidR="006B4372">
        <w:t>1</w:t>
      </w:r>
      <w:r>
        <w:t xml:space="preserve">), arvo annetaan </w:t>
      </w:r>
      <w:r w:rsidR="00110D6F">
        <w:t xml:space="preserve">sekuntin </w:t>
      </w:r>
      <w:r>
        <w:t>tarkkuudella TS-tietotyypillä</w:t>
      </w:r>
    </w:p>
    <w:p w14:paraId="47BA2FF3" w14:textId="7140C334" w:rsidR="00110D6F" w:rsidRDefault="00110D6F" w:rsidP="00472A3E">
      <w:pPr>
        <w:pStyle w:val="Snt1"/>
      </w:pPr>
    </w:p>
    <w:p w14:paraId="5C8D95F4" w14:textId="75D69564" w:rsidR="00110D6F" w:rsidRDefault="00110D6F" w:rsidP="00472A3E">
      <w:pPr>
        <w:pStyle w:val="Snt1"/>
      </w:pPr>
      <w:r w:rsidRPr="00110D6F">
        <w:rPr>
          <w:b/>
        </w:rPr>
        <w:t>Toteutusohje:</w:t>
      </w:r>
      <w:r>
        <w:t xml:space="preserve"> Järjestelmä täydentää sekunteiksi, mikäli käyttäjä antaa karkeamman arvon</w:t>
      </w:r>
    </w:p>
    <w:p w14:paraId="27F393CF" w14:textId="77777777" w:rsidR="00110D6F" w:rsidRDefault="00110D6F" w:rsidP="00472A3E">
      <w:pPr>
        <w:pStyle w:val="Snt1"/>
      </w:pPr>
    </w:p>
    <w:p w14:paraId="187D8EE8" w14:textId="7B43A08D" w:rsidR="00856642" w:rsidRDefault="00856642" w:rsidP="00856642">
      <w:pPr>
        <w:pStyle w:val="Snt1"/>
      </w:pPr>
      <w:r>
        <w:t>5</w:t>
      </w:r>
      <w:r w:rsidRPr="0003454B">
        <w:t>. PAKOLLINEN yksi [1..1] value</w:t>
      </w:r>
      <w:r>
        <w:t xml:space="preserve"> Silmänpaine</w:t>
      </w:r>
      <w:r w:rsidRPr="00856850">
        <w:t xml:space="preserve"> </w:t>
      </w:r>
      <w:r>
        <w:t>(139),</w:t>
      </w:r>
      <w:r w:rsidRPr="0003454B">
        <w:t xml:space="preserve"> </w:t>
      </w:r>
      <w:r w:rsidR="00C93E49">
        <w:t>arvo annetaan</w:t>
      </w:r>
      <w:r>
        <w:t xml:space="preserve"> PQ-tietotyypillä</w:t>
      </w:r>
      <w:r w:rsidR="00164ACD">
        <w:t>, yksikkö</w:t>
      </w:r>
      <w:r>
        <w:t xml:space="preserve"> </w:t>
      </w:r>
      <w:r w:rsidR="00164ACD" w:rsidRPr="00164ACD">
        <w:t>mm[Hg]</w:t>
      </w:r>
    </w:p>
    <w:p w14:paraId="0A30417B" w14:textId="6A79DD2D" w:rsidR="006B4372" w:rsidRDefault="00856642" w:rsidP="00472A3E">
      <w:pPr>
        <w:pStyle w:val="Snt1"/>
      </w:pPr>
      <w:r>
        <w:t>6</w:t>
      </w:r>
      <w:r w:rsidR="006B4372">
        <w:t xml:space="preserve">. PAKOLLINEN </w:t>
      </w:r>
      <w:r w:rsidR="006B4372" w:rsidRPr="00490494">
        <w:t>yksi [</w:t>
      </w:r>
      <w:r w:rsidR="006B4372">
        <w:t>1</w:t>
      </w:r>
      <w:r w:rsidR="006B4372" w:rsidRPr="00490494">
        <w:t>..1] targetSiteCod</w:t>
      </w:r>
      <w:r w:rsidR="006B4372">
        <w:t xml:space="preserve">e </w:t>
      </w:r>
      <w:r w:rsidR="006B4372" w:rsidRPr="006B4372">
        <w:t xml:space="preserve">Silmänpaineen mittauksen kohde </w:t>
      </w:r>
      <w:r w:rsidR="006B4372">
        <w:t>(138</w:t>
      </w:r>
      <w:r w:rsidR="006B4372" w:rsidRPr="00490494">
        <w:t xml:space="preserve">), arvo annetaan luokituksesta </w:t>
      </w:r>
      <w:r w:rsidR="006B4372" w:rsidRPr="006B4372">
        <w:t xml:space="preserve">THL - Silmän löydöksen sijainti </w:t>
      </w:r>
      <w:r w:rsidR="006B4372" w:rsidRPr="00490494">
        <w:t xml:space="preserve">(codeSystem: </w:t>
      </w:r>
      <w:r w:rsidR="006B4372" w:rsidRPr="006B4372">
        <w:t>1.2.246.537.6.3033.2014</w:t>
      </w:r>
      <w:r w:rsidR="006B4372" w:rsidRPr="00490494">
        <w:t xml:space="preserve">) </w:t>
      </w:r>
    </w:p>
    <w:p w14:paraId="21C23E80" w14:textId="5321617D" w:rsidR="006B4372" w:rsidRDefault="00856642" w:rsidP="006B4372">
      <w:pPr>
        <w:pStyle w:val="Snt1"/>
      </w:pPr>
      <w:r>
        <w:t>7</w:t>
      </w:r>
      <w:r w:rsidR="00472A3E" w:rsidRPr="0003454B">
        <w:t xml:space="preserve">. </w:t>
      </w:r>
      <w:r w:rsidR="007C5B89">
        <w:t xml:space="preserve">VAPAAEHTOINEN nolla tai yksi [0..1] </w:t>
      </w:r>
      <w:r w:rsidR="006B4372" w:rsidRPr="009315BE">
        <w:t>entryRelationship</w:t>
      </w:r>
    </w:p>
    <w:p w14:paraId="33E47A56" w14:textId="0E3D0287" w:rsidR="006B4372" w:rsidRDefault="006B4372" w:rsidP="006B437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5A1CFA" w14:textId="0E5EC30D" w:rsidR="00472A3E" w:rsidRDefault="006B4372" w:rsidP="00C76CE6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ilmänpaineen_mittauksest" w:history="1">
        <w:r w:rsidRPr="00AE704F">
          <w:rPr>
            <w:rStyle w:val="Hyperlinkki"/>
          </w:rPr>
          <w:t>Lisätieto silmänpaineen mittauksesta</w:t>
        </w:r>
      </w:hyperlink>
      <w:r w:rsidRPr="006B4372">
        <w:t xml:space="preserve"> </w:t>
      </w:r>
      <w:r>
        <w:t>(140) observation</w:t>
      </w:r>
    </w:p>
    <w:bookmarkStart w:id="383" w:name="_Lisätieto_silmänpaineen_mittauksest"/>
    <w:bookmarkEnd w:id="383"/>
    <w:p w14:paraId="00A818AC" w14:textId="658BB0CC" w:rsidR="008B3478" w:rsidRPr="00815A0E" w:rsidRDefault="00AE704F" w:rsidP="00302766">
      <w:pPr>
        <w:pStyle w:val="Otsikko5"/>
      </w:pPr>
      <w:r>
        <w:fldChar w:fldCharType="begin"/>
      </w:r>
      <w:r>
        <w:instrText xml:space="preserve"> HYPERLINK  \l "_Silmänpaine_-_observation" </w:instrText>
      </w:r>
      <w:r>
        <w:fldChar w:fldCharType="separate"/>
      </w:r>
      <w:bookmarkStart w:id="384" w:name="_Toc525564966"/>
      <w:r w:rsidR="008B3478" w:rsidRPr="00AE704F">
        <w:rPr>
          <w:rStyle w:val="Hyperlinkki"/>
        </w:rPr>
        <w:t>Lisätieto silmänpaineen mittauksesta</w:t>
      </w:r>
      <w:r>
        <w:fldChar w:fldCharType="end"/>
      </w:r>
      <w:r w:rsidR="008B3478">
        <w:t xml:space="preserve"> - observation</w:t>
      </w:r>
      <w:bookmarkEnd w:id="384"/>
    </w:p>
    <w:tbl>
      <w:tblPr>
        <w:tblStyle w:val="TaulukkoRuudukko"/>
        <w:tblW w:w="923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E51ACD" w14:paraId="31FA3161" w14:textId="77777777" w:rsidTr="008B3478">
        <w:tc>
          <w:tcPr>
            <w:tcW w:w="9236" w:type="dxa"/>
          </w:tcPr>
          <w:p w14:paraId="5CF0E39E" w14:textId="54B12F72" w:rsidR="008B3478" w:rsidRPr="00A878B7" w:rsidRDefault="008B3478" w:rsidP="008B347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entry/organizer//component/observation</w:t>
            </w:r>
            <w:r w:rsidR="009C74E5" w:rsidRPr="009C74E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66453086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0763802A" w14:textId="77777777" w:rsidR="008B3478" w:rsidRPr="0003454B" w:rsidRDefault="008B3478" w:rsidP="008B3478">
      <w:pPr>
        <w:pStyle w:val="Snt1"/>
      </w:pPr>
      <w:r>
        <w:lastRenderedPageBreak/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388BED" w14:textId="1A4EBF0B" w:rsidR="008B3478" w:rsidRPr="00AE0334" w:rsidRDefault="008B3478" w:rsidP="008B347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140</w:t>
      </w:r>
      <w:r w:rsidRPr="00AE0334">
        <w:t>"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75CAD36" w14:textId="77777777" w:rsidR="008B3478" w:rsidRDefault="008B3478" w:rsidP="008B3478">
      <w:pPr>
        <w:pStyle w:val="Snt1"/>
      </w:pPr>
      <w:r>
        <w:t>3. PAKOLLINEN yksi [1..1] text</w:t>
      </w:r>
    </w:p>
    <w:p w14:paraId="096DA73E" w14:textId="77777777" w:rsidR="008B3478" w:rsidRDefault="008B3478" w:rsidP="008B3478">
      <w:pPr>
        <w:pStyle w:val="Snt2"/>
      </w:pPr>
      <w:r>
        <w:t>a. PAKOLLINEN yksi [1..1] reference/@value, viitattavan näyttömuoto-osion xml-ID annetaan II-tietotyypillä</w:t>
      </w:r>
    </w:p>
    <w:p w14:paraId="6DBFB3A2" w14:textId="5A03C52A" w:rsidR="008B3478" w:rsidRDefault="008B3478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(140),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85" w:name="_Sarveiskalvon_mittaus_-"/>
    <w:bookmarkEnd w:id="385"/>
    <w:p w14:paraId="7CA3E712" w14:textId="75EA951D" w:rsidR="008B3478" w:rsidRDefault="007F4C6D" w:rsidP="008B347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6" w:name="_Toc525564967"/>
      <w:r w:rsidR="008B3478" w:rsidRPr="007F4C6D">
        <w:rPr>
          <w:rStyle w:val="Hyperlinkki"/>
        </w:rPr>
        <w:t>Sarveiskalvon</w:t>
      </w:r>
      <w:r w:rsidR="00456F54">
        <w:rPr>
          <w:rStyle w:val="Hyperlinkki"/>
        </w:rPr>
        <w:t xml:space="preserve"> paksuuden</w:t>
      </w:r>
      <w:r w:rsidR="008B3478" w:rsidRPr="007F4C6D">
        <w:rPr>
          <w:rStyle w:val="Hyperlinkki"/>
        </w:rPr>
        <w:t xml:space="preserve"> </w:t>
      </w:r>
      <w:r w:rsidR="00AC0B33" w:rsidRPr="007F4C6D">
        <w:rPr>
          <w:rStyle w:val="Hyperlinkki"/>
        </w:rPr>
        <w:t>mittaus</w:t>
      </w:r>
      <w:r>
        <w:fldChar w:fldCharType="end"/>
      </w:r>
      <w:r w:rsidR="008B3478">
        <w:t xml:space="preserve"> - </w:t>
      </w:r>
      <w:r w:rsidR="008B3478" w:rsidRPr="00487841">
        <w:t>organizer</w:t>
      </w:r>
      <w:bookmarkEnd w:id="386"/>
      <w:r w:rsidR="008B347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E51ACD" w14:paraId="7C6769A0" w14:textId="77777777" w:rsidTr="00585EB5">
        <w:tc>
          <w:tcPr>
            <w:tcW w:w="9236" w:type="dxa"/>
          </w:tcPr>
          <w:p w14:paraId="36E4A3A9" w14:textId="77777777" w:rsidR="008B3478" w:rsidRPr="00A878B7" w:rsidRDefault="008B3478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64C1A29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50945443" w14:textId="77777777" w:rsidR="008B3478" w:rsidRPr="007E0AC1" w:rsidRDefault="008B3478" w:rsidP="008B3478">
      <w:pPr>
        <w:pStyle w:val="Snt1"/>
      </w:pPr>
      <w:r w:rsidRPr="007E0AC1">
        <w:t>1. PAKOLLINEN yksi [1..1] @classCode="CLUSTER" ja yksi [1..1] @moodCode="EVN"</w:t>
      </w:r>
    </w:p>
    <w:p w14:paraId="65715F1C" w14:textId="77777777" w:rsidR="008B3478" w:rsidRDefault="008B3478" w:rsidP="008B3478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95AAE08" w14:textId="3817D832" w:rsidR="008B3478" w:rsidRDefault="008B3478" w:rsidP="008B3478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</w:t>
      </w:r>
      <w:r w:rsidR="00AC0B33">
        <w:t>46</w:t>
      </w:r>
      <w:r w:rsidRPr="0082643A">
        <w:t xml:space="preserve">" </w:t>
      </w:r>
      <w:r w:rsidR="00C31299" w:rsidRPr="00C31299">
        <w:t>Sarveiskalvon</w:t>
      </w:r>
      <w:r w:rsidR="00456F54">
        <w:t xml:space="preserve"> paksuuden</w:t>
      </w:r>
      <w:r w:rsidR="00C31299" w:rsidRPr="00C31299">
        <w:t xml:space="preserve"> </w:t>
      </w:r>
      <w:r w:rsidR="00AC0B33">
        <w:t>mittaus</w:t>
      </w:r>
      <w:r w:rsidR="00C31299" w:rsidRPr="00C31299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Pr="001D3C68">
        <w:t>Optometria/Tietosisältö - Silmien terveystarkastus</w:t>
      </w:r>
      <w:r>
        <w:t>)</w:t>
      </w:r>
    </w:p>
    <w:p w14:paraId="36D34239" w14:textId="045E16DB" w:rsidR="008B3478" w:rsidRDefault="008B3478" w:rsidP="008B3478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1A04BF6" w14:textId="77777777" w:rsidR="008B3478" w:rsidRDefault="008B3478" w:rsidP="008B3478">
      <w:pPr>
        <w:pStyle w:val="Snt1"/>
      </w:pPr>
      <w:r>
        <w:t>5. PAKOLLINEN yksi tai useampi [1..*] component</w:t>
      </w:r>
    </w:p>
    <w:p w14:paraId="5D8F129A" w14:textId="2F2111D3" w:rsidR="008B3478" w:rsidRDefault="008B3478" w:rsidP="008B3478">
      <w:pPr>
        <w:pStyle w:val="Snt2"/>
      </w:pPr>
      <w:r>
        <w:t xml:space="preserve">a. PAKOLLINEN yksi [1..1] </w:t>
      </w:r>
      <w:hyperlink w:anchor="_Sarveiskalvon_paksuus_-" w:history="1">
        <w:r w:rsidR="00C31299" w:rsidRPr="00AE704F">
          <w:rPr>
            <w:rStyle w:val="Hyperlinkki"/>
          </w:rPr>
          <w:t xml:space="preserve">Sarveiskalvon </w:t>
        </w:r>
        <w:r w:rsidR="000C1969" w:rsidRPr="00AE704F">
          <w:rPr>
            <w:rStyle w:val="Hyperlinkki"/>
          </w:rPr>
          <w:t>paksuus</w:t>
        </w:r>
      </w:hyperlink>
      <w:r w:rsidR="00C31299" w:rsidRPr="00C31299">
        <w:t xml:space="preserve"> </w:t>
      </w:r>
      <w:r>
        <w:t>(1</w:t>
      </w:r>
      <w:r w:rsidR="00C31299">
        <w:t>4</w:t>
      </w:r>
      <w:r w:rsidR="00AC0B33">
        <w:t>2</w:t>
      </w:r>
      <w:r>
        <w:t xml:space="preserve">) </w:t>
      </w:r>
      <w:r w:rsidR="000C1969">
        <w:t>observation</w:t>
      </w:r>
    </w:p>
    <w:p w14:paraId="4EF2964C" w14:textId="77777777" w:rsidR="00C31299" w:rsidRDefault="00C31299" w:rsidP="008B3478">
      <w:pPr>
        <w:pStyle w:val="Snt1"/>
        <w:ind w:left="0" w:firstLine="0"/>
      </w:pPr>
    </w:p>
    <w:p w14:paraId="1F14C9F6" w14:textId="369B32C8" w:rsidR="00C31299" w:rsidRDefault="00AC0B33" w:rsidP="008B3478">
      <w:pPr>
        <w:pStyle w:val="Snt1"/>
        <w:ind w:left="0" w:firstLine="0"/>
      </w:pPr>
      <w:r w:rsidRPr="00965A24">
        <w:rPr>
          <w:b/>
        </w:rPr>
        <w:t>Toteutusohje:</w:t>
      </w:r>
      <w:r>
        <w:t xml:space="preserve"> component.observation </w:t>
      </w:r>
      <w:r w:rsidRPr="001D3C68">
        <w:t xml:space="preserve">-rakennetta toistetaan per silmä </w:t>
      </w:r>
    </w:p>
    <w:bookmarkStart w:id="387" w:name="_Sarveiskalvon_paksuus_-"/>
    <w:bookmarkEnd w:id="387"/>
    <w:p w14:paraId="462C8181" w14:textId="41123804" w:rsidR="00C31299" w:rsidRPr="00815A0E" w:rsidRDefault="00AE704F" w:rsidP="000C1969">
      <w:pPr>
        <w:pStyle w:val="Otsikko4"/>
      </w:pPr>
      <w:r>
        <w:fldChar w:fldCharType="begin"/>
      </w:r>
      <w:r>
        <w:instrText xml:space="preserve"> HYPERLINK  \l "_Sarveiskalvon_mittaus_-" </w:instrText>
      </w:r>
      <w:r>
        <w:fldChar w:fldCharType="separate"/>
      </w:r>
      <w:bookmarkStart w:id="388" w:name="_Toc525564968"/>
      <w:r w:rsidR="00C31299" w:rsidRPr="00AE704F">
        <w:rPr>
          <w:rStyle w:val="Hyperlinkki"/>
        </w:rPr>
        <w:t>Sarveiskalvon paksuus</w:t>
      </w:r>
      <w:r>
        <w:fldChar w:fldCharType="end"/>
      </w:r>
      <w:r w:rsidR="00C31299">
        <w:t xml:space="preserve"> - observation</w:t>
      </w:r>
      <w:bookmarkEnd w:id="38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360"/>
      </w:tblGrid>
      <w:tr w:rsidR="00C31299" w:rsidRPr="00E51ACD" w14:paraId="6ED815B3" w14:textId="77777777" w:rsidTr="00F70FE6">
        <w:tc>
          <w:tcPr>
            <w:tcW w:w="9360" w:type="dxa"/>
          </w:tcPr>
          <w:p w14:paraId="347104F6" w14:textId="2C760973" w:rsidR="00C31299" w:rsidRPr="00A878B7" w:rsidRDefault="00C31299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y/organizer/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r w:rsidR="0055090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 </w:t>
            </w:r>
          </w:p>
        </w:tc>
      </w:tr>
    </w:tbl>
    <w:p w14:paraId="72C5670A" w14:textId="77777777" w:rsidR="00C31299" w:rsidRPr="00370659" w:rsidRDefault="00C31299" w:rsidP="00C31299">
      <w:pPr>
        <w:pStyle w:val="Snt1"/>
        <w:ind w:left="0" w:firstLine="0"/>
        <w:rPr>
          <w:lang w:val="en-US"/>
        </w:rPr>
      </w:pPr>
    </w:p>
    <w:p w14:paraId="1A0EE3F2" w14:textId="77777777" w:rsidR="00C31299" w:rsidRPr="0003454B" w:rsidRDefault="00C31299" w:rsidP="00C3129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84B7163" w14:textId="42B77349" w:rsidR="00C31299" w:rsidRPr="00AE0334" w:rsidRDefault="00C31299" w:rsidP="00C3129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142</w:t>
      </w:r>
      <w:r w:rsidRPr="00AE0334">
        <w:t>"</w:t>
      </w:r>
      <w:r>
        <w:t xml:space="preserve"> Sarveiskalvon paksuus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149BED5" w14:textId="77777777" w:rsidR="00C31299" w:rsidRDefault="00C31299" w:rsidP="00C31299">
      <w:pPr>
        <w:pStyle w:val="Snt1"/>
      </w:pPr>
      <w:r>
        <w:t>3. PAKOLLINEN yksi [1..1] text</w:t>
      </w:r>
    </w:p>
    <w:p w14:paraId="552A9904" w14:textId="77777777" w:rsidR="00C31299" w:rsidRDefault="00C31299" w:rsidP="00C31299">
      <w:pPr>
        <w:pStyle w:val="Snt2"/>
      </w:pPr>
      <w:r>
        <w:t>a. PAKOLLINEN yksi [1..1] reference/@value, viitattavan näyttömuoto-osion xml-ID annetaan II-tietotyypillä</w:t>
      </w:r>
    </w:p>
    <w:p w14:paraId="5E3D0BAA" w14:textId="55B53321" w:rsidR="00C31299" w:rsidRDefault="00C31299" w:rsidP="00C31299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 w:rsidR="00470DD0">
        <w:t xml:space="preserve"> value</w:t>
      </w:r>
      <w:r>
        <w:t xml:space="preserve"> </w:t>
      </w:r>
      <w:r w:rsidR="009D2FB2">
        <w:t>Sarveiskalvon paksuus</w:t>
      </w:r>
      <w:r w:rsidRPr="006B4372">
        <w:t xml:space="preserve"> </w:t>
      </w:r>
      <w:r>
        <w:t>(14</w:t>
      </w:r>
      <w:r w:rsidR="009D2FB2">
        <w:t>2</w:t>
      </w:r>
      <w:r>
        <w:t xml:space="preserve">), arvo annetaan </w:t>
      </w:r>
      <w:r w:rsidR="009D2FB2">
        <w:t>PQ</w:t>
      </w:r>
      <w:r>
        <w:t>-tietotyypillä</w:t>
      </w:r>
      <w:r w:rsidR="00E234B1">
        <w:t>, yksikkö um (mikrometri)</w:t>
      </w:r>
    </w:p>
    <w:p w14:paraId="66F55119" w14:textId="1EC4CC1B" w:rsidR="00C31299" w:rsidRDefault="00C31299" w:rsidP="00C31299">
      <w:pPr>
        <w:pStyle w:val="Snt1"/>
      </w:pPr>
      <w:r>
        <w:t xml:space="preserve">5. 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D2FB2" w:rsidRPr="009D2FB2">
        <w:t xml:space="preserve">Sarveiskalvon paksuuden mittauksen kohde </w:t>
      </w:r>
      <w:r>
        <w:t>(1</w:t>
      </w:r>
      <w:r w:rsidR="009D2FB2">
        <w:t>45</w:t>
      </w:r>
      <w:r w:rsidRPr="00490494">
        <w:t xml:space="preserve">), arvo annetaan luokituksesta </w:t>
      </w:r>
      <w:r w:rsidRPr="006B4372">
        <w:t xml:space="preserve">THL - Silmän löydöksen sijainti </w:t>
      </w:r>
      <w:r w:rsidRPr="00490494">
        <w:t xml:space="preserve">(codeSystem: </w:t>
      </w:r>
      <w:r w:rsidRPr="006B4372">
        <w:t>1.2.246.537.6.3033.2014</w:t>
      </w:r>
      <w:r w:rsidRPr="00490494">
        <w:t xml:space="preserve">) </w:t>
      </w:r>
    </w:p>
    <w:p w14:paraId="6C350BD7" w14:textId="376155D8" w:rsidR="00C31299" w:rsidRDefault="00C31299" w:rsidP="00C31299">
      <w:pPr>
        <w:pStyle w:val="Snt1"/>
      </w:pPr>
      <w:r>
        <w:t>4</w:t>
      </w:r>
      <w:r w:rsidRPr="0003454B">
        <w:t xml:space="preserve">. </w:t>
      </w:r>
      <w:r w:rsidR="007C5B89">
        <w:t xml:space="preserve">VAPAAEHTOINEN nolla tai yksi [0..1] </w:t>
      </w:r>
      <w:r w:rsidRPr="009315BE">
        <w:t>entryRelationship</w:t>
      </w:r>
    </w:p>
    <w:p w14:paraId="4A141630" w14:textId="129A67A9" w:rsidR="00C31299" w:rsidRDefault="00C31299" w:rsidP="00C3129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FA41C9B" w14:textId="7D9D120B" w:rsidR="00C31299" w:rsidRDefault="00C31299" w:rsidP="00C31299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arveiskalvon_paksuudesta" w:history="1">
        <w:r w:rsidR="009D2FB2" w:rsidRPr="00AE704F">
          <w:rPr>
            <w:rStyle w:val="Hyperlinkki"/>
          </w:rPr>
          <w:t>Lisätieto sarveiskalvon paksuudesta</w:t>
        </w:r>
      </w:hyperlink>
      <w:r w:rsidR="009D2FB2" w:rsidRPr="009D2FB2">
        <w:t xml:space="preserve"> </w:t>
      </w:r>
      <w:r>
        <w:t>(14</w:t>
      </w:r>
      <w:r w:rsidR="009D2FB2">
        <w:t>3</w:t>
      </w:r>
      <w:r>
        <w:t>) observation</w:t>
      </w:r>
    </w:p>
    <w:bookmarkStart w:id="389" w:name="_Lisätieto_sarveiskalvon_paksuudesta"/>
    <w:bookmarkEnd w:id="389"/>
    <w:p w14:paraId="2E50413D" w14:textId="6D96DFEB" w:rsidR="009D2FB2" w:rsidRPr="00815A0E" w:rsidRDefault="00AE704F" w:rsidP="000C1969">
      <w:pPr>
        <w:pStyle w:val="Otsikko5"/>
      </w:pPr>
      <w:r>
        <w:fldChar w:fldCharType="begin"/>
      </w:r>
      <w:r>
        <w:instrText xml:space="preserve"> HYPERLINK  \l "_Sarveiskalvon_paksuus_-" </w:instrText>
      </w:r>
      <w:r>
        <w:fldChar w:fldCharType="separate"/>
      </w:r>
      <w:bookmarkStart w:id="390" w:name="_Toc525564969"/>
      <w:r w:rsidR="009D2FB2" w:rsidRPr="00AE704F">
        <w:rPr>
          <w:rStyle w:val="Hyperlinkki"/>
        </w:rPr>
        <w:t>Lisätieto sarveiskalvon paksuudesta</w:t>
      </w:r>
      <w:r>
        <w:fldChar w:fldCharType="end"/>
      </w:r>
      <w:r w:rsidR="009D2FB2" w:rsidRPr="009D2FB2">
        <w:t xml:space="preserve"> </w:t>
      </w:r>
      <w:r w:rsidR="009D2FB2">
        <w:t>- observation</w:t>
      </w:r>
      <w:bookmarkEnd w:id="39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714"/>
      </w:tblGrid>
      <w:tr w:rsidR="009D2FB2" w:rsidRPr="00E51ACD" w14:paraId="507F0F07" w14:textId="77777777" w:rsidTr="00F70FE6">
        <w:tc>
          <w:tcPr>
            <w:tcW w:w="9450" w:type="dxa"/>
          </w:tcPr>
          <w:p w14:paraId="57E392AE" w14:textId="47553CDF" w:rsidR="009D2FB2" w:rsidRPr="00A878B7" w:rsidRDefault="009D2FB2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r w:rsidR="0002506C" w:rsidRPr="0002506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  <w:r w:rsidR="0002506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 </w:t>
            </w:r>
          </w:p>
        </w:tc>
      </w:tr>
    </w:tbl>
    <w:p w14:paraId="35705603" w14:textId="77777777" w:rsidR="009D2FB2" w:rsidRPr="00370659" w:rsidRDefault="009D2FB2" w:rsidP="009D2FB2">
      <w:pPr>
        <w:pStyle w:val="Snt1"/>
        <w:ind w:left="0" w:firstLine="0"/>
        <w:rPr>
          <w:lang w:val="en-US"/>
        </w:rPr>
      </w:pPr>
    </w:p>
    <w:p w14:paraId="31A07C18" w14:textId="77777777" w:rsidR="009D2FB2" w:rsidRPr="0003454B" w:rsidRDefault="009D2FB2" w:rsidP="009D2FB2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4C577BD" w14:textId="1B96D1FB" w:rsidR="009D2FB2" w:rsidRPr="00AE0334" w:rsidRDefault="009D2FB2" w:rsidP="009D2F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143</w:t>
      </w:r>
      <w:r w:rsidRPr="00AE0334">
        <w:t>"</w:t>
      </w:r>
      <w:r>
        <w:t xml:space="preserve"> </w:t>
      </w:r>
      <w:r w:rsidRPr="009D2FB2">
        <w:t xml:space="preserve">Lisätieto sarveiskalvon paksuudesta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68F7163" w14:textId="77777777" w:rsidR="009D2FB2" w:rsidRDefault="009D2FB2" w:rsidP="009D2FB2">
      <w:pPr>
        <w:pStyle w:val="Snt1"/>
      </w:pPr>
      <w:r>
        <w:t>3. PAKOLLINEN yksi [1..1] text</w:t>
      </w:r>
    </w:p>
    <w:p w14:paraId="57FDDA2D" w14:textId="77777777" w:rsidR="009D2FB2" w:rsidRDefault="009D2FB2" w:rsidP="009D2FB2">
      <w:pPr>
        <w:pStyle w:val="Snt2"/>
      </w:pPr>
      <w:r>
        <w:t>a. PAKOLLINEN yksi [1..1] reference/@value, viitattavan näyttömuoto-osion xml-ID annetaan II-tietotyypillä</w:t>
      </w:r>
    </w:p>
    <w:p w14:paraId="40A7C9D0" w14:textId="0402556A" w:rsidR="009D2FB2" w:rsidRDefault="009D2FB2" w:rsidP="009D2FB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9D2FB2">
        <w:t xml:space="preserve">Lisätieto sarveiskalvon paksuudesta </w:t>
      </w:r>
      <w:r>
        <w:t>(143),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91" w:name="_Värinäkö_-_observation"/>
    <w:bookmarkEnd w:id="391"/>
    <w:p w14:paraId="2B6F6588" w14:textId="4BB00614" w:rsidR="005B5406" w:rsidRPr="00815A0E" w:rsidRDefault="007F4C6D" w:rsidP="005B5406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92" w:name="_Toc525564970"/>
      <w:r w:rsidR="005B5406" w:rsidRPr="007F4C6D">
        <w:rPr>
          <w:rStyle w:val="Hyperlinkki"/>
        </w:rPr>
        <w:t>Värinäkö</w:t>
      </w:r>
      <w:r>
        <w:fldChar w:fldCharType="end"/>
      </w:r>
      <w:r w:rsidR="005B5406">
        <w:t xml:space="preserve"> - observation</w:t>
      </w:r>
      <w:bookmarkEnd w:id="39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E51ACD" w14:paraId="15E6D619" w14:textId="77777777" w:rsidTr="00585EB5">
        <w:tc>
          <w:tcPr>
            <w:tcW w:w="9236" w:type="dxa"/>
          </w:tcPr>
          <w:p w14:paraId="6B96DE9B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3B0453D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2C5D0BEE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6493549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89F69FA" w14:textId="7E64DAE7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144</w:t>
      </w:r>
      <w:r w:rsidR="005B5406" w:rsidRPr="00AE0334">
        <w:t>"</w:t>
      </w:r>
      <w:r w:rsidR="005B5406">
        <w:t xml:space="preserve"> </w:t>
      </w:r>
      <w:r w:rsidR="005B5406" w:rsidRPr="005B5406">
        <w:t xml:space="preserve">Värinäkö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66B15E5B" w14:textId="4D636243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3D7DAE4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19940F92" w14:textId="7E2EC82D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Värinäkö </w:t>
      </w:r>
      <w:r w:rsidR="005B5406">
        <w:t>(144),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93" w:name="_Muut_tutkimukset-_observation"/>
    <w:bookmarkEnd w:id="393"/>
    <w:p w14:paraId="30112A7B" w14:textId="65091E5B" w:rsidR="005B5406" w:rsidRPr="00815A0E" w:rsidRDefault="007F4C6D" w:rsidP="005B5406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94" w:name="_Toc525564971"/>
      <w:r w:rsidR="005B5406" w:rsidRPr="007F4C6D">
        <w:rPr>
          <w:rStyle w:val="Hyperlinkki"/>
        </w:rPr>
        <w:t>Muut tutkimukset</w:t>
      </w:r>
      <w:r>
        <w:fldChar w:fldCharType="end"/>
      </w:r>
      <w:r w:rsidR="005B5406">
        <w:t>- observation</w:t>
      </w:r>
      <w:bookmarkEnd w:id="39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E51ACD" w14:paraId="55CD34D7" w14:textId="77777777" w:rsidTr="00585EB5">
        <w:tc>
          <w:tcPr>
            <w:tcW w:w="9236" w:type="dxa"/>
          </w:tcPr>
          <w:p w14:paraId="1D9770C0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C70F3B2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5441DA77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26CEE7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66E929" w14:textId="3138DFC0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150</w:t>
      </w:r>
      <w:r w:rsidR="005B5406" w:rsidRPr="00AE0334">
        <w:t>"</w:t>
      </w:r>
      <w:r w:rsidR="005B5406">
        <w:t xml:space="preserve"> </w:t>
      </w:r>
      <w:r w:rsidR="005B5406" w:rsidRPr="005B5406">
        <w:t xml:space="preserve">Muut tutkimukset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700BB33E" w14:textId="63511835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0BE83A5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671346AA" w14:textId="6DEC9879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Muut tutkimukset </w:t>
      </w:r>
      <w:r w:rsidR="005B5406">
        <w:t>(150),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95" w:name="_Kyseessä_on_ensihoitokertomusmerkin_1"/>
    <w:bookmarkStart w:id="396" w:name="_Taittovirheen_määritys"/>
    <w:bookmarkEnd w:id="395"/>
    <w:bookmarkEnd w:id="396"/>
    <w:p w14:paraId="59349BC9" w14:textId="3BC830B5" w:rsidR="00B304F5" w:rsidRPr="00382EF8" w:rsidRDefault="00B304F5" w:rsidP="00D93FFE">
      <w:pPr>
        <w:pStyle w:val="Otsikko2"/>
        <w:rPr>
          <w:rStyle w:val="Hyperlinkki"/>
        </w:rPr>
      </w:pPr>
      <w:r>
        <w:fldChar w:fldCharType="begin"/>
      </w:r>
      <w:r>
        <w:instrText>HYPERLINK  \l "_Ensihoitokertomus"</w:instrText>
      </w:r>
      <w:r>
        <w:fldChar w:fldCharType="separate"/>
      </w:r>
      <w:bookmarkStart w:id="397" w:name="_Toc498613796"/>
      <w:bookmarkStart w:id="398" w:name="_Toc525564972"/>
      <w:r>
        <w:rPr>
          <w:rStyle w:val="Hyperlinkki"/>
        </w:rPr>
        <w:t>Taittovirheen määritys</w:t>
      </w:r>
      <w:bookmarkEnd w:id="397"/>
      <w:bookmarkEnd w:id="398"/>
    </w:p>
    <w:p w14:paraId="5AEFB384" w14:textId="5249599E" w:rsidR="00615700" w:rsidRDefault="00B304F5" w:rsidP="00D93FFE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13B60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5E2DC83" w14:textId="77777777" w:rsidR="00615700" w:rsidRPr="00074862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58CFDEEC" w14:textId="1FEB80B6" w:rsidR="00F018C1" w:rsidRDefault="00F018C1" w:rsidP="00F018C1">
      <w:pPr>
        <w:pStyle w:val="Snt1"/>
      </w:pPr>
      <w:r w:rsidRPr="0082643A">
        <w:t>1. PAKOLLINEN yksi [1..1] code/@code="</w:t>
      </w:r>
      <w:r w:rsidR="00112FAC">
        <w:t>64</w:t>
      </w:r>
      <w:r w:rsidRPr="0082643A">
        <w:t xml:space="preserve">" </w:t>
      </w:r>
      <w:r w:rsidR="00112FAC">
        <w:t>Fysiologiset mittaukset</w:t>
      </w:r>
      <w:r>
        <w:t xml:space="preserve"> (codeSystem</w:t>
      </w:r>
      <w:r w:rsidRPr="0095153D">
        <w:t>: 1.2.246.537.6.14.2006 AR/YDIN - Otsikot)</w:t>
      </w:r>
    </w:p>
    <w:p w14:paraId="4D3FC3D8" w14:textId="77777777" w:rsidR="00677150" w:rsidRDefault="00677150" w:rsidP="00677150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2490A5D" w14:textId="77777777" w:rsidR="00677150" w:rsidRPr="00D91E37" w:rsidRDefault="00677150" w:rsidP="00677150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28B59624" w14:textId="7330D944" w:rsidR="00677150" w:rsidRPr="0095153D" w:rsidRDefault="00677150" w:rsidP="00677150">
      <w:pPr>
        <w:pStyle w:val="Snt4"/>
      </w:pPr>
      <w:r w:rsidRPr="003C2F50">
        <w:rPr>
          <w:rStyle w:val="Snt5Char"/>
        </w:rPr>
        <w:t>a. PAKOLLINEN yksi [1..1] value/@code="</w:t>
      </w:r>
      <w:r>
        <w:rPr>
          <w:rStyle w:val="Snt5Char"/>
        </w:rPr>
        <w:t>300</w:t>
      </w:r>
      <w:r w:rsidRPr="003C2F50">
        <w:rPr>
          <w:rStyle w:val="Snt5Char"/>
        </w:rPr>
        <w:t xml:space="preserve">" </w:t>
      </w:r>
      <w:r>
        <w:rPr>
          <w:rStyle w:val="Snt5Char"/>
        </w:rPr>
        <w:t>Taittovirheen määritys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Pr="003C2F50">
        <w:t>Optometria/Tietosisältö - Optometrian rakenteinen kirjaaminen)</w:t>
      </w:r>
    </w:p>
    <w:p w14:paraId="39A7D8A1" w14:textId="2A47415C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112FAC">
        <w:t>Fysiologiset mittaukset</w:t>
      </w:r>
      <w:r w:rsidR="00677150">
        <w:t xml:space="preserve"> Taittovirheen määritys</w:t>
      </w:r>
      <w:r w:rsidRPr="0082643A">
        <w:t xml:space="preserve">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32F66113" w14:textId="5079D708" w:rsidR="00FB0225" w:rsidRPr="00A01E3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Fysiologiset mittaukset Taittovirheen määritys</w:t>
      </w:r>
    </w:p>
    <w:p w14:paraId="6D3B21E6" w14:textId="77777777" w:rsidR="00FB022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05B3B82" w14:textId="5AE3BEF6" w:rsidR="00A01E35" w:rsidRDefault="00CA319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Objektiivinen refraktio (301)</w:t>
      </w:r>
      <w:r w:rsidR="00A01E35">
        <w:rPr>
          <w:b/>
        </w:rPr>
        <w:t>*</w:t>
      </w:r>
      <w:r w:rsidR="005A54A5" w:rsidRPr="00705292">
        <w:rPr>
          <w:b/>
        </w:rPr>
        <w:t xml:space="preserve"> </w:t>
      </w:r>
    </w:p>
    <w:p w14:paraId="6EBF7F3C" w14:textId="6B24DDBB" w:rsidR="00705292" w:rsidRPr="00705292" w:rsidRDefault="00705292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Menetelmä objektiivisen refraktion tutkimuksessa</w:t>
      </w:r>
      <w:r w:rsidR="005A54A5" w:rsidRPr="00705292">
        <w:rPr>
          <w:b/>
        </w:rPr>
        <w:t xml:space="preserve"> (302)</w:t>
      </w:r>
      <w:r w:rsidRPr="00705292">
        <w:rPr>
          <w:b/>
        </w:rPr>
        <w:t>:</w:t>
      </w:r>
      <w:r w:rsidR="005A54A5" w:rsidRPr="00705292">
        <w:rPr>
          <w:b/>
        </w:rPr>
        <w:t xml:space="preserve"> </w:t>
      </w:r>
    </w:p>
    <w:p w14:paraId="4828CBD1" w14:textId="436FC443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>Silmä objektiiviselle refraktiolle (303)</w:t>
      </w:r>
      <w:r>
        <w:t xml:space="preserve"> Sfäärinen voimakkuus (100)* Sylinterivoimakkuus (101)* Sylinterilinssin akselisuunta (102)* </w:t>
      </w:r>
    </w:p>
    <w:p w14:paraId="601FEC6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3BD7008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557FAE5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E50D5E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 xml:space="preserve">Lukulisä (107)* </w:t>
      </w:r>
    </w:p>
    <w:p w14:paraId="1E2A56D5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5951FC66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394CB8C9" w14:textId="2FDD0051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4C61FC11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B3DF67F" w14:textId="77777777" w:rsidR="00A01E35" w:rsidRDefault="00A0203A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Subjektiivinen refraktio (350)</w:t>
      </w:r>
      <w:r w:rsidR="00672B7D" w:rsidRPr="00672B7D">
        <w:rPr>
          <w:b/>
        </w:rPr>
        <w:t>*</w:t>
      </w:r>
    </w:p>
    <w:p w14:paraId="005BAAE8" w14:textId="0DF8A325" w:rsidR="00A0203A" w:rsidRPr="00672B7D" w:rsidRDefault="00672B7D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Menetelmä subjektiivisen refraktion tutkimuksessa</w:t>
      </w:r>
      <w:r w:rsidR="00A0203A" w:rsidRPr="00672B7D">
        <w:rPr>
          <w:b/>
        </w:rPr>
        <w:t xml:space="preserve"> (351)</w:t>
      </w:r>
      <w:r w:rsidRPr="00672B7D">
        <w:rPr>
          <w:b/>
        </w:rPr>
        <w:t>:</w:t>
      </w:r>
    </w:p>
    <w:p w14:paraId="64445495" w14:textId="04BB1F6D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 xml:space="preserve">Silmä </w:t>
      </w:r>
      <w:r>
        <w:t>subj</w:t>
      </w:r>
      <w:r w:rsidRPr="00A01E35">
        <w:t>ektiiviselle refraktiolle (3</w:t>
      </w:r>
      <w:r>
        <w:t>52</w:t>
      </w:r>
      <w:r w:rsidRPr="00A01E35">
        <w:t>)</w:t>
      </w:r>
      <w:r>
        <w:t xml:space="preserve"> Sfäärinen voimakkuus (100)* Sylinterivoimakkuus (101)* Sylinterilinssin akselisuunta (102)* Horisontaalisen prismakorjauksen määrä (103)* Horisontaalisen prismakorjauksen kannan suunta (104)* Vertikaalisen prismakorjauksen määrä (105)* Vertikaalisen prismakorjauksen kannan suunta (106)* </w:t>
      </w:r>
      <w:r w:rsidR="00203A4F">
        <w:t>Prismakorjauksen määrä (114)* Prismakorjauksen kannan suunta asteina (115)*</w:t>
      </w:r>
    </w:p>
    <w:p w14:paraId="2C6DB48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7B3045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79BB70D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6E61C57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Lukulisä (107)* </w:t>
      </w:r>
    </w:p>
    <w:p w14:paraId="64D9FCD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19C67A2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6E49427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300DC387" w14:textId="72971361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8CF735D" w14:textId="007CC9FB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E5D6219" w14:textId="35924EEF" w:rsidR="00FB0225" w:rsidRDefault="00FB0225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9001875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63B6E5BE" w14:textId="30C5A2B9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Silmä </w:t>
      </w:r>
      <w:r w:rsidR="00443F60">
        <w:t>refraktiolle</w:t>
      </w:r>
      <w:r>
        <w:t xml:space="preserve"> (</w:t>
      </w:r>
      <w:r w:rsidR="00443F60">
        <w:t>30</w:t>
      </w:r>
      <w:r>
        <w:t>3</w:t>
      </w:r>
      <w:r w:rsidR="00443F60">
        <w:t>/352</w:t>
      </w:r>
      <w:r>
        <w:t>) annetaan OD (oikea) / OS (vasen) / OA (molemmat silmät)</w:t>
      </w:r>
    </w:p>
    <w:p w14:paraId="7A988E6D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499CD4B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2099910E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>
        <w:t>terilinssin akselisuunta (102) = ax</w:t>
      </w:r>
    </w:p>
    <w:p w14:paraId="3E5E8361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>
        <w:t>n prismakorjauksen määrä (103) = prd</w:t>
      </w:r>
    </w:p>
    <w:p w14:paraId="4AE2EA0B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>
        <w:t>korjauksen kannan suunta (104) = bas</w:t>
      </w:r>
    </w:p>
    <w:p w14:paraId="7EBB25F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>
        <w:t>n prismakorjauksen määrä (105) = prd</w:t>
      </w:r>
    </w:p>
    <w:p w14:paraId="6CACB2AC" w14:textId="1E074B1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>
        <w:t>korjauksen kannan suunta (106</w:t>
      </w:r>
      <w:r w:rsidR="00203A4F">
        <w:t>)</w:t>
      </w:r>
      <w:r>
        <w:t xml:space="preserve"> = bas</w:t>
      </w:r>
    </w:p>
    <w:p w14:paraId="046C0019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määrä (114) = prd</w:t>
      </w:r>
    </w:p>
    <w:p w14:paraId="3E4C739B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kannan suunta asteina (115) = bas + astemäärä</w:t>
      </w:r>
    </w:p>
    <w:p w14:paraId="18C665F8" w14:textId="58D859CC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6B78B15" w14:textId="77777777" w:rsidR="00443F60" w:rsidRPr="0096360E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1A5F62D2" w14:textId="77777777" w:rsidR="00443F60" w:rsidRPr="00B732FF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D3E5194" w14:textId="2E69D394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Objektiivinen refraktio</w:t>
      </w:r>
    </w:p>
    <w:p w14:paraId="6ED91B9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>Skiaskopia:</w:t>
      </w:r>
    </w:p>
    <w:p w14:paraId="3B4D55D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OD sf -2,00 cyl -1,00 ax 90° </w:t>
      </w:r>
    </w:p>
    <w:p w14:paraId="3C287621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OS sf -2,00 cyl -1,00 ax 90° </w:t>
      </w:r>
    </w:p>
    <w:p w14:paraId="23F83398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28CF95F9" w14:textId="75CE3305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tähän</w:t>
      </w:r>
      <w:r>
        <w:br/>
        <w:t>OS 1,25 lisätiedot tähän</w:t>
      </w:r>
    </w:p>
    <w:p w14:paraId="5457BC6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33B5A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F8C7FBD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59ABA3E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27DDCF1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3528C9E4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162E77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Subjektiivinen refraktio</w:t>
      </w:r>
    </w:p>
    <w:p w14:paraId="407D00AA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Refraktio:</w:t>
      </w:r>
    </w:p>
    <w:p w14:paraId="70939BB5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lastRenderedPageBreak/>
        <w:t>OD sf -2,00 cyl -1,00 ax 90° prd 1,0 bas nas, prd 2,0 bas up</w:t>
      </w:r>
    </w:p>
    <w:p w14:paraId="55B12AC6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>OS sf -2,00 cyl -1,00 ax 90° prd 1.0 bas nas, prd 2,0 bas up</w:t>
      </w:r>
    </w:p>
    <w:p w14:paraId="71F25D0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045D9639" w14:textId="4DC96F63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Näöntarkkuus kauas (V): </w:t>
      </w:r>
      <w:r>
        <w:br/>
        <w:t>OD 1,0 lisätiedot tähän</w:t>
      </w:r>
      <w:r>
        <w:br/>
        <w:t>OS 1,25 lisätiedot tähän</w:t>
      </w:r>
    </w:p>
    <w:p w14:paraId="23396C5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0BF151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52629E0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604D8F4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789F527E" w14:textId="5F613702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55EE0FEF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2C99D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0B12D20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7F6F50E" w14:textId="77777777" w:rsidR="0000172F" w:rsidRPr="0080598B" w:rsidRDefault="0000172F" w:rsidP="0000172F"/>
    <w:p w14:paraId="354F3429" w14:textId="553AF857" w:rsidR="00F018C1" w:rsidRPr="0082643A" w:rsidRDefault="00F018C1" w:rsidP="008C4702">
      <w:pPr>
        <w:pStyle w:val="Snt1"/>
      </w:pPr>
      <w:r w:rsidRPr="0082643A">
        <w:t xml:space="preserve">4. </w:t>
      </w:r>
      <w:r w:rsidR="00604ECF">
        <w:t>PAKOLLINEN</w:t>
      </w:r>
      <w:r w:rsidR="00604ECF" w:rsidRPr="0082643A">
        <w:t xml:space="preserve"> </w:t>
      </w:r>
      <w:r w:rsidRPr="0082643A">
        <w:t>yksi</w:t>
      </w:r>
      <w:r>
        <w:t xml:space="preserve"> [</w:t>
      </w:r>
      <w:r w:rsidR="00604ECF">
        <w:t>1</w:t>
      </w:r>
      <w:r>
        <w:t>..1</w:t>
      </w:r>
      <w:r w:rsidRPr="0082643A">
        <w:t xml:space="preserve">] entry </w:t>
      </w:r>
    </w:p>
    <w:p w14:paraId="3A90E19C" w14:textId="0D26B4E3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CA3195">
        <w:t>Optometrian</w:t>
      </w:r>
      <w:r w:rsidR="00C22574">
        <w:t xml:space="preserve"> CDA </w:t>
      </w:r>
      <w:r w:rsidR="00B93B3E">
        <w:t>201</w:t>
      </w:r>
      <w:r w:rsidR="00A0203A">
        <w:t>8</w:t>
      </w:r>
      <w:r w:rsidR="00C22574">
        <w:t>)</w:t>
      </w:r>
    </w:p>
    <w:p w14:paraId="632BF9E8" w14:textId="4BB3FE3B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FD4CF6" w:rsidRPr="00FD4CF6">
        <w:t>300</w:t>
      </w:r>
      <w:r>
        <w:t>” (</w:t>
      </w:r>
      <w:r w:rsidR="00FD4CF6">
        <w:t xml:space="preserve">Taittovirheen määritys </w:t>
      </w:r>
      <w:r>
        <w:t>entry)</w:t>
      </w:r>
    </w:p>
    <w:p w14:paraId="291F2A20" w14:textId="23073147" w:rsidR="00F018C1" w:rsidRDefault="00F018C1" w:rsidP="00F018C1">
      <w:pPr>
        <w:pStyle w:val="Snt2"/>
      </w:pPr>
      <w:r>
        <w:t>c. PAKOLLINEN yksi [</w:t>
      </w:r>
      <w:r w:rsidRPr="0095153D">
        <w:t>1..1</w:t>
      </w:r>
      <w:hyperlink w:anchor="_Taittovirheen_määritys_" w:history="1">
        <w:r w:rsidRPr="00BC6558">
          <w:rPr>
            <w:rStyle w:val="Hyperlinkki"/>
          </w:rPr>
          <w:t xml:space="preserve">] </w:t>
        </w:r>
        <w:r w:rsidR="00FD4CF6" w:rsidRPr="00BC6558">
          <w:rPr>
            <w:rStyle w:val="Hyperlinkki"/>
          </w:rPr>
          <w:t>Taittovirheen määritys</w:t>
        </w:r>
      </w:hyperlink>
      <w:r w:rsidR="00FD4CF6">
        <w:t xml:space="preserve"> (30</w:t>
      </w:r>
      <w:r w:rsidR="00FD3170">
        <w:t>0)</w:t>
      </w:r>
      <w:r w:rsidRPr="0095153D">
        <w:t xml:space="preserve"> </w:t>
      </w:r>
      <w:r>
        <w:t>o</w:t>
      </w:r>
      <w:r w:rsidR="00FD4CF6">
        <w:t>rganizer</w:t>
      </w:r>
    </w:p>
    <w:bookmarkStart w:id="399" w:name="_Kyseessä_on_ensihoitokertomusmerkin"/>
    <w:bookmarkStart w:id="400" w:name="_Taittovirheen_määritys_"/>
    <w:bookmarkEnd w:id="399"/>
    <w:bookmarkEnd w:id="400"/>
    <w:p w14:paraId="267F5D2C" w14:textId="6C987D04" w:rsidR="00F018C1" w:rsidRDefault="008648EE" w:rsidP="006D1B8A">
      <w:pPr>
        <w:pStyle w:val="Otsikko3"/>
      </w:pPr>
      <w:r>
        <w:fldChar w:fldCharType="begin"/>
      </w:r>
      <w:r>
        <w:instrText xml:space="preserve"> HYPERLINK \l "_Kyseessä_on_ensihoitokertomusmerkin_1" </w:instrText>
      </w:r>
      <w:r>
        <w:fldChar w:fldCharType="separate"/>
      </w:r>
      <w:bookmarkStart w:id="401" w:name="_Toc498613797"/>
      <w:bookmarkStart w:id="402" w:name="_Toc525564973"/>
      <w:r w:rsidR="00FD4CF6">
        <w:rPr>
          <w:rStyle w:val="Hyperlinkki"/>
        </w:rPr>
        <w:t>Taittovirheen määritys</w:t>
      </w:r>
      <w:r w:rsidR="00F018C1" w:rsidRPr="00FD3170">
        <w:rPr>
          <w:rStyle w:val="Hyperlinkki"/>
        </w:rPr>
        <w:t xml:space="preserve"> </w:t>
      </w:r>
      <w:r>
        <w:rPr>
          <w:rStyle w:val="Hyperlinkki"/>
        </w:rPr>
        <w:fldChar w:fldCharType="end"/>
      </w:r>
      <w:r w:rsidR="00F018C1">
        <w:t xml:space="preserve"> - o</w:t>
      </w:r>
      <w:r w:rsidR="00FD4CF6">
        <w:t>rganizer</w:t>
      </w:r>
      <w:bookmarkEnd w:id="401"/>
      <w:bookmarkEnd w:id="4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43D80EC1" w14:textId="77777777" w:rsidTr="00627942">
        <w:tc>
          <w:tcPr>
            <w:tcW w:w="9236" w:type="dxa"/>
          </w:tcPr>
          <w:p w14:paraId="027B00BD" w14:textId="5A14308B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403" w:name="_Hlk49869138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FD4CF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  <w:bookmarkEnd w:id="403"/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5D507CAF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FD4CF6"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32CF0AE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4CF6">
        <w:t>3</w:t>
      </w:r>
      <w:r w:rsidR="00FD3170">
        <w:t>00</w:t>
      </w:r>
      <w:r w:rsidR="00F018C1" w:rsidRPr="0082643A">
        <w:t xml:space="preserve">" </w:t>
      </w:r>
      <w:r w:rsidR="00FD4CF6">
        <w:t>Taittovirheen määritys</w:t>
      </w:r>
      <w:r w:rsidR="00FD3170" w:rsidRPr="00FD3170">
        <w:t xml:space="preserve"> </w:t>
      </w:r>
      <w:r w:rsidR="00F018C1">
        <w:t>(codeSystem</w:t>
      </w:r>
      <w:r w:rsidR="00F018C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F73A884" w14:textId="07E07F90" w:rsidR="00C61ED5" w:rsidRDefault="00C61ED5" w:rsidP="00F018C1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45200ED" w14:textId="31D27E6C" w:rsidR="00E37E29" w:rsidRDefault="00E37E29" w:rsidP="00F018C1">
      <w:pPr>
        <w:pStyle w:val="Snt1"/>
      </w:pPr>
      <w:r>
        <w:t xml:space="preserve">5.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F5740A">
        <w:t>0</w:t>
      </w:r>
      <w:r>
        <w:t>..</w:t>
      </w:r>
      <w:r w:rsidR="00B304F5">
        <w:t>*</w:t>
      </w:r>
      <w:r>
        <w:t>] component</w:t>
      </w:r>
    </w:p>
    <w:p w14:paraId="7D51F242" w14:textId="22B94C85" w:rsidR="00E37E29" w:rsidRDefault="00E37E29" w:rsidP="00E37E29">
      <w:pPr>
        <w:pStyle w:val="Snt2"/>
      </w:pPr>
      <w:r>
        <w:t xml:space="preserve">a. PAKOLLINEN yksi [1..1] </w:t>
      </w:r>
      <w:hyperlink w:anchor="_Objektiivinen_refraktio_-" w:history="1">
        <w:r w:rsidRPr="00BC6558">
          <w:rPr>
            <w:rStyle w:val="Hyperlinkki"/>
          </w:rPr>
          <w:t>Objektiivinen refraktio</w:t>
        </w:r>
      </w:hyperlink>
      <w:r>
        <w:t xml:space="preserve"> (301) organizer</w:t>
      </w:r>
    </w:p>
    <w:p w14:paraId="4A1392A5" w14:textId="0BE11325" w:rsidR="00B304F5" w:rsidRDefault="00B304F5" w:rsidP="00E37E29">
      <w:pPr>
        <w:pStyle w:val="Snt1"/>
      </w:pPr>
    </w:p>
    <w:p w14:paraId="0572E2B9" w14:textId="4161FE9E" w:rsidR="00414A9E" w:rsidRPr="0074128A" w:rsidRDefault="00414A9E" w:rsidP="00414A9E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</w:t>
      </w:r>
      <w:r w:rsidRPr="00443F60">
        <w:rPr>
          <w:rFonts w:eastAsiaTheme="majorEastAsia" w:cstheme="majorHAnsi"/>
          <w:bCs/>
        </w:rPr>
        <w:t>:</w:t>
      </w:r>
      <w:r w:rsidRPr="00443F60">
        <w:t>.</w:t>
      </w:r>
      <w:r>
        <w:t xml:space="preserve"> Objektiivisessa refraktiossa 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  <w:r>
        <w:t xml:space="preserve"> </w:t>
      </w:r>
    </w:p>
    <w:p w14:paraId="589C0D9E" w14:textId="77777777" w:rsidR="00B304F5" w:rsidRDefault="00B304F5" w:rsidP="00E37E29">
      <w:pPr>
        <w:pStyle w:val="Snt1"/>
      </w:pPr>
    </w:p>
    <w:p w14:paraId="0DA00847" w14:textId="7E1A157B" w:rsidR="00E37E29" w:rsidRDefault="00E37E29" w:rsidP="00E37E29">
      <w:pPr>
        <w:pStyle w:val="Snt1"/>
      </w:pPr>
      <w:r>
        <w:t xml:space="preserve">6.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405E98">
        <w:t>0</w:t>
      </w:r>
      <w:r>
        <w:t>..</w:t>
      </w:r>
      <w:r w:rsidR="00B304F5">
        <w:t>*</w:t>
      </w:r>
      <w:r>
        <w:t>] component</w:t>
      </w:r>
    </w:p>
    <w:p w14:paraId="4F6A3441" w14:textId="08A98831" w:rsidR="00E37E29" w:rsidRDefault="00E37E29" w:rsidP="00E37E29">
      <w:pPr>
        <w:pStyle w:val="Snt2"/>
      </w:pPr>
      <w:r>
        <w:t xml:space="preserve">a. PAKOLLINEN yksi [1..1] </w:t>
      </w:r>
      <w:hyperlink w:anchor="_Subjektiivinen_refraktio_" w:history="1">
        <w:r w:rsidRPr="00B35E38">
          <w:rPr>
            <w:rStyle w:val="Hyperlinkki"/>
          </w:rPr>
          <w:t>Subjektiivinen refraktio</w:t>
        </w:r>
      </w:hyperlink>
      <w:r>
        <w:t xml:space="preserve"> (350) organizer</w:t>
      </w:r>
    </w:p>
    <w:p w14:paraId="6B1A4397" w14:textId="77777777" w:rsidR="00E37E29" w:rsidRDefault="00E37E29" w:rsidP="00E37E29">
      <w:pPr>
        <w:pStyle w:val="Snt2"/>
      </w:pPr>
    </w:p>
    <w:p w14:paraId="06582683" w14:textId="49B6FA75" w:rsidR="00B304F5" w:rsidRPr="0074128A" w:rsidRDefault="00B304F5" w:rsidP="00B304F5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Toteutusohje:</w:t>
      </w:r>
      <w:r w:rsidRPr="00443F60">
        <w:t>.</w:t>
      </w:r>
      <w:r>
        <w:t xml:space="preserve"> </w:t>
      </w:r>
      <w:r w:rsidR="00414A9E">
        <w:t xml:space="preserve">Subjektiivisessa </w:t>
      </w:r>
      <w:r>
        <w:t xml:space="preserve">refraktiossa </w:t>
      </w:r>
      <w:r w:rsidR="00414A9E">
        <w:t xml:space="preserve">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</w:t>
      </w:r>
      <w:r w:rsidR="00414A9E">
        <w:t>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</w:p>
    <w:p w14:paraId="13228923" w14:textId="5FBEBA23" w:rsidR="00B147A9" w:rsidRDefault="00B147A9" w:rsidP="00AC4E00">
      <w:pPr>
        <w:pStyle w:val="Snt1"/>
      </w:pPr>
    </w:p>
    <w:p w14:paraId="0FCF0489" w14:textId="39E9A067" w:rsidR="00B147A9" w:rsidRDefault="00E37E29" w:rsidP="00E37E29">
      <w:pPr>
        <w:pStyle w:val="Otsikko4"/>
      </w:pPr>
      <w:bookmarkStart w:id="404" w:name="_Objektiivinen_refraktio_-"/>
      <w:bookmarkStart w:id="405" w:name="_Toc498613798"/>
      <w:bookmarkStart w:id="406" w:name="_Toc525564974"/>
      <w:bookmarkEnd w:id="404"/>
      <w:r w:rsidRPr="00DE6E88">
        <w:t>Objektiivinen</w:t>
      </w:r>
      <w:r w:rsidR="00B147A9" w:rsidRPr="00DE6E88">
        <w:t xml:space="preserve"> refraktio</w:t>
      </w:r>
      <w:r w:rsidR="00B147A9">
        <w:t xml:space="preserve"> </w:t>
      </w:r>
      <w:r w:rsidR="00B35E38">
        <w:t>–</w:t>
      </w:r>
      <w:r w:rsidR="00B147A9">
        <w:t xml:space="preserve"> </w:t>
      </w:r>
      <w:r>
        <w:t>organizer</w:t>
      </w:r>
      <w:bookmarkEnd w:id="405"/>
      <w:bookmarkEnd w:id="40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E51ACD" w14:paraId="5082964A" w14:textId="77777777" w:rsidTr="00950704">
        <w:tc>
          <w:tcPr>
            <w:tcW w:w="9236" w:type="dxa"/>
          </w:tcPr>
          <w:p w14:paraId="47E25278" w14:textId="75B1F0CD" w:rsidR="00B35E38" w:rsidRPr="00B35E38" w:rsidRDefault="00B35E38" w:rsidP="00B35E38">
            <w:pPr>
              <w:rPr>
                <w:sz w:val="18"/>
                <w:lang w:val="en-US"/>
              </w:rPr>
            </w:pPr>
            <w:bookmarkStart w:id="407" w:name="_Hlk50171936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  <w:bookmarkEnd w:id="407"/>
    </w:tbl>
    <w:p w14:paraId="1CABAFC5" w14:textId="77777777" w:rsidR="00B35E38" w:rsidRPr="00F360CC" w:rsidRDefault="00B35E38" w:rsidP="00E37E29">
      <w:pPr>
        <w:pStyle w:val="Snt1"/>
        <w:rPr>
          <w:lang w:val="en-US"/>
        </w:rPr>
      </w:pPr>
    </w:p>
    <w:p w14:paraId="4BF6FF79" w14:textId="2842906F" w:rsidR="00E37E29" w:rsidRPr="0003454B" w:rsidRDefault="00E37E29" w:rsidP="00E37E2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DFBD0D" w14:textId="1F2F5628" w:rsidR="00672B7D" w:rsidRDefault="00672B7D" w:rsidP="00E37E29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FBE8FCC" w14:textId="76090608" w:rsidR="00E37E29" w:rsidRDefault="00672B7D" w:rsidP="00E37E29">
      <w:pPr>
        <w:pStyle w:val="Snt1"/>
      </w:pPr>
      <w:r>
        <w:lastRenderedPageBreak/>
        <w:t>3</w:t>
      </w:r>
      <w:r w:rsidR="00E37E29" w:rsidRPr="00AE0334">
        <w:t xml:space="preserve">. PAKOLLINEN yksi [1..1] </w:t>
      </w:r>
      <w:r w:rsidR="00E37E29" w:rsidRPr="0082643A">
        <w:t>code/@code="</w:t>
      </w:r>
      <w:r w:rsidR="00E37E29">
        <w:t>301</w:t>
      </w:r>
      <w:r w:rsidR="00E37E29" w:rsidRPr="0082643A">
        <w:t xml:space="preserve">" </w:t>
      </w:r>
      <w:r w:rsidR="00E37E29">
        <w:t>Objektiivinen refraktio</w:t>
      </w:r>
      <w:r w:rsidR="00E37E29" w:rsidRPr="00FD3170">
        <w:t xml:space="preserve"> </w:t>
      </w:r>
      <w:r w:rsidR="00E37E29">
        <w:t>(codeSystem</w:t>
      </w:r>
      <w:r w:rsidR="00E37E29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C9F5582" w14:textId="6DEDAF4B" w:rsidR="00E37E29" w:rsidRDefault="00672B7D" w:rsidP="00E37E29">
      <w:pPr>
        <w:pStyle w:val="Snt1"/>
      </w:pPr>
      <w:r>
        <w:t>4</w:t>
      </w:r>
      <w:r w:rsidR="00E37E29">
        <w:t xml:space="preserve">. PAKOLLINEN </w:t>
      </w:r>
      <w:r w:rsidR="005E6042">
        <w:t>yksi [1..1] statusCode</w:t>
      </w:r>
      <w:r w:rsidR="00E37E29">
        <w:t>/@code=”</w:t>
      </w:r>
      <w:r w:rsidR="00E37E29" w:rsidRPr="00C61ED5">
        <w:t>completed</w:t>
      </w:r>
      <w:r w:rsidR="00E37E29">
        <w:t>”</w:t>
      </w:r>
    </w:p>
    <w:p w14:paraId="1951FD4B" w14:textId="044B5E27" w:rsidR="00186C02" w:rsidRPr="00125567" w:rsidRDefault="00672B7D" w:rsidP="00186C02">
      <w:pPr>
        <w:pStyle w:val="Snt1"/>
      </w:pPr>
      <w:r>
        <w:t>5.</w:t>
      </w:r>
      <w:r w:rsidR="00186C02">
        <w:t xml:space="preserve">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796EEDB9" w14:textId="59931AD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2" w:history="1">
        <w:r w:rsidRPr="00B35E38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F3B421" w14:textId="24EB9207" w:rsidR="00186C02" w:rsidRPr="00125567" w:rsidRDefault="00672B7D" w:rsidP="00186C02">
      <w:pPr>
        <w:pStyle w:val="Snt1"/>
      </w:pPr>
      <w:r>
        <w:t>6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63520A96" w14:textId="5699F85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2" w:history="1">
        <w:r w:rsidRPr="00B35E38">
          <w:rPr>
            <w:rStyle w:val="Hyperlinkki"/>
          </w:rPr>
          <w:t>Sylinterivoimakkuus</w:t>
        </w:r>
      </w:hyperlink>
      <w:r>
        <w:t xml:space="preserve"> (101) observation</w:t>
      </w:r>
    </w:p>
    <w:p w14:paraId="3725E84A" w14:textId="257F0ABA" w:rsidR="00186C02" w:rsidRPr="00125567" w:rsidRDefault="00672B7D" w:rsidP="00186C02">
      <w:pPr>
        <w:pStyle w:val="Snt1"/>
      </w:pPr>
      <w:r>
        <w:t>7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444D1D4C" w14:textId="42D2C240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2" w:history="1">
        <w:r w:rsidRPr="00B35E38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00745884" w14:textId="2B3C6960" w:rsidR="00186C02" w:rsidRPr="00125567" w:rsidRDefault="00E77263" w:rsidP="00186C02">
      <w:pPr>
        <w:pStyle w:val="Snt1"/>
      </w:pPr>
      <w:r>
        <w:t>8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0A747681" w14:textId="2E6C12A8" w:rsidR="00186C02" w:rsidRPr="00186C02" w:rsidRDefault="00186C02" w:rsidP="00186C02">
      <w:pPr>
        <w:pStyle w:val="Snt2"/>
      </w:pPr>
      <w:r w:rsidRPr="00186C02">
        <w:t xml:space="preserve">a. PAKOLLINEN yksi [1..1] </w:t>
      </w:r>
      <w:hyperlink w:anchor="_Lukulisä_-_observation_2" w:history="1">
        <w:r w:rsidRPr="00B35E38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30F2EF55" w14:textId="621F18B2" w:rsidR="00186C02" w:rsidRPr="00125567" w:rsidRDefault="00E77263" w:rsidP="00186C02">
      <w:pPr>
        <w:pStyle w:val="Snt1"/>
      </w:pPr>
      <w:r>
        <w:t>9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2D46542" w14:textId="1F601367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2" w:history="1">
        <w:r w:rsidRPr="00B35E38">
          <w:rPr>
            <w:rStyle w:val="Hyperlinkki"/>
          </w:rPr>
          <w:t>Näöntarkkuus kauas</w:t>
        </w:r>
      </w:hyperlink>
      <w:r>
        <w:t xml:space="preserve"> (108) observation</w:t>
      </w:r>
    </w:p>
    <w:p w14:paraId="593D8136" w14:textId="3D341007" w:rsidR="00186C02" w:rsidRPr="00125567" w:rsidRDefault="00E77263" w:rsidP="00186C02">
      <w:pPr>
        <w:pStyle w:val="Snt1"/>
      </w:pPr>
      <w:r>
        <w:t>10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2792C9F6" w14:textId="5A8FD5A4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2" w:history="1">
        <w:r w:rsidRPr="00B35E38">
          <w:rPr>
            <w:rStyle w:val="Hyperlinkki"/>
          </w:rPr>
          <w:t>Lähinäöntarkkuus</w:t>
        </w:r>
      </w:hyperlink>
      <w:r>
        <w:t xml:space="preserve"> (109) observation</w:t>
      </w:r>
    </w:p>
    <w:p w14:paraId="455AB7EF" w14:textId="6C58C6A5" w:rsidR="00186C02" w:rsidRPr="00125567" w:rsidRDefault="00E77263" w:rsidP="00186C02">
      <w:pPr>
        <w:pStyle w:val="Snt1"/>
      </w:pPr>
      <w:r>
        <w:t>11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444F364C" w14:textId="093B327E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" w:history="1">
        <w:r w:rsidRPr="00B35E38">
          <w:rPr>
            <w:rStyle w:val="Hyperlinkki"/>
          </w:rPr>
          <w:t>Näöntarkkuus</w:t>
        </w:r>
        <w:r w:rsidR="00B35E38" w:rsidRPr="00B35E38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2DE2DFB9" w14:textId="62287FF4" w:rsidR="00186C02" w:rsidRPr="00125567" w:rsidRDefault="00E77263" w:rsidP="00186C02">
      <w:pPr>
        <w:pStyle w:val="Snt1"/>
      </w:pPr>
      <w:r>
        <w:t>12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3AD7513" w14:textId="7B6D4426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2" w:history="1">
        <w:r w:rsidRPr="00B35E38">
          <w:rPr>
            <w:rStyle w:val="Hyperlinkki"/>
          </w:rPr>
          <w:t>Pintaväli</w:t>
        </w:r>
      </w:hyperlink>
      <w:r>
        <w:t xml:space="preserve"> (111) observation</w:t>
      </w:r>
    </w:p>
    <w:p w14:paraId="607154EF" w14:textId="12DEAF04" w:rsidR="00186C02" w:rsidRPr="00125567" w:rsidRDefault="00E77263" w:rsidP="00186C02">
      <w:pPr>
        <w:pStyle w:val="Snt1"/>
      </w:pPr>
      <w:r>
        <w:t>13.</w:t>
      </w:r>
      <w:r w:rsidR="00186C02" w:rsidRPr="00125567">
        <w:t xml:space="preserve"> VAPAAEHTOINEN </w:t>
      </w:r>
      <w:r w:rsidR="00186C02">
        <w:t>nolla tai yksi</w:t>
      </w:r>
      <w:r w:rsidR="00186C02" w:rsidRPr="00125567">
        <w:t xml:space="preserve"> [0..1] component</w:t>
      </w:r>
    </w:p>
    <w:p w14:paraId="76D4388D" w14:textId="0BE7B607" w:rsidR="00186C02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2" w:history="1">
        <w:r w:rsidRPr="00B35E38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33ECEBC" w14:textId="3F235662" w:rsidR="005337B1" w:rsidRDefault="005337B1" w:rsidP="00186C02">
      <w:pPr>
        <w:pStyle w:val="Snt2"/>
      </w:pPr>
    </w:p>
    <w:p w14:paraId="49B5C737" w14:textId="564C5457" w:rsidR="005337B1" w:rsidRDefault="005337B1" w:rsidP="005337B1">
      <w:pPr>
        <w:pStyle w:val="Snt1"/>
      </w:pPr>
      <w:r w:rsidRPr="00E77263">
        <w:rPr>
          <w:b/>
        </w:rPr>
        <w:t>Toteutusohje:</w:t>
      </w:r>
      <w:r>
        <w:t xml:space="preserve"> Objektiivisessa refraktiossa refraktiomenetelmä on joko </w:t>
      </w:r>
      <w:r w:rsidR="00E77263" w:rsidRPr="00E77263">
        <w:t xml:space="preserve">skiaskopia </w:t>
      </w:r>
      <w:r w:rsidR="00E77263">
        <w:t xml:space="preserve">tai </w:t>
      </w:r>
      <w:r w:rsidR="00E77263" w:rsidRPr="00E77263">
        <w:t xml:space="preserve"> autorefraktometria</w:t>
      </w:r>
      <w:r w:rsidR="00E77263">
        <w:t>. Ne eivät sisällä tietoa prisman määrästä, joten kyseiset refraktio tietosisällön tiedoista ei tule tässä rakenteessa.</w:t>
      </w:r>
    </w:p>
    <w:bookmarkStart w:id="408" w:name="_Sfäärinen_voimakkuus_-_2"/>
    <w:bookmarkEnd w:id="408"/>
    <w:p w14:paraId="0E4E7AA9" w14:textId="77777777" w:rsidR="00B4423E" w:rsidRDefault="008648EE" w:rsidP="00B4423E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9" w:name="_Toc498613799"/>
      <w:bookmarkStart w:id="410" w:name="_Toc525564975"/>
      <w:r w:rsidR="00B4423E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B4423E" w:rsidRPr="00487841">
        <w:t xml:space="preserve"> </w:t>
      </w:r>
      <w:r w:rsidR="00B4423E">
        <w:t xml:space="preserve">- </w:t>
      </w:r>
      <w:r w:rsidR="00B4423E" w:rsidRPr="00487841">
        <w:t>observation</w:t>
      </w:r>
      <w:bookmarkEnd w:id="409"/>
      <w:bookmarkEnd w:id="410"/>
      <w:r w:rsidR="00B4423E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B4423E" w:rsidRPr="00E51ACD" w14:paraId="4ECBB219" w14:textId="77777777" w:rsidTr="00595772">
        <w:tc>
          <w:tcPr>
            <w:tcW w:w="9450" w:type="dxa"/>
          </w:tcPr>
          <w:p w14:paraId="73C45A5E" w14:textId="77777777" w:rsidR="00B4423E" w:rsidRPr="00A878B7" w:rsidRDefault="00B4423E" w:rsidP="00B4423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77C3CEC" w14:textId="77777777" w:rsidR="00B4423E" w:rsidRPr="00370659" w:rsidRDefault="00B4423E" w:rsidP="00B4423E">
      <w:pPr>
        <w:rPr>
          <w:lang w:val="en-US"/>
        </w:rPr>
      </w:pPr>
    </w:p>
    <w:p w14:paraId="743A33C0" w14:textId="77777777" w:rsidR="00B4423E" w:rsidRPr="0003454B" w:rsidRDefault="00B4423E" w:rsidP="00B442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E03D10" w14:textId="03ECE0D5" w:rsidR="00B4423E" w:rsidRPr="00AE0334" w:rsidRDefault="00B4423E" w:rsidP="00B442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709399CD" w14:textId="77777777" w:rsidR="00B4423E" w:rsidRDefault="00B4423E" w:rsidP="00B4423E">
      <w:pPr>
        <w:pStyle w:val="Snt1"/>
      </w:pPr>
      <w:r>
        <w:t>3. PAKOLLINEN yksi [1..1] text</w:t>
      </w:r>
    </w:p>
    <w:p w14:paraId="69804B93" w14:textId="77777777" w:rsidR="00B4423E" w:rsidRDefault="00B4423E" w:rsidP="00B4423E">
      <w:pPr>
        <w:pStyle w:val="Snt2"/>
      </w:pPr>
      <w:r>
        <w:t>a. PAKOLLINEN yksi [1..1] reference/@value, viitattavan näyttömuoto-osion xml-ID annetaan II-tietotyypillä</w:t>
      </w:r>
    </w:p>
    <w:p w14:paraId="79E03B36" w14:textId="47854857" w:rsidR="00B4423E" w:rsidRPr="000B1BE8" w:rsidRDefault="00B4423E" w:rsidP="00B4423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2A4C8DA4" w14:textId="129EEB98" w:rsidR="00B4423E" w:rsidRDefault="00B4423E" w:rsidP="00B4423E">
      <w:pPr>
        <w:pStyle w:val="Snt1"/>
      </w:pPr>
      <w:r>
        <w:t>5. PAKOLLINEN yksi [1..1</w:t>
      </w:r>
      <w:r w:rsidRPr="006D1B8A">
        <w:t xml:space="preserve">] methodCode </w:t>
      </w:r>
      <w:r w:rsidR="00524DBF" w:rsidRPr="00524DBF">
        <w:t>Menetelmä objektiivisen refraktion tutkimuksessa</w:t>
      </w:r>
      <w:r w:rsidRPr="006D1B8A">
        <w:t xml:space="preserve"> (</w:t>
      </w:r>
      <w:r w:rsidR="006D1B8A" w:rsidRPr="006D1B8A">
        <w:t>302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BCACEE3" w14:textId="57E21E53" w:rsidR="00B4423E" w:rsidRDefault="00B4423E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 w:rsidR="00106B09">
        <w:t>objektiiviselle refraktiolle</w:t>
      </w:r>
      <w:r>
        <w:t xml:space="preserve"> (</w:t>
      </w:r>
      <w:r w:rsidR="006D1B8A">
        <w:t>303</w:t>
      </w:r>
      <w:r w:rsidRPr="00490494">
        <w:t xml:space="preserve">), arvo annetaan luokituksesta THL - Silmän löydöksen sijainti (codeSystem: 1.2.246.537.6.3033.2014) </w:t>
      </w:r>
    </w:p>
    <w:bookmarkStart w:id="411" w:name="_Sylinterivoimakkuus_-_observation_2"/>
    <w:bookmarkEnd w:id="411"/>
    <w:p w14:paraId="479D1FE9" w14:textId="77777777" w:rsidR="00A52FF2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12" w:name="_Toc498613800"/>
      <w:bookmarkStart w:id="413" w:name="_Toc525564976"/>
      <w:r w:rsidR="00A52FF2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12"/>
      <w:bookmarkEnd w:id="413"/>
      <w:r w:rsidR="00A52FF2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704A5544" w14:textId="77777777" w:rsidTr="00595772">
        <w:tc>
          <w:tcPr>
            <w:tcW w:w="9450" w:type="dxa"/>
          </w:tcPr>
          <w:p w14:paraId="71DE17F7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EB5F954" w14:textId="77777777" w:rsidR="00A52FF2" w:rsidRPr="00370659" w:rsidRDefault="00A52FF2" w:rsidP="00A52FF2">
      <w:pPr>
        <w:pStyle w:val="Eivli"/>
        <w:rPr>
          <w:rFonts w:ascii="Times New Roman" w:hAnsi="Times New Roman" w:cs="Times New Roman"/>
          <w:lang w:val="en-US"/>
        </w:rPr>
      </w:pPr>
    </w:p>
    <w:p w14:paraId="562AED72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E417D7" w14:textId="5F351914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4735C63" w14:textId="77777777" w:rsidR="00A52FF2" w:rsidRDefault="00A52FF2" w:rsidP="00A52FF2">
      <w:pPr>
        <w:pStyle w:val="Snt1"/>
      </w:pPr>
      <w:r>
        <w:t>3. PAKOLLINEN yksi [1..1] text</w:t>
      </w:r>
    </w:p>
    <w:p w14:paraId="28AC0E2B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6BA8570B" w14:textId="2ABC8653" w:rsidR="00A52FF2" w:rsidRPr="000B1BE8" w:rsidRDefault="00A52FF2" w:rsidP="00A52FF2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34202F84" w14:textId="62A394C0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E750F9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1CBB1CB" w14:textId="0291C11A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E750F9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14" w:name="_Sylinterilinssin_akselisuunta_-_2"/>
    <w:bookmarkEnd w:id="414"/>
    <w:p w14:paraId="0E70A698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15" w:name="_Toc498613801"/>
      <w:bookmarkStart w:id="416" w:name="_Toc525564977"/>
      <w:r w:rsidR="00A52FF2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15"/>
      <w:bookmarkEnd w:id="41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17CAD375" w14:textId="77777777" w:rsidTr="00595772">
        <w:tc>
          <w:tcPr>
            <w:tcW w:w="9360" w:type="dxa"/>
          </w:tcPr>
          <w:p w14:paraId="12B3D3A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B1EEEA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CB6F4AE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D599E5" w14:textId="1D79F9D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A7DA223" w14:textId="77777777" w:rsidR="00A52FF2" w:rsidRDefault="00A52FF2" w:rsidP="00A52FF2">
      <w:pPr>
        <w:pStyle w:val="Snt1"/>
      </w:pPr>
      <w:r>
        <w:t>3. PAKOLLINEN yksi [1..1] text</w:t>
      </w:r>
    </w:p>
    <w:p w14:paraId="60C1D82D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78F30C9" w14:textId="7742790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1B4F3ADB" w14:textId="12A67487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991A100" w14:textId="1A866D56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17" w:name="_Horisontaalisen_prismakorjauksen_mä_2"/>
    <w:bookmarkStart w:id="418" w:name="_Toc508731717"/>
    <w:bookmarkStart w:id="419" w:name="_Toc509932612"/>
    <w:bookmarkStart w:id="420" w:name="_Toc508731720"/>
    <w:bookmarkStart w:id="421" w:name="_Toc509932615"/>
    <w:bookmarkStart w:id="422" w:name="_Toc508731721"/>
    <w:bookmarkStart w:id="423" w:name="_Toc509932616"/>
    <w:bookmarkStart w:id="424" w:name="_Toc508731722"/>
    <w:bookmarkStart w:id="425" w:name="_Toc509932617"/>
    <w:bookmarkStart w:id="426" w:name="_Toc508731723"/>
    <w:bookmarkStart w:id="427" w:name="_Toc509932618"/>
    <w:bookmarkStart w:id="428" w:name="_Toc508731724"/>
    <w:bookmarkStart w:id="429" w:name="_Toc509932619"/>
    <w:bookmarkStart w:id="430" w:name="_Toc508731725"/>
    <w:bookmarkStart w:id="431" w:name="_Toc509932620"/>
    <w:bookmarkStart w:id="432" w:name="_Toc508731726"/>
    <w:bookmarkStart w:id="433" w:name="_Toc509932621"/>
    <w:bookmarkStart w:id="434" w:name="_Toc508731727"/>
    <w:bookmarkStart w:id="435" w:name="_Toc509932622"/>
    <w:bookmarkStart w:id="436" w:name="_Horisontaalisen_prismakorjauksen_ka_5"/>
    <w:bookmarkStart w:id="437" w:name="_Toc508731728"/>
    <w:bookmarkStart w:id="438" w:name="_Toc509932623"/>
    <w:bookmarkStart w:id="439" w:name="_Toc508731731"/>
    <w:bookmarkStart w:id="440" w:name="_Toc509932626"/>
    <w:bookmarkStart w:id="441" w:name="_Toc508731732"/>
    <w:bookmarkStart w:id="442" w:name="_Toc509932627"/>
    <w:bookmarkStart w:id="443" w:name="_Toc508731733"/>
    <w:bookmarkStart w:id="444" w:name="_Toc509932628"/>
    <w:bookmarkStart w:id="445" w:name="_Toc508731734"/>
    <w:bookmarkStart w:id="446" w:name="_Toc509932629"/>
    <w:bookmarkStart w:id="447" w:name="_Toc508731735"/>
    <w:bookmarkStart w:id="448" w:name="_Toc509932630"/>
    <w:bookmarkStart w:id="449" w:name="_Toc508731736"/>
    <w:bookmarkStart w:id="450" w:name="_Toc509932631"/>
    <w:bookmarkStart w:id="451" w:name="_Toc508731737"/>
    <w:bookmarkStart w:id="452" w:name="_Toc509932632"/>
    <w:bookmarkStart w:id="453" w:name="_Toc508731738"/>
    <w:bookmarkStart w:id="454" w:name="_Toc509932633"/>
    <w:bookmarkStart w:id="455" w:name="_Horisontaalisen_prismakorjauksen_ka_6"/>
    <w:bookmarkStart w:id="456" w:name="_Toc508731739"/>
    <w:bookmarkStart w:id="457" w:name="_Toc509932634"/>
    <w:bookmarkStart w:id="458" w:name="_Toc508731742"/>
    <w:bookmarkStart w:id="459" w:name="_Toc509932637"/>
    <w:bookmarkStart w:id="460" w:name="_Toc508731743"/>
    <w:bookmarkStart w:id="461" w:name="_Toc509932638"/>
    <w:bookmarkStart w:id="462" w:name="_Toc508731744"/>
    <w:bookmarkStart w:id="463" w:name="_Toc509932639"/>
    <w:bookmarkStart w:id="464" w:name="_Toc508731745"/>
    <w:bookmarkStart w:id="465" w:name="_Toc509932640"/>
    <w:bookmarkStart w:id="466" w:name="_Toc508731746"/>
    <w:bookmarkStart w:id="467" w:name="_Toc509932641"/>
    <w:bookmarkStart w:id="468" w:name="_Toc508731747"/>
    <w:bookmarkStart w:id="469" w:name="_Toc509932642"/>
    <w:bookmarkStart w:id="470" w:name="_Toc508731748"/>
    <w:bookmarkStart w:id="471" w:name="_Toc509932643"/>
    <w:bookmarkStart w:id="472" w:name="_Toc508731749"/>
    <w:bookmarkStart w:id="473" w:name="_Toc509932644"/>
    <w:bookmarkStart w:id="474" w:name="_Vertikaalisen_prismakorjauksen_määr_3"/>
    <w:bookmarkStart w:id="475" w:name="_Toc508731750"/>
    <w:bookmarkStart w:id="476" w:name="_Toc509932645"/>
    <w:bookmarkStart w:id="477" w:name="_Toc508731753"/>
    <w:bookmarkStart w:id="478" w:name="_Toc509932648"/>
    <w:bookmarkStart w:id="479" w:name="_Toc508731754"/>
    <w:bookmarkStart w:id="480" w:name="_Toc509932649"/>
    <w:bookmarkStart w:id="481" w:name="_Toc508731755"/>
    <w:bookmarkStart w:id="482" w:name="_Toc509932650"/>
    <w:bookmarkStart w:id="483" w:name="_Toc508731756"/>
    <w:bookmarkStart w:id="484" w:name="_Toc509932651"/>
    <w:bookmarkStart w:id="485" w:name="_Toc508731757"/>
    <w:bookmarkStart w:id="486" w:name="_Toc509932652"/>
    <w:bookmarkStart w:id="487" w:name="_Toc508731758"/>
    <w:bookmarkStart w:id="488" w:name="_Toc509932653"/>
    <w:bookmarkStart w:id="489" w:name="_Toc508731759"/>
    <w:bookmarkStart w:id="490" w:name="_Toc509932654"/>
    <w:bookmarkStart w:id="491" w:name="_Toc508731760"/>
    <w:bookmarkStart w:id="492" w:name="_Toc509932655"/>
    <w:bookmarkStart w:id="493" w:name="_Vertikaalisen_prismakorjauksen_kann_5"/>
    <w:bookmarkStart w:id="494" w:name="_Toc508731761"/>
    <w:bookmarkStart w:id="495" w:name="_Toc509932656"/>
    <w:bookmarkStart w:id="496" w:name="_Toc508731764"/>
    <w:bookmarkStart w:id="497" w:name="_Toc509932659"/>
    <w:bookmarkStart w:id="498" w:name="_Toc508731765"/>
    <w:bookmarkStart w:id="499" w:name="_Toc509932660"/>
    <w:bookmarkStart w:id="500" w:name="_Toc508731766"/>
    <w:bookmarkStart w:id="501" w:name="_Toc509932661"/>
    <w:bookmarkStart w:id="502" w:name="_Toc508731767"/>
    <w:bookmarkStart w:id="503" w:name="_Toc509932662"/>
    <w:bookmarkStart w:id="504" w:name="_Toc508731768"/>
    <w:bookmarkStart w:id="505" w:name="_Toc509932663"/>
    <w:bookmarkStart w:id="506" w:name="_Toc508731769"/>
    <w:bookmarkStart w:id="507" w:name="_Toc509932664"/>
    <w:bookmarkStart w:id="508" w:name="_Toc508731770"/>
    <w:bookmarkStart w:id="509" w:name="_Toc509932665"/>
    <w:bookmarkStart w:id="510" w:name="_Toc508731771"/>
    <w:bookmarkStart w:id="511" w:name="_Toc509932666"/>
    <w:bookmarkStart w:id="512" w:name="_Toc508731772"/>
    <w:bookmarkStart w:id="513" w:name="_Toc509932667"/>
    <w:bookmarkStart w:id="514" w:name="_Toc508731775"/>
    <w:bookmarkStart w:id="515" w:name="_Toc509932670"/>
    <w:bookmarkStart w:id="516" w:name="_Toc508731776"/>
    <w:bookmarkStart w:id="517" w:name="_Toc509932671"/>
    <w:bookmarkStart w:id="518" w:name="_Toc508731777"/>
    <w:bookmarkStart w:id="519" w:name="_Toc509932672"/>
    <w:bookmarkStart w:id="520" w:name="_Toc508731778"/>
    <w:bookmarkStart w:id="521" w:name="_Toc509932673"/>
    <w:bookmarkStart w:id="522" w:name="_Toc508731779"/>
    <w:bookmarkStart w:id="523" w:name="_Toc509932674"/>
    <w:bookmarkStart w:id="524" w:name="_Toc508731780"/>
    <w:bookmarkStart w:id="525" w:name="_Toc509932675"/>
    <w:bookmarkStart w:id="526" w:name="_Toc508731781"/>
    <w:bookmarkStart w:id="527" w:name="_Toc509932676"/>
    <w:bookmarkStart w:id="528" w:name="_Toc508731782"/>
    <w:bookmarkStart w:id="529" w:name="_Toc509932677"/>
    <w:bookmarkStart w:id="530" w:name="_Lukulisä_-_observation_2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bookmarkEnd w:id="432"/>
    <w:bookmarkEnd w:id="433"/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bookmarkEnd w:id="453"/>
    <w:bookmarkEnd w:id="454"/>
    <w:bookmarkEnd w:id="455"/>
    <w:bookmarkEnd w:id="456"/>
    <w:bookmarkEnd w:id="457"/>
    <w:bookmarkEnd w:id="458"/>
    <w:bookmarkEnd w:id="459"/>
    <w:bookmarkEnd w:id="460"/>
    <w:bookmarkEnd w:id="461"/>
    <w:bookmarkEnd w:id="462"/>
    <w:bookmarkEnd w:id="463"/>
    <w:bookmarkEnd w:id="464"/>
    <w:bookmarkEnd w:id="465"/>
    <w:bookmarkEnd w:id="466"/>
    <w:bookmarkEnd w:id="467"/>
    <w:bookmarkEnd w:id="468"/>
    <w:bookmarkEnd w:id="469"/>
    <w:bookmarkEnd w:id="470"/>
    <w:bookmarkEnd w:id="471"/>
    <w:bookmarkEnd w:id="472"/>
    <w:bookmarkEnd w:id="473"/>
    <w:bookmarkEnd w:id="474"/>
    <w:bookmarkEnd w:id="475"/>
    <w:bookmarkEnd w:id="476"/>
    <w:bookmarkEnd w:id="477"/>
    <w:bookmarkEnd w:id="478"/>
    <w:bookmarkEnd w:id="479"/>
    <w:bookmarkEnd w:id="480"/>
    <w:bookmarkEnd w:id="481"/>
    <w:bookmarkEnd w:id="482"/>
    <w:bookmarkEnd w:id="483"/>
    <w:bookmarkEnd w:id="484"/>
    <w:bookmarkEnd w:id="485"/>
    <w:bookmarkEnd w:id="486"/>
    <w:bookmarkEnd w:id="487"/>
    <w:bookmarkEnd w:id="488"/>
    <w:bookmarkEnd w:id="489"/>
    <w:bookmarkEnd w:id="490"/>
    <w:bookmarkEnd w:id="491"/>
    <w:bookmarkEnd w:id="492"/>
    <w:bookmarkEnd w:id="493"/>
    <w:bookmarkEnd w:id="494"/>
    <w:bookmarkEnd w:id="495"/>
    <w:bookmarkEnd w:id="496"/>
    <w:bookmarkEnd w:id="497"/>
    <w:bookmarkEnd w:id="498"/>
    <w:bookmarkEnd w:id="499"/>
    <w:bookmarkEnd w:id="500"/>
    <w:bookmarkEnd w:id="501"/>
    <w:bookmarkEnd w:id="502"/>
    <w:bookmarkEnd w:id="503"/>
    <w:bookmarkEnd w:id="504"/>
    <w:bookmarkEnd w:id="505"/>
    <w:bookmarkEnd w:id="506"/>
    <w:bookmarkEnd w:id="507"/>
    <w:bookmarkEnd w:id="508"/>
    <w:bookmarkEnd w:id="509"/>
    <w:bookmarkEnd w:id="510"/>
    <w:bookmarkEnd w:id="511"/>
    <w:bookmarkEnd w:id="512"/>
    <w:bookmarkEnd w:id="513"/>
    <w:bookmarkEnd w:id="514"/>
    <w:bookmarkEnd w:id="515"/>
    <w:bookmarkEnd w:id="516"/>
    <w:bookmarkEnd w:id="517"/>
    <w:bookmarkEnd w:id="518"/>
    <w:bookmarkEnd w:id="519"/>
    <w:bookmarkEnd w:id="520"/>
    <w:bookmarkEnd w:id="521"/>
    <w:bookmarkEnd w:id="522"/>
    <w:bookmarkEnd w:id="523"/>
    <w:bookmarkEnd w:id="524"/>
    <w:bookmarkEnd w:id="525"/>
    <w:bookmarkEnd w:id="526"/>
    <w:bookmarkEnd w:id="527"/>
    <w:bookmarkEnd w:id="528"/>
    <w:bookmarkEnd w:id="529"/>
    <w:bookmarkEnd w:id="530"/>
    <w:p w14:paraId="0BB1F4B9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1" w:name="_Toc498613806"/>
      <w:bookmarkStart w:id="532" w:name="_Toc525564978"/>
      <w:r w:rsidR="00A52FF2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1"/>
      <w:bookmarkEnd w:id="532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16E2C26B" w14:textId="77777777" w:rsidTr="00595772">
        <w:tc>
          <w:tcPr>
            <w:tcW w:w="9540" w:type="dxa"/>
          </w:tcPr>
          <w:p w14:paraId="45061F12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4494449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59CD6DF3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8FFDD6B" w14:textId="036C4C8F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DE190D" w14:textId="77777777" w:rsidR="00A52FF2" w:rsidRDefault="00A52FF2" w:rsidP="00A52FF2">
      <w:pPr>
        <w:pStyle w:val="Snt1"/>
      </w:pPr>
      <w:r>
        <w:t>3. PAKOLLINEN yksi [1..1] text</w:t>
      </w:r>
    </w:p>
    <w:p w14:paraId="4573F6FE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CD73E00" w14:textId="6A04385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387243AB" w14:textId="4DF1E0B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29ABD68" w14:textId="2B8D8695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6F70C663" w14:textId="17F7D912" w:rsidR="001B694B" w:rsidRDefault="001B694B" w:rsidP="00A52FF2">
      <w:pPr>
        <w:pStyle w:val="Snt1"/>
      </w:pPr>
    </w:p>
    <w:p w14:paraId="1A4F3553" w14:textId="1B3BE735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33" w:name="_Näöntarkkuus_kauas_-_2"/>
    <w:bookmarkEnd w:id="533"/>
    <w:p w14:paraId="556100CB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4" w:name="_Toc498613807"/>
      <w:bookmarkStart w:id="535" w:name="_Toc525564979"/>
      <w:r w:rsidR="00A52FF2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4"/>
      <w:bookmarkEnd w:id="535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0C67BB7C" w14:textId="77777777" w:rsidTr="00595772">
        <w:tc>
          <w:tcPr>
            <w:tcW w:w="9360" w:type="dxa"/>
          </w:tcPr>
          <w:p w14:paraId="0568469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904E3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515DA2A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5F67F5" w14:textId="3EF34E95" w:rsidR="00A52FF2" w:rsidRPr="00AE0334" w:rsidRDefault="00A52FF2" w:rsidP="00A52FF2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12405BD" w14:textId="77777777" w:rsidR="00A52FF2" w:rsidRDefault="00A52FF2" w:rsidP="00A52FF2">
      <w:pPr>
        <w:pStyle w:val="Snt1"/>
      </w:pPr>
      <w:r>
        <w:t>3. PAKOLLINEN yksi [1..1] text</w:t>
      </w:r>
    </w:p>
    <w:p w14:paraId="5DFCCE1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67A5B09" w14:textId="6DF541E5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F034D0C" w14:textId="012DDBA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CAFAAF7" w14:textId="294D7573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6" w:name="_Lähinäöntarkkuus_-_observation_2"/>
    <w:bookmarkEnd w:id="536"/>
    <w:p w14:paraId="1A3E84E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7" w:name="_Toc498613808"/>
      <w:bookmarkStart w:id="538" w:name="_Toc525564980"/>
      <w:r w:rsidR="00A52FF2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7"/>
      <w:bookmarkEnd w:id="53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3AD15F6E" w14:textId="77777777" w:rsidTr="00595772">
        <w:tc>
          <w:tcPr>
            <w:tcW w:w="9360" w:type="dxa"/>
          </w:tcPr>
          <w:p w14:paraId="6B7D23C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D46E158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33FB366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D2465D" w14:textId="74EDDD62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E256CC" w14:textId="77777777" w:rsidR="00A52FF2" w:rsidRDefault="00A52FF2" w:rsidP="00A52FF2">
      <w:pPr>
        <w:pStyle w:val="Snt1"/>
      </w:pPr>
      <w:r>
        <w:t>3. PAKOLLINEN yksi [1..1] text</w:t>
      </w:r>
    </w:p>
    <w:p w14:paraId="24289113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3524BE3" w14:textId="5B906611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47360FF7" w14:textId="0B9C5DC9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00F6208" w14:textId="563F487E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4CCE1F7" w14:textId="5ED08022" w:rsidR="001B694B" w:rsidRDefault="001B694B" w:rsidP="00A52FF2">
      <w:pPr>
        <w:pStyle w:val="Snt1"/>
      </w:pPr>
    </w:p>
    <w:p w14:paraId="7FD085BE" w14:textId="6346B85A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39" w:name="_Näöntarkkuus_vapaamuotoisena_teksti"/>
    <w:bookmarkEnd w:id="539"/>
    <w:p w14:paraId="69308493" w14:textId="66ADF81F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0" w:name="_Toc498613809"/>
      <w:bookmarkStart w:id="541" w:name="_Toc525564981"/>
      <w:r w:rsidR="00A52FF2">
        <w:rPr>
          <w:rStyle w:val="Hyperlinkki"/>
        </w:rPr>
        <w:t>Näöntarkkuus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vapaamuotoisena tekstinä</w:t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40"/>
      <w:bookmarkEnd w:id="541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0E36EB56" w14:textId="77777777" w:rsidTr="00595772">
        <w:tc>
          <w:tcPr>
            <w:tcW w:w="9360" w:type="dxa"/>
          </w:tcPr>
          <w:p w14:paraId="055AFA09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BEF0154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B12F178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C66F79" w14:textId="4DA88D6A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730450" w:rsidRPr="00730450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7AF377E" w14:textId="77777777" w:rsidR="00A52FF2" w:rsidRDefault="00A52FF2" w:rsidP="00A52FF2">
      <w:pPr>
        <w:pStyle w:val="Snt1"/>
      </w:pPr>
      <w:r>
        <w:t>3. PAKOLLINEN yksi [1..1] text</w:t>
      </w:r>
    </w:p>
    <w:p w14:paraId="27F0C20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A4F630C" w14:textId="56F8D0F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30450" w:rsidRPr="00730450">
        <w:t xml:space="preserve">Näöntarkkuus vapaamuotoisena tekstinä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3297B686" w14:textId="6C00DF6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142137E" w14:textId="35781D07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42" w:name="_Pintaväli_-_observation_2"/>
    <w:bookmarkEnd w:id="542"/>
    <w:p w14:paraId="5EF26FF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3" w:name="_Toc498613810"/>
      <w:bookmarkStart w:id="544" w:name="_Toc525564982"/>
      <w:r w:rsidR="00A52FF2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43"/>
      <w:bookmarkEnd w:id="544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36979085" w14:textId="77777777" w:rsidTr="00595772">
        <w:tc>
          <w:tcPr>
            <w:tcW w:w="9540" w:type="dxa"/>
          </w:tcPr>
          <w:p w14:paraId="15BE0A2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9013CF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0554CFB5" w14:textId="77777777" w:rsidR="00A52FF2" w:rsidRPr="0003454B" w:rsidRDefault="00A52FF2" w:rsidP="00A52FF2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B10EA0" w14:textId="2274D46B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8AC8A0" w14:textId="77777777" w:rsidR="00A52FF2" w:rsidRDefault="00A52FF2" w:rsidP="00A52FF2">
      <w:pPr>
        <w:pStyle w:val="Snt1"/>
      </w:pPr>
      <w:r>
        <w:t>3. PAKOLLINEN yksi [1..1] text</w:t>
      </w:r>
    </w:p>
    <w:p w14:paraId="073F53F5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23848977" w14:textId="00C97000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2E9A5B32" w14:textId="0797AB8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A95325" w14:textId="386A2080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A6D905C" w14:textId="53F5801C" w:rsidR="001B694B" w:rsidRDefault="001B694B" w:rsidP="00A52FF2">
      <w:pPr>
        <w:pStyle w:val="Snt1"/>
      </w:pPr>
    </w:p>
    <w:p w14:paraId="0C40874B" w14:textId="180B1204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545" w:name="_Lisätiedot_refraktiosta_-_2"/>
    <w:bookmarkEnd w:id="545"/>
    <w:p w14:paraId="64E7A54E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6" w:name="_Toc498613811"/>
      <w:bookmarkStart w:id="547" w:name="_Toc525564983"/>
      <w:r w:rsidR="00A52FF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46"/>
      <w:bookmarkEnd w:id="547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73CBE0C1" w14:textId="77777777" w:rsidTr="00595772">
        <w:tc>
          <w:tcPr>
            <w:tcW w:w="9540" w:type="dxa"/>
          </w:tcPr>
          <w:p w14:paraId="25BD8CB6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7A469E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0F41B00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FBCB5B9" w14:textId="4ADA60E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5947B89" w14:textId="77777777" w:rsidR="00A52FF2" w:rsidRDefault="00A52FF2" w:rsidP="00A52FF2">
      <w:pPr>
        <w:pStyle w:val="Snt1"/>
      </w:pPr>
      <w:r>
        <w:t>3. PAKOLLINEN yksi [1..1] text</w:t>
      </w:r>
    </w:p>
    <w:p w14:paraId="1C53FE07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D45226A" w14:textId="4B69B4D8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0462E79" w14:textId="1EE32C03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85686B" w14:textId="7FFF221A" w:rsidR="00A52FF2" w:rsidRDefault="00A52FF2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48" w:name="_Subjektiivinen_refraktio_"/>
    <w:bookmarkStart w:id="549" w:name="_Toc498613812"/>
    <w:bookmarkEnd w:id="548"/>
    <w:p w14:paraId="22AC5A06" w14:textId="5EF86333" w:rsidR="00DE3B81" w:rsidRDefault="00595772" w:rsidP="00DE3B81">
      <w:pPr>
        <w:pStyle w:val="Otsikko4"/>
      </w:pPr>
      <w:r>
        <w:fldChar w:fldCharType="begin"/>
      </w:r>
      <w:r>
        <w:instrText xml:space="preserve"> HYPERLINK  \l "_Taittovirheen_määritys_" </w:instrText>
      </w:r>
      <w:r>
        <w:fldChar w:fldCharType="separate"/>
      </w:r>
      <w:bookmarkStart w:id="550" w:name="_Toc525564984"/>
      <w:r w:rsidR="00DE3B81" w:rsidRPr="00595772">
        <w:rPr>
          <w:rStyle w:val="Hyperlinkki"/>
        </w:rPr>
        <w:t xml:space="preserve">Subjektiivinen refraktio </w:t>
      </w:r>
      <w:r>
        <w:fldChar w:fldCharType="end"/>
      </w:r>
      <w:r w:rsidR="00DE3B81">
        <w:t xml:space="preserve"> - organizer</w:t>
      </w:r>
      <w:bookmarkEnd w:id="549"/>
      <w:bookmarkEnd w:id="5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E51ACD" w14:paraId="1D00CF2B" w14:textId="77777777" w:rsidTr="00950704">
        <w:tc>
          <w:tcPr>
            <w:tcW w:w="9236" w:type="dxa"/>
          </w:tcPr>
          <w:p w14:paraId="3DAC7B3E" w14:textId="77777777" w:rsidR="00B35E38" w:rsidRPr="00B35E38" w:rsidRDefault="00B35E38" w:rsidP="00950704">
            <w:pPr>
              <w:rPr>
                <w:sz w:val="18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</w:tbl>
    <w:p w14:paraId="44389A85" w14:textId="77777777" w:rsidR="00B35E38" w:rsidRPr="00B35E38" w:rsidRDefault="00B35E38" w:rsidP="00B35E38">
      <w:pPr>
        <w:rPr>
          <w:lang w:val="en-US"/>
        </w:rPr>
      </w:pPr>
    </w:p>
    <w:p w14:paraId="49065FF6" w14:textId="77777777" w:rsidR="00DE3B81" w:rsidRPr="0003454B" w:rsidRDefault="00DE3B81" w:rsidP="00DE3B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E6A679C" w14:textId="769601B6" w:rsidR="00672B7D" w:rsidRDefault="00672B7D" w:rsidP="00DE3B81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8831426" w14:textId="73CC96BB" w:rsidR="00DE3B81" w:rsidRDefault="00627D51" w:rsidP="00DE3B81">
      <w:pPr>
        <w:pStyle w:val="Snt1"/>
      </w:pPr>
      <w:r>
        <w:t>3</w:t>
      </w:r>
      <w:r w:rsidR="00DE3B81" w:rsidRPr="00AE0334">
        <w:t xml:space="preserve">. PAKOLLINEN yksi [1..1] </w:t>
      </w:r>
      <w:r w:rsidR="00DE3B81" w:rsidRPr="0082643A">
        <w:t>code/@code="</w:t>
      </w:r>
      <w:r w:rsidR="00DE3B81">
        <w:t>350</w:t>
      </w:r>
      <w:r w:rsidR="00DE3B81" w:rsidRPr="0082643A">
        <w:t xml:space="preserve">" </w:t>
      </w:r>
      <w:r w:rsidR="00DE3B81">
        <w:t>Subjektiivinen refraktio</w:t>
      </w:r>
      <w:r w:rsidR="00DE3B81" w:rsidRPr="00FD3170">
        <w:t xml:space="preserve"> </w:t>
      </w:r>
      <w:r w:rsidR="00DE3B81">
        <w:t>(codeSystem</w:t>
      </w:r>
      <w:r w:rsidR="00DE3B8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7A8DCD4" w14:textId="3249BDC7" w:rsidR="00DE3B81" w:rsidRDefault="00627D51" w:rsidP="00DE3B81">
      <w:pPr>
        <w:pStyle w:val="Snt1"/>
      </w:pPr>
      <w:r>
        <w:t>4</w:t>
      </w:r>
      <w:r w:rsidR="00DE3B81">
        <w:t xml:space="preserve">. PAKOLLINEN </w:t>
      </w:r>
      <w:r w:rsidR="005E6042">
        <w:t>yksi [1..1] statusCode</w:t>
      </w:r>
      <w:r w:rsidR="00DE3B81">
        <w:t>/@code=”</w:t>
      </w:r>
      <w:r w:rsidR="00DE3B81" w:rsidRPr="00C61ED5">
        <w:t>completed</w:t>
      </w:r>
      <w:r w:rsidR="00DE3B81">
        <w:t>”</w:t>
      </w:r>
    </w:p>
    <w:p w14:paraId="542CA7DA" w14:textId="432C956A" w:rsidR="00DE3B81" w:rsidRPr="00125567" w:rsidRDefault="00627D51" w:rsidP="00DE3B81">
      <w:pPr>
        <w:pStyle w:val="Snt1"/>
      </w:pPr>
      <w:r>
        <w:t>5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030332E" w14:textId="69AF9590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1" w:history="1">
        <w:r w:rsidRPr="008F7205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64285582" w14:textId="0B0FA596" w:rsidR="00DE3B81" w:rsidRPr="00125567" w:rsidRDefault="00627D51" w:rsidP="00DE3B81">
      <w:pPr>
        <w:pStyle w:val="Snt1"/>
      </w:pPr>
      <w:r>
        <w:t>6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7A654858" w14:textId="43DC02B7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1" w:history="1">
        <w:r w:rsidRPr="008F7205">
          <w:rPr>
            <w:rStyle w:val="Hyperlinkki"/>
          </w:rPr>
          <w:t>Sylinterivoimakkuus</w:t>
        </w:r>
      </w:hyperlink>
      <w:r>
        <w:t xml:space="preserve"> (101) observation</w:t>
      </w:r>
    </w:p>
    <w:p w14:paraId="1A955C4B" w14:textId="38B29E75" w:rsidR="00DE3B81" w:rsidRPr="00125567" w:rsidRDefault="00627D51" w:rsidP="00DE3B81">
      <w:pPr>
        <w:pStyle w:val="Snt1"/>
      </w:pPr>
      <w:r>
        <w:t>7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6F027AB1" w14:textId="193BA6DB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1" w:history="1">
        <w:r w:rsidRPr="008F7205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4D29C326" w14:textId="237B2E69" w:rsidR="00DE3B81" w:rsidRPr="00125567" w:rsidRDefault="00627D51" w:rsidP="00DE3B81">
      <w:pPr>
        <w:pStyle w:val="Snt1"/>
      </w:pPr>
      <w:r>
        <w:t>8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630638B" w14:textId="56DFA4F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_1" w:history="1">
        <w:r w:rsidRPr="008F7205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1967A410" w14:textId="21B67301" w:rsidR="00DE3B81" w:rsidRPr="00125567" w:rsidRDefault="00627D51" w:rsidP="00DE3B81">
      <w:pPr>
        <w:pStyle w:val="Snt1"/>
      </w:pPr>
      <w:r>
        <w:t>9</w:t>
      </w:r>
      <w:r w:rsidR="00DE3B81" w:rsidRPr="00125567">
        <w:t xml:space="preserve">. VAPAAEHTOINEN </w:t>
      </w:r>
      <w:r w:rsidR="00DE3B81">
        <w:t>nolla tai yksi</w:t>
      </w:r>
      <w:r w:rsidR="00DE3B81" w:rsidRPr="00125567">
        <w:t xml:space="preserve"> [0..1] component</w:t>
      </w:r>
    </w:p>
    <w:p w14:paraId="380DC81D" w14:textId="2D9F3DBA" w:rsidR="00DE3B81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_1" w:history="1">
        <w:r w:rsidRPr="008F7205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03C2D343" w14:textId="3B51646B" w:rsidR="00DE3B81" w:rsidRPr="00125567" w:rsidRDefault="00DE3B81" w:rsidP="00DE3B81">
      <w:pPr>
        <w:pStyle w:val="Snt1"/>
      </w:pPr>
      <w:r>
        <w:t>1</w:t>
      </w:r>
      <w:r w:rsidR="00A90FCC">
        <w:t>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42F52D5" w14:textId="7AEFB5CE" w:rsidR="00DE3B81" w:rsidRPr="00AE0334" w:rsidRDefault="00DE3B81" w:rsidP="00DE3B81">
      <w:pPr>
        <w:pStyle w:val="Snt2"/>
      </w:pPr>
      <w:r w:rsidRPr="00AE0334">
        <w:lastRenderedPageBreak/>
        <w:t xml:space="preserve">a. </w:t>
      </w:r>
      <w:r>
        <w:t>PAKOLLINEN yksi [</w:t>
      </w:r>
      <w:r w:rsidRPr="00AE0334">
        <w:t xml:space="preserve">1..1] </w:t>
      </w:r>
      <w:hyperlink w:anchor="_Vertikaalisen_prismakorjauksen_määr_1" w:history="1">
        <w:r w:rsidRPr="00711CE4">
          <w:rPr>
            <w:rStyle w:val="Hyperlinkki"/>
          </w:rPr>
          <w:t>Vertikaalisen prismakorjauksen määrä</w:t>
        </w:r>
      </w:hyperlink>
      <w:r>
        <w:t xml:space="preserve"> (105) observation</w:t>
      </w:r>
    </w:p>
    <w:p w14:paraId="068996A4" w14:textId="3C8621E1" w:rsidR="00DE3B81" w:rsidRPr="00125567" w:rsidRDefault="00DE3B81" w:rsidP="00DE3B81">
      <w:pPr>
        <w:pStyle w:val="Snt1"/>
      </w:pPr>
      <w:r>
        <w:t>1</w:t>
      </w:r>
      <w:r w:rsidR="00A90FCC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64BC36" w14:textId="118C1A3D" w:rsidR="00DE3B81" w:rsidRDefault="00DE3B81" w:rsidP="00DE3B81">
      <w:pPr>
        <w:pStyle w:val="Snt2"/>
      </w:pPr>
      <w:r w:rsidRPr="00186C02">
        <w:t xml:space="preserve">a. PAKOLLINEN yksi [1..1] </w:t>
      </w:r>
      <w:hyperlink w:anchor="_Vertikaalisen_prismakorjauksen_kann_1" w:history="1">
        <w:r w:rsidRPr="00711CE4">
          <w:rPr>
            <w:rStyle w:val="Hyperlinkki"/>
          </w:rPr>
          <w:t>Vertikaalisen prismakorjauksen kannan suunta</w:t>
        </w:r>
      </w:hyperlink>
      <w:r w:rsidRPr="00186C02">
        <w:t xml:space="preserve"> (106) observation</w:t>
      </w:r>
    </w:p>
    <w:p w14:paraId="4634DA32" w14:textId="6FA66866" w:rsidR="00A90FCC" w:rsidRPr="00125567" w:rsidRDefault="00A90FCC" w:rsidP="00A90FCC">
      <w:pPr>
        <w:pStyle w:val="Snt1"/>
      </w:pPr>
      <w:r>
        <w:t>12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4A3862E" w14:textId="103B6B81" w:rsidR="00A90FCC" w:rsidRPr="00AE0334" w:rsidRDefault="00A90FCC" w:rsidP="00A90FCC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_1" w:history="1">
        <w:r>
          <w:rPr>
            <w:rStyle w:val="Hyperlinkki"/>
          </w:rPr>
          <w:t>P</w:t>
        </w:r>
        <w:r w:rsidRPr="00711CE4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0A49FD3D" w14:textId="04D8B9D0" w:rsidR="00730450" w:rsidRPr="00125567" w:rsidRDefault="00730450" w:rsidP="00730450">
      <w:pPr>
        <w:pStyle w:val="Snt1"/>
      </w:pPr>
      <w:r>
        <w:t>1</w:t>
      </w:r>
      <w:r w:rsidR="00627D51">
        <w:t>3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384D29E" w14:textId="6AAD64C9" w:rsidR="00730450" w:rsidRPr="00186C02" w:rsidRDefault="00730450" w:rsidP="00730450">
      <w:pPr>
        <w:pStyle w:val="Snt2"/>
      </w:pPr>
      <w:r w:rsidRPr="00186C02">
        <w:t xml:space="preserve">a. PAKOLLINEN yksi [1..1] </w:t>
      </w:r>
      <w:hyperlink w:anchor="_Vertikaalisen_prismakorjauksen_kann_2" w:history="1">
        <w:r w:rsidR="00A90FCC">
          <w:rPr>
            <w:rStyle w:val="Hyperlinkki"/>
          </w:rPr>
          <w:t>P</w:t>
        </w:r>
        <w:r w:rsidR="00A90FCC" w:rsidRPr="00711CE4">
          <w:rPr>
            <w:rStyle w:val="Hyperlinkki"/>
          </w:rPr>
          <w:t>rismakorjauksen kannan suunta asteina</w:t>
        </w:r>
      </w:hyperlink>
      <w:r w:rsidRPr="00186C02">
        <w:t xml:space="preserve"> (</w:t>
      </w:r>
      <w:r w:rsidR="00A90FCC">
        <w:t>115</w:t>
      </w:r>
      <w:r w:rsidRPr="00186C02">
        <w:t>) observation</w:t>
      </w:r>
    </w:p>
    <w:p w14:paraId="08D2E43E" w14:textId="77777777" w:rsidR="00A90FCC" w:rsidRDefault="00A90FCC" w:rsidP="00DE3B81">
      <w:pPr>
        <w:pStyle w:val="Snt1"/>
      </w:pPr>
    </w:p>
    <w:p w14:paraId="07436702" w14:textId="77777777" w:rsidR="00A90FCC" w:rsidRPr="0087303D" w:rsidRDefault="00A90FCC" w:rsidP="00A90FCC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Pr="0006179D">
        <w:t xml:space="preserve">Prismakorjauksen </w:t>
      </w:r>
      <w:r>
        <w:t>tiedot annetaan joko vaikutussuunnittain (103&amp;104, 105&amp;106) tai tarkkana asteena (114&amp;115)</w:t>
      </w:r>
    </w:p>
    <w:p w14:paraId="0F6938E3" w14:textId="77777777" w:rsidR="00A90FCC" w:rsidRDefault="00A90FCC" w:rsidP="00DE3B81">
      <w:pPr>
        <w:pStyle w:val="Snt1"/>
      </w:pPr>
    </w:p>
    <w:p w14:paraId="1E954B05" w14:textId="21AD4628" w:rsidR="00DE3B81" w:rsidRPr="00125567" w:rsidRDefault="00DE3B81" w:rsidP="00DE3B81">
      <w:pPr>
        <w:pStyle w:val="Snt1"/>
      </w:pPr>
      <w:r>
        <w:t>1</w:t>
      </w:r>
      <w:r w:rsidR="00627D51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06BCBC4" w14:textId="1021D3CA" w:rsidR="00DE3B81" w:rsidRPr="00186C02" w:rsidRDefault="00DE3B81" w:rsidP="00DE3B81">
      <w:pPr>
        <w:pStyle w:val="Snt2"/>
      </w:pPr>
      <w:r w:rsidRPr="00186C02">
        <w:t xml:space="preserve">a. PAKOLLINEN yksi [1..1] </w:t>
      </w:r>
      <w:hyperlink w:anchor="_Lukulisä_-_observation_1" w:history="1">
        <w:r w:rsidRPr="00711CE4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22750CF3" w14:textId="7AA7CA2E" w:rsidR="00DE3B81" w:rsidRPr="00125567" w:rsidRDefault="00DE3B81" w:rsidP="00DE3B81">
      <w:pPr>
        <w:pStyle w:val="Snt1"/>
      </w:pPr>
      <w:r>
        <w:t>1</w:t>
      </w:r>
      <w:r w:rsidR="00627D51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F7E8B95" w14:textId="0C6B101A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1" w:history="1">
        <w:r w:rsidRPr="00711CE4">
          <w:rPr>
            <w:rStyle w:val="Hyperlinkki"/>
          </w:rPr>
          <w:t>Näöntarkkuus kauas</w:t>
        </w:r>
      </w:hyperlink>
      <w:r>
        <w:t xml:space="preserve"> (108) observation</w:t>
      </w:r>
    </w:p>
    <w:p w14:paraId="34BDD402" w14:textId="00B5D8C1" w:rsidR="00DE3B81" w:rsidRPr="00125567" w:rsidRDefault="00DE3B81" w:rsidP="00DE3B81">
      <w:pPr>
        <w:pStyle w:val="Snt1"/>
      </w:pPr>
      <w:r>
        <w:t>1</w:t>
      </w:r>
      <w:r w:rsidR="00627D51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17B1462" w14:textId="1C19295F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1" w:history="1">
        <w:r w:rsidRPr="00711CE4">
          <w:rPr>
            <w:rStyle w:val="Hyperlinkki"/>
          </w:rPr>
          <w:t>Lähinäöntarkkuus</w:t>
        </w:r>
      </w:hyperlink>
      <w:r>
        <w:t xml:space="preserve"> (109) observation</w:t>
      </w:r>
    </w:p>
    <w:p w14:paraId="19C9F4A1" w14:textId="1DD44712" w:rsidR="00DE3B81" w:rsidRPr="00125567" w:rsidRDefault="00DE3B81" w:rsidP="00DE3B81">
      <w:pPr>
        <w:pStyle w:val="Snt1"/>
      </w:pPr>
      <w:r>
        <w:t>1</w:t>
      </w:r>
      <w:r w:rsidR="00627D51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3BA963B" w14:textId="23127392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_2" w:history="1">
        <w:r w:rsidRPr="00711CE4">
          <w:rPr>
            <w:rStyle w:val="Hyperlinkki"/>
          </w:rPr>
          <w:t>Näöntarkkuus</w:t>
        </w:r>
        <w:r w:rsidR="00711CE4" w:rsidRPr="00711CE4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58225C27" w14:textId="21FAEAD6" w:rsidR="00DE3B81" w:rsidRPr="00125567" w:rsidRDefault="00627D51" w:rsidP="00DE3B81">
      <w:pPr>
        <w:pStyle w:val="Snt1"/>
      </w:pPr>
      <w:r>
        <w:t>18.</w:t>
      </w:r>
      <w:r w:rsidR="00DE3B81" w:rsidRPr="00125567">
        <w:t xml:space="preserve"> VAPAAEHTOINEN </w:t>
      </w:r>
      <w:r w:rsidR="00DE3B81">
        <w:t>nolla tai yksi</w:t>
      </w:r>
      <w:r w:rsidR="00DE3B81" w:rsidRPr="00125567">
        <w:t xml:space="preserve"> [0..1] component</w:t>
      </w:r>
    </w:p>
    <w:p w14:paraId="393634C9" w14:textId="339CBDD1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1" w:history="1">
        <w:r w:rsidRPr="00711CE4">
          <w:rPr>
            <w:rStyle w:val="Hyperlinkki"/>
          </w:rPr>
          <w:t>Pintaväli</w:t>
        </w:r>
      </w:hyperlink>
      <w:r>
        <w:t xml:space="preserve"> (111) observation</w:t>
      </w:r>
    </w:p>
    <w:p w14:paraId="6F93DD15" w14:textId="4247A110" w:rsidR="00DE3B81" w:rsidRPr="00125567" w:rsidRDefault="00DE3B81" w:rsidP="00DE3B81">
      <w:pPr>
        <w:pStyle w:val="Snt1"/>
      </w:pPr>
      <w:r>
        <w:t>1</w:t>
      </w:r>
      <w:r w:rsidR="00627D51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32F7AD1A" w14:textId="0CA1833C" w:rsidR="00B147A9" w:rsidRDefault="00DE3B81" w:rsidP="00443F6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1" w:history="1">
        <w:r w:rsidRPr="00711CE4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551" w:name="_Sfäärinen_voimakkuus_-_1"/>
    <w:bookmarkEnd w:id="551"/>
    <w:p w14:paraId="42090C2A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2" w:name="_Toc498613813"/>
      <w:bookmarkStart w:id="553" w:name="_Toc525564985"/>
      <w:r w:rsidR="00F474D3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2"/>
      <w:bookmarkEnd w:id="553"/>
      <w:r w:rsidR="00F474D3">
        <w:t xml:space="preserve"> </w:t>
      </w:r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4431657A" w14:textId="77777777" w:rsidTr="00636962">
        <w:tc>
          <w:tcPr>
            <w:tcW w:w="9360" w:type="dxa"/>
          </w:tcPr>
          <w:p w14:paraId="702485E4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0ED7A8" w14:textId="77777777" w:rsidR="00F474D3" w:rsidRPr="00370659" w:rsidRDefault="00F474D3" w:rsidP="00F474D3">
      <w:pPr>
        <w:rPr>
          <w:lang w:val="en-US"/>
        </w:rPr>
      </w:pPr>
    </w:p>
    <w:p w14:paraId="727415C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756E81" w14:textId="2B3457C9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1D2FA5" w14:textId="77777777" w:rsidR="00F474D3" w:rsidRDefault="00F474D3" w:rsidP="00F474D3">
      <w:pPr>
        <w:pStyle w:val="Snt1"/>
      </w:pPr>
      <w:r>
        <w:t>3. PAKOLLINEN yksi [1..1] text</w:t>
      </w:r>
    </w:p>
    <w:p w14:paraId="18B98C2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143A63E" w14:textId="38CC570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3B4D50B8" w14:textId="6F1F4B76" w:rsidR="00F474D3" w:rsidRDefault="00F474D3" w:rsidP="00F474D3">
      <w:pPr>
        <w:pStyle w:val="Snt1"/>
      </w:pPr>
      <w:r>
        <w:t>5. PAKOLLINEN yksi [1..1</w:t>
      </w:r>
      <w:r w:rsidRPr="006D1B8A">
        <w:t xml:space="preserve">] methodCode </w:t>
      </w:r>
      <w:r w:rsidR="00964098" w:rsidRPr="00964098">
        <w:t xml:space="preserve">Menetelmä subjektiivisen refraktion tutkimuksessa </w:t>
      </w:r>
      <w:r w:rsidRPr="006D1B8A">
        <w:t>(3</w:t>
      </w:r>
      <w:r>
        <w:t>51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F547FC" w14:textId="35CB8544" w:rsidR="00F474D3" w:rsidRDefault="00F474D3" w:rsidP="00443F6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54" w:name="_Sylinterivoimakkuus_-_observation_1"/>
    <w:bookmarkEnd w:id="554"/>
    <w:p w14:paraId="55D77460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5" w:name="_Toc498613814"/>
      <w:bookmarkStart w:id="556" w:name="_Toc525564986"/>
      <w:r w:rsidR="00F474D3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5"/>
      <w:bookmarkEnd w:id="556"/>
      <w:r w:rsidR="00F474D3">
        <w:t xml:space="preserve"> </w:t>
      </w:r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0E5C81D" w14:textId="77777777" w:rsidTr="00636962">
        <w:tc>
          <w:tcPr>
            <w:tcW w:w="9630" w:type="dxa"/>
          </w:tcPr>
          <w:p w14:paraId="45985AF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A3ABDFB" w14:textId="77777777" w:rsidR="00F474D3" w:rsidRPr="00370659" w:rsidRDefault="00F474D3" w:rsidP="00F474D3">
      <w:pPr>
        <w:pStyle w:val="Eivli"/>
        <w:rPr>
          <w:rFonts w:ascii="Times New Roman" w:hAnsi="Times New Roman" w:cs="Times New Roman"/>
          <w:lang w:val="en-US"/>
        </w:rPr>
      </w:pPr>
    </w:p>
    <w:p w14:paraId="0A96F791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A42930" w14:textId="5BC459D1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CCFEC7" w14:textId="77777777" w:rsidR="00F474D3" w:rsidRDefault="00F474D3" w:rsidP="00F474D3">
      <w:pPr>
        <w:pStyle w:val="Snt1"/>
      </w:pPr>
      <w:r>
        <w:t>3. PAKOLLINEN yksi [1..1] text</w:t>
      </w:r>
    </w:p>
    <w:p w14:paraId="7356DC7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551966" w14:textId="5060D0DC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69BC393D" w14:textId="2E2C30B4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4ECDB88" w14:textId="15F35E5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57" w:name="_Sylinterilinssin_akselisuunta_-_1"/>
    <w:bookmarkEnd w:id="557"/>
    <w:p w14:paraId="3DAEF2B5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8" w:name="_Toc498613815"/>
      <w:bookmarkStart w:id="559" w:name="_Toc525564987"/>
      <w:r w:rsidR="00F474D3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8"/>
      <w:bookmarkEnd w:id="55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BED182C" w14:textId="77777777" w:rsidTr="00636962">
        <w:tc>
          <w:tcPr>
            <w:tcW w:w="9360" w:type="dxa"/>
          </w:tcPr>
          <w:p w14:paraId="7BA1DEC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C4FE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D5F2056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841F5" w14:textId="2D39738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BB72F1D" w14:textId="77777777" w:rsidR="00F474D3" w:rsidRDefault="00F474D3" w:rsidP="00F474D3">
      <w:pPr>
        <w:pStyle w:val="Snt1"/>
      </w:pPr>
      <w:r>
        <w:t>3. PAKOLLINEN yksi [1..1] text</w:t>
      </w:r>
    </w:p>
    <w:p w14:paraId="6D9766F1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4550BAF" w14:textId="5ED3762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2DAE1437" w14:textId="4C1EB54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A4A3B14" w14:textId="07AAAA5D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60" w:name="_Horisontaalisen_prismakorjauksen_mä_1"/>
    <w:bookmarkEnd w:id="560"/>
    <w:p w14:paraId="5CC9317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61" w:name="_Toc498613816"/>
      <w:bookmarkStart w:id="562" w:name="_Toc525564988"/>
      <w:r w:rsidR="00F474D3">
        <w:rPr>
          <w:rStyle w:val="Hyperlinkki"/>
        </w:rPr>
        <w:t>H</w:t>
      </w:r>
      <w:r w:rsidR="00F474D3" w:rsidRPr="00E10866">
        <w:rPr>
          <w:rStyle w:val="Hyperlinkki"/>
        </w:rPr>
        <w:t>orisontaalisen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61"/>
      <w:bookmarkEnd w:id="56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62E2E19" w14:textId="77777777" w:rsidTr="00636962">
        <w:tc>
          <w:tcPr>
            <w:tcW w:w="9450" w:type="dxa"/>
          </w:tcPr>
          <w:p w14:paraId="2D7BEC8A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AB1EE5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3CCF84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5E9C42" w14:textId="7169862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D9D543D" w14:textId="77777777" w:rsidR="00F474D3" w:rsidRDefault="00F474D3" w:rsidP="00F474D3">
      <w:pPr>
        <w:pStyle w:val="Snt1"/>
      </w:pPr>
      <w:r>
        <w:t>3. PAKOLLINEN yksi [1..1] text</w:t>
      </w:r>
    </w:p>
    <w:p w14:paraId="67B56DD7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643CE76" w14:textId="3E248A1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2545A49" w14:textId="200BAE55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187F0E" w14:textId="3E203943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416B6F13" w14:textId="77777777" w:rsidR="00A90FCC" w:rsidRDefault="00A90FCC" w:rsidP="00F474D3">
      <w:pPr>
        <w:pStyle w:val="Snt1"/>
        <w:rPr>
          <w:b/>
        </w:rPr>
      </w:pPr>
    </w:p>
    <w:p w14:paraId="75418D6A" w14:textId="20F62F33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63" w:name="_Horisontaalisen_prismakorjauksen_ka_1"/>
    <w:bookmarkEnd w:id="563"/>
    <w:p w14:paraId="1BCF2271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64" w:name="_Toc498613817"/>
      <w:bookmarkStart w:id="565" w:name="_Toc525564989"/>
      <w:r w:rsidR="00F474D3" w:rsidRPr="00E10866">
        <w:rPr>
          <w:rStyle w:val="Hyperlinkki"/>
        </w:rPr>
        <w:t>Horisontaalisen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64"/>
      <w:bookmarkEnd w:id="56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7B5ED0B1" w14:textId="77777777" w:rsidTr="00636962">
        <w:tc>
          <w:tcPr>
            <w:tcW w:w="9540" w:type="dxa"/>
          </w:tcPr>
          <w:p w14:paraId="7469012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F792316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5440EE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FBD2BC" w14:textId="1AD34F7F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DD05FF3" w14:textId="77777777" w:rsidR="00F474D3" w:rsidRDefault="00F474D3" w:rsidP="00F474D3">
      <w:pPr>
        <w:pStyle w:val="Snt1"/>
      </w:pPr>
      <w:r>
        <w:t>3. PAKOLLINEN yksi [1..1] text</w:t>
      </w:r>
    </w:p>
    <w:p w14:paraId="5DFDA53F" w14:textId="77777777" w:rsidR="00F474D3" w:rsidRDefault="00F474D3" w:rsidP="00F474D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66B95606" w14:textId="3101E82B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6F2612D9" w14:textId="2A44D8F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2ADF38A" w14:textId="61399C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7A30AA85" w14:textId="2CFA2FC3" w:rsidR="00457385" w:rsidRDefault="00457385" w:rsidP="00F474D3">
      <w:pPr>
        <w:pStyle w:val="Snt1"/>
      </w:pPr>
    </w:p>
    <w:p w14:paraId="1507059D" w14:textId="1F7D7CFD" w:rsidR="00457385" w:rsidRDefault="00457385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66" w:name="_Horisontaalisen_prismakorjauksen_ka_2"/>
    <w:bookmarkStart w:id="567" w:name="_Toc508731795"/>
    <w:bookmarkStart w:id="568" w:name="_Toc509932690"/>
    <w:bookmarkStart w:id="569" w:name="_Toc508731798"/>
    <w:bookmarkStart w:id="570" w:name="_Toc509932693"/>
    <w:bookmarkStart w:id="571" w:name="_Toc508731799"/>
    <w:bookmarkStart w:id="572" w:name="_Toc509932694"/>
    <w:bookmarkStart w:id="573" w:name="_Toc508731800"/>
    <w:bookmarkStart w:id="574" w:name="_Toc509932695"/>
    <w:bookmarkStart w:id="575" w:name="_Toc508731801"/>
    <w:bookmarkStart w:id="576" w:name="_Toc509932696"/>
    <w:bookmarkStart w:id="577" w:name="_Toc508731802"/>
    <w:bookmarkStart w:id="578" w:name="_Toc509932697"/>
    <w:bookmarkStart w:id="579" w:name="_Toc508731803"/>
    <w:bookmarkStart w:id="580" w:name="_Toc509932698"/>
    <w:bookmarkStart w:id="581" w:name="_Toc508731804"/>
    <w:bookmarkStart w:id="582" w:name="_Toc509932699"/>
    <w:bookmarkStart w:id="583" w:name="_Toc508731805"/>
    <w:bookmarkStart w:id="584" w:name="_Toc509932700"/>
    <w:bookmarkStart w:id="585" w:name="_Toc508731806"/>
    <w:bookmarkStart w:id="586" w:name="_Toc509932701"/>
    <w:bookmarkStart w:id="587" w:name="_Vertikaalisen_prismakorjauksen_määr_1"/>
    <w:bookmarkEnd w:id="566"/>
    <w:bookmarkEnd w:id="567"/>
    <w:bookmarkEnd w:id="568"/>
    <w:bookmarkEnd w:id="569"/>
    <w:bookmarkEnd w:id="570"/>
    <w:bookmarkEnd w:id="571"/>
    <w:bookmarkEnd w:id="572"/>
    <w:bookmarkEnd w:id="573"/>
    <w:bookmarkEnd w:id="574"/>
    <w:bookmarkEnd w:id="575"/>
    <w:bookmarkEnd w:id="576"/>
    <w:bookmarkEnd w:id="577"/>
    <w:bookmarkEnd w:id="578"/>
    <w:bookmarkEnd w:id="579"/>
    <w:bookmarkEnd w:id="580"/>
    <w:bookmarkEnd w:id="581"/>
    <w:bookmarkEnd w:id="582"/>
    <w:bookmarkEnd w:id="583"/>
    <w:bookmarkEnd w:id="584"/>
    <w:bookmarkEnd w:id="585"/>
    <w:bookmarkEnd w:id="586"/>
    <w:bookmarkEnd w:id="587"/>
    <w:p w14:paraId="0664AD68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8" w:name="_Toc498613818"/>
      <w:bookmarkStart w:id="589" w:name="_Toc525564990"/>
      <w:r w:rsidR="00F474D3" w:rsidRPr="00E10866">
        <w:rPr>
          <w:rStyle w:val="Hyperlinkki"/>
        </w:rPr>
        <w:t>Verti</w:t>
      </w:r>
      <w:r w:rsidR="00F474D3">
        <w:rPr>
          <w:rStyle w:val="Hyperlinkki"/>
        </w:rPr>
        <w:t>kaalisen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88"/>
      <w:bookmarkEnd w:id="589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1556945D" w14:textId="77777777" w:rsidTr="00636962">
        <w:tc>
          <w:tcPr>
            <w:tcW w:w="9540" w:type="dxa"/>
          </w:tcPr>
          <w:p w14:paraId="5F5D321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58673A0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020E91AD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F75771" w14:textId="1B4A88D3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2E2495E" w14:textId="77777777" w:rsidR="00F474D3" w:rsidRDefault="00F474D3" w:rsidP="00F474D3">
      <w:pPr>
        <w:pStyle w:val="Snt1"/>
      </w:pPr>
      <w:r>
        <w:t>3. PAKOLLINEN yksi [1..1] text</w:t>
      </w:r>
    </w:p>
    <w:p w14:paraId="7E25784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E83FDE0" w14:textId="5F05730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28AF82AC" w14:textId="1427294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034C38B" w14:textId="432CBE97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269886A7" w14:textId="477EFC94" w:rsidR="00A90FCC" w:rsidRDefault="00A90FCC" w:rsidP="00F474D3">
      <w:pPr>
        <w:pStyle w:val="Snt1"/>
      </w:pPr>
    </w:p>
    <w:p w14:paraId="6DAC89B6" w14:textId="2C30B800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90" w:name="_Vertikaalisen_prismakorjauksen_kann_1"/>
    <w:bookmarkEnd w:id="590"/>
    <w:p w14:paraId="333E9B2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1" w:name="_Toc498613819"/>
      <w:bookmarkStart w:id="592" w:name="_Toc525564991"/>
      <w:r w:rsidR="00F474D3" w:rsidRPr="00E10866">
        <w:rPr>
          <w:rStyle w:val="Hyperlinkki"/>
        </w:rPr>
        <w:t>Vertikaalisen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1"/>
      <w:bookmarkEnd w:id="592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3D95D952" w14:textId="77777777" w:rsidTr="00636962">
        <w:tc>
          <w:tcPr>
            <w:tcW w:w="9540" w:type="dxa"/>
          </w:tcPr>
          <w:p w14:paraId="03D2806F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8BF0511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33234B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1C4A23" w14:textId="6F1AE56D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054E067" w14:textId="77777777" w:rsidR="00F474D3" w:rsidRDefault="00F474D3" w:rsidP="00F474D3">
      <w:pPr>
        <w:pStyle w:val="Snt1"/>
      </w:pPr>
      <w:r>
        <w:t>3. PAKOLLINEN yksi [1..1] text</w:t>
      </w:r>
    </w:p>
    <w:p w14:paraId="1331B86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57BC086" w14:textId="3FA36F2F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2795B99C" w14:textId="72DA8712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FE62ED" w14:textId="457654FF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7A7845D" w14:textId="24505B8C" w:rsidR="00A95271" w:rsidRDefault="00A95271" w:rsidP="00F474D3">
      <w:pPr>
        <w:pStyle w:val="Snt1"/>
      </w:pPr>
    </w:p>
    <w:p w14:paraId="39D4C74D" w14:textId="640F936B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93" w:name="_Prismakorjauksen_määrä_-_1"/>
    <w:bookmarkEnd w:id="593"/>
    <w:p w14:paraId="62A423DD" w14:textId="7F910DCC" w:rsidR="00A90FCC" w:rsidRPr="00815A0E" w:rsidRDefault="00A90FCC" w:rsidP="00A90FCC">
      <w:pPr>
        <w:pStyle w:val="Otsikko5"/>
      </w:pPr>
      <w:r>
        <w:lastRenderedPageBreak/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4" w:name="_Toc525564992"/>
      <w:r>
        <w:rPr>
          <w:rStyle w:val="Hyperlinkki"/>
        </w:rPr>
        <w:t>Prismakorjauksen määrä</w:t>
      </w:r>
      <w:r>
        <w:rPr>
          <w:rStyle w:val="Hyperlinkki"/>
        </w:rP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594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90FCC" w:rsidRPr="00E51ACD" w14:paraId="0DE8F22B" w14:textId="77777777" w:rsidTr="001841E2">
        <w:tc>
          <w:tcPr>
            <w:tcW w:w="9540" w:type="dxa"/>
          </w:tcPr>
          <w:p w14:paraId="4E00C095" w14:textId="77777777" w:rsidR="00A90FCC" w:rsidRPr="00A878B7" w:rsidRDefault="00A90FCC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C9F0D86" w14:textId="77777777" w:rsidR="00A90FCC" w:rsidRPr="00370659" w:rsidRDefault="00A90FCC" w:rsidP="00A90FCC">
      <w:pPr>
        <w:pStyle w:val="Snt1"/>
        <w:ind w:left="0" w:firstLine="0"/>
        <w:rPr>
          <w:lang w:val="en-US"/>
        </w:rPr>
      </w:pPr>
    </w:p>
    <w:p w14:paraId="3CD6A678" w14:textId="77777777" w:rsidR="00A90FCC" w:rsidRPr="0003454B" w:rsidRDefault="00A90FCC" w:rsidP="00A90FC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1BD2CCD" w14:textId="4172AF69" w:rsidR="00A90FCC" w:rsidRPr="00AE0334" w:rsidRDefault="00A90FCC" w:rsidP="00A90FC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>1.2.246.537.6.891 Optometria/Tietosisältö - Refraktio)</w:t>
      </w:r>
    </w:p>
    <w:p w14:paraId="216C7AD5" w14:textId="77777777" w:rsidR="00A90FCC" w:rsidRDefault="00A90FCC" w:rsidP="00A90FCC">
      <w:pPr>
        <w:pStyle w:val="Snt1"/>
      </w:pPr>
      <w:r>
        <w:t>3. PAKOLLINEN yksi [1..1] text</w:t>
      </w:r>
    </w:p>
    <w:p w14:paraId="59B1065C" w14:textId="77777777" w:rsidR="00A90FCC" w:rsidRDefault="00A90FCC" w:rsidP="00A90FCC">
      <w:pPr>
        <w:pStyle w:val="Snt2"/>
      </w:pPr>
      <w:r>
        <w:t>a. PAKOLLINEN yksi [1..1] reference/@value, viitattavan näyttömuoto-osion xml-ID annetaan II-tietotyypillä</w:t>
      </w:r>
    </w:p>
    <w:p w14:paraId="774DCE1C" w14:textId="31927009" w:rsidR="00A90FCC" w:rsidRPr="000B1BE8" w:rsidRDefault="00A90FCC" w:rsidP="00A90FCC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EE90E71" w14:textId="77777777" w:rsidR="00A90FCC" w:rsidRDefault="00A90FCC" w:rsidP="00A90FCC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DBF212" w14:textId="77777777" w:rsidR="00A90FCC" w:rsidRDefault="00A90FCC" w:rsidP="00A90FC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5235E914" w14:textId="77777777" w:rsidR="00A90FCC" w:rsidRDefault="00A90FCC" w:rsidP="00A90FCC">
      <w:pPr>
        <w:pStyle w:val="Snt1"/>
      </w:pPr>
    </w:p>
    <w:p w14:paraId="793B72A3" w14:textId="7B2FFA12" w:rsidR="00A90FCC" w:rsidRDefault="00A90FCC" w:rsidP="00A90FCC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>prismakorjauksen tiedot annetaan vaikutussuunnittain (103&amp;104, 105&amp;106)</w:t>
      </w:r>
    </w:p>
    <w:bookmarkStart w:id="595" w:name="_Toc508731810"/>
    <w:bookmarkStart w:id="596" w:name="_Toc509932705"/>
    <w:bookmarkStart w:id="597" w:name="_Vertikaalisen_prismakorjauksen_kann_2"/>
    <w:bookmarkEnd w:id="595"/>
    <w:bookmarkEnd w:id="596"/>
    <w:bookmarkEnd w:id="597"/>
    <w:p w14:paraId="04E69279" w14:textId="57F67CF5" w:rsidR="00730450" w:rsidRPr="00815A0E" w:rsidRDefault="00A90FCC" w:rsidP="00730450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8" w:name="_Toc525564993"/>
      <w:r>
        <w:rPr>
          <w:rStyle w:val="Hyperlinkki"/>
        </w:rPr>
        <w:t>P</w:t>
      </w:r>
      <w:r w:rsidRPr="00E10866">
        <w:rPr>
          <w:rStyle w:val="Hyperlinkki"/>
        </w:rPr>
        <w:t>rismakorjauksen kannan suunta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asteina</w:t>
      </w:r>
      <w:r w:rsidR="00730450" w:rsidRPr="00487841">
        <w:t xml:space="preserve"> </w:t>
      </w:r>
      <w:r w:rsidR="00730450">
        <w:t xml:space="preserve">- </w:t>
      </w:r>
      <w:r w:rsidR="00730450" w:rsidRPr="00487841">
        <w:t>observation</w:t>
      </w:r>
      <w:bookmarkEnd w:id="598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730450" w:rsidRPr="00E51ACD" w14:paraId="0A11F361" w14:textId="77777777" w:rsidTr="00636962">
        <w:tc>
          <w:tcPr>
            <w:tcW w:w="9630" w:type="dxa"/>
          </w:tcPr>
          <w:p w14:paraId="1C8DE189" w14:textId="77777777" w:rsidR="00730450" w:rsidRPr="00A878B7" w:rsidRDefault="00730450" w:rsidP="00E02C3B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DB282F6" w14:textId="77777777" w:rsidR="00730450" w:rsidRPr="00370659" w:rsidRDefault="00730450" w:rsidP="00730450">
      <w:pPr>
        <w:pStyle w:val="Snt1"/>
        <w:ind w:left="0" w:firstLine="0"/>
        <w:rPr>
          <w:lang w:val="en-US"/>
        </w:rPr>
      </w:pPr>
    </w:p>
    <w:p w14:paraId="74571671" w14:textId="77777777" w:rsidR="00730450" w:rsidRPr="0003454B" w:rsidRDefault="00730450" w:rsidP="0073045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04EFA6" w14:textId="36C586D2" w:rsidR="00730450" w:rsidRPr="00AE0334" w:rsidRDefault="00730450" w:rsidP="0073045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90FCC">
        <w:t>115</w:t>
      </w:r>
      <w:r w:rsidRPr="00AE0334">
        <w:t>"</w:t>
      </w:r>
      <w:r>
        <w:t xml:space="preserve"> </w:t>
      </w:r>
      <w:r w:rsidR="00A90FCC">
        <w:t>P</w:t>
      </w:r>
      <w:r w:rsidRPr="00812F1C">
        <w:t>rismakorjauksen kannan suunta</w:t>
      </w:r>
      <w:r>
        <w:t xml:space="preserve"> asteina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746AA438" w14:textId="77777777" w:rsidR="00730450" w:rsidRDefault="00730450" w:rsidP="00730450">
      <w:pPr>
        <w:pStyle w:val="Snt1"/>
      </w:pPr>
      <w:r>
        <w:t>3. PAKOLLINEN yksi [1..1] text</w:t>
      </w:r>
    </w:p>
    <w:p w14:paraId="3A2AEE48" w14:textId="77777777" w:rsidR="00730450" w:rsidRDefault="00730450" w:rsidP="00730450">
      <w:pPr>
        <w:pStyle w:val="Snt2"/>
      </w:pPr>
      <w:r>
        <w:t>a. PAKOLLINEN yksi [1..1] reference/@value, viitattavan näyttömuoto-osion xml-ID annetaan II-tietotyypillä</w:t>
      </w:r>
    </w:p>
    <w:p w14:paraId="1C041667" w14:textId="61CBE4EF" w:rsidR="00730450" w:rsidRPr="000B1BE8" w:rsidRDefault="00730450" w:rsidP="0073045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A90FCC">
        <w:t>P</w:t>
      </w:r>
      <w:r w:rsidR="001E1FED">
        <w:t>rismakorjauksen kannan suunta asteina (</w:t>
      </w:r>
      <w:r w:rsidR="00A90FCC">
        <w:t>115</w:t>
      </w:r>
      <w:r w:rsidR="001E1FED">
        <w:t xml:space="preserve">), </w:t>
      </w:r>
      <w:r w:rsidR="00C93E49">
        <w:t>arvo annetaan</w:t>
      </w:r>
      <w:r w:rsidR="001E1FED">
        <w:t xml:space="preserve"> PQ-tietotyypillä, yksikkö deg (aste)</w:t>
      </w:r>
    </w:p>
    <w:p w14:paraId="63DC2384" w14:textId="77777777" w:rsidR="00730450" w:rsidRDefault="00730450" w:rsidP="00730450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789DD13" w14:textId="16E873BA" w:rsidR="00730450" w:rsidRDefault="00730450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EAC6236" w14:textId="3C0F8DAA" w:rsidR="00A95271" w:rsidRDefault="00A95271" w:rsidP="00F474D3">
      <w:pPr>
        <w:pStyle w:val="Snt1"/>
      </w:pPr>
    </w:p>
    <w:p w14:paraId="3BBA8A46" w14:textId="6CFC708F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>prismakorjauksen tiedot annetaan vaikutussuunnittain (103&amp;104, 105&amp;106)</w:t>
      </w:r>
    </w:p>
    <w:bookmarkStart w:id="599" w:name="_Lukulisä_-_observation_1"/>
    <w:bookmarkEnd w:id="599"/>
    <w:p w14:paraId="7B25DBFC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0" w:name="_Toc498613820"/>
      <w:bookmarkStart w:id="601" w:name="_Toc525564994"/>
      <w:r w:rsidR="00F474D3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0"/>
      <w:bookmarkEnd w:id="601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E281F2C" w14:textId="77777777" w:rsidTr="00636962">
        <w:tc>
          <w:tcPr>
            <w:tcW w:w="9630" w:type="dxa"/>
          </w:tcPr>
          <w:p w14:paraId="76755418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40979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D04C6C3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49FC2F" w14:textId="661A831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05C6CA4" w14:textId="77777777" w:rsidR="00F474D3" w:rsidRDefault="00F474D3" w:rsidP="00F474D3">
      <w:pPr>
        <w:pStyle w:val="Snt1"/>
      </w:pPr>
      <w:r>
        <w:t>3. PAKOLLINEN yksi [1..1] text</w:t>
      </w:r>
    </w:p>
    <w:p w14:paraId="04C0BA0E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0AE62D4" w14:textId="3C16D369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6D12649C" w14:textId="3578ECC8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5AAAFC7" w14:textId="0A1E13B2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3EE6402C" w14:textId="473F89EC" w:rsidR="001B694B" w:rsidRDefault="001B694B" w:rsidP="00F474D3">
      <w:pPr>
        <w:pStyle w:val="Snt1"/>
      </w:pPr>
    </w:p>
    <w:p w14:paraId="6B9AF53A" w14:textId="4EAF3A9C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602" w:name="_Näöntarkkuus_kauas_-_1"/>
    <w:bookmarkEnd w:id="602"/>
    <w:p w14:paraId="30264FEB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3" w:name="_Toc498613821"/>
      <w:bookmarkStart w:id="604" w:name="_Toc525564995"/>
      <w:r w:rsidR="00F474D3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3"/>
      <w:bookmarkEnd w:id="604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2275BFF3" w14:textId="77777777" w:rsidTr="00636962">
        <w:tc>
          <w:tcPr>
            <w:tcW w:w="9360" w:type="dxa"/>
          </w:tcPr>
          <w:p w14:paraId="48D4B02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A519E94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483D4A5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58C1E4" w14:textId="52B93DBB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2133812" w14:textId="77777777" w:rsidR="00F474D3" w:rsidRDefault="00F474D3" w:rsidP="00F474D3">
      <w:pPr>
        <w:pStyle w:val="Snt1"/>
      </w:pPr>
      <w:r>
        <w:t>3. PAKOLLINEN yksi [1..1] text</w:t>
      </w:r>
    </w:p>
    <w:p w14:paraId="465AE846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88DA830" w14:textId="460F9D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D79FC59" w14:textId="0AC5022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BD2C40A" w14:textId="53CFA4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05" w:name="_Lähinäöntarkkuus_-_observation_1"/>
    <w:bookmarkEnd w:id="605"/>
    <w:p w14:paraId="4FB7881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6" w:name="_Toc498613822"/>
      <w:bookmarkStart w:id="607" w:name="_Toc525564996"/>
      <w:r w:rsidR="00F474D3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6"/>
      <w:bookmarkEnd w:id="60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56DE2DC0" w14:textId="77777777" w:rsidTr="00636962">
        <w:tc>
          <w:tcPr>
            <w:tcW w:w="9360" w:type="dxa"/>
          </w:tcPr>
          <w:p w14:paraId="4EEC35F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48DF8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7DEAEA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A9F8C2" w14:textId="601F6E8C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5B91E17" w14:textId="77777777" w:rsidR="00F474D3" w:rsidRDefault="00F474D3" w:rsidP="00F474D3">
      <w:pPr>
        <w:pStyle w:val="Snt1"/>
      </w:pPr>
      <w:r>
        <w:t>3. PAKOLLINEN yksi [1..1] text</w:t>
      </w:r>
    </w:p>
    <w:p w14:paraId="09C43CB0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858E7BB" w14:textId="3EE9175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15BEC8D4" w14:textId="6EE8EDA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32B22F7" w14:textId="635075A8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15A4B5C3" w14:textId="77777777" w:rsidR="001B694B" w:rsidRDefault="001B694B" w:rsidP="001B694B">
      <w:pPr>
        <w:pStyle w:val="Snt1"/>
        <w:rPr>
          <w:b/>
        </w:rPr>
      </w:pPr>
    </w:p>
    <w:p w14:paraId="20BE90A4" w14:textId="1EE54253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608" w:name="_Näöntarkkuus_vapaamuotoisena_teksti_2"/>
    <w:bookmarkStart w:id="609" w:name="_Toc498613823"/>
    <w:bookmarkEnd w:id="608"/>
    <w:p w14:paraId="38E92F2E" w14:textId="39249E5A" w:rsidR="00F474D3" w:rsidRPr="00815A0E" w:rsidRDefault="001B694B" w:rsidP="00730450">
      <w:pPr>
        <w:pStyle w:val="Otsikko5"/>
      </w:pPr>
      <w:r>
        <w:fldChar w:fldCharType="begin"/>
      </w:r>
      <w:r>
        <w:instrText xml:space="preserve"> HYPERLINK  \l "_Subjektiivinen_refraktio_" </w:instrText>
      </w:r>
      <w:r>
        <w:fldChar w:fldCharType="separate"/>
      </w:r>
      <w:bookmarkStart w:id="610" w:name="_Toc525564997"/>
      <w:r w:rsidR="00730450" w:rsidRPr="001B694B">
        <w:rPr>
          <w:rStyle w:val="Hyperlinkki"/>
        </w:rPr>
        <w:t>Näöntarkkuus vapaamuotoisena tekstinä</w:t>
      </w:r>
      <w: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9"/>
      <w:bookmarkEnd w:id="61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4417A4C1" w14:textId="77777777" w:rsidTr="00636962">
        <w:tc>
          <w:tcPr>
            <w:tcW w:w="9450" w:type="dxa"/>
          </w:tcPr>
          <w:p w14:paraId="64C3BC3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A184AB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0F8319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9259A5" w14:textId="0FD74506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586045B" w14:textId="77777777" w:rsidR="00F474D3" w:rsidRDefault="00F474D3" w:rsidP="00F474D3">
      <w:pPr>
        <w:pStyle w:val="Snt1"/>
      </w:pPr>
      <w:r>
        <w:lastRenderedPageBreak/>
        <w:t>3. PAKOLLINEN yksi [1..1] text</w:t>
      </w:r>
    </w:p>
    <w:p w14:paraId="5161E2C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347118A" w14:textId="4DB1617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681454">
        <w:t>ST</w:t>
      </w:r>
      <w:r>
        <w:t>-tietotyy</w:t>
      </w:r>
      <w:r w:rsidRPr="0003454B">
        <w:t>pillä</w:t>
      </w:r>
    </w:p>
    <w:p w14:paraId="4878BC04" w14:textId="4488D60E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AD1B9F9" w14:textId="60CF52EC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11" w:name="_Pintaväli_-_observation_1"/>
    <w:bookmarkEnd w:id="611"/>
    <w:p w14:paraId="3AD85B1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12" w:name="_Toc498613824"/>
      <w:bookmarkStart w:id="613" w:name="_Toc525564998"/>
      <w:r w:rsidR="00F474D3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12"/>
      <w:bookmarkEnd w:id="61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3E5F51AB" w14:textId="77777777" w:rsidTr="00636962">
        <w:tc>
          <w:tcPr>
            <w:tcW w:w="9450" w:type="dxa"/>
          </w:tcPr>
          <w:p w14:paraId="192BBF87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9CCECB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A29314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8F15B9A" w14:textId="28F523E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E540E2B" w14:textId="77777777" w:rsidR="00F474D3" w:rsidRDefault="00F474D3" w:rsidP="00F474D3">
      <w:pPr>
        <w:pStyle w:val="Snt1"/>
      </w:pPr>
      <w:r>
        <w:t>3. PAKOLLINEN yksi [1..1] text</w:t>
      </w:r>
    </w:p>
    <w:p w14:paraId="59B05EC3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5E304231" w14:textId="5849E913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7C684C74" w14:textId="687123C4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4A0B9B" w14:textId="270BA2E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0A603E25" w14:textId="77777777" w:rsidR="001B694B" w:rsidRDefault="001B694B" w:rsidP="001B694B">
      <w:pPr>
        <w:pStyle w:val="Snt1"/>
        <w:rPr>
          <w:b/>
        </w:rPr>
      </w:pPr>
    </w:p>
    <w:p w14:paraId="4B39D84F" w14:textId="2999BFCF" w:rsidR="001B694B" w:rsidRDefault="001B694B" w:rsidP="001B694B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614" w:name="_Toc508731817"/>
    <w:bookmarkStart w:id="615" w:name="_Toc509932712"/>
    <w:bookmarkStart w:id="616" w:name="_Lisätiedot_refraktiosta_-_1"/>
    <w:bookmarkEnd w:id="614"/>
    <w:bookmarkEnd w:id="615"/>
    <w:bookmarkEnd w:id="616"/>
    <w:p w14:paraId="5BAC10C0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17" w:name="_Toc498613825"/>
      <w:bookmarkStart w:id="618" w:name="_Toc525564999"/>
      <w:r w:rsidR="00F474D3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17"/>
      <w:bookmarkEnd w:id="61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189F6736" w14:textId="77777777" w:rsidTr="00636962">
        <w:tc>
          <w:tcPr>
            <w:tcW w:w="9360" w:type="dxa"/>
          </w:tcPr>
          <w:p w14:paraId="730B6E9D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4744E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72C2EC8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0BA412" w14:textId="51847A97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A21237" w14:textId="77777777" w:rsidR="00F474D3" w:rsidRDefault="00F474D3" w:rsidP="00F474D3">
      <w:pPr>
        <w:pStyle w:val="Snt1"/>
      </w:pPr>
      <w:r>
        <w:t>3. PAKOLLINEN yksi [1..1] text</w:t>
      </w:r>
    </w:p>
    <w:p w14:paraId="46A1B35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46A68B3" w14:textId="111430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13F6F2C" w14:textId="33548B9A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AF4E5A6" w14:textId="04D4FBB5" w:rsidR="00F474D3" w:rsidRDefault="00F474D3" w:rsidP="00AC4E0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19" w:name="_Hoidon_syy_ja_1"/>
    <w:bookmarkStart w:id="620" w:name="_Toimenpiteet"/>
    <w:bookmarkEnd w:id="619"/>
    <w:bookmarkEnd w:id="620"/>
    <w:p w14:paraId="6149ABEA" w14:textId="629D3E0D" w:rsidR="00FB21AB" w:rsidRPr="00382EF8" w:rsidRDefault="00FB21AB" w:rsidP="002E374F">
      <w:pPr>
        <w:pStyle w:val="Otsikko2"/>
        <w:rPr>
          <w:rStyle w:val="Hyperlinkki"/>
        </w:rPr>
      </w:pPr>
      <w:r>
        <w:fldChar w:fldCharType="begin"/>
      </w:r>
      <w:r w:rsidR="003B62A0">
        <w:instrText>HYPERLINK  \l "_Ensihoitokertomus"</w:instrText>
      </w:r>
      <w:r>
        <w:fldChar w:fldCharType="separate"/>
      </w:r>
      <w:bookmarkStart w:id="621" w:name="_Toc498613826"/>
      <w:bookmarkStart w:id="622" w:name="_Toc525565000"/>
      <w:r w:rsidR="00B147A9">
        <w:rPr>
          <w:rStyle w:val="Hyperlinkki"/>
        </w:rPr>
        <w:t>Toimenpiteet</w:t>
      </w:r>
      <w:bookmarkEnd w:id="621"/>
      <w:bookmarkEnd w:id="622"/>
    </w:p>
    <w:p w14:paraId="6255087F" w14:textId="77777777" w:rsidR="00FB21AB" w:rsidRDefault="00FB21AB" w:rsidP="002E374F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E51ACD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414B4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40055144" w14:textId="77777777" w:rsidR="00FB21AB" w:rsidRPr="00074862" w:rsidRDefault="00FB21AB" w:rsidP="00FB21AB">
      <w:pPr>
        <w:pStyle w:val="Snt1"/>
      </w:pPr>
    </w:p>
    <w:p w14:paraId="270B6317" w14:textId="2B7720DA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 xml:space="preserve">. </w:t>
      </w:r>
      <w:r w:rsidR="00153CB8">
        <w:t>PAKOLLINEN</w:t>
      </w:r>
      <w:r w:rsidR="00153CB8" w:rsidRPr="0082643A">
        <w:t xml:space="preserve"> yksi [1..1] code/@code="</w:t>
      </w:r>
      <w:r w:rsidR="00203A4F">
        <w:t>51</w:t>
      </w:r>
      <w:r w:rsidRPr="0082643A">
        <w:t xml:space="preserve">" </w:t>
      </w:r>
      <w:r w:rsidR="00222505">
        <w:t>Toimenpiteet</w:t>
      </w:r>
      <w:r>
        <w:t xml:space="preserve"> (codeSystem</w:t>
      </w:r>
      <w:r w:rsidRPr="0095153D">
        <w:t>: 1.2.246.537.6.14.2006 AR/YDIN - Otsikot)</w:t>
      </w:r>
    </w:p>
    <w:p w14:paraId="7AE52478" w14:textId="65003DD9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222505">
        <w:t>Toimenpiteet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5EE1A00C" w:rsidR="006C0942" w:rsidRDefault="006C0942" w:rsidP="00FB21AB">
      <w:pPr>
        <w:pStyle w:val="Snt1"/>
      </w:pPr>
    </w:p>
    <w:p w14:paraId="736D9C79" w14:textId="29F3CB24" w:rsidR="00A01E35" w:rsidRP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Toimenpiteet</w:t>
      </w:r>
    </w:p>
    <w:p w14:paraId="623BA5A1" w14:textId="77777777" w:rsid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761D54" w14:textId="0EFB8575" w:rsidR="00C41FA3" w:rsidRDefault="0022250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41FA3">
        <w:t>Optometrinen toimenpide</w:t>
      </w:r>
      <w:r w:rsidR="00C41FA3">
        <w:rPr>
          <w:b/>
        </w:rPr>
        <w:t xml:space="preserve"> </w:t>
      </w:r>
      <w:r w:rsidRPr="00567C0E">
        <w:t>(</w:t>
      </w:r>
      <w:r w:rsidR="00C41FA3">
        <w:t>411</w:t>
      </w:r>
      <w:r w:rsidRPr="00567C0E">
        <w:t>)</w:t>
      </w:r>
      <w:r w:rsidR="00180693">
        <w:t>*</w:t>
      </w:r>
      <w:r w:rsidR="00C41FA3">
        <w:t>; Lisätiedot optometrisestä toimenpiteestä (412)</w:t>
      </w:r>
    </w:p>
    <w:p w14:paraId="693221BF" w14:textId="15C7289E" w:rsidR="00C41FA3" w:rsidRDefault="00C41FA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 optometrinen toimenpide (413)</w:t>
      </w:r>
      <w:r w:rsidR="00180693">
        <w:t>*</w:t>
      </w:r>
    </w:p>
    <w:p w14:paraId="13264159" w14:textId="2DFBD1E7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0B0559F" w14:textId="0615DDA4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0C5CCB8" w14:textId="77777777" w:rsidR="00222505" w:rsidRDefault="00222505" w:rsidP="00FB21AB">
      <w:pPr>
        <w:pStyle w:val="Snt1"/>
      </w:pPr>
    </w:p>
    <w:p w14:paraId="7BBFD444" w14:textId="5C5280C4" w:rsidR="00E9758D" w:rsidRPr="0082643A" w:rsidRDefault="00E9758D" w:rsidP="00E9758D">
      <w:pPr>
        <w:pStyle w:val="Snt1"/>
      </w:pPr>
      <w:r w:rsidRPr="0082643A">
        <w:t xml:space="preserve">4.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useampi </w:t>
      </w:r>
      <w:r>
        <w:t>[</w:t>
      </w:r>
      <w:r w:rsidR="00604ECF">
        <w:t>0</w:t>
      </w:r>
      <w:r>
        <w:t>..</w:t>
      </w:r>
      <w:r w:rsidR="00604ECF">
        <w:t>*</w:t>
      </w:r>
      <w:r w:rsidRPr="0082643A">
        <w:t xml:space="preserve">] entry </w:t>
      </w:r>
    </w:p>
    <w:p w14:paraId="093F2F37" w14:textId="14340B43" w:rsidR="00E9758D" w:rsidRPr="002E374F" w:rsidRDefault="00E9758D" w:rsidP="00E9758D">
      <w:pPr>
        <w:pStyle w:val="Snt2"/>
      </w:pPr>
      <w:r w:rsidRPr="0095153D">
        <w:t xml:space="preserve">a. </w:t>
      </w:r>
      <w:r w:rsidRPr="002E374F">
        <w:t xml:space="preserve">PAKOLLINEN </w:t>
      </w:r>
      <w:r w:rsidR="00535253" w:rsidRPr="002E374F">
        <w:t xml:space="preserve">yksi </w:t>
      </w:r>
      <w:r w:rsidRPr="002E374F">
        <w:t>[1..</w:t>
      </w:r>
      <w:r w:rsidR="00535253" w:rsidRPr="002E374F">
        <w:t>1</w:t>
      </w:r>
      <w:r w:rsidRPr="002E374F">
        <w:t>] templateId, jonka arvon PITÄÄ OLLA @root=”</w:t>
      </w:r>
      <w:r w:rsidR="0033301D">
        <w:t>1.2.246.777.11.2018.</w:t>
      </w:r>
      <w:r w:rsidR="00074862">
        <w:t>11</w:t>
      </w:r>
      <w:r w:rsidRPr="002E374F">
        <w:t>” (Optometrian CDA 201</w:t>
      </w:r>
      <w:r w:rsidR="00535253" w:rsidRPr="002E374F">
        <w:t>8</w:t>
      </w:r>
      <w:r w:rsidRPr="002E374F">
        <w:t>)</w:t>
      </w:r>
    </w:p>
    <w:p w14:paraId="580303DB" w14:textId="5235FB8D" w:rsidR="00E9758D" w:rsidRDefault="00E9758D" w:rsidP="00E9758D">
      <w:pPr>
        <w:pStyle w:val="Snt2"/>
      </w:pPr>
      <w:r w:rsidRPr="002E374F">
        <w:t xml:space="preserve">b. </w:t>
      </w:r>
      <w:r w:rsidR="00604ECF">
        <w:t>PAKOLLINEN</w:t>
      </w:r>
      <w:r w:rsidR="00604ECF" w:rsidRPr="002E374F">
        <w:t xml:space="preserve"> </w:t>
      </w:r>
      <w:r w:rsidR="00180693">
        <w:t>yksi [1..1</w:t>
      </w:r>
      <w:r w:rsidR="00604ECF" w:rsidRPr="0095153D">
        <w:t>]</w:t>
      </w:r>
      <w:r w:rsidR="00604ECF">
        <w:t xml:space="preserve"> </w:t>
      </w:r>
      <w:r>
        <w:t xml:space="preserve">templateId, jonka arvon PITÄÄ OLLA </w:t>
      </w:r>
      <w:r w:rsidRPr="00B44714">
        <w:t>@root=</w:t>
      </w:r>
      <w:r w:rsidR="002A69F7">
        <w:t>”</w:t>
      </w:r>
      <w:r w:rsidR="00203A4F">
        <w:t>1.2.246.537.6.889</w:t>
      </w:r>
      <w:r w:rsidR="002A69F7">
        <w:t>.</w:t>
      </w:r>
      <w:r w:rsidR="00535253" w:rsidRPr="00535253">
        <w:t>411</w:t>
      </w:r>
      <w:r>
        <w:t>” (</w:t>
      </w:r>
      <w:r w:rsidR="00535253">
        <w:t>Optometrinen toimenpide</w:t>
      </w:r>
      <w:r>
        <w:t xml:space="preserve"> entry)</w:t>
      </w:r>
    </w:p>
    <w:p w14:paraId="06B7CF37" w14:textId="46F8F2CA" w:rsidR="00E9758D" w:rsidRDefault="00E9758D" w:rsidP="00E9758D">
      <w:pPr>
        <w:pStyle w:val="Snt2"/>
      </w:pPr>
      <w:r>
        <w:t xml:space="preserve">c. </w:t>
      </w:r>
      <w:r w:rsidR="00604ECF">
        <w:t xml:space="preserve">PAKOLLINEN </w:t>
      </w:r>
      <w:r>
        <w:t>yksi [</w:t>
      </w:r>
      <w:r w:rsidRPr="0095153D">
        <w:t xml:space="preserve">1..1] </w:t>
      </w:r>
      <w:hyperlink w:anchor="_Optometrinen_toimenpide_-" w:history="1">
        <w:r w:rsidR="00535253" w:rsidRPr="002E374F">
          <w:rPr>
            <w:rStyle w:val="Hyperlinkki"/>
          </w:rPr>
          <w:t>Optometrinen toimenpide</w:t>
        </w:r>
      </w:hyperlink>
      <w:r>
        <w:t xml:space="preserve"> (</w:t>
      </w:r>
      <w:r w:rsidR="00535253">
        <w:t>411</w:t>
      </w:r>
      <w:r>
        <w:t>)</w:t>
      </w:r>
      <w:r w:rsidRPr="0095153D">
        <w:t xml:space="preserve"> </w:t>
      </w:r>
      <w:r w:rsidR="00770E00">
        <w:t>observation</w:t>
      </w:r>
    </w:p>
    <w:p w14:paraId="7E9164A5" w14:textId="5F3F86A3" w:rsidR="00604ECF" w:rsidRDefault="00604ECF" w:rsidP="00E9758D">
      <w:pPr>
        <w:pStyle w:val="Snt2"/>
      </w:pPr>
    </w:p>
    <w:p w14:paraId="231CFECC" w14:textId="6478267F" w:rsidR="00604ECF" w:rsidRDefault="00604ECF" w:rsidP="00E9758D">
      <w:pPr>
        <w:pStyle w:val="Snt2"/>
      </w:pPr>
      <w:r w:rsidRPr="005A2B3D">
        <w:rPr>
          <w:b/>
        </w:rPr>
        <w:t>Toteutusohje:</w:t>
      </w:r>
      <w:r>
        <w:t xml:space="preserve"> toistetaan koko entry rakennetta per tehty toimenpide</w:t>
      </w:r>
    </w:p>
    <w:p w14:paraId="56F339A8" w14:textId="77777777" w:rsidR="00604ECF" w:rsidRDefault="00604ECF" w:rsidP="00E9758D">
      <w:pPr>
        <w:pStyle w:val="Snt2"/>
      </w:pPr>
    </w:p>
    <w:p w14:paraId="33B99FB0" w14:textId="0620178D" w:rsidR="00604ECF" w:rsidRPr="0082643A" w:rsidRDefault="00AA7A2A" w:rsidP="00604ECF">
      <w:pPr>
        <w:pStyle w:val="Snt1"/>
      </w:pPr>
      <w:r>
        <w:t>5</w:t>
      </w:r>
      <w:r w:rsidR="00604ECF" w:rsidRPr="0082643A">
        <w:t xml:space="preserve">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</w:t>
      </w:r>
      <w:r w:rsidR="00604ECF" w:rsidRPr="0082643A">
        <w:t>yksi</w:t>
      </w:r>
      <w:r w:rsidR="00604ECF">
        <w:t xml:space="preserve"> [0..1</w:t>
      </w:r>
      <w:r w:rsidR="00604ECF" w:rsidRPr="0082643A">
        <w:t xml:space="preserve">] entry </w:t>
      </w:r>
    </w:p>
    <w:p w14:paraId="3E5C8E5E" w14:textId="7C003705" w:rsidR="00ED50FC" w:rsidRPr="002E374F" w:rsidRDefault="00ED50FC" w:rsidP="00ED50FC">
      <w:pPr>
        <w:pStyle w:val="Snt2"/>
      </w:pPr>
      <w:r w:rsidRPr="0095153D">
        <w:t xml:space="preserve">a. </w:t>
      </w:r>
      <w:r w:rsidRPr="002E374F">
        <w:t>PAKOLLINEN yksi [1..1] templateId, jonka arvon PITÄÄ OLLA @root=”</w:t>
      </w:r>
      <w:r w:rsidR="0033301D">
        <w:t>1.2.246.777.11.2018.</w:t>
      </w:r>
      <w:r w:rsidR="00074862">
        <w:t>11</w:t>
      </w:r>
      <w:r w:rsidRPr="002E374F">
        <w:t>” (Optometrian CDA 2018)</w:t>
      </w:r>
    </w:p>
    <w:p w14:paraId="72376F77" w14:textId="08CFA0DE" w:rsidR="00AA7A2A" w:rsidRDefault="00ED50FC" w:rsidP="00ED50FC">
      <w:pPr>
        <w:pStyle w:val="Snt2"/>
      </w:pPr>
      <w:r w:rsidRPr="002E374F">
        <w:t xml:space="preserve">b. </w:t>
      </w:r>
      <w:r>
        <w:t>PAKOLLINEN</w:t>
      </w:r>
      <w:r w:rsidRPr="002E374F">
        <w:t xml:space="preserve"> </w:t>
      </w:r>
      <w:r w:rsidR="00180693">
        <w:t>yksi [1..1</w:t>
      </w:r>
      <w:r w:rsidRPr="0095153D">
        <w:t>]</w:t>
      </w:r>
      <w:r>
        <w:t xml:space="preserve"> templateId, jonka arvon PITÄÄ OLLA </w:t>
      </w:r>
      <w:r w:rsidRPr="00B44714">
        <w:t>@root=</w:t>
      </w:r>
      <w:r w:rsidR="00203A4F">
        <w:t xml:space="preserve">”1.2.246.537.6.889.413” </w:t>
      </w:r>
      <w:r>
        <w:t>(Muu optometrinen toimenpide entry)</w:t>
      </w:r>
    </w:p>
    <w:p w14:paraId="4849805F" w14:textId="1DBAFF99" w:rsidR="000F1CFA" w:rsidRDefault="00ED50FC" w:rsidP="00E9758D">
      <w:pPr>
        <w:pStyle w:val="Snt2"/>
      </w:pPr>
      <w:r>
        <w:t>c</w:t>
      </w:r>
      <w:r w:rsidR="000F1CFA">
        <w:t xml:space="preserve">. </w:t>
      </w:r>
      <w:r w:rsidR="00604ECF">
        <w:t xml:space="preserve">PAKOLLINEN </w:t>
      </w:r>
      <w:r w:rsidR="000F1CFA">
        <w:t>yksi [</w:t>
      </w:r>
      <w:r w:rsidR="000F1CFA" w:rsidRPr="0095153D">
        <w:t>1..1]</w:t>
      </w:r>
      <w:r w:rsidR="000F1CFA">
        <w:t xml:space="preserve"> </w:t>
      </w:r>
      <w:hyperlink w:anchor="_Muu_optometrinen_toimenpide" w:history="1">
        <w:r w:rsidR="000F1CFA" w:rsidRPr="002E374F">
          <w:rPr>
            <w:rStyle w:val="Hyperlinkki"/>
          </w:rPr>
          <w:t>Muu optometrinen toimenpide</w:t>
        </w:r>
      </w:hyperlink>
      <w:r w:rsidR="000F1CFA">
        <w:t xml:space="preserve"> (413) observation</w:t>
      </w:r>
    </w:p>
    <w:bookmarkStart w:id="623" w:name="_Optometrinen_toimenpide_-"/>
    <w:bookmarkEnd w:id="623"/>
    <w:p w14:paraId="5A8A9649" w14:textId="0E5A2449" w:rsidR="00037026" w:rsidRPr="00815A0E" w:rsidRDefault="008520FB" w:rsidP="00037026">
      <w:pPr>
        <w:pStyle w:val="Otsikko3"/>
      </w:pPr>
      <w:r>
        <w:fldChar w:fldCharType="begin"/>
      </w:r>
      <w:r>
        <w:instrText xml:space="preserve"> HYPERLINK  \l "_Toimenpiteet" </w:instrText>
      </w:r>
      <w:r>
        <w:fldChar w:fldCharType="separate"/>
      </w:r>
      <w:bookmarkStart w:id="624" w:name="_Toc498613827"/>
      <w:bookmarkStart w:id="625" w:name="_Toc525565001"/>
      <w:r w:rsidR="00037026" w:rsidRPr="008520FB">
        <w:rPr>
          <w:rStyle w:val="Hyperlinkki"/>
        </w:rPr>
        <w:t>Optometrinen toimenpide</w:t>
      </w:r>
      <w:r>
        <w:fldChar w:fldCharType="end"/>
      </w:r>
      <w:r w:rsidR="00037026" w:rsidRPr="00487841">
        <w:t xml:space="preserve"> </w:t>
      </w:r>
      <w:r w:rsidR="00037026">
        <w:t xml:space="preserve">- </w:t>
      </w:r>
      <w:bookmarkEnd w:id="624"/>
      <w:r w:rsidR="003C5713">
        <w:t>observation</w:t>
      </w:r>
      <w:bookmarkEnd w:id="6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37026" w:rsidRPr="00E51ACD" w14:paraId="501A171F" w14:textId="77777777" w:rsidTr="00AA0A88">
        <w:tc>
          <w:tcPr>
            <w:tcW w:w="9236" w:type="dxa"/>
          </w:tcPr>
          <w:p w14:paraId="11B461D6" w14:textId="43BFC1FE" w:rsidR="00037026" w:rsidRPr="00A878B7" w:rsidRDefault="00037026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520F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13F5EBF0" w14:textId="77777777" w:rsidR="00037026" w:rsidRPr="00370659" w:rsidRDefault="00037026" w:rsidP="00037026">
      <w:pPr>
        <w:pStyle w:val="Snt1"/>
        <w:ind w:left="0" w:firstLine="0"/>
        <w:rPr>
          <w:lang w:val="en-US"/>
        </w:rPr>
      </w:pPr>
    </w:p>
    <w:p w14:paraId="5C690A56" w14:textId="77777777" w:rsidR="00037026" w:rsidRPr="0003454B" w:rsidRDefault="00037026" w:rsidP="0003702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764AD" w14:textId="382F45F3" w:rsidR="006768A4" w:rsidRDefault="006768A4" w:rsidP="0003702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4BE6F44" w14:textId="7C1A0334" w:rsidR="00037026" w:rsidRPr="00AE0334" w:rsidRDefault="006768A4" w:rsidP="00037026">
      <w:pPr>
        <w:pStyle w:val="Snt1"/>
      </w:pPr>
      <w:r>
        <w:t>3</w:t>
      </w:r>
      <w:r w:rsidR="00037026" w:rsidRPr="0003454B">
        <w:t xml:space="preserve">. PAKOLLINEN </w:t>
      </w:r>
      <w:r w:rsidR="00180693">
        <w:t>yksi</w:t>
      </w:r>
      <w:r w:rsidR="00037026" w:rsidRPr="0003454B">
        <w:t xml:space="preserve"> [</w:t>
      </w:r>
      <w:r w:rsidR="00180693">
        <w:t>1</w:t>
      </w:r>
      <w:r w:rsidR="00037026" w:rsidRPr="0003454B">
        <w:t>..</w:t>
      </w:r>
      <w:r w:rsidR="00180693">
        <w:t>1</w:t>
      </w:r>
      <w:r w:rsidR="00037026" w:rsidRPr="0003454B">
        <w:t xml:space="preserve">] </w:t>
      </w:r>
      <w:r w:rsidR="00037026" w:rsidRPr="00AE0334">
        <w:t>code/@code="</w:t>
      </w:r>
      <w:r w:rsidR="008520FB">
        <w:t>411</w:t>
      </w:r>
      <w:r w:rsidR="00037026" w:rsidRPr="00AE0334">
        <w:t>"</w:t>
      </w:r>
      <w:r w:rsidR="00037026">
        <w:t xml:space="preserve"> </w:t>
      </w:r>
      <w:r w:rsidR="008520FB">
        <w:t>Optometrinen toimenpide</w:t>
      </w:r>
      <w:r w:rsidR="00037026">
        <w:t xml:space="preserve"> (codeSystem</w:t>
      </w:r>
      <w:r w:rsidR="0003702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8BF5E5D" w14:textId="60438A9E" w:rsidR="00037026" w:rsidRDefault="006768A4" w:rsidP="00037026">
      <w:pPr>
        <w:pStyle w:val="Snt1"/>
      </w:pPr>
      <w:r>
        <w:t>4</w:t>
      </w:r>
      <w:r w:rsidR="00037026">
        <w:t>. PAKOLLINEN yksi [1..1] text</w:t>
      </w:r>
    </w:p>
    <w:p w14:paraId="40940DBF" w14:textId="178A3A73" w:rsidR="00037026" w:rsidRDefault="00037026" w:rsidP="00037026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2CF10FB7" w14:textId="5F95294D" w:rsidR="000F1CFA" w:rsidRDefault="006768A4" w:rsidP="000F1CFA">
      <w:pPr>
        <w:pStyle w:val="Snt1"/>
      </w:pPr>
      <w:r>
        <w:t>5</w:t>
      </w:r>
      <w:r w:rsidR="000F1CFA">
        <w:t xml:space="preserve">. PAKOLLINEN yksi </w:t>
      </w:r>
      <w:r w:rsidR="000F1CFA" w:rsidRPr="00AA0A88">
        <w:t>[1..1]</w:t>
      </w:r>
      <w:r w:rsidR="008D5156">
        <w:t xml:space="preserve"> value Optometrinen toimenpide (411), arvo annetaan luokituksesta </w:t>
      </w:r>
      <w:r w:rsidR="008D5156" w:rsidRPr="008D5156">
        <w:t xml:space="preserve">THL </w:t>
      </w:r>
      <w:r w:rsidR="008D5156">
        <w:t>–</w:t>
      </w:r>
      <w:r w:rsidR="008D5156" w:rsidRPr="008D5156">
        <w:t xml:space="preserve"> Toimenpideluokitus</w:t>
      </w:r>
      <w:r w:rsidR="008D5156">
        <w:t xml:space="preserve"> (</w:t>
      </w:r>
      <w:r w:rsidR="008D5156" w:rsidRPr="008D5156">
        <w:t>codeSystem=1.2.246.537.6.2.2007</w:t>
      </w:r>
      <w:r w:rsidR="008D5156">
        <w:t>) CD-tietotyypillä</w:t>
      </w:r>
    </w:p>
    <w:p w14:paraId="66CB3070" w14:textId="532E2A95" w:rsidR="00AA0A88" w:rsidRDefault="006768A4" w:rsidP="00AA0A88">
      <w:pPr>
        <w:pStyle w:val="Snt1"/>
      </w:pPr>
      <w:r>
        <w:t>6</w:t>
      </w:r>
      <w:r w:rsidR="00AA0A88">
        <w:t xml:space="preserve">. </w:t>
      </w:r>
      <w:r w:rsidR="007C5B89">
        <w:t xml:space="preserve">VAPAAEHTOINEN nolla tai yksi [0..1] </w:t>
      </w:r>
      <w:r w:rsidR="00AA0A88" w:rsidRPr="009315BE">
        <w:t>entryRelationship</w:t>
      </w:r>
    </w:p>
    <w:p w14:paraId="3F360CFA" w14:textId="03BE8705" w:rsidR="00AA0A88" w:rsidRDefault="00AA0A88" w:rsidP="00AA0A88">
      <w:pPr>
        <w:pStyle w:val="Snt2"/>
      </w:pPr>
      <w:r>
        <w:t xml:space="preserve">a. PAKOLLINEN </w:t>
      </w:r>
      <w:r w:rsidRPr="00AA0A88">
        <w:t>yksi [1..1]</w:t>
      </w:r>
      <w:r w:rsidR="009926A7">
        <w:t xml:space="preserve"> @typeCode=”</w:t>
      </w:r>
      <w:r w:rsidR="00770E00">
        <w:t>COMP</w:t>
      </w:r>
      <w:r w:rsidR="009926A7">
        <w:t>”</w:t>
      </w:r>
    </w:p>
    <w:p w14:paraId="2E2A97FF" w14:textId="1462D4DE" w:rsidR="00D319D8" w:rsidRDefault="00ED51A9" w:rsidP="00D319D8">
      <w:pPr>
        <w:pStyle w:val="Snt2"/>
      </w:pPr>
      <w:r>
        <w:t xml:space="preserve">b. PAKOLLINEN </w:t>
      </w:r>
      <w:r w:rsidRPr="00AA0A88">
        <w:t>yksi [1..1]</w:t>
      </w:r>
      <w:r w:rsidR="000F1CFA">
        <w:t xml:space="preserve"> </w:t>
      </w:r>
      <w:hyperlink w:anchor="_Lisätiedot_optometrisestä_toimenpit" w:history="1">
        <w:r w:rsidR="000F1CFA" w:rsidRPr="002E374F">
          <w:rPr>
            <w:rStyle w:val="Hyperlinkki"/>
          </w:rPr>
          <w:t>Lisätiedot optometrisestä toimenpiteestä</w:t>
        </w:r>
      </w:hyperlink>
      <w:r w:rsidR="001A3DE0">
        <w:t xml:space="preserve"> (412) observation</w:t>
      </w:r>
    </w:p>
    <w:bookmarkStart w:id="626" w:name="_Lisätiedot_optometrisestä_toimenpit"/>
    <w:bookmarkStart w:id="627" w:name="_Toc498613828"/>
    <w:bookmarkEnd w:id="626"/>
    <w:p w14:paraId="0A09E350" w14:textId="46986F95" w:rsidR="00D319D8" w:rsidRPr="000B1BE8" w:rsidRDefault="00021EF3" w:rsidP="00D319D8">
      <w:pPr>
        <w:pStyle w:val="Otsikko4"/>
      </w:pPr>
      <w:r>
        <w:fldChar w:fldCharType="begin"/>
      </w:r>
      <w:r>
        <w:instrText xml:space="preserve"> HYPERLINK  \l "_Optometrinen_toimenpide_-" </w:instrText>
      </w:r>
      <w:r>
        <w:fldChar w:fldCharType="separate"/>
      </w:r>
      <w:bookmarkStart w:id="628" w:name="_Toc525565002"/>
      <w:r w:rsidR="00D319D8" w:rsidRPr="00021EF3">
        <w:rPr>
          <w:rStyle w:val="Hyperlinkki"/>
        </w:rPr>
        <w:t>Lisätiedot optometrisestä toimenpiteestä</w:t>
      </w:r>
      <w:r>
        <w:fldChar w:fldCharType="end"/>
      </w:r>
      <w:r w:rsidR="00CD36E9">
        <w:t xml:space="preserve"> - observation</w:t>
      </w:r>
      <w:bookmarkEnd w:id="627"/>
      <w:bookmarkEnd w:id="62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D319D8" w:rsidRPr="00E51ACD" w14:paraId="77FB0932" w14:textId="77777777" w:rsidTr="00D319D8">
        <w:tc>
          <w:tcPr>
            <w:tcW w:w="9231" w:type="dxa"/>
          </w:tcPr>
          <w:p w14:paraId="4CFF44B1" w14:textId="0538E454" w:rsidR="00D319D8" w:rsidRPr="00D319D8" w:rsidRDefault="00D319D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D319D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/observation/entryRelationship</w:t>
            </w:r>
          </w:p>
        </w:tc>
      </w:tr>
    </w:tbl>
    <w:p w14:paraId="0853E1A6" w14:textId="77777777" w:rsidR="00CD36E9" w:rsidRPr="0012557F" w:rsidRDefault="00CD36E9" w:rsidP="00CD36E9">
      <w:pPr>
        <w:pStyle w:val="Snt1"/>
        <w:rPr>
          <w:lang w:val="en-US"/>
        </w:rPr>
      </w:pPr>
    </w:p>
    <w:p w14:paraId="1A0BD23D" w14:textId="68A7CC42" w:rsidR="00CD36E9" w:rsidRPr="0003454B" w:rsidRDefault="00CD36E9" w:rsidP="00CD36E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2A7A" w14:textId="0CF9DF40" w:rsidR="00CD36E9" w:rsidRDefault="00CD36E9" w:rsidP="00CD36E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41</w:t>
      </w:r>
      <w:r w:rsidR="00DE46D8">
        <w:t>2</w:t>
      </w:r>
      <w:r w:rsidRPr="00AE0334">
        <w:t>"</w:t>
      </w:r>
      <w:r>
        <w:t xml:space="preserve"> </w:t>
      </w:r>
      <w:r w:rsidR="00DE46D8">
        <w:t>Lisätiedot optometrisestä toimenpiteestä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779BE8D" w14:textId="3064C3FE" w:rsidR="00DE46D8" w:rsidRDefault="00DE46D8" w:rsidP="00DE46D8">
      <w:pPr>
        <w:pStyle w:val="Snt1"/>
      </w:pPr>
      <w:r>
        <w:lastRenderedPageBreak/>
        <w:t>3. PAKOLLINEN yksi [1..1] text</w:t>
      </w:r>
    </w:p>
    <w:p w14:paraId="648FEE8D" w14:textId="77777777" w:rsidR="00DE46D8" w:rsidRDefault="00DE46D8" w:rsidP="00DE46D8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365405C3" w14:textId="1003FAD4" w:rsidR="00B214F0" w:rsidRPr="00CD36E9" w:rsidRDefault="00DE46D8" w:rsidP="00DE46D8">
      <w:pPr>
        <w:pStyle w:val="Snt1"/>
      </w:pPr>
      <w:r>
        <w:t xml:space="preserve">4. PAKOLLINEN yksi </w:t>
      </w:r>
      <w:r w:rsidRPr="00AA0A88">
        <w:t>[1..1]</w:t>
      </w:r>
      <w:r>
        <w:t xml:space="preserve"> value Lisätiedot optometrisestä toimenpiteestä (412), arvo annetaan ST-tietotyypillä</w:t>
      </w:r>
    </w:p>
    <w:bookmarkStart w:id="629" w:name="_Muu_optometrinen_toimenpide"/>
    <w:bookmarkStart w:id="630" w:name="_Toc498613829"/>
    <w:bookmarkEnd w:id="629"/>
    <w:p w14:paraId="4301333A" w14:textId="1CFF8D7A" w:rsidR="008520FB" w:rsidRPr="00815A0E" w:rsidRDefault="00021EF3" w:rsidP="008520FB">
      <w:pPr>
        <w:pStyle w:val="Otsikko3"/>
      </w:pPr>
      <w:r>
        <w:fldChar w:fldCharType="begin"/>
      </w:r>
      <w:r>
        <w:instrText xml:space="preserve"> HYPERLINK  \l "_Hoidon_syy_ja_1" </w:instrText>
      </w:r>
      <w:r>
        <w:fldChar w:fldCharType="separate"/>
      </w:r>
      <w:bookmarkStart w:id="631" w:name="_Toc525565003"/>
      <w:r w:rsidR="008520FB" w:rsidRPr="00021EF3">
        <w:rPr>
          <w:rStyle w:val="Hyperlinkki"/>
        </w:rPr>
        <w:t xml:space="preserve">Muu </w:t>
      </w:r>
      <w:r w:rsidR="00B214F0" w:rsidRPr="00021EF3">
        <w:rPr>
          <w:rStyle w:val="Hyperlinkki"/>
        </w:rPr>
        <w:t>o</w:t>
      </w:r>
      <w:r w:rsidR="008520FB" w:rsidRPr="00021EF3">
        <w:rPr>
          <w:rStyle w:val="Hyperlinkki"/>
        </w:rPr>
        <w:t>ptometrinen toimenpide</w:t>
      </w:r>
      <w:r>
        <w:fldChar w:fldCharType="end"/>
      </w:r>
      <w:r w:rsidR="008520FB" w:rsidRPr="00487841">
        <w:t xml:space="preserve"> </w:t>
      </w:r>
      <w:r w:rsidR="008520FB">
        <w:t xml:space="preserve">- </w:t>
      </w:r>
      <w:r w:rsidR="008520FB" w:rsidRPr="00487841">
        <w:t>observation</w:t>
      </w:r>
      <w:bookmarkEnd w:id="630"/>
      <w:bookmarkEnd w:id="6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20FB" w:rsidRPr="00E51ACD" w14:paraId="3183F8E5" w14:textId="77777777" w:rsidTr="00AA0A88">
        <w:tc>
          <w:tcPr>
            <w:tcW w:w="9236" w:type="dxa"/>
          </w:tcPr>
          <w:p w14:paraId="20171B6D" w14:textId="77777777" w:rsidR="008520FB" w:rsidRPr="00A878B7" w:rsidRDefault="008520FB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2EF029EE" w14:textId="77777777" w:rsidR="008520FB" w:rsidRPr="00370659" w:rsidRDefault="008520FB" w:rsidP="008520FB">
      <w:pPr>
        <w:pStyle w:val="Snt1"/>
        <w:ind w:left="0" w:firstLine="0"/>
        <w:rPr>
          <w:lang w:val="en-US"/>
        </w:rPr>
      </w:pPr>
    </w:p>
    <w:p w14:paraId="4E8566E7" w14:textId="77777777" w:rsidR="008520FB" w:rsidRPr="0003454B" w:rsidRDefault="008520FB" w:rsidP="008520F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4E8BEAF" w14:textId="0EB5F4EF" w:rsidR="006768A4" w:rsidRDefault="006768A4" w:rsidP="00B214F0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3F7D6D4" w14:textId="68F64961" w:rsidR="008520FB" w:rsidRDefault="006768A4" w:rsidP="00B214F0">
      <w:pPr>
        <w:pStyle w:val="Snt1"/>
      </w:pPr>
      <w:r>
        <w:t>3</w:t>
      </w:r>
      <w:r w:rsidR="008520FB" w:rsidRPr="0003454B">
        <w:t xml:space="preserve">. PAKOLLINEN yksi [1..1] </w:t>
      </w:r>
      <w:r w:rsidR="008520FB" w:rsidRPr="00AE0334">
        <w:t>code/@code="</w:t>
      </w:r>
      <w:r w:rsidR="008520FB">
        <w:t>41</w:t>
      </w:r>
      <w:r w:rsidR="00B214F0">
        <w:t>3</w:t>
      </w:r>
      <w:r w:rsidR="008520FB" w:rsidRPr="00AE0334">
        <w:t>"</w:t>
      </w:r>
      <w:r w:rsidR="008520FB">
        <w:t xml:space="preserve"> </w:t>
      </w:r>
      <w:r w:rsidR="00B214F0">
        <w:t>Muu o</w:t>
      </w:r>
      <w:r w:rsidR="008520FB">
        <w:t>ptometrinen toimenpide (codeSystem</w:t>
      </w:r>
      <w:r w:rsidR="008520FB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EA5A348" w14:textId="25732BB7" w:rsidR="00AC0E6C" w:rsidRDefault="006768A4" w:rsidP="00AC0E6C">
      <w:pPr>
        <w:pStyle w:val="Snt1"/>
      </w:pPr>
      <w:r>
        <w:t>4</w:t>
      </w:r>
      <w:r w:rsidR="00AC0E6C">
        <w:t>. PAKOLLINEN yksi [1..1] text</w:t>
      </w:r>
    </w:p>
    <w:p w14:paraId="2375C3BB" w14:textId="77777777" w:rsidR="00AC0E6C" w:rsidRPr="00C441AB" w:rsidRDefault="00AC0E6C" w:rsidP="00AC0E6C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76D7A2A0" w14:textId="3A6BE841" w:rsidR="00037026" w:rsidRDefault="006768A4" w:rsidP="00FB21AB">
      <w:pPr>
        <w:pStyle w:val="Snt1"/>
      </w:pPr>
      <w:r>
        <w:t>5</w:t>
      </w:r>
      <w:r w:rsidR="00AC0E6C">
        <w:t xml:space="preserve">. </w:t>
      </w:r>
      <w:r w:rsidR="00037026" w:rsidRPr="0003454B">
        <w:t xml:space="preserve"> PAKOLLINEN yksi [1..1] value</w:t>
      </w:r>
      <w:r w:rsidR="00037026">
        <w:t xml:space="preserve"> </w:t>
      </w:r>
      <w:r w:rsidR="00AC0E6C">
        <w:t>Muu optometrinen toimenpide</w:t>
      </w:r>
      <w:r w:rsidR="00037026">
        <w:t xml:space="preserve"> (</w:t>
      </w:r>
      <w:r w:rsidR="00AC0E6C">
        <w:t>413</w:t>
      </w:r>
      <w:r w:rsidR="00037026">
        <w:t>),</w:t>
      </w:r>
      <w:r w:rsidR="00037026" w:rsidRPr="0003454B">
        <w:t xml:space="preserve"> </w:t>
      </w:r>
      <w:r w:rsidR="00C93E49">
        <w:t>arvo annetaan</w:t>
      </w:r>
      <w:r w:rsidR="00037026">
        <w:t xml:space="preserve"> ST-tietotyy</w:t>
      </w:r>
      <w:r w:rsidR="00037026" w:rsidRPr="0003454B">
        <w:t>pillä</w:t>
      </w:r>
    </w:p>
    <w:bookmarkStart w:id="632" w:name="_Hoidon_syy_ja_2"/>
    <w:bookmarkStart w:id="633" w:name="_Lausunnot"/>
    <w:bookmarkEnd w:id="632"/>
    <w:bookmarkEnd w:id="633"/>
    <w:p w14:paraId="7A1F0221" w14:textId="438A0F52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34" w:name="_Toc498613830"/>
      <w:bookmarkStart w:id="635" w:name="_Toc525565004"/>
      <w:r w:rsidR="00B147A9">
        <w:rPr>
          <w:rStyle w:val="Hyperlinkki"/>
        </w:rPr>
        <w:t>Lausun</w:t>
      </w:r>
      <w:r w:rsidR="002E374F">
        <w:rPr>
          <w:rStyle w:val="Hyperlinkki"/>
        </w:rPr>
        <w:t>not</w:t>
      </w:r>
      <w:bookmarkEnd w:id="634"/>
      <w:bookmarkEnd w:id="635"/>
      <w:r w:rsidR="008558FE" w:rsidRPr="00382EF8">
        <w:rPr>
          <w:rStyle w:val="Hyperlinkki"/>
        </w:rPr>
        <w:t xml:space="preserve"> </w:t>
      </w:r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1E8FCB9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A8855D4" w14:textId="77777777" w:rsidR="00615700" w:rsidRPr="00074862" w:rsidRDefault="00615700" w:rsidP="006A4DF8">
      <w:pPr>
        <w:rPr>
          <w:rFonts w:eastAsiaTheme="majorEastAsia" w:cstheme="majorHAnsi"/>
          <w:b/>
          <w:bCs/>
          <w:sz w:val="24"/>
          <w:szCs w:val="26"/>
        </w:rPr>
      </w:pPr>
    </w:p>
    <w:p w14:paraId="592A1E6E" w14:textId="205B0A7D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EF29C2">
        <w:t>62</w:t>
      </w:r>
      <w:r w:rsidRPr="0082643A">
        <w:t xml:space="preserve">" </w:t>
      </w:r>
      <w:r w:rsidR="002E374F">
        <w:t>Lausunto</w:t>
      </w:r>
      <w:r w:rsidR="0098587C">
        <w:t xml:space="preserve"> </w:t>
      </w:r>
      <w:r w:rsidR="000B14D2">
        <w:t>(codeSystem</w:t>
      </w:r>
      <w:r w:rsidRPr="0095153D">
        <w:t>: 1.2.246.537.6.14.2006 AR/YDIN - Otsikot)</w:t>
      </w:r>
    </w:p>
    <w:p w14:paraId="3FDE525B" w14:textId="67AD7E2A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2E374F">
        <w:t>Lausunto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01ECD116" w14:textId="65434A5E" w:rsidR="00A01E35" w:rsidRP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Lausunto</w:t>
      </w:r>
    </w:p>
    <w:p w14:paraId="564D7B91" w14:textId="77777777" w:rsid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9D211EE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Ajoterveyslomake (422)*</w:t>
      </w:r>
    </w:p>
    <w:p w14:paraId="6B33A8DD" w14:textId="36A67BE0" w:rsidR="00180693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</w:t>
      </w:r>
      <w:r w:rsidR="00180693">
        <w:t>t lomakkeet ja lausunnot (423)*</w:t>
      </w:r>
    </w:p>
    <w:p w14:paraId="6EBF85F8" w14:textId="483298E6" w:rsidR="00ED50FC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Lausuntoteksti tai lisätiedot muista lomakkeista ja lausunnoista (424)</w:t>
      </w:r>
      <w:r w:rsidR="00180693">
        <w:t>**</w:t>
      </w:r>
    </w:p>
    <w:p w14:paraId="001D8574" w14:textId="74BEB32E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71F2F55" w14:textId="245A3B8F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*) Annetaan otsikko muodossa ”Kirjataanko lausunto ortoptiselle lomakkeelle / ajoterveyslomakkeelle / muulle kuin ortoptiselle tai ajoterveyslomakkeelle:” </w:t>
      </w:r>
    </w:p>
    <w:p w14:paraId="52ECE312" w14:textId="33B30DA5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**) Myös otsikko</w:t>
      </w:r>
    </w:p>
    <w:p w14:paraId="09ACAC93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5FAE2CD5" w:rsidR="006A14B9" w:rsidRDefault="006A14B9" w:rsidP="006A14B9">
      <w:pPr>
        <w:pStyle w:val="Snt2"/>
      </w:pPr>
      <w:r w:rsidRPr="0095153D">
        <w:t xml:space="preserve">a. </w:t>
      </w:r>
      <w:r w:rsidR="002E374F" w:rsidRPr="002E374F">
        <w:t>PAKOLLINEN yksi [1..1] templateId, jonka arvon PITÄÄ OLLA @root=”</w:t>
      </w:r>
      <w:r w:rsidR="0033301D">
        <w:t>1.2.246.777.11.2018.</w:t>
      </w:r>
      <w:r w:rsidR="00074862">
        <w:t>11</w:t>
      </w:r>
      <w:r w:rsidR="002E374F" w:rsidRPr="002E374F">
        <w:t>” (Optometrian CDA 2018)</w:t>
      </w:r>
      <w:r w:rsidR="002E374F">
        <w:t xml:space="preserve"> </w:t>
      </w:r>
    </w:p>
    <w:p w14:paraId="288DAA14" w14:textId="37FAD5E6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2E374F" w:rsidRPr="002E374F">
        <w:t>420</w:t>
      </w:r>
      <w:r>
        <w:t>” (</w:t>
      </w:r>
      <w:r w:rsidR="002E374F">
        <w:t>Lausunnot</w:t>
      </w:r>
      <w:r>
        <w:t xml:space="preserve"> entry)</w:t>
      </w:r>
    </w:p>
    <w:p w14:paraId="5DC2897F" w14:textId="6515835E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Lausunnot_-_organizer" w:history="1">
        <w:r w:rsidR="005B7AE6" w:rsidRPr="00E3103A">
          <w:rPr>
            <w:rStyle w:val="Hyperlinkki"/>
          </w:rPr>
          <w:t>Lausunnot</w:t>
        </w:r>
      </w:hyperlink>
      <w:r w:rsidR="005B7AE6">
        <w:t xml:space="preserve"> </w:t>
      </w:r>
      <w:r>
        <w:t>organizer</w:t>
      </w:r>
    </w:p>
    <w:bookmarkStart w:id="636" w:name="_Lausunnot_-_organizer"/>
    <w:bookmarkStart w:id="637" w:name="_Toc498613831"/>
    <w:bookmarkEnd w:id="636"/>
    <w:p w14:paraId="0F2F0A5B" w14:textId="77B5D199" w:rsidR="005B7AE6" w:rsidRPr="00815A0E" w:rsidRDefault="00E518F2" w:rsidP="005B7AE6">
      <w:pPr>
        <w:pStyle w:val="Otsikko3"/>
      </w:pPr>
      <w:r>
        <w:fldChar w:fldCharType="begin"/>
      </w:r>
      <w:r>
        <w:instrText xml:space="preserve"> HYPERLINK  \l "_Hoidon_syy_ja_2" </w:instrText>
      </w:r>
      <w:r>
        <w:fldChar w:fldCharType="separate"/>
      </w:r>
      <w:bookmarkStart w:id="638" w:name="_Toc525565005"/>
      <w:r w:rsidR="005B7AE6" w:rsidRPr="00E518F2">
        <w:rPr>
          <w:rStyle w:val="Hyperlinkki"/>
        </w:rPr>
        <w:t>Lausunnot</w:t>
      </w:r>
      <w:r>
        <w:fldChar w:fldCharType="end"/>
      </w:r>
      <w:r w:rsidR="005B7AE6" w:rsidRPr="00487841">
        <w:t xml:space="preserve"> </w:t>
      </w:r>
      <w:r w:rsidR="005B7AE6">
        <w:t>- organizer</w:t>
      </w:r>
      <w:bookmarkEnd w:id="637"/>
      <w:bookmarkEnd w:id="6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7AE6" w:rsidRPr="00E51ACD" w14:paraId="785A365A" w14:textId="77777777" w:rsidTr="00B27F58">
        <w:tc>
          <w:tcPr>
            <w:tcW w:w="9236" w:type="dxa"/>
          </w:tcPr>
          <w:p w14:paraId="1AACF5B1" w14:textId="0E4E54B3" w:rsidR="005B7AE6" w:rsidRPr="00A878B7" w:rsidRDefault="005B7AE6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37E41D99" w14:textId="77777777" w:rsidR="005B7AE6" w:rsidRPr="00370659" w:rsidRDefault="005B7AE6" w:rsidP="005B7AE6">
      <w:pPr>
        <w:pStyle w:val="Snt1"/>
        <w:ind w:left="0" w:firstLine="0"/>
        <w:rPr>
          <w:lang w:val="en-US"/>
        </w:rPr>
      </w:pPr>
    </w:p>
    <w:p w14:paraId="455036A5" w14:textId="5B8AB683" w:rsidR="005B7AE6" w:rsidRPr="0003454B" w:rsidRDefault="005B7AE6" w:rsidP="005B7AE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E3103A"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AD1DE6" w14:textId="53736AE0" w:rsidR="006768A4" w:rsidRDefault="006768A4" w:rsidP="005B7AE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14D3D65" w14:textId="703E8FC4" w:rsidR="005B7AE6" w:rsidRPr="00AE0334" w:rsidRDefault="006768A4" w:rsidP="005B7AE6">
      <w:pPr>
        <w:pStyle w:val="Snt1"/>
      </w:pPr>
      <w:r>
        <w:t>3</w:t>
      </w:r>
      <w:r w:rsidR="005B7AE6" w:rsidRPr="0003454B">
        <w:t xml:space="preserve">. PAKOLLINEN </w:t>
      </w:r>
      <w:r w:rsidR="00E3103A">
        <w:t xml:space="preserve">yksi </w:t>
      </w:r>
      <w:r w:rsidR="005B7AE6" w:rsidRPr="0003454B">
        <w:t>[</w:t>
      </w:r>
      <w:r w:rsidR="00180693">
        <w:t>1</w:t>
      </w:r>
      <w:r w:rsidR="005B7AE6" w:rsidRPr="0003454B">
        <w:t>..</w:t>
      </w:r>
      <w:r w:rsidR="00E3103A">
        <w:t>1</w:t>
      </w:r>
      <w:r w:rsidR="005B7AE6" w:rsidRPr="0003454B">
        <w:t xml:space="preserve">] </w:t>
      </w:r>
      <w:r w:rsidR="005B7AE6" w:rsidRPr="00AE0334">
        <w:t>code/@code="</w:t>
      </w:r>
      <w:r w:rsidR="005B7AE6">
        <w:t>4</w:t>
      </w:r>
      <w:r w:rsidR="00E3103A">
        <w:t>20</w:t>
      </w:r>
      <w:r w:rsidR="005B7AE6" w:rsidRPr="00AE0334">
        <w:t>"</w:t>
      </w:r>
      <w:r w:rsidR="005B7AE6">
        <w:t xml:space="preserve"> Optometrinen toimenpide (codeSystem</w:t>
      </w:r>
      <w:r w:rsidR="005B7AE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D76ED93" w14:textId="63F04C38" w:rsidR="006768A4" w:rsidRDefault="006768A4" w:rsidP="006768A4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DA65252" w14:textId="5EDED758" w:rsidR="00B27F58" w:rsidRDefault="007D27CA" w:rsidP="00E3103A">
      <w:pPr>
        <w:pStyle w:val="Snt1"/>
      </w:pPr>
      <w:r>
        <w:t>5</w:t>
      </w:r>
      <w:r w:rsidR="005B7AE6">
        <w:t>.</w:t>
      </w:r>
      <w:r w:rsidR="00E3103A">
        <w:t xml:space="preserve"> </w:t>
      </w:r>
      <w:r w:rsidR="007C5B89">
        <w:t xml:space="preserve">VAPAAEHTOINEN nolla tai yksi [0..1] </w:t>
      </w:r>
      <w:r w:rsidR="00B27F58">
        <w:t>component</w:t>
      </w:r>
    </w:p>
    <w:p w14:paraId="7747D3B8" w14:textId="2C356FEA" w:rsidR="005B7AE6" w:rsidRDefault="00B27F58" w:rsidP="00B27F58">
      <w:pPr>
        <w:pStyle w:val="Snt2"/>
      </w:pPr>
      <w:r>
        <w:t xml:space="preserve">a. PAKOLLINEN </w:t>
      </w:r>
      <w:r w:rsidRPr="00AA0A88">
        <w:t xml:space="preserve">yksi [1..1] </w:t>
      </w:r>
      <w:r w:rsidR="00E3103A">
        <w:t xml:space="preserve"> </w:t>
      </w:r>
      <w:hyperlink w:anchor="_Ajoterveyslomake_-_observation" w:history="1">
        <w:r w:rsidR="00E3103A" w:rsidRPr="00ED50FC">
          <w:rPr>
            <w:rStyle w:val="Hyperlinkki"/>
          </w:rPr>
          <w:t>Ajoterveyslomake</w:t>
        </w:r>
      </w:hyperlink>
      <w:r w:rsidR="00E3103A">
        <w:t xml:space="preserve"> (422</w:t>
      </w:r>
      <w:r>
        <w:t>) observation</w:t>
      </w:r>
    </w:p>
    <w:p w14:paraId="3C7FFC61" w14:textId="25F83212" w:rsidR="00B27F58" w:rsidRDefault="007D27CA" w:rsidP="00E3103A">
      <w:pPr>
        <w:pStyle w:val="Snt1"/>
      </w:pPr>
      <w:r>
        <w:t>6</w:t>
      </w:r>
      <w:r w:rsidR="00E3103A">
        <w:t xml:space="preserve">. </w:t>
      </w:r>
      <w:r w:rsidR="007C5B89">
        <w:t xml:space="preserve">VAPAAEHTOINEN nolla tai yksi [0..1] </w:t>
      </w:r>
      <w:r w:rsidR="00B27F58">
        <w:t>component</w:t>
      </w:r>
    </w:p>
    <w:p w14:paraId="6DA6E84F" w14:textId="0EEC3C2F" w:rsidR="00E3103A" w:rsidRDefault="00B27F58" w:rsidP="00B27F58">
      <w:pPr>
        <w:pStyle w:val="Snt2"/>
      </w:pPr>
      <w:r>
        <w:t>a. PAKOLLINEN</w:t>
      </w:r>
      <w:r w:rsidR="00FF2000">
        <w:t xml:space="preserve"> yksi </w:t>
      </w:r>
      <w:r w:rsidR="00FF2000" w:rsidRPr="00AA0A88">
        <w:t>[1..1]</w:t>
      </w:r>
      <w:r w:rsidR="00E3103A">
        <w:t xml:space="preserve"> </w:t>
      </w:r>
      <w:hyperlink w:anchor="_Muut_lomakkeet_ja" w:history="1">
        <w:r w:rsidR="00E3103A" w:rsidRPr="00ED50FC">
          <w:rPr>
            <w:rStyle w:val="Hyperlinkki"/>
          </w:rPr>
          <w:t>Muut lomakkeet ja lausunnot</w:t>
        </w:r>
      </w:hyperlink>
      <w:r w:rsidR="00E3103A">
        <w:t xml:space="preserve"> (423)</w:t>
      </w:r>
      <w:r w:rsidR="00FF2000">
        <w:t xml:space="preserve"> observation</w:t>
      </w:r>
    </w:p>
    <w:p w14:paraId="47311310" w14:textId="3DA5B3FB" w:rsidR="00FF2000" w:rsidRDefault="007D27CA" w:rsidP="00E3103A">
      <w:pPr>
        <w:pStyle w:val="Snt1"/>
      </w:pPr>
      <w:r>
        <w:t>7</w:t>
      </w:r>
      <w:r w:rsidR="00E3103A">
        <w:t xml:space="preserve">. </w:t>
      </w:r>
      <w:r w:rsidR="007C5B89">
        <w:t xml:space="preserve">VAPAAEHTOINEN nolla tai yksi [0..1] </w:t>
      </w:r>
      <w:r w:rsidR="00FF2000">
        <w:t>component</w:t>
      </w:r>
    </w:p>
    <w:p w14:paraId="22362DF4" w14:textId="60010887" w:rsidR="00E3103A" w:rsidRDefault="00FF2000" w:rsidP="00FF2000">
      <w:pPr>
        <w:pStyle w:val="Snt2"/>
      </w:pPr>
      <w:r>
        <w:t xml:space="preserve">a. PAKOLLINEN yksi </w:t>
      </w:r>
      <w:r w:rsidRPr="00AA0A88">
        <w:t>[1..1]</w:t>
      </w:r>
      <w:r>
        <w:t xml:space="preserve"> </w:t>
      </w:r>
      <w:hyperlink w:anchor="_Lausuntoteksti_tai_lisätiedot" w:history="1">
        <w:r w:rsidR="00E3103A" w:rsidRPr="00ED50FC">
          <w:rPr>
            <w:rStyle w:val="Hyperlinkki"/>
          </w:rPr>
          <w:t>Lausuntoteksti tai lisätiedot muista lomakkeista ja lausunnoista</w:t>
        </w:r>
      </w:hyperlink>
      <w:r w:rsidR="00E3103A">
        <w:t xml:space="preserve"> (424)</w:t>
      </w:r>
      <w:r>
        <w:t xml:space="preserve"> observation</w:t>
      </w:r>
    </w:p>
    <w:bookmarkStart w:id="639" w:name="_Ortoptinen_lomake_-"/>
    <w:bookmarkStart w:id="640" w:name="_Toc508731825"/>
    <w:bookmarkStart w:id="641" w:name="_Toc509932720"/>
    <w:bookmarkStart w:id="642" w:name="_Toc508731828"/>
    <w:bookmarkStart w:id="643" w:name="_Toc509932723"/>
    <w:bookmarkStart w:id="644" w:name="_Toc508731829"/>
    <w:bookmarkStart w:id="645" w:name="_Toc509932724"/>
    <w:bookmarkStart w:id="646" w:name="_Toc508731830"/>
    <w:bookmarkStart w:id="647" w:name="_Toc509932725"/>
    <w:bookmarkStart w:id="648" w:name="_Toc508731831"/>
    <w:bookmarkStart w:id="649" w:name="_Toc509932726"/>
    <w:bookmarkStart w:id="650" w:name="_Toc508731832"/>
    <w:bookmarkStart w:id="651" w:name="_Toc509932727"/>
    <w:bookmarkStart w:id="652" w:name="_Toc508731833"/>
    <w:bookmarkStart w:id="653" w:name="_Toc509932728"/>
    <w:bookmarkStart w:id="654" w:name="_Ajoterveyslomake_-_observation"/>
    <w:bookmarkStart w:id="655" w:name="_Toc498613833"/>
    <w:bookmarkEnd w:id="639"/>
    <w:bookmarkEnd w:id="640"/>
    <w:bookmarkEnd w:id="641"/>
    <w:bookmarkEnd w:id="642"/>
    <w:bookmarkEnd w:id="643"/>
    <w:bookmarkEnd w:id="644"/>
    <w:bookmarkEnd w:id="645"/>
    <w:bookmarkEnd w:id="646"/>
    <w:bookmarkEnd w:id="647"/>
    <w:bookmarkEnd w:id="648"/>
    <w:bookmarkEnd w:id="649"/>
    <w:bookmarkEnd w:id="650"/>
    <w:bookmarkEnd w:id="651"/>
    <w:bookmarkEnd w:id="652"/>
    <w:bookmarkEnd w:id="653"/>
    <w:bookmarkEnd w:id="654"/>
    <w:p w14:paraId="5243A907" w14:textId="5E29CFE5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6" w:name="_Toc525565006"/>
      <w:r w:rsidR="00FF2000" w:rsidRPr="00ED50FC">
        <w:rPr>
          <w:rStyle w:val="Hyperlinkki"/>
        </w:rPr>
        <w:t>Ajoterveyslomake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55"/>
      <w:bookmarkEnd w:id="6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E51ACD" w14:paraId="21140192" w14:textId="77777777" w:rsidTr="003A46E0">
        <w:tc>
          <w:tcPr>
            <w:tcW w:w="9236" w:type="dxa"/>
          </w:tcPr>
          <w:p w14:paraId="08B84AA3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8CF3EA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1576227D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15DE03" w14:textId="780129ED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422</w:t>
      </w:r>
      <w:r w:rsidRPr="00AE0334">
        <w:t>"</w:t>
      </w:r>
      <w:r>
        <w:t xml:space="preserve"> Ajoterveys lomake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1F319AC" w14:textId="77777777" w:rsidR="00FF2000" w:rsidRDefault="00FF2000" w:rsidP="00FF2000">
      <w:pPr>
        <w:pStyle w:val="Snt1"/>
      </w:pPr>
      <w:r>
        <w:t>3. PAKOLLINEN yksi [1..1] text</w:t>
      </w:r>
    </w:p>
    <w:p w14:paraId="362C8346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E001D3E" w14:textId="58F1D291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Ajoterverys lomake (422),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57" w:name="_Muut_lomakkeet_ja"/>
    <w:bookmarkStart w:id="658" w:name="_Toc498613834"/>
    <w:bookmarkEnd w:id="657"/>
    <w:p w14:paraId="4136E6BA" w14:textId="256950AC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9" w:name="_Toc525565007"/>
      <w:r w:rsidR="00FF2000" w:rsidRPr="00ED50FC">
        <w:rPr>
          <w:rStyle w:val="Hyperlinkki"/>
        </w:rPr>
        <w:t>Muut lomakkeet ja lausunnot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58"/>
      <w:bookmarkEnd w:id="6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E51ACD" w14:paraId="58C24A46" w14:textId="77777777" w:rsidTr="003A46E0">
        <w:tc>
          <w:tcPr>
            <w:tcW w:w="9236" w:type="dxa"/>
          </w:tcPr>
          <w:p w14:paraId="723E3D4B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0A84C27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37E3D26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FCB17F" w14:textId="5027DE4A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423</w:t>
      </w:r>
      <w:r w:rsidRPr="00AE0334">
        <w:t>"</w:t>
      </w:r>
      <w:r>
        <w:t xml:space="preserve"> Muut lomakkeet ja lausunnot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532350B" w14:textId="77777777" w:rsidR="00FF2000" w:rsidRDefault="00FF2000" w:rsidP="00FF2000">
      <w:pPr>
        <w:pStyle w:val="Snt1"/>
      </w:pPr>
      <w:r>
        <w:t>3. PAKOLLINEN yksi [1..1] text</w:t>
      </w:r>
    </w:p>
    <w:p w14:paraId="5229D404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6B31CCDA" w14:textId="021278D9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Muut lomakkeet ja lausunnot (423),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60" w:name="_Lausuntoteksti_tai_lisätiedot"/>
    <w:bookmarkStart w:id="661" w:name="_Toc498613835"/>
    <w:bookmarkEnd w:id="660"/>
    <w:p w14:paraId="2CE95733" w14:textId="32B9065F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62" w:name="_Toc525565008"/>
      <w:r w:rsidR="00FF2000" w:rsidRPr="00ED50FC">
        <w:rPr>
          <w:rStyle w:val="Hyperlinkki"/>
        </w:rPr>
        <w:t>Lausuntoteksti tai lisätiedot muista lomakkeista ja lausunnoista</w:t>
      </w:r>
      <w:r>
        <w:fldChar w:fldCharType="end"/>
      </w:r>
      <w:r w:rsidR="00FF2000">
        <w:t xml:space="preserve"> - </w:t>
      </w:r>
      <w:r w:rsidR="00FF2000" w:rsidRPr="00487841">
        <w:t>observation</w:t>
      </w:r>
      <w:bookmarkEnd w:id="661"/>
      <w:bookmarkEnd w:id="6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E51ACD" w14:paraId="6BDC71E6" w14:textId="77777777" w:rsidTr="003A46E0">
        <w:tc>
          <w:tcPr>
            <w:tcW w:w="9236" w:type="dxa"/>
          </w:tcPr>
          <w:p w14:paraId="0EC30D28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0A7181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2B11989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2D750A" w14:textId="19B2C393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424</w:t>
      </w:r>
      <w:r w:rsidRPr="00AE0334">
        <w:t>"</w:t>
      </w:r>
      <w:r>
        <w:t xml:space="preserve"> </w:t>
      </w:r>
      <w:r w:rsidRPr="00E3103A">
        <w:t>Lausuntoteksti tai lisätiedot muista lomakkeista ja lausunnoista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DEFCA10" w14:textId="77777777" w:rsidR="00FF2000" w:rsidRDefault="00FF2000" w:rsidP="00FF2000">
      <w:pPr>
        <w:pStyle w:val="Snt1"/>
      </w:pPr>
      <w:r>
        <w:t>3. PAKOLLINEN yksi [1..1] text</w:t>
      </w:r>
    </w:p>
    <w:p w14:paraId="6327A1F3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7CD4D4" w14:textId="4233337E" w:rsidR="00FF2000" w:rsidRPr="000B1BE8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</w:t>
      </w:r>
      <w:r w:rsidRPr="00E3103A">
        <w:t>Lausuntoteksti tai lisätiedot muista lomakkeista ja lausunnoista</w:t>
      </w:r>
      <w:r>
        <w:t xml:space="preserve"> (424),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bookmarkStart w:id="663" w:name="_Hoito-ohjetiedot"/>
    <w:bookmarkStart w:id="664" w:name="_Suunnitelma"/>
    <w:bookmarkEnd w:id="663"/>
    <w:bookmarkEnd w:id="664"/>
    <w:p w14:paraId="7A1F0222" w14:textId="51CED0D4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665" w:name="_Toc498613836"/>
      <w:bookmarkStart w:id="666" w:name="_Toc525565009"/>
      <w:r w:rsidR="0066646B">
        <w:rPr>
          <w:rStyle w:val="Hyperlinkki"/>
        </w:rPr>
        <w:t>Suunnitelma</w:t>
      </w:r>
      <w:bookmarkEnd w:id="665"/>
      <w:bookmarkEnd w:id="666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466E2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1E6B4D4" w14:textId="77777777" w:rsidR="00615700" w:rsidRPr="00074862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6B5BF1B6" w14:textId="2CECAF53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3F7CBA"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79C51373" w14:textId="0C30974B" w:rsidR="00A01E35" w:rsidRP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Suunnitelma</w:t>
      </w:r>
    </w:p>
    <w:p w14:paraId="7B1AA338" w14:textId="77777777" w:rsid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8CA3136" w14:textId="3C3FEAAC" w:rsidR="006E7A17" w:rsidRDefault="00D30F1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D30F15">
        <w:t xml:space="preserve">Löydökset ja epäilyt </w:t>
      </w:r>
      <w:r w:rsidR="004D1A7B">
        <w:t>(</w:t>
      </w:r>
      <w:r w:rsidR="00B27F58">
        <w:t>45</w:t>
      </w:r>
      <w:r>
        <w:t>1)</w:t>
      </w:r>
      <w:r w:rsidR="006E7A17">
        <w:t>*,</w:t>
      </w:r>
      <w:r w:rsidR="004D1A7B">
        <w:t xml:space="preserve"> </w:t>
      </w:r>
      <w:r w:rsidR="006E7A17">
        <w:t>Varmuusaste (452)</w:t>
      </w:r>
    </w:p>
    <w:p w14:paraId="122C711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Löydökset ja epäilyt vapaana tekstinä</w:t>
      </w:r>
      <w:r w:rsidR="004D1A7B">
        <w:t xml:space="preserve"> (</w:t>
      </w:r>
      <w:r>
        <w:t>453</w:t>
      </w:r>
      <w:r w:rsidR="004D1A7B">
        <w:t>)</w:t>
      </w:r>
      <w:r w:rsidR="006E7A17">
        <w:t>*</w:t>
      </w:r>
    </w:p>
    <w:p w14:paraId="47B39E6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Johtopäätökse</w:t>
      </w:r>
      <w:r w:rsidR="0085416B">
        <w:t xml:space="preserve">t </w:t>
      </w:r>
      <w:r w:rsidR="00D51B65">
        <w:t>(</w:t>
      </w:r>
      <w:r>
        <w:t>454</w:t>
      </w:r>
      <w:r w:rsidR="00D51B65">
        <w:t>)</w:t>
      </w:r>
      <w:r w:rsidR="006E7A17">
        <w:t>*</w:t>
      </w:r>
    </w:p>
    <w:p w14:paraId="3F08D8DA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Suositukset ja jatkohoit</w:t>
      </w:r>
      <w:r w:rsidR="0085416B">
        <w:t xml:space="preserve">o </w:t>
      </w:r>
      <w:r w:rsidR="004D1A7B">
        <w:t>(</w:t>
      </w:r>
      <w:r>
        <w:t>455</w:t>
      </w:r>
      <w:r w:rsidR="006E7A17">
        <w:t>)*</w:t>
      </w:r>
    </w:p>
    <w:p w14:paraId="70426589" w14:textId="40AAC783" w:rsidR="00D51B65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 Suositukse</w:t>
      </w:r>
      <w:r w:rsidR="0085416B">
        <w:t xml:space="preserve">t ja jatkohoito vapaana tekstinä </w:t>
      </w:r>
      <w:r>
        <w:t>(456)</w:t>
      </w:r>
      <w:r w:rsidR="00B80DDF">
        <w:t>*</w:t>
      </w:r>
    </w:p>
    <w:p w14:paraId="1FB0606A" w14:textId="3BE4711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5D442F9" w14:textId="164CE267" w:rsidR="006E7A17" w:rsidRDefault="006E7A17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0F0EC3AB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="00B27F58" w:rsidRPr="002E374F">
        <w:t>@root=”</w:t>
      </w:r>
      <w:r w:rsidR="0033301D">
        <w:t>1.2.246.777.11.2018.</w:t>
      </w:r>
      <w:r w:rsidR="00074862">
        <w:t>11</w:t>
      </w:r>
      <w:r w:rsidR="00B27F58" w:rsidRPr="002E374F">
        <w:t>” (Optometrian CDA 2018)</w:t>
      </w:r>
    </w:p>
    <w:p w14:paraId="4D4FE62D" w14:textId="5ABB6613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B27F58" w:rsidRPr="00B27F58">
        <w:t>450</w:t>
      </w:r>
      <w:r>
        <w:t>” (</w:t>
      </w:r>
      <w:r w:rsidR="00B27F58">
        <w:t>Suunnitelma</w:t>
      </w:r>
      <w:r>
        <w:t xml:space="preserve"> entry)</w:t>
      </w:r>
    </w:p>
    <w:p w14:paraId="29CBDBDF" w14:textId="183946BA" w:rsidR="00A77493" w:rsidRDefault="00A23265" w:rsidP="006E7A1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Suunnitelma_-_organizer" w:history="1">
        <w:r w:rsidR="00B27F58" w:rsidRPr="0085416B">
          <w:rPr>
            <w:rStyle w:val="Hyperlinkki"/>
          </w:rPr>
          <w:t>Suunnitelma</w:t>
        </w:r>
      </w:hyperlink>
      <w:r>
        <w:t xml:space="preserve"> </w:t>
      </w:r>
      <w:r w:rsidR="00A77493">
        <w:t>–</w:t>
      </w:r>
      <w:r>
        <w:t>organizer</w:t>
      </w:r>
    </w:p>
    <w:bookmarkStart w:id="667" w:name="_Suunnitelma_-_organizer"/>
    <w:bookmarkStart w:id="668" w:name="_Toc498613837"/>
    <w:bookmarkEnd w:id="667"/>
    <w:p w14:paraId="449B9AD9" w14:textId="692DBD6C" w:rsidR="00B27F58" w:rsidRPr="00815A0E" w:rsidRDefault="0085416B" w:rsidP="00B27F58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669" w:name="_Toc525565010"/>
      <w:r w:rsidR="00B27F58" w:rsidRPr="0085416B">
        <w:rPr>
          <w:rStyle w:val="Hyperlinkki"/>
        </w:rPr>
        <w:t>Suunnitelma</w:t>
      </w:r>
      <w:r>
        <w:fldChar w:fldCharType="end"/>
      </w:r>
      <w:r w:rsidR="00B27F58" w:rsidRPr="00487841">
        <w:t xml:space="preserve"> </w:t>
      </w:r>
      <w:r w:rsidR="00B27F58">
        <w:t>- organizer</w:t>
      </w:r>
      <w:bookmarkEnd w:id="668"/>
      <w:bookmarkEnd w:id="6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27F58" w:rsidRPr="00E51ACD" w14:paraId="5D175546" w14:textId="77777777" w:rsidTr="00B27F58">
        <w:tc>
          <w:tcPr>
            <w:tcW w:w="9236" w:type="dxa"/>
          </w:tcPr>
          <w:p w14:paraId="20905B9D" w14:textId="77777777" w:rsidR="00B27F58" w:rsidRPr="00A878B7" w:rsidRDefault="00B27F5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632F43F5" w14:textId="77777777" w:rsidR="00B27F58" w:rsidRPr="00370659" w:rsidRDefault="00B27F58" w:rsidP="00B27F58">
      <w:pPr>
        <w:pStyle w:val="Snt1"/>
        <w:ind w:left="0" w:firstLine="0"/>
        <w:rPr>
          <w:lang w:val="en-US"/>
        </w:rPr>
      </w:pPr>
    </w:p>
    <w:p w14:paraId="274EEC91" w14:textId="77777777" w:rsidR="00B27F58" w:rsidRPr="0003454B" w:rsidRDefault="00B27F58" w:rsidP="00B27F5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5A02F" w14:textId="77777777" w:rsidR="006E7A17" w:rsidRDefault="006E7A17" w:rsidP="006E7A17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9D632FF" w14:textId="6247DC77" w:rsidR="00B27F58" w:rsidRPr="00AE0334" w:rsidRDefault="006E7A17" w:rsidP="00B27F58">
      <w:pPr>
        <w:pStyle w:val="Snt1"/>
      </w:pPr>
      <w:r>
        <w:t>3</w:t>
      </w:r>
      <w:r w:rsidR="00B27F58" w:rsidRPr="0003454B">
        <w:t xml:space="preserve">. PAKOLLINEN </w:t>
      </w:r>
      <w:r w:rsidR="00B27F58">
        <w:t xml:space="preserve">nolla tai yksi </w:t>
      </w:r>
      <w:r w:rsidR="00B27F58" w:rsidRPr="0003454B">
        <w:t>[</w:t>
      </w:r>
      <w:r w:rsidR="00B27F58">
        <w:t>0</w:t>
      </w:r>
      <w:r w:rsidR="00B27F58" w:rsidRPr="0003454B">
        <w:t>..</w:t>
      </w:r>
      <w:r w:rsidR="00B27F58">
        <w:t>1</w:t>
      </w:r>
      <w:r w:rsidR="00B27F58" w:rsidRPr="0003454B">
        <w:t xml:space="preserve">] </w:t>
      </w:r>
      <w:r w:rsidR="00B27F58" w:rsidRPr="00AE0334">
        <w:t>code/@code="</w:t>
      </w:r>
      <w:r>
        <w:t>45</w:t>
      </w:r>
      <w:r w:rsidR="00B27F58">
        <w:t>0</w:t>
      </w:r>
      <w:r w:rsidR="00B27F58" w:rsidRPr="00AE0334">
        <w:t>"</w:t>
      </w:r>
      <w:r w:rsidR="00B27F58">
        <w:t xml:space="preserve"> </w:t>
      </w:r>
      <w:r>
        <w:t>Suunnitelma</w:t>
      </w:r>
      <w:r w:rsidR="00B27F58">
        <w:t xml:space="preserve"> (codeSystem</w:t>
      </w:r>
      <w:r w:rsidR="00B27F58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BAB26D6" w14:textId="77777777" w:rsidR="006E7A17" w:rsidRDefault="006E7A17" w:rsidP="006E7A17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62661DBC" w14:textId="7AC94A18" w:rsidR="00D30F15" w:rsidRDefault="006E7A17" w:rsidP="00B27F58">
      <w:pPr>
        <w:pStyle w:val="Snt1"/>
      </w:pPr>
      <w:r>
        <w:t>5</w:t>
      </w:r>
      <w:r w:rsidR="00B27F58">
        <w:t xml:space="preserve">. </w:t>
      </w:r>
      <w:r w:rsidR="00C630CF">
        <w:t xml:space="preserve">VAIHTOEHTOISESTI </w:t>
      </w:r>
      <w:r w:rsidR="007C5B89">
        <w:t xml:space="preserve">VAPAAEHTOINEN </w:t>
      </w:r>
      <w:r w:rsidR="00D505BB">
        <w:t>nolla</w:t>
      </w:r>
      <w:r w:rsidR="00C630CF">
        <w:t xml:space="preserve"> </w:t>
      </w:r>
      <w:r w:rsidR="007C5B89">
        <w:t xml:space="preserve">tai </w:t>
      </w:r>
      <w:r w:rsidR="00C630CF">
        <w:t>useampi</w:t>
      </w:r>
      <w:r w:rsidR="007C5B89">
        <w:t xml:space="preserve"> [</w:t>
      </w:r>
      <w:r w:rsidR="00D505BB">
        <w:t>0</w:t>
      </w:r>
      <w:r w:rsidR="007C5B89">
        <w:t>..</w:t>
      </w:r>
      <w:r w:rsidR="00C630CF">
        <w:t>*</w:t>
      </w:r>
      <w:r w:rsidR="007C5B89">
        <w:t xml:space="preserve">] </w:t>
      </w:r>
      <w:r w:rsidR="00D30F15">
        <w:t>component</w:t>
      </w:r>
    </w:p>
    <w:p w14:paraId="6A2033BE" w14:textId="317009E0" w:rsidR="00D30F15" w:rsidRDefault="00B27F58" w:rsidP="00D30F15">
      <w:pPr>
        <w:pStyle w:val="Snt2"/>
      </w:pPr>
      <w:r>
        <w:t xml:space="preserve"> </w:t>
      </w:r>
      <w:r w:rsidR="00D30F15">
        <w:t xml:space="preserve">a. PAKOLLINEN </w:t>
      </w:r>
      <w:r w:rsidR="00D30F15" w:rsidRPr="00AA0A88">
        <w:t>yksi [1..1]</w:t>
      </w:r>
      <w:r w:rsidR="00D30F15">
        <w:t xml:space="preserve"> </w:t>
      </w:r>
      <w:hyperlink w:anchor="_Löydökset_ja_epäilyt" w:history="1">
        <w:r w:rsidR="00D30F15" w:rsidRPr="0085416B">
          <w:rPr>
            <w:rStyle w:val="Hyperlinkki"/>
          </w:rPr>
          <w:t>Löydökset ja epäilyt</w:t>
        </w:r>
      </w:hyperlink>
      <w:r w:rsidR="00D30F15">
        <w:t xml:space="preserve"> (4</w:t>
      </w:r>
      <w:r w:rsidR="001352E7">
        <w:t>5</w:t>
      </w:r>
      <w:r w:rsidR="00D30F15">
        <w:t>1) observation</w:t>
      </w:r>
    </w:p>
    <w:p w14:paraId="7F296F71" w14:textId="53123C20" w:rsidR="001352E7" w:rsidRDefault="006E7A17" w:rsidP="001352E7">
      <w:pPr>
        <w:pStyle w:val="Snt1"/>
      </w:pPr>
      <w:r>
        <w:t>6</w:t>
      </w:r>
      <w:r w:rsidR="001352E7">
        <w:t xml:space="preserve">. </w:t>
      </w:r>
      <w:r w:rsidR="00C630CF">
        <w:t xml:space="preserve">VAIHTOEHTOISESTI </w:t>
      </w:r>
      <w:r w:rsidR="007C5B89">
        <w:t xml:space="preserve">VAPAAEHTOINEN nolla tai yksi [0..1] </w:t>
      </w:r>
      <w:r w:rsidR="001352E7">
        <w:t>component</w:t>
      </w:r>
    </w:p>
    <w:p w14:paraId="73A54CE4" w14:textId="611AF277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Löydökset_ja_epäilyt_1" w:history="1">
        <w:r w:rsidRPr="0085416B">
          <w:rPr>
            <w:rStyle w:val="Hyperlinkki"/>
          </w:rPr>
          <w:t>Löydökset ja epäilyt vapaana tekstinä</w:t>
        </w:r>
      </w:hyperlink>
      <w:r>
        <w:t xml:space="preserve"> (453) observation</w:t>
      </w:r>
    </w:p>
    <w:p w14:paraId="61D4B41E" w14:textId="6D8A2728" w:rsidR="00C630CF" w:rsidRDefault="00C630CF" w:rsidP="001352E7">
      <w:pPr>
        <w:pStyle w:val="Snt2"/>
      </w:pPr>
    </w:p>
    <w:p w14:paraId="680D119B" w14:textId="759B9B06" w:rsidR="00C630CF" w:rsidRDefault="00C630CF" w:rsidP="00C630CF">
      <w:pPr>
        <w:pStyle w:val="Snt1"/>
      </w:pPr>
      <w:r w:rsidRPr="00C630CF">
        <w:rPr>
          <w:b/>
        </w:rPr>
        <w:t>Toteutusohje:</w:t>
      </w:r>
      <w:r>
        <w:t xml:space="preserve"> Löydökset ja epälyt vapaana tekstinä on vaihtoehtoinen rakenteisesti annetulle tiedolle</w:t>
      </w:r>
    </w:p>
    <w:p w14:paraId="1D4AFC05" w14:textId="77777777" w:rsidR="00C630CF" w:rsidRDefault="00C630CF" w:rsidP="001352E7">
      <w:pPr>
        <w:pStyle w:val="Snt2"/>
      </w:pPr>
    </w:p>
    <w:p w14:paraId="41422825" w14:textId="267CEA85" w:rsidR="001352E7" w:rsidRDefault="006E7A17" w:rsidP="001352E7">
      <w:pPr>
        <w:pStyle w:val="Snt1"/>
      </w:pPr>
      <w:r>
        <w:t>7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220AF274" w14:textId="65C26283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Johtopäätökset_-_observation" w:history="1">
        <w:r w:rsidRPr="0085416B">
          <w:rPr>
            <w:rStyle w:val="Hyperlinkki"/>
          </w:rPr>
          <w:t>Johtopäätökset</w:t>
        </w:r>
      </w:hyperlink>
      <w:r>
        <w:t xml:space="preserve"> (454) observation</w:t>
      </w:r>
    </w:p>
    <w:p w14:paraId="25091426" w14:textId="26FE0B46" w:rsidR="001352E7" w:rsidRDefault="006E7A17" w:rsidP="001352E7">
      <w:pPr>
        <w:pStyle w:val="Snt1"/>
      </w:pPr>
      <w:bookmarkStart w:id="670" w:name="_Vammautumistiedot_-_organizer"/>
      <w:bookmarkEnd w:id="670"/>
      <w:r>
        <w:t>8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6856B93D" w14:textId="6A796762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" w:history="1">
        <w:r w:rsidRPr="0085416B">
          <w:rPr>
            <w:rStyle w:val="Hyperlinkki"/>
          </w:rPr>
          <w:t>Suositukset ja jatkohoito</w:t>
        </w:r>
      </w:hyperlink>
      <w:r>
        <w:t xml:space="preserve"> (455) observation</w:t>
      </w:r>
    </w:p>
    <w:p w14:paraId="023AF8AD" w14:textId="71D5036C" w:rsidR="001352E7" w:rsidRDefault="006E7A17" w:rsidP="001352E7">
      <w:pPr>
        <w:pStyle w:val="Snt1"/>
      </w:pPr>
      <w:r>
        <w:t>9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1C9311DC" w14:textId="7768BE05" w:rsidR="00B161DC" w:rsidRDefault="001352E7" w:rsidP="006E7A1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_1" w:history="1">
        <w:r w:rsidRPr="0085416B">
          <w:rPr>
            <w:rStyle w:val="Hyperlinkki"/>
          </w:rPr>
          <w:t>Suositukset ja jatkohoito vapaana tekstinä</w:t>
        </w:r>
      </w:hyperlink>
      <w:r>
        <w:t xml:space="preserve"> (456) observation</w:t>
      </w:r>
    </w:p>
    <w:bookmarkStart w:id="671" w:name="_Löydökset_ja_epäilyt"/>
    <w:bookmarkStart w:id="672" w:name="_Toc498613838"/>
    <w:bookmarkEnd w:id="671"/>
    <w:p w14:paraId="526B2EB9" w14:textId="4F56F3E5" w:rsidR="001352E7" w:rsidRPr="00815A0E" w:rsidRDefault="00E92763" w:rsidP="001352E7">
      <w:pPr>
        <w:pStyle w:val="Otsikko4"/>
      </w:pPr>
      <w:r>
        <w:lastRenderedPageBreak/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3" w:name="_Toc525565011"/>
      <w:r w:rsidR="001352E7" w:rsidRPr="00E92763">
        <w:rPr>
          <w:rStyle w:val="Hyperlinkki"/>
        </w:rPr>
        <w:t>Löydökset ja epäilyt</w:t>
      </w:r>
      <w:r>
        <w:fldChar w:fldCharType="end"/>
      </w:r>
      <w:r w:rsidR="001352E7">
        <w:t xml:space="preserve"> - </w:t>
      </w:r>
      <w:r w:rsidR="001352E7" w:rsidRPr="00487841">
        <w:t>observation</w:t>
      </w:r>
      <w:bookmarkEnd w:id="672"/>
      <w:bookmarkEnd w:id="6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52E7" w:rsidRPr="00E51ACD" w14:paraId="2A6D03FF" w14:textId="77777777" w:rsidTr="003A46E0">
        <w:tc>
          <w:tcPr>
            <w:tcW w:w="9236" w:type="dxa"/>
          </w:tcPr>
          <w:p w14:paraId="74EC5B07" w14:textId="77777777" w:rsidR="001352E7" w:rsidRPr="00A878B7" w:rsidRDefault="001352E7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33F0935" w14:textId="77777777" w:rsidR="001352E7" w:rsidRPr="00370659" w:rsidRDefault="001352E7" w:rsidP="001352E7">
      <w:pPr>
        <w:pStyle w:val="Snt1"/>
        <w:ind w:left="0" w:firstLine="0"/>
        <w:rPr>
          <w:lang w:val="en-US"/>
        </w:rPr>
      </w:pPr>
    </w:p>
    <w:p w14:paraId="1450F93E" w14:textId="77777777" w:rsidR="001352E7" w:rsidRPr="0003454B" w:rsidRDefault="001352E7" w:rsidP="001352E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17681D7" w14:textId="5EFE3399" w:rsidR="001352E7" w:rsidRDefault="001352E7" w:rsidP="001352E7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451</w:t>
      </w:r>
      <w:r w:rsidRPr="00AE0334">
        <w:t>"</w:t>
      </w:r>
      <w:r>
        <w:t xml:space="preserve"> Löydökset ja epäilyt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5FBF11" w14:textId="77777777" w:rsidR="001352E7" w:rsidRDefault="001352E7" w:rsidP="001352E7">
      <w:pPr>
        <w:pStyle w:val="Snt1"/>
      </w:pPr>
      <w:r>
        <w:t>3. PAKOLLINEN yksi [1..1] text</w:t>
      </w:r>
    </w:p>
    <w:p w14:paraId="0631BE3B" w14:textId="77777777" w:rsidR="001352E7" w:rsidRPr="00C441AB" w:rsidRDefault="001352E7" w:rsidP="001352E7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3D5B8E36" w14:textId="379D52DF" w:rsidR="001352E7" w:rsidRPr="000B1BE8" w:rsidRDefault="001352E7" w:rsidP="001352E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(451), arvo</w:t>
      </w:r>
      <w:r w:rsidRPr="0003454B">
        <w:t xml:space="preserve"> </w:t>
      </w:r>
      <w:r>
        <w:t xml:space="preserve">annetaan luokituksesta </w:t>
      </w:r>
      <w:r w:rsidRPr="001352E7">
        <w:t>THL - Tautiluokitus ICD-10</w:t>
      </w:r>
      <w:r>
        <w:t xml:space="preserve"> (codeSystem: </w:t>
      </w:r>
      <w:r w:rsidRPr="001352E7">
        <w:t>1.2.246.537.6.1.1999</w:t>
      </w:r>
      <w:r>
        <w:t>) CD-tietotyy</w:t>
      </w:r>
      <w:r w:rsidRPr="0003454B">
        <w:t>pillä</w:t>
      </w:r>
    </w:p>
    <w:p w14:paraId="2596A27D" w14:textId="5C8C0A2D" w:rsidR="001352E7" w:rsidRDefault="001352E7" w:rsidP="001352E7">
      <w:pPr>
        <w:pStyle w:val="Snt1"/>
      </w:pPr>
      <w:r>
        <w:t xml:space="preserve">5. </w:t>
      </w:r>
      <w:r w:rsidR="00240621">
        <w:t xml:space="preserve">PAKOLLINEN </w:t>
      </w:r>
      <w:r w:rsidR="007C5B89">
        <w:t>yksi [</w:t>
      </w:r>
      <w:r w:rsidR="00240621">
        <w:t>1</w:t>
      </w:r>
      <w:r w:rsidR="007C5B89">
        <w:t xml:space="preserve">..1] </w:t>
      </w:r>
      <w:r w:rsidRPr="009315BE">
        <w:t>entryRelationship</w:t>
      </w:r>
    </w:p>
    <w:p w14:paraId="1EE46B21" w14:textId="0267596E" w:rsidR="001352E7" w:rsidRDefault="001352E7" w:rsidP="001352E7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</w:t>
      </w:r>
      <w:r w:rsidR="003C5713">
        <w:t>COMP</w:t>
      </w:r>
      <w:r>
        <w:t>”</w:t>
      </w:r>
    </w:p>
    <w:p w14:paraId="3BEEA309" w14:textId="2C1A2DCB" w:rsidR="001352E7" w:rsidRDefault="001352E7" w:rsidP="001352E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armuusaste_-_observation" w:history="1">
        <w:r w:rsidR="003A46E0" w:rsidRPr="005178F5">
          <w:rPr>
            <w:rStyle w:val="Hyperlinkki"/>
          </w:rPr>
          <w:t>Varmuusaste</w:t>
        </w:r>
      </w:hyperlink>
      <w:r>
        <w:t xml:space="preserve"> (4</w:t>
      </w:r>
      <w:r w:rsidR="003A46E0">
        <w:t>5</w:t>
      </w:r>
      <w:r>
        <w:t>2) observation</w:t>
      </w:r>
    </w:p>
    <w:bookmarkStart w:id="674" w:name="_Varmuusaste_-_observation"/>
    <w:bookmarkStart w:id="675" w:name="_Toc498613839"/>
    <w:bookmarkEnd w:id="674"/>
    <w:p w14:paraId="0DBD8103" w14:textId="24C93ACC" w:rsidR="003A46E0" w:rsidRPr="00815A0E" w:rsidRDefault="005178F5" w:rsidP="003A46E0">
      <w:pPr>
        <w:pStyle w:val="Otsikko5"/>
      </w:pPr>
      <w:r>
        <w:fldChar w:fldCharType="begin"/>
      </w:r>
      <w:r>
        <w:instrText xml:space="preserve"> HYPERLINK  \l "_Löydökset_ja_epäilyt" </w:instrText>
      </w:r>
      <w:r>
        <w:fldChar w:fldCharType="separate"/>
      </w:r>
      <w:bookmarkStart w:id="676" w:name="_Toc525565012"/>
      <w:r w:rsidRPr="005178F5">
        <w:rPr>
          <w:rStyle w:val="Hyperlinkki"/>
        </w:rPr>
        <w:t>Varmuusaste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5"/>
      <w:bookmarkEnd w:id="6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541054CA" w14:textId="77777777" w:rsidTr="003A46E0">
        <w:tc>
          <w:tcPr>
            <w:tcW w:w="9236" w:type="dxa"/>
          </w:tcPr>
          <w:p w14:paraId="3A0B06CA" w14:textId="599B6650" w:rsidR="003A46E0" w:rsidRPr="005178F5" w:rsidRDefault="005178F5" w:rsidP="005178F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5178F5">
              <w:rPr>
                <w:sz w:val="18"/>
                <w:lang w:val="en-US"/>
              </w:rPr>
              <w:t>/structuredBody/component/section/component/section/component/section/entry/organizer/component/observation/entryRelationship/observation</w:t>
            </w:r>
          </w:p>
        </w:tc>
      </w:tr>
    </w:tbl>
    <w:p w14:paraId="22334F1E" w14:textId="5486E562" w:rsidR="005178F5" w:rsidRPr="005178F5" w:rsidRDefault="005178F5" w:rsidP="005178F5">
      <w:pPr>
        <w:pStyle w:val="Snt1"/>
        <w:ind w:left="0" w:firstLine="0"/>
        <w:rPr>
          <w:lang w:val="en-US"/>
        </w:rPr>
      </w:pPr>
    </w:p>
    <w:p w14:paraId="1BF30A96" w14:textId="34725BAA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E9EA31" w14:textId="036F4428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452</w:t>
      </w:r>
      <w:r w:rsidRPr="00AE0334">
        <w:t>"</w:t>
      </w:r>
      <w:r>
        <w:t xml:space="preserve"> Varmuusaste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9CA4181" w14:textId="77777777" w:rsidR="003A46E0" w:rsidRDefault="003A46E0" w:rsidP="003A46E0">
      <w:pPr>
        <w:pStyle w:val="Snt1"/>
      </w:pPr>
      <w:r>
        <w:t>3. PAKOLLINEN yksi [1..1] text</w:t>
      </w:r>
    </w:p>
    <w:p w14:paraId="2F3FB453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8FAD06" w14:textId="4A83B005" w:rsidR="003A46E0" w:rsidRDefault="003A46E0" w:rsidP="006E7A1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Varmuusaste (452),</w:t>
      </w:r>
      <w:r w:rsidRPr="0003454B">
        <w:t xml:space="preserve"> </w:t>
      </w:r>
      <w:r w:rsidR="00C93E49">
        <w:t>arvo annetaan</w:t>
      </w:r>
      <w:r>
        <w:t xml:space="preserve"> luokituksesta </w:t>
      </w:r>
      <w:r w:rsidRPr="003A46E0">
        <w:t xml:space="preserve">AR/YDIN </w:t>
      </w:r>
      <w:r>
        <w:t>–</w:t>
      </w:r>
      <w:r w:rsidRPr="003A46E0">
        <w:t xml:space="preserve"> Varmuusaste</w:t>
      </w:r>
      <w:r>
        <w:t xml:space="preserve"> (codeSystem: </w:t>
      </w:r>
      <w:r w:rsidRPr="003A46E0">
        <w:t>1.2.246.537.5.40004.2003</w:t>
      </w:r>
      <w:r>
        <w:t>) CD-tietotyy</w:t>
      </w:r>
      <w:r w:rsidRPr="0003454B">
        <w:t>pillä</w:t>
      </w:r>
    </w:p>
    <w:bookmarkStart w:id="677" w:name="_Löydökset_ja_epäilyt_1"/>
    <w:bookmarkStart w:id="678" w:name="_Toc498613840"/>
    <w:bookmarkEnd w:id="677"/>
    <w:p w14:paraId="38780058" w14:textId="625C061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9" w:name="_Toc525565013"/>
      <w:r w:rsidR="003A46E0" w:rsidRPr="005178F5">
        <w:rPr>
          <w:rStyle w:val="Hyperlinkki"/>
        </w:rPr>
        <w:t>Löydökset ja epäilyt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8"/>
      <w:bookmarkEnd w:id="6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3F011DF1" w14:textId="77777777" w:rsidTr="003A46E0">
        <w:tc>
          <w:tcPr>
            <w:tcW w:w="9236" w:type="dxa"/>
          </w:tcPr>
          <w:p w14:paraId="6EB2089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E6754D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2C2EE124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D7FF793" w14:textId="39048982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453</w:t>
      </w:r>
      <w:r w:rsidRPr="00AE0334">
        <w:t>"</w:t>
      </w:r>
      <w:r>
        <w:t xml:space="preserve"> Löydökset ja epäilyt vapaana tekstinä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1497F8B" w14:textId="77777777" w:rsidR="003A46E0" w:rsidRDefault="003A46E0" w:rsidP="003A46E0">
      <w:pPr>
        <w:pStyle w:val="Snt1"/>
      </w:pPr>
      <w:r>
        <w:t>3. PAKOLLINEN yksi [1..1] text</w:t>
      </w:r>
    </w:p>
    <w:p w14:paraId="0BAED9BB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DE3936E" w14:textId="7A708058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vapaana tekstinä (453),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80" w:name="_Johtopäätökset_-_observation"/>
    <w:bookmarkStart w:id="681" w:name="_Toc498613841"/>
    <w:bookmarkEnd w:id="680"/>
    <w:p w14:paraId="1C3867D2" w14:textId="6046516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82" w:name="_Toc525565014"/>
      <w:r w:rsidR="003A46E0" w:rsidRPr="005178F5">
        <w:rPr>
          <w:rStyle w:val="Hyperlinkki"/>
        </w:rPr>
        <w:t>Johtopäätökset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81"/>
      <w:bookmarkEnd w:id="6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2D19E3D2" w14:textId="77777777" w:rsidTr="003A46E0">
        <w:tc>
          <w:tcPr>
            <w:tcW w:w="9236" w:type="dxa"/>
          </w:tcPr>
          <w:p w14:paraId="3AF3914C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545AAEE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CBB5CC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E322D8" w14:textId="7E1C03F5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454</w:t>
      </w:r>
      <w:r w:rsidRPr="00AE0334">
        <w:t>"</w:t>
      </w:r>
      <w:r>
        <w:t xml:space="preserve"> Johtopäätökset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6BCAFAE" w14:textId="77777777" w:rsidR="003A46E0" w:rsidRDefault="003A46E0" w:rsidP="003A46E0">
      <w:pPr>
        <w:pStyle w:val="Snt1"/>
      </w:pPr>
      <w:r>
        <w:t>3. PAKOLLINEN yksi [1..1] text</w:t>
      </w:r>
    </w:p>
    <w:p w14:paraId="2FAC7FC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2EC7EE2" w14:textId="778E5A47" w:rsidR="003A46E0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Johtopäätökset (454),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83" w:name="_Suositukset_ja_jatkohoito"/>
    <w:bookmarkStart w:id="684" w:name="_Toc498613842"/>
    <w:bookmarkEnd w:id="683"/>
    <w:p w14:paraId="77295093" w14:textId="435EEC77" w:rsidR="003A46E0" w:rsidRPr="00815A0E" w:rsidRDefault="005178F5" w:rsidP="003A46E0">
      <w:pPr>
        <w:pStyle w:val="Otsikko4"/>
      </w:pPr>
      <w:r>
        <w:lastRenderedPageBreak/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85" w:name="_Toc525565015"/>
      <w:r w:rsidR="003A46E0" w:rsidRPr="005178F5">
        <w:rPr>
          <w:rStyle w:val="Hyperlinkki"/>
        </w:rPr>
        <w:t>Suositukset ja jatkohoito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84"/>
      <w:bookmarkEnd w:id="6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6A13DF4B" w14:textId="77777777" w:rsidTr="003A46E0">
        <w:tc>
          <w:tcPr>
            <w:tcW w:w="9236" w:type="dxa"/>
          </w:tcPr>
          <w:p w14:paraId="07051C1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A35E3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0A1FFAF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DABB95" w14:textId="13D0D600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455</w:t>
      </w:r>
      <w:r w:rsidRPr="00AE0334">
        <w:t>"</w:t>
      </w:r>
      <w:r>
        <w:t xml:space="preserve"> Suositukset ja jatkohoito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7F5B2941" w14:textId="77777777" w:rsidR="003A46E0" w:rsidRDefault="003A46E0" w:rsidP="003A46E0">
      <w:pPr>
        <w:pStyle w:val="Snt1"/>
      </w:pPr>
      <w:r>
        <w:t>3. PAKOLLINEN yksi [1..1] text</w:t>
      </w:r>
    </w:p>
    <w:p w14:paraId="674A928E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A3A853D" w14:textId="1150A99E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</w:t>
      </w:r>
      <w:r w:rsidR="00110D6F">
        <w:t xml:space="preserve"> tai useampi</w:t>
      </w:r>
      <w:r w:rsidRPr="0003454B">
        <w:t xml:space="preserve"> [1..</w:t>
      </w:r>
      <w:r w:rsidR="00110D6F">
        <w:t>*</w:t>
      </w:r>
      <w:r w:rsidRPr="0003454B">
        <w:t>] value</w:t>
      </w:r>
      <w:r>
        <w:t xml:space="preserve"> Suositukset ja jatkohoito (455), arvo</w:t>
      </w:r>
      <w:r w:rsidRPr="0003454B">
        <w:t xml:space="preserve"> </w:t>
      </w:r>
      <w:r>
        <w:t xml:space="preserve">annetaan luokituksesta </w:t>
      </w:r>
      <w:r w:rsidR="00454B82" w:rsidRPr="00454B82">
        <w:t>PTHAVO - Perusterveydenhuollon avohoidon toimintoluokitus (SPAT)</w:t>
      </w:r>
      <w:r>
        <w:t xml:space="preserve"> (codeSystem</w:t>
      </w:r>
      <w:r w:rsidR="0018398E">
        <w:t>:</w:t>
      </w:r>
      <w:r>
        <w:t xml:space="preserve"> </w:t>
      </w:r>
      <w:r w:rsidR="0018398E" w:rsidRPr="0018398E">
        <w:t>1.2.246.537.6.128.2009</w:t>
      </w:r>
      <w:r>
        <w:t>) CD-tietotyy</w:t>
      </w:r>
      <w:r w:rsidRPr="0003454B">
        <w:t>pillä</w:t>
      </w:r>
    </w:p>
    <w:bookmarkStart w:id="686" w:name="_Suositukset_ja_jatkohoito_1"/>
    <w:bookmarkStart w:id="687" w:name="_Toc498613843"/>
    <w:bookmarkEnd w:id="686"/>
    <w:p w14:paraId="4F004A21" w14:textId="7BFBDBAF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88" w:name="_Toc525565016"/>
      <w:r w:rsidR="003A46E0" w:rsidRPr="005178F5">
        <w:rPr>
          <w:rStyle w:val="Hyperlinkki"/>
        </w:rPr>
        <w:t>Suositukset ja jatkohoito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87"/>
      <w:bookmarkEnd w:id="6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08E38CB7" w14:textId="77777777" w:rsidTr="003A46E0">
        <w:tc>
          <w:tcPr>
            <w:tcW w:w="9236" w:type="dxa"/>
          </w:tcPr>
          <w:p w14:paraId="5928AF8D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9A0FD1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5D5D756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DDE43" w14:textId="5E87C98B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45E0D">
        <w:t>456</w:t>
      </w:r>
      <w:r w:rsidRPr="00AE0334">
        <w:t>"</w:t>
      </w:r>
      <w:r>
        <w:t xml:space="preserve"> Suositukset ja jatkohoito</w:t>
      </w:r>
      <w:r w:rsidR="00145E0D">
        <w:t xml:space="preserve"> vapaana tekstinä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2F4951E" w14:textId="77777777" w:rsidR="003A46E0" w:rsidRDefault="003A46E0" w:rsidP="003A46E0">
      <w:pPr>
        <w:pStyle w:val="Snt1"/>
      </w:pPr>
      <w:r>
        <w:t>3. PAKOLLINEN yksi [1..1] text</w:t>
      </w:r>
    </w:p>
    <w:p w14:paraId="3C09858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4536507" w14:textId="52E9E989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Suositukset ja jatkohoito</w:t>
      </w:r>
      <w:r w:rsidR="00145E0D">
        <w:t xml:space="preserve"> vapaana tekstinä</w:t>
      </w:r>
      <w:r>
        <w:t xml:space="preserve"> (45</w:t>
      </w:r>
      <w:r w:rsidR="00145E0D">
        <w:t>6</w:t>
      </w:r>
      <w:r>
        <w:t>), arvo</w:t>
      </w:r>
      <w:r w:rsidRPr="0003454B">
        <w:t xml:space="preserve"> </w:t>
      </w:r>
      <w:r>
        <w:t xml:space="preserve">annetaan </w:t>
      </w:r>
      <w:r w:rsidR="00145E0D">
        <w:t>ST</w:t>
      </w:r>
      <w:r>
        <w:t>-tietotyy</w:t>
      </w:r>
      <w:r w:rsidRPr="0003454B">
        <w:t>pillä</w:t>
      </w:r>
    </w:p>
    <w:bookmarkStart w:id="689" w:name="_Potilaan_status"/>
    <w:bookmarkStart w:id="690" w:name="_Piilolasien_sovitus_ja"/>
    <w:bookmarkStart w:id="691" w:name="_Piilolasien_sovitus_tai"/>
    <w:bookmarkEnd w:id="689"/>
    <w:bookmarkEnd w:id="690"/>
    <w:bookmarkEnd w:id="691"/>
    <w:p w14:paraId="7A1F0224" w14:textId="77D69A1E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92" w:name="_Toc498613844"/>
      <w:bookmarkStart w:id="693" w:name="_Toc525565017"/>
      <w:r w:rsidR="00226359">
        <w:rPr>
          <w:rStyle w:val="Hyperlinkki"/>
        </w:rPr>
        <w:t xml:space="preserve">Piilolasien sovitus </w:t>
      </w:r>
      <w:r w:rsidR="00A50ABF">
        <w:rPr>
          <w:rStyle w:val="Hyperlinkki"/>
        </w:rPr>
        <w:t>tai</w:t>
      </w:r>
      <w:r w:rsidR="00226359">
        <w:rPr>
          <w:rStyle w:val="Hyperlinkki"/>
        </w:rPr>
        <w:t xml:space="preserve"> kontrolli</w:t>
      </w:r>
      <w:bookmarkEnd w:id="692"/>
      <w:r w:rsidR="00E97F5E">
        <w:rPr>
          <w:rStyle w:val="Hyperlinkki"/>
        </w:rPr>
        <w:t>:</w:t>
      </w:r>
      <w:r w:rsidR="008558FE" w:rsidRPr="00382EF8">
        <w:rPr>
          <w:rStyle w:val="Hyperlinkki"/>
        </w:rPr>
        <w:t xml:space="preserve"> </w:t>
      </w:r>
      <w:r w:rsidR="00E97F5E">
        <w:rPr>
          <w:rStyle w:val="Hyperlinkki"/>
        </w:rPr>
        <w:t>Keratometriarvot</w:t>
      </w:r>
      <w:bookmarkEnd w:id="693"/>
    </w:p>
    <w:bookmarkStart w:id="694" w:name="_Fysiologiset_mittaukset"/>
    <w:bookmarkEnd w:id="694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26944B77" w14:textId="0A874B1A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7C4B5736" w14:textId="77777777" w:rsidR="00615700" w:rsidRPr="00074862" w:rsidRDefault="00615700" w:rsidP="00EF31C6">
      <w:pPr>
        <w:pStyle w:val="Snt1"/>
      </w:pPr>
    </w:p>
    <w:p w14:paraId="63F36115" w14:textId="5BF677C0" w:rsidR="00E07483" w:rsidRDefault="00657AB5" w:rsidP="00E07483">
      <w:pPr>
        <w:pStyle w:val="Snt1"/>
        <w:rPr>
          <w:rStyle w:val="Snt1Char"/>
        </w:rPr>
      </w:pPr>
      <w:r w:rsidRPr="0082643A">
        <w:t xml:space="preserve">1. </w:t>
      </w:r>
      <w:r w:rsidR="00E07483" w:rsidRPr="00E07483">
        <w:rPr>
          <w:rStyle w:val="Snt1Char"/>
        </w:rPr>
        <w:t>PAKOLLINEN yksi [1..1] code/@code="64" Fysiologiset mittaukset (codeSystem: 1.2.246.537.6.14.2006 AR/YDIN - Otsikot)</w:t>
      </w:r>
    </w:p>
    <w:p w14:paraId="195CF5F1" w14:textId="606AE1E9" w:rsidR="005A29A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5A29AF">
        <w:rPr>
          <w:rStyle w:val="Snt1Char"/>
        </w:rPr>
        <w:t xml:space="preserve">. </w:t>
      </w:r>
      <w:r w:rsidR="005A29AF" w:rsidRPr="00D91E37">
        <w:rPr>
          <w:rStyle w:val="Snt2Char"/>
        </w:rPr>
        <w:t xml:space="preserve">PAKOLLINEN yksi [1..1] </w:t>
      </w:r>
      <w:r w:rsidR="00B15C3F" w:rsidRPr="00D91E37">
        <w:rPr>
          <w:rStyle w:val="Snt2Char"/>
        </w:rPr>
        <w:t>translation</w:t>
      </w:r>
    </w:p>
    <w:p w14:paraId="534D6AE2" w14:textId="36370B9A" w:rsidR="00B15C3F" w:rsidRPr="00D91E37" w:rsidRDefault="00B15C3F" w:rsidP="006D5B05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748B7E26" w14:textId="691F8E64" w:rsidR="00B15C3F" w:rsidRPr="00E07483" w:rsidRDefault="00B15C3F" w:rsidP="00B15C3F">
      <w:pPr>
        <w:pStyle w:val="Snt4"/>
        <w:rPr>
          <w:rStyle w:val="Snt1Char"/>
        </w:rPr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</w:p>
    <w:p w14:paraId="7377E7C0" w14:textId="6746BEF4" w:rsidR="000A7137" w:rsidRDefault="009701D8" w:rsidP="00E07483">
      <w:pPr>
        <w:pStyle w:val="Snt1"/>
      </w:pPr>
      <w:r>
        <w:t>2</w:t>
      </w:r>
      <w:r w:rsidR="00E07483">
        <w:t xml:space="preserve">. </w:t>
      </w:r>
      <w:r w:rsidR="000A7137">
        <w:t xml:space="preserve">PAKOLLINEN yksi </w:t>
      </w:r>
      <w:r w:rsidR="000A7137" w:rsidRPr="00C659FC">
        <w:t>[1..1]</w:t>
      </w:r>
      <w:r w:rsidR="000A7137">
        <w:t xml:space="preserve"> title, jonka PITÄÄ OLLA sama kuin ”</w:t>
      </w:r>
      <w:r w:rsidR="00B15C3F" w:rsidRPr="00B15C3F">
        <w:t xml:space="preserve"> Fysiologiset mittaukset Piilolasien sovitus tai kontrolli</w:t>
      </w:r>
      <w:r w:rsidR="000A7137">
        <w:t xml:space="preserve">” </w:t>
      </w:r>
    </w:p>
    <w:p w14:paraId="43256F6B" w14:textId="08E9A08F" w:rsidR="00AB346D" w:rsidRDefault="009701D8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45BEA282" w14:textId="7C75CB79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763A4" w:rsidRPr="00F528BC" w14:paraId="068FA31C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672EFEA1" w14:textId="5E9333A7" w:rsidR="0005233D" w:rsidRDefault="004763A4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D505BB">
              <w:rPr>
                <w:b/>
              </w:rPr>
              <w:t>Keratometriarvot</w:t>
            </w:r>
            <w:r w:rsidR="005571E6" w:rsidRPr="00D505BB">
              <w:rPr>
                <w:b/>
              </w:rPr>
              <w:t xml:space="preserve"> (100)</w:t>
            </w:r>
          </w:p>
          <w:p w14:paraId="4F2817E2" w14:textId="143422B1" w:rsidR="0005233D" w:rsidRDefault="004763A4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05233D">
              <w:t>Silmä keratometriarvolle</w:t>
            </w:r>
            <w:r w:rsidR="005571E6" w:rsidRPr="0005233D">
              <w:t xml:space="preserve"> (102)</w:t>
            </w:r>
            <w:r w:rsidRPr="0005233D">
              <w:t xml:space="preserve"> </w:t>
            </w:r>
            <w:r>
              <w:t>Sarveiskalvon taittovoima vaikutussuunnassa 1</w:t>
            </w:r>
            <w:r w:rsidR="005571E6">
              <w:t xml:space="preserve"> (104)</w:t>
            </w:r>
            <w:r w:rsidR="0005233D">
              <w:t>, Sarveiskalvon kaarevuussäde vaikutussuunnassa 1 (107) @ Sarveiskalvon taittovoima tai kaarevuussäteen pituus, vaikutussuunta 1 (109) / Sarveiskalvon taittovoima vaikutussuunnassa 2 (105), Sarveiskalvon kaarevuussäde vaikutussuunnassa 2 (108) @ Sarveiskalvon taittovoima tai kaarevuussäteen pituus, vaikutussuunta 2 (110)</w:t>
            </w:r>
          </w:p>
          <w:p w14:paraId="3B74A46D" w14:textId="4DBE1044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84EA4B2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 (111)*</w:t>
            </w:r>
          </w:p>
          <w:p w14:paraId="40974789" w14:textId="31EEAE61" w:rsidR="009D4FFE" w:rsidRDefault="009D4FFE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6E52B84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45A578E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lastRenderedPageBreak/>
              <w:t>*) myös otsikko</w:t>
            </w:r>
          </w:p>
          <w:p w14:paraId="6E5549F9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5903C8EC" w14:textId="77777777" w:rsidR="0005233D" w:rsidRPr="0096360E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013FDC21" w14:textId="77777777" w:rsidR="0005233D" w:rsidRPr="00B732FF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</w:p>
          <w:p w14:paraId="47E3F2E1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4FE24B6" w14:textId="6EF54D5E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rPr>
                <w:b/>
                <w:bCs/>
              </w:rPr>
              <w:t xml:space="preserve">Keratometriarvot: </w:t>
            </w:r>
            <w:r>
              <w:br/>
              <w:t>OD 40,25 dpt, 8,10 mm @ 180° /40,25 dpt, 8,10 mm @</w:t>
            </w:r>
            <w:r w:rsidR="00801A77">
              <w:t xml:space="preserve"> </w:t>
            </w:r>
            <w:r>
              <w:t>90°</w:t>
            </w:r>
          </w:p>
          <w:p w14:paraId="2640927D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  <w:r w:rsidRPr="00074862">
              <w:rPr>
                <w:lang w:val="sv-SE"/>
              </w:rPr>
              <w:t>OS 40,25 dpt, 8,10 mm @ 180° / 40,25 dpt, 8,10 mm @ 90°</w:t>
            </w:r>
          </w:p>
          <w:p w14:paraId="09B11576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</w:p>
          <w:p w14:paraId="42D2C9DA" w14:textId="319C170C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muodosta: OD lisätiedot tähän</w:t>
            </w:r>
          </w:p>
          <w:p w14:paraId="4C2CE9F8" w14:textId="72FC3BA3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5188E0D6" w14:textId="6285E47C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801A77">
              <w:rPr>
                <w:b/>
              </w:rPr>
              <w:t>Huom</w:t>
            </w:r>
            <w:r>
              <w:t>. @=vaikutussuunta tai meridiaani, voidaan aukikirjoittaa myös näyttömuotoon ”vaikutussuunta”</w:t>
            </w:r>
          </w:p>
          <w:p w14:paraId="3C50E5E0" w14:textId="12DCFC96" w:rsidR="0005233D" w:rsidRPr="00F528BC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4E0BCEF4" w14:textId="6FC77144" w:rsidR="00AB346D" w:rsidRDefault="00AB346D" w:rsidP="00AB346D">
      <w:pPr>
        <w:pStyle w:val="Snt3"/>
        <w:ind w:left="0" w:firstLine="0"/>
      </w:pPr>
    </w:p>
    <w:p w14:paraId="7D8D9537" w14:textId="508177DF" w:rsidR="00720AA5" w:rsidRPr="00F13B24" w:rsidRDefault="009701D8" w:rsidP="00720AA5">
      <w:pPr>
        <w:pStyle w:val="Snt1"/>
        <w:ind w:left="0" w:firstLine="0"/>
      </w:pPr>
      <w:r>
        <w:t>4</w:t>
      </w:r>
      <w:r w:rsidR="00720AA5">
        <w:t xml:space="preserve">. </w:t>
      </w:r>
      <w:r w:rsidR="003A7DCB">
        <w:t>PAKOLLINEN</w:t>
      </w:r>
      <w:r w:rsidR="00720AA5" w:rsidRPr="00E83F55">
        <w:t xml:space="preserve"> </w:t>
      </w:r>
      <w:r w:rsidR="00720AA5">
        <w:t>yksi</w:t>
      </w:r>
      <w:r w:rsidR="00720AA5" w:rsidRPr="00F13B24">
        <w:t xml:space="preserve"> [</w:t>
      </w:r>
      <w:r w:rsidR="003A7DCB">
        <w:t>1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3BA25ECF" w14:textId="447539A8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5F1C008A" w14:textId="70B61806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</w:t>
      </w:r>
      <w:r w:rsidR="009408F8">
        <w:t>95</w:t>
      </w:r>
      <w:r w:rsidR="002C31C9">
        <w:t>.</w:t>
      </w:r>
      <w:r w:rsidRPr="00720AA5">
        <w:t>100</w:t>
      </w:r>
      <w:r>
        <w:t>” (Keratometriarvot entry</w:t>
      </w:r>
      <w:r w:rsidRPr="00E83F55">
        <w:t xml:space="preserve">) </w:t>
      </w:r>
    </w:p>
    <w:p w14:paraId="6E800153" w14:textId="1617196E" w:rsidR="00E97F5E" w:rsidRDefault="00720AA5" w:rsidP="004763A4">
      <w:pPr>
        <w:ind w:left="567"/>
      </w:pPr>
      <w:r w:rsidRPr="000B0BA4">
        <w:t>c. PAKOLLINEN yksi [1..</w:t>
      </w:r>
      <w:r>
        <w:t xml:space="preserve">1] </w:t>
      </w:r>
      <w:hyperlink w:anchor="_Keratometriarvot_-_organizer" w:history="1">
        <w:r w:rsidRPr="004E38B3">
          <w:rPr>
            <w:rStyle w:val="Hyperlinkki"/>
          </w:rPr>
          <w:t>Keratometriarvot</w:t>
        </w:r>
      </w:hyperlink>
      <w:r w:rsidRPr="000B0BA4">
        <w:t xml:space="preserve"> </w:t>
      </w:r>
      <w:r>
        <w:t>(</w:t>
      </w:r>
      <w:r w:rsidR="004763A4">
        <w:t>100</w:t>
      </w:r>
      <w:r>
        <w:t>) organizer</w:t>
      </w:r>
    </w:p>
    <w:p w14:paraId="5A4C8D92" w14:textId="77777777" w:rsidR="00E97F5E" w:rsidRDefault="00E51ACD" w:rsidP="00E97F5E">
      <w:pPr>
        <w:pStyle w:val="Otsikko3"/>
      </w:pPr>
      <w:hyperlink w:anchor="_Potilaan_status" w:history="1">
        <w:bookmarkStart w:id="695" w:name="_Toc498613845"/>
        <w:bookmarkStart w:id="696" w:name="_Toc525565018"/>
        <w:r w:rsidR="00E97F5E">
          <w:rPr>
            <w:rStyle w:val="Hyperlinkki"/>
          </w:rPr>
          <w:t>Keratometria</w:t>
        </w:r>
        <w:r w:rsidR="00E97F5E" w:rsidRPr="001F142D">
          <w:rPr>
            <w:rStyle w:val="Hyperlinkki"/>
          </w:rPr>
          <w:t>rv</w:t>
        </w:r>
        <w:r w:rsidR="00E97F5E">
          <w:rPr>
            <w:rStyle w:val="Hyperlinkki"/>
          </w:rPr>
          <w:t>ot</w:t>
        </w:r>
      </w:hyperlink>
      <w:r w:rsidR="00E97F5E">
        <w:t xml:space="preserve"> - </w:t>
      </w:r>
      <w:bookmarkEnd w:id="695"/>
      <w:r w:rsidR="00E97F5E">
        <w:t>organizer</w:t>
      </w:r>
      <w:bookmarkEnd w:id="69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3ADB3913" w14:textId="77777777" w:rsidTr="003558B7">
        <w:tc>
          <w:tcPr>
            <w:tcW w:w="9236" w:type="dxa"/>
          </w:tcPr>
          <w:p w14:paraId="45DFEEDC" w14:textId="77777777" w:rsidR="00E97F5E" w:rsidRPr="00E337BE" w:rsidRDefault="00E97F5E" w:rsidP="003558B7">
            <w:pPr>
              <w:pStyle w:val="Snt1"/>
              <w:rPr>
                <w:sz w:val="20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07296EDD" w14:textId="77777777" w:rsidR="00E97F5E" w:rsidRPr="00F360CC" w:rsidRDefault="00E97F5E" w:rsidP="00E97F5E">
      <w:pPr>
        <w:pStyle w:val="Snt1"/>
        <w:rPr>
          <w:lang w:val="en-US"/>
        </w:rPr>
      </w:pPr>
    </w:p>
    <w:p w14:paraId="5B8EC968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D192AB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5F47592" w14:textId="7DE201EF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Keratometriarvot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E4F5EDF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5F75C2B" w14:textId="77777777" w:rsidR="00E97F5E" w:rsidRDefault="00E97F5E" w:rsidP="00E97F5E">
      <w:pPr>
        <w:pStyle w:val="Snt1"/>
      </w:pPr>
      <w:r>
        <w:t>5. PAKOLLINEN yksi tai useampi [1..*] component</w:t>
      </w:r>
    </w:p>
    <w:p w14:paraId="7D979836" w14:textId="77777777" w:rsidR="00E97F5E" w:rsidRDefault="00E97F5E" w:rsidP="00E97F5E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Silmä keratometriarvolle</w:t>
        </w:r>
      </w:hyperlink>
      <w:r>
        <w:t xml:space="preserve"> (102) organizer</w:t>
      </w:r>
    </w:p>
    <w:p w14:paraId="3BB75178" w14:textId="77777777" w:rsidR="00E97F5E" w:rsidRDefault="00E97F5E" w:rsidP="00E97F5E">
      <w:pPr>
        <w:pStyle w:val="Snt1"/>
      </w:pPr>
    </w:p>
    <w:p w14:paraId="4A78E077" w14:textId="2813EC9D" w:rsidR="00E97F5E" w:rsidRDefault="00E97F5E" w:rsidP="00E97F5E">
      <w:pPr>
        <w:pStyle w:val="Snt1"/>
      </w:pPr>
      <w:r w:rsidRPr="00E97F5E">
        <w:rPr>
          <w:rFonts w:eastAsiaTheme="majorEastAsia" w:cstheme="majorHAnsi"/>
          <w:b/>
          <w:bCs/>
          <w:sz w:val="24"/>
          <w:szCs w:val="26"/>
        </w:rPr>
        <w:t>Toteutusohje:</w:t>
      </w:r>
      <w:r w:rsidRPr="00E97F5E">
        <w:rPr>
          <w:b/>
        </w:rPr>
        <w:t>.</w:t>
      </w:r>
      <w:r>
        <w:t xml:space="preserve"> </w:t>
      </w:r>
      <w:r w:rsidRPr="00D50CC9">
        <w:t xml:space="preserve">Oletusarvoisesti ensin annetaan </w:t>
      </w:r>
      <w:r>
        <w:t>oikea silmä, sitten vasen. Toistetaan component.organizer rakennetta per silmä</w:t>
      </w:r>
      <w:bookmarkStart w:id="697" w:name="_Potilaan_status_-"/>
      <w:bookmarkStart w:id="698" w:name="_Painoarvio_-_observation"/>
      <w:bookmarkEnd w:id="697"/>
      <w:bookmarkEnd w:id="698"/>
    </w:p>
    <w:bookmarkStart w:id="699" w:name="_Silmä_keratometriarvolle_-organizer"/>
    <w:bookmarkEnd w:id="699"/>
    <w:p w14:paraId="1A482207" w14:textId="77777777" w:rsidR="00E97F5E" w:rsidRPr="00A71755" w:rsidRDefault="00E97F5E" w:rsidP="00E97F5E">
      <w:pPr>
        <w:pStyle w:val="Otsikko4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700" w:name="_Toc525565019"/>
      <w:r w:rsidRPr="00D50CC9">
        <w:rPr>
          <w:rStyle w:val="Hyperlinkki"/>
        </w:rPr>
        <w:t>Silmä keratometriarvolle</w:t>
      </w:r>
      <w:r>
        <w:fldChar w:fldCharType="end"/>
      </w:r>
      <w:r>
        <w:t xml:space="preserve"> -organizer</w:t>
      </w:r>
      <w:bookmarkEnd w:id="7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3F8D5258" w14:textId="77777777" w:rsidTr="003558B7">
        <w:tc>
          <w:tcPr>
            <w:tcW w:w="9236" w:type="dxa"/>
          </w:tcPr>
          <w:p w14:paraId="5C4E367D" w14:textId="77777777" w:rsidR="00E97F5E" w:rsidRPr="00A71755" w:rsidRDefault="00E97F5E" w:rsidP="003558B7">
            <w:pPr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B9CDA41" w14:textId="77777777" w:rsidR="00E97F5E" w:rsidRDefault="00E97F5E" w:rsidP="00E97F5E">
      <w:pPr>
        <w:rPr>
          <w:sz w:val="18"/>
          <w:lang w:val="en-US"/>
        </w:rPr>
      </w:pPr>
    </w:p>
    <w:p w14:paraId="3B6DB2C0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6F3FFF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8F70815" w14:textId="2CE55E5C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102</w:t>
      </w:r>
      <w:r w:rsidRPr="0082643A">
        <w:t xml:space="preserve">" </w:t>
      </w:r>
      <w:r>
        <w:t>Silmä keratometriarvolle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7FDDD94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412A4956" w14:textId="77777777" w:rsidR="00E97F5E" w:rsidRDefault="00E97F5E" w:rsidP="00E97F5E">
      <w:pPr>
        <w:pStyle w:val="Snt1"/>
      </w:pPr>
      <w:r>
        <w:t>5. VAPAAEHTOINEN nolla tai yksi [0..1] component</w:t>
      </w:r>
    </w:p>
    <w:p w14:paraId="0E4C4887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" w:history="1">
        <w:r w:rsidRPr="006B461C">
          <w:rPr>
            <w:rStyle w:val="Hyperlinkki"/>
          </w:rPr>
          <w:t>Sarveiskalvon taittovoima vaikutussuunnassa 1</w:t>
        </w:r>
      </w:hyperlink>
      <w:r>
        <w:t xml:space="preserve"> (104) observation</w:t>
      </w:r>
    </w:p>
    <w:p w14:paraId="1F87262E" w14:textId="77777777" w:rsidR="00E97F5E" w:rsidRDefault="00E97F5E" w:rsidP="00E97F5E">
      <w:pPr>
        <w:pStyle w:val="Snt1"/>
      </w:pPr>
      <w:r>
        <w:t>6. VAPAAEHTOINEN nolla tai yksi [0..1] component</w:t>
      </w:r>
    </w:p>
    <w:p w14:paraId="1ED082F6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_1" w:history="1">
        <w:r w:rsidRPr="006B461C">
          <w:rPr>
            <w:rStyle w:val="Hyperlinkki"/>
          </w:rPr>
          <w:t>Sarveiskalvon taittovoima vaikutussuunnassa 2</w:t>
        </w:r>
      </w:hyperlink>
      <w:r>
        <w:t xml:space="preserve"> (105) observation</w:t>
      </w:r>
    </w:p>
    <w:p w14:paraId="403CDF73" w14:textId="77777777" w:rsidR="00E97F5E" w:rsidRDefault="00E97F5E" w:rsidP="00E97F5E">
      <w:pPr>
        <w:pStyle w:val="Snt1"/>
      </w:pPr>
      <w:r>
        <w:t>7. VAPAAEHTOINEN nolla tai yksi [0..1] component</w:t>
      </w:r>
    </w:p>
    <w:p w14:paraId="7A550E93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" w:history="1">
        <w:r w:rsidRPr="006B461C">
          <w:rPr>
            <w:rStyle w:val="Hyperlinkki"/>
          </w:rPr>
          <w:t>Sarveiskalvon kaarevuussäde vaikutussuunnassa 1</w:t>
        </w:r>
      </w:hyperlink>
      <w:r w:rsidRPr="00A71755">
        <w:t xml:space="preserve"> </w:t>
      </w:r>
      <w:r>
        <w:t>(107) observation</w:t>
      </w:r>
    </w:p>
    <w:p w14:paraId="2C1D0867" w14:textId="77777777" w:rsidR="00E97F5E" w:rsidRDefault="00E97F5E" w:rsidP="00E97F5E">
      <w:pPr>
        <w:pStyle w:val="Snt1"/>
      </w:pPr>
      <w:r>
        <w:t>8. VAPAAEHTOINEN nolla tai yksi [0..1] component</w:t>
      </w:r>
    </w:p>
    <w:p w14:paraId="70D8199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lastRenderedPageBreak/>
        <w:t>a. PAKOLLINEN yksi [1..1</w:t>
      </w:r>
      <w:r w:rsidRPr="00A71755">
        <w:t xml:space="preserve">] </w:t>
      </w:r>
      <w:hyperlink w:anchor="_Sarveiskalvon_kaarevuussäde_vaikutu_1" w:history="1">
        <w:r w:rsidRPr="006B461C">
          <w:rPr>
            <w:rStyle w:val="Hyperlinkki"/>
          </w:rPr>
          <w:t>Sarveiskalvon kaarevuussäde vaikutussuunnassa 2</w:t>
        </w:r>
      </w:hyperlink>
      <w:r w:rsidRPr="00A71755">
        <w:t xml:space="preserve"> </w:t>
      </w:r>
      <w:r>
        <w:t>(108 observation</w:t>
      </w:r>
    </w:p>
    <w:p w14:paraId="2D5A2B84" w14:textId="54CDE0D9" w:rsidR="00E97F5E" w:rsidRDefault="00E97F5E" w:rsidP="00E97F5E">
      <w:pPr>
        <w:pStyle w:val="Snt1"/>
      </w:pPr>
      <w:r>
        <w:t xml:space="preserve">9.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77443E6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" w:history="1">
        <w:r w:rsidRPr="006B461C">
          <w:rPr>
            <w:rStyle w:val="Hyperlinkki"/>
          </w:rPr>
          <w:t>Sarveiskalvon taittovoima tai kaarevuussäteen pituus, vaikutussuunta 1</w:t>
        </w:r>
      </w:hyperlink>
      <w:r w:rsidRPr="00A71755">
        <w:t xml:space="preserve"> </w:t>
      </w:r>
      <w:r>
        <w:t>(109) observation</w:t>
      </w:r>
    </w:p>
    <w:p w14:paraId="101A818F" w14:textId="0D929544" w:rsidR="00E97F5E" w:rsidRDefault="00E97F5E" w:rsidP="00E97F5E">
      <w:pPr>
        <w:pStyle w:val="Snt1"/>
      </w:pPr>
      <w:r>
        <w:t xml:space="preserve">10.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63E90EE8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_1" w:history="1">
        <w:r w:rsidRPr="006B461C">
          <w:rPr>
            <w:rStyle w:val="Hyperlinkki"/>
          </w:rPr>
          <w:t>Sarveiskalvon taittovoima tai kaarevuussäteen pituus, vaikutussuunta 2</w:t>
        </w:r>
      </w:hyperlink>
      <w:r w:rsidRPr="00A71755">
        <w:t xml:space="preserve"> </w:t>
      </w:r>
      <w:r>
        <w:t>(110) observation</w:t>
      </w:r>
    </w:p>
    <w:p w14:paraId="7EEDD0D0" w14:textId="77777777" w:rsidR="00E97F5E" w:rsidRDefault="00E97F5E" w:rsidP="00E97F5E">
      <w:pPr>
        <w:pStyle w:val="Snt1"/>
      </w:pPr>
      <w:r>
        <w:t>11. VAPAAEHTOINEN nolla tai yksi [0..1] component</w:t>
      </w:r>
    </w:p>
    <w:p w14:paraId="75EB4869" w14:textId="14C49159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 xml:space="preserve">a. PAKOLLINEN yksi [1..1] </w:t>
      </w:r>
      <w:hyperlink w:anchor="_Lisätiedot_silmän_etupinnan" w:history="1">
        <w:r w:rsidRPr="00D50CC9">
          <w:rPr>
            <w:rStyle w:val="Hyperlinkki"/>
          </w:rPr>
          <w:t>Lisätiedot silmän etupinnan muodosta</w:t>
        </w:r>
      </w:hyperlink>
      <w:r>
        <w:t xml:space="preserve"> (11</w:t>
      </w:r>
      <w:r w:rsidR="00E71114">
        <w:t>1</w:t>
      </w:r>
      <w:r>
        <w:t>) observation</w:t>
      </w:r>
    </w:p>
    <w:p w14:paraId="5E45D5BC" w14:textId="28301857" w:rsidR="00E97F5E" w:rsidRDefault="00E97F5E" w:rsidP="00801A77">
      <w:pPr>
        <w:pStyle w:val="Snt1"/>
      </w:pPr>
    </w:p>
    <w:p w14:paraId="582281E5" w14:textId="6E6828B6" w:rsidR="00801A77" w:rsidRDefault="00801A77" w:rsidP="00801A77">
      <w:pPr>
        <w:pStyle w:val="Snt1"/>
      </w:pPr>
      <w:r w:rsidRPr="00801A77">
        <w:rPr>
          <w:b/>
        </w:rPr>
        <w:t>Toteutusohje:</w:t>
      </w:r>
      <w:r>
        <w:t xml:space="preserve"> Pakollinen tieto on suunta asteina</w:t>
      </w:r>
      <w:r w:rsidR="00C37536">
        <w:t xml:space="preserve"> (109, 110)</w:t>
      </w:r>
      <w:r>
        <w:t xml:space="preserve">, </w:t>
      </w:r>
      <w:r w:rsidR="00C37536">
        <w:t xml:space="preserve">lisäksi sekä dpt että mm arvot (104, 105, 107, 108) </w:t>
      </w:r>
      <w:r>
        <w:t>tai vain toinen</w:t>
      </w:r>
      <w:r w:rsidR="00C37536">
        <w:t xml:space="preserve"> edellisistä (104, 105 TAI 107,108)</w:t>
      </w:r>
    </w:p>
    <w:p w14:paraId="235B211B" w14:textId="77777777" w:rsidR="00801A77" w:rsidRDefault="00801A77" w:rsidP="00801A77">
      <w:pPr>
        <w:pStyle w:val="Snt1"/>
      </w:pPr>
    </w:p>
    <w:bookmarkStart w:id="701" w:name="_Sarveiskalvon_taittovoima_vaikutuss"/>
    <w:bookmarkEnd w:id="701"/>
    <w:p w14:paraId="38257539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2" w:name="_Toc525565020"/>
      <w:r w:rsidRPr="006B461C">
        <w:rPr>
          <w:rStyle w:val="Hyperlinkki"/>
        </w:rPr>
        <w:t>Sarveiskalvon taittovoima vaikutussuunnassa 1</w:t>
      </w:r>
      <w:r>
        <w:fldChar w:fldCharType="end"/>
      </w:r>
      <w:r>
        <w:t xml:space="preserve"> -observation</w:t>
      </w:r>
      <w:bookmarkEnd w:id="7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262A21CD" w14:textId="77777777" w:rsidTr="003558B7">
        <w:tc>
          <w:tcPr>
            <w:tcW w:w="9236" w:type="dxa"/>
          </w:tcPr>
          <w:p w14:paraId="100EE314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95F7D68" w14:textId="77777777" w:rsidR="00E97F5E" w:rsidRDefault="00E97F5E" w:rsidP="00E97F5E">
      <w:pPr>
        <w:pStyle w:val="Snt2"/>
        <w:ind w:left="0" w:firstLine="0"/>
        <w:rPr>
          <w:lang w:val="en-US"/>
        </w:rPr>
      </w:pPr>
    </w:p>
    <w:p w14:paraId="1F5AC0A5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9D46D1" w14:textId="640C7F1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 xml:space="preserve">" </w:t>
      </w:r>
      <w:r>
        <w:t>Sarveiskalvon taittovoima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67B2A7B3" w14:textId="77777777" w:rsidR="00E97F5E" w:rsidRDefault="00E97F5E" w:rsidP="00E97F5E">
      <w:pPr>
        <w:pStyle w:val="Snt1"/>
      </w:pPr>
      <w:r>
        <w:t>3. PAKOLLINEN yksi [1..1] text</w:t>
      </w:r>
    </w:p>
    <w:p w14:paraId="4BD86DE5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8FCCB4C" w14:textId="18B69577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1 (104),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73AA7E8C" w14:textId="2152E707" w:rsidR="00E97F5E" w:rsidRPr="004A517D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3" w:name="_Sarveiskalvon_taittovoima_vaikutuss_1"/>
    <w:bookmarkEnd w:id="703"/>
    <w:p w14:paraId="6EC5B36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4" w:name="_Toc525565021"/>
      <w:r w:rsidRPr="006B461C">
        <w:rPr>
          <w:rStyle w:val="Hyperlinkki"/>
        </w:rPr>
        <w:t>Sarveiskalvon taittovoima vaikutussuunnassa 2</w:t>
      </w:r>
      <w:r>
        <w:fldChar w:fldCharType="end"/>
      </w:r>
      <w:r>
        <w:t xml:space="preserve"> -observation</w:t>
      </w:r>
      <w:bookmarkEnd w:id="70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43858A48" w14:textId="77777777" w:rsidTr="003558B7">
        <w:tc>
          <w:tcPr>
            <w:tcW w:w="9236" w:type="dxa"/>
          </w:tcPr>
          <w:p w14:paraId="31812C19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516C5C4" w14:textId="77777777" w:rsidR="00E97F5E" w:rsidRDefault="00E97F5E" w:rsidP="00E97F5E">
      <w:pPr>
        <w:rPr>
          <w:lang w:val="en-US"/>
        </w:rPr>
      </w:pPr>
    </w:p>
    <w:p w14:paraId="05ADF9B3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51077D" w14:textId="7B805279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 xml:space="preserve">" </w:t>
      </w:r>
      <w:r>
        <w:t>Sarveiskalvon taittovoima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59940D9" w14:textId="77777777" w:rsidR="00E97F5E" w:rsidRDefault="00E97F5E" w:rsidP="00E97F5E">
      <w:pPr>
        <w:pStyle w:val="Snt1"/>
      </w:pPr>
      <w:r>
        <w:t>3. PAKOLLINEN yksi [1..1] text</w:t>
      </w:r>
    </w:p>
    <w:p w14:paraId="635970D0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49CD4D" w14:textId="58F2A19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2 (105),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3E560F2A" w14:textId="293EA78A" w:rsidR="00E97F5E" w:rsidRPr="000B1ACF" w:rsidRDefault="00E97F5E" w:rsidP="00A410A3">
      <w:pPr>
        <w:pStyle w:val="Snt1"/>
        <w:rPr>
          <w:rFonts w:eastAsiaTheme="majorEastAsia" w:cstheme="majorHAnsi"/>
          <w:bCs/>
          <w:sz w:val="24"/>
          <w:szCs w:val="26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5" w:name="_Sarveiskalvon_kaarevuussäde_vaikutu"/>
    <w:bookmarkEnd w:id="705"/>
    <w:p w14:paraId="0690A164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6" w:name="_Toc525565022"/>
      <w:r w:rsidRPr="006B461C">
        <w:rPr>
          <w:rStyle w:val="Hyperlinkki"/>
        </w:rPr>
        <w:t>Sarveiskalvon kaarevuussäde vaikutussuunnassa 1</w:t>
      </w:r>
      <w:r>
        <w:fldChar w:fldCharType="end"/>
      </w:r>
      <w:r>
        <w:t xml:space="preserve"> -observation</w:t>
      </w:r>
      <w:bookmarkEnd w:id="70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1F68B7F3" w14:textId="77777777" w:rsidTr="003558B7">
        <w:tc>
          <w:tcPr>
            <w:tcW w:w="9236" w:type="dxa"/>
          </w:tcPr>
          <w:p w14:paraId="758C38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65954F" w14:textId="77777777" w:rsidR="00E97F5E" w:rsidRDefault="00E97F5E" w:rsidP="00E97F5E">
      <w:pPr>
        <w:rPr>
          <w:lang w:val="en-US"/>
        </w:rPr>
      </w:pPr>
    </w:p>
    <w:p w14:paraId="471DBBB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B7F270" w14:textId="755442AD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 xml:space="preserve">" </w:t>
      </w:r>
      <w:r>
        <w:t>Sarveiskalvon kaarevuussäde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DDC960A" w14:textId="77777777" w:rsidR="00E97F5E" w:rsidRDefault="00E97F5E" w:rsidP="00E97F5E">
      <w:pPr>
        <w:pStyle w:val="Snt1"/>
      </w:pPr>
      <w:r>
        <w:t>3. PAKOLLINEN yksi [1..1] text</w:t>
      </w:r>
    </w:p>
    <w:p w14:paraId="7274F84A" w14:textId="77777777" w:rsidR="00E97F5E" w:rsidRDefault="00E97F5E" w:rsidP="00E97F5E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0C6615FD" w14:textId="15EAC65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1</w:t>
      </w:r>
      <w:r w:rsidRPr="00AE0334">
        <w:t xml:space="preserve"> </w:t>
      </w:r>
      <w:r>
        <w:t xml:space="preserve">(107),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6F3A631A" w14:textId="2EF3DC2E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7" w:name="_Sarveiskalvon_kaarevuussäde_vaikutu_1"/>
    <w:bookmarkEnd w:id="707"/>
    <w:p w14:paraId="2DF8C50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8" w:name="_Toc525565023"/>
      <w:r w:rsidRPr="006B461C">
        <w:rPr>
          <w:rStyle w:val="Hyperlinkki"/>
        </w:rPr>
        <w:t>Sarveiskalvon kaarevuussäde vaikutussuunnassa 2</w:t>
      </w:r>
      <w:r>
        <w:fldChar w:fldCharType="end"/>
      </w:r>
      <w:r>
        <w:t xml:space="preserve"> -observation</w:t>
      </w:r>
      <w:bookmarkEnd w:id="7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56560DA6" w14:textId="77777777" w:rsidTr="003558B7">
        <w:tc>
          <w:tcPr>
            <w:tcW w:w="9236" w:type="dxa"/>
          </w:tcPr>
          <w:p w14:paraId="3BAC26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E568AF9" w14:textId="77777777" w:rsidR="00E97F5E" w:rsidRDefault="00E97F5E" w:rsidP="00E97F5E">
      <w:pPr>
        <w:rPr>
          <w:lang w:val="en-US"/>
        </w:rPr>
      </w:pPr>
    </w:p>
    <w:p w14:paraId="191E3AFE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7C9CF28" w14:textId="4E54714C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 xml:space="preserve">" </w:t>
      </w:r>
      <w:r>
        <w:t>Sarveiskalvon kaarevuussäde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1D03CD" w14:textId="77777777" w:rsidR="00E97F5E" w:rsidRDefault="00E97F5E" w:rsidP="00E97F5E">
      <w:pPr>
        <w:pStyle w:val="Snt1"/>
      </w:pPr>
      <w:r>
        <w:t>3. PAKOLLINEN yksi [1..1] text</w:t>
      </w:r>
    </w:p>
    <w:p w14:paraId="7827BA3E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2720D682" w14:textId="239F884F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2</w:t>
      </w:r>
      <w:r w:rsidRPr="00AE0334">
        <w:t xml:space="preserve"> </w:t>
      </w:r>
      <w:r>
        <w:t xml:space="preserve">(108),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59D2DA67" w14:textId="46D46E7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9" w:name="_Sarveiskalvon_taittovoima_tai"/>
    <w:bookmarkEnd w:id="709"/>
    <w:p w14:paraId="09118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10" w:name="_Toc525565024"/>
      <w:r w:rsidRPr="006B461C">
        <w:rPr>
          <w:rStyle w:val="Hyperlinkki"/>
        </w:rPr>
        <w:t>Sarveiskalvon taittovoima tai kaarevuussäteen pituus, vaikutussuunta 1</w:t>
      </w:r>
      <w:r>
        <w:fldChar w:fldCharType="end"/>
      </w:r>
      <w:r>
        <w:t xml:space="preserve"> -observation</w:t>
      </w:r>
      <w:bookmarkEnd w:id="7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2E476997" w14:textId="77777777" w:rsidTr="003558B7">
        <w:tc>
          <w:tcPr>
            <w:tcW w:w="9236" w:type="dxa"/>
          </w:tcPr>
          <w:p w14:paraId="002533F8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4AA9E0D" w14:textId="77777777" w:rsidR="00E97F5E" w:rsidRPr="00F360CC" w:rsidRDefault="00E97F5E" w:rsidP="00E97F5E">
      <w:pPr>
        <w:pStyle w:val="Snt1"/>
        <w:rPr>
          <w:lang w:val="en-US"/>
        </w:rPr>
      </w:pPr>
    </w:p>
    <w:p w14:paraId="207E1292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9B2735" w14:textId="34EFF5B7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 xml:space="preserve">" </w:t>
      </w:r>
      <w:r>
        <w:t>Sarveiskalvon taittovoima tai kaarevuussäteen pituus, vaikutussuunta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3BF0A0" w14:textId="77777777" w:rsidR="00E97F5E" w:rsidRDefault="00E97F5E" w:rsidP="00E97F5E">
      <w:pPr>
        <w:pStyle w:val="Snt1"/>
      </w:pPr>
      <w:r>
        <w:t>3. PAKOLLINEN yksi [1..1] text</w:t>
      </w:r>
    </w:p>
    <w:p w14:paraId="7C8AF1D4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6C4BB2" w14:textId="663413E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1 (109),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1A6E766F" w14:textId="41651FB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11" w:name="_Sarveiskalvon_taittovoima_tai_1"/>
    <w:bookmarkEnd w:id="711"/>
    <w:p w14:paraId="1AC23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12" w:name="_Toc525565025"/>
      <w:r w:rsidRPr="006B461C">
        <w:rPr>
          <w:rStyle w:val="Hyperlinkki"/>
        </w:rPr>
        <w:t>Sarveiskalvon taittovoima tai kaarevuussäteen pituus, vaikutussuunta 2</w:t>
      </w:r>
      <w:r>
        <w:fldChar w:fldCharType="end"/>
      </w:r>
      <w:r>
        <w:t xml:space="preserve"> -observation</w:t>
      </w:r>
      <w:bookmarkEnd w:id="71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55A0C631" w14:textId="77777777" w:rsidTr="003558B7">
        <w:tc>
          <w:tcPr>
            <w:tcW w:w="9236" w:type="dxa"/>
          </w:tcPr>
          <w:p w14:paraId="27752F35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13E019A6" w14:textId="77777777" w:rsidR="00E97F5E" w:rsidRDefault="00E97F5E" w:rsidP="00E97F5E">
      <w:pPr>
        <w:rPr>
          <w:sz w:val="18"/>
          <w:lang w:val="en-US"/>
        </w:rPr>
      </w:pPr>
    </w:p>
    <w:p w14:paraId="1744B299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846163" w14:textId="742AE032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 xml:space="preserve">" </w:t>
      </w:r>
      <w:r>
        <w:t>Sarveiskalvon taittovoima tai kaarevuussäteen pituus, vaikutussuunta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E98E996" w14:textId="77777777" w:rsidR="00E97F5E" w:rsidRDefault="00E97F5E" w:rsidP="00E97F5E">
      <w:pPr>
        <w:pStyle w:val="Snt1"/>
      </w:pPr>
      <w:r>
        <w:t>3. PAKOLLINEN yksi [1..1] text</w:t>
      </w:r>
    </w:p>
    <w:p w14:paraId="1B45D212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6098C751" w14:textId="6E5041F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2 (110),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5BB341B8" w14:textId="2C430DF8" w:rsidR="00E97F5E" w:rsidRPr="000B1ACF" w:rsidRDefault="00E97F5E" w:rsidP="00A410A3">
      <w:pPr>
        <w:pStyle w:val="Snt1"/>
        <w:rPr>
          <w:sz w:val="18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13" w:name="_Lisätiedot_silmän_etupinnan"/>
    <w:bookmarkEnd w:id="713"/>
    <w:p w14:paraId="06ED209D" w14:textId="77777777" w:rsidR="00E97F5E" w:rsidRPr="006B461C" w:rsidRDefault="00E97F5E" w:rsidP="00E97F5E">
      <w:pPr>
        <w:pStyle w:val="Otsikko5"/>
      </w:pPr>
      <w:r>
        <w:lastRenderedPageBreak/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714" w:name="_Toc525565026"/>
      <w:r w:rsidRPr="00D50CC9">
        <w:rPr>
          <w:rStyle w:val="Hyperlinkki"/>
        </w:rPr>
        <w:t>Lisätiedot silmän etupinnan muodosta</w:t>
      </w:r>
      <w:r>
        <w:fldChar w:fldCharType="end"/>
      </w:r>
      <w:r>
        <w:t xml:space="preserve"> -observation</w:t>
      </w:r>
      <w:bookmarkEnd w:id="71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3AD2ECD2" w14:textId="77777777" w:rsidTr="003558B7">
        <w:tc>
          <w:tcPr>
            <w:tcW w:w="9236" w:type="dxa"/>
          </w:tcPr>
          <w:p w14:paraId="5208E8AC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48D40210" w14:textId="77777777" w:rsidR="00E97F5E" w:rsidRDefault="00E97F5E" w:rsidP="00E97F5E">
      <w:pPr>
        <w:rPr>
          <w:sz w:val="18"/>
          <w:lang w:val="en-US"/>
        </w:rPr>
      </w:pPr>
    </w:p>
    <w:p w14:paraId="08600E7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186963" w14:textId="75A737C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 xml:space="preserve">" </w:t>
      </w:r>
      <w:r>
        <w:t>Lisätiedot silmän etupinnan muodosta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B8FD99A" w14:textId="77777777" w:rsidR="00E97F5E" w:rsidRDefault="00E97F5E" w:rsidP="00E97F5E">
      <w:pPr>
        <w:pStyle w:val="Snt1"/>
      </w:pPr>
      <w:r>
        <w:t>3. PAKOLLINEN yksi [1..1] text</w:t>
      </w:r>
    </w:p>
    <w:p w14:paraId="289BAC3C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F1B609A" w14:textId="43BE9C41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Lisätiedot silmän etupinnan muodosta</w:t>
      </w:r>
      <w:r w:rsidRPr="00AE0334">
        <w:t xml:space="preserve"> </w:t>
      </w:r>
      <w:r>
        <w:t xml:space="preserve">(111),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15" w:name="_Piilolasien_sovitus_tai_1"/>
    <w:bookmarkEnd w:id="715"/>
    <w:p w14:paraId="56FC4BA5" w14:textId="3B658CC9" w:rsidR="00E97F5E" w:rsidRPr="00382EF8" w:rsidRDefault="00E97F5E" w:rsidP="00E97F5E">
      <w:pPr>
        <w:pStyle w:val="Otsikko2"/>
        <w:rPr>
          <w:rStyle w:val="Hyperlinkki"/>
        </w:rPr>
      </w:pPr>
      <w:r>
        <w:fldChar w:fldCharType="begin"/>
      </w:r>
      <w:r w:rsidR="0072693E">
        <w:instrText>HYPERLINK  \l "_Toc508731559"</w:instrText>
      </w:r>
      <w:r>
        <w:fldChar w:fldCharType="separate"/>
      </w:r>
      <w:bookmarkStart w:id="716" w:name="_Toc525565027"/>
      <w:r>
        <w:rPr>
          <w:rStyle w:val="Hyperlinkki"/>
        </w:rPr>
        <w:t>Piilolasien sovitus tai kontrolli</w:t>
      </w:r>
      <w:bookmarkStart w:id="717" w:name="_Hlk525309183"/>
      <w:r>
        <w:rPr>
          <w:rStyle w:val="Hyperlinkki"/>
        </w:rPr>
        <w:t>:</w:t>
      </w:r>
      <w:r w:rsidRPr="00382EF8">
        <w:rPr>
          <w:rStyle w:val="Hyperlinkki"/>
        </w:rPr>
        <w:t xml:space="preserve"> </w:t>
      </w:r>
      <w:r>
        <w:rPr>
          <w:rStyle w:val="Hyperlinkki"/>
        </w:rPr>
        <w:t>Sovitustiedot ja piilolasien hoidon käytön opetus</w:t>
      </w:r>
      <w:bookmarkEnd w:id="717"/>
      <w:bookmarkEnd w:id="716"/>
    </w:p>
    <w:p w14:paraId="27EEE657" w14:textId="77777777" w:rsidR="00E97F5E" w:rsidRDefault="00E97F5E" w:rsidP="00E97F5E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1AF7A95F" w14:textId="77777777" w:rsidTr="003558B7">
        <w:tc>
          <w:tcPr>
            <w:tcW w:w="9236" w:type="dxa"/>
          </w:tcPr>
          <w:p w14:paraId="13075294" w14:textId="77777777" w:rsidR="00E97F5E" w:rsidRPr="00C51DBD" w:rsidRDefault="00E97F5E" w:rsidP="003558B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4FBE5589" w14:textId="16599C5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2A295E6E" w14:textId="77777777" w:rsidR="00E97F5E" w:rsidRPr="00074862" w:rsidRDefault="00E97F5E" w:rsidP="00E97F5E">
      <w:pPr>
        <w:pStyle w:val="Snt1"/>
      </w:pPr>
    </w:p>
    <w:p w14:paraId="501CCD5E" w14:textId="32BB04FA" w:rsidR="00AB346D" w:rsidRDefault="00E97F5E" w:rsidP="0084632E">
      <w:pPr>
        <w:pStyle w:val="Snt1"/>
      </w:pPr>
      <w:r>
        <w:t>1</w:t>
      </w:r>
      <w:r w:rsidR="00AB346D">
        <w:t xml:space="preserve">. </w:t>
      </w:r>
      <w:r w:rsidR="0084632E">
        <w:t xml:space="preserve"> PAKOLLINEN yksi </w:t>
      </w:r>
      <w:r w:rsidR="0084632E" w:rsidRPr="00C659FC">
        <w:t>[1..1]</w:t>
      </w:r>
      <w:r w:rsidR="0084632E">
        <w:t xml:space="preserve"> </w:t>
      </w:r>
      <w:r w:rsidR="0084632E" w:rsidRPr="0082643A">
        <w:t>code/@code="</w:t>
      </w:r>
      <w:r w:rsidR="0084632E">
        <w:t>71</w:t>
      </w:r>
      <w:r w:rsidR="0084632E" w:rsidRPr="0082643A">
        <w:t xml:space="preserve">" </w:t>
      </w:r>
      <w:r w:rsidR="0084632E">
        <w:t>Testaus- ja arviointitulokset (codeSystem</w:t>
      </w:r>
      <w:r w:rsidR="0084632E" w:rsidRPr="0095153D">
        <w:t xml:space="preserve">: </w:t>
      </w:r>
      <w:r w:rsidR="0084632E" w:rsidRPr="00210809">
        <w:t>1.2.246.537.6.</w:t>
      </w:r>
      <w:r w:rsidR="0084632E">
        <w:t>14</w:t>
      </w:r>
      <w:r w:rsidR="0084632E" w:rsidRPr="00210809">
        <w:t>.2006</w:t>
      </w:r>
      <w:r w:rsidR="0084632E">
        <w:t xml:space="preserve"> </w:t>
      </w:r>
      <w:r w:rsidR="0084632E" w:rsidRPr="00F7376E">
        <w:t xml:space="preserve">AR/YDIN - </w:t>
      </w:r>
      <w:r w:rsidR="0084632E">
        <w:t>Otsikot</w:t>
      </w:r>
      <w:r w:rsidR="0084632E" w:rsidRPr="0095153D">
        <w:t>)</w:t>
      </w:r>
    </w:p>
    <w:p w14:paraId="36659911" w14:textId="370DEFBF" w:rsidR="00B15C3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B15C3F">
        <w:rPr>
          <w:rStyle w:val="Snt1Char"/>
        </w:rPr>
        <w:t xml:space="preserve">. PAKOLLINEN </w:t>
      </w:r>
      <w:r w:rsidR="00B15C3F" w:rsidRPr="00E07483">
        <w:rPr>
          <w:rStyle w:val="Snt1Char"/>
        </w:rPr>
        <w:t>yksi [1..1]</w:t>
      </w:r>
      <w:r w:rsidR="00B15C3F">
        <w:rPr>
          <w:rStyle w:val="Snt1Char"/>
        </w:rPr>
        <w:t xml:space="preserve"> translation</w:t>
      </w:r>
    </w:p>
    <w:p w14:paraId="72ADFEAF" w14:textId="77777777" w:rsidR="00B15C3F" w:rsidRDefault="00B15C3F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61DDB63" w14:textId="4898EBC8" w:rsidR="006E0B3A" w:rsidRDefault="00B15C3F" w:rsidP="00FA2480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  <w:r w:rsidR="006E0B3A">
        <w:t xml:space="preserve"> </w:t>
      </w:r>
    </w:p>
    <w:p w14:paraId="42762960" w14:textId="7081A97B" w:rsidR="006E0B3A" w:rsidRDefault="00E97F5E" w:rsidP="0084632E">
      <w:pPr>
        <w:pStyle w:val="Snt1"/>
      </w:pPr>
      <w:r>
        <w:t>2</w:t>
      </w:r>
      <w:r w:rsidR="0084632E">
        <w:t xml:space="preserve">. </w:t>
      </w:r>
      <w:r w:rsidR="006E0B3A">
        <w:t xml:space="preserve">PAKOLLINEN yksi </w:t>
      </w:r>
      <w:r w:rsidR="006E0B3A" w:rsidRPr="00C659FC">
        <w:t>[1..1]</w:t>
      </w:r>
      <w:r w:rsidR="006E0B3A">
        <w:t xml:space="preserve"> title, jonka PITÄÄ OLLA sama kuin ”</w:t>
      </w:r>
      <w:r w:rsidR="00B15C3F" w:rsidRPr="00B15C3F">
        <w:t xml:space="preserve"> Testaus- ja arviointitulokset Piilolasien sovitus tai kontrolli</w:t>
      </w:r>
      <w:r w:rsidR="006E0B3A">
        <w:t xml:space="preserve">” </w:t>
      </w:r>
    </w:p>
    <w:p w14:paraId="65D9424C" w14:textId="7D69A45F" w:rsidR="00AB346D" w:rsidRDefault="00E97F5E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5AD15259" w14:textId="77777777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E38B3" w:rsidRPr="00F528BC" w14:paraId="51D922C3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53F0DE6F" w14:textId="1C842B0D" w:rsidR="003C6E00" w:rsidRP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  <w:color w:val="00B050"/>
              </w:rPr>
            </w:pPr>
            <w:r w:rsidRPr="003C6E00">
              <w:rPr>
                <w:b/>
                <w:color w:val="00B050"/>
              </w:rPr>
              <w:t>Testaus- ja arviointitulokset Piilolasien sovitus ja arviointi</w:t>
            </w:r>
          </w:p>
          <w:p w14:paraId="7B4858F4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6AA8A9B" w14:textId="79C45045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Linssityyppi</w:t>
            </w:r>
            <w:r w:rsidR="001351F0">
              <w:t xml:space="preserve"> (201)</w:t>
            </w:r>
            <w:r w:rsidR="00C02D8A">
              <w:t>*</w:t>
            </w:r>
          </w:p>
          <w:p w14:paraId="0FAECF3D" w14:textId="44A4EA11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Arvio piilolasien sopivuudesta</w:t>
            </w:r>
            <w:r w:rsidR="001351F0">
              <w:t xml:space="preserve"> (202)</w:t>
            </w:r>
            <w:r w:rsidR="00C02D8A">
              <w:t>*</w:t>
            </w:r>
          </w:p>
          <w:p w14:paraId="05B45643" w14:textId="77777777" w:rsidR="00BE7339" w:rsidRDefault="00BE7339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0CDF76B" w14:textId="1C75FDDC" w:rsidR="003C6E00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C02D8A">
              <w:rPr>
                <w:b/>
              </w:rPr>
              <w:t>Piilolasien vahvuus</w:t>
            </w:r>
            <w:r w:rsidR="001351F0" w:rsidRPr="00C02D8A">
              <w:rPr>
                <w:b/>
              </w:rPr>
              <w:t xml:space="preserve"> (203)</w:t>
            </w:r>
            <w:r w:rsidR="00C02D8A" w:rsidRPr="00C02D8A">
              <w:rPr>
                <w:b/>
              </w:rPr>
              <w:t xml:space="preserve">, </w:t>
            </w:r>
            <w:r w:rsidRPr="00C02D8A">
              <w:rPr>
                <w:b/>
              </w:rPr>
              <w:t>Refrektiomenetelmä</w:t>
            </w:r>
            <w:r w:rsidR="001351F0" w:rsidRPr="00C02D8A">
              <w:rPr>
                <w:b/>
              </w:rPr>
              <w:t xml:space="preserve"> (204)</w:t>
            </w:r>
            <w:r w:rsidR="003C6E00">
              <w:rPr>
                <w:b/>
              </w:rPr>
              <w:t>:</w:t>
            </w:r>
            <w:r w:rsidRPr="00C02D8A">
              <w:rPr>
                <w:b/>
              </w:rPr>
              <w:t xml:space="preserve"> </w:t>
            </w:r>
          </w:p>
          <w:p w14:paraId="19B0BA5E" w14:textId="3DFA0D88" w:rsidR="00C02D8A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3C6E00">
              <w:t>Silmä piilolasien vahvuudelle</w:t>
            </w:r>
            <w:r w:rsidR="001351F0" w:rsidRPr="003C6E00">
              <w:t xml:space="preserve"> (205</w:t>
            </w:r>
            <w:r w:rsidR="00C02D8A" w:rsidRPr="003C6E00">
              <w:t>)</w:t>
            </w:r>
            <w:r w:rsidR="003C6E00">
              <w:t xml:space="preserve"> </w:t>
            </w:r>
            <w:r w:rsidR="002226DA">
              <w:t>Sfäärinen voimakkuus (100)</w:t>
            </w:r>
            <w:r w:rsidR="00C02D8A">
              <w:t>*</w:t>
            </w:r>
            <w:r w:rsidR="003C6E00">
              <w:t xml:space="preserve"> </w:t>
            </w:r>
            <w:r w:rsidR="00F60B88">
              <w:t xml:space="preserve"> </w:t>
            </w:r>
            <w:r w:rsidR="002226DA">
              <w:t>Sylinterivoimakkuus (101)</w:t>
            </w:r>
            <w:r w:rsidR="00C02D8A">
              <w:t>*</w:t>
            </w:r>
            <w:r w:rsidR="003C6E00">
              <w:t xml:space="preserve"> </w:t>
            </w:r>
            <w:r w:rsidR="002226DA">
              <w:t>Sylinterilinssin akselisuunta (102)</w:t>
            </w:r>
            <w:r w:rsidR="00C02D8A">
              <w:t>*</w:t>
            </w:r>
            <w:r w:rsidR="00A469BC">
              <w:t>, Näöntarkkuus kauas (108)*, Näöntarkkuus vapaamuotoisena tekstinä (110)</w:t>
            </w:r>
          </w:p>
          <w:p w14:paraId="08AE87DC" w14:textId="72287950" w:rsidR="003C6E00" w:rsidRDefault="003C6E00" w:rsidP="003C6E0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Lähinäöntarkkuus (109)*Lukulisä (107)*</w:t>
            </w:r>
          </w:p>
          <w:p w14:paraId="218495DF" w14:textId="77777777" w:rsidR="00A60709" w:rsidRDefault="00A60709" w:rsidP="00A60709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Lukulisä (107)*</w:t>
            </w:r>
          </w:p>
          <w:p w14:paraId="496FBF4B" w14:textId="6495C862" w:rsidR="002226DA" w:rsidRDefault="00C02D8A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refraktiosta (112)</w:t>
            </w:r>
            <w:r w:rsidR="008C035B">
              <w:t>*</w:t>
            </w:r>
          </w:p>
          <w:p w14:paraId="30794C91" w14:textId="3BC4003E" w:rsidR="004E38B3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iilolasien hoidon ja käytön opetus</w:t>
            </w:r>
            <w:r w:rsidR="001351F0">
              <w:t xml:space="preserve"> (210)</w:t>
            </w:r>
            <w:r w:rsidR="00C02D8A">
              <w:t>*</w:t>
            </w:r>
          </w:p>
          <w:p w14:paraId="6FA10FBD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8687FE4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D61E972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3BB06D18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E80AB4">
              <w:rPr>
                <w:b/>
              </w:rPr>
              <w:t>Käytetyt lyhenteet näyttömuodossa</w:t>
            </w:r>
            <w:r>
              <w:t xml:space="preserve"> siltä osin, kun näyttömuotoon viedään muu teksti, mitä rakenteisessa osiossa on käytetty (displayName/koodistopalvelun kentän longName)</w:t>
            </w:r>
          </w:p>
          <w:p w14:paraId="7A56075C" w14:textId="41214F38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Silmä </w:t>
            </w:r>
            <w:r w:rsidR="000E5F9F">
              <w:t>piilolasien vahvuudelle</w:t>
            </w:r>
            <w:r>
              <w:t xml:space="preserve"> (</w:t>
            </w:r>
            <w:r w:rsidR="000E5F9F">
              <w:t>205</w:t>
            </w:r>
            <w:r>
              <w:t xml:space="preserve">) annetaan OD (oikea) / OS (vasen) </w:t>
            </w:r>
          </w:p>
          <w:p w14:paraId="516545D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Sfäärinen voimakkuus (100) = sf</w:t>
            </w:r>
          </w:p>
          <w:p w14:paraId="3536096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Sylinterivoimakkuus (101) = cyl</w:t>
            </w:r>
          </w:p>
          <w:p w14:paraId="751461C7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923EAC">
              <w:t>Sylin</w:t>
            </w:r>
            <w:r>
              <w:t>terilinssin akselisuunta (102) = ax</w:t>
            </w:r>
          </w:p>
          <w:p w14:paraId="32B35BB9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5D29B3B" w14:textId="77777777" w:rsidR="007E114B" w:rsidRPr="0096360E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lastRenderedPageBreak/>
              <w:t>Esimerkkejä kirjauksista näyttömuodossa:</w:t>
            </w:r>
          </w:p>
          <w:p w14:paraId="3BD02EBB" w14:textId="5FA7B93F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DF6073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Linssityyppi: piilolasien linssityyppi vapaamuotoisena tekstinä tähän</w:t>
            </w:r>
          </w:p>
          <w:p w14:paraId="393D130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Arvio piilolasien sopivuudesta: arvio vapaamuotoisena tekstinä tähän</w:t>
            </w:r>
          </w:p>
          <w:p w14:paraId="6F3DC9F2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07A839F" w14:textId="5553144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rPr>
                <w:b/>
                <w:bCs/>
              </w:rPr>
              <w:t>Piilolasien vahvuus, Päällerefraktio:</w:t>
            </w:r>
          </w:p>
          <w:p w14:paraId="115E003B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OD sf -2,00 cyl -1,00 ax 90°, V=1,25, lisätiedot vapaamuotoisena tekstinä</w:t>
            </w:r>
          </w:p>
          <w:p w14:paraId="4EF8FA3A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OS sf -2,00 cyl -1,00 ax 90°, V=1,25, lisätiedot vapaamuotoisena tekstinä </w:t>
            </w:r>
          </w:p>
          <w:p w14:paraId="24A82EA4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Lähinäöntarkkuus: 0,3</w:t>
            </w:r>
          </w:p>
          <w:p w14:paraId="13E9941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Lukulisä: 1,50 diop</w:t>
            </w:r>
          </w:p>
          <w:p w14:paraId="0130902D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Lisätiedot refraktiosta: lisätiedot tähän</w:t>
            </w:r>
          </w:p>
          <w:p w14:paraId="7ACDC0E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1B99E3CD" w14:textId="3665CF48" w:rsidR="007E114B" w:rsidRPr="00B732F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  <w:r>
              <w:t>Piilolasien hoidon ja käytön opetus: opetustiedot vapaamuotoisena tekstinä tähän</w:t>
            </w:r>
          </w:p>
          <w:p w14:paraId="401A73CC" w14:textId="619006CE" w:rsidR="007E114B" w:rsidRPr="00F528BC" w:rsidRDefault="007E114B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18C6FA00" w14:textId="25709857" w:rsidR="00720AA5" w:rsidRDefault="00720AA5" w:rsidP="00AB346D">
      <w:pPr>
        <w:pStyle w:val="Snt3"/>
        <w:ind w:left="0" w:firstLine="0"/>
      </w:pPr>
    </w:p>
    <w:p w14:paraId="6C6296C8" w14:textId="4D2B6F37" w:rsidR="00720AA5" w:rsidRPr="00F13B24" w:rsidRDefault="009701D8" w:rsidP="00720AA5">
      <w:pPr>
        <w:pStyle w:val="Snt1"/>
        <w:ind w:left="0" w:firstLine="0"/>
      </w:pPr>
      <w:r>
        <w:t>8</w:t>
      </w:r>
      <w:r w:rsidR="00720AA5">
        <w:t xml:space="preserve">. </w:t>
      </w:r>
      <w:r w:rsidR="00C02D8A">
        <w:t>VAPAAEHTOINEN</w:t>
      </w:r>
      <w:r w:rsidR="00720AA5" w:rsidRPr="00E83F55">
        <w:t xml:space="preserve"> </w:t>
      </w:r>
      <w:r w:rsidR="00C02D8A">
        <w:t xml:space="preserve">nolla tai </w:t>
      </w:r>
      <w:r w:rsidR="00720AA5">
        <w:t>yksi</w:t>
      </w:r>
      <w:r w:rsidR="00720AA5" w:rsidRPr="00F13B24">
        <w:t xml:space="preserve"> [</w:t>
      </w:r>
      <w:r w:rsidR="00C02D8A">
        <w:t>0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1D3F681A" w14:textId="2CEECA20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24896139" w14:textId="597C36D2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</w:t>
      </w:r>
      <w:r w:rsidR="004763A4" w:rsidRPr="004763A4">
        <w:t>200</w:t>
      </w:r>
      <w:r>
        <w:t>” (</w:t>
      </w:r>
      <w:r w:rsidR="004763A4">
        <w:t>Sovitustiedot</w:t>
      </w:r>
      <w:r>
        <w:t xml:space="preserve"> entry</w:t>
      </w:r>
      <w:r w:rsidRPr="00E83F55">
        <w:t xml:space="preserve">) </w:t>
      </w:r>
    </w:p>
    <w:p w14:paraId="6B90F59A" w14:textId="6F1336F5" w:rsidR="00720AA5" w:rsidRDefault="00720AA5" w:rsidP="003A7DCB">
      <w:pPr>
        <w:ind w:left="567"/>
      </w:pPr>
      <w:r w:rsidRPr="000B0BA4">
        <w:t>c. PAKOLLINEN yksi [1..</w:t>
      </w:r>
      <w:r>
        <w:t xml:space="preserve">1] </w:t>
      </w:r>
      <w:hyperlink w:anchor="_Sovitustiedot_-_organizer" w:history="1">
        <w:r w:rsidR="004763A4" w:rsidRPr="004E38B3">
          <w:rPr>
            <w:rStyle w:val="Hyperlinkki"/>
          </w:rPr>
          <w:t>Sovitustiedot</w:t>
        </w:r>
      </w:hyperlink>
      <w:r w:rsidRPr="000B0BA4">
        <w:t xml:space="preserve"> </w:t>
      </w:r>
      <w:r>
        <w:t>(</w:t>
      </w:r>
      <w:r w:rsidR="004763A4">
        <w:t>200</w:t>
      </w:r>
      <w:r>
        <w:t>) organizer</w:t>
      </w:r>
    </w:p>
    <w:p w14:paraId="6BBCDFF4" w14:textId="3789C82F" w:rsidR="004763A4" w:rsidRPr="00F13B24" w:rsidRDefault="009701D8" w:rsidP="004763A4">
      <w:pPr>
        <w:pStyle w:val="Snt1"/>
        <w:ind w:left="0" w:firstLine="0"/>
      </w:pPr>
      <w:r>
        <w:t>9</w:t>
      </w:r>
      <w:r w:rsidR="004763A4">
        <w:t>. VAPAAEHTOINEN</w:t>
      </w:r>
      <w:r w:rsidR="004763A4" w:rsidRPr="00E83F55">
        <w:t xml:space="preserve"> </w:t>
      </w:r>
      <w:r w:rsidR="004763A4">
        <w:t>nolla tai yksi</w:t>
      </w:r>
      <w:r w:rsidR="004763A4" w:rsidRPr="00F13B24">
        <w:t xml:space="preserve"> [</w:t>
      </w:r>
      <w:r w:rsidR="004763A4">
        <w:t>0</w:t>
      </w:r>
      <w:r w:rsidR="004763A4" w:rsidRPr="00F13B24">
        <w:t>..</w:t>
      </w:r>
      <w:r w:rsidR="004763A4">
        <w:t>1</w:t>
      </w:r>
      <w:r w:rsidR="004763A4" w:rsidRPr="00F13B24">
        <w:t>] entry</w:t>
      </w:r>
    </w:p>
    <w:p w14:paraId="47E87905" w14:textId="5FCCF8C7" w:rsidR="004763A4" w:rsidRPr="00E83F55" w:rsidRDefault="004763A4" w:rsidP="004763A4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3C778584" w14:textId="2E845C6D" w:rsidR="004763A4" w:rsidRDefault="004763A4" w:rsidP="004763A4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1.2.246.537.6.895.210</w:t>
      </w:r>
      <w:r>
        <w:t>” (Piilolasien hoidon ja käytön opetus entry</w:t>
      </w:r>
      <w:r w:rsidRPr="00E83F55">
        <w:t xml:space="preserve">) </w:t>
      </w:r>
    </w:p>
    <w:p w14:paraId="505CC10B" w14:textId="30AEC9DA" w:rsidR="00657AB5" w:rsidRDefault="004763A4" w:rsidP="00C02D8A">
      <w:pPr>
        <w:ind w:left="567"/>
      </w:pPr>
      <w:r w:rsidRPr="000B0BA4">
        <w:t>c. PAKOLLINEN yksi [1..</w:t>
      </w:r>
      <w:r>
        <w:t xml:space="preserve">1] </w:t>
      </w:r>
      <w:hyperlink w:anchor="_Piilolasien_hoidon_ja" w:history="1">
        <w:r w:rsidRPr="004E38B3">
          <w:rPr>
            <w:rStyle w:val="Hyperlinkki"/>
          </w:rPr>
          <w:t>Piilolasien hoidon ja käytön opetus</w:t>
        </w:r>
      </w:hyperlink>
      <w:r>
        <w:t xml:space="preserve"> (210) observation</w:t>
      </w:r>
    </w:p>
    <w:bookmarkStart w:id="718" w:name="_Toc508731856"/>
    <w:bookmarkStart w:id="719" w:name="_Toc509932751"/>
    <w:bookmarkStart w:id="720" w:name="_Ensiarvio_-_observation"/>
    <w:bookmarkStart w:id="721" w:name="_Keratometriarvot_-_organizer"/>
    <w:bookmarkStart w:id="722" w:name="_Ihon_löydös_-"/>
    <w:bookmarkStart w:id="723" w:name="_Sovitustiedot_-_organizer"/>
    <w:bookmarkEnd w:id="718"/>
    <w:bookmarkEnd w:id="719"/>
    <w:bookmarkEnd w:id="720"/>
    <w:bookmarkEnd w:id="721"/>
    <w:bookmarkEnd w:id="722"/>
    <w:bookmarkEnd w:id="723"/>
    <w:p w14:paraId="014F1645" w14:textId="504FFE1D" w:rsidR="009E0997" w:rsidRDefault="00766B33" w:rsidP="00A503B9">
      <w:pPr>
        <w:pStyle w:val="Otsikko3"/>
      </w:pPr>
      <w:r>
        <w:fldChar w:fldCharType="begin"/>
      </w:r>
      <w:r w:rsidR="00C02D8A">
        <w:instrText>HYPERLINK  \l "_Piilolasien_sovitus_tai_1"</w:instrText>
      </w:r>
      <w:r>
        <w:fldChar w:fldCharType="separate"/>
      </w:r>
      <w:bookmarkStart w:id="724" w:name="_Toc498613847"/>
      <w:bookmarkStart w:id="725" w:name="_Toc525565028"/>
      <w:r w:rsidR="003302B9">
        <w:rPr>
          <w:rStyle w:val="Hyperlinkki"/>
        </w:rPr>
        <w:t>Sovitustiedot</w:t>
      </w:r>
      <w:r>
        <w:fldChar w:fldCharType="end"/>
      </w:r>
      <w:r w:rsidR="009E0997">
        <w:t xml:space="preserve"> - </w:t>
      </w:r>
      <w:bookmarkEnd w:id="724"/>
      <w:r w:rsidR="004E38B3">
        <w:t>organizer</w:t>
      </w:r>
      <w:bookmarkEnd w:id="7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463E1379" w14:textId="77777777" w:rsidTr="00627942">
        <w:tc>
          <w:tcPr>
            <w:tcW w:w="9236" w:type="dxa"/>
          </w:tcPr>
          <w:p w14:paraId="68D81F85" w14:textId="14DF65D4" w:rsidR="00615700" w:rsidRPr="00C51DBD" w:rsidRDefault="00E337BE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7E9259F4" w14:textId="77777777" w:rsidR="007458DC" w:rsidRPr="00F360CC" w:rsidRDefault="007458DC" w:rsidP="007458DC">
      <w:pPr>
        <w:pStyle w:val="Snt1"/>
        <w:rPr>
          <w:lang w:val="en-US"/>
        </w:rPr>
      </w:pPr>
    </w:p>
    <w:p w14:paraId="72D7F561" w14:textId="4BDD299D" w:rsidR="007458DC" w:rsidRPr="0003454B" w:rsidRDefault="007458DC" w:rsidP="007458D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D9022" w14:textId="77777777" w:rsidR="007458DC" w:rsidRDefault="007458DC" w:rsidP="007458DC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1BF58F7" w14:textId="10650515" w:rsidR="007458DC" w:rsidRDefault="007458DC" w:rsidP="007458D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C83EA6">
        <w:t>200</w:t>
      </w:r>
      <w:r w:rsidRPr="0082643A">
        <w:t xml:space="preserve">" </w:t>
      </w:r>
      <w:r w:rsidR="00C83EA6">
        <w:t>Sovitustiedot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C4FC28" w14:textId="07993C28" w:rsidR="007458DC" w:rsidRDefault="007458DC" w:rsidP="007458DC">
      <w:pPr>
        <w:pStyle w:val="Snt1"/>
      </w:pPr>
      <w:r>
        <w:t xml:space="preserve">4. PAKOLLINEN yksi </w:t>
      </w:r>
      <w:r w:rsidR="00851679"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p w14:paraId="240A7143" w14:textId="1917B176" w:rsidR="007458DC" w:rsidRDefault="007458DC" w:rsidP="007458DC">
      <w:pPr>
        <w:pStyle w:val="Snt1"/>
      </w:pPr>
      <w:r>
        <w:t xml:space="preserve">5. </w:t>
      </w:r>
      <w:r w:rsidR="00C02D8A">
        <w:t>VAPAAEHTOINEN nolla tai</w:t>
      </w:r>
      <w:r>
        <w:t xml:space="preserve"> yksi </w:t>
      </w:r>
      <w:r w:rsidR="00020B26">
        <w:t>[</w:t>
      </w:r>
      <w:r w:rsidR="00C02D8A">
        <w:t>0</w:t>
      </w:r>
      <w:r w:rsidR="00020B26">
        <w:t>..1</w:t>
      </w:r>
      <w:r>
        <w:t>] component</w:t>
      </w:r>
    </w:p>
    <w:p w14:paraId="3FA7CBF1" w14:textId="5372F984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Linssityyppi" w:history="1">
        <w:r w:rsidR="00C83EA6" w:rsidRPr="00C83EA6">
          <w:rPr>
            <w:rStyle w:val="Hyperlinkki"/>
          </w:rPr>
          <w:t>Linssityyppi</w:t>
        </w:r>
      </w:hyperlink>
      <w:r>
        <w:t xml:space="preserve"> (</w:t>
      </w:r>
      <w:r w:rsidR="00C83EA6">
        <w:t>201</w:t>
      </w:r>
      <w:r>
        <w:t>) observation</w:t>
      </w:r>
    </w:p>
    <w:p w14:paraId="2347A3A9" w14:textId="1830D81F" w:rsidR="007458DC" w:rsidRDefault="007458DC" w:rsidP="007458DC">
      <w:pPr>
        <w:pStyle w:val="Snt1"/>
      </w:pPr>
      <w:r>
        <w:t xml:space="preserve">6. </w:t>
      </w:r>
      <w:r w:rsidR="00020B26">
        <w:t>VAPAAEHTOINEN nolla tai</w:t>
      </w:r>
      <w:r>
        <w:t xml:space="preserve"> yksi </w:t>
      </w:r>
      <w:r w:rsidR="00020B26">
        <w:t>[0..1</w:t>
      </w:r>
      <w:r>
        <w:t>] component</w:t>
      </w:r>
    </w:p>
    <w:p w14:paraId="0E5E4C56" w14:textId="2C05621C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Arvio_piilolasien_sopivuudesta" w:history="1">
        <w:r w:rsidR="00C83EA6" w:rsidRPr="00C83EA6">
          <w:rPr>
            <w:rStyle w:val="Hyperlinkki"/>
          </w:rPr>
          <w:t>Arvio piilolasien sopivuudesta</w:t>
        </w:r>
      </w:hyperlink>
      <w:r w:rsidR="00C83EA6">
        <w:t xml:space="preserve"> (202</w:t>
      </w:r>
      <w:r>
        <w:t>) observation</w:t>
      </w:r>
    </w:p>
    <w:p w14:paraId="52A32CB9" w14:textId="79219E71" w:rsidR="007458DC" w:rsidRDefault="007458DC" w:rsidP="007458DC">
      <w:pPr>
        <w:pStyle w:val="Snt1"/>
      </w:pPr>
      <w:r>
        <w:t xml:space="preserve">7. </w:t>
      </w:r>
      <w:r w:rsidR="00C02D8A">
        <w:t>VAPAAEHTOINEN</w:t>
      </w:r>
      <w:r>
        <w:t xml:space="preserve"> </w:t>
      </w:r>
      <w:r w:rsidR="00C02D8A">
        <w:t>nolla tai useampi</w:t>
      </w:r>
      <w:r>
        <w:t xml:space="preserve"> </w:t>
      </w:r>
      <w:r w:rsidR="00020B26">
        <w:t>[</w:t>
      </w:r>
      <w:r w:rsidR="00D57883">
        <w:t>0</w:t>
      </w:r>
      <w:r w:rsidR="00020B26">
        <w:t>..</w:t>
      </w:r>
      <w:r w:rsidR="00D57883">
        <w:t>*</w:t>
      </w:r>
      <w:r>
        <w:t>] component</w:t>
      </w:r>
    </w:p>
    <w:p w14:paraId="66691A51" w14:textId="103A4C9B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Piilolasien_vahvuus_" w:history="1">
        <w:r w:rsidR="00C83EA6" w:rsidRPr="00C83EA6">
          <w:rPr>
            <w:rStyle w:val="Hyperlinkki"/>
          </w:rPr>
          <w:t>Piilolasien vahvuus</w:t>
        </w:r>
      </w:hyperlink>
      <w:r w:rsidR="00C83EA6">
        <w:t xml:space="preserve"> (203) organizer</w:t>
      </w:r>
    </w:p>
    <w:p w14:paraId="27998D62" w14:textId="6FAF4BDB" w:rsidR="00C02D8A" w:rsidRDefault="00C02D8A" w:rsidP="007458DC">
      <w:pPr>
        <w:pStyle w:val="Snt2"/>
      </w:pPr>
    </w:p>
    <w:p w14:paraId="32FE0573" w14:textId="7651B567" w:rsidR="00C02D8A" w:rsidRDefault="00C02D8A" w:rsidP="00C02D8A">
      <w:pPr>
        <w:pStyle w:val="Snt1"/>
      </w:pPr>
      <w:r w:rsidRPr="00C02D8A">
        <w:rPr>
          <w:b/>
        </w:rPr>
        <w:t>Toteutusohje</w:t>
      </w:r>
      <w:r>
        <w:t xml:space="preserve">: </w:t>
      </w:r>
      <w:r w:rsidRPr="00C02D8A">
        <w:t>koko component.organizer-rakennetta toistetaan per silmä ja käytetty refraktiomenetelmä</w:t>
      </w:r>
    </w:p>
    <w:bookmarkStart w:id="726" w:name="_Linssityyppi"/>
    <w:bookmarkEnd w:id="726"/>
    <w:p w14:paraId="471368D8" w14:textId="692CC0AC" w:rsidR="00615700" w:rsidRDefault="00C83EA6" w:rsidP="00C83EA6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7" w:name="_Toc525565029"/>
      <w:r w:rsidRPr="00C83EA6">
        <w:rPr>
          <w:rStyle w:val="Hyperlinkki"/>
        </w:rPr>
        <w:t>Linssityyppi</w:t>
      </w:r>
      <w:r>
        <w:fldChar w:fldCharType="end"/>
      </w:r>
      <w:r>
        <w:t xml:space="preserve"> -observation</w:t>
      </w:r>
      <w:bookmarkEnd w:id="727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E51ACD" w14:paraId="17C5C385" w14:textId="77777777" w:rsidTr="00C83EA6">
        <w:tc>
          <w:tcPr>
            <w:tcW w:w="9236" w:type="dxa"/>
          </w:tcPr>
          <w:p w14:paraId="0FF727F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4E86737" w14:textId="341AE8FA" w:rsidR="00C83EA6" w:rsidRPr="00C83EA6" w:rsidRDefault="00C83EA6" w:rsidP="00C83EA6">
      <w:pPr>
        <w:rPr>
          <w:lang w:val="en-US"/>
        </w:rPr>
      </w:pPr>
    </w:p>
    <w:p w14:paraId="4BAB9066" w14:textId="77777777" w:rsidR="00C83EA6" w:rsidRPr="0003454B" w:rsidRDefault="00C83EA6" w:rsidP="00C83EA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CF74C5" w14:textId="363927D3" w:rsidR="00C83EA6" w:rsidRPr="00AE0334" w:rsidRDefault="00C83EA6" w:rsidP="00C83EA6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 w:rsidR="00CB44DE">
        <w:t>201</w:t>
      </w:r>
      <w:r w:rsidRPr="00AE0334">
        <w:t xml:space="preserve">" </w:t>
      </w:r>
      <w:r w:rsidR="00CB44DE">
        <w:t>Linssityyppi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24BF69A2" w14:textId="77777777" w:rsidR="00C83EA6" w:rsidRDefault="00C83EA6" w:rsidP="00C83EA6">
      <w:pPr>
        <w:pStyle w:val="Snt1"/>
      </w:pPr>
      <w:r>
        <w:t>3. PAKOLLINEN yksi [1..1] text</w:t>
      </w:r>
    </w:p>
    <w:p w14:paraId="5E442AF1" w14:textId="77777777" w:rsidR="00C83EA6" w:rsidRDefault="00C83EA6" w:rsidP="00C83EA6">
      <w:pPr>
        <w:pStyle w:val="Snt2"/>
      </w:pPr>
      <w:r>
        <w:t>a. PAKOLLINEN yksi [1..1] reference/@value, viitattavan näyttömuoto-osion xml-ID annetaan II-tietotyypillä</w:t>
      </w:r>
    </w:p>
    <w:p w14:paraId="71876C62" w14:textId="7EBB1D2F" w:rsidR="00C83EA6" w:rsidRPr="00C83EA6" w:rsidRDefault="00C83EA6" w:rsidP="00C02D8A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B44DE">
        <w:t>Linssityyppi</w:t>
      </w:r>
      <w:r w:rsidRPr="00AE0334">
        <w:t xml:space="preserve"> </w:t>
      </w:r>
      <w:r w:rsidR="00CB44DE">
        <w:t>(201</w:t>
      </w:r>
      <w:r>
        <w:t xml:space="preserve">), </w:t>
      </w:r>
      <w:r w:rsidRPr="0003454B">
        <w:t>arvo</w:t>
      </w:r>
      <w:r>
        <w:t xml:space="preserve"> annetaan ST-tietotyy</w:t>
      </w:r>
      <w:r w:rsidRPr="0003454B">
        <w:t>pillä</w:t>
      </w:r>
    </w:p>
    <w:tbl>
      <w:tblPr>
        <w:tblStyle w:val="TaulukkoRuudukko"/>
        <w:tblpPr w:leftFromText="180" w:rightFromText="180" w:vertAnchor="text" w:horzAnchor="margin" w:tblpY="55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E51ACD" w14:paraId="165DDD78" w14:textId="77777777" w:rsidTr="00C83EA6">
        <w:tc>
          <w:tcPr>
            <w:tcW w:w="9236" w:type="dxa"/>
          </w:tcPr>
          <w:p w14:paraId="206679D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bookmarkStart w:id="728" w:name="_Arvio_piilolasien_sopivuudesta"/>
            <w:bookmarkEnd w:id="728"/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1C7390" w14:textId="41BC895E" w:rsidR="00C83EA6" w:rsidRPr="00C83EA6" w:rsidRDefault="00C83EA6" w:rsidP="00C83EA6">
      <w:pPr>
        <w:pStyle w:val="Otsikko4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9" w:name="_Toc525565030"/>
      <w:r w:rsidRPr="00C83EA6">
        <w:rPr>
          <w:rStyle w:val="Hyperlinkki"/>
        </w:rPr>
        <w:t>Arvio piilolasien sopivuudesta</w:t>
      </w:r>
      <w:r>
        <w:rPr>
          <w:rStyle w:val="Hyperlinkki"/>
        </w:rPr>
        <w:t xml:space="preserve"> </w:t>
      </w:r>
      <w:r>
        <w:t>-observation</w:t>
      </w:r>
      <w:bookmarkEnd w:id="729"/>
    </w:p>
    <w:p w14:paraId="372914A6" w14:textId="2FF290AF" w:rsidR="00C83EA6" w:rsidRDefault="00C83EA6" w:rsidP="00C83EA6">
      <w:pPr>
        <w:pStyle w:val="Snt1"/>
        <w:ind w:left="0" w:firstLine="0"/>
        <w:rPr>
          <w:rFonts w:eastAsiaTheme="majorEastAsia" w:cstheme="majorBidi"/>
          <w:b/>
          <w:bCs/>
          <w:iCs/>
        </w:rPr>
      </w:pPr>
      <w:r>
        <w:rPr>
          <w:rFonts w:eastAsiaTheme="majorEastAsia" w:cstheme="majorBidi"/>
          <w:b/>
          <w:bCs/>
          <w:iCs/>
        </w:rPr>
        <w:fldChar w:fldCharType="end"/>
      </w:r>
    </w:p>
    <w:p w14:paraId="023D480A" w14:textId="77777777" w:rsidR="00CB44DE" w:rsidRPr="0003454B" w:rsidRDefault="00CB44DE" w:rsidP="00CB44D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40154E5" w14:textId="7237C524" w:rsidR="00CB44DE" w:rsidRPr="00AE0334" w:rsidRDefault="00CB44DE" w:rsidP="00CB44D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202</w:t>
      </w:r>
      <w:r w:rsidRPr="00AE0334">
        <w:t xml:space="preserve">" </w:t>
      </w:r>
      <w:r>
        <w:t>Arvio piilolasien sopivuudesta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42227D95" w14:textId="77777777" w:rsidR="00CB44DE" w:rsidRDefault="00CB44DE" w:rsidP="00CB44DE">
      <w:pPr>
        <w:pStyle w:val="Snt1"/>
      </w:pPr>
      <w:r>
        <w:t>3. PAKOLLINEN yksi [1..1] text</w:t>
      </w:r>
    </w:p>
    <w:p w14:paraId="403883ED" w14:textId="77777777" w:rsidR="00CB44DE" w:rsidRDefault="00CB44DE" w:rsidP="00CB44DE">
      <w:pPr>
        <w:pStyle w:val="Snt2"/>
      </w:pPr>
      <w:r>
        <w:t>a. PAKOLLINEN yksi [1..1] reference/@value, viitattavan näyttömuoto-osion xml-ID annetaan II-tietotyypillä</w:t>
      </w:r>
    </w:p>
    <w:p w14:paraId="7AC57EF8" w14:textId="38A60BA7" w:rsidR="00C83EA6" w:rsidRPr="00CB44DE" w:rsidRDefault="00CB44DE" w:rsidP="00C02D8A">
      <w:pPr>
        <w:pStyle w:val="Snt1"/>
      </w:pPr>
      <w:r>
        <w:t>4</w:t>
      </w:r>
      <w:r w:rsidRPr="0003454B">
        <w:t>. PAKOLLINEN yksi [1..1] value</w:t>
      </w:r>
      <w:r>
        <w:t xml:space="preserve"> Arvio piilolasien sopivuudesta</w:t>
      </w:r>
      <w:r w:rsidRPr="00AE0334">
        <w:t xml:space="preserve"> </w:t>
      </w:r>
      <w:r>
        <w:t xml:space="preserve">(202),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30" w:name="_Pään_löydös_-"/>
    <w:bookmarkStart w:id="731" w:name="_Piilolasien_vahvuus_"/>
    <w:bookmarkStart w:id="732" w:name="_Toc498613848"/>
    <w:bookmarkEnd w:id="730"/>
    <w:bookmarkEnd w:id="731"/>
    <w:p w14:paraId="52161115" w14:textId="474D2552" w:rsidR="009E0997" w:rsidRDefault="00C83EA6" w:rsidP="008648EE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33" w:name="_Toc525565031"/>
      <w:r w:rsidR="003302B9" w:rsidRPr="00C83EA6">
        <w:rPr>
          <w:rStyle w:val="Hyperlinkki"/>
        </w:rPr>
        <w:t>Piilolasien vahvuus</w:t>
      </w:r>
      <w:r w:rsidR="009E0997" w:rsidRPr="00C83EA6">
        <w:rPr>
          <w:rStyle w:val="Hyperlinkki"/>
        </w:rPr>
        <w:t xml:space="preserve"> </w:t>
      </w:r>
      <w:r>
        <w:fldChar w:fldCharType="end"/>
      </w:r>
      <w:r w:rsidR="009E0997">
        <w:t xml:space="preserve"> - </w:t>
      </w:r>
      <w:bookmarkEnd w:id="732"/>
      <w:r>
        <w:t>organizer</w:t>
      </w:r>
      <w:bookmarkEnd w:id="7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0835E451" w14:textId="77777777" w:rsidTr="00627942">
        <w:tc>
          <w:tcPr>
            <w:tcW w:w="9236" w:type="dxa"/>
          </w:tcPr>
          <w:p w14:paraId="2E2979E4" w14:textId="466BC8BA" w:rsidR="00615700" w:rsidRPr="00C83EA6" w:rsidRDefault="00C83EA6" w:rsidP="00C83EA6">
            <w:pPr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25E14EF" w14:textId="77777777" w:rsidR="00CB44DE" w:rsidRPr="0003454B" w:rsidRDefault="00CB44DE" w:rsidP="00CB44DE">
      <w:pPr>
        <w:pStyle w:val="Snt1"/>
      </w:pPr>
      <w:bookmarkStart w:id="734" w:name="_Kasvojen_löydös_-"/>
      <w:bookmarkStart w:id="735" w:name="_Selän_tai_selkärangan"/>
      <w:bookmarkEnd w:id="734"/>
      <w:bookmarkEnd w:id="735"/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224B06" w14:textId="49318608" w:rsidR="000E1E38" w:rsidRDefault="000E1E38" w:rsidP="000E1E38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4F63BCC" w14:textId="04D0DA9A" w:rsidR="00CB44DE" w:rsidRDefault="00CB44DE" w:rsidP="00CB44D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>Piilolasien vahvuus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560D09C" w14:textId="5D23C0DE" w:rsidR="00CB44DE" w:rsidRDefault="00CB44DE" w:rsidP="00CB44D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5E2FBFCB" w14:textId="3446F276" w:rsidR="00CB44DE" w:rsidRDefault="00CB44DE" w:rsidP="00CB44DE">
      <w:pPr>
        <w:pStyle w:val="Snt1"/>
      </w:pPr>
      <w:r>
        <w:t xml:space="preserve">5. </w:t>
      </w:r>
      <w:r w:rsidR="00020B26">
        <w:t>VAPAAEHTOINEN nolla tai</w:t>
      </w:r>
      <w:r>
        <w:t xml:space="preserve"> yksi [</w:t>
      </w:r>
      <w:r w:rsidR="00020B26">
        <w:t>0..1</w:t>
      </w:r>
      <w:r>
        <w:t>] component</w:t>
      </w:r>
    </w:p>
    <w:p w14:paraId="68DDC7C1" w14:textId="05789EBC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fäärinen_voimakkuus_-observation" w:history="1">
        <w:r w:rsidRPr="00BC7E72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451E5E" w14:textId="575EA67D" w:rsidR="00CB44DE" w:rsidRDefault="00CB44DE" w:rsidP="00CB44DE">
      <w:pPr>
        <w:pStyle w:val="Snt1"/>
      </w:pPr>
      <w:r>
        <w:t xml:space="preserve">6. </w:t>
      </w:r>
      <w:r w:rsidR="00020B26">
        <w:t xml:space="preserve">VAPAAEHTOINEN nolla tai yksi [0..1] </w:t>
      </w:r>
      <w:r>
        <w:t xml:space="preserve"> component</w:t>
      </w:r>
    </w:p>
    <w:p w14:paraId="39AABB2A" w14:textId="3396AD1A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ylinterivoimakkuus_-observation" w:history="1">
        <w:r w:rsidRPr="00BC7E72">
          <w:rPr>
            <w:rStyle w:val="Hyperlinkki"/>
          </w:rPr>
          <w:t>Sylinterivoimakkuus</w:t>
        </w:r>
      </w:hyperlink>
      <w:r>
        <w:t xml:space="preserve"> (101) observation</w:t>
      </w:r>
    </w:p>
    <w:p w14:paraId="65DB0AE1" w14:textId="1D61AF08" w:rsidR="00CB44DE" w:rsidRDefault="00CB44DE" w:rsidP="00CB44DE">
      <w:pPr>
        <w:pStyle w:val="Snt1"/>
      </w:pPr>
      <w:r>
        <w:t xml:space="preserve">7. </w:t>
      </w:r>
      <w:r w:rsidR="00020B26">
        <w:t xml:space="preserve">VAPAAEHTOINEN nolla tai yksi [0..1] </w:t>
      </w:r>
      <w:r>
        <w:t>component</w:t>
      </w:r>
    </w:p>
    <w:p w14:paraId="1F3D44AA" w14:textId="75370987" w:rsidR="00CB44DE" w:rsidRDefault="00CB44DE" w:rsidP="00CB44D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ylinterilinssin_akselisuunta_-obse" w:history="1">
        <w:r w:rsidRPr="00BC7E72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553B8B1D" w14:textId="62E50145" w:rsidR="00047BF0" w:rsidRDefault="00047BF0" w:rsidP="00047BF0">
      <w:pPr>
        <w:pStyle w:val="Snt1"/>
      </w:pPr>
      <w:r>
        <w:t xml:space="preserve">14. </w:t>
      </w:r>
      <w:r w:rsidR="00020B26">
        <w:t xml:space="preserve">VAPAAEHTOINEN nolla tai yksi [0..1] </w:t>
      </w:r>
      <w:r>
        <w:t>component</w:t>
      </w:r>
    </w:p>
    <w:p w14:paraId="6854AC47" w14:textId="1299E888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ukulisä_-observation" w:history="1">
        <w:r w:rsidRPr="00BC7E72">
          <w:rPr>
            <w:rStyle w:val="Hyperlinkki"/>
          </w:rPr>
          <w:t>Lukulisä</w:t>
        </w:r>
      </w:hyperlink>
      <w:r>
        <w:t xml:space="preserve"> (107) observation</w:t>
      </w:r>
    </w:p>
    <w:p w14:paraId="2276CB8F" w14:textId="1C1BCADD" w:rsidR="00047BF0" w:rsidRDefault="00047BF0" w:rsidP="00047BF0">
      <w:pPr>
        <w:pStyle w:val="Snt1"/>
      </w:pPr>
      <w:r>
        <w:t xml:space="preserve">15. </w:t>
      </w:r>
      <w:r w:rsidR="00020B26">
        <w:t xml:space="preserve">VAPAAEHTOINEN nolla tai yksi [0..1] </w:t>
      </w:r>
      <w:r>
        <w:t>component</w:t>
      </w:r>
    </w:p>
    <w:p w14:paraId="426BFFE5" w14:textId="22F5ED79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kauas_-observation" w:history="1">
        <w:r w:rsidRPr="00BC7E72">
          <w:rPr>
            <w:rStyle w:val="Hyperlinkki"/>
          </w:rPr>
          <w:t>Näöntarkkuus kauas</w:t>
        </w:r>
      </w:hyperlink>
      <w:r>
        <w:t xml:space="preserve"> (108) observation</w:t>
      </w:r>
    </w:p>
    <w:p w14:paraId="658A8E40" w14:textId="28D74ED3" w:rsidR="00047BF0" w:rsidRDefault="00047BF0" w:rsidP="00047BF0">
      <w:pPr>
        <w:pStyle w:val="Snt1"/>
      </w:pPr>
      <w:r>
        <w:t xml:space="preserve">16. </w:t>
      </w:r>
      <w:r w:rsidR="00020B26">
        <w:t xml:space="preserve">VAPAAEHTOINEN nolla tai yksi [0..1] </w:t>
      </w:r>
      <w:r>
        <w:t>component</w:t>
      </w:r>
    </w:p>
    <w:p w14:paraId="0F8020B8" w14:textId="76DE327B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ähinäöntarkkuus_-observation" w:history="1">
        <w:r w:rsidRPr="00BC7E72">
          <w:rPr>
            <w:rStyle w:val="Hyperlinkki"/>
          </w:rPr>
          <w:t>Lähinäöntarkkuus</w:t>
        </w:r>
      </w:hyperlink>
      <w:r>
        <w:t xml:space="preserve"> (109) observation</w:t>
      </w:r>
    </w:p>
    <w:p w14:paraId="597FA21C" w14:textId="0BCD11F8" w:rsidR="00047BF0" w:rsidRDefault="00047BF0" w:rsidP="00047BF0">
      <w:pPr>
        <w:pStyle w:val="Snt1"/>
      </w:pPr>
      <w:r>
        <w:t xml:space="preserve">17. </w:t>
      </w:r>
      <w:r w:rsidR="00020B26">
        <w:t xml:space="preserve">VAPAAEHTOINEN nolla tai yksi [0..1] </w:t>
      </w:r>
      <w:r>
        <w:t>component</w:t>
      </w:r>
    </w:p>
    <w:p w14:paraId="107ADED2" w14:textId="58664552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vapaamuotoisena_teksti_1" w:history="1">
        <w:r w:rsidRPr="00BC7E72">
          <w:rPr>
            <w:rStyle w:val="Hyperlinkki"/>
          </w:rPr>
          <w:t>Näöntarkkuus vapaamuotoisena tekstinä</w:t>
        </w:r>
      </w:hyperlink>
      <w:r>
        <w:t xml:space="preserve"> (110) observation</w:t>
      </w:r>
    </w:p>
    <w:p w14:paraId="5D6F7E3C" w14:textId="0DE816D7" w:rsidR="00047BF0" w:rsidRDefault="00047BF0" w:rsidP="00047BF0">
      <w:pPr>
        <w:pStyle w:val="Snt1"/>
      </w:pPr>
      <w:r>
        <w:t>1</w:t>
      </w:r>
      <w:r w:rsidR="00A60709">
        <w:t>8</w:t>
      </w:r>
      <w:r>
        <w:t xml:space="preserve">. </w:t>
      </w:r>
      <w:r w:rsidR="00020B26">
        <w:t xml:space="preserve">VAPAAEHTOINEN nolla tai yksi [0..1] </w:t>
      </w:r>
      <w:r>
        <w:t>component</w:t>
      </w:r>
    </w:p>
    <w:p w14:paraId="194AA32F" w14:textId="08321E7A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isätiedot_refraktiosta_-observatio" w:history="1">
        <w:r w:rsidRPr="00BC7E72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4C2DF2D" w14:textId="0598A023" w:rsidR="00047BF0" w:rsidRDefault="00047BF0" w:rsidP="00047BF0">
      <w:pPr>
        <w:pStyle w:val="Snt2"/>
        <w:ind w:left="0" w:firstLine="0"/>
        <w:rPr>
          <w:rFonts w:eastAsiaTheme="majorEastAsia" w:cstheme="majorHAnsi"/>
          <w:bCs/>
          <w:sz w:val="24"/>
          <w:szCs w:val="26"/>
        </w:rPr>
      </w:pPr>
    </w:p>
    <w:p w14:paraId="4444D0F4" w14:textId="1BC0EED4" w:rsidR="00047BF0" w:rsidRPr="00047BF0" w:rsidRDefault="00047BF0" w:rsidP="00047BF0">
      <w:pPr>
        <w:pStyle w:val="Snt1"/>
      </w:pPr>
      <w:r w:rsidRPr="00047BF0">
        <w:rPr>
          <w:b/>
        </w:rPr>
        <w:t>Toteutusohje</w:t>
      </w:r>
      <w:r w:rsidRPr="00047BF0">
        <w:t>: Piilolasien vahvuus, kirjataan Optometria/Tietosisältö - Refraktio tietosisällön mukaisesti, organizer-rakennetta toistetaan per silmä ja käytetty refraktiomenetelmä</w:t>
      </w:r>
      <w:r w:rsidR="00A469BC">
        <w:t xml:space="preserve">. Piilolasien osalta ei anneta prisma-arvoja eikä pintaväliä (aina nolla). </w:t>
      </w:r>
    </w:p>
    <w:bookmarkStart w:id="736" w:name="_Sfäärinen_voimakkuus_-observation"/>
    <w:bookmarkEnd w:id="736"/>
    <w:p w14:paraId="36EA8CC1" w14:textId="529DF248" w:rsidR="009A56EE" w:rsidRPr="00047BF0" w:rsidRDefault="009A56EE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7" w:name="_Toc525565032"/>
      <w:r w:rsidRPr="00BC7E72">
        <w:rPr>
          <w:rStyle w:val="Hyperlinkki"/>
        </w:rPr>
        <w:t>Sfäärinen voimakkuus</w:t>
      </w:r>
      <w:r>
        <w:fldChar w:fldCharType="end"/>
      </w:r>
      <w:r w:rsidR="00A37D3F">
        <w:t xml:space="preserve"> -observation</w:t>
      </w:r>
      <w:bookmarkEnd w:id="7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2624" w:rsidRPr="00E51ACD" w14:paraId="6F996D0C" w14:textId="77777777" w:rsidTr="005A29AF">
        <w:tc>
          <w:tcPr>
            <w:tcW w:w="9236" w:type="dxa"/>
          </w:tcPr>
          <w:p w14:paraId="654A5485" w14:textId="01FE8585" w:rsidR="00C42624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9D0EC7B" w14:textId="77777777" w:rsidR="00C42624" w:rsidRDefault="00C42624" w:rsidP="002B37A4">
      <w:pPr>
        <w:rPr>
          <w:sz w:val="18"/>
          <w:lang w:val="en-US"/>
        </w:rPr>
      </w:pPr>
    </w:p>
    <w:p w14:paraId="1F01511D" w14:textId="77777777" w:rsidR="005D2261" w:rsidRPr="0003454B" w:rsidRDefault="005D2261" w:rsidP="005D2261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09178F0" w14:textId="539701BF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7D959E4" w14:textId="77777777" w:rsidR="005D2261" w:rsidRDefault="005D2261" w:rsidP="005D2261">
      <w:pPr>
        <w:pStyle w:val="Snt1"/>
      </w:pPr>
      <w:r>
        <w:t>3. PAKOLLINEN yksi [1..1] text</w:t>
      </w:r>
    </w:p>
    <w:p w14:paraId="285A5D57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DBBA075" w14:textId="58C9816A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120777C8" w14:textId="62FCAB5D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>..1</w:t>
      </w:r>
      <w:r w:rsidRPr="006D1B8A">
        <w:t xml:space="preserve">] methodCode </w:t>
      </w:r>
      <w:r w:rsidR="002158B8">
        <w:t>Refraktiomenetelmä</w:t>
      </w:r>
      <w:r w:rsidRPr="006D1B8A">
        <w:t xml:space="preserve"> (</w:t>
      </w:r>
      <w:r w:rsidR="00E931B8">
        <w:t>204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38AEDE0" w14:textId="3168C7B6" w:rsidR="005D2261" w:rsidRDefault="005D2261" w:rsidP="005D2261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>
        <w:t>piilolasien vahvuudelle 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8" w:name="_Sylinterivoimakkuus_-observation"/>
    <w:bookmarkEnd w:id="738"/>
    <w:p w14:paraId="71AE8069" w14:textId="10717A23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9" w:name="_Toc525565033"/>
      <w:r w:rsidRPr="00BC7E72">
        <w:rPr>
          <w:rStyle w:val="Hyperlinkki"/>
        </w:rPr>
        <w:t>Sylinterivoimakkuus</w:t>
      </w:r>
      <w:r>
        <w:fldChar w:fldCharType="end"/>
      </w:r>
      <w:r>
        <w:t xml:space="preserve"> -observation</w:t>
      </w:r>
      <w:bookmarkEnd w:id="739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5FE1FB32" w14:textId="77777777" w:rsidTr="005D2261">
        <w:tc>
          <w:tcPr>
            <w:tcW w:w="9450" w:type="dxa"/>
          </w:tcPr>
          <w:p w14:paraId="4E1D94CA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09161DB" w14:textId="0888E585" w:rsidR="00A37D3F" w:rsidRPr="005D2261" w:rsidRDefault="00A37D3F" w:rsidP="002B37A4">
      <w:pPr>
        <w:rPr>
          <w:lang w:val="en-US"/>
        </w:rPr>
      </w:pPr>
    </w:p>
    <w:p w14:paraId="78174915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5B9F98" w14:textId="4576A3FD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46065286" w14:textId="77777777" w:rsidR="005D2261" w:rsidRDefault="005D2261" w:rsidP="005D2261">
      <w:pPr>
        <w:pStyle w:val="Snt1"/>
      </w:pPr>
      <w:r>
        <w:t>3. PAKOLLINEN yksi [1..1] text</w:t>
      </w:r>
    </w:p>
    <w:p w14:paraId="7B98C361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E8C653D" w14:textId="11E30799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5B149885" w14:textId="48AC2448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2158B8">
        <w:t>Refraktiomenetelmä</w:t>
      </w:r>
      <w:r w:rsidRPr="00964098">
        <w:t xml:space="preserve"> </w:t>
      </w:r>
      <w:r>
        <w:t>(</w:t>
      </w:r>
      <w:r w:rsidR="00E931B8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6D9D3B2" w14:textId="194E39EB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2158B8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40" w:name="_Sylinterilinssin_akselisuunta_-obse"/>
    <w:bookmarkEnd w:id="740"/>
    <w:p w14:paraId="417CF709" w14:textId="4B871E90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41" w:name="_Toc525565034"/>
      <w:r w:rsidRPr="00BC7E72">
        <w:rPr>
          <w:rStyle w:val="Hyperlinkki"/>
        </w:rPr>
        <w:t>Sylinterilinssin akselisuunta</w:t>
      </w:r>
      <w:r>
        <w:fldChar w:fldCharType="end"/>
      </w:r>
      <w:r>
        <w:t xml:space="preserve"> -observation</w:t>
      </w:r>
      <w:bookmarkEnd w:id="74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2B9D5995" w14:textId="77777777" w:rsidTr="005D2261">
        <w:tc>
          <w:tcPr>
            <w:tcW w:w="9450" w:type="dxa"/>
          </w:tcPr>
          <w:p w14:paraId="0B2F2B50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237407E" w14:textId="169C3265" w:rsidR="00A37D3F" w:rsidRDefault="00A37D3F" w:rsidP="002B37A4">
      <w:pPr>
        <w:rPr>
          <w:lang w:val="en-US"/>
        </w:rPr>
      </w:pPr>
    </w:p>
    <w:p w14:paraId="78F199C3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A4B670" w14:textId="4DA738CC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4F7D668" w14:textId="77777777" w:rsidR="005D2261" w:rsidRDefault="005D2261" w:rsidP="005D2261">
      <w:pPr>
        <w:pStyle w:val="Snt1"/>
      </w:pPr>
      <w:r>
        <w:t>3. PAKOLLINEN yksi [1..1] text</w:t>
      </w:r>
    </w:p>
    <w:p w14:paraId="22E926F4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658829F1" w14:textId="16284091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33BDF172" w14:textId="70F55B64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0E1E38">
        <w:t>Refraktiomenetelmä</w:t>
      </w:r>
      <w:r w:rsidR="000E1E38" w:rsidRPr="00964098">
        <w:t xml:space="preserve"> </w:t>
      </w:r>
      <w:r w:rsidR="000E1E38">
        <w:t>(204),</w:t>
      </w:r>
      <w:r>
        <w:t xml:space="preserve">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6031A9D" w14:textId="40039337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42" w:name="_Toc508731864"/>
    <w:bookmarkStart w:id="743" w:name="_Toc509932759"/>
    <w:bookmarkStart w:id="744" w:name="_Toc508731867"/>
    <w:bookmarkStart w:id="745" w:name="_Toc509932762"/>
    <w:bookmarkStart w:id="746" w:name="_Toc508731868"/>
    <w:bookmarkStart w:id="747" w:name="_Toc509932763"/>
    <w:bookmarkStart w:id="748" w:name="_Toc508731869"/>
    <w:bookmarkStart w:id="749" w:name="_Toc509932764"/>
    <w:bookmarkStart w:id="750" w:name="_Toc508731870"/>
    <w:bookmarkStart w:id="751" w:name="_Toc509932765"/>
    <w:bookmarkStart w:id="752" w:name="_Toc508731871"/>
    <w:bookmarkStart w:id="753" w:name="_Toc509932766"/>
    <w:bookmarkStart w:id="754" w:name="_Toc508731872"/>
    <w:bookmarkStart w:id="755" w:name="_Toc509932767"/>
    <w:bookmarkStart w:id="756" w:name="_Toc508731873"/>
    <w:bookmarkStart w:id="757" w:name="_Toc509932768"/>
    <w:bookmarkStart w:id="758" w:name="_Toc508731874"/>
    <w:bookmarkStart w:id="759" w:name="_Toc509932769"/>
    <w:bookmarkStart w:id="760" w:name="_Horisontaalisen_prismakorjauksen_ka_3"/>
    <w:bookmarkStart w:id="761" w:name="_Toc508731875"/>
    <w:bookmarkStart w:id="762" w:name="_Toc509932770"/>
    <w:bookmarkStart w:id="763" w:name="_Toc508731878"/>
    <w:bookmarkStart w:id="764" w:name="_Toc509932773"/>
    <w:bookmarkStart w:id="765" w:name="_Toc508731879"/>
    <w:bookmarkStart w:id="766" w:name="_Toc509932774"/>
    <w:bookmarkStart w:id="767" w:name="_Toc508731880"/>
    <w:bookmarkStart w:id="768" w:name="_Toc509932775"/>
    <w:bookmarkStart w:id="769" w:name="_Toc508731881"/>
    <w:bookmarkStart w:id="770" w:name="_Toc509932776"/>
    <w:bookmarkStart w:id="771" w:name="_Toc508731882"/>
    <w:bookmarkStart w:id="772" w:name="_Toc509932777"/>
    <w:bookmarkStart w:id="773" w:name="_Toc508731883"/>
    <w:bookmarkStart w:id="774" w:name="_Toc509932778"/>
    <w:bookmarkStart w:id="775" w:name="_Toc508731884"/>
    <w:bookmarkStart w:id="776" w:name="_Toc509932779"/>
    <w:bookmarkStart w:id="777" w:name="_Toc508731885"/>
    <w:bookmarkStart w:id="778" w:name="_Toc509932780"/>
    <w:bookmarkStart w:id="779" w:name="_Horisontaalisen_prismakorjauksen_ka_4"/>
    <w:bookmarkStart w:id="780" w:name="_Toc508731886"/>
    <w:bookmarkStart w:id="781" w:name="_Toc509932781"/>
    <w:bookmarkStart w:id="782" w:name="_Toc508731889"/>
    <w:bookmarkStart w:id="783" w:name="_Toc509932784"/>
    <w:bookmarkStart w:id="784" w:name="_Toc508731890"/>
    <w:bookmarkStart w:id="785" w:name="_Toc509932785"/>
    <w:bookmarkStart w:id="786" w:name="_Toc508731891"/>
    <w:bookmarkStart w:id="787" w:name="_Toc509932786"/>
    <w:bookmarkStart w:id="788" w:name="_Toc508731892"/>
    <w:bookmarkStart w:id="789" w:name="_Toc509932787"/>
    <w:bookmarkStart w:id="790" w:name="_Toc508731893"/>
    <w:bookmarkStart w:id="791" w:name="_Toc509932788"/>
    <w:bookmarkStart w:id="792" w:name="_Toc508731894"/>
    <w:bookmarkStart w:id="793" w:name="_Toc509932789"/>
    <w:bookmarkStart w:id="794" w:name="_Toc508731895"/>
    <w:bookmarkStart w:id="795" w:name="_Toc509932790"/>
    <w:bookmarkStart w:id="796" w:name="_Toc508731896"/>
    <w:bookmarkStart w:id="797" w:name="_Toc509932791"/>
    <w:bookmarkStart w:id="798" w:name="_Vertikaalisen_prismakorjauksen_määr_2"/>
    <w:bookmarkStart w:id="799" w:name="_Toc508731897"/>
    <w:bookmarkStart w:id="800" w:name="_Toc509932792"/>
    <w:bookmarkStart w:id="801" w:name="_Toc508731900"/>
    <w:bookmarkStart w:id="802" w:name="_Toc509932795"/>
    <w:bookmarkStart w:id="803" w:name="_Toc508731901"/>
    <w:bookmarkStart w:id="804" w:name="_Toc509932796"/>
    <w:bookmarkStart w:id="805" w:name="_Toc508731902"/>
    <w:bookmarkStart w:id="806" w:name="_Toc509932797"/>
    <w:bookmarkStart w:id="807" w:name="_Toc508731903"/>
    <w:bookmarkStart w:id="808" w:name="_Toc509932798"/>
    <w:bookmarkStart w:id="809" w:name="_Toc508731904"/>
    <w:bookmarkStart w:id="810" w:name="_Toc509932799"/>
    <w:bookmarkStart w:id="811" w:name="_Toc508731905"/>
    <w:bookmarkStart w:id="812" w:name="_Toc509932800"/>
    <w:bookmarkStart w:id="813" w:name="_Toc508731906"/>
    <w:bookmarkStart w:id="814" w:name="_Toc509932801"/>
    <w:bookmarkStart w:id="815" w:name="_Toc508731907"/>
    <w:bookmarkStart w:id="816" w:name="_Toc509932802"/>
    <w:bookmarkStart w:id="817" w:name="_Vertikaalisen_prismakorjauksen_kann_3"/>
    <w:bookmarkStart w:id="818" w:name="_Toc508731908"/>
    <w:bookmarkStart w:id="819" w:name="_Toc509932803"/>
    <w:bookmarkStart w:id="820" w:name="_Toc508731911"/>
    <w:bookmarkStart w:id="821" w:name="_Toc509932806"/>
    <w:bookmarkStart w:id="822" w:name="_Toc508731912"/>
    <w:bookmarkStart w:id="823" w:name="_Toc509932807"/>
    <w:bookmarkStart w:id="824" w:name="_Toc508731913"/>
    <w:bookmarkStart w:id="825" w:name="_Toc509932808"/>
    <w:bookmarkStart w:id="826" w:name="_Toc508731914"/>
    <w:bookmarkStart w:id="827" w:name="_Toc509932809"/>
    <w:bookmarkStart w:id="828" w:name="_Toc508731915"/>
    <w:bookmarkStart w:id="829" w:name="_Toc509932810"/>
    <w:bookmarkStart w:id="830" w:name="_Toc508731916"/>
    <w:bookmarkStart w:id="831" w:name="_Toc509932811"/>
    <w:bookmarkStart w:id="832" w:name="_Toc508731917"/>
    <w:bookmarkStart w:id="833" w:name="_Toc509932812"/>
    <w:bookmarkStart w:id="834" w:name="_Toc508731918"/>
    <w:bookmarkStart w:id="835" w:name="_Toc509932813"/>
    <w:bookmarkStart w:id="836" w:name="_Vertikaalisen_prismakorjauksen_kann_4"/>
    <w:bookmarkStart w:id="837" w:name="_Toc508731919"/>
    <w:bookmarkStart w:id="838" w:name="_Toc509932814"/>
    <w:bookmarkStart w:id="839" w:name="_Toc508731922"/>
    <w:bookmarkStart w:id="840" w:name="_Toc509932817"/>
    <w:bookmarkStart w:id="841" w:name="_Toc508731923"/>
    <w:bookmarkStart w:id="842" w:name="_Toc509932818"/>
    <w:bookmarkStart w:id="843" w:name="_Toc508731924"/>
    <w:bookmarkStart w:id="844" w:name="_Toc509932819"/>
    <w:bookmarkStart w:id="845" w:name="_Toc508731925"/>
    <w:bookmarkStart w:id="846" w:name="_Toc509932820"/>
    <w:bookmarkStart w:id="847" w:name="_Toc508731926"/>
    <w:bookmarkStart w:id="848" w:name="_Toc509932821"/>
    <w:bookmarkStart w:id="849" w:name="_Toc508731927"/>
    <w:bookmarkStart w:id="850" w:name="_Toc509932822"/>
    <w:bookmarkStart w:id="851" w:name="_Toc508731928"/>
    <w:bookmarkStart w:id="852" w:name="_Toc509932823"/>
    <w:bookmarkStart w:id="853" w:name="_Toc508731929"/>
    <w:bookmarkStart w:id="854" w:name="_Toc509932824"/>
    <w:bookmarkStart w:id="855" w:name="_Lukulisä_-observation"/>
    <w:bookmarkEnd w:id="742"/>
    <w:bookmarkEnd w:id="743"/>
    <w:bookmarkEnd w:id="744"/>
    <w:bookmarkEnd w:id="745"/>
    <w:bookmarkEnd w:id="746"/>
    <w:bookmarkEnd w:id="747"/>
    <w:bookmarkEnd w:id="748"/>
    <w:bookmarkEnd w:id="749"/>
    <w:bookmarkEnd w:id="750"/>
    <w:bookmarkEnd w:id="751"/>
    <w:bookmarkEnd w:id="752"/>
    <w:bookmarkEnd w:id="753"/>
    <w:bookmarkEnd w:id="754"/>
    <w:bookmarkEnd w:id="755"/>
    <w:bookmarkEnd w:id="756"/>
    <w:bookmarkEnd w:id="757"/>
    <w:bookmarkEnd w:id="758"/>
    <w:bookmarkEnd w:id="759"/>
    <w:bookmarkEnd w:id="760"/>
    <w:bookmarkEnd w:id="761"/>
    <w:bookmarkEnd w:id="762"/>
    <w:bookmarkEnd w:id="763"/>
    <w:bookmarkEnd w:id="764"/>
    <w:bookmarkEnd w:id="765"/>
    <w:bookmarkEnd w:id="766"/>
    <w:bookmarkEnd w:id="767"/>
    <w:bookmarkEnd w:id="768"/>
    <w:bookmarkEnd w:id="769"/>
    <w:bookmarkEnd w:id="770"/>
    <w:bookmarkEnd w:id="771"/>
    <w:bookmarkEnd w:id="772"/>
    <w:bookmarkEnd w:id="773"/>
    <w:bookmarkEnd w:id="774"/>
    <w:bookmarkEnd w:id="775"/>
    <w:bookmarkEnd w:id="776"/>
    <w:bookmarkEnd w:id="777"/>
    <w:bookmarkEnd w:id="778"/>
    <w:bookmarkEnd w:id="779"/>
    <w:bookmarkEnd w:id="780"/>
    <w:bookmarkEnd w:id="781"/>
    <w:bookmarkEnd w:id="782"/>
    <w:bookmarkEnd w:id="783"/>
    <w:bookmarkEnd w:id="784"/>
    <w:bookmarkEnd w:id="785"/>
    <w:bookmarkEnd w:id="786"/>
    <w:bookmarkEnd w:id="787"/>
    <w:bookmarkEnd w:id="788"/>
    <w:bookmarkEnd w:id="789"/>
    <w:bookmarkEnd w:id="790"/>
    <w:bookmarkEnd w:id="791"/>
    <w:bookmarkEnd w:id="792"/>
    <w:bookmarkEnd w:id="793"/>
    <w:bookmarkEnd w:id="794"/>
    <w:bookmarkEnd w:id="795"/>
    <w:bookmarkEnd w:id="796"/>
    <w:bookmarkEnd w:id="797"/>
    <w:bookmarkEnd w:id="798"/>
    <w:bookmarkEnd w:id="799"/>
    <w:bookmarkEnd w:id="800"/>
    <w:bookmarkEnd w:id="801"/>
    <w:bookmarkEnd w:id="802"/>
    <w:bookmarkEnd w:id="803"/>
    <w:bookmarkEnd w:id="804"/>
    <w:bookmarkEnd w:id="805"/>
    <w:bookmarkEnd w:id="806"/>
    <w:bookmarkEnd w:id="807"/>
    <w:bookmarkEnd w:id="808"/>
    <w:bookmarkEnd w:id="809"/>
    <w:bookmarkEnd w:id="810"/>
    <w:bookmarkEnd w:id="811"/>
    <w:bookmarkEnd w:id="812"/>
    <w:bookmarkEnd w:id="813"/>
    <w:bookmarkEnd w:id="814"/>
    <w:bookmarkEnd w:id="815"/>
    <w:bookmarkEnd w:id="816"/>
    <w:bookmarkEnd w:id="817"/>
    <w:bookmarkEnd w:id="818"/>
    <w:bookmarkEnd w:id="819"/>
    <w:bookmarkEnd w:id="820"/>
    <w:bookmarkEnd w:id="821"/>
    <w:bookmarkEnd w:id="822"/>
    <w:bookmarkEnd w:id="823"/>
    <w:bookmarkEnd w:id="824"/>
    <w:bookmarkEnd w:id="825"/>
    <w:bookmarkEnd w:id="826"/>
    <w:bookmarkEnd w:id="827"/>
    <w:bookmarkEnd w:id="828"/>
    <w:bookmarkEnd w:id="829"/>
    <w:bookmarkEnd w:id="830"/>
    <w:bookmarkEnd w:id="831"/>
    <w:bookmarkEnd w:id="832"/>
    <w:bookmarkEnd w:id="833"/>
    <w:bookmarkEnd w:id="834"/>
    <w:bookmarkEnd w:id="835"/>
    <w:bookmarkEnd w:id="836"/>
    <w:bookmarkEnd w:id="837"/>
    <w:bookmarkEnd w:id="838"/>
    <w:bookmarkEnd w:id="839"/>
    <w:bookmarkEnd w:id="840"/>
    <w:bookmarkEnd w:id="841"/>
    <w:bookmarkEnd w:id="842"/>
    <w:bookmarkEnd w:id="843"/>
    <w:bookmarkEnd w:id="844"/>
    <w:bookmarkEnd w:id="845"/>
    <w:bookmarkEnd w:id="846"/>
    <w:bookmarkEnd w:id="847"/>
    <w:bookmarkEnd w:id="848"/>
    <w:bookmarkEnd w:id="849"/>
    <w:bookmarkEnd w:id="850"/>
    <w:bookmarkEnd w:id="851"/>
    <w:bookmarkEnd w:id="852"/>
    <w:bookmarkEnd w:id="853"/>
    <w:bookmarkEnd w:id="854"/>
    <w:bookmarkEnd w:id="855"/>
    <w:p w14:paraId="48917A2C" w14:textId="35E0CA3E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56" w:name="_Toc525565035"/>
      <w:r w:rsidR="00A37D3F" w:rsidRPr="00BC7E72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5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38A67BCA" w14:textId="77777777" w:rsidTr="0077088C">
        <w:tc>
          <w:tcPr>
            <w:tcW w:w="9360" w:type="dxa"/>
          </w:tcPr>
          <w:p w14:paraId="1F9BD77C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5030D07A" w14:textId="4E32C4F0" w:rsidR="00A37D3F" w:rsidRPr="005D2261" w:rsidRDefault="00A37D3F" w:rsidP="002B37A4">
      <w:pPr>
        <w:rPr>
          <w:lang w:val="en-US"/>
        </w:rPr>
      </w:pPr>
    </w:p>
    <w:p w14:paraId="4DD3FADA" w14:textId="77777777" w:rsidR="007763F5" w:rsidRPr="0003454B" w:rsidRDefault="007763F5" w:rsidP="007763F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4B4FC4" w14:textId="0BBB81CC" w:rsidR="007763F5" w:rsidRPr="00AE0334" w:rsidRDefault="007763F5" w:rsidP="007763F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FF27C" w14:textId="77777777" w:rsidR="007763F5" w:rsidRDefault="007763F5" w:rsidP="007763F5">
      <w:pPr>
        <w:pStyle w:val="Snt1"/>
      </w:pPr>
      <w:r>
        <w:lastRenderedPageBreak/>
        <w:t>3. PAKOLLINEN yksi [1..1] text</w:t>
      </w:r>
    </w:p>
    <w:p w14:paraId="1C46688C" w14:textId="77777777" w:rsidR="007763F5" w:rsidRDefault="007763F5" w:rsidP="007763F5">
      <w:pPr>
        <w:pStyle w:val="Snt2"/>
      </w:pPr>
      <w:r>
        <w:t>a. PAKOLLINEN yksi [1..1] reference/@value, viitattavan näyttömuoto-osion xml-ID annetaan II-tietotyypillä</w:t>
      </w:r>
    </w:p>
    <w:p w14:paraId="5425931B" w14:textId="338AFB3F" w:rsidR="007763F5" w:rsidRPr="000B1BE8" w:rsidRDefault="007763F5" w:rsidP="007763F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0896141" w14:textId="5660E3ED" w:rsidR="007763F5" w:rsidRDefault="007763F5" w:rsidP="007763F5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E1A6F28" w14:textId="7A235892" w:rsidR="00A37D3F" w:rsidRPr="007763F5" w:rsidRDefault="007763F5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77088C">
        <w:t>piilolasien vahvuudelle</w:t>
      </w:r>
      <w:r w:rsidRPr="00964098">
        <w:t xml:space="preserve"> </w:t>
      </w:r>
      <w:r>
        <w:t>(</w:t>
      </w:r>
      <w:r w:rsidR="0077088C">
        <w:t>205</w:t>
      </w:r>
      <w:r w:rsidRPr="00490494">
        <w:t xml:space="preserve">), arvo annetaan luokituksesta THL - Silmän löydöksen sijainti (codeSystem: 1.2.246.537.6.3033.2014) </w:t>
      </w:r>
    </w:p>
    <w:p w14:paraId="19D961D9" w14:textId="4C8FAACB" w:rsidR="00A37D3F" w:rsidRDefault="00A37D3F" w:rsidP="00A37D3F">
      <w:pPr>
        <w:pStyle w:val="Otsikko5"/>
      </w:pPr>
      <w:bookmarkStart w:id="857" w:name="_Näöntarkkuus_kauas_-observation"/>
      <w:bookmarkEnd w:id="857"/>
      <w:r w:rsidRPr="007763F5">
        <w:t xml:space="preserve"> </w:t>
      </w:r>
      <w:hyperlink w:anchor="_Pään_löydös_-" w:history="1">
        <w:bookmarkStart w:id="858" w:name="_Toc525565036"/>
        <w:r w:rsidRPr="00BC7E72">
          <w:rPr>
            <w:rStyle w:val="Hyperlinkki"/>
          </w:rPr>
          <w:t>Näöntarkkuus kauas</w:t>
        </w:r>
      </w:hyperlink>
      <w:r>
        <w:t xml:space="preserve"> -observation</w:t>
      </w:r>
      <w:bookmarkEnd w:id="85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4EEAD7BA" w14:textId="77777777" w:rsidTr="0077088C">
        <w:tc>
          <w:tcPr>
            <w:tcW w:w="9360" w:type="dxa"/>
          </w:tcPr>
          <w:p w14:paraId="0D8C000E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DB18A7F" w14:textId="4372CA0D" w:rsidR="00A37D3F" w:rsidRPr="005D2261" w:rsidRDefault="00A37D3F" w:rsidP="002B37A4">
      <w:pPr>
        <w:rPr>
          <w:lang w:val="en-US"/>
        </w:rPr>
      </w:pPr>
    </w:p>
    <w:p w14:paraId="5235BC27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7FF9E2" w14:textId="75D56F1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2A24B83" w14:textId="77777777" w:rsidR="0077088C" w:rsidRDefault="0077088C" w:rsidP="0077088C">
      <w:pPr>
        <w:pStyle w:val="Snt1"/>
      </w:pPr>
      <w:r>
        <w:t>3. PAKOLLINEN yksi [1..1] text</w:t>
      </w:r>
    </w:p>
    <w:p w14:paraId="1737B689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4F62665B" w14:textId="3E06B570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0CFDA0EE" w14:textId="172858E9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6EEA122" w14:textId="5410CD9C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5151BA36" w14:textId="19627653" w:rsidR="00A37D3F" w:rsidRDefault="00A37D3F" w:rsidP="00A37D3F">
      <w:pPr>
        <w:pStyle w:val="Otsikko5"/>
      </w:pPr>
      <w:bookmarkStart w:id="859" w:name="_Lähinäöntarkkuus_-observation"/>
      <w:bookmarkEnd w:id="859"/>
      <w:r w:rsidRPr="0077088C">
        <w:t xml:space="preserve"> </w:t>
      </w:r>
      <w:hyperlink w:anchor="_Pään_löydös_-" w:history="1">
        <w:bookmarkStart w:id="860" w:name="_Toc525565037"/>
        <w:r w:rsidRPr="00BC7E72">
          <w:rPr>
            <w:rStyle w:val="Hyperlinkki"/>
          </w:rPr>
          <w:t>Lähinäöntarkkuus</w:t>
        </w:r>
      </w:hyperlink>
      <w:r>
        <w:t xml:space="preserve"> -observation</w:t>
      </w:r>
      <w:bookmarkEnd w:id="86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0B73AE0F" w14:textId="77777777" w:rsidTr="0077088C">
        <w:tc>
          <w:tcPr>
            <w:tcW w:w="9450" w:type="dxa"/>
          </w:tcPr>
          <w:p w14:paraId="024E287B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D55050B" w14:textId="150D337C" w:rsidR="00A37D3F" w:rsidRPr="005D2261" w:rsidRDefault="00A37D3F" w:rsidP="002B37A4">
      <w:pPr>
        <w:rPr>
          <w:lang w:val="en-US"/>
        </w:rPr>
      </w:pPr>
    </w:p>
    <w:p w14:paraId="1C77DAED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166694" w14:textId="226B6F71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1F6A0340" w14:textId="77777777" w:rsidR="0077088C" w:rsidRDefault="0077088C" w:rsidP="0077088C">
      <w:pPr>
        <w:pStyle w:val="Snt1"/>
      </w:pPr>
      <w:r>
        <w:t>3. PAKOLLINEN yksi [1..1] text</w:t>
      </w:r>
    </w:p>
    <w:p w14:paraId="410B6CAA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6E549B5C" w14:textId="0715217D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3ED8FDF3" w14:textId="49444CA8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331A91A" w14:textId="333A30F9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06729301" w14:textId="2049C3E9" w:rsidR="00A37D3F" w:rsidRDefault="00A37D3F" w:rsidP="00A37D3F">
      <w:pPr>
        <w:pStyle w:val="Otsikko5"/>
      </w:pPr>
      <w:bookmarkStart w:id="861" w:name="_Näöntarkkuus_vapaamuotoisena_teksti_1"/>
      <w:bookmarkEnd w:id="861"/>
      <w:r w:rsidRPr="0077088C">
        <w:t xml:space="preserve"> </w:t>
      </w:r>
      <w:hyperlink w:anchor="_Pään_löydös_-" w:history="1">
        <w:bookmarkStart w:id="862" w:name="_Toc525565038"/>
        <w:r w:rsidRPr="00BC7E72">
          <w:rPr>
            <w:rStyle w:val="Hyperlinkki"/>
          </w:rPr>
          <w:t>Näöntarkkuus vapaamuotoisena tekstinä</w:t>
        </w:r>
      </w:hyperlink>
      <w:r>
        <w:t xml:space="preserve"> -observation</w:t>
      </w:r>
      <w:bookmarkEnd w:id="86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191CFA2A" w14:textId="77777777" w:rsidTr="0077088C">
        <w:tc>
          <w:tcPr>
            <w:tcW w:w="9450" w:type="dxa"/>
          </w:tcPr>
          <w:p w14:paraId="56FF3EE7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3788A73" w14:textId="6248FF21" w:rsidR="00A37D3F" w:rsidRDefault="00A37D3F" w:rsidP="002B37A4">
      <w:pPr>
        <w:rPr>
          <w:lang w:val="en-US"/>
        </w:rPr>
      </w:pPr>
    </w:p>
    <w:p w14:paraId="3FBF9A1C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87FEB0" w14:textId="6951A49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6042773C" w14:textId="77777777" w:rsidR="0077088C" w:rsidRDefault="0077088C" w:rsidP="0077088C">
      <w:pPr>
        <w:pStyle w:val="Snt1"/>
      </w:pPr>
      <w:r>
        <w:t>3. PAKOLLINEN yksi [1..1] text</w:t>
      </w:r>
    </w:p>
    <w:p w14:paraId="70E515B5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1F7EA396" w14:textId="0433C8FE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58567B72" w14:textId="041FE95B" w:rsidR="0077088C" w:rsidRDefault="0077088C" w:rsidP="0077088C">
      <w:pPr>
        <w:pStyle w:val="Snt1"/>
      </w:pPr>
      <w:r>
        <w:lastRenderedPageBreak/>
        <w:t xml:space="preserve">5. </w:t>
      </w:r>
      <w:r w:rsidR="000713F6">
        <w:t>VAPAAEHTOINEN nolla tai</w:t>
      </w:r>
      <w:r>
        <w:t xml:space="preserve"> </w:t>
      </w:r>
      <w:r w:rsidR="000713F6">
        <w:t>yksi [0</w:t>
      </w:r>
      <w:r>
        <w:t xml:space="preserve">..1] methodCode </w:t>
      </w:r>
      <w:r w:rsidR="000713F6">
        <w:t>Refraktiomenetelmä</w:t>
      </w:r>
      <w:r w:rsidRPr="00964098">
        <w:t xml:space="preserve"> </w:t>
      </w:r>
      <w:r>
        <w:t>(</w:t>
      </w:r>
      <w:r w:rsidR="000713F6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703B6D" w14:textId="57802B9D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0713F6">
        <w:t>205</w:t>
      </w:r>
      <w:r w:rsidRPr="00490494">
        <w:t xml:space="preserve">), arvo annetaan luokituksesta THL - Silmän löydöksen sijainti (codeSystem: 1.2.246.537.6.3033.2014) </w:t>
      </w:r>
    </w:p>
    <w:bookmarkStart w:id="863" w:name="_Pintaväli_-observation"/>
    <w:bookmarkStart w:id="864" w:name="_Toc508731934"/>
    <w:bookmarkStart w:id="865" w:name="_Toc509932829"/>
    <w:bookmarkStart w:id="866" w:name="_Toc508731937"/>
    <w:bookmarkStart w:id="867" w:name="_Toc509932832"/>
    <w:bookmarkStart w:id="868" w:name="_Toc508731938"/>
    <w:bookmarkStart w:id="869" w:name="_Toc509932833"/>
    <w:bookmarkStart w:id="870" w:name="_Toc508731939"/>
    <w:bookmarkStart w:id="871" w:name="_Toc509932834"/>
    <w:bookmarkStart w:id="872" w:name="_Toc508731940"/>
    <w:bookmarkStart w:id="873" w:name="_Toc509932835"/>
    <w:bookmarkStart w:id="874" w:name="_Toc508731941"/>
    <w:bookmarkStart w:id="875" w:name="_Toc509932836"/>
    <w:bookmarkStart w:id="876" w:name="_Toc508731942"/>
    <w:bookmarkStart w:id="877" w:name="_Toc509932837"/>
    <w:bookmarkStart w:id="878" w:name="_Toc508731943"/>
    <w:bookmarkStart w:id="879" w:name="_Toc509932838"/>
    <w:bookmarkStart w:id="880" w:name="_Toc508731944"/>
    <w:bookmarkStart w:id="881" w:name="_Toc509932839"/>
    <w:bookmarkStart w:id="882" w:name="_Lisätiedot_refraktiosta_-observatio"/>
    <w:bookmarkEnd w:id="863"/>
    <w:bookmarkEnd w:id="864"/>
    <w:bookmarkEnd w:id="865"/>
    <w:bookmarkEnd w:id="866"/>
    <w:bookmarkEnd w:id="867"/>
    <w:bookmarkEnd w:id="868"/>
    <w:bookmarkEnd w:id="869"/>
    <w:bookmarkEnd w:id="870"/>
    <w:bookmarkEnd w:id="871"/>
    <w:bookmarkEnd w:id="872"/>
    <w:bookmarkEnd w:id="873"/>
    <w:bookmarkEnd w:id="874"/>
    <w:bookmarkEnd w:id="875"/>
    <w:bookmarkEnd w:id="876"/>
    <w:bookmarkEnd w:id="877"/>
    <w:bookmarkEnd w:id="878"/>
    <w:bookmarkEnd w:id="879"/>
    <w:bookmarkEnd w:id="880"/>
    <w:bookmarkEnd w:id="881"/>
    <w:bookmarkEnd w:id="882"/>
    <w:p w14:paraId="19AC953D" w14:textId="31938B00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83" w:name="_Toc525565039"/>
      <w:r w:rsidR="00A37D3F" w:rsidRPr="00BC7E7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8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5E4C7F35" w14:textId="77777777" w:rsidTr="0077088C">
        <w:tc>
          <w:tcPr>
            <w:tcW w:w="9450" w:type="dxa"/>
          </w:tcPr>
          <w:p w14:paraId="3B379499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FF8D44" w14:textId="31091A66" w:rsidR="00A37D3F" w:rsidRDefault="00A37D3F" w:rsidP="002B37A4">
      <w:pPr>
        <w:rPr>
          <w:lang w:val="en-US"/>
        </w:rPr>
      </w:pPr>
    </w:p>
    <w:p w14:paraId="62E73AAC" w14:textId="77777777" w:rsidR="000713F6" w:rsidRPr="0003454B" w:rsidRDefault="000713F6" w:rsidP="000713F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C2D371" w14:textId="044845BC" w:rsidR="000713F6" w:rsidRPr="00AE0334" w:rsidRDefault="000713F6" w:rsidP="000713F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672A9" w14:textId="77777777" w:rsidR="000713F6" w:rsidRDefault="000713F6" w:rsidP="000713F6">
      <w:pPr>
        <w:pStyle w:val="Snt1"/>
      </w:pPr>
      <w:r>
        <w:t>3. PAKOLLINEN yksi [1..1] text</w:t>
      </w:r>
    </w:p>
    <w:p w14:paraId="2FD9AAB7" w14:textId="77777777" w:rsidR="000713F6" w:rsidRDefault="000713F6" w:rsidP="000713F6">
      <w:pPr>
        <w:pStyle w:val="Snt2"/>
      </w:pPr>
      <w:r>
        <w:t>a. PAKOLLINEN yksi [1..1] reference/@value, viitattavan näyttömuoto-osion xml-ID annetaan II-tietotyypillä</w:t>
      </w:r>
    </w:p>
    <w:p w14:paraId="4C7708D8" w14:textId="3F7E8E90" w:rsidR="000713F6" w:rsidRPr="000B1BE8" w:rsidRDefault="000713F6" w:rsidP="000713F6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0D9B228F" w14:textId="0968AD1B" w:rsidR="000713F6" w:rsidRDefault="000713F6" w:rsidP="000713F6">
      <w:pPr>
        <w:pStyle w:val="Snt1"/>
      </w:pPr>
      <w:r>
        <w:t>5. VAPAAEHTOINEN nolla tai yksi [</w:t>
      </w:r>
      <w:r w:rsidR="000E1E38">
        <w:t>0</w:t>
      </w:r>
      <w:r>
        <w:t>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5468E3A" w14:textId="1EC944B1" w:rsidR="000713F6" w:rsidRPr="000713F6" w:rsidRDefault="000713F6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bookmarkStart w:id="884" w:name="_Piilolasien_hoidon_ja"/>
    <w:bookmarkEnd w:id="884"/>
    <w:p w14:paraId="26662148" w14:textId="5E0505A3" w:rsidR="002305A5" w:rsidRPr="00C83EA6" w:rsidRDefault="004E38B3" w:rsidP="00B4244F">
      <w:pPr>
        <w:pStyle w:val="Otsikko3"/>
      </w:pPr>
      <w:r>
        <w:fldChar w:fldCharType="begin"/>
      </w:r>
      <w:r>
        <w:instrText xml:space="preserve"> HYPERLINK  \l "_Piilolasien_sovitus_ja" </w:instrText>
      </w:r>
      <w:r>
        <w:fldChar w:fldCharType="separate"/>
      </w:r>
      <w:bookmarkStart w:id="885" w:name="_Toc525565040"/>
      <w:r w:rsidRPr="004E38B3">
        <w:rPr>
          <w:rStyle w:val="Hyperlinkki"/>
        </w:rPr>
        <w:t>Piilolasien hoidon ja käytön opetus</w:t>
      </w:r>
      <w:r>
        <w:fldChar w:fldCharType="end"/>
      </w:r>
      <w:r>
        <w:t xml:space="preserve"> -</w:t>
      </w:r>
      <w:r w:rsidR="008D2791">
        <w:t>observation</w:t>
      </w:r>
      <w:bookmarkStart w:id="886" w:name="_Fysiologiset_mittaukset_1"/>
      <w:bookmarkStart w:id="887" w:name="_Toc433030208"/>
      <w:bookmarkEnd w:id="885"/>
      <w:bookmarkEnd w:id="88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7BE" w:rsidRPr="00E51ACD" w14:paraId="3BD4FA60" w14:textId="77777777" w:rsidTr="007458DC">
        <w:tc>
          <w:tcPr>
            <w:tcW w:w="9236" w:type="dxa"/>
          </w:tcPr>
          <w:p w14:paraId="1BD0FF0B" w14:textId="5DA6DFF3" w:rsidR="00E337BE" w:rsidRPr="00E337BE" w:rsidRDefault="00E337BE" w:rsidP="00E337BE">
            <w:pPr>
              <w:rPr>
                <w:sz w:val="18"/>
                <w:lang w:val="en-US"/>
              </w:rPr>
            </w:pPr>
            <w:r w:rsidRPr="00E337BE">
              <w:rPr>
                <w:sz w:val="18"/>
                <w:lang w:val="en-US"/>
              </w:rPr>
              <w:t>/structuredBody/component/section/component/section/component/section/entry/observation</w:t>
            </w:r>
          </w:p>
        </w:tc>
      </w:tr>
    </w:tbl>
    <w:p w14:paraId="3C2EF772" w14:textId="77777777" w:rsidR="008D2791" w:rsidRPr="00F360CC" w:rsidRDefault="008D2791" w:rsidP="008D2791">
      <w:pPr>
        <w:pStyle w:val="Snt1"/>
        <w:rPr>
          <w:lang w:val="en-US"/>
        </w:rPr>
      </w:pPr>
    </w:p>
    <w:p w14:paraId="245D3BC4" w14:textId="71AB6C2F" w:rsidR="008D2791" w:rsidRDefault="008D2791" w:rsidP="008D2791">
      <w:pPr>
        <w:pStyle w:val="Snt1"/>
      </w:pPr>
      <w:bookmarkStart w:id="888" w:name="_Laboratorio-_ja_kuvantamistutkimuks_1"/>
      <w:bookmarkEnd w:id="888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62366B" w14:textId="6D37D7E1" w:rsidR="008D2791" w:rsidRPr="0003454B" w:rsidRDefault="008D2791" w:rsidP="008D2791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27CA81D5" w14:textId="4F4CD021" w:rsidR="008D2791" w:rsidRPr="00AE0334" w:rsidRDefault="008D2791" w:rsidP="008D2791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210</w:t>
      </w:r>
      <w:r w:rsidRPr="00AE0334">
        <w:t xml:space="preserve">" </w:t>
      </w:r>
      <w:r>
        <w:t>Piilolasien hoidon ja käytön opetus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E381A0" w14:textId="0C49252D" w:rsidR="008D2791" w:rsidRDefault="008D2791" w:rsidP="008D2791">
      <w:pPr>
        <w:pStyle w:val="Snt1"/>
      </w:pPr>
      <w:r>
        <w:t>4. PAKOLLINEN yksi [1..1] text</w:t>
      </w:r>
    </w:p>
    <w:p w14:paraId="18F0A846" w14:textId="77777777" w:rsidR="008D2791" w:rsidRDefault="008D2791" w:rsidP="008D2791">
      <w:pPr>
        <w:pStyle w:val="Snt2"/>
      </w:pPr>
      <w:r>
        <w:t>a. PAKOLLINEN yksi [1..1] reference/@value, viitattavan näyttömuoto-osion xml-ID annetaan II-tietotyypillä</w:t>
      </w:r>
    </w:p>
    <w:p w14:paraId="34A17F6B" w14:textId="6C6FBAAD" w:rsidR="00020B26" w:rsidRDefault="008D2791" w:rsidP="008D2791">
      <w:pPr>
        <w:pStyle w:val="Snt1"/>
      </w:pPr>
      <w:r>
        <w:t>5</w:t>
      </w:r>
      <w:r w:rsidRPr="0003454B">
        <w:t>. PAKOLLINEN yksi [1..1] value</w:t>
      </w:r>
      <w:r>
        <w:t xml:space="preserve"> Piilolasien hoidon ja käytön opetus</w:t>
      </w:r>
      <w:r w:rsidRPr="00AE0334">
        <w:t xml:space="preserve"> </w:t>
      </w:r>
      <w:r>
        <w:t xml:space="preserve">(210),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889" w:name="_Yhteisnäkö_ja_akkommodaatio"/>
    <w:bookmarkEnd w:id="889"/>
    <w:p w14:paraId="38A12FA3" w14:textId="7E47725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90" w:name="_Toc498613850"/>
      <w:bookmarkStart w:id="891" w:name="_Toc525565041"/>
      <w:r w:rsidR="003302B9">
        <w:rPr>
          <w:rStyle w:val="Hyperlinkki"/>
        </w:rPr>
        <w:t>Yhteisnäkö</w:t>
      </w:r>
      <w:r w:rsidR="004327C9" w:rsidRPr="00382EF8">
        <w:rPr>
          <w:rStyle w:val="Hyperlinkki"/>
        </w:rPr>
        <w:t xml:space="preserve"> ja </w:t>
      </w:r>
      <w:r w:rsidR="003302B9">
        <w:rPr>
          <w:rStyle w:val="Hyperlinkki"/>
        </w:rPr>
        <w:t>akkommodaatio</w:t>
      </w:r>
      <w:bookmarkEnd w:id="887"/>
      <w:bookmarkEnd w:id="890"/>
      <w:bookmarkEnd w:id="891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E51ACD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C8A4133" w14:textId="56002198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 xml:space="preserve">Liite 4: Yhteisnäkö ja </w:t>
      </w:r>
      <w:r w:rsidR="003A7EAD">
        <w:rPr>
          <w:color w:val="0070C0"/>
          <w:sz w:val="18"/>
          <w:szCs w:val="18"/>
        </w:rPr>
        <w:t>akkommodaatio</w:t>
      </w:r>
      <w:r w:rsidRPr="00982D5A">
        <w:rPr>
          <w:color w:val="0070C0"/>
          <w:sz w:val="18"/>
          <w:szCs w:val="18"/>
        </w:rPr>
        <w:t>.xml</w:t>
      </w:r>
    </w:p>
    <w:p w14:paraId="5348CE6D" w14:textId="6CE90EDD" w:rsidR="00302044" w:rsidRPr="00074862" w:rsidRDefault="00302044" w:rsidP="001A67A9"/>
    <w:p w14:paraId="164C4E8B" w14:textId="08C4FCB0" w:rsidR="004327C9" w:rsidRDefault="004327C9" w:rsidP="003E16F0">
      <w:pPr>
        <w:pStyle w:val="Snt1"/>
      </w:pPr>
      <w:r w:rsidRPr="0082643A">
        <w:t>1. PAKOLLINEN yksi [1..1] code/@code="</w:t>
      </w:r>
      <w:r w:rsidR="00CE0A39">
        <w:t>64</w:t>
      </w:r>
      <w:r w:rsidRPr="0082643A">
        <w:t xml:space="preserve">" </w:t>
      </w:r>
      <w:r w:rsidR="00CE0A39">
        <w:t>Fysiologiset mittaukset</w:t>
      </w:r>
      <w:r>
        <w:t xml:space="preserve"> </w:t>
      </w:r>
      <w:r w:rsidR="000B14D2">
        <w:t>(codeSystem</w:t>
      </w:r>
      <w:r w:rsidRPr="0095153D">
        <w:t xml:space="preserve">: </w:t>
      </w:r>
      <w:r w:rsidR="0018490B" w:rsidRPr="0018490B">
        <w:t>1.2.246.537.6.14.2006</w:t>
      </w:r>
      <w:r w:rsidR="0018490B">
        <w:t xml:space="preserve"> </w:t>
      </w:r>
      <w:r w:rsidRPr="0095153D">
        <w:t>AR/YDIN - Otsikot)</w:t>
      </w:r>
    </w:p>
    <w:p w14:paraId="5AEEC786" w14:textId="77777777" w:rsidR="009E72CB" w:rsidRDefault="009E72CB" w:rsidP="009E72CB">
      <w:pPr>
        <w:pStyle w:val="Snt2"/>
      </w:pPr>
      <w:r>
        <w:t>a. PAKOLLINEN yksi [1..1] translation</w:t>
      </w:r>
    </w:p>
    <w:p w14:paraId="15695099" w14:textId="77777777" w:rsidR="009E72CB" w:rsidRDefault="009E72CB" w:rsidP="009E72CB">
      <w:pPr>
        <w:pStyle w:val="Snt3"/>
      </w:pPr>
      <w:r>
        <w:t>a. PAKOLLINEN yksi [1..1] qualifier</w:t>
      </w:r>
    </w:p>
    <w:p w14:paraId="081EAE07" w14:textId="0321ECC3" w:rsidR="009E72CB" w:rsidRPr="0095153D" w:rsidRDefault="009E72CB" w:rsidP="009E72CB">
      <w:pPr>
        <w:pStyle w:val="Snt4"/>
      </w:pPr>
      <w:r>
        <w:t xml:space="preserve">a. PAKOLLINEN yksi [1..1] value/@code="1" Yhteisnäkö ja akkommodaatio (codeSystem: 1.2.246.537.6.893 </w:t>
      </w:r>
      <w:r w:rsidRPr="009E72CB">
        <w:t>Optometria/Tietosisältö - Yhteisnäkö ja akkommodaatio</w:t>
      </w:r>
      <w:r>
        <w:t>)</w:t>
      </w:r>
    </w:p>
    <w:p w14:paraId="086DEB76" w14:textId="2437B1E5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18490B">
        <w:t>Fysiologiset mittaukset</w:t>
      </w:r>
      <w:r w:rsidR="00A45A80">
        <w:t xml:space="preserve"> Yhteisnäkö ja akkommodaatio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604F9169" w14:textId="78250544" w:rsidR="00FD4604" w:rsidRPr="001B738D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1B738D">
        <w:rPr>
          <w:b/>
          <w:color w:val="00B050"/>
        </w:rPr>
        <w:lastRenderedPageBreak/>
        <w:t>Fysiologiset mittaukset Yhteisnäkö ja akkommodaatio</w:t>
      </w:r>
    </w:p>
    <w:p w14:paraId="2CDF9315" w14:textId="77777777" w:rsidR="00FD4604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6E59F4BF" w14:textId="23130CD2" w:rsidR="00F5317B" w:rsidRP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F5317B">
        <w:rPr>
          <w:b/>
        </w:rPr>
        <w:t xml:space="preserve">Yhteisnäkö </w:t>
      </w:r>
      <w:r w:rsidR="00D217DA" w:rsidRPr="00F5317B">
        <w:rPr>
          <w:b/>
        </w:rPr>
        <w:t>(</w:t>
      </w:r>
      <w:r w:rsidRPr="00F5317B">
        <w:rPr>
          <w:b/>
        </w:rPr>
        <w:t>100</w:t>
      </w:r>
      <w:r w:rsidR="00D217DA" w:rsidRPr="00F5317B">
        <w:rPr>
          <w:b/>
        </w:rPr>
        <w:t>)</w:t>
      </w:r>
      <w:r w:rsidR="00F5317B" w:rsidRPr="00F5317B">
        <w:rPr>
          <w:b/>
        </w:rPr>
        <w:t>:</w:t>
      </w:r>
    </w:p>
    <w:p w14:paraId="0D0B19C3" w14:textId="77777777" w:rsidR="001B738D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Yhteisnäkö kauas tai lähelle</w:t>
      </w:r>
      <w:r w:rsidR="00D217DA">
        <w:t xml:space="preserve"> (</w:t>
      </w:r>
      <w:r>
        <w:t>101</w:t>
      </w:r>
      <w:r w:rsidR="00D217DA">
        <w:t>)</w:t>
      </w:r>
    </w:p>
    <w:p w14:paraId="2D951F09" w14:textId="4119FDDB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Horiso</w:t>
      </w:r>
      <w:r w:rsidR="00F5317B">
        <w:t>ntaalinen lihastasapaino (102)</w:t>
      </w:r>
    </w:p>
    <w:p w14:paraId="4F22D7D9" w14:textId="77777777" w:rsidR="00F5317B" w:rsidRDefault="002747C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2747CD">
        <w:t>Molempia silmiä koskevat horisontaalisen lihastasapainon havainnot</w:t>
      </w:r>
      <w:r w:rsidR="00F5317B">
        <w:t xml:space="preserve"> (102.1)</w:t>
      </w:r>
    </w:p>
    <w:p w14:paraId="49CC8032" w14:textId="46F36AB6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Karsastuksen määrä (103)</w:t>
      </w:r>
      <w:r w:rsidR="00F5317B">
        <w:t>*</w:t>
      </w:r>
      <w:r w:rsidR="001B738D">
        <w:t xml:space="preserve"> </w:t>
      </w:r>
      <w:r>
        <w:t>Lisätiedot karsastuksen määrästä (104)</w:t>
      </w:r>
      <w:r w:rsidR="00F5317B">
        <w:t>*</w:t>
      </w:r>
      <w:r w:rsidR="001B738D">
        <w:t xml:space="preserve">, </w:t>
      </w:r>
      <w:r>
        <w:t>Karsastuksen suunta tai laji (109)</w:t>
      </w:r>
      <w:r w:rsidR="001B738D">
        <w:t xml:space="preserve">, </w:t>
      </w:r>
      <w:r>
        <w:t>Horisontaalisen kastastuksen mittausmenetelmä ja tarkenne</w:t>
      </w:r>
      <w:r w:rsidR="00F5317B">
        <w:t>*</w:t>
      </w:r>
    </w:p>
    <w:p w14:paraId="154AD7DA" w14:textId="77777777" w:rsidR="001B738D" w:rsidRDefault="001B738D" w:rsidP="001B738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ilmeiselle karsastukselle (105) Ilmeisen karsastuksen määrä (106), Lisätiedot ilmeisen karsastuksen määrästä (107)*</w:t>
      </w:r>
    </w:p>
    <w:p w14:paraId="148DD0DD" w14:textId="77777777" w:rsidR="001B738D" w:rsidRDefault="001B738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0162C9D" w14:textId="4AA424A1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sisäänpäin, PRK kauas (115)</w:t>
      </w:r>
      <w:r w:rsidR="00F5317B">
        <w:t>*</w:t>
      </w:r>
    </w:p>
    <w:p w14:paraId="05B9FED0" w14:textId="77777777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ulospäin, NRK kauas (116)</w:t>
      </w:r>
      <w:r w:rsidR="00F5317B">
        <w:t>*</w:t>
      </w:r>
    </w:p>
    <w:p w14:paraId="70E9774E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239B62" w14:textId="0C3A9D7B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Vertikaalinen lihastasapaino (120)</w:t>
      </w:r>
    </w:p>
    <w:p w14:paraId="52E92871" w14:textId="41617C2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vertikaaliselle karsastukselle (123)</w:t>
      </w:r>
      <w:r w:rsidR="001B738D">
        <w:t xml:space="preserve"> </w:t>
      </w:r>
      <w:r>
        <w:t>Vertikaalisen karsastuksen määrä (124)</w:t>
      </w:r>
      <w:r w:rsidR="00942D56">
        <w:t xml:space="preserve">, </w:t>
      </w:r>
      <w:r>
        <w:t>Lisätiedot vertikaalisen karsastuksen määrästä (125)</w:t>
      </w:r>
      <w:r w:rsidR="001B738D">
        <w:t xml:space="preserve">, </w:t>
      </w:r>
      <w:r>
        <w:t>Vertikaalisen karsastuksen suunta ja laji (131)</w:t>
      </w:r>
      <w:r w:rsidR="00F5317B">
        <w:t>*</w:t>
      </w:r>
      <w:r w:rsidR="001B738D">
        <w:t xml:space="preserve">, </w:t>
      </w:r>
      <w:r>
        <w:t>Vertikaalisen karsastuksen mittausmenetelmä ja tarkenne (132)</w:t>
      </w:r>
      <w:r w:rsidR="00F5317B">
        <w:t>*</w:t>
      </w:r>
    </w:p>
    <w:p w14:paraId="744ECC3D" w14:textId="4788AA14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vertikaalinen kääntökyky (140)</w:t>
      </w:r>
      <w:r w:rsidR="00F5317B">
        <w:t>*</w:t>
      </w:r>
    </w:p>
    <w:p w14:paraId="60F1A3B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CAA9088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 yhteisnäön testi (150)</w:t>
      </w:r>
      <w:r w:rsidR="00F5317B">
        <w:t>*</w:t>
      </w:r>
    </w:p>
    <w:p w14:paraId="16C637F0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Stereonäkö (220)</w:t>
      </w:r>
      <w:r w:rsidR="00F5317B">
        <w:t>*</w:t>
      </w:r>
    </w:p>
    <w:p w14:paraId="7A0F311A" w14:textId="346C226A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Lisätieto stereonäöstä (221)</w:t>
      </w:r>
      <w:r w:rsidR="00F5317B">
        <w:t>*</w:t>
      </w:r>
    </w:p>
    <w:p w14:paraId="33710C2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BFDC457" w14:textId="53E4A9B3" w:rsidR="00996688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42D56">
        <w:rPr>
          <w:b/>
        </w:rPr>
        <w:t>Silmän mukautumiskyky (30</w:t>
      </w:r>
      <w:r w:rsidR="00996688">
        <w:rPr>
          <w:b/>
        </w:rPr>
        <w:t>0</w:t>
      </w:r>
      <w:r w:rsidRPr="00942D56">
        <w:rPr>
          <w:b/>
        </w:rPr>
        <w:t>)</w:t>
      </w:r>
      <w:r w:rsidR="000A7123">
        <w:rPr>
          <w:b/>
        </w:rPr>
        <w:t xml:space="preserve">: </w:t>
      </w:r>
      <w:r w:rsidR="00996688">
        <w:t>Silmän mukautumiskyky (301)</w:t>
      </w:r>
    </w:p>
    <w:p w14:paraId="2348B3BB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22C8398" w14:textId="4F3F32E8" w:rsidR="00F5317B" w:rsidRDefault="00DB1C6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 xml:space="preserve">Silmä mukautumiskyvylle (303), </w:t>
      </w:r>
      <w:r w:rsidR="005F567F">
        <w:t>Silmän mukautumiskyvyn määrän menetelmä (302)</w:t>
      </w:r>
    </w:p>
    <w:p w14:paraId="4690C187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A1AF1E3" w14:textId="4992A0D4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mukautumiskyvyn joustolle (311),</w:t>
      </w:r>
      <w:r w:rsidR="00942D56" w:rsidRPr="00942D56">
        <w:t xml:space="preserve"> </w:t>
      </w:r>
      <w:r w:rsidR="00942D56">
        <w:t>Silmän mukautumiskyvyn jouston menetelmä (310)*</w:t>
      </w:r>
    </w:p>
    <w:p w14:paraId="1930BF9B" w14:textId="77777777" w:rsidR="000A7123" w:rsidRDefault="000A7123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34D2AA0" w14:textId="12163858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Dynaaminen skiaskopia (317)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skiaskopialle (316), Dynaamisen skiaskopian menetelmä (315)</w:t>
      </w:r>
    </w:p>
    <w:p w14:paraId="026E8890" w14:textId="77777777" w:rsidR="00F5317B" w:rsidRDefault="00F5317B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9FA8F59" w14:textId="0C17C5FA" w:rsidR="00F35BEC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bookmarkStart w:id="892" w:name="_Hlk508702431"/>
      <w:r>
        <w:t>Silmän mukautumiskyvyn toimintaa mittaavan muun testin tulos (320)</w:t>
      </w:r>
      <w:bookmarkEnd w:id="892"/>
      <w:r w:rsidR="00C9337F">
        <w:t>*</w:t>
      </w:r>
    </w:p>
    <w:p w14:paraId="365B3F01" w14:textId="692A08E3" w:rsidR="007B1DB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CA3DC1D" w14:textId="3A335001" w:rsidR="007B1DBA" w:rsidRPr="00D217D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>
        <w:t>*) myös otsikko</w:t>
      </w:r>
    </w:p>
    <w:p w14:paraId="1FFBB3CD" w14:textId="666CC8DB" w:rsidR="004B2D3C" w:rsidRDefault="004B2D3C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C67CA01" w14:textId="77777777" w:rsidR="000A7123" w:rsidRDefault="000A7123" w:rsidP="000A712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14892612" w14:textId="070CA619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 = Akkommodaatiolaajuus</w:t>
      </w:r>
    </w:p>
    <w:p w14:paraId="0B4CB4B9" w14:textId="30F381C8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 = Akkommodaatiojousto</w:t>
      </w:r>
    </w:p>
    <w:p w14:paraId="08C6AA07" w14:textId="5E13F9FC" w:rsidR="00BC4964" w:rsidRDefault="00BC4964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toimintaa mittaavan muun testin tulos (320) = Muu akkommodaatiotesti</w:t>
      </w:r>
    </w:p>
    <w:p w14:paraId="39C54040" w14:textId="77777777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1775ED1" w14:textId="77777777" w:rsidR="001841E2" w:rsidRPr="0096360E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7B7D2F72" w14:textId="77777777" w:rsidR="001841E2" w:rsidRPr="00B732FF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4961E2A" w14:textId="7F3EB5CA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Yhteisnäkö: </w:t>
      </w:r>
      <w:r>
        <w:br/>
        <w:t>Kauas</w:t>
      </w:r>
      <w:r>
        <w:br/>
        <w:t>Horisontaalinen lihastasapaino:</w:t>
      </w:r>
      <w:r>
        <w:br/>
        <w:t>Molemmat silmät: 3,00 prd lisätiedot karsastuksen määrästä, esotropia, superessio</w:t>
      </w:r>
      <w:r>
        <w:br/>
        <w:t>OD: 3,00 prd lisätiedot tähän</w:t>
      </w:r>
      <w:r>
        <w:br/>
      </w:r>
      <w:r>
        <w:br/>
        <w:t>PRK kauas: 10/12/8</w:t>
      </w:r>
      <w:r>
        <w:br/>
      </w:r>
      <w:r>
        <w:lastRenderedPageBreak/>
        <w:t>NRK kauas: 10/12/8</w:t>
      </w:r>
      <w:r>
        <w:br/>
      </w:r>
      <w:r>
        <w:br/>
        <w:t>Vertikaalinen lihastasapaino:</w:t>
      </w:r>
      <w:r>
        <w:br/>
        <w:t>OD: Vertikaalisen karsastuksen määrä: 2 prd lisätiedot tähän, hypertropia, menetelmän lisätieto tähän</w:t>
      </w:r>
      <w:r>
        <w:br/>
        <w:t>Supra tai infra</w:t>
      </w:r>
      <w:r>
        <w:br/>
        <w:t>OD: 2/2</w:t>
      </w:r>
      <w:r>
        <w:br/>
        <w:t>OS: 2/2</w:t>
      </w:r>
    </w:p>
    <w:p w14:paraId="16451DD5" w14:textId="4C56B099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4C1B2DA" w14:textId="6785F372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Silmän mukautumiskyky: </w:t>
      </w:r>
      <w:r>
        <w:t>vapaamuotoiset tiedot tähän</w:t>
      </w:r>
      <w:r>
        <w:br/>
      </w:r>
      <w:r>
        <w:br/>
        <w:t>Akkommodaatiolaajuus, menetelmä tähän</w:t>
      </w:r>
      <w:r>
        <w:br/>
        <w:t xml:space="preserve">OD 3,00 dpt </w:t>
      </w:r>
      <w:r>
        <w:br/>
        <w:t>OS 3,00 dpt</w:t>
      </w:r>
      <w:r>
        <w:br/>
        <w:t>OA 4,00 dpt</w:t>
      </w:r>
      <w:r>
        <w:br/>
      </w:r>
      <w:r>
        <w:br/>
        <w:t>Akkommodaatiojousto, menetelmä tähän</w:t>
      </w:r>
      <w:r>
        <w:br/>
        <w:t xml:space="preserve">OD 10 sykliä/min </w:t>
      </w:r>
      <w:r>
        <w:br/>
        <w:t>OS 10 sykliä/min</w:t>
      </w:r>
      <w:r>
        <w:br/>
      </w:r>
      <w:r>
        <w:br/>
        <w:t>Dynaaminen skiaskopia, menetelmä tähän</w:t>
      </w:r>
      <w:r>
        <w:br/>
        <w:t>OD +0,50 dpt</w:t>
      </w:r>
      <w:r>
        <w:br/>
        <w:t>OS +0,50 dpt</w:t>
      </w:r>
      <w:r>
        <w:br/>
      </w:r>
      <w:r>
        <w:br/>
      </w:r>
      <w:r w:rsidR="00BC4964">
        <w:t>Muu akkommodaatiotesti</w:t>
      </w:r>
      <w:r>
        <w:t>: testi ja tulos tähän</w:t>
      </w:r>
    </w:p>
    <w:p w14:paraId="1A329E25" w14:textId="77777777" w:rsidR="00E03F23" w:rsidRDefault="00E03F23" w:rsidP="00F35BEC">
      <w:pPr>
        <w:pStyle w:val="Snt1"/>
        <w:ind w:left="0" w:firstLine="0"/>
      </w:pPr>
    </w:p>
    <w:p w14:paraId="089140D9" w14:textId="5F767082" w:rsidR="0018490B" w:rsidRPr="00F13B24" w:rsidRDefault="0018490B" w:rsidP="0018490B">
      <w:pPr>
        <w:pStyle w:val="Snt1"/>
        <w:ind w:left="0" w:firstLine="0"/>
      </w:pPr>
      <w:r>
        <w:t xml:space="preserve">4. </w:t>
      </w:r>
      <w:r w:rsidR="00996688">
        <w:t>VAPAAEHTOINEN</w:t>
      </w:r>
      <w:r w:rsidRPr="00E83F55">
        <w:t xml:space="preserve"> </w:t>
      </w:r>
      <w:r w:rsidR="00996688">
        <w:t xml:space="preserve">nolla tai </w:t>
      </w:r>
      <w:r>
        <w:t>yksi</w:t>
      </w:r>
      <w:r w:rsidRPr="00F13B24">
        <w:t xml:space="preserve"> [</w:t>
      </w:r>
      <w:r w:rsidR="00996688">
        <w:t>0</w:t>
      </w:r>
      <w:r w:rsidRPr="00F13B24">
        <w:t>..</w:t>
      </w:r>
      <w:r>
        <w:t>1</w:t>
      </w:r>
      <w:r w:rsidRPr="00F13B24">
        <w:t>] entry</w:t>
      </w:r>
    </w:p>
    <w:p w14:paraId="47718186" w14:textId="5570CB40" w:rsidR="0018490B" w:rsidRPr="00E83F55" w:rsidRDefault="0018490B" w:rsidP="0018490B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6882D076" w14:textId="25A91E14" w:rsidR="0018490B" w:rsidRDefault="0018490B" w:rsidP="0018490B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18490B">
        <w:t>100</w:t>
      </w:r>
      <w:r>
        <w:t>” (Yhteisnäkö entry</w:t>
      </w:r>
      <w:r w:rsidRPr="00E83F55">
        <w:t xml:space="preserve">) </w:t>
      </w:r>
    </w:p>
    <w:p w14:paraId="7D843673" w14:textId="0823277D" w:rsidR="0018490B" w:rsidRDefault="0018490B" w:rsidP="0018490B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Yhteisnäkö</w:t>
        </w:r>
      </w:hyperlink>
      <w:r w:rsidRPr="000B0BA4">
        <w:t xml:space="preserve"> </w:t>
      </w:r>
      <w:r>
        <w:t>(100) organizer</w:t>
      </w:r>
    </w:p>
    <w:p w14:paraId="6DD3540D" w14:textId="1CEBFE97" w:rsidR="00C05EBE" w:rsidRPr="00F13B24" w:rsidRDefault="00D609D6" w:rsidP="00C05EBE">
      <w:pPr>
        <w:pStyle w:val="Snt1"/>
        <w:ind w:left="0" w:firstLine="0"/>
      </w:pPr>
      <w:r>
        <w:t xml:space="preserve"> </w:t>
      </w:r>
      <w:r w:rsidR="00C05EBE">
        <w:t>5</w:t>
      </w:r>
      <w:r w:rsidR="00996688">
        <w:t>. VAPAAEHTOINEN nolla tai</w:t>
      </w:r>
      <w:r w:rsidR="00C05EBE" w:rsidRPr="00E83F55">
        <w:t xml:space="preserve"> </w:t>
      </w:r>
      <w:r w:rsidR="00C05EBE">
        <w:t>yksi</w:t>
      </w:r>
      <w:r w:rsidR="00C05EBE" w:rsidRPr="00F13B24">
        <w:t xml:space="preserve"> [</w:t>
      </w:r>
      <w:r w:rsidR="00996688">
        <w:t>0</w:t>
      </w:r>
      <w:r w:rsidR="00C05EBE" w:rsidRPr="00F13B24">
        <w:t>..</w:t>
      </w:r>
      <w:r w:rsidR="00C05EBE">
        <w:t>1</w:t>
      </w:r>
      <w:r w:rsidR="00C05EBE" w:rsidRPr="00F13B24">
        <w:t>] entry</w:t>
      </w:r>
    </w:p>
    <w:p w14:paraId="5F4C7A5F" w14:textId="633231BC" w:rsidR="00C05EBE" w:rsidRPr="00E83F55" w:rsidRDefault="00C05EBE" w:rsidP="00C05EBE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13FF6DE6" w14:textId="06C48137" w:rsidR="00C05EBE" w:rsidRDefault="00C05EBE" w:rsidP="00C05EBE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C05EBE">
        <w:t>300</w:t>
      </w:r>
      <w:r>
        <w:t>” (Silmän mukautumiskyky entry</w:t>
      </w:r>
      <w:r w:rsidRPr="00E83F55">
        <w:t xml:space="preserve">) </w:t>
      </w:r>
    </w:p>
    <w:p w14:paraId="785B7139" w14:textId="17AAF12F" w:rsidR="00D609D6" w:rsidRPr="0095153D" w:rsidRDefault="00C05EBE" w:rsidP="00996688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Silmän</w:t>
        </w:r>
      </w:hyperlink>
      <w:r>
        <w:rPr>
          <w:rStyle w:val="Hyperlinkki"/>
        </w:rPr>
        <w:t xml:space="preserve"> mukautumiskyky</w:t>
      </w:r>
      <w:r w:rsidRPr="000B0BA4">
        <w:t xml:space="preserve"> </w:t>
      </w:r>
      <w:r>
        <w:t>(</w:t>
      </w:r>
      <w:r w:rsidR="00E71114">
        <w:t>3</w:t>
      </w:r>
      <w:r>
        <w:t>00) organizer</w:t>
      </w:r>
    </w:p>
    <w:bookmarkStart w:id="893" w:name="_Laboratoriotutkimus_-_observation"/>
    <w:bookmarkStart w:id="894" w:name="_Laboratoriotutkimus_–_observation"/>
    <w:bookmarkStart w:id="895" w:name="_Yhteisnäkö__–"/>
    <w:bookmarkEnd w:id="893"/>
    <w:bookmarkEnd w:id="894"/>
    <w:bookmarkEnd w:id="895"/>
    <w:p w14:paraId="5EFE8925" w14:textId="5CCD425C" w:rsidR="004327C9" w:rsidRDefault="004327C9" w:rsidP="004327C9">
      <w:pPr>
        <w:pStyle w:val="Otsikko3"/>
      </w:pPr>
      <w:r>
        <w:fldChar w:fldCharType="begin"/>
      </w:r>
      <w:r w:rsidR="0018490B">
        <w:instrText>HYPERLINK  \l "_Yhteisnäkö_ja_akkommodaatio"</w:instrText>
      </w:r>
      <w:r>
        <w:fldChar w:fldCharType="separate"/>
      </w:r>
      <w:bookmarkStart w:id="896" w:name="_Toc498613851"/>
      <w:bookmarkStart w:id="897" w:name="_Toc525565042"/>
      <w:r w:rsidR="003302B9">
        <w:rPr>
          <w:rStyle w:val="Hyperlinkki"/>
        </w:rPr>
        <w:t xml:space="preserve">Yhteisnäkö 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bookmarkEnd w:id="896"/>
      <w:r w:rsidR="0018490B">
        <w:t>organizer</w:t>
      </w:r>
      <w:bookmarkEnd w:id="8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E51ACD" w14:paraId="5E0530C9" w14:textId="77777777" w:rsidTr="00627942">
        <w:tc>
          <w:tcPr>
            <w:tcW w:w="9236" w:type="dxa"/>
          </w:tcPr>
          <w:p w14:paraId="1EF2A734" w14:textId="44DD7E1B" w:rsidR="00BB4A27" w:rsidRPr="0018490B" w:rsidRDefault="00BB4A27" w:rsidP="0018490B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18490B" w:rsidRPr="0018490B">
              <w:rPr>
                <w:sz w:val="18"/>
                <w:lang w:val="en-US"/>
              </w:rPr>
              <w:t>structuredBody/component/section/component/section/component/section/entry/organizer</w:t>
            </w:r>
          </w:p>
        </w:tc>
      </w:tr>
    </w:tbl>
    <w:p w14:paraId="2D0DF02F" w14:textId="54BEE699" w:rsidR="00E03F23" w:rsidRDefault="00E03F23" w:rsidP="00E03F23">
      <w:pPr>
        <w:rPr>
          <w:lang w:val="en-US"/>
        </w:rPr>
      </w:pPr>
    </w:p>
    <w:p w14:paraId="74D6138A" w14:textId="77777777" w:rsidR="0018490B" w:rsidRPr="0003454B" w:rsidRDefault="0018490B" w:rsidP="001849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B899C1" w14:textId="77777777" w:rsidR="0018490B" w:rsidRDefault="0018490B" w:rsidP="0018490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EF6E6E" w14:textId="2FBE5369" w:rsidR="0018490B" w:rsidRDefault="0018490B" w:rsidP="0018490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Yhteisnäkö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5B6C72B0" w14:textId="19DE2ACF" w:rsidR="0018490B" w:rsidRDefault="0018490B" w:rsidP="0018490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A78A62C" w14:textId="05FE39FD" w:rsidR="0018490B" w:rsidRDefault="0018490B" w:rsidP="0018490B">
      <w:pPr>
        <w:pStyle w:val="Snt1"/>
      </w:pPr>
      <w:r>
        <w:t xml:space="preserve">5. </w:t>
      </w:r>
      <w:r w:rsidR="00996688">
        <w:t>VAPAAEHTOINEN</w:t>
      </w:r>
      <w:r>
        <w:t xml:space="preserve"> </w:t>
      </w:r>
      <w:r w:rsidR="00996688">
        <w:t>nolla</w:t>
      </w:r>
      <w:r>
        <w:t xml:space="preserve"> tai useampi [</w:t>
      </w:r>
      <w:r w:rsidR="00996688">
        <w:t>0</w:t>
      </w:r>
      <w:r>
        <w:t>..*] component</w:t>
      </w:r>
    </w:p>
    <w:p w14:paraId="318BD6D4" w14:textId="498B761E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Yhteisnäkö_kauas_tai" w:history="1">
        <w:r w:rsidRPr="00527C8F">
          <w:rPr>
            <w:rStyle w:val="Hyperlinkki"/>
          </w:rPr>
          <w:t>Yhteisnäkö kauas tai lähelle</w:t>
        </w:r>
      </w:hyperlink>
      <w:r>
        <w:t xml:space="preserve"> (</w:t>
      </w:r>
      <w:r w:rsidR="00527C8F">
        <w:t>101</w:t>
      </w:r>
      <w:r>
        <w:t>) observation</w:t>
      </w:r>
    </w:p>
    <w:p w14:paraId="063F2B0D" w14:textId="44A3A0FD" w:rsidR="00996688" w:rsidRDefault="00996688" w:rsidP="0018490B">
      <w:pPr>
        <w:pStyle w:val="Snt2"/>
      </w:pPr>
    </w:p>
    <w:p w14:paraId="5463DA75" w14:textId="0A8C285D" w:rsidR="00996688" w:rsidRDefault="00996688" w:rsidP="00996688">
      <w:pPr>
        <w:pStyle w:val="Snt1"/>
      </w:pPr>
      <w:r w:rsidRPr="00996688">
        <w:rPr>
          <w:b/>
        </w:rPr>
        <w:t>Toteutusohje:</w:t>
      </w:r>
      <w:r>
        <w:t xml:space="preserve"> component.observation rakenne toistuu </w:t>
      </w:r>
      <w:r w:rsidRPr="00996688">
        <w:t>Kauas- ja Lähelle-tietojen osalta</w:t>
      </w:r>
    </w:p>
    <w:p w14:paraId="3DF5408A" w14:textId="77777777" w:rsidR="00996688" w:rsidRPr="00996688" w:rsidRDefault="00996688" w:rsidP="00996688">
      <w:pPr>
        <w:pStyle w:val="Snt1"/>
      </w:pPr>
    </w:p>
    <w:p w14:paraId="5CBD4B9F" w14:textId="77777777" w:rsidR="0018490B" w:rsidRDefault="0018490B" w:rsidP="0018490B">
      <w:pPr>
        <w:pStyle w:val="Snt1"/>
      </w:pPr>
      <w:r>
        <w:lastRenderedPageBreak/>
        <w:t>6. VAPAAEHTOINEN nolla tai yksi [0..1]  component</w:t>
      </w:r>
    </w:p>
    <w:p w14:paraId="650AECF9" w14:textId="200D8EAB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ittausm" w:history="1">
        <w:r w:rsidR="00E025A5" w:rsidRPr="00352788">
          <w:rPr>
            <w:rStyle w:val="Hyperlinkki"/>
          </w:rPr>
          <w:t>Muu yhteisnäön testi</w:t>
        </w:r>
      </w:hyperlink>
      <w:r>
        <w:t xml:space="preserve"> (</w:t>
      </w:r>
      <w:r w:rsidR="00E025A5">
        <w:t>150</w:t>
      </w:r>
      <w:r>
        <w:t xml:space="preserve">) </w:t>
      </w:r>
      <w:r w:rsidR="00E025A5">
        <w:t>observation</w:t>
      </w:r>
    </w:p>
    <w:p w14:paraId="3DC4693A" w14:textId="1F697A24" w:rsidR="005D0023" w:rsidRDefault="005D0023" w:rsidP="005D0023">
      <w:pPr>
        <w:pStyle w:val="Snt1"/>
      </w:pPr>
      <w:r>
        <w:t>7. VAPAAEHTOINEN nolla tai yksi [0..1]  component</w:t>
      </w:r>
    </w:p>
    <w:p w14:paraId="3305B3E2" w14:textId="71ED7F1E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tereonäkö_-observation" w:history="1">
        <w:r w:rsidR="00E025A5">
          <w:rPr>
            <w:rStyle w:val="Hyperlinkki"/>
          </w:rPr>
          <w:t>Stereonäkö</w:t>
        </w:r>
      </w:hyperlink>
      <w:r>
        <w:t xml:space="preserve"> (</w:t>
      </w:r>
      <w:r w:rsidR="00E025A5">
        <w:t>220</w:t>
      </w:r>
      <w:r>
        <w:t xml:space="preserve">) </w:t>
      </w:r>
      <w:r w:rsidR="00E025A5">
        <w:t>observation</w:t>
      </w:r>
    </w:p>
    <w:p w14:paraId="41DEA0DA" w14:textId="18641A74" w:rsidR="00E025A5" w:rsidRDefault="00E025A5" w:rsidP="00E025A5">
      <w:pPr>
        <w:pStyle w:val="Snt1"/>
      </w:pPr>
      <w:r>
        <w:t>8. VAPAAEHTOINEN nolla tai yksi [0..1]  component</w:t>
      </w:r>
    </w:p>
    <w:p w14:paraId="088D3F69" w14:textId="3BD55604" w:rsidR="00527C8F" w:rsidRDefault="00E025A5" w:rsidP="00996688">
      <w:pPr>
        <w:pStyle w:val="Snt2"/>
      </w:pPr>
      <w:r>
        <w:t>a. PAKOLLINEN yksi [1..1</w:t>
      </w:r>
      <w:r w:rsidRPr="00A71755">
        <w:t xml:space="preserve">] </w:t>
      </w:r>
      <w:hyperlink w:anchor="_Lisätieto_stereonäöstä_-observation" w:history="1">
        <w:r>
          <w:rPr>
            <w:rStyle w:val="Hyperlinkki"/>
          </w:rPr>
          <w:t>Lisätieto</w:t>
        </w:r>
      </w:hyperlink>
      <w:r>
        <w:rPr>
          <w:rStyle w:val="Hyperlinkki"/>
        </w:rPr>
        <w:t xml:space="preserve"> stereonäöstä</w:t>
      </w:r>
      <w:r>
        <w:t xml:space="preserve"> (221) observation</w:t>
      </w:r>
    </w:p>
    <w:bookmarkStart w:id="898" w:name="_Yhteisnäkö_kauas_tai"/>
    <w:bookmarkEnd w:id="898"/>
    <w:p w14:paraId="16ADE7CE" w14:textId="030377AA" w:rsidR="00527C8F" w:rsidRDefault="00527C8F" w:rsidP="00527C8F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899" w:name="_Toc525565043"/>
      <w:r w:rsidRPr="00527C8F">
        <w:rPr>
          <w:rStyle w:val="Hyperlinkki"/>
        </w:rPr>
        <w:t>Yhteisnäkö kauas tai lähelle</w:t>
      </w:r>
      <w:r>
        <w:fldChar w:fldCharType="end"/>
      </w:r>
      <w:r>
        <w:t xml:space="preserve"> -observation</w:t>
      </w:r>
      <w:bookmarkEnd w:id="8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71115" w:rsidRPr="00E51ACD" w14:paraId="5E0A06E3" w14:textId="77777777" w:rsidTr="00456F54">
        <w:tc>
          <w:tcPr>
            <w:tcW w:w="9236" w:type="dxa"/>
          </w:tcPr>
          <w:p w14:paraId="48FE4781" w14:textId="605766CE" w:rsidR="00971115" w:rsidRPr="0018490B" w:rsidRDefault="00971115" w:rsidP="00456F54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971115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37126C6E" w14:textId="77777777" w:rsidR="00971115" w:rsidRPr="00971115" w:rsidRDefault="00971115" w:rsidP="00971115">
      <w:pPr>
        <w:rPr>
          <w:lang w:val="en-US"/>
        </w:rPr>
      </w:pPr>
    </w:p>
    <w:p w14:paraId="1C34716E" w14:textId="77777777" w:rsidR="00971115" w:rsidRPr="0003454B" w:rsidRDefault="00971115" w:rsidP="0097111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F04DBF" w14:textId="1D88D6D2" w:rsidR="00971115" w:rsidRPr="00AE0334" w:rsidRDefault="00971115" w:rsidP="009711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Yhteisnäkö kauas tai lähelle</w:t>
      </w:r>
      <w:r w:rsidRPr="00856850">
        <w:t xml:space="preserve"> </w:t>
      </w:r>
      <w:r>
        <w:t>(codeSystem</w:t>
      </w:r>
      <w:r w:rsidRPr="00AE0334">
        <w:t xml:space="preserve">: </w:t>
      </w:r>
      <w:r w:rsidR="002C31C9">
        <w:t>1.2.246.537.6.893 O</w:t>
      </w:r>
      <w:r w:rsidRPr="001B0EE9">
        <w:t xml:space="preserve">ptometria/Tietosisältö </w:t>
      </w:r>
      <w:r>
        <w:t>-Yhteisnäkö ja akkommodaatio</w:t>
      </w:r>
      <w:r w:rsidRPr="00AE0334">
        <w:t>)</w:t>
      </w:r>
    </w:p>
    <w:p w14:paraId="77E3687B" w14:textId="77777777" w:rsidR="00971115" w:rsidRDefault="00971115" w:rsidP="00971115">
      <w:pPr>
        <w:pStyle w:val="Snt1"/>
      </w:pPr>
      <w:r>
        <w:t>3. PAKOLLINEN yksi [1..1] text</w:t>
      </w:r>
    </w:p>
    <w:p w14:paraId="6A2C3D8D" w14:textId="77777777" w:rsidR="00971115" w:rsidRDefault="00971115" w:rsidP="00971115">
      <w:pPr>
        <w:pStyle w:val="Snt2"/>
      </w:pPr>
      <w:r>
        <w:t>a. PAKOLLINEN yksi [1..1] reference/@value, viitattavan näyttömuoto-osion xml-ID annetaan II-tietotyypillä</w:t>
      </w:r>
    </w:p>
    <w:p w14:paraId="74BC4C63" w14:textId="689B7AA8" w:rsidR="00737C25" w:rsidRDefault="00971115" w:rsidP="00737C25">
      <w:pPr>
        <w:pStyle w:val="Snt1"/>
      </w:pPr>
      <w:r>
        <w:t>4</w:t>
      </w:r>
      <w:r w:rsidRPr="0003454B">
        <w:t xml:space="preserve">. PAKOLLINEN yksi </w:t>
      </w:r>
      <w:r w:rsidR="00C60BE2">
        <w:t>[1..</w:t>
      </w:r>
      <w:r w:rsidR="00CD4757">
        <w:t>1</w:t>
      </w:r>
      <w:r w:rsidRPr="0003454B">
        <w:t>] value</w:t>
      </w:r>
      <w:r>
        <w:t xml:space="preserve"> </w:t>
      </w:r>
      <w:r w:rsidR="00737C25">
        <w:t>Yhteisnäkö kauas tai lähelle</w:t>
      </w:r>
      <w:r w:rsidRPr="00856850">
        <w:t xml:space="preserve"> </w:t>
      </w:r>
      <w:r w:rsidR="00737C25">
        <w:t>(101</w:t>
      </w:r>
      <w:r>
        <w:t>),</w:t>
      </w:r>
      <w:r w:rsidRPr="0003454B">
        <w:t xml:space="preserve"> </w:t>
      </w:r>
      <w:r w:rsidR="00737C25">
        <w:t>arvo annetaan tietosisältömäärittelyn ko. kentässä annetulla luokituksella CV-tietotyypillä</w:t>
      </w:r>
      <w:r w:rsidR="00737C25" w:rsidRPr="0099183E">
        <w:t xml:space="preserve"> </w:t>
      </w:r>
      <w:r w:rsidR="00737C25">
        <w:t xml:space="preserve">(codeSystem: </w:t>
      </w:r>
      <w:r w:rsidR="002C31C9">
        <w:t>1.2.246.537.6.893.</w:t>
      </w:r>
      <w:r w:rsidR="00CD4757">
        <w:t>101)</w:t>
      </w:r>
      <w:r w:rsidR="00737C25">
        <w:t xml:space="preserve"> </w:t>
      </w:r>
    </w:p>
    <w:p w14:paraId="3E4248A1" w14:textId="08670F22" w:rsidR="00971115" w:rsidRDefault="00971115" w:rsidP="00971115">
      <w:pPr>
        <w:pStyle w:val="Snt1"/>
      </w:pPr>
    </w:p>
    <w:p w14:paraId="69E7F1A6" w14:textId="0AFF504D" w:rsidR="002F64E0" w:rsidRDefault="002F64E0" w:rsidP="00C60BE2">
      <w:pPr>
        <w:pStyle w:val="Snt1"/>
      </w:pPr>
      <w:r w:rsidRPr="00C60BE2">
        <w:rPr>
          <w:b/>
        </w:rPr>
        <w:t>Toteutusohje</w:t>
      </w:r>
      <w:r>
        <w:t>: Yhteisnäkö kauas tai lähelle</w:t>
      </w:r>
      <w:r w:rsidRPr="002F64E0">
        <w:t xml:space="preserve"> annetaan tietosisältömäärittelyssä ko. kentässä annetulla luokituksella observation value:ssa. Arvot ovat 1=</w:t>
      </w:r>
      <w:r w:rsidR="00BD402F">
        <w:t xml:space="preserve"> </w:t>
      </w:r>
      <w:r w:rsidR="00C60BE2">
        <w:t>Kauas,</w:t>
      </w:r>
      <w:r w:rsidR="00BD402F">
        <w:t xml:space="preserve"> </w:t>
      </w:r>
      <w:r w:rsidRPr="002F64E0">
        <w:t>2=</w:t>
      </w:r>
      <w:r w:rsidR="00C60BE2">
        <w:t>Lähelle</w:t>
      </w:r>
      <w:r w:rsidRPr="002F64E0">
        <w:t>.</w:t>
      </w:r>
      <w:r w:rsidR="00C60BE2">
        <w:t xml:space="preserve"> </w:t>
      </w:r>
      <w:r w:rsidRPr="002F64E0">
        <w:t xml:space="preserve">Tällöin CDA-siirtomuotoon tulee tietotyypiksi CV, koska observation-luokassa ei ole value:ssa CS-tietotyyppiä käytettävissä. </w:t>
      </w:r>
    </w:p>
    <w:p w14:paraId="7FB849B3" w14:textId="0D71D4B6" w:rsidR="00C60BE2" w:rsidRDefault="00C60BE2" w:rsidP="00C60BE2">
      <w:pPr>
        <w:pStyle w:val="Snt1"/>
      </w:pPr>
    </w:p>
    <w:p w14:paraId="4520E8F0" w14:textId="7ECF17BA" w:rsidR="00C60BE2" w:rsidRDefault="00C60BE2" w:rsidP="00C60BE2">
      <w:pPr>
        <w:pStyle w:val="Snt1"/>
      </w:pPr>
      <w:r>
        <w:t xml:space="preserve">5.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66E7DC74" w14:textId="23788A73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8012B20" w14:textId="7F6A04DD" w:rsidR="00C60BE2" w:rsidRDefault="00C60BE2" w:rsidP="00C60BE2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uvantamistutkimus_-_observation" w:history="1">
        <w:r w:rsidRPr="009A0FDE">
          <w:rPr>
            <w:rStyle w:val="Hyperlinkki"/>
          </w:rPr>
          <w:t>Horisontaalinen lihastasapaino</w:t>
        </w:r>
      </w:hyperlink>
      <w:r>
        <w:t xml:space="preserve"> (102) organizer</w:t>
      </w:r>
    </w:p>
    <w:p w14:paraId="3A1DADE2" w14:textId="78A874BB" w:rsidR="00C60BE2" w:rsidRDefault="00C60BE2" w:rsidP="00C60BE2">
      <w:pPr>
        <w:pStyle w:val="Snt1"/>
      </w:pPr>
      <w:r>
        <w:t xml:space="preserve">6.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1FA49643" w14:textId="77777777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192DC799" w14:textId="20951F92" w:rsidR="0018490B" w:rsidRPr="00971115" w:rsidRDefault="00C60BE2" w:rsidP="00CD475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ertikaalinen_lihastasapaino_" w:history="1">
        <w:r w:rsidRPr="009A0FDE">
          <w:rPr>
            <w:rStyle w:val="Hyperlinkki"/>
          </w:rPr>
          <w:t>Vertikaalinen lihastasapaino</w:t>
        </w:r>
      </w:hyperlink>
      <w:r>
        <w:t xml:space="preserve"> (120) organizer</w:t>
      </w:r>
    </w:p>
    <w:bookmarkStart w:id="900" w:name="_Kuvantamistutkimus_-_observation"/>
    <w:bookmarkStart w:id="901" w:name="_Tutkimuksen_tekotapa_–observation"/>
    <w:bookmarkStart w:id="902" w:name="_Horisontaalinen_lihastasapaino_"/>
    <w:bookmarkEnd w:id="900"/>
    <w:bookmarkEnd w:id="901"/>
    <w:bookmarkEnd w:id="902"/>
    <w:p w14:paraId="10BEB427" w14:textId="711BA4D0" w:rsidR="004327C9" w:rsidRDefault="004327C9" w:rsidP="00FF277F">
      <w:pPr>
        <w:pStyle w:val="Otsikko5"/>
      </w:pPr>
      <w:r>
        <w:fldChar w:fldCharType="begin"/>
      </w:r>
      <w:r w:rsidR="009A0FDE">
        <w:instrText>HYPERLINK  \l "_Yhteisnäkö_kauas_tai"</w:instrText>
      </w:r>
      <w:r>
        <w:fldChar w:fldCharType="separate"/>
      </w:r>
      <w:bookmarkStart w:id="903" w:name="_Toc498613852"/>
      <w:bookmarkStart w:id="904" w:name="_Toc525565044"/>
      <w:r w:rsidR="003302B9">
        <w:rPr>
          <w:rStyle w:val="Hyperlinkki"/>
        </w:rPr>
        <w:t>Horisontaalinen lihastasapaino</w:t>
      </w:r>
      <w:r w:rsidRPr="00DA518B">
        <w:rPr>
          <w:rStyle w:val="Hyperlinkki"/>
        </w:rPr>
        <w:t xml:space="preserve"> 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bookmarkEnd w:id="903"/>
      <w:r w:rsidR="00527C8F">
        <w:t>organizer</w:t>
      </w:r>
      <w:bookmarkEnd w:id="90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E51ACD" w14:paraId="1ACF6CAA" w14:textId="77777777" w:rsidTr="00627942">
        <w:tc>
          <w:tcPr>
            <w:tcW w:w="9236" w:type="dxa"/>
          </w:tcPr>
          <w:p w14:paraId="51829D0A" w14:textId="697CF78C" w:rsidR="00BB4A27" w:rsidRPr="00C51DBD" w:rsidRDefault="00D14313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2A424FEF" w14:textId="77777777" w:rsidR="000F7FB6" w:rsidRPr="00950704" w:rsidRDefault="000F7FB6" w:rsidP="000F7FB6">
      <w:pPr>
        <w:pStyle w:val="Snt1"/>
        <w:rPr>
          <w:lang w:val="en-US"/>
        </w:rPr>
      </w:pPr>
    </w:p>
    <w:p w14:paraId="556FBA47" w14:textId="6CE8639C" w:rsidR="000F7FB6" w:rsidRPr="0003454B" w:rsidRDefault="000F7FB6" w:rsidP="000F7FB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A851AA3" w14:textId="139054EE" w:rsidR="000F7FB6" w:rsidRDefault="00B12C02" w:rsidP="000F7FB6">
      <w:pPr>
        <w:pStyle w:val="Snt1"/>
      </w:pPr>
      <w:r>
        <w:t>2</w:t>
      </w:r>
      <w:r w:rsidR="000F7FB6" w:rsidRPr="00AE0334">
        <w:t xml:space="preserve">. PAKOLLINEN yksi [1..1] </w:t>
      </w:r>
      <w:r w:rsidR="000F7FB6" w:rsidRPr="0082643A">
        <w:t>code/@code="</w:t>
      </w:r>
      <w:r w:rsidR="000F7FB6">
        <w:t>102</w:t>
      </w:r>
      <w:r w:rsidR="000F7FB6" w:rsidRPr="0082643A">
        <w:t xml:space="preserve">" </w:t>
      </w:r>
      <w:r w:rsidR="005D0023">
        <w:t>Horisontaalinen lihastasapaino</w:t>
      </w:r>
      <w:r w:rsidR="000F7FB6" w:rsidRPr="00FD3170">
        <w:t xml:space="preserve"> </w:t>
      </w:r>
      <w:r w:rsidR="000F7FB6">
        <w:t>(codeSystem</w:t>
      </w:r>
      <w:r w:rsidR="000F7FB6" w:rsidRPr="0095153D">
        <w:t xml:space="preserve">: </w:t>
      </w:r>
      <w:r w:rsidR="002C31C9">
        <w:t xml:space="preserve">1.2.246.537.6.893 </w:t>
      </w:r>
      <w:r w:rsidR="000F7FB6">
        <w:t>Optometria/Tietosisältö – Yhteisnäkö ja akkommodaatio)</w:t>
      </w:r>
    </w:p>
    <w:p w14:paraId="6F5BC7BD" w14:textId="31724C79" w:rsidR="000F7FB6" w:rsidRDefault="00B12C02" w:rsidP="000F7FB6">
      <w:pPr>
        <w:pStyle w:val="Snt1"/>
      </w:pPr>
      <w:r>
        <w:t>3</w:t>
      </w:r>
      <w:r w:rsidR="000F7FB6">
        <w:t xml:space="preserve">. PAKOLLINEN </w:t>
      </w:r>
      <w:r w:rsidR="005E6042">
        <w:t>yksi [1..1] statusCode</w:t>
      </w:r>
      <w:r w:rsidR="000F7FB6">
        <w:t>/@code=”</w:t>
      </w:r>
      <w:r w:rsidR="000F7FB6" w:rsidRPr="00C61ED5">
        <w:t>completed</w:t>
      </w:r>
      <w:r w:rsidR="000F7FB6">
        <w:t>”</w:t>
      </w:r>
    </w:p>
    <w:p w14:paraId="2F0A8669" w14:textId="2271267A" w:rsidR="000F7FB6" w:rsidRDefault="00B12C02" w:rsidP="000F7FB6">
      <w:pPr>
        <w:pStyle w:val="Snt1"/>
      </w:pPr>
      <w:r>
        <w:t>4</w:t>
      </w:r>
      <w:r w:rsidR="000F7FB6">
        <w:t xml:space="preserve">. </w:t>
      </w:r>
      <w:r w:rsidR="005D0023">
        <w:t>VAPAAEHTOINEN nolla tai</w:t>
      </w:r>
      <w:r w:rsidR="000F7FB6">
        <w:t xml:space="preserve"> yksi [</w:t>
      </w:r>
      <w:r w:rsidR="005D0023">
        <w:t>0</w:t>
      </w:r>
      <w:r w:rsidR="000F7FB6">
        <w:t>..</w:t>
      </w:r>
      <w:r w:rsidR="005D0023">
        <w:t>1</w:t>
      </w:r>
      <w:r w:rsidR="000F7FB6">
        <w:t>] component</w:t>
      </w:r>
    </w:p>
    <w:p w14:paraId="41D34196" w14:textId="2731E48C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Karsastuksen_määrä" w:history="1">
        <w:r w:rsidR="005D0023" w:rsidRPr="00886145">
          <w:rPr>
            <w:rStyle w:val="Hyperlinkki"/>
          </w:rPr>
          <w:t>Karsastuksen määrä</w:t>
        </w:r>
      </w:hyperlink>
      <w:r>
        <w:t xml:space="preserve"> (</w:t>
      </w:r>
      <w:r w:rsidR="005D0023">
        <w:t>103</w:t>
      </w:r>
      <w:r>
        <w:t>) observation</w:t>
      </w:r>
    </w:p>
    <w:p w14:paraId="6087F05B" w14:textId="043A97EB" w:rsidR="000F7FB6" w:rsidRDefault="00B12C02" w:rsidP="000F7FB6">
      <w:pPr>
        <w:pStyle w:val="Snt1"/>
      </w:pPr>
      <w:r>
        <w:t>5</w:t>
      </w:r>
      <w:r w:rsidR="000F7FB6">
        <w:t>. VAPAAEHTOINEN nolla tai yksi [0..1] component</w:t>
      </w:r>
    </w:p>
    <w:p w14:paraId="5A1CBD3B" w14:textId="085CEA35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Lisätiedot_karsastuksen_määrästä" w:history="1">
        <w:r w:rsidR="005D0023" w:rsidRPr="00886145">
          <w:rPr>
            <w:rStyle w:val="Hyperlinkki"/>
          </w:rPr>
          <w:t>Lisätiedot karsastuksen määrästä</w:t>
        </w:r>
      </w:hyperlink>
      <w:r>
        <w:t xml:space="preserve"> (</w:t>
      </w:r>
      <w:r w:rsidR="005D0023">
        <w:t>104</w:t>
      </w:r>
      <w:r>
        <w:t xml:space="preserve">) </w:t>
      </w:r>
      <w:r w:rsidR="005D0023">
        <w:t>observation</w:t>
      </w:r>
    </w:p>
    <w:p w14:paraId="649205C3" w14:textId="65591F11" w:rsidR="005D0023" w:rsidRDefault="00B12C02" w:rsidP="005D0023">
      <w:pPr>
        <w:pStyle w:val="Snt1"/>
      </w:pPr>
      <w:r>
        <w:t>6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3B26F135" w14:textId="401A715B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Karsastuksen_suunta_tai" w:history="1">
        <w:r w:rsidRPr="00886145">
          <w:rPr>
            <w:rStyle w:val="Hyperlinkki"/>
          </w:rPr>
          <w:t>Karsastuksen suunta tai laji</w:t>
        </w:r>
      </w:hyperlink>
      <w:r>
        <w:t xml:space="preserve"> (109) observation</w:t>
      </w:r>
    </w:p>
    <w:p w14:paraId="1629EC7E" w14:textId="55FF6BC3" w:rsidR="005D0023" w:rsidRDefault="00B12C02" w:rsidP="005D0023">
      <w:pPr>
        <w:pStyle w:val="Snt1"/>
      </w:pPr>
      <w:r>
        <w:t>7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16266D4" w14:textId="2BBA9A84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Horisontaalisen_karsastuksen_mittau" w:history="1">
        <w:r w:rsidRPr="00886145">
          <w:rPr>
            <w:rStyle w:val="Hyperlinkki"/>
          </w:rPr>
          <w:t>Horisontaalisen karsastuksen mittausmenetelmä ja tarkenne</w:t>
        </w:r>
      </w:hyperlink>
      <w:r>
        <w:t xml:space="preserve"> (110) observation</w:t>
      </w:r>
    </w:p>
    <w:p w14:paraId="3318F8EB" w14:textId="3171DAB7" w:rsidR="005D0023" w:rsidRDefault="00B12C02" w:rsidP="005D0023">
      <w:pPr>
        <w:pStyle w:val="Snt1"/>
      </w:pPr>
      <w:r>
        <w:t>8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0122A42" w14:textId="5D2B18C3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sisäänpäin," w:history="1">
        <w:r w:rsidRPr="00886145">
          <w:rPr>
            <w:rStyle w:val="Hyperlinkki"/>
          </w:rPr>
          <w:t>Silmän kääntymiskyky sisäänpäin, PRK kauas</w:t>
        </w:r>
      </w:hyperlink>
      <w:r>
        <w:t xml:space="preserve"> (115) observation</w:t>
      </w:r>
    </w:p>
    <w:p w14:paraId="514F9D20" w14:textId="00C169E7" w:rsidR="005D0023" w:rsidRDefault="00B12C02" w:rsidP="005D0023">
      <w:pPr>
        <w:pStyle w:val="Snt1"/>
      </w:pPr>
      <w:r>
        <w:t>9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764BC23E" w14:textId="27A3413F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ulospäin," w:history="1">
        <w:r w:rsidRPr="00886145">
          <w:rPr>
            <w:rStyle w:val="Hyperlinkki"/>
          </w:rPr>
          <w:t>Silmän kääntymiskyky ulospäin, NRK kauas</w:t>
        </w:r>
      </w:hyperlink>
      <w:r>
        <w:t xml:space="preserve"> (116) observation</w:t>
      </w:r>
    </w:p>
    <w:p w14:paraId="0FAB0E4C" w14:textId="2316E310" w:rsidR="00384E66" w:rsidRDefault="00E37B01" w:rsidP="00384E66">
      <w:pPr>
        <w:pStyle w:val="Snt1"/>
      </w:pPr>
      <w:r>
        <w:lastRenderedPageBreak/>
        <w:t>1</w:t>
      </w:r>
      <w:r w:rsidR="00B12C02">
        <w:t>0</w:t>
      </w:r>
      <w:r w:rsidR="00384E66">
        <w:t xml:space="preserve">. </w:t>
      </w:r>
      <w:r w:rsidR="005D731F">
        <w:t xml:space="preserve">VAPAAEHTOINEN nolla tai </w:t>
      </w:r>
      <w:r w:rsidR="00931411">
        <w:t>useampi</w:t>
      </w:r>
      <w:r w:rsidR="005D731F">
        <w:t xml:space="preserve"> [0..</w:t>
      </w:r>
      <w:r w:rsidR="00240621">
        <w:t>*</w:t>
      </w:r>
      <w:r w:rsidR="005D731F">
        <w:t xml:space="preserve">] </w:t>
      </w:r>
      <w:r w:rsidR="00384E66">
        <w:t>component</w:t>
      </w:r>
    </w:p>
    <w:p w14:paraId="27ADFD24" w14:textId="7E4A898F" w:rsidR="00D14313" w:rsidRDefault="00384E66" w:rsidP="00B12C02">
      <w:pPr>
        <w:pStyle w:val="Snt2"/>
      </w:pPr>
      <w:r>
        <w:t>a. PAKOLLINEN yksi [1..1</w:t>
      </w:r>
      <w:r w:rsidRPr="00A71755">
        <w:t xml:space="preserve">] </w:t>
      </w:r>
      <w:hyperlink w:anchor="_Silmä_ilmeiselle_karsastukselle_1" w:history="1">
        <w:r w:rsidRPr="00886145">
          <w:rPr>
            <w:rStyle w:val="Hyperlinkki"/>
          </w:rPr>
          <w:t>Silmä ilmeiselle karsastukselle</w:t>
        </w:r>
      </w:hyperlink>
      <w:r>
        <w:t xml:space="preserve"> (105) organizer</w:t>
      </w:r>
    </w:p>
    <w:p w14:paraId="0C8C412B" w14:textId="64F0D1C1" w:rsidR="00931411" w:rsidRDefault="00931411" w:rsidP="00B12C02">
      <w:pPr>
        <w:pStyle w:val="Snt2"/>
      </w:pPr>
    </w:p>
    <w:p w14:paraId="05ABCF21" w14:textId="170D604D" w:rsidR="00931411" w:rsidRPr="000F7FB6" w:rsidRDefault="00931411" w:rsidP="00931411">
      <w:pPr>
        <w:pStyle w:val="Snt1"/>
      </w:pPr>
      <w:r w:rsidRPr="00931411">
        <w:rPr>
          <w:b/>
        </w:rPr>
        <w:t>Toteutusohje:</w:t>
      </w:r>
      <w:r>
        <w:t xml:space="preserve"> toistetaan ilmeisen karsastuksen rakennetta per silmä</w:t>
      </w:r>
    </w:p>
    <w:tbl>
      <w:tblPr>
        <w:tblStyle w:val="TaulukkoRuudukko"/>
        <w:tblpPr w:leftFromText="180" w:rightFromText="180" w:vertAnchor="text" w:horzAnchor="margin" w:tblpY="546"/>
        <w:tblW w:w="923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D14313" w:rsidRPr="00E51ACD" w14:paraId="7FF4F1A6" w14:textId="77777777" w:rsidTr="00D14313">
        <w:tc>
          <w:tcPr>
            <w:tcW w:w="9231" w:type="dxa"/>
          </w:tcPr>
          <w:p w14:paraId="35E3D1D0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05" w:name="_Karsastuksen_määrä"/>
            <w:bookmarkEnd w:id="905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4DA5DA2" w14:textId="2C650AA5" w:rsidR="00E03F23" w:rsidRPr="00D14313" w:rsidRDefault="00886145" w:rsidP="009A0FDE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6" w:name="_Toc525565045"/>
      <w:r w:rsidR="004E6C8A" w:rsidRPr="00886145">
        <w:rPr>
          <w:rStyle w:val="Hyperlinkki"/>
        </w:rPr>
        <w:t>Karsastuksen määrä</w:t>
      </w:r>
      <w:r w:rsidR="00D14313">
        <w:rPr>
          <w:rStyle w:val="Hyperlinkki"/>
        </w:rPr>
        <w:t xml:space="preserve"> </w:t>
      </w:r>
      <w:r w:rsidR="00D14313" w:rsidRPr="00D14313">
        <w:rPr>
          <w:rStyle w:val="Hyperlinkki"/>
          <w:color w:val="000000" w:themeColor="text1"/>
          <w:u w:val="none"/>
        </w:rPr>
        <w:t>-observation</w:t>
      </w:r>
      <w:bookmarkEnd w:id="906"/>
    </w:p>
    <w:p w14:paraId="06C9D815" w14:textId="77777777" w:rsidR="00D14313" w:rsidRPr="00864DDF" w:rsidRDefault="00886145" w:rsidP="00E03F23">
      <w:pPr>
        <w:rPr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0A78E18F" w14:textId="77777777" w:rsidR="002877C4" w:rsidRDefault="002877C4" w:rsidP="002877C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EC1FE02" w14:textId="7FCA56AB" w:rsidR="002877C4" w:rsidRPr="00AE0334" w:rsidRDefault="00931411" w:rsidP="002877C4">
      <w:pPr>
        <w:pStyle w:val="Snt1"/>
      </w:pPr>
      <w:r>
        <w:t>2</w:t>
      </w:r>
      <w:r w:rsidR="002877C4" w:rsidRPr="0003454B">
        <w:t xml:space="preserve">. PAKOLLINEN yksi [1..1] </w:t>
      </w:r>
      <w:r w:rsidR="002877C4" w:rsidRPr="00AE0334">
        <w:t>code/@code="</w:t>
      </w:r>
      <w:r w:rsidR="002877C4">
        <w:t>103</w:t>
      </w:r>
      <w:r w:rsidR="002877C4" w:rsidRPr="00AE0334">
        <w:t xml:space="preserve">" </w:t>
      </w:r>
      <w:r w:rsidR="002877C4">
        <w:t>Karsastuksen määrä</w:t>
      </w:r>
      <w:r w:rsidR="002877C4" w:rsidRPr="00AE0334">
        <w:t xml:space="preserve"> </w:t>
      </w:r>
      <w:r w:rsidR="002877C4">
        <w:t>(codeSystem</w:t>
      </w:r>
      <w:r w:rsidR="002877C4" w:rsidRPr="00AE0334">
        <w:t xml:space="preserve">: </w:t>
      </w:r>
      <w:r w:rsidR="002C31C9">
        <w:t xml:space="preserve">1.2.246.537.6.893 </w:t>
      </w:r>
      <w:r w:rsidR="002877C4">
        <w:t>Optometria/Tietosisältö – Yhteisnäkö ja akkommodaatio)</w:t>
      </w:r>
    </w:p>
    <w:p w14:paraId="533A788E" w14:textId="097DFBE7" w:rsidR="002877C4" w:rsidRDefault="00931411" w:rsidP="002877C4">
      <w:pPr>
        <w:pStyle w:val="Snt1"/>
      </w:pPr>
      <w:r>
        <w:t>3.</w:t>
      </w:r>
      <w:r w:rsidR="002877C4">
        <w:t xml:space="preserve"> PAKOLLINEN yksi [1..1] text</w:t>
      </w:r>
    </w:p>
    <w:p w14:paraId="052FB3A9" w14:textId="77777777" w:rsidR="002877C4" w:rsidRDefault="002877C4" w:rsidP="002877C4">
      <w:pPr>
        <w:pStyle w:val="Snt2"/>
      </w:pPr>
      <w:r>
        <w:t>a. PAKOLLINEN yksi [1..1] reference/@value, viitattavan näyttömuoto-osion xml-ID annetaan II-tietotyypillä</w:t>
      </w:r>
    </w:p>
    <w:p w14:paraId="120C063B" w14:textId="3CD1A974" w:rsidR="002877C4" w:rsidRDefault="00931411" w:rsidP="002877C4">
      <w:pPr>
        <w:pStyle w:val="Snt1"/>
      </w:pPr>
      <w:r>
        <w:t>4</w:t>
      </w:r>
      <w:r w:rsidR="002877C4" w:rsidRPr="0003454B">
        <w:t>. PAKOLLINEN yksi [1..1] value</w:t>
      </w:r>
      <w:r w:rsidR="002877C4">
        <w:t xml:space="preserve"> Karsastuksen määrä</w:t>
      </w:r>
      <w:r w:rsidR="002877C4" w:rsidRPr="00AE0334">
        <w:t xml:space="preserve"> </w:t>
      </w:r>
      <w:r w:rsidR="002877C4">
        <w:t xml:space="preserve">(103), </w:t>
      </w:r>
      <w:r w:rsidR="002877C4" w:rsidRPr="0003454B">
        <w:t>arvo</w:t>
      </w:r>
      <w:r w:rsidR="002877C4">
        <w:t xml:space="preserve"> annetaan PQ-tietotyy</w:t>
      </w:r>
      <w:r w:rsidR="002877C4" w:rsidRPr="0003454B">
        <w:t>pillä</w:t>
      </w:r>
      <w:r w:rsidR="00CD01FE">
        <w:t xml:space="preserve">, yksikkö </w:t>
      </w:r>
      <w:r w:rsidR="00CD01FE" w:rsidRPr="00CD01FE">
        <w:t>[p'diop]</w:t>
      </w:r>
      <w:r w:rsidR="00CD01FE">
        <w:t xml:space="preserve"> (prismadio</w:t>
      </w:r>
      <w:r w:rsidR="0004777D">
        <w:t>p</w:t>
      </w:r>
      <w:r w:rsidR="00CD01FE">
        <w:t>teri)</w:t>
      </w:r>
    </w:p>
    <w:p w14:paraId="320284CF" w14:textId="5958F8D6" w:rsidR="00D14313" w:rsidRPr="002877C4" w:rsidRDefault="00931411" w:rsidP="00931411">
      <w:pPr>
        <w:pStyle w:val="Snt1"/>
      </w:pPr>
      <w:r>
        <w:t>5</w:t>
      </w:r>
      <w:r w:rsidR="002877C4" w:rsidRPr="00490494">
        <w:t xml:space="preserve">. </w:t>
      </w:r>
      <w:r w:rsidR="002877C4">
        <w:t xml:space="preserve">PAKOLLINEN </w:t>
      </w:r>
      <w:r w:rsidR="002877C4" w:rsidRPr="00490494">
        <w:t>yksi [</w:t>
      </w:r>
      <w:r w:rsidR="002877C4">
        <w:t>1</w:t>
      </w:r>
      <w:r w:rsidR="002877C4" w:rsidRPr="00490494">
        <w:t>..1] targetSiteCod</w:t>
      </w:r>
      <w:r w:rsidR="002877C4">
        <w:t>e Molempia silmiä koskevat horisontaalisen lihastasapainon havainnot (102.1</w:t>
      </w:r>
      <w:r w:rsidR="002877C4" w:rsidRPr="00490494">
        <w:t xml:space="preserve">), arvo annetaan luokituksesta THL - Silmän löydöksen sijainti (codeSystem: </w:t>
      </w:r>
      <w:r w:rsidR="002877C4" w:rsidRPr="002877C4">
        <w:t>1.2.246.537.6.3033.2014</w:t>
      </w:r>
      <w:r w:rsidR="002877C4" w:rsidRPr="00490494">
        <w:t xml:space="preserve">) </w:t>
      </w:r>
    </w:p>
    <w:tbl>
      <w:tblPr>
        <w:tblStyle w:val="TaulukkoRuudukko"/>
        <w:tblpPr w:leftFromText="180" w:rightFromText="180" w:vertAnchor="text" w:horzAnchor="margin" w:tblpY="541"/>
        <w:tblW w:w="9085" w:type="dxa"/>
        <w:tblLook w:val="04A0" w:firstRow="1" w:lastRow="0" w:firstColumn="1" w:lastColumn="0" w:noHBand="0" w:noVBand="1"/>
      </w:tblPr>
      <w:tblGrid>
        <w:gridCol w:w="9231"/>
      </w:tblGrid>
      <w:tr w:rsidR="00D14313" w:rsidRPr="00E51ACD" w14:paraId="32B4A8E1" w14:textId="77777777" w:rsidTr="00D14313">
        <w:tc>
          <w:tcPr>
            <w:tcW w:w="9085" w:type="dxa"/>
          </w:tcPr>
          <w:p w14:paraId="047FB7A3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07" w:name="_Lisätiedot_karsastuksen_määrästä"/>
            <w:bookmarkEnd w:id="907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2C30284" w14:textId="3E85E6C5" w:rsidR="004E6C8A" w:rsidRPr="00D14313" w:rsidRDefault="00886145" w:rsidP="00D14313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8" w:name="_Toc525565046"/>
      <w:r w:rsidR="004E6C8A" w:rsidRPr="00886145">
        <w:rPr>
          <w:rStyle w:val="Hyperlinkki"/>
        </w:rPr>
        <w:t>Lisätiedot karsastuksen määrästä</w:t>
      </w:r>
      <w:r w:rsidR="00D14313" w:rsidRPr="00D14313">
        <w:rPr>
          <w:rStyle w:val="Hyperlinkki"/>
          <w:color w:val="000000" w:themeColor="text1"/>
          <w:u w:val="none"/>
        </w:rPr>
        <w:t xml:space="preserve"> -observation</w:t>
      </w:r>
      <w:bookmarkEnd w:id="908"/>
    </w:p>
    <w:p w14:paraId="740A74C1" w14:textId="77777777" w:rsidR="00D14313" w:rsidRPr="00D14313" w:rsidRDefault="00886145" w:rsidP="00E03F23">
      <w:pPr>
        <w:rPr>
          <w:rFonts w:eastAsiaTheme="majorEastAsia" w:cstheme="majorBidi"/>
          <w:color w:val="243F60" w:themeColor="accent1" w:themeShade="7F"/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D938E92" w14:textId="77777777" w:rsidR="00FB245E" w:rsidRDefault="00FB245E" w:rsidP="00FB24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E1595F" w14:textId="1456F240" w:rsidR="00FB245E" w:rsidRPr="00AE0334" w:rsidRDefault="00931411" w:rsidP="00FB245E">
      <w:pPr>
        <w:pStyle w:val="Snt1"/>
      </w:pPr>
      <w:r>
        <w:t>2</w:t>
      </w:r>
      <w:r w:rsidR="00FB245E" w:rsidRPr="0003454B">
        <w:t xml:space="preserve">. PAKOLLINEN yksi [1..1] </w:t>
      </w:r>
      <w:r w:rsidR="00FB245E" w:rsidRPr="00AE0334">
        <w:t>code/@code="</w:t>
      </w:r>
      <w:r w:rsidR="00FB245E">
        <w:t>10</w:t>
      </w:r>
      <w:r w:rsidR="00055D0B">
        <w:t>4</w:t>
      </w:r>
      <w:r w:rsidR="00FB245E" w:rsidRPr="00AE0334">
        <w:t xml:space="preserve">" </w:t>
      </w:r>
      <w:r w:rsidR="00055D0B">
        <w:t>Lisätiedot karsastuksen määrästä</w:t>
      </w:r>
      <w:r w:rsidR="00FB245E" w:rsidRPr="00AE0334">
        <w:t xml:space="preserve"> </w:t>
      </w:r>
      <w:r w:rsidR="00FB245E">
        <w:t>(codeSystem</w:t>
      </w:r>
      <w:r w:rsidR="00FB245E" w:rsidRPr="00AE0334">
        <w:t xml:space="preserve">: </w:t>
      </w:r>
      <w:r w:rsidR="002C31C9">
        <w:t xml:space="preserve">1.2.246.537.6.893 </w:t>
      </w:r>
      <w:r w:rsidR="00FB245E">
        <w:t>Optometria/Tietosisältö – Yhteisnäkö ja akkommodaatio)</w:t>
      </w:r>
    </w:p>
    <w:p w14:paraId="3C2E3BC6" w14:textId="32BE2A21" w:rsidR="00FB245E" w:rsidRDefault="00931411" w:rsidP="00FB245E">
      <w:pPr>
        <w:pStyle w:val="Snt1"/>
      </w:pPr>
      <w:r>
        <w:t>3</w:t>
      </w:r>
      <w:r w:rsidR="00FB245E">
        <w:t>. PAKOLLINEN yksi [1..1] text</w:t>
      </w:r>
    </w:p>
    <w:p w14:paraId="54B7DF7D" w14:textId="77777777" w:rsidR="00FB245E" w:rsidRDefault="00FB245E" w:rsidP="00FB245E">
      <w:pPr>
        <w:pStyle w:val="Snt2"/>
      </w:pPr>
      <w:r>
        <w:t>a. PAKOLLINEN yksi [1..1] reference/@value, viitattavan näyttömuoto-osion xml-ID annetaan II-tietotyypillä</w:t>
      </w:r>
    </w:p>
    <w:p w14:paraId="2D059FF8" w14:textId="42720D7F" w:rsidR="00FB245E" w:rsidRDefault="00931411" w:rsidP="00FB245E">
      <w:pPr>
        <w:pStyle w:val="Snt1"/>
      </w:pPr>
      <w:r>
        <w:t>4</w:t>
      </w:r>
      <w:r w:rsidR="00FB245E" w:rsidRPr="0003454B">
        <w:t>. PAKOLLINEN yksi [1..1] value</w:t>
      </w:r>
      <w:r w:rsidR="00FB245E">
        <w:t xml:space="preserve"> </w:t>
      </w:r>
      <w:r w:rsidR="00055D0B">
        <w:t>Lisätiedot karsastuksen määrästä</w:t>
      </w:r>
      <w:r w:rsidR="00FB245E" w:rsidRPr="00AE0334">
        <w:t xml:space="preserve"> </w:t>
      </w:r>
      <w:r w:rsidR="00FB245E">
        <w:t>(10</w:t>
      </w:r>
      <w:r w:rsidR="00055D0B">
        <w:t>4</w:t>
      </w:r>
      <w:r w:rsidR="00FB245E">
        <w:t xml:space="preserve">), </w:t>
      </w:r>
      <w:r w:rsidR="00FB245E" w:rsidRPr="0003454B">
        <w:t>arvo</w:t>
      </w:r>
      <w:r w:rsidR="00FB245E">
        <w:t xml:space="preserve"> annetaan </w:t>
      </w:r>
      <w:r w:rsidR="00055D0B">
        <w:t>ST</w:t>
      </w:r>
      <w:r w:rsidR="00FB245E">
        <w:t>-tietotyy</w:t>
      </w:r>
      <w:r w:rsidR="00FB245E" w:rsidRPr="0003454B">
        <w:t>pillä</w:t>
      </w:r>
    </w:p>
    <w:p w14:paraId="142E43EC" w14:textId="006C6371" w:rsidR="00EF2738" w:rsidRPr="00055D0B" w:rsidRDefault="00931411" w:rsidP="00931411">
      <w:pPr>
        <w:pStyle w:val="Snt1"/>
      </w:pPr>
      <w:r>
        <w:t>5</w:t>
      </w:r>
      <w:r w:rsidR="00FB245E" w:rsidRPr="00490494">
        <w:t xml:space="preserve">. </w:t>
      </w:r>
      <w:r w:rsidR="00FB245E">
        <w:t xml:space="preserve">PAKOLLINEN </w:t>
      </w:r>
      <w:r w:rsidR="00FB245E" w:rsidRPr="00490494">
        <w:t>yksi [</w:t>
      </w:r>
      <w:r w:rsidR="00FB245E">
        <w:t>1</w:t>
      </w:r>
      <w:r w:rsidR="00FB245E" w:rsidRPr="00490494">
        <w:t>..1] targetSiteCod</w:t>
      </w:r>
      <w:r w:rsidR="00FB245E">
        <w:t>e Molempia silmiä koskevat horisontaalisen lihastasapainon havainnot (102.1</w:t>
      </w:r>
      <w:r w:rsidR="00FB245E" w:rsidRPr="00490494">
        <w:t xml:space="preserve">), arvo annetaan luokituksesta THL - Silmän löydöksen sijainti (codeSystem: </w:t>
      </w:r>
      <w:r w:rsidR="00FB245E" w:rsidRPr="002877C4">
        <w:t>1.2.246.537.6.3033.2014</w:t>
      </w:r>
      <w:r w:rsidR="00FB245E" w:rsidRPr="00490494">
        <w:t xml:space="preserve">) </w:t>
      </w:r>
      <w:bookmarkStart w:id="909" w:name="_Silmä_ilmeiselle_karsastukselle"/>
      <w:bookmarkEnd w:id="909"/>
    </w:p>
    <w:bookmarkStart w:id="910" w:name="_Karsastuksen_suunta_tai"/>
    <w:bookmarkEnd w:id="910"/>
    <w:p w14:paraId="08921192" w14:textId="0E492CCC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1" w:name="_Toc525565047"/>
      <w:r w:rsidR="004E6C8A" w:rsidRPr="00886145">
        <w:rPr>
          <w:rStyle w:val="Hyperlinkki"/>
        </w:rPr>
        <w:t>Karsastuksen suunta tai laji</w:t>
      </w:r>
      <w:r>
        <w:fldChar w:fldCharType="end"/>
      </w:r>
      <w:r w:rsidR="00D14313">
        <w:t xml:space="preserve"> -observation</w:t>
      </w:r>
      <w:bookmarkEnd w:id="911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69223FA8" w14:textId="77777777" w:rsidTr="00456F54">
        <w:tc>
          <w:tcPr>
            <w:tcW w:w="9236" w:type="dxa"/>
          </w:tcPr>
          <w:p w14:paraId="5BEB3377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1602AEC" w14:textId="1DF8CFCA" w:rsidR="00EF2738" w:rsidRPr="00D14313" w:rsidRDefault="00EF2738" w:rsidP="00EF2738">
      <w:pPr>
        <w:rPr>
          <w:lang w:val="en-US"/>
        </w:rPr>
      </w:pPr>
    </w:p>
    <w:p w14:paraId="448D410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9E9B2A3" w14:textId="76CFC4E3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109</w:t>
      </w:r>
      <w:r w:rsidR="00055D0B" w:rsidRPr="00AE0334">
        <w:t xml:space="preserve">" </w:t>
      </w:r>
      <w:r w:rsidR="00055D0B">
        <w:t>Karsastuksen suunta tai laji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5770224" w14:textId="0581254A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6199DA45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65775EF" w14:textId="735DB27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Karsastuksen suunta tai laji</w:t>
      </w:r>
      <w:r w:rsidR="00055D0B" w:rsidRPr="00AE0334">
        <w:t xml:space="preserve"> </w:t>
      </w:r>
      <w:r w:rsidR="00055D0B">
        <w:t xml:space="preserve">(109),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D482856" w14:textId="79A9E84E" w:rsidR="00EF2738" w:rsidRPr="00055D0B" w:rsidRDefault="00931411" w:rsidP="00500296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12" w:name="_Horisontaalisen_karsastuksen_mittau"/>
    <w:bookmarkEnd w:id="912"/>
    <w:p w14:paraId="178AB31B" w14:textId="4A1A76F2" w:rsidR="004E6C8A" w:rsidRDefault="00886145" w:rsidP="009A0FDE">
      <w:pPr>
        <w:pStyle w:val="Otsikko6"/>
      </w:pPr>
      <w:r>
        <w:lastRenderedPageBreak/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3" w:name="_Toc525565048"/>
      <w:r w:rsidR="004E6C8A" w:rsidRPr="00886145">
        <w:rPr>
          <w:rStyle w:val="Hyperlinkki"/>
        </w:rPr>
        <w:t>Horisontaalisen karsastuksen mittausmenetelmä ja tarkenne</w:t>
      </w:r>
      <w:r>
        <w:fldChar w:fldCharType="end"/>
      </w:r>
      <w:r w:rsidR="00D14313">
        <w:t xml:space="preserve"> -observation</w:t>
      </w:r>
      <w:bookmarkEnd w:id="913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27021416" w14:textId="77777777" w:rsidTr="00456F54">
        <w:tc>
          <w:tcPr>
            <w:tcW w:w="9236" w:type="dxa"/>
          </w:tcPr>
          <w:p w14:paraId="3DBD6CC2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B5E239C" w14:textId="605CE832" w:rsidR="00EF2738" w:rsidRDefault="00EF2738" w:rsidP="00EF2738">
      <w:pPr>
        <w:rPr>
          <w:lang w:val="en-US"/>
        </w:rPr>
      </w:pPr>
    </w:p>
    <w:p w14:paraId="47D3C998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3E4E82" w14:textId="620864E6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110" Horisontaalisen karsastuksen mittausmenetelmä ja tarkenne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C56C8AA" w14:textId="0F5D4C62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185CE9EB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3F868CC6" w14:textId="1408657C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Horisontaalisen karsastuksen mittausmenetelmä ja tarkenne (110),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5F80066A" w14:textId="733DB5EB" w:rsidR="00EF2738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14" w:name="_Silmän_kääntymiskyky_sisäänpäin,"/>
    <w:bookmarkEnd w:id="914"/>
    <w:p w14:paraId="29E78D97" w14:textId="4F815E5B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5" w:name="_Toc525565049"/>
      <w:r w:rsidR="004E6C8A" w:rsidRPr="00886145">
        <w:rPr>
          <w:rStyle w:val="Hyperlinkki"/>
        </w:rPr>
        <w:t>Silmän kääntymiskyky sisäänpäin, PRK kauas</w:t>
      </w:r>
      <w:r>
        <w:fldChar w:fldCharType="end"/>
      </w:r>
      <w:r w:rsidR="00D14313">
        <w:t xml:space="preserve"> -observation</w:t>
      </w:r>
      <w:bookmarkEnd w:id="915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42A981B5" w14:textId="77777777" w:rsidTr="00456F54">
        <w:tc>
          <w:tcPr>
            <w:tcW w:w="9236" w:type="dxa"/>
          </w:tcPr>
          <w:p w14:paraId="635B5A71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1DC01BA" w14:textId="4C2980B4" w:rsidR="00EF2738" w:rsidRDefault="00EF2738" w:rsidP="00EF2738">
      <w:pPr>
        <w:rPr>
          <w:lang w:val="en-US"/>
        </w:rPr>
      </w:pPr>
    </w:p>
    <w:p w14:paraId="60493A9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EACC4B" w14:textId="4B5A7BB8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115" Silmän kääntymiskyky sisäänpäin, PRK kauas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7CAC44EA" w14:textId="0156D5AD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77DCC5E2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BA0591F" w14:textId="3EA9A3A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</w:t>
      </w:r>
      <w:r w:rsidR="00384E66">
        <w:t>Silmän kääntymiskyky sisäänpäin, PRK kauas</w:t>
      </w:r>
      <w:r w:rsidR="00384E66" w:rsidRPr="00AE0334">
        <w:t xml:space="preserve"> </w:t>
      </w:r>
      <w:r w:rsidR="00055D0B">
        <w:t xml:space="preserve">(115),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F3B6031" w14:textId="23F2AA2B" w:rsidR="00055D0B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16" w:name="_Silmän_kääntymiskyky_ulospäin,"/>
    <w:bookmarkEnd w:id="916"/>
    <w:p w14:paraId="462AFE76" w14:textId="288F07D7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7" w:name="_Toc525565050"/>
      <w:r w:rsidR="004E6C8A" w:rsidRPr="00886145">
        <w:rPr>
          <w:rStyle w:val="Hyperlinkki"/>
        </w:rPr>
        <w:t>Silmän kääntymiskyky ulospäin, NRK kauas</w:t>
      </w:r>
      <w:r>
        <w:fldChar w:fldCharType="end"/>
      </w:r>
      <w:r w:rsidR="00D14313">
        <w:t xml:space="preserve"> -observation</w:t>
      </w:r>
      <w:bookmarkEnd w:id="917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16ACEE3C" w14:textId="77777777" w:rsidTr="00456F54">
        <w:tc>
          <w:tcPr>
            <w:tcW w:w="9236" w:type="dxa"/>
          </w:tcPr>
          <w:p w14:paraId="1D385F4E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6B20C66" w14:textId="31DC7796" w:rsidR="00EF2738" w:rsidRPr="00D14313" w:rsidRDefault="00EF2738" w:rsidP="00EF2738">
      <w:pPr>
        <w:rPr>
          <w:lang w:val="en-US"/>
        </w:rPr>
      </w:pPr>
    </w:p>
    <w:p w14:paraId="7ED7EB0B" w14:textId="77777777" w:rsidR="00384E66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E3A0811" w14:textId="37023FDD" w:rsidR="00384E66" w:rsidRPr="00AE0334" w:rsidRDefault="00931411" w:rsidP="00384E66">
      <w:pPr>
        <w:pStyle w:val="Snt1"/>
      </w:pPr>
      <w:r>
        <w:t>2</w:t>
      </w:r>
      <w:r w:rsidR="00384E66" w:rsidRPr="0003454B">
        <w:t xml:space="preserve">. PAKOLLINEN yksi [1..1] </w:t>
      </w:r>
      <w:r w:rsidR="00384E66" w:rsidRPr="00AE0334">
        <w:t>code/@code="</w:t>
      </w:r>
      <w:r w:rsidR="00384E66">
        <w:t>116" Silmän kääntymiskyky ulospäin, NRK kauas</w:t>
      </w:r>
      <w:r w:rsidR="00384E66" w:rsidRPr="00AE0334">
        <w:t xml:space="preserve"> </w:t>
      </w:r>
      <w:r w:rsidR="00384E66">
        <w:t>(codeSystem</w:t>
      </w:r>
      <w:r w:rsidR="00384E66" w:rsidRPr="00AE0334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43546252" w14:textId="50DCCA1B" w:rsidR="00384E66" w:rsidRDefault="00931411" w:rsidP="00384E66">
      <w:pPr>
        <w:pStyle w:val="Snt1"/>
      </w:pPr>
      <w:r>
        <w:t>3</w:t>
      </w:r>
      <w:r w:rsidR="00384E66">
        <w:t>. PAKOLLINEN yksi [1..1] text</w:t>
      </w:r>
    </w:p>
    <w:p w14:paraId="174CBE3B" w14:textId="77777777" w:rsidR="00384E66" w:rsidRDefault="00384E66" w:rsidP="00384E66">
      <w:pPr>
        <w:pStyle w:val="Snt2"/>
      </w:pPr>
      <w:r>
        <w:t>a. PAKOLLINEN yksi [1..1] reference/@value, viitattavan näyttömuoto-osion xml-ID annetaan II-tietotyypillä</w:t>
      </w:r>
    </w:p>
    <w:p w14:paraId="762A9A1F" w14:textId="699AF644" w:rsidR="00384E66" w:rsidRDefault="00931411" w:rsidP="00384E66">
      <w:pPr>
        <w:pStyle w:val="Snt1"/>
      </w:pPr>
      <w:r>
        <w:t>4</w:t>
      </w:r>
      <w:r w:rsidR="00384E66" w:rsidRPr="0003454B">
        <w:t>. PAKOLLINEN yksi [1..1] value</w:t>
      </w:r>
      <w:r w:rsidR="00384E66">
        <w:t xml:space="preserve"> Silmän kääntymiskyky ulospäin, NRK kauas</w:t>
      </w:r>
      <w:r w:rsidR="00384E66" w:rsidRPr="00AE0334">
        <w:t xml:space="preserve"> </w:t>
      </w:r>
      <w:r w:rsidR="00384E66">
        <w:t xml:space="preserve">(116), </w:t>
      </w:r>
      <w:r w:rsidR="00384E66" w:rsidRPr="0003454B">
        <w:t>arvo</w:t>
      </w:r>
      <w:r w:rsidR="00384E66">
        <w:t xml:space="preserve"> annetaan ST-tietotyy</w:t>
      </w:r>
      <w:r w:rsidR="00384E66" w:rsidRPr="0003454B">
        <w:t>pillä</w:t>
      </w:r>
    </w:p>
    <w:p w14:paraId="2B6AB8BB" w14:textId="33F1B65F" w:rsidR="00384E66" w:rsidRDefault="00931411" w:rsidP="00384E66">
      <w:pPr>
        <w:pStyle w:val="Snt1"/>
      </w:pPr>
      <w:r>
        <w:t>5</w:t>
      </w:r>
      <w:r w:rsidR="00384E66" w:rsidRPr="00490494">
        <w:t xml:space="preserve">. </w:t>
      </w:r>
      <w:r w:rsidR="00384E66">
        <w:t xml:space="preserve">PAKOLLINEN </w:t>
      </w:r>
      <w:r w:rsidR="00384E66" w:rsidRPr="00490494">
        <w:t>yksi [</w:t>
      </w:r>
      <w:r w:rsidR="00384E66">
        <w:t>1</w:t>
      </w:r>
      <w:r w:rsidR="00384E66" w:rsidRPr="00490494">
        <w:t>..1] targetSiteCod</w:t>
      </w:r>
      <w:r w:rsidR="00384E66">
        <w:t>e Molempia silmiä koskevat horisontaalisen lihastasapainon havainnot (102.1</w:t>
      </w:r>
      <w:r w:rsidR="00384E66" w:rsidRPr="00490494">
        <w:t xml:space="preserve">), arvo annetaan luokituksesta THL - Silmän löydöksen sijainti (codeSystem: </w:t>
      </w:r>
      <w:r w:rsidR="00384E66" w:rsidRPr="002877C4">
        <w:t>1.2.246.537.6.3033.2014</w:t>
      </w:r>
      <w:r w:rsidR="00384E66" w:rsidRPr="00490494">
        <w:t xml:space="preserve">) </w:t>
      </w:r>
    </w:p>
    <w:bookmarkStart w:id="918" w:name="_Silmä_ilmeiselle_karsastukselle_1"/>
    <w:bookmarkEnd w:id="918"/>
    <w:p w14:paraId="1D53220D" w14:textId="316F6D46" w:rsidR="00384E66" w:rsidRDefault="00384E66" w:rsidP="00384E66">
      <w:pPr>
        <w:pStyle w:val="Otsikko6"/>
      </w:pPr>
      <w:r>
        <w:lastRenderedPageBreak/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9" w:name="_Toc525565051"/>
      <w:r w:rsidRPr="00384E66">
        <w:rPr>
          <w:rStyle w:val="Hyperlinkki"/>
        </w:rPr>
        <w:t>Silmä ilmeiselle karsastukselle</w:t>
      </w:r>
      <w:r>
        <w:fldChar w:fldCharType="end"/>
      </w:r>
      <w:r>
        <w:t xml:space="preserve"> -organizer</w:t>
      </w:r>
      <w:bookmarkEnd w:id="9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E51ACD" w14:paraId="76EF6FAF" w14:textId="77777777" w:rsidTr="005426CB">
        <w:tc>
          <w:tcPr>
            <w:tcW w:w="9236" w:type="dxa"/>
          </w:tcPr>
          <w:p w14:paraId="382B79E1" w14:textId="0925C393" w:rsidR="00E37B01" w:rsidRPr="00E37B01" w:rsidRDefault="00E37B01" w:rsidP="00E37B01">
            <w:pPr>
              <w:rPr>
                <w:sz w:val="18"/>
                <w:lang w:val="en-US"/>
              </w:rPr>
            </w:pPr>
            <w:r w:rsidRPr="00E37B01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12AFED76" w14:textId="776D869D" w:rsidR="00384E66" w:rsidRPr="00384E66" w:rsidRDefault="00384E66" w:rsidP="00384E66">
      <w:pPr>
        <w:rPr>
          <w:lang w:val="en-US"/>
        </w:rPr>
      </w:pPr>
    </w:p>
    <w:p w14:paraId="50A46B67" w14:textId="77777777" w:rsidR="00384E66" w:rsidRPr="0003454B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09ABA07" w14:textId="28486762" w:rsidR="00384E66" w:rsidRDefault="00931411" w:rsidP="00384E66">
      <w:pPr>
        <w:pStyle w:val="Snt1"/>
      </w:pPr>
      <w:r>
        <w:t>2</w:t>
      </w:r>
      <w:r w:rsidR="00384E66" w:rsidRPr="00AE0334">
        <w:t xml:space="preserve">. PAKOLLINEN yksi [1..1] </w:t>
      </w:r>
      <w:r w:rsidR="00384E66" w:rsidRPr="0082643A">
        <w:t>code/@code="</w:t>
      </w:r>
      <w:r w:rsidR="00384E66">
        <w:t>105</w:t>
      </w:r>
      <w:r w:rsidR="00384E66" w:rsidRPr="0082643A">
        <w:t xml:space="preserve">" </w:t>
      </w:r>
      <w:r w:rsidR="00384E66">
        <w:t>Silmä ilmeiselle karsastukselle</w:t>
      </w:r>
      <w:r w:rsidR="00384E66" w:rsidRPr="00FD3170">
        <w:t xml:space="preserve"> </w:t>
      </w:r>
      <w:r w:rsidR="00384E66">
        <w:t>(codeSystem</w:t>
      </w:r>
      <w:r w:rsidR="00384E66" w:rsidRPr="0095153D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3ADF77A2" w14:textId="03A2BAE2" w:rsidR="00384E66" w:rsidRDefault="00931411" w:rsidP="00384E66">
      <w:pPr>
        <w:pStyle w:val="Snt1"/>
      </w:pPr>
      <w:r>
        <w:t>3</w:t>
      </w:r>
      <w:r w:rsidR="00384E66">
        <w:t xml:space="preserve">. PAKOLLINEN </w:t>
      </w:r>
      <w:r w:rsidR="005E6042">
        <w:t>yksi [1..1] statusCode</w:t>
      </w:r>
      <w:r w:rsidR="00384E66">
        <w:t>/@code=”</w:t>
      </w:r>
      <w:r w:rsidR="00384E66" w:rsidRPr="00C61ED5">
        <w:t>completed</w:t>
      </w:r>
      <w:r w:rsidR="00384E66">
        <w:t>”</w:t>
      </w:r>
    </w:p>
    <w:p w14:paraId="29FD5A91" w14:textId="0A9D2F5E" w:rsidR="00384E66" w:rsidRDefault="00931411" w:rsidP="00384E66">
      <w:pPr>
        <w:pStyle w:val="Snt1"/>
      </w:pPr>
      <w:r>
        <w:t>4</w:t>
      </w:r>
      <w:r w:rsidR="00384E66">
        <w:t xml:space="preserve">. </w:t>
      </w:r>
      <w:r>
        <w:t>VAPAAEHTOINEN</w:t>
      </w:r>
      <w:r w:rsidR="00384E66">
        <w:t xml:space="preserve"> </w:t>
      </w:r>
      <w:r>
        <w:t xml:space="preserve">nolla tai </w:t>
      </w:r>
      <w:r w:rsidR="00384E66">
        <w:t>yksi [</w:t>
      </w:r>
      <w:r>
        <w:t>0</w:t>
      </w:r>
      <w:r w:rsidR="00384E66">
        <w:t>..1]  component</w:t>
      </w:r>
    </w:p>
    <w:p w14:paraId="778848E9" w14:textId="4A1A222D" w:rsidR="00384E66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Ilmeisen_karsastuksen_määrä" w:history="1">
        <w:r w:rsidRPr="00E37B01">
          <w:rPr>
            <w:rStyle w:val="Hyperlinkki"/>
          </w:rPr>
          <w:t>Ilmeisen karsastuksen määrä</w:t>
        </w:r>
      </w:hyperlink>
      <w:r>
        <w:t xml:space="preserve"> (106) observation</w:t>
      </w:r>
    </w:p>
    <w:p w14:paraId="4262037D" w14:textId="4998E605" w:rsidR="00384E66" w:rsidRDefault="00931411" w:rsidP="00384E66">
      <w:pPr>
        <w:pStyle w:val="Snt1"/>
      </w:pPr>
      <w:r>
        <w:t>5</w:t>
      </w:r>
      <w:r w:rsidR="00384E66">
        <w:t>. VAPAAEHTOINEN nolla tai yksi [0..1] component</w:t>
      </w:r>
    </w:p>
    <w:p w14:paraId="090A8BD0" w14:textId="686AE9A0" w:rsidR="00E37B01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Lisätiedot_ilmeisen_karsastuksen" w:history="1">
        <w:r w:rsidRPr="00E37B01">
          <w:rPr>
            <w:rStyle w:val="Hyperlinkki"/>
          </w:rPr>
          <w:t>Lisätiedot ilmeisen karsastuksen määrästä</w:t>
        </w:r>
      </w:hyperlink>
      <w:r>
        <w:t xml:space="preserve"> (107) observation</w:t>
      </w:r>
    </w:p>
    <w:bookmarkStart w:id="920" w:name="_Ilmeisen_karsastuksen_määrä"/>
    <w:bookmarkEnd w:id="920"/>
    <w:p w14:paraId="04287434" w14:textId="01FF80F4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Ilmeisen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E51ACD" w14:paraId="7C1AF3DA" w14:textId="77777777" w:rsidTr="005426CB">
        <w:tc>
          <w:tcPr>
            <w:tcW w:w="9236" w:type="dxa"/>
          </w:tcPr>
          <w:p w14:paraId="4AE98833" w14:textId="7DFEF80C" w:rsidR="00E37B01" w:rsidRPr="00E37B01" w:rsidRDefault="00E37B01" w:rsidP="00E37B01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381B128" w14:textId="500CD8FC" w:rsidR="00E37B01" w:rsidRDefault="00E37B01" w:rsidP="00E37B01">
      <w:pPr>
        <w:rPr>
          <w:lang w:val="en-US"/>
        </w:rPr>
      </w:pPr>
    </w:p>
    <w:p w14:paraId="0BEA5E19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7C7492" w14:textId="77CE6AED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106" Ilmeisen karsastuksen määrä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09910086" w14:textId="2841CB17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1ACDD558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657E6171" w14:textId="4CFFA9C9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Ilmeisen karsastuksen määrä</w:t>
      </w:r>
      <w:r w:rsidR="00E37B01" w:rsidRPr="00AE0334">
        <w:t xml:space="preserve"> </w:t>
      </w:r>
      <w:r w:rsidR="00E37B01">
        <w:t xml:space="preserve">(106), </w:t>
      </w:r>
      <w:r w:rsidR="00E37B01" w:rsidRPr="0003454B">
        <w:t>arvo</w:t>
      </w:r>
      <w:r w:rsidR="00E37B01">
        <w:t xml:space="preserve"> annetaan PQ-tietotyy</w:t>
      </w:r>
      <w:r w:rsidR="00E37B01" w:rsidRPr="0003454B">
        <w:t>pillä</w:t>
      </w:r>
      <w:r w:rsidR="0004777D">
        <w:t xml:space="preserve">, yksikkö </w:t>
      </w:r>
      <w:r w:rsidR="0004777D" w:rsidRPr="0004777D">
        <w:t>[p'diop]</w:t>
      </w:r>
      <w:r w:rsidR="0004777D">
        <w:t xml:space="preserve"> (prismadiopteri)</w:t>
      </w:r>
    </w:p>
    <w:p w14:paraId="2960B3B9" w14:textId="310B8042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21" w:name="_Lisätiedot_ilmeisen_karsastuksen"/>
    <w:bookmarkEnd w:id="921"/>
    <w:p w14:paraId="5CA93D60" w14:textId="1A98F225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Lisätiedot ilmeisen karsastuksen määrästä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E51ACD" w14:paraId="2FFE3D53" w14:textId="77777777" w:rsidTr="005426CB">
        <w:tc>
          <w:tcPr>
            <w:tcW w:w="9236" w:type="dxa"/>
          </w:tcPr>
          <w:p w14:paraId="3D8B9C76" w14:textId="77777777" w:rsidR="00E37B01" w:rsidRPr="00E37B01" w:rsidRDefault="00E37B01" w:rsidP="005426CB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45B30125" w14:textId="123EBF85" w:rsidR="00384E66" w:rsidRDefault="00384E66" w:rsidP="00E37B01">
      <w:pPr>
        <w:pStyle w:val="Snt2"/>
        <w:ind w:left="0" w:firstLine="0"/>
        <w:rPr>
          <w:lang w:val="en-US"/>
        </w:rPr>
      </w:pPr>
    </w:p>
    <w:p w14:paraId="05F352CF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A59938" w14:textId="3B7DFFE4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107" Lisätiedot ilmeisen karsastuksen määrästä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26F3F940" w14:textId="1503F406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78ADC21F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3CFD101B" w14:textId="671A9C6A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Lisätiedot ilmeisen karsastuksen määrästä</w:t>
      </w:r>
      <w:r w:rsidR="00E37B01" w:rsidRPr="00AE0334">
        <w:t xml:space="preserve"> </w:t>
      </w:r>
      <w:r w:rsidR="00E37B01">
        <w:t xml:space="preserve">(107), </w:t>
      </w:r>
      <w:r w:rsidR="00E37B01" w:rsidRPr="0003454B">
        <w:t>arvo</w:t>
      </w:r>
      <w:r w:rsidR="00E37B01">
        <w:t xml:space="preserve"> annetaan ST-tietotyy</w:t>
      </w:r>
      <w:r w:rsidR="00E37B01" w:rsidRPr="0003454B">
        <w:t>pillä</w:t>
      </w:r>
    </w:p>
    <w:p w14:paraId="0C4608B1" w14:textId="65774976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22" w:name="_Vertikaalinen_lihastasapaino_"/>
    <w:bookmarkStart w:id="923" w:name="_Toc498613853"/>
    <w:bookmarkEnd w:id="922"/>
    <w:p w14:paraId="2A0C6946" w14:textId="4C7D9E80" w:rsidR="003302B9" w:rsidRDefault="009A0FDE" w:rsidP="00FF277F">
      <w:pPr>
        <w:pStyle w:val="Otsikko5"/>
      </w:pPr>
      <w:r>
        <w:rPr>
          <w:rStyle w:val="Otsikko5Char"/>
        </w:rPr>
        <w:fldChar w:fldCharType="begin"/>
      </w:r>
      <w:r>
        <w:rPr>
          <w:rStyle w:val="Otsikko5Char"/>
        </w:rPr>
        <w:instrText xml:space="preserve"> HYPERLINK  \l "_Yhteisnäkö_kauas_tai" </w:instrText>
      </w:r>
      <w:r>
        <w:rPr>
          <w:rStyle w:val="Otsikko5Char"/>
        </w:rPr>
        <w:fldChar w:fldCharType="separate"/>
      </w:r>
      <w:bookmarkStart w:id="924" w:name="_Toc525565052"/>
      <w:r w:rsidR="003302B9" w:rsidRPr="009A0FDE">
        <w:rPr>
          <w:rStyle w:val="Hyperlinkki"/>
        </w:rPr>
        <w:t xml:space="preserve">Vertikaalinen lihastasapaino </w:t>
      </w:r>
      <w:r>
        <w:rPr>
          <w:rStyle w:val="Otsikko5Char"/>
        </w:rPr>
        <w:fldChar w:fldCharType="end"/>
      </w:r>
      <w:r w:rsidR="003302B9">
        <w:t xml:space="preserve"> – </w:t>
      </w:r>
      <w:bookmarkEnd w:id="923"/>
      <w:r w:rsidR="004E6C8A">
        <w:t>organizer</w:t>
      </w:r>
      <w:bookmarkEnd w:id="9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14313" w:rsidRPr="00E51ACD" w14:paraId="48DDB60A" w14:textId="77777777" w:rsidTr="00456F54">
        <w:tc>
          <w:tcPr>
            <w:tcW w:w="9236" w:type="dxa"/>
          </w:tcPr>
          <w:p w14:paraId="6E518810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0A367370" w14:textId="77777777" w:rsidR="00D14313" w:rsidRPr="00D14313" w:rsidRDefault="00D14313" w:rsidP="00D14313">
      <w:pPr>
        <w:rPr>
          <w:lang w:val="en-US"/>
        </w:rPr>
      </w:pPr>
    </w:p>
    <w:p w14:paraId="2E300957" w14:textId="77777777" w:rsidR="004E6C8A" w:rsidRPr="0003454B" w:rsidRDefault="004E6C8A" w:rsidP="004E6C8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8F018FD" w14:textId="720BBC67" w:rsidR="004E6C8A" w:rsidRDefault="00931411" w:rsidP="004E6C8A">
      <w:pPr>
        <w:pStyle w:val="Snt1"/>
      </w:pPr>
      <w:r>
        <w:t>2</w:t>
      </w:r>
      <w:r w:rsidR="004E6C8A" w:rsidRPr="00AE0334">
        <w:t xml:space="preserve">. PAKOLLINEN yksi [1..1] </w:t>
      </w:r>
      <w:r w:rsidR="004E6C8A" w:rsidRPr="0082643A">
        <w:t>code/@code="</w:t>
      </w:r>
      <w:r w:rsidR="00E37B01">
        <w:t>120</w:t>
      </w:r>
      <w:r w:rsidR="004E6C8A" w:rsidRPr="0082643A">
        <w:t xml:space="preserve">" </w:t>
      </w:r>
      <w:r w:rsidR="00E37B01">
        <w:t>Vertikaalinen</w:t>
      </w:r>
      <w:r w:rsidR="004E6C8A">
        <w:t xml:space="preserve"> lihastasapaino</w:t>
      </w:r>
      <w:r w:rsidR="004E6C8A" w:rsidRPr="00FD3170">
        <w:t xml:space="preserve"> </w:t>
      </w:r>
      <w:r w:rsidR="004E6C8A">
        <w:t>(codeSystem</w:t>
      </w:r>
      <w:r w:rsidR="004E6C8A" w:rsidRPr="0095153D">
        <w:t xml:space="preserve">: </w:t>
      </w:r>
      <w:r w:rsidR="002C31C9">
        <w:t xml:space="preserve">1.2.246.537.6.893 </w:t>
      </w:r>
      <w:r w:rsidR="004E6C8A">
        <w:t>Optometria/Tietosisältö – Yhteisnäkö ja akkommodaatio)</w:t>
      </w:r>
    </w:p>
    <w:p w14:paraId="6DFB73CE" w14:textId="58D075F1" w:rsidR="004E6C8A" w:rsidRDefault="00931411" w:rsidP="004E6C8A">
      <w:pPr>
        <w:pStyle w:val="Snt1"/>
      </w:pPr>
      <w:r>
        <w:t>3</w:t>
      </w:r>
      <w:r w:rsidR="004E6C8A">
        <w:t>. PAKOLLINEN yksi</w:t>
      </w:r>
      <w:r w:rsidR="00E37B01">
        <w:t xml:space="preserve"> </w:t>
      </w:r>
      <w:r w:rsidR="005E6042" w:rsidRPr="007E0AC1">
        <w:t>[1..1]</w:t>
      </w:r>
      <w:r w:rsidR="004E6C8A">
        <w:t xml:space="preserve"> statusCode/@code=”</w:t>
      </w:r>
      <w:r w:rsidR="004E6C8A" w:rsidRPr="00C61ED5">
        <w:t>completed</w:t>
      </w:r>
      <w:r w:rsidR="004E6C8A">
        <w:t>”</w:t>
      </w:r>
    </w:p>
    <w:p w14:paraId="0EB31D16" w14:textId="659F8C28" w:rsidR="004E6C8A" w:rsidRDefault="00931411" w:rsidP="004E6C8A">
      <w:pPr>
        <w:pStyle w:val="Snt1"/>
      </w:pPr>
      <w:r>
        <w:lastRenderedPageBreak/>
        <w:t>4</w:t>
      </w:r>
      <w:r w:rsidR="004E6C8A">
        <w:t xml:space="preserve">. </w:t>
      </w:r>
      <w:r w:rsidR="003558B7">
        <w:t>VAPAAEHTOINEN</w:t>
      </w:r>
      <w:r w:rsidR="004E6C8A">
        <w:t xml:space="preserve"> </w:t>
      </w:r>
      <w:r w:rsidR="003558B7">
        <w:t xml:space="preserve">nolla tai useampi </w:t>
      </w:r>
      <w:r w:rsidR="004E6C8A">
        <w:t>[</w:t>
      </w:r>
      <w:r w:rsidR="003558B7">
        <w:t>0</w:t>
      </w:r>
      <w:r w:rsidR="004E6C8A">
        <w:t>..</w:t>
      </w:r>
      <w:r w:rsidR="003558B7">
        <w:t>*</w:t>
      </w:r>
      <w:r w:rsidR="004E6C8A">
        <w:t>]  component</w:t>
      </w:r>
    </w:p>
    <w:p w14:paraId="2C90E2ED" w14:textId="503CB1F6" w:rsidR="004E6C8A" w:rsidRDefault="004E6C8A" w:rsidP="004E6C8A">
      <w:pPr>
        <w:pStyle w:val="Snt2"/>
      </w:pPr>
      <w:r>
        <w:t>a. PAKOLLINEN yksi [1..1</w:t>
      </w:r>
      <w:r w:rsidRPr="00A71755">
        <w:t xml:space="preserve">] </w:t>
      </w:r>
      <w:hyperlink w:anchor="_Silmä_vertikaalliselle_karsastuksel" w:history="1">
        <w:r w:rsidRPr="00886145">
          <w:rPr>
            <w:rStyle w:val="Hyperlinkki"/>
          </w:rPr>
          <w:t>Silmä vertikaalliselle karsastukselle</w:t>
        </w:r>
      </w:hyperlink>
      <w:r>
        <w:t xml:space="preserve"> (123) organizer</w:t>
      </w:r>
    </w:p>
    <w:p w14:paraId="43841C7C" w14:textId="79A8F50A" w:rsidR="009A2683" w:rsidRDefault="009A2683" w:rsidP="004E6C8A">
      <w:pPr>
        <w:pStyle w:val="Snt2"/>
      </w:pPr>
    </w:p>
    <w:p w14:paraId="61CD6ACE" w14:textId="14CF8C2F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component.organizer rakennetta per silmä</w:t>
      </w:r>
    </w:p>
    <w:p w14:paraId="21612FDA" w14:textId="77777777" w:rsidR="009A2683" w:rsidRDefault="009A2683" w:rsidP="009A2683">
      <w:pPr>
        <w:pStyle w:val="Snt1"/>
      </w:pPr>
    </w:p>
    <w:p w14:paraId="6C2515FB" w14:textId="136FF53A" w:rsidR="004E6C8A" w:rsidRDefault="00931411" w:rsidP="004E6C8A">
      <w:pPr>
        <w:pStyle w:val="Snt1"/>
      </w:pPr>
      <w:r>
        <w:t>5</w:t>
      </w:r>
      <w:r w:rsidR="004E6C8A">
        <w:t xml:space="preserve">. </w:t>
      </w:r>
      <w:r w:rsidR="009A2683">
        <w:t>VAPAAEHTOINEN</w:t>
      </w:r>
      <w:r w:rsidR="004E6C8A">
        <w:t xml:space="preserve"> </w:t>
      </w:r>
      <w:r w:rsidR="009A2683">
        <w:t>nolla</w:t>
      </w:r>
      <w:r w:rsidR="004E6C8A">
        <w:t xml:space="preserve"> </w:t>
      </w:r>
      <w:r w:rsidR="00CD3B2B">
        <w:t>tai useampi [</w:t>
      </w:r>
      <w:r w:rsidR="009A2683">
        <w:t>0</w:t>
      </w:r>
      <w:r w:rsidR="00CD3B2B">
        <w:t>..*</w:t>
      </w:r>
      <w:r w:rsidR="004E6C8A">
        <w:t>]  component</w:t>
      </w:r>
    </w:p>
    <w:p w14:paraId="06105F5F" w14:textId="5FF789C9" w:rsidR="00886145" w:rsidRDefault="004E6C8A" w:rsidP="003558B7">
      <w:pPr>
        <w:pStyle w:val="Snt2"/>
      </w:pPr>
      <w:r>
        <w:t>a. PAKOLLINEN yksi [1..1</w:t>
      </w:r>
      <w:r w:rsidRPr="00A71755">
        <w:t xml:space="preserve">] </w:t>
      </w:r>
      <w:hyperlink w:anchor="_Silmän_vertikaalisen_kääntökyvyn" w:history="1">
        <w:r w:rsidRPr="00886145">
          <w:rPr>
            <w:rStyle w:val="Hyperlinkki"/>
          </w:rPr>
          <w:t>Silmän vertikaalisen kääntökyvyn määrä</w:t>
        </w:r>
      </w:hyperlink>
      <w:r>
        <w:t xml:space="preserve"> (143) observation</w:t>
      </w:r>
    </w:p>
    <w:p w14:paraId="366DD40A" w14:textId="6BB69533" w:rsidR="009A2683" w:rsidRDefault="009A2683" w:rsidP="003558B7">
      <w:pPr>
        <w:pStyle w:val="Snt2"/>
      </w:pPr>
    </w:p>
    <w:p w14:paraId="5686C009" w14:textId="13F36388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</w:t>
      </w:r>
      <w:r w:rsidR="00500296">
        <w:t>observation</w:t>
      </w:r>
      <w:r w:rsidR="00500296" w:rsidRPr="009A2683">
        <w:t xml:space="preserve"> </w:t>
      </w:r>
      <w:r w:rsidRPr="009A2683">
        <w:t>rakennetta per silmä</w:t>
      </w:r>
    </w:p>
    <w:bookmarkStart w:id="925" w:name="_Silmä_vertikaalliselle_karsastuksel"/>
    <w:bookmarkStart w:id="926" w:name="_Silmä_vertikaaliselle_karsastuksell"/>
    <w:bookmarkEnd w:id="925"/>
    <w:bookmarkEnd w:id="926"/>
    <w:p w14:paraId="206EA4F7" w14:textId="11784D2F" w:rsidR="00886145" w:rsidRDefault="00886145" w:rsidP="005426CB">
      <w:pPr>
        <w:pStyle w:val="Otsikko6"/>
      </w:pPr>
      <w:r>
        <w:fldChar w:fldCharType="begin"/>
      </w:r>
      <w:r>
        <w:instrText xml:space="preserve"> HYPERLINK  \l "_Vertikaalinen_lihastasapaino_" </w:instrText>
      </w:r>
      <w:r>
        <w:fldChar w:fldCharType="separate"/>
      </w:r>
      <w:bookmarkStart w:id="927" w:name="_Toc525565053"/>
      <w:r w:rsidR="005426CB">
        <w:rPr>
          <w:rStyle w:val="Hyperlinkki"/>
        </w:rPr>
        <w:t>Silmä vertikaa</w:t>
      </w:r>
      <w:r w:rsidRPr="00886145">
        <w:rPr>
          <w:rStyle w:val="Hyperlinkki"/>
        </w:rPr>
        <w:t>liselle karsastukselle</w:t>
      </w:r>
      <w:r>
        <w:fldChar w:fldCharType="end"/>
      </w:r>
      <w:r w:rsidR="00D14313">
        <w:t xml:space="preserve"> -organizer</w:t>
      </w:r>
      <w:bookmarkEnd w:id="9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1743" w:rsidRPr="00E51ACD" w14:paraId="49729098" w14:textId="77777777" w:rsidTr="005426CB">
        <w:tc>
          <w:tcPr>
            <w:tcW w:w="9236" w:type="dxa"/>
          </w:tcPr>
          <w:p w14:paraId="291944D6" w14:textId="0FD502FA" w:rsidR="003A1743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024A8BC7" w14:textId="7F58535F" w:rsidR="00886145" w:rsidRDefault="00886145" w:rsidP="00886145">
      <w:pPr>
        <w:rPr>
          <w:lang w:val="en-US"/>
        </w:rPr>
      </w:pPr>
    </w:p>
    <w:p w14:paraId="7983BEB1" w14:textId="77777777" w:rsidR="005426CB" w:rsidRPr="0003454B" w:rsidRDefault="005426CB" w:rsidP="005426C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1EF92B" w14:textId="240CEA7F" w:rsidR="005426CB" w:rsidRDefault="009A2683" w:rsidP="005426CB">
      <w:pPr>
        <w:pStyle w:val="Snt1"/>
      </w:pPr>
      <w:r>
        <w:t>2</w:t>
      </w:r>
      <w:r w:rsidR="005426CB" w:rsidRPr="00AE0334">
        <w:t xml:space="preserve">. PAKOLLINEN yksi [1..1] </w:t>
      </w:r>
      <w:r w:rsidR="005426CB" w:rsidRPr="0082643A">
        <w:t>code/@code="</w:t>
      </w:r>
      <w:r w:rsidR="005426CB">
        <w:t>123</w:t>
      </w:r>
      <w:r w:rsidR="005426CB" w:rsidRPr="0082643A">
        <w:t xml:space="preserve">" </w:t>
      </w:r>
      <w:r w:rsidR="005426CB">
        <w:t>Silmä vertikaaliselle karsastukselle</w:t>
      </w:r>
      <w:r w:rsidR="005426CB" w:rsidRPr="00FD3170">
        <w:t xml:space="preserve"> </w:t>
      </w:r>
      <w:r w:rsidR="005426CB">
        <w:t>(codeSystem</w:t>
      </w:r>
      <w:r w:rsidR="005426CB" w:rsidRPr="0095153D">
        <w:t xml:space="preserve">: </w:t>
      </w:r>
      <w:r w:rsidR="002C31C9">
        <w:t xml:space="preserve">1.2.246.537.6.893 </w:t>
      </w:r>
      <w:r w:rsidR="005426CB">
        <w:t>Optometria/Tietosisältö – Yhteisnäkö ja akkommodaatio)</w:t>
      </w:r>
    </w:p>
    <w:p w14:paraId="3949B84B" w14:textId="58DF14C4" w:rsidR="005426CB" w:rsidRDefault="009A2683" w:rsidP="005426CB">
      <w:pPr>
        <w:pStyle w:val="Snt1"/>
      </w:pPr>
      <w:r>
        <w:t>3</w:t>
      </w:r>
      <w:r w:rsidR="005426CB">
        <w:t xml:space="preserve">. PAKOLLINEN yksi </w:t>
      </w:r>
      <w:r w:rsidR="005426CB" w:rsidRPr="007E0AC1">
        <w:t>[1..1]</w:t>
      </w:r>
      <w:r w:rsidR="005426CB">
        <w:t xml:space="preserve"> statusCode/@code=”</w:t>
      </w:r>
      <w:r w:rsidR="005426CB" w:rsidRPr="00C61ED5">
        <w:t>completed</w:t>
      </w:r>
      <w:r w:rsidR="005426CB">
        <w:t>”</w:t>
      </w:r>
    </w:p>
    <w:p w14:paraId="5C2FEEA2" w14:textId="0461AA72" w:rsidR="005426CB" w:rsidRDefault="009A2683" w:rsidP="005426CB">
      <w:pPr>
        <w:pStyle w:val="Snt1"/>
      </w:pPr>
      <w:r>
        <w:t>4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5E2B171" w14:textId="0C978446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äärä_1" w:history="1">
        <w:r>
          <w:rPr>
            <w:rStyle w:val="Hyperlinkki"/>
          </w:rPr>
          <w:t>Vertikaalisen</w:t>
        </w:r>
      </w:hyperlink>
      <w:r>
        <w:rPr>
          <w:rStyle w:val="Hyperlinkki"/>
        </w:rPr>
        <w:t xml:space="preserve"> karsastuksen määrä</w:t>
      </w:r>
      <w:r>
        <w:t xml:space="preserve"> (124) observation</w:t>
      </w:r>
    </w:p>
    <w:p w14:paraId="54BE07CD" w14:textId="5A682EEE" w:rsidR="005426CB" w:rsidRDefault="009A2683" w:rsidP="005426CB">
      <w:pPr>
        <w:pStyle w:val="Snt1"/>
      </w:pPr>
      <w:r>
        <w:t>5</w:t>
      </w:r>
      <w:r w:rsidR="005426CB">
        <w:t>. VAPAAEHTOINEN nolla tai yksi [0..1] component</w:t>
      </w:r>
    </w:p>
    <w:p w14:paraId="02A34D73" w14:textId="22B469D8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Lisätiedot_vertikaalisen_karsastuks_1" w:history="1">
        <w:r w:rsidRPr="003B46C3">
          <w:rPr>
            <w:rStyle w:val="Hyperlinkki"/>
          </w:rPr>
          <w:t>Lisätiedot vertikaalisen karsastuksen määrästä</w:t>
        </w:r>
      </w:hyperlink>
      <w:r>
        <w:t xml:space="preserve"> (125) observation</w:t>
      </w:r>
    </w:p>
    <w:p w14:paraId="18D5293F" w14:textId="694A0E3A" w:rsidR="005426CB" w:rsidRDefault="009A2683" w:rsidP="005426CB">
      <w:pPr>
        <w:pStyle w:val="Snt1"/>
      </w:pPr>
      <w:r>
        <w:t>6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449C03AB" w14:textId="1BA66A5F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nen_karsastuksen_suunta_1" w:history="1">
        <w:r w:rsidRPr="003B46C3">
          <w:rPr>
            <w:rStyle w:val="Hyperlinkki"/>
          </w:rPr>
          <w:t>Vertikaalisen karsastuksen suunta ja laji</w:t>
        </w:r>
      </w:hyperlink>
      <w:r>
        <w:t xml:space="preserve"> (131) observation</w:t>
      </w:r>
    </w:p>
    <w:p w14:paraId="61968E34" w14:textId="78140020" w:rsidR="005426CB" w:rsidRDefault="009A2683" w:rsidP="005426CB">
      <w:pPr>
        <w:pStyle w:val="Snt1"/>
      </w:pPr>
      <w:r>
        <w:t>7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01E1752" w14:textId="0F2E1E14" w:rsidR="003B46C3" w:rsidRDefault="005426CB" w:rsidP="009A2683">
      <w:pPr>
        <w:pStyle w:val="Snt2"/>
      </w:pPr>
      <w:r>
        <w:t xml:space="preserve">a. PAKOLLINEN yksi [1..1] </w:t>
      </w:r>
      <w:hyperlink w:anchor="_Vertikaalisen_karsastuksen_mittausm_1" w:history="1">
        <w:r w:rsidRPr="003B46C3">
          <w:rPr>
            <w:rStyle w:val="Hyperlinkki"/>
          </w:rPr>
          <w:t>Vertikaalisen karsastuksen mittausmenetelmä ja tarkenne</w:t>
        </w:r>
      </w:hyperlink>
      <w:r>
        <w:t xml:space="preserve"> (132) observation</w:t>
      </w:r>
    </w:p>
    <w:bookmarkStart w:id="928" w:name="_Vertikaalisen_karsastuksen_määrä_1"/>
    <w:bookmarkEnd w:id="928"/>
    <w:p w14:paraId="2E6BD9EB" w14:textId="4CC0411B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3B46C3">
        <w:rPr>
          <w:rStyle w:val="Hyperlinkki"/>
        </w:rPr>
        <w:t>Vertikaalisen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E51ACD" w14:paraId="1DCCBE5A" w14:textId="77777777" w:rsidTr="00E025A5">
        <w:tc>
          <w:tcPr>
            <w:tcW w:w="9236" w:type="dxa"/>
          </w:tcPr>
          <w:p w14:paraId="6EAA7EBB" w14:textId="23FBD15F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21BC32A1" w14:textId="4F3A6416" w:rsidR="003B46C3" w:rsidRDefault="003B46C3" w:rsidP="005426CB">
      <w:pPr>
        <w:pStyle w:val="Snt1"/>
        <w:rPr>
          <w:lang w:val="en-US"/>
        </w:rPr>
      </w:pPr>
    </w:p>
    <w:p w14:paraId="2950762A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4FDB7C" w14:textId="1ACE4521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124" Vertikaalisen karsastuksen määrä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03A3FC3E" w14:textId="1EF410ED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51081FB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25576183" w14:textId="49B2A2B3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Vertikaalisen karsastuksen määrä</w:t>
      </w:r>
      <w:r w:rsidR="003B46C3" w:rsidRPr="00AE0334">
        <w:t xml:space="preserve"> </w:t>
      </w:r>
      <w:r w:rsidR="003B46C3">
        <w:t xml:space="preserve">(124), </w:t>
      </w:r>
      <w:r w:rsidR="003B46C3" w:rsidRPr="0003454B">
        <w:t>arvo</w:t>
      </w:r>
      <w:r w:rsidR="003B46C3">
        <w:t xml:space="preserve"> annetaan PQ-tietotyy</w:t>
      </w:r>
      <w:r w:rsidR="003B46C3" w:rsidRPr="0003454B">
        <w:t>pillä</w:t>
      </w:r>
      <w:r w:rsidR="0004777D">
        <w:t xml:space="preserve">, yksikkö </w:t>
      </w:r>
      <w:r w:rsidR="0004777D" w:rsidRPr="0004777D">
        <w:t xml:space="preserve">[p'diop] </w:t>
      </w:r>
      <w:r w:rsidR="0004777D">
        <w:t>(prismadiopteri)</w:t>
      </w:r>
    </w:p>
    <w:p w14:paraId="2C482772" w14:textId="3D967A92" w:rsidR="003B46C3" w:rsidRPr="003B46C3" w:rsidRDefault="009A2683" w:rsidP="005426CB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tbl>
      <w:tblPr>
        <w:tblStyle w:val="TaulukkoRuudukko"/>
        <w:tblpPr w:leftFromText="180" w:rightFromText="180" w:vertAnchor="text" w:horzAnchor="margin" w:tblpY="523"/>
        <w:tblW w:w="917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3B46C3" w:rsidRPr="00E51ACD" w14:paraId="5C2C5D82" w14:textId="77777777" w:rsidTr="003B46C3">
        <w:tc>
          <w:tcPr>
            <w:tcW w:w="9175" w:type="dxa"/>
          </w:tcPr>
          <w:p w14:paraId="4CB1CDAE" w14:textId="77777777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bookmarkStart w:id="929" w:name="_Lisätiedot_vertikaalisen_karsastuks_1"/>
            <w:bookmarkEnd w:id="929"/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383A9B26" w14:textId="385ED48A" w:rsidR="003B46C3" w:rsidRPr="003B46C3" w:rsidRDefault="003B46C3" w:rsidP="003B46C3">
      <w:pPr>
        <w:pStyle w:val="Otsikko7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Lisätiedot vertikaalisen karsastuksen määrästä</w:t>
      </w:r>
      <w:r w:rsidRPr="003B46C3">
        <w:rPr>
          <w:rStyle w:val="Hyperlinkki"/>
          <w:color w:val="000000" w:themeColor="text1"/>
          <w:u w:val="none"/>
        </w:rPr>
        <w:t xml:space="preserve"> -observation</w:t>
      </w:r>
    </w:p>
    <w:p w14:paraId="113E62F0" w14:textId="22263A4A" w:rsidR="003B46C3" w:rsidRDefault="003B46C3" w:rsidP="003B46C3">
      <w:pPr>
        <w:rPr>
          <w:rFonts w:eastAsiaTheme="majorEastAsia" w:cstheme="majorBidi"/>
          <w:color w:val="243F60" w:themeColor="accent1" w:themeShade="7F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B8BFD7E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757ADD" w14:textId="6057D47A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125" Lisätiedot vertikaalisen karsastuksen määrästä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5EF73EE2" w14:textId="2FA0DB61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E3452B2" w14:textId="77777777" w:rsidR="003B46C3" w:rsidRDefault="003B46C3" w:rsidP="003B46C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48555466" w14:textId="0B77D8CE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</w:t>
      </w:r>
      <w:r w:rsidR="00CD3B2B">
        <w:t>Lisätiedot v</w:t>
      </w:r>
      <w:r w:rsidR="003B46C3">
        <w:t>ertikaalisen karsastuksen määrä</w:t>
      </w:r>
      <w:r w:rsidR="00CD3B2B">
        <w:t>stä</w:t>
      </w:r>
      <w:r w:rsidR="003B46C3" w:rsidRPr="00AE0334">
        <w:t xml:space="preserve"> </w:t>
      </w:r>
      <w:r w:rsidR="003B46C3">
        <w:t>(</w:t>
      </w:r>
      <w:r w:rsidR="00CD3B2B">
        <w:t>125</w:t>
      </w:r>
      <w:r w:rsidR="003B46C3">
        <w:t xml:space="preserve">), </w:t>
      </w:r>
      <w:r w:rsidR="003B46C3" w:rsidRPr="0003454B">
        <w:t>arvo</w:t>
      </w:r>
      <w:r w:rsidR="003B46C3">
        <w:t xml:space="preserve"> annetaan </w:t>
      </w:r>
      <w:r w:rsidR="00CD3B2B">
        <w:t>ST</w:t>
      </w:r>
      <w:r w:rsidR="003B46C3">
        <w:t>-tietotyy</w:t>
      </w:r>
      <w:r w:rsidR="003B46C3" w:rsidRPr="0003454B">
        <w:t>pillä</w:t>
      </w:r>
    </w:p>
    <w:p w14:paraId="0FE72CC4" w14:textId="448D337D" w:rsidR="003B46C3" w:rsidRPr="003B46C3" w:rsidRDefault="009A2683" w:rsidP="009A2683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bookmarkStart w:id="930" w:name="_Vertikaalinen_karsastuksen_suunta_1"/>
    <w:bookmarkEnd w:id="930"/>
    <w:p w14:paraId="6D6C84E2" w14:textId="64CF89F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 xml:space="preserve">Vertikaalinen karsastuksen suunta </w:t>
      </w:r>
      <w:r w:rsidR="00CD3B2B">
        <w:rPr>
          <w:rStyle w:val="Hyperlinkki"/>
        </w:rPr>
        <w:t>ja</w:t>
      </w:r>
      <w:r w:rsidRPr="00886145">
        <w:rPr>
          <w:rStyle w:val="Hyperlinkki"/>
        </w:rPr>
        <w:t xml:space="preserve"> laji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E51ACD" w14:paraId="6756D12D" w14:textId="77777777" w:rsidTr="00E025A5">
        <w:tc>
          <w:tcPr>
            <w:tcW w:w="9236" w:type="dxa"/>
          </w:tcPr>
          <w:p w14:paraId="47AD8868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681C2F8" w14:textId="1FFE1489" w:rsidR="003B46C3" w:rsidRPr="003B46C3" w:rsidRDefault="003B46C3" w:rsidP="003B46C3">
      <w:pPr>
        <w:rPr>
          <w:lang w:val="en-US"/>
        </w:rPr>
      </w:pPr>
    </w:p>
    <w:p w14:paraId="1A077D5B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6EB7915" w14:textId="3EE76D8C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131" Vertikaalisen karsastuksen suunta ja laji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6290D598" w14:textId="16357E0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695F268C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256AC25" w14:textId="48E350BA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suunta ja laji</w:t>
      </w:r>
      <w:r w:rsidR="00CD3B2B" w:rsidRPr="00AE0334">
        <w:t xml:space="preserve"> </w:t>
      </w:r>
      <w:r w:rsidR="00CD3B2B">
        <w:t xml:space="preserve">(131),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6824B7BE" w14:textId="75A76E10" w:rsidR="003B46C3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bookmarkStart w:id="931" w:name="_Vertikaalisen_karsastuksen_mittausm_1"/>
    <w:bookmarkEnd w:id="931"/>
    <w:p w14:paraId="28ADB920" w14:textId="4A93CEB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Vertikaalisen karsastuksen mittausmenetelmä ja tarkenne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E51ACD" w14:paraId="6F31F04F" w14:textId="77777777" w:rsidTr="00E025A5">
        <w:tc>
          <w:tcPr>
            <w:tcW w:w="9236" w:type="dxa"/>
          </w:tcPr>
          <w:p w14:paraId="69DD7081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00D4278E" w14:textId="77777777" w:rsidR="003B46C3" w:rsidRPr="003B46C3" w:rsidRDefault="003B46C3" w:rsidP="003B46C3">
      <w:pPr>
        <w:rPr>
          <w:lang w:val="en-US"/>
        </w:rPr>
      </w:pPr>
    </w:p>
    <w:p w14:paraId="20575EE0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4F0521" w14:textId="0D53C67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132" Vertikaalisen karsastuksen mittausmenetelmä ja tarkenne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0C84B449" w14:textId="05C45004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5A04FA35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BFFAB1C" w14:textId="405B15C8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mittausmenetelmä ja tarkenne (132),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2F2C35D0" w14:textId="2204CD5C" w:rsidR="005426CB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p w14:paraId="4F982A27" w14:textId="0D93B724" w:rsidR="005426CB" w:rsidRDefault="00E51ACD" w:rsidP="005426CB">
      <w:pPr>
        <w:pStyle w:val="Otsikko6"/>
      </w:pPr>
      <w:hyperlink w:anchor="_Vertikaalinen_lihastasapaino_" w:history="1">
        <w:bookmarkStart w:id="932" w:name="_Toc525565054"/>
        <w:r w:rsidR="005426CB" w:rsidRPr="00886145">
          <w:rPr>
            <w:rStyle w:val="Hyperlinkki"/>
          </w:rPr>
          <w:t>Silmän vertikaalisen kääntökyvyn määrä</w:t>
        </w:r>
      </w:hyperlink>
      <w:r w:rsidR="00CD3B2B">
        <w:t xml:space="preserve"> -observation</w:t>
      </w:r>
      <w:bookmarkEnd w:id="9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426CB" w:rsidRPr="00E51ACD" w14:paraId="03A8E395" w14:textId="77777777" w:rsidTr="005426CB">
        <w:tc>
          <w:tcPr>
            <w:tcW w:w="9236" w:type="dxa"/>
          </w:tcPr>
          <w:p w14:paraId="153A9668" w14:textId="20D48B60" w:rsidR="005426CB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/structuredBody/component/section/component/section/component/section/entry/organizer/component/observation/entryRelationship/organizer/component/observation</w:t>
            </w:r>
          </w:p>
        </w:tc>
      </w:tr>
    </w:tbl>
    <w:p w14:paraId="59302C3C" w14:textId="44EE9DDF" w:rsidR="005426CB" w:rsidRDefault="005426CB" w:rsidP="00886145">
      <w:pPr>
        <w:rPr>
          <w:lang w:val="en-US"/>
        </w:rPr>
      </w:pPr>
    </w:p>
    <w:p w14:paraId="4FD58675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490EDA" w14:textId="3710EA4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143" Silmän vertikaalisen kääntökvyn määrä 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58CB9E8E" w14:textId="4E64F65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168E93DE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76CB5CCC" w14:textId="6FCEE2BE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Silmän vertikaalisen kääntökvyn määrä (143),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1E6BE081" w14:textId="58DAAB3E" w:rsidR="00886145" w:rsidRDefault="009A2683" w:rsidP="009A2683">
      <w:pPr>
        <w:pStyle w:val="Snt1"/>
      </w:pPr>
      <w:r>
        <w:lastRenderedPageBreak/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vertiaaliselle kääntökyvylle (143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  <w:bookmarkStart w:id="933" w:name="_Vertikaalisen_karsastuksen_määrä"/>
      <w:bookmarkStart w:id="934" w:name="_Lisätiedot_vertikaalisen_karsastuks"/>
      <w:bookmarkStart w:id="935" w:name="_Vertikaalinen_karsastuksen_suunta"/>
      <w:bookmarkEnd w:id="933"/>
      <w:bookmarkEnd w:id="934"/>
      <w:bookmarkEnd w:id="935"/>
    </w:p>
    <w:bookmarkStart w:id="936" w:name="_Vertikaalisen_karsastuksen_mittausm"/>
    <w:bookmarkStart w:id="937" w:name="_Muu_yhteisnäön_testi"/>
    <w:bookmarkEnd w:id="936"/>
    <w:bookmarkEnd w:id="937"/>
    <w:p w14:paraId="41BD047E" w14:textId="45469832" w:rsidR="00886145" w:rsidRDefault="00E025A5" w:rsidP="00E025A5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938" w:name="_Toc525565055"/>
      <w:r w:rsidRPr="00E025A5">
        <w:rPr>
          <w:rStyle w:val="Hyperlinkki"/>
        </w:rPr>
        <w:t>Muu yhteisnäön testi</w:t>
      </w:r>
      <w:r>
        <w:fldChar w:fldCharType="end"/>
      </w:r>
      <w:r>
        <w:t xml:space="preserve"> -observation</w:t>
      </w:r>
      <w:bookmarkEnd w:id="9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E51ACD" w14:paraId="5CE7D649" w14:textId="77777777" w:rsidTr="00E025A5">
        <w:tc>
          <w:tcPr>
            <w:tcW w:w="9236" w:type="dxa"/>
          </w:tcPr>
          <w:p w14:paraId="5346C45C" w14:textId="5678E5EF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04998FF" w14:textId="7F569291" w:rsidR="00E025A5" w:rsidRPr="00E025A5" w:rsidRDefault="00E025A5" w:rsidP="00E025A5">
      <w:pPr>
        <w:rPr>
          <w:lang w:val="en-US"/>
        </w:rPr>
      </w:pPr>
    </w:p>
    <w:p w14:paraId="63709FE8" w14:textId="77777777" w:rsidR="00E025A5" w:rsidRDefault="00E025A5" w:rsidP="00E025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092F47" w14:textId="6B8B3214" w:rsidR="00E025A5" w:rsidRPr="00AE0334" w:rsidRDefault="009A2683" w:rsidP="00E025A5">
      <w:pPr>
        <w:pStyle w:val="Snt1"/>
      </w:pPr>
      <w:r>
        <w:t>2</w:t>
      </w:r>
      <w:r w:rsidR="00E025A5" w:rsidRPr="0003454B">
        <w:t xml:space="preserve">. PAKOLLINEN yksi [1..1] </w:t>
      </w:r>
      <w:r w:rsidR="00E025A5" w:rsidRPr="00AE0334">
        <w:t>code/@code="</w:t>
      </w:r>
      <w:r w:rsidR="00E025A5">
        <w:t>150" Muu yhteisnäön testi (codeSystem</w:t>
      </w:r>
      <w:r w:rsidR="00E025A5" w:rsidRPr="00AE0334">
        <w:t xml:space="preserve">: </w:t>
      </w:r>
      <w:r w:rsidR="002C31C9">
        <w:t xml:space="preserve">1.2.246.537.6.893 </w:t>
      </w:r>
      <w:r w:rsidR="00E025A5">
        <w:t>Optometria/Tietosisältö – Yhteisnäkö ja akkommodaatio)</w:t>
      </w:r>
    </w:p>
    <w:p w14:paraId="6667956D" w14:textId="397C11B0" w:rsidR="00E025A5" w:rsidRDefault="009A2683" w:rsidP="00E025A5">
      <w:pPr>
        <w:pStyle w:val="Snt1"/>
      </w:pPr>
      <w:r>
        <w:t>3</w:t>
      </w:r>
      <w:r w:rsidR="00E025A5">
        <w:t>. PAKOLLINEN yksi [1..1] text</w:t>
      </w:r>
    </w:p>
    <w:p w14:paraId="2EDC603F" w14:textId="77777777" w:rsidR="00E025A5" w:rsidRDefault="00E025A5" w:rsidP="00E025A5">
      <w:pPr>
        <w:pStyle w:val="Snt2"/>
      </w:pPr>
      <w:r>
        <w:t>a. PAKOLLINEN yksi [1..1] reference/@value, viitattavan näyttömuoto-osion xml-ID annetaan II-tietotyypillä</w:t>
      </w:r>
    </w:p>
    <w:p w14:paraId="79E62011" w14:textId="481E7472" w:rsidR="00E025A5" w:rsidRPr="00E025A5" w:rsidRDefault="009A2683" w:rsidP="009A2683">
      <w:pPr>
        <w:pStyle w:val="Snt1"/>
      </w:pPr>
      <w:r>
        <w:t>4</w:t>
      </w:r>
      <w:r w:rsidR="00E025A5" w:rsidRPr="0003454B">
        <w:t>. PAKOLLINEN yksi [1..1] value</w:t>
      </w:r>
      <w:r w:rsidR="00E025A5">
        <w:t xml:space="preserve"> Muu yhteisnäön testi (</w:t>
      </w:r>
      <w:r w:rsidR="00352788">
        <w:t>150</w:t>
      </w:r>
      <w:r w:rsidR="00E025A5">
        <w:t xml:space="preserve">), </w:t>
      </w:r>
      <w:r w:rsidR="00E025A5" w:rsidRPr="0003454B">
        <w:t>arvo</w:t>
      </w:r>
      <w:r w:rsidR="00E025A5">
        <w:t xml:space="preserve"> annetaan ST-tietotyy</w:t>
      </w:r>
      <w:r w:rsidR="00E025A5" w:rsidRPr="0003454B">
        <w:t>pillä</w:t>
      </w:r>
    </w:p>
    <w:bookmarkStart w:id="939" w:name="_Stereonäkö_-observation"/>
    <w:bookmarkEnd w:id="939"/>
    <w:p w14:paraId="76DAC148" w14:textId="5349924B" w:rsidR="00E025A5" w:rsidRP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40" w:name="_Toc525565056"/>
      <w:r w:rsidRPr="00E025A5">
        <w:rPr>
          <w:rStyle w:val="Hyperlinkki"/>
        </w:rPr>
        <w:t>Stereonäkö</w:t>
      </w:r>
      <w:r>
        <w:fldChar w:fldCharType="end"/>
      </w:r>
      <w:r>
        <w:t xml:space="preserve"> -observation</w:t>
      </w:r>
      <w:bookmarkEnd w:id="9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E51ACD" w14:paraId="0CE72DD5" w14:textId="77777777" w:rsidTr="00E025A5">
        <w:tc>
          <w:tcPr>
            <w:tcW w:w="9236" w:type="dxa"/>
          </w:tcPr>
          <w:p w14:paraId="6E6AA920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bookmarkStart w:id="941" w:name="_Silmän_vertikaalinen_kääntökyky"/>
            <w:bookmarkEnd w:id="941"/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5828383" w14:textId="10B97842" w:rsidR="00886145" w:rsidRPr="00E025A5" w:rsidRDefault="00886145" w:rsidP="00886145">
      <w:pPr>
        <w:rPr>
          <w:lang w:val="en-US"/>
        </w:rPr>
      </w:pPr>
    </w:p>
    <w:p w14:paraId="1E8627D3" w14:textId="77777777" w:rsidR="00352788" w:rsidRDefault="00352788" w:rsidP="00352788">
      <w:pPr>
        <w:pStyle w:val="Snt1"/>
      </w:pPr>
      <w:bookmarkStart w:id="942" w:name="_Silmän_vertikaalisen_kääntökyvyn"/>
      <w:bookmarkEnd w:id="942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F82FD2" w14:textId="51337B65" w:rsidR="00352788" w:rsidRPr="00AE0334" w:rsidRDefault="009A268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220" Stereonäkö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6B4F6666" w14:textId="22581D52" w:rsidR="00352788" w:rsidRDefault="009A2683" w:rsidP="00352788">
      <w:pPr>
        <w:pStyle w:val="Snt1"/>
      </w:pPr>
      <w:r>
        <w:t>3</w:t>
      </w:r>
      <w:r w:rsidR="00352788">
        <w:t>. PAKOLLINEN yksi [1..1] text</w:t>
      </w:r>
    </w:p>
    <w:p w14:paraId="60185276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5B3EF6BB" w14:textId="05A9143B" w:rsidR="00E025A5" w:rsidRPr="00352788" w:rsidRDefault="009A268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Stereonäkö (220), </w:t>
      </w:r>
      <w:r w:rsidR="00352788" w:rsidRPr="0003454B">
        <w:t>arvo</w:t>
      </w:r>
      <w:r w:rsidR="00352788">
        <w:t xml:space="preserve"> annetaan PQ-tietotyy</w:t>
      </w:r>
      <w:r w:rsidR="00352788" w:rsidRPr="0003454B">
        <w:t>pillä</w:t>
      </w:r>
      <w:r w:rsidR="00D87712">
        <w:t xml:space="preserve">, yksikkö </w:t>
      </w:r>
      <w:r w:rsidR="00D87712" w:rsidRPr="00D87712">
        <w:t>{kulmasekuntia}</w:t>
      </w:r>
      <w:r w:rsidR="00D87712">
        <w:t xml:space="preserve"> (kulmasekuntia)</w:t>
      </w:r>
    </w:p>
    <w:bookmarkStart w:id="943" w:name="_Lisätieto_stereonäöstä_-observation"/>
    <w:bookmarkEnd w:id="943"/>
    <w:p w14:paraId="65BB1083" w14:textId="16CC6094" w:rsid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44" w:name="_Toc525565057"/>
      <w:r w:rsidRPr="00E025A5">
        <w:rPr>
          <w:rStyle w:val="Hyperlinkki"/>
        </w:rPr>
        <w:t>Lisätieto stereonäöstä</w:t>
      </w:r>
      <w:r>
        <w:fldChar w:fldCharType="end"/>
      </w:r>
      <w:r>
        <w:t xml:space="preserve"> -observation</w:t>
      </w:r>
      <w:bookmarkEnd w:id="9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E51ACD" w14:paraId="1CBA6B2C" w14:textId="77777777" w:rsidTr="00E025A5">
        <w:tc>
          <w:tcPr>
            <w:tcW w:w="9236" w:type="dxa"/>
          </w:tcPr>
          <w:p w14:paraId="61412F24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3F014E4A" w14:textId="70237A82" w:rsidR="00E025A5" w:rsidRDefault="00E025A5" w:rsidP="00E025A5">
      <w:pPr>
        <w:rPr>
          <w:lang w:val="en-US"/>
        </w:rPr>
      </w:pPr>
    </w:p>
    <w:p w14:paraId="0FEDF059" w14:textId="77777777" w:rsidR="00352788" w:rsidRDefault="00352788" w:rsidP="0035278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2912A8" w14:textId="222546A5" w:rsidR="00352788" w:rsidRPr="00AE0334" w:rsidRDefault="00C4345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221" Lisätieto stereonäöstä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35BD6C15" w14:textId="2AE64064" w:rsidR="00352788" w:rsidRDefault="00C43453" w:rsidP="00352788">
      <w:pPr>
        <w:pStyle w:val="Snt1"/>
      </w:pPr>
      <w:r>
        <w:t>3</w:t>
      </w:r>
      <w:r w:rsidR="00352788">
        <w:t>. PAKOLLINEN yksi [1..1] text</w:t>
      </w:r>
    </w:p>
    <w:p w14:paraId="3EE82C2F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7673D781" w14:textId="23B69748" w:rsidR="00C05EBE" w:rsidRPr="00352788" w:rsidRDefault="00C4345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Lisätieto stereonäöstä (221), </w:t>
      </w:r>
      <w:r w:rsidR="00352788" w:rsidRPr="0003454B">
        <w:t>arvo</w:t>
      </w:r>
      <w:r w:rsidR="00352788">
        <w:t xml:space="preserve"> annetaan ST-tietotyy</w:t>
      </w:r>
      <w:r w:rsidR="00352788" w:rsidRPr="0003454B">
        <w:t>pillä</w:t>
      </w:r>
    </w:p>
    <w:bookmarkStart w:id="945" w:name="_Silmän_mukautumiskyky_-organizer"/>
    <w:bookmarkEnd w:id="945"/>
    <w:p w14:paraId="02E892DD" w14:textId="093D8FC9" w:rsidR="00C05EBE" w:rsidRDefault="00C05EBE" w:rsidP="00C05EBE">
      <w:pPr>
        <w:pStyle w:val="Otsikko3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\l "_Yhteisnäkö__–" </w:instrText>
      </w:r>
      <w:r>
        <w:fldChar w:fldCharType="separate"/>
      </w:r>
      <w:bookmarkStart w:id="946" w:name="_Toc525565058"/>
      <w:r>
        <w:rPr>
          <w:rStyle w:val="Hyperlinkki"/>
        </w:rPr>
        <w:t>Silmän</w:t>
      </w:r>
      <w:r>
        <w:rPr>
          <w:rStyle w:val="Hyperlinkki"/>
        </w:rPr>
        <w:fldChar w:fldCharType="end"/>
      </w:r>
      <w:r>
        <w:rPr>
          <w:rStyle w:val="Hyperlinkki"/>
        </w:rPr>
        <w:t xml:space="preserve"> mukautumiskyky </w:t>
      </w:r>
      <w:r w:rsidRPr="00C05EBE">
        <w:rPr>
          <w:rStyle w:val="Hyperlinkki"/>
          <w:color w:val="000000" w:themeColor="text1"/>
          <w:u w:val="none"/>
        </w:rPr>
        <w:t>-organizer</w:t>
      </w:r>
      <w:bookmarkEnd w:id="9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2788" w:rsidRPr="00E51ACD" w14:paraId="4088C96B" w14:textId="77777777" w:rsidTr="00985D96">
        <w:tc>
          <w:tcPr>
            <w:tcW w:w="9236" w:type="dxa"/>
          </w:tcPr>
          <w:p w14:paraId="1BC71BF8" w14:textId="334C87B6" w:rsidR="00352788" w:rsidRPr="005426CB" w:rsidRDefault="00352788" w:rsidP="00985D96">
            <w:pPr>
              <w:rPr>
                <w:sz w:val="18"/>
                <w:lang w:val="en-US"/>
              </w:rPr>
            </w:pPr>
            <w:r w:rsidRPr="00352788">
              <w:rPr>
                <w:sz w:val="18"/>
                <w:lang w:val="en-US"/>
              </w:rPr>
              <w:t>/structuredBody/component/section/component/section/component/section/entry/organizer</w:t>
            </w:r>
          </w:p>
        </w:tc>
      </w:tr>
    </w:tbl>
    <w:p w14:paraId="0876717D" w14:textId="31E79D94" w:rsidR="00352788" w:rsidRPr="00352788" w:rsidRDefault="00352788" w:rsidP="00352788">
      <w:pPr>
        <w:rPr>
          <w:lang w:val="en-US"/>
        </w:rPr>
      </w:pPr>
    </w:p>
    <w:p w14:paraId="3D9FC9B6" w14:textId="77777777" w:rsidR="00161B6B" w:rsidRPr="0003454B" w:rsidRDefault="00161B6B" w:rsidP="00161B6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60A25C8" w14:textId="77777777" w:rsidR="00161B6B" w:rsidRDefault="00161B6B" w:rsidP="00161B6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E583B41" w14:textId="143A0505" w:rsidR="00161B6B" w:rsidRDefault="00161B6B" w:rsidP="00161B6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971115">
        <w:t>300</w:t>
      </w:r>
      <w:r w:rsidRPr="0082643A">
        <w:t xml:space="preserve">" </w:t>
      </w:r>
      <w:r w:rsidR="00971115">
        <w:t>Silmän mukautumiskyky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>1.2.246.537.6.893 O</w:t>
      </w:r>
      <w:r>
        <w:t xml:space="preserve">ptometria/Tietosisältö – </w:t>
      </w:r>
      <w:r w:rsidR="00971115">
        <w:t>Yhteisnäkö ja akkommodaatio</w:t>
      </w:r>
      <w:r>
        <w:t>)</w:t>
      </w:r>
    </w:p>
    <w:p w14:paraId="59E5FF08" w14:textId="342928EC" w:rsidR="00161B6B" w:rsidRDefault="00161B6B" w:rsidP="00161B6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775CE9D" w14:textId="2FD2CAF8" w:rsidR="00161B6B" w:rsidRDefault="00971115" w:rsidP="00161B6B">
      <w:pPr>
        <w:pStyle w:val="Snt1"/>
      </w:pPr>
      <w:r>
        <w:t xml:space="preserve">5. </w:t>
      </w:r>
      <w:r w:rsidR="00C43453">
        <w:t>VAPAAEHTOINEN nolla tai yksi [0..1] component</w:t>
      </w:r>
    </w:p>
    <w:p w14:paraId="2D844EC7" w14:textId="168C33A5" w:rsidR="00161B6B" w:rsidRDefault="00161B6B" w:rsidP="00161B6B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</w:t>
        </w:r>
        <w:r w:rsidR="00971115">
          <w:rPr>
            <w:rStyle w:val="Hyperlinkki"/>
          </w:rPr>
          <w:t>ilmän</w:t>
        </w:r>
      </w:hyperlink>
      <w:r w:rsidR="00971115">
        <w:rPr>
          <w:rStyle w:val="Hyperlinkki"/>
        </w:rPr>
        <w:t xml:space="preserve"> mukautumiskyky</w:t>
      </w:r>
      <w:r>
        <w:t xml:space="preserve"> (</w:t>
      </w:r>
      <w:r w:rsidR="00971115">
        <w:t>301</w:t>
      </w:r>
      <w:r>
        <w:t xml:space="preserve">) </w:t>
      </w:r>
      <w:r w:rsidR="00971115">
        <w:t>observation</w:t>
      </w:r>
    </w:p>
    <w:p w14:paraId="67D6417D" w14:textId="619C13C9" w:rsidR="00971115" w:rsidRDefault="00971115" w:rsidP="00971115">
      <w:pPr>
        <w:pStyle w:val="Snt1"/>
      </w:pPr>
      <w:r>
        <w:t xml:space="preserve">6.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219B4821" w14:textId="1F503693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määrä_-observation" w:history="1">
        <w:r w:rsidRPr="00352788">
          <w:rPr>
            <w:rStyle w:val="Hyperlinkki"/>
          </w:rPr>
          <w:t>Mukautumiskyvyn määrä</w:t>
        </w:r>
      </w:hyperlink>
      <w:r>
        <w:t xml:space="preserve"> (304) observation</w:t>
      </w:r>
    </w:p>
    <w:p w14:paraId="3A03D3CF" w14:textId="6795D0C9" w:rsidR="00971115" w:rsidRDefault="00971115" w:rsidP="00971115">
      <w:pPr>
        <w:pStyle w:val="Snt1"/>
      </w:pPr>
      <w:r>
        <w:lastRenderedPageBreak/>
        <w:t xml:space="preserve">7.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47DA9695" w14:textId="77F69465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jousto_-observation" w:history="1">
        <w:r w:rsidRPr="00352788">
          <w:rPr>
            <w:rStyle w:val="Hyperlinkki"/>
          </w:rPr>
          <w:t>Mukautumiskyvyn jousto</w:t>
        </w:r>
      </w:hyperlink>
      <w:r>
        <w:t xml:space="preserve"> (312) observation</w:t>
      </w:r>
    </w:p>
    <w:p w14:paraId="19E1FC51" w14:textId="7EEBD67D" w:rsidR="00971115" w:rsidRDefault="00971115" w:rsidP="00971115">
      <w:pPr>
        <w:pStyle w:val="Snt1"/>
      </w:pPr>
      <w:r>
        <w:t xml:space="preserve">8.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7A18FCC3" w14:textId="43635E0F" w:rsidR="00352788" w:rsidRDefault="00971115" w:rsidP="00FD4DD2">
      <w:pPr>
        <w:pStyle w:val="Snt2"/>
      </w:pPr>
      <w:r>
        <w:t xml:space="preserve">a. PAKOLLINEN yksi [1..1] </w:t>
      </w:r>
      <w:hyperlink w:anchor="_Dynaaminen_skiaskopia_-observation" w:history="1">
        <w:r w:rsidRPr="00352788">
          <w:rPr>
            <w:rStyle w:val="Hyperlinkki"/>
          </w:rPr>
          <w:t>Dynaaminen skiaskopia</w:t>
        </w:r>
      </w:hyperlink>
      <w:r w:rsidR="003543FA">
        <w:t xml:space="preserve"> (317) observation</w:t>
      </w:r>
    </w:p>
    <w:p w14:paraId="561C414F" w14:textId="4D65E629" w:rsidR="00EC122B" w:rsidRDefault="00EC122B" w:rsidP="000A7123">
      <w:pPr>
        <w:pStyle w:val="Snt1"/>
      </w:pPr>
    </w:p>
    <w:p w14:paraId="593B876A" w14:textId="239D1D31" w:rsidR="000A7123" w:rsidRPr="000A7123" w:rsidRDefault="000A7123" w:rsidP="000A7123">
      <w:pPr>
        <w:pStyle w:val="Snt1"/>
      </w:pPr>
      <w:r w:rsidRPr="000A7123">
        <w:rPr>
          <w:b/>
        </w:rPr>
        <w:t xml:space="preserve">Toteutusohje: </w:t>
      </w:r>
      <w:r w:rsidRPr="000A7123">
        <w:t>Silmän</w:t>
      </w:r>
      <w:r>
        <w:t xml:space="preserve"> mukautumiskyvyn mittaustuloksien rakenteita toistetaan silmäkohtaisesti (OD/OS/OA)</w:t>
      </w:r>
    </w:p>
    <w:p w14:paraId="0E355497" w14:textId="77777777" w:rsidR="000A7123" w:rsidRDefault="000A7123" w:rsidP="000A7123">
      <w:pPr>
        <w:pStyle w:val="Snt1"/>
      </w:pPr>
    </w:p>
    <w:p w14:paraId="2E269599" w14:textId="11A07428" w:rsidR="00C43453" w:rsidRDefault="00C43453" w:rsidP="00C43453">
      <w:pPr>
        <w:pStyle w:val="Snt1"/>
      </w:pPr>
      <w:r>
        <w:t>9. VAPAAEHTOINEN nolla tai yksi [0..1] component</w:t>
      </w:r>
    </w:p>
    <w:p w14:paraId="25541296" w14:textId="337B48FF" w:rsidR="00C43453" w:rsidRDefault="00C43453" w:rsidP="00C43453">
      <w:pPr>
        <w:pStyle w:val="Snt2"/>
      </w:pPr>
      <w:r>
        <w:t xml:space="preserve">a. PAKOLLINEN yksi [1..1] </w:t>
      </w:r>
      <w:hyperlink w:anchor="_Silmän_mukautumiskyvyn_toimintaa" w:history="1">
        <w:r w:rsidRPr="00C43453">
          <w:rPr>
            <w:rStyle w:val="Hyperlinkki"/>
          </w:rPr>
          <w:t>Silmän mukautumiskyvyn toimintaa mittaavan muun testin tulos</w:t>
        </w:r>
      </w:hyperlink>
      <w:r>
        <w:t xml:space="preserve"> (320) observation</w:t>
      </w:r>
    </w:p>
    <w:p w14:paraId="2929A4B5" w14:textId="0560F739" w:rsidR="00352788" w:rsidRDefault="00E51ACD" w:rsidP="00352788">
      <w:pPr>
        <w:pStyle w:val="Otsikko4"/>
      </w:pPr>
      <w:hyperlink w:anchor="_Silmä_keratometriarvolle_-organizer" w:history="1">
        <w:r w:rsidR="00352788" w:rsidRPr="00D50CC9">
          <w:rPr>
            <w:rStyle w:val="Hyperlinkki"/>
          </w:rPr>
          <w:t xml:space="preserve"> </w:t>
        </w:r>
        <w:bookmarkStart w:id="947" w:name="_Toc525565059"/>
        <w:r w:rsidR="00352788" w:rsidRPr="00D50CC9">
          <w:rPr>
            <w:rStyle w:val="Hyperlinkki"/>
          </w:rPr>
          <w:t>S</w:t>
        </w:r>
        <w:r w:rsidR="00352788">
          <w:rPr>
            <w:rStyle w:val="Hyperlinkki"/>
          </w:rPr>
          <w:t>ilmän</w:t>
        </w:r>
      </w:hyperlink>
      <w:r w:rsidR="00352788">
        <w:rPr>
          <w:rStyle w:val="Hyperlinkki"/>
        </w:rPr>
        <w:t xml:space="preserve"> mukautumiskyky</w:t>
      </w:r>
      <w:r w:rsidR="00352788">
        <w:t xml:space="preserve"> -observation</w:t>
      </w:r>
      <w:bookmarkEnd w:id="947"/>
      <w:r w:rsidR="003527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E51ACD" w14:paraId="2508B68D" w14:textId="77777777" w:rsidTr="00985D96">
        <w:tc>
          <w:tcPr>
            <w:tcW w:w="9236" w:type="dxa"/>
          </w:tcPr>
          <w:p w14:paraId="672F84DB" w14:textId="6764EB4F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3F8EBEB" w14:textId="334AD337" w:rsidR="00352788" w:rsidRDefault="00352788" w:rsidP="00352788">
      <w:pPr>
        <w:rPr>
          <w:lang w:val="en-US"/>
        </w:rPr>
      </w:pPr>
    </w:p>
    <w:p w14:paraId="32BF9178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B932E74" w14:textId="1900D482" w:rsidR="003543FA" w:rsidRPr="00AE0334" w:rsidRDefault="00233AE8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301" Silmän mukautumiskyky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586A168B" w14:textId="49D0B3B0" w:rsidR="003543FA" w:rsidRDefault="00233AE8" w:rsidP="003543FA">
      <w:pPr>
        <w:pStyle w:val="Snt1"/>
      </w:pPr>
      <w:r>
        <w:t>3</w:t>
      </w:r>
      <w:r w:rsidR="003543FA">
        <w:t>. PAKOLLINEN yksi [1..1] text</w:t>
      </w:r>
    </w:p>
    <w:p w14:paraId="78EFBCD1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45C0B121" w14:textId="5DB4B080" w:rsidR="00352788" w:rsidRPr="003543FA" w:rsidRDefault="00233AE8" w:rsidP="00CA78B2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Silmän mukautumiskyky (301), </w:t>
      </w:r>
      <w:r w:rsidR="003543FA" w:rsidRPr="0003454B">
        <w:t>arvo</w:t>
      </w:r>
      <w:r w:rsidR="003543FA">
        <w:t xml:space="preserve"> annetaan ST-tietotyy</w:t>
      </w:r>
      <w:r w:rsidR="003543FA" w:rsidRPr="0003454B">
        <w:t>pillä</w:t>
      </w:r>
    </w:p>
    <w:bookmarkStart w:id="948" w:name="_Mukautumiskyvyn_määrä_-observation"/>
    <w:bookmarkEnd w:id="948"/>
    <w:p w14:paraId="6F699CB3" w14:textId="460A8A50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9" w:name="_Toc525565060"/>
      <w:r w:rsidRPr="00352788">
        <w:rPr>
          <w:rStyle w:val="Hyperlinkki"/>
        </w:rPr>
        <w:t>Mukautumiskyvyn määrä</w:t>
      </w:r>
      <w:r>
        <w:fldChar w:fldCharType="end"/>
      </w:r>
      <w:r>
        <w:t xml:space="preserve"> -observation</w:t>
      </w:r>
      <w:bookmarkEnd w:id="9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E51ACD" w14:paraId="1EF9B480" w14:textId="77777777" w:rsidTr="00985D96">
        <w:tc>
          <w:tcPr>
            <w:tcW w:w="9236" w:type="dxa"/>
          </w:tcPr>
          <w:p w14:paraId="5D339576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D6902A5" w14:textId="25D43867" w:rsidR="00352788" w:rsidRPr="003543FA" w:rsidRDefault="00352788" w:rsidP="00352788">
      <w:pPr>
        <w:rPr>
          <w:lang w:val="en-US"/>
        </w:rPr>
      </w:pPr>
    </w:p>
    <w:p w14:paraId="048CA9DC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87CD5" w14:textId="2B2F6304" w:rsidR="003543FA" w:rsidRPr="00AE0334" w:rsidRDefault="00C43453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304" Mukautumiskyvyn määrä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3A99D245" w14:textId="04478636" w:rsidR="003543FA" w:rsidRDefault="00C43453" w:rsidP="003543FA">
      <w:pPr>
        <w:pStyle w:val="Snt1"/>
      </w:pPr>
      <w:r>
        <w:t>3</w:t>
      </w:r>
      <w:r w:rsidR="003543FA">
        <w:t>. PAKOLLINEN yksi [1..1] text</w:t>
      </w:r>
    </w:p>
    <w:p w14:paraId="3A246135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20B1F450" w14:textId="7A6D02E9" w:rsidR="003543FA" w:rsidRDefault="00C43453" w:rsidP="003543FA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Mukautumiskyvyn määrä (304), </w:t>
      </w:r>
      <w:r w:rsidR="003543FA" w:rsidRPr="0003454B">
        <w:t>arvo</w:t>
      </w:r>
      <w:r w:rsidR="003543FA">
        <w:t xml:space="preserve"> annetaan PQ-tietotyy</w:t>
      </w:r>
      <w:r w:rsidR="003543FA" w:rsidRPr="0003454B">
        <w:t>pillä</w:t>
      </w:r>
      <w:r w:rsidR="00575A18">
        <w:t>, yksikkö [diop] (diopteri)</w:t>
      </w:r>
    </w:p>
    <w:p w14:paraId="3003482A" w14:textId="330ADFB2" w:rsidR="003543FA" w:rsidRDefault="00C43453" w:rsidP="003543FA">
      <w:pPr>
        <w:pStyle w:val="Snt1"/>
      </w:pPr>
      <w:r>
        <w:t>5</w:t>
      </w:r>
      <w:r w:rsidR="003543FA" w:rsidRPr="00490494">
        <w:t xml:space="preserve">. </w:t>
      </w:r>
      <w:r w:rsidR="003543FA">
        <w:t xml:space="preserve">PAKOLLINEN </w:t>
      </w:r>
      <w:r w:rsidR="003543FA" w:rsidRPr="00490494">
        <w:t>yksi [</w:t>
      </w:r>
      <w:r w:rsidR="003543FA">
        <w:t>1</w:t>
      </w:r>
      <w:r w:rsidR="003543FA" w:rsidRPr="00490494">
        <w:t>..1] targetSiteCod</w:t>
      </w:r>
      <w:r w:rsidR="003543FA">
        <w:t>e Silmä mukautusmiskyvylle (303</w:t>
      </w:r>
      <w:r w:rsidR="003543FA" w:rsidRPr="00490494">
        <w:t xml:space="preserve">), arvo annetaan luokituksesta THL - Silmän löydöksen sijainti (codeSystem: </w:t>
      </w:r>
      <w:r w:rsidR="003543FA" w:rsidRPr="002877C4">
        <w:t>1.2.246.537.6.3033.2014</w:t>
      </w:r>
      <w:r w:rsidR="003543FA" w:rsidRPr="00490494">
        <w:t xml:space="preserve">) </w:t>
      </w:r>
    </w:p>
    <w:p w14:paraId="27334E7C" w14:textId="34B325F0" w:rsidR="003543FA" w:rsidRPr="009315BE" w:rsidRDefault="00C43453" w:rsidP="003543FA">
      <w:pPr>
        <w:pStyle w:val="Snt1"/>
      </w:pPr>
      <w:r>
        <w:t>6</w:t>
      </w:r>
      <w:r w:rsidR="003543FA">
        <w:t>. PAKOLLINEN</w:t>
      </w:r>
      <w:r w:rsidR="003543FA" w:rsidRPr="009315BE">
        <w:t xml:space="preserve"> yksi [</w:t>
      </w:r>
      <w:r w:rsidR="003543FA">
        <w:t>1</w:t>
      </w:r>
      <w:r w:rsidR="003543FA" w:rsidRPr="009315BE">
        <w:t>..1] entryRelationship</w:t>
      </w:r>
    </w:p>
    <w:p w14:paraId="7656AC9B" w14:textId="68F0179F" w:rsidR="003543FA" w:rsidRDefault="003543FA" w:rsidP="003543FA">
      <w:pPr>
        <w:pStyle w:val="Snt2"/>
      </w:pPr>
      <w:r w:rsidRPr="00125567">
        <w:t xml:space="preserve">a. </w:t>
      </w:r>
      <w:r>
        <w:t>PAKOLLINEN yksi [1..1] @typeCode=”</w:t>
      </w:r>
      <w:r w:rsidR="00985D96">
        <w:t>COMP</w:t>
      </w:r>
      <w:r>
        <w:t>”</w:t>
      </w:r>
    </w:p>
    <w:p w14:paraId="0A96031E" w14:textId="16350297" w:rsidR="00985D96" w:rsidRDefault="003543FA" w:rsidP="003543F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="00985D96" w:rsidRPr="00985D96">
          <w:rPr>
            <w:rStyle w:val="Hyperlinkki"/>
          </w:rPr>
          <w:t>Silmän mukautumiskyvyn määrän menetelmä</w:t>
        </w:r>
      </w:hyperlink>
      <w:r w:rsidR="00985D96">
        <w:t xml:space="preserve"> (302</w:t>
      </w:r>
      <w:r>
        <w:t>) observation</w:t>
      </w:r>
    </w:p>
    <w:bookmarkStart w:id="950" w:name="_Silmän_mukautumiskyvyn_määrän"/>
    <w:bookmarkEnd w:id="950"/>
    <w:p w14:paraId="2C32AB10" w14:textId="713995A2" w:rsidR="00985D96" w:rsidRDefault="00985D96" w:rsidP="00985D96">
      <w:pPr>
        <w:pStyle w:val="Otsikko5"/>
      </w:pPr>
      <w:r>
        <w:fldChar w:fldCharType="begin"/>
      </w:r>
      <w:r>
        <w:instrText xml:space="preserve"> HYPERLINK  \l "_Mukautumiskyvyn_määrä_-observation" </w:instrText>
      </w:r>
      <w:r>
        <w:fldChar w:fldCharType="separate"/>
      </w:r>
      <w:bookmarkStart w:id="951" w:name="_Toc525565061"/>
      <w:r w:rsidRPr="00985D96">
        <w:rPr>
          <w:rStyle w:val="Hyperlinkki"/>
        </w:rPr>
        <w:t>Silmän mukautumiskyvyn määrän menetelmä</w:t>
      </w:r>
      <w:r>
        <w:fldChar w:fldCharType="end"/>
      </w:r>
      <w:r>
        <w:t xml:space="preserve"> -observation</w:t>
      </w:r>
      <w:bookmarkEnd w:id="9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E51ACD" w14:paraId="1B168019" w14:textId="77777777" w:rsidTr="00985D96">
        <w:tc>
          <w:tcPr>
            <w:tcW w:w="9236" w:type="dxa"/>
          </w:tcPr>
          <w:p w14:paraId="016BAE9D" w14:textId="1ED2D41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05D671A4" w14:textId="77777777" w:rsidR="00985D96" w:rsidRPr="00985D96" w:rsidRDefault="00985D96" w:rsidP="003543FA">
      <w:pPr>
        <w:pStyle w:val="Snt1"/>
        <w:rPr>
          <w:lang w:val="en-US"/>
        </w:rPr>
      </w:pPr>
    </w:p>
    <w:p w14:paraId="234D0FC9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98DD5C" w14:textId="2BFD1797" w:rsidR="00985D96" w:rsidRPr="00AE0334" w:rsidRDefault="00DA4E0A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302" Silmän mukautumiskyvyn määrän menetelmä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D70E537" w14:textId="4B7071D4" w:rsidR="00985D96" w:rsidRDefault="00DA4E0A" w:rsidP="00985D96">
      <w:pPr>
        <w:pStyle w:val="Snt1"/>
      </w:pPr>
      <w:r>
        <w:t>3</w:t>
      </w:r>
      <w:r w:rsidR="00985D96">
        <w:t>. PAKOLLINEN yksi [1..1] text</w:t>
      </w:r>
    </w:p>
    <w:p w14:paraId="4F16642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13A01BD" w14:textId="6C3194ED" w:rsidR="003543FA" w:rsidRPr="003543FA" w:rsidRDefault="00DA4E0A" w:rsidP="00CA78B2">
      <w:pPr>
        <w:pStyle w:val="Snt1"/>
      </w:pPr>
      <w:r>
        <w:lastRenderedPageBreak/>
        <w:t>4</w:t>
      </w:r>
      <w:r w:rsidR="00985D96" w:rsidRPr="0003454B">
        <w:t>. PAKOLLINEN yksi [1..1] value</w:t>
      </w:r>
      <w:r w:rsidR="00985D96">
        <w:t xml:space="preserve"> Silmän mukautumiskyvyn määrän menetelmä (302), </w:t>
      </w:r>
      <w:r w:rsidR="00985D96" w:rsidRPr="0003454B">
        <w:t>arvo</w:t>
      </w:r>
      <w:r w:rsidR="00985D96">
        <w:t xml:space="preserve"> annetaan ST-tietotyy</w:t>
      </w:r>
      <w:r w:rsidR="00985D96" w:rsidRPr="0003454B">
        <w:t>pillä</w:t>
      </w:r>
    </w:p>
    <w:bookmarkStart w:id="952" w:name="_Mukautumiskyvyn_jousto_-observation"/>
    <w:bookmarkEnd w:id="952"/>
    <w:p w14:paraId="1C2D0469" w14:textId="0B630142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53" w:name="_Toc525565062"/>
      <w:r w:rsidRPr="00352788">
        <w:rPr>
          <w:rStyle w:val="Hyperlinkki"/>
        </w:rPr>
        <w:t>Mukautumiskyvyn jousto</w:t>
      </w:r>
      <w:r>
        <w:fldChar w:fldCharType="end"/>
      </w:r>
      <w:r>
        <w:t xml:space="preserve"> -observation</w:t>
      </w:r>
      <w:bookmarkEnd w:id="9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E51ACD" w14:paraId="4FCF5308" w14:textId="77777777" w:rsidTr="00985D96">
        <w:tc>
          <w:tcPr>
            <w:tcW w:w="9236" w:type="dxa"/>
          </w:tcPr>
          <w:p w14:paraId="21A84798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33E70A" w14:textId="27CC4989" w:rsidR="00352788" w:rsidRDefault="00352788" w:rsidP="00352788">
      <w:pPr>
        <w:rPr>
          <w:lang w:val="en-US"/>
        </w:rPr>
      </w:pPr>
    </w:p>
    <w:p w14:paraId="61A72EB3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D72AA1" w14:textId="42B73A70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312" Mukautumiskyvyn jousto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248B465F" w14:textId="38E902D0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0E1762DC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32385C2D" w14:textId="6299F9DB" w:rsidR="00985D96" w:rsidRDefault="004B1E0D" w:rsidP="00985D96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Mukautumiskyvyn jousto (312), </w:t>
      </w:r>
      <w:r w:rsidR="00985D96" w:rsidRPr="0003454B">
        <w:t>arvo</w:t>
      </w:r>
      <w:r w:rsidR="00985D96">
        <w:t xml:space="preserve"> annetaan PQ-tietotyy</w:t>
      </w:r>
      <w:r w:rsidR="00985D96" w:rsidRPr="0003454B">
        <w:t>pillä</w:t>
      </w:r>
      <w:r w:rsidR="00575A18">
        <w:t xml:space="preserve">, yksikkö </w:t>
      </w:r>
      <w:r w:rsidR="00575A18" w:rsidRPr="00575A18">
        <w:t>{sykliä}/min</w:t>
      </w:r>
      <w:r w:rsidR="00575A18">
        <w:t xml:space="preserve"> (sykliä/minuutti)</w:t>
      </w:r>
    </w:p>
    <w:p w14:paraId="42C1FBE0" w14:textId="6B3C6B74" w:rsidR="00985D96" w:rsidRDefault="004B1E0D" w:rsidP="00985D96">
      <w:pPr>
        <w:pStyle w:val="Snt1"/>
      </w:pPr>
      <w:r>
        <w:t>5</w:t>
      </w:r>
      <w:r w:rsidR="00985D96" w:rsidRPr="00490494">
        <w:t xml:space="preserve">. </w:t>
      </w:r>
      <w:r w:rsidR="00985D96">
        <w:t xml:space="preserve">PAKOLLINEN </w:t>
      </w:r>
      <w:r w:rsidR="00985D96" w:rsidRPr="00490494">
        <w:t>yksi [</w:t>
      </w:r>
      <w:r w:rsidR="00985D96">
        <w:t>1</w:t>
      </w:r>
      <w:r w:rsidR="00985D96" w:rsidRPr="00490494">
        <w:t>..1] targetSiteCod</w:t>
      </w:r>
      <w:r w:rsidR="00985D96">
        <w:t>e Silmä mukautumiskyvyn joustolle (311</w:t>
      </w:r>
      <w:r w:rsidR="00985D96" w:rsidRPr="00490494">
        <w:t xml:space="preserve">), arvo annetaan luokituksesta THL - Silmän löydöksen sijainti (codeSystem: </w:t>
      </w:r>
      <w:r w:rsidR="00985D96" w:rsidRPr="002877C4">
        <w:t>1.2.246.537.6.3033.2014</w:t>
      </w:r>
      <w:r w:rsidR="00985D96" w:rsidRPr="00490494">
        <w:t xml:space="preserve">) </w:t>
      </w:r>
    </w:p>
    <w:p w14:paraId="26E8A90D" w14:textId="0EAFD758" w:rsidR="00985D96" w:rsidRPr="009315BE" w:rsidRDefault="004B1E0D" w:rsidP="00985D96">
      <w:pPr>
        <w:pStyle w:val="Snt1"/>
      </w:pPr>
      <w:r>
        <w:t>6</w:t>
      </w:r>
      <w:r w:rsidR="00985D96">
        <w:t>. PAKOLLINEN</w:t>
      </w:r>
      <w:r w:rsidR="00985D96" w:rsidRPr="009315BE">
        <w:t xml:space="preserve"> yksi [</w:t>
      </w:r>
      <w:r w:rsidR="00985D96">
        <w:t>1</w:t>
      </w:r>
      <w:r w:rsidR="00985D96" w:rsidRPr="009315BE">
        <w:t>..1] entryRelationship</w:t>
      </w:r>
    </w:p>
    <w:p w14:paraId="46AA280C" w14:textId="77777777" w:rsidR="00985D96" w:rsidRDefault="00985D96" w:rsidP="00985D96">
      <w:pPr>
        <w:pStyle w:val="Snt2"/>
      </w:pPr>
      <w:r w:rsidRPr="00125567">
        <w:t xml:space="preserve">a. </w:t>
      </w:r>
      <w:r>
        <w:t>PAKOLLINEN yksi [1..1] @typeCode=”COMP”</w:t>
      </w:r>
    </w:p>
    <w:p w14:paraId="632DD7D9" w14:textId="5E282DC7" w:rsidR="00985D96" w:rsidRPr="00985D96" w:rsidRDefault="00985D96" w:rsidP="004B1E0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Pr="00985D96">
          <w:rPr>
            <w:rStyle w:val="Hyperlinkki"/>
          </w:rPr>
          <w:t xml:space="preserve">Silmän mukautumiskyvyn </w:t>
        </w:r>
        <w:r>
          <w:rPr>
            <w:rStyle w:val="Hyperlinkki"/>
          </w:rPr>
          <w:t>jouston</w:t>
        </w:r>
        <w:r w:rsidRPr="00985D96">
          <w:rPr>
            <w:rStyle w:val="Hyperlinkki"/>
          </w:rPr>
          <w:t xml:space="preserve"> menetelmä</w:t>
        </w:r>
      </w:hyperlink>
      <w:r>
        <w:t xml:space="preserve"> (310) observation</w:t>
      </w:r>
    </w:p>
    <w:p w14:paraId="067778F3" w14:textId="04C683E5" w:rsidR="00352788" w:rsidRDefault="00E51ACD" w:rsidP="00985D96">
      <w:pPr>
        <w:pStyle w:val="Otsikko5"/>
      </w:pPr>
      <w:hyperlink w:anchor="_Silmän_mukautumiskyvyn_määrän" w:history="1">
        <w:bookmarkStart w:id="954" w:name="_Toc525565063"/>
        <w:r w:rsidR="00985D96" w:rsidRPr="00985D96">
          <w:rPr>
            <w:rStyle w:val="Hyperlinkki"/>
          </w:rPr>
          <w:t xml:space="preserve">Silmän mukautumiskyvyn </w:t>
        </w:r>
        <w:r w:rsidR="00985D96">
          <w:rPr>
            <w:rStyle w:val="Hyperlinkki"/>
          </w:rPr>
          <w:t>jouston</w:t>
        </w:r>
        <w:r w:rsidR="00985D96" w:rsidRPr="00985D96">
          <w:rPr>
            <w:rStyle w:val="Hyperlinkki"/>
          </w:rPr>
          <w:t xml:space="preserve"> menetelmä</w:t>
        </w:r>
      </w:hyperlink>
      <w:r w:rsidR="00985D96">
        <w:t xml:space="preserve"> -observation</w:t>
      </w:r>
      <w:bookmarkEnd w:id="9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E51ACD" w14:paraId="7A12580A" w14:textId="77777777" w:rsidTr="00985D96">
        <w:tc>
          <w:tcPr>
            <w:tcW w:w="9236" w:type="dxa"/>
          </w:tcPr>
          <w:p w14:paraId="0F4F8E4A" w14:textId="7777777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BD25CA0" w14:textId="6C18F813" w:rsidR="00985D96" w:rsidRPr="00985D96" w:rsidRDefault="00985D96" w:rsidP="00352788">
      <w:pPr>
        <w:rPr>
          <w:lang w:val="en-US"/>
        </w:rPr>
      </w:pPr>
    </w:p>
    <w:p w14:paraId="1C961FBD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6A552E" w14:textId="49154B6A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3B02BD">
        <w:t>310</w:t>
      </w:r>
      <w:r w:rsidR="00985D96">
        <w:t xml:space="preserve">" </w:t>
      </w:r>
      <w:r w:rsidR="003B02BD">
        <w:t>Silmän mukautumiskyvyn jouston menetelmä</w:t>
      </w:r>
      <w:r w:rsidR="00985D96">
        <w:t xml:space="preserve">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C52CF21" w14:textId="3E8CED97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6FE103E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0EAF174" w14:textId="1D8322E7" w:rsidR="00985D96" w:rsidRPr="00985D96" w:rsidRDefault="004B1E0D" w:rsidP="004B1E0D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</w:t>
      </w:r>
      <w:r w:rsidR="003B02BD">
        <w:t>Silmän mukautumiskyvyn jouston menetelmä (310</w:t>
      </w:r>
      <w:r w:rsidR="00985D96">
        <w:t xml:space="preserve">), </w:t>
      </w:r>
      <w:r w:rsidR="00985D96" w:rsidRPr="0003454B">
        <w:t>arvo</w:t>
      </w:r>
      <w:r w:rsidR="00985D96">
        <w:t xml:space="preserve"> annetaan </w:t>
      </w:r>
      <w:r w:rsidR="003B02BD">
        <w:t>ST</w:t>
      </w:r>
      <w:r w:rsidR="00985D96">
        <w:t>-tietotyy</w:t>
      </w:r>
      <w:r w:rsidR="00985D96" w:rsidRPr="0003454B">
        <w:t>pillä</w:t>
      </w:r>
    </w:p>
    <w:bookmarkStart w:id="955" w:name="_Dynaaminen_skiaskopia_-observation"/>
    <w:bookmarkEnd w:id="955"/>
    <w:p w14:paraId="24FAC629" w14:textId="0918A206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56" w:name="_Toc525565064"/>
      <w:r w:rsidRPr="00352788">
        <w:rPr>
          <w:rStyle w:val="Hyperlinkki"/>
        </w:rPr>
        <w:t>Dynaaminen skiaskopia</w:t>
      </w:r>
      <w:r>
        <w:fldChar w:fldCharType="end"/>
      </w:r>
      <w:r>
        <w:t xml:space="preserve"> -observation</w:t>
      </w:r>
      <w:bookmarkEnd w:id="956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2BD" w:rsidRPr="00E51ACD" w14:paraId="177A303F" w14:textId="77777777" w:rsidTr="003B02BD">
        <w:tc>
          <w:tcPr>
            <w:tcW w:w="9236" w:type="dxa"/>
          </w:tcPr>
          <w:p w14:paraId="1C7D8C40" w14:textId="77777777" w:rsidR="003B02BD" w:rsidRPr="005426CB" w:rsidRDefault="003B02BD" w:rsidP="003B02BD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10C6952" w14:textId="34BF266E" w:rsidR="003B02BD" w:rsidRPr="003B02BD" w:rsidRDefault="003B02BD" w:rsidP="003B02BD">
      <w:pPr>
        <w:rPr>
          <w:lang w:val="en-US"/>
        </w:rPr>
      </w:pPr>
    </w:p>
    <w:p w14:paraId="7F988648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843D84" w14:textId="7B3E0882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3B02BD">
        <w:t>31</w:t>
      </w:r>
      <w:r w:rsidR="00872709">
        <w:t>7</w:t>
      </w:r>
      <w:r w:rsidR="003B02BD">
        <w:t>" Dynaaminen skiaskopia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1538C1BB" w14:textId="06FF7B48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3D6CCF1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1250987E" w14:textId="15D95499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Dynaaminen skiaskopia (31</w:t>
      </w:r>
      <w:r w:rsidR="00872709">
        <w:t>7</w:t>
      </w:r>
      <w:r w:rsidR="003B02BD">
        <w:t xml:space="preserve">), </w:t>
      </w:r>
      <w:r w:rsidR="003B02BD" w:rsidRPr="0003454B">
        <w:t>arvo</w:t>
      </w:r>
      <w:r w:rsidR="003B02BD">
        <w:t xml:space="preserve"> annetaan PQ-tietotyy</w:t>
      </w:r>
      <w:r w:rsidR="003B02BD" w:rsidRPr="0003454B">
        <w:t>pillä</w:t>
      </w:r>
      <w:r w:rsidR="00575A18">
        <w:t>, yksikkö [diop] (diopteri)</w:t>
      </w:r>
    </w:p>
    <w:p w14:paraId="5FEEBFFE" w14:textId="2BD92CEF" w:rsidR="003B02BD" w:rsidRDefault="004B1E0D" w:rsidP="003B02BD">
      <w:pPr>
        <w:pStyle w:val="Snt1"/>
      </w:pPr>
      <w:r>
        <w:t>5</w:t>
      </w:r>
      <w:r w:rsidR="003B02BD" w:rsidRPr="00490494">
        <w:t xml:space="preserve">. </w:t>
      </w:r>
      <w:r w:rsidR="003B02BD">
        <w:t xml:space="preserve">PAKOLLINEN </w:t>
      </w:r>
      <w:r w:rsidR="003B02BD" w:rsidRPr="00490494">
        <w:t>yksi [</w:t>
      </w:r>
      <w:r w:rsidR="003B02BD">
        <w:t>1</w:t>
      </w:r>
      <w:r w:rsidR="003B02BD" w:rsidRPr="00490494">
        <w:t>..1] targetSiteCod</w:t>
      </w:r>
      <w:r w:rsidR="003B02BD">
        <w:t>e Silmä skiaskopialle (316</w:t>
      </w:r>
      <w:r w:rsidR="003B02BD" w:rsidRPr="00490494">
        <w:t xml:space="preserve">), arvo annetaan luokituksesta THL - Silmän löydöksen sijainti (codeSystem: </w:t>
      </w:r>
      <w:r w:rsidR="003B02BD" w:rsidRPr="002877C4">
        <w:t>1.2.246.537.6.3033.2014</w:t>
      </w:r>
      <w:r w:rsidR="003B02BD" w:rsidRPr="00490494">
        <w:t xml:space="preserve">) </w:t>
      </w:r>
    </w:p>
    <w:p w14:paraId="6548689C" w14:textId="4372E674" w:rsidR="003B02BD" w:rsidRPr="009315BE" w:rsidRDefault="004B1E0D" w:rsidP="003B02BD">
      <w:pPr>
        <w:pStyle w:val="Snt1"/>
      </w:pPr>
      <w:r>
        <w:t>6</w:t>
      </w:r>
      <w:r w:rsidR="003B02BD">
        <w:t>. PAKOLLINEN</w:t>
      </w:r>
      <w:r w:rsidR="003B02BD" w:rsidRPr="009315BE">
        <w:t xml:space="preserve"> yksi [</w:t>
      </w:r>
      <w:r w:rsidR="003B02BD">
        <w:t>1</w:t>
      </w:r>
      <w:r w:rsidR="003B02BD" w:rsidRPr="009315BE">
        <w:t>..1] entryRelationship</w:t>
      </w:r>
    </w:p>
    <w:p w14:paraId="25E213BF" w14:textId="77777777" w:rsidR="003B02BD" w:rsidRDefault="003B02BD" w:rsidP="003B02BD">
      <w:pPr>
        <w:pStyle w:val="Snt2"/>
      </w:pPr>
      <w:r w:rsidRPr="00125567">
        <w:t xml:space="preserve">a. </w:t>
      </w:r>
      <w:r>
        <w:t>PAKOLLINEN yksi [1..1] @typeCode=”COMP”</w:t>
      </w:r>
    </w:p>
    <w:p w14:paraId="337854F3" w14:textId="53369441" w:rsidR="003B02BD" w:rsidRDefault="003B02BD" w:rsidP="003B02B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kiaskopian_menetelmä_-observation" w:history="1">
        <w:r w:rsidR="00C44548">
          <w:rPr>
            <w:rStyle w:val="Hyperlinkki"/>
          </w:rPr>
          <w:t>Dynaamisen s</w:t>
        </w:r>
        <w:r>
          <w:rPr>
            <w:rStyle w:val="Hyperlinkki"/>
          </w:rPr>
          <w:t>kiaskopian</w:t>
        </w:r>
        <w:r w:rsidRPr="00985D96">
          <w:rPr>
            <w:rStyle w:val="Hyperlinkki"/>
          </w:rPr>
          <w:t xml:space="preserve"> menetelmä</w:t>
        </w:r>
      </w:hyperlink>
      <w:r>
        <w:t xml:space="preserve"> (315) observation</w:t>
      </w:r>
    </w:p>
    <w:bookmarkStart w:id="957" w:name="_Skiaskopian_menetelmä_-observation"/>
    <w:bookmarkEnd w:id="957"/>
    <w:p w14:paraId="484F9B18" w14:textId="7D05B8BA" w:rsidR="003B02BD" w:rsidRDefault="003B02BD" w:rsidP="003B02BD">
      <w:pPr>
        <w:pStyle w:val="Otsikko5"/>
      </w:pPr>
      <w:r>
        <w:lastRenderedPageBreak/>
        <w:fldChar w:fldCharType="begin"/>
      </w:r>
      <w:r>
        <w:instrText>HYPERLINK  \l "_Dynaaminen_skiaskopia_-observation"</w:instrText>
      </w:r>
      <w:r>
        <w:fldChar w:fldCharType="separate"/>
      </w:r>
      <w:bookmarkStart w:id="958" w:name="_Toc525565065"/>
      <w:r w:rsidR="00C44548">
        <w:rPr>
          <w:rStyle w:val="Hyperlinkki"/>
        </w:rPr>
        <w:t>Dynaamisen s</w:t>
      </w:r>
      <w:r>
        <w:rPr>
          <w:rStyle w:val="Hyperlinkki"/>
        </w:rPr>
        <w:t>kiaskopian</w:t>
      </w:r>
      <w:r w:rsidRPr="00985D96">
        <w:rPr>
          <w:rStyle w:val="Hyperlinkki"/>
        </w:rPr>
        <w:t xml:space="preserve"> menetelmä</w:t>
      </w:r>
      <w:r>
        <w:fldChar w:fldCharType="end"/>
      </w:r>
      <w:r>
        <w:t xml:space="preserve"> -observation</w:t>
      </w:r>
      <w:bookmarkEnd w:id="9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4548" w:rsidRPr="00E51ACD" w14:paraId="5A77A07E" w14:textId="77777777" w:rsidTr="003B62A0">
        <w:tc>
          <w:tcPr>
            <w:tcW w:w="9236" w:type="dxa"/>
          </w:tcPr>
          <w:p w14:paraId="6F423852" w14:textId="77777777" w:rsidR="00C44548" w:rsidRPr="005426CB" w:rsidRDefault="00C44548" w:rsidP="003B62A0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4D3B5E4" w14:textId="70A65075" w:rsidR="003B02BD" w:rsidRDefault="003B02BD" w:rsidP="003B02BD">
      <w:pPr>
        <w:rPr>
          <w:lang w:val="en-US"/>
        </w:rPr>
      </w:pPr>
    </w:p>
    <w:p w14:paraId="675D1E91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6FE312B" w14:textId="174DF127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C44548">
        <w:t>315</w:t>
      </w:r>
      <w:r w:rsidR="003B02BD">
        <w:t>"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40B1293F" w14:textId="4910149E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67881B9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6B968707" w14:textId="170D9D75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(31</w:t>
      </w:r>
      <w:r w:rsidR="00C44548">
        <w:t>5</w:t>
      </w:r>
      <w:r w:rsidR="003B02BD">
        <w:t xml:space="preserve">), </w:t>
      </w:r>
      <w:r w:rsidR="003B02BD" w:rsidRPr="0003454B">
        <w:t>arvo</w:t>
      </w:r>
      <w:r w:rsidR="003B02BD">
        <w:t xml:space="preserve"> annetaan </w:t>
      </w:r>
      <w:r w:rsidR="00C44548">
        <w:t>ST</w:t>
      </w:r>
      <w:r w:rsidR="003B02BD">
        <w:t>-tietotyy</w:t>
      </w:r>
      <w:r w:rsidR="003B02BD" w:rsidRPr="0003454B">
        <w:t>pillä</w:t>
      </w:r>
    </w:p>
    <w:bookmarkStart w:id="959" w:name="_Silmän_mukautumiskyvyn_toimintaa"/>
    <w:bookmarkEnd w:id="959"/>
    <w:p w14:paraId="67FEA614" w14:textId="6047456C" w:rsidR="00CA78B2" w:rsidRDefault="00CA78B2" w:rsidP="00CA78B2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60" w:name="_Toc525565066"/>
      <w:r w:rsidRPr="00CA78B2">
        <w:rPr>
          <w:rStyle w:val="Hyperlinkki"/>
        </w:rPr>
        <w:t>Silmän mukautumiskyvyn toimintaa mittaavan muun testin tulos</w:t>
      </w:r>
      <w:r>
        <w:fldChar w:fldCharType="end"/>
      </w:r>
      <w:r>
        <w:t xml:space="preserve"> -observation</w:t>
      </w:r>
      <w:bookmarkEnd w:id="960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A78B2" w:rsidRPr="00E51ACD" w14:paraId="4DF9AC49" w14:textId="77777777" w:rsidTr="003558B7">
        <w:tc>
          <w:tcPr>
            <w:tcW w:w="9236" w:type="dxa"/>
          </w:tcPr>
          <w:p w14:paraId="2F363771" w14:textId="77777777" w:rsidR="00CA78B2" w:rsidRPr="005426CB" w:rsidRDefault="00CA78B2" w:rsidP="003558B7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E535C3C" w14:textId="77777777" w:rsidR="00CA78B2" w:rsidRDefault="00CA78B2" w:rsidP="00CA78B2">
      <w:pPr>
        <w:rPr>
          <w:lang w:val="en-US"/>
        </w:rPr>
      </w:pPr>
    </w:p>
    <w:p w14:paraId="5F066354" w14:textId="77777777" w:rsidR="00CA78B2" w:rsidRDefault="00CA78B2" w:rsidP="00CA78B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AAB658" w14:textId="58B45753" w:rsidR="00CA78B2" w:rsidRPr="00AE0334" w:rsidRDefault="00CA78B2" w:rsidP="00CA78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 xml:space="preserve">320" </w:t>
      </w:r>
      <w:r w:rsidRPr="00CA78B2">
        <w:t xml:space="preserve">Silmän mukautumiskyvyn toimintaa mittaavan muun testin tulos </w:t>
      </w:r>
      <w:r>
        <w:t>(codeSystem</w:t>
      </w:r>
      <w:r w:rsidRPr="00AE0334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49223F56" w14:textId="6BC93B74" w:rsidR="00CA78B2" w:rsidRDefault="00CA78B2" w:rsidP="00CA78B2">
      <w:pPr>
        <w:pStyle w:val="Snt1"/>
      </w:pPr>
      <w:r>
        <w:t>3. PAKOLLINEN yksi [1..1] text</w:t>
      </w:r>
    </w:p>
    <w:p w14:paraId="41E49956" w14:textId="77777777" w:rsidR="00CA78B2" w:rsidRDefault="00CA78B2" w:rsidP="00CA78B2">
      <w:pPr>
        <w:pStyle w:val="Snt2"/>
      </w:pPr>
      <w:r>
        <w:t>a. PAKOLLINEN yksi [1..1] reference/@value, viitattavan näyttömuoto-osion xml-ID annetaan II-tietotyypillä</w:t>
      </w:r>
    </w:p>
    <w:p w14:paraId="7DD9C7CE" w14:textId="46B07383" w:rsidR="00CA78B2" w:rsidRDefault="00CA78B2" w:rsidP="003B02BD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A78B2">
        <w:t>Silmän mukautumiskyvyn toimintaa mittaavan muun testin tulos</w:t>
      </w:r>
      <w:r>
        <w:t xml:space="preserve"> (320), </w:t>
      </w:r>
      <w:r w:rsidRPr="0003454B">
        <w:t>arvo</w:t>
      </w:r>
      <w:r>
        <w:t xml:space="preserve"> annetaan ST-tietotyy</w:t>
      </w:r>
      <w:r w:rsidRPr="0003454B">
        <w:t>pillä</w:t>
      </w:r>
    </w:p>
    <w:p w14:paraId="5F5A10E5" w14:textId="665D44E5" w:rsidR="00C44548" w:rsidRDefault="00C44548">
      <w:pPr>
        <w:spacing w:after="200"/>
        <w:jc w:val="left"/>
      </w:pPr>
      <w:r>
        <w:br w:type="page"/>
      </w:r>
    </w:p>
    <w:p w14:paraId="2328E254" w14:textId="77777777" w:rsidR="003B02BD" w:rsidRPr="003B02BD" w:rsidRDefault="003B02BD" w:rsidP="003B02BD"/>
    <w:p w14:paraId="017946AA" w14:textId="6E4EFCF5" w:rsidR="00D129EF" w:rsidRPr="00BB0D12" w:rsidRDefault="00D129EF" w:rsidP="00D129EF">
      <w:pPr>
        <w:pStyle w:val="Otsikko1"/>
      </w:pPr>
      <w:bookmarkStart w:id="961" w:name="_Potilaan_elvytys"/>
      <w:bookmarkStart w:id="962" w:name="_Toc525565067"/>
      <w:bookmarkEnd w:id="961"/>
      <w:r w:rsidRPr="00BB0D12">
        <w:rPr>
          <w:caps w:val="0"/>
        </w:rPr>
        <w:t>VERSIOHISTORIA</w:t>
      </w:r>
      <w:bookmarkEnd w:id="962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0A013AA2" w:rsidR="00362D75" w:rsidRDefault="00362D75" w:rsidP="00A922DA">
            <w:r>
              <w:t>0.</w:t>
            </w:r>
            <w:r w:rsidR="00D27C24">
              <w:t>X</w:t>
            </w:r>
          </w:p>
        </w:tc>
        <w:tc>
          <w:tcPr>
            <w:tcW w:w="1559" w:type="dxa"/>
          </w:tcPr>
          <w:p w14:paraId="2FE11D09" w14:textId="3E70965D" w:rsidR="00362D75" w:rsidRDefault="00D27C24" w:rsidP="00362D75">
            <w:r>
              <w:t>11.</w:t>
            </w:r>
            <w:r w:rsidR="001C7340">
              <w:t>.2017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2470D61D" w:rsidR="001C7340" w:rsidRDefault="00D27C24" w:rsidP="00FF18C7">
            <w:r>
              <w:t>Työversioita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0C2C2069" w:rsidR="00362D75" w:rsidRDefault="00E10BED" w:rsidP="00A922DA">
            <w:r>
              <w:t>0.8</w:t>
            </w:r>
          </w:p>
        </w:tc>
        <w:tc>
          <w:tcPr>
            <w:tcW w:w="1559" w:type="dxa"/>
          </w:tcPr>
          <w:p w14:paraId="7C4F9DF7" w14:textId="76C64CD3" w:rsidR="00362D75" w:rsidRDefault="00E10BED" w:rsidP="00A922DA">
            <w:r>
              <w:t>01.2017</w:t>
            </w:r>
          </w:p>
        </w:tc>
        <w:tc>
          <w:tcPr>
            <w:tcW w:w="1276" w:type="dxa"/>
          </w:tcPr>
          <w:p w14:paraId="156C1793" w14:textId="4D94BA97" w:rsidR="00362D75" w:rsidRDefault="00E10BED" w:rsidP="00A922DA">
            <w:r>
              <w:t>S&amp;P</w:t>
            </w:r>
          </w:p>
        </w:tc>
        <w:tc>
          <w:tcPr>
            <w:tcW w:w="5386" w:type="dxa"/>
          </w:tcPr>
          <w:p w14:paraId="6ED12C34" w14:textId="363F295D" w:rsidR="00362D75" w:rsidRDefault="00E10BED" w:rsidP="00362D75">
            <w:r>
              <w:t>Versio Kela projektiryhmän läpikäyntiin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4A633235" w:rsidR="00362D75" w:rsidRPr="008137E4" w:rsidRDefault="00E7178F" w:rsidP="00201121">
            <w:r>
              <w:t>0.90</w:t>
            </w:r>
          </w:p>
        </w:tc>
        <w:tc>
          <w:tcPr>
            <w:tcW w:w="1559" w:type="dxa"/>
          </w:tcPr>
          <w:p w14:paraId="44A2CD6B" w14:textId="135F90A1" w:rsidR="00362D75" w:rsidRDefault="00E7178F" w:rsidP="00A922DA">
            <w:r>
              <w:t>15.1.2018</w:t>
            </w:r>
          </w:p>
        </w:tc>
        <w:tc>
          <w:tcPr>
            <w:tcW w:w="1276" w:type="dxa"/>
          </w:tcPr>
          <w:p w14:paraId="34AF665A" w14:textId="12E54254" w:rsidR="00362D75" w:rsidRDefault="00E7178F" w:rsidP="00A922DA">
            <w:r>
              <w:t>S&amp;P</w:t>
            </w:r>
          </w:p>
        </w:tc>
        <w:tc>
          <w:tcPr>
            <w:tcW w:w="5386" w:type="dxa"/>
          </w:tcPr>
          <w:p w14:paraId="47F6546D" w14:textId="049C8548" w:rsidR="00362D75" w:rsidRDefault="008237B4" w:rsidP="002E612D">
            <w:r>
              <w:t>Viimeistelty rakenteita ja t</w:t>
            </w:r>
            <w:r w:rsidR="00E7178F">
              <w:t>äydennetty näyttömuoto-ohjeistuksia, versio yhdistyksen kommentointikierrokselle</w:t>
            </w:r>
            <w:r w:rsidR="00DF1CDC">
              <w:t>. Huom näyttömuotomalleihin ei saatu vielä substanssiasiantuntijoiden kommentteja, ko. osiot tulevat tarkentumaan kommenttikierroksen jälkeen</w:t>
            </w:r>
            <w:r w:rsidR="00A1450D">
              <w:t xml:space="preserve"> (edit 18.1.2018 lisätty näyttömuotomallit lausuntopyyntöpakettiin)</w:t>
            </w:r>
            <w:r w:rsidR="00DF1CDC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46A05315" w:rsidR="00362D75" w:rsidRPr="008137E4" w:rsidRDefault="00832236" w:rsidP="00A922DA">
            <w:r>
              <w:t>0.91</w:t>
            </w:r>
          </w:p>
        </w:tc>
        <w:tc>
          <w:tcPr>
            <w:tcW w:w="1559" w:type="dxa"/>
          </w:tcPr>
          <w:p w14:paraId="405BDEAE" w14:textId="7D80D85C" w:rsidR="00362D75" w:rsidRDefault="004B4D8C" w:rsidP="00A922DA">
            <w:r>
              <w:t>13</w:t>
            </w:r>
            <w:r w:rsidR="00832236">
              <w:t>.</w:t>
            </w:r>
            <w:r w:rsidR="00A9732E">
              <w:t>3</w:t>
            </w:r>
            <w:r w:rsidR="00832236">
              <w:t>.2018</w:t>
            </w:r>
          </w:p>
        </w:tc>
        <w:tc>
          <w:tcPr>
            <w:tcW w:w="1276" w:type="dxa"/>
          </w:tcPr>
          <w:p w14:paraId="1F7AA137" w14:textId="34BEA2DE" w:rsidR="00362D75" w:rsidRDefault="00832236" w:rsidP="00A922DA">
            <w:r>
              <w:t>S&amp;P</w:t>
            </w:r>
          </w:p>
        </w:tc>
        <w:tc>
          <w:tcPr>
            <w:tcW w:w="5386" w:type="dxa"/>
          </w:tcPr>
          <w:p w14:paraId="09D10329" w14:textId="3A4778A9" w:rsidR="00362D75" w:rsidRDefault="00832236" w:rsidP="00A922DA">
            <w:r>
              <w:t>Lausuntokierroksen kommenttien ja teknisen komitean käsittelyn pohjalta päivitetty versio</w:t>
            </w:r>
            <w:r w:rsidR="004B4D8C">
              <w:t xml:space="preserve"> yhdistyksen jäsenäänestykseen</w:t>
            </w:r>
          </w:p>
          <w:p w14:paraId="6BB0408B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muutettu tietosisällön kenttien ja rakenteiden tunnisteiden käyttöä siten, että käytetään luokituksen tunnistetta ilman luokituksen version yksilöivää tunnisteosaa</w:t>
            </w:r>
          </w:p>
          <w:p w14:paraId="7FD0F3CD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näyttömuoto-osioiden toteutusohjeistus päivitetty näyttömuotomallien mukaisisi</w:t>
            </w:r>
          </w:p>
          <w:p w14:paraId="488CB756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rakenteisiin kommenttien pohjalta</w:t>
            </w:r>
          </w:p>
          <w:p w14:paraId="46789A92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kiinnitetään CDA-määrittelyssä PQ-tietotyyppien osalta myös käytettävä UCUM-</w:t>
            </w:r>
            <w:r w:rsidR="00575A18">
              <w:t xml:space="preserve"> tai muu </w:t>
            </w:r>
            <w:r>
              <w:t>yksikkö</w:t>
            </w:r>
            <w:r w:rsidR="00575A18">
              <w:t xml:space="preserve"> </w:t>
            </w:r>
          </w:p>
          <w:p w14:paraId="29FEFEF4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Esitutkimuksien alta rakenteet Näöntarkkuudelle käytössä olevin lasein (V), ne kirjataan vastaaviin esitietojen alla oleviin rakenteisiin</w:t>
            </w:r>
          </w:p>
          <w:p w14:paraId="44DE4375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Lausunnot alta BL kenttä Ortoptinen lomake</w:t>
            </w:r>
          </w:p>
          <w:p w14:paraId="3FCADB48" w14:textId="77777777" w:rsidR="001E6A4B" w:rsidRDefault="001E6A4B" w:rsidP="00832236">
            <w:pPr>
              <w:pStyle w:val="Luettelokappale"/>
              <w:numPr>
                <w:ilvl w:val="0"/>
                <w:numId w:val="29"/>
              </w:numPr>
            </w:pPr>
            <w:r>
              <w:t>refraktio-rakeenteeseen muutos, joka vaikutti moneen kohtaan: prisma-arvot annetaan joko per vaikutussuunta tai tarkalla vaikutussuunnalla asteena</w:t>
            </w:r>
          </w:p>
          <w:p w14:paraId="6BE1E8DD" w14:textId="77777777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Lisätty rakennelukujen alkuun linkkaus liitteinä oleviin esimerkkeihin</w:t>
            </w:r>
          </w:p>
          <w:p w14:paraId="3E8772F4" w14:textId="2BA7BAFC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merkintätason tietoihin ja näkymien/asiakirjojen käsittelyyn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9BB6786" w:rsidR="0098587C" w:rsidRDefault="00273A32" w:rsidP="00A922DA">
            <w:r>
              <w:t>1.00</w:t>
            </w:r>
          </w:p>
        </w:tc>
        <w:tc>
          <w:tcPr>
            <w:tcW w:w="1559" w:type="dxa"/>
          </w:tcPr>
          <w:p w14:paraId="46171CC5" w14:textId="6157CDE0" w:rsidR="0098587C" w:rsidRDefault="00273A32" w:rsidP="00A922DA">
            <w:r>
              <w:t>28.3.2018</w:t>
            </w:r>
          </w:p>
        </w:tc>
        <w:tc>
          <w:tcPr>
            <w:tcW w:w="1276" w:type="dxa"/>
          </w:tcPr>
          <w:p w14:paraId="7FB77B5E" w14:textId="2B578FDA" w:rsidR="0098587C" w:rsidRDefault="00273A32" w:rsidP="00A922DA">
            <w:r>
              <w:t>S&amp;P</w:t>
            </w:r>
          </w:p>
        </w:tc>
        <w:tc>
          <w:tcPr>
            <w:tcW w:w="5386" w:type="dxa"/>
          </w:tcPr>
          <w:p w14:paraId="3D04C221" w14:textId="6FB47A18" w:rsidR="000F529D" w:rsidRDefault="00273A32" w:rsidP="006D52D8">
            <w:pPr>
              <w:ind w:left="39"/>
            </w:pPr>
            <w:r>
              <w:t>Äänestyskierroksen ensimmäisen vaiheen kommenttien mukaiset muutamat tarkennukset merkintätason tietojen toteutusohjeisiin</w:t>
            </w:r>
            <w:r w:rsidR="00A03DA9">
              <w:t xml:space="preserve"> tehty</w:t>
            </w:r>
            <w:r>
              <w:t>. Lisätty määrittelylle OID, julkaisuversio.</w:t>
            </w:r>
          </w:p>
        </w:tc>
      </w:tr>
      <w:tr w:rsidR="002B04D7" w14:paraId="007DEC35" w14:textId="77777777" w:rsidTr="00622161">
        <w:tc>
          <w:tcPr>
            <w:tcW w:w="988" w:type="dxa"/>
          </w:tcPr>
          <w:p w14:paraId="430558B2" w14:textId="77777777" w:rsidR="002B04D7" w:rsidRDefault="002B04D7" w:rsidP="00A922DA">
            <w:pPr>
              <w:rPr>
                <w:ins w:id="963" w:author="Takanen Riitta" w:date="2019-01-21T09:53:00Z"/>
              </w:rPr>
            </w:pPr>
            <w:r>
              <w:t>1.01</w:t>
            </w:r>
          </w:p>
          <w:p w14:paraId="289F6021" w14:textId="77777777" w:rsidR="003F65C7" w:rsidRDefault="003F65C7" w:rsidP="00A922DA">
            <w:pPr>
              <w:rPr>
                <w:ins w:id="964" w:author="Takanen Riitta" w:date="2019-01-21T09:53:00Z"/>
              </w:rPr>
            </w:pPr>
          </w:p>
          <w:p w14:paraId="0DB002E0" w14:textId="77777777" w:rsidR="003F65C7" w:rsidRDefault="003F65C7" w:rsidP="00A922DA">
            <w:pPr>
              <w:rPr>
                <w:ins w:id="965" w:author="Takanen Riitta" w:date="2019-01-21T09:53:00Z"/>
              </w:rPr>
            </w:pPr>
          </w:p>
          <w:p w14:paraId="7AD8A0B8" w14:textId="6793EDAD" w:rsidR="003F65C7" w:rsidRDefault="003F65C7" w:rsidP="00A922DA">
            <w:ins w:id="966" w:author="Takanen Riitta" w:date="2019-01-21T09:53:00Z">
              <w:r>
                <w:t>1.01.1</w:t>
              </w:r>
            </w:ins>
          </w:p>
        </w:tc>
        <w:tc>
          <w:tcPr>
            <w:tcW w:w="1559" w:type="dxa"/>
          </w:tcPr>
          <w:p w14:paraId="15DCCC1C" w14:textId="77777777" w:rsidR="002B04D7" w:rsidRDefault="002B04D7" w:rsidP="00A922DA">
            <w:pPr>
              <w:rPr>
                <w:ins w:id="967" w:author="Takanen Riitta" w:date="2019-01-21T09:53:00Z"/>
              </w:rPr>
            </w:pPr>
            <w:r>
              <w:t>26.9.2018</w:t>
            </w:r>
          </w:p>
          <w:p w14:paraId="4604EB95" w14:textId="77777777" w:rsidR="003F65C7" w:rsidRDefault="003F65C7" w:rsidP="00A922DA">
            <w:pPr>
              <w:rPr>
                <w:ins w:id="968" w:author="Takanen Riitta" w:date="2019-01-21T09:53:00Z"/>
              </w:rPr>
            </w:pPr>
          </w:p>
          <w:p w14:paraId="6746F793" w14:textId="77777777" w:rsidR="003F65C7" w:rsidRDefault="003F65C7" w:rsidP="00A922DA">
            <w:pPr>
              <w:rPr>
                <w:ins w:id="969" w:author="Takanen Riitta" w:date="2019-01-21T09:53:00Z"/>
              </w:rPr>
            </w:pPr>
          </w:p>
          <w:p w14:paraId="639AB810" w14:textId="30DB43FA" w:rsidR="003F65C7" w:rsidRDefault="003F65C7" w:rsidP="00A922DA">
            <w:ins w:id="970" w:author="Takanen Riitta" w:date="2019-01-21T09:53:00Z">
              <w:r>
                <w:t>21.1.2019</w:t>
              </w:r>
            </w:ins>
          </w:p>
        </w:tc>
        <w:tc>
          <w:tcPr>
            <w:tcW w:w="1276" w:type="dxa"/>
          </w:tcPr>
          <w:p w14:paraId="3C144472" w14:textId="77777777" w:rsidR="002B04D7" w:rsidRDefault="002B04D7" w:rsidP="00A922DA">
            <w:pPr>
              <w:rPr>
                <w:ins w:id="971" w:author="Takanen Riitta" w:date="2019-01-21T09:53:00Z"/>
              </w:rPr>
            </w:pPr>
            <w:r>
              <w:t>S&amp;P</w:t>
            </w:r>
          </w:p>
          <w:p w14:paraId="69DD9AC7" w14:textId="77777777" w:rsidR="003F65C7" w:rsidRDefault="003F65C7" w:rsidP="00A922DA">
            <w:pPr>
              <w:rPr>
                <w:ins w:id="972" w:author="Takanen Riitta" w:date="2019-01-21T09:53:00Z"/>
              </w:rPr>
            </w:pPr>
          </w:p>
          <w:p w14:paraId="3F07F113" w14:textId="77777777" w:rsidR="003F65C7" w:rsidRDefault="003F65C7" w:rsidP="00A922DA">
            <w:pPr>
              <w:rPr>
                <w:ins w:id="973" w:author="Takanen Riitta" w:date="2019-01-21T09:53:00Z"/>
              </w:rPr>
            </w:pPr>
          </w:p>
          <w:p w14:paraId="41943C84" w14:textId="2E22228F" w:rsidR="003F65C7" w:rsidRDefault="003F65C7" w:rsidP="00A922DA">
            <w:ins w:id="974" w:author="Takanen Riitta" w:date="2019-01-21T09:54:00Z">
              <w:r>
                <w:t>Kela</w:t>
              </w:r>
            </w:ins>
          </w:p>
        </w:tc>
        <w:tc>
          <w:tcPr>
            <w:tcW w:w="5386" w:type="dxa"/>
          </w:tcPr>
          <w:p w14:paraId="150140B3" w14:textId="2F581CB7" w:rsidR="002B04D7" w:rsidRDefault="00F77C76" w:rsidP="00F77C76">
            <w:pPr>
              <w:ind w:left="39"/>
              <w:rPr>
                <w:ins w:id="975" w:author="Takanen Riitta" w:date="2019-01-21T09:53:00Z"/>
              </w:rPr>
            </w:pPr>
            <w:r>
              <w:t xml:space="preserve">Tehty validointisääntöjen määrittelyn yhteydessä </w:t>
            </w:r>
            <w:r w:rsidR="00FF18C7">
              <w:t>Kelan havaitsemat</w:t>
            </w:r>
            <w:r>
              <w:t xml:space="preserve"> korjaustarpeet</w:t>
            </w:r>
            <w:r w:rsidR="00FF18C7">
              <w:t xml:space="preserve"> määrittelyyn ja esimerkkeihin, ei mitään rakenteellisia muutoksia. </w:t>
            </w:r>
          </w:p>
          <w:p w14:paraId="62525F70" w14:textId="6A127E8A" w:rsidR="003F65C7" w:rsidRDefault="003F65C7" w:rsidP="00F77C76">
            <w:pPr>
              <w:ind w:left="39"/>
              <w:rPr>
                <w:ins w:id="976" w:author="Takanen Riitta" w:date="2019-01-21T09:53:00Z"/>
              </w:rPr>
            </w:pPr>
            <w:ins w:id="977" w:author="Takanen Riitta" w:date="2019-01-21T09:54:00Z">
              <w:r>
                <w:t xml:space="preserve">Luku 2.3, </w:t>
              </w:r>
            </w:ins>
            <w:ins w:id="978" w:author="Takanen Riitta" w:date="2019-01-21T09:56:00Z">
              <w:r>
                <w:t xml:space="preserve">minor-muutos: </w:t>
              </w:r>
            </w:ins>
            <w:ins w:id="979" w:author="Takanen Riitta" w:date="2019-01-21T09:54:00Z">
              <w:r>
                <w:t>title</w:t>
              </w:r>
            </w:ins>
            <w:ins w:id="980" w:author="Takanen Riitta" w:date="2019-01-21T09:55:00Z">
              <w:r>
                <w:t>-elementtiin myös lisänäkymät, jos niitä käytetty</w:t>
              </w:r>
            </w:ins>
          </w:p>
          <w:p w14:paraId="6EE273B5" w14:textId="47D36CC9" w:rsidR="003F65C7" w:rsidRDefault="003F65C7" w:rsidP="00F77C76">
            <w:pPr>
              <w:ind w:left="39"/>
            </w:pPr>
          </w:p>
        </w:tc>
      </w:tr>
    </w:tbl>
    <w:p w14:paraId="600A668D" w14:textId="77777777" w:rsidR="001A6A57" w:rsidRDefault="001A6A57" w:rsidP="00AE0334"/>
    <w:p w14:paraId="553EC72E" w14:textId="1C82C69E" w:rsidR="003F68E5" w:rsidRPr="007E4641" w:rsidRDefault="00362D75" w:rsidP="00AE0334">
      <w:r>
        <w:lastRenderedPageBreak/>
        <w:t xml:space="preserve">S&amp;P, Salivirta &amp; Partners: Timo Kaskinen, </w:t>
      </w:r>
      <w:r w:rsidR="00E10BED">
        <w:t xml:space="preserve">Piritta Hiltunen, </w:t>
      </w:r>
      <w:r w:rsidR="00D81FF6">
        <w:t xml:space="preserve">Anja Mursu </w:t>
      </w:r>
      <w:r>
        <w:t>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62DEE052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E51ACD">
          <w:rPr>
            <w:noProof/>
          </w:rPr>
          <w:t>3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1E3A0F65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06042F7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4DF65A29" w:rsidR="00074862" w:rsidRPr="008F5278" w:rsidRDefault="00074862" w:rsidP="00B75273">
          <w:pPr>
            <w:pStyle w:val="Yltunniste"/>
          </w:pPr>
          <w:r>
            <w:t>Optometria</w:t>
          </w:r>
          <w:r w:rsidRPr="008F5278">
            <w:t xml:space="preserve"> CDA</w:t>
          </w:r>
        </w:p>
      </w:tc>
      <w:tc>
        <w:tcPr>
          <w:tcW w:w="2409" w:type="dxa"/>
        </w:tcPr>
        <w:p w14:paraId="7A1F02B9" w14:textId="1FBD611D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r>
              <w:t>1.01</w:t>
            </w:r>
          </w:fldSimple>
          <w:ins w:id="3" w:author="Takanen Riitta" w:date="2019-05-17T13:40:00Z">
            <w:r w:rsidR="00E51ACD">
              <w:t>.1</w:t>
            </w:r>
          </w:ins>
        </w:p>
      </w:tc>
      <w:tc>
        <w:tcPr>
          <w:tcW w:w="929" w:type="dxa"/>
        </w:tcPr>
        <w:p w14:paraId="7A1F02BA" w14:textId="1ED325EF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E51ACD">
            <w:rPr>
              <w:noProof/>
            </w:rPr>
            <w:t>3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E51ACD">
            <w:rPr>
              <w:noProof/>
            </w:rPr>
            <w:t>90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63AB5A1A" w:rsidR="00074862" w:rsidRPr="008F5278" w:rsidRDefault="003F65C7" w:rsidP="00AE0334">
          <w:pPr>
            <w:pStyle w:val="Yltunniste"/>
          </w:pPr>
          <w:del w:id="4" w:author="Takanen Riitta" w:date="2019-05-17T13:40:00Z">
            <w:r w:rsidDel="00E51ACD">
              <w:fldChar w:fldCharType="begin"/>
            </w:r>
            <w:r w:rsidDel="00E51ACD">
              <w:delInstrText xml:space="preserve"> DOCPROPERTY  Pvm  \* MERGEFORMAT </w:delInstrText>
            </w:r>
            <w:r w:rsidDel="00E51ACD">
              <w:fldChar w:fldCharType="separate"/>
            </w:r>
            <w:r w:rsidR="00074862" w:rsidDel="00E51ACD">
              <w:delText>26.9.2018</w:delText>
            </w:r>
            <w:r w:rsidDel="00E51ACD">
              <w:fldChar w:fldCharType="end"/>
            </w:r>
          </w:del>
          <w:ins w:id="5" w:author="Takanen Riitta" w:date="2019-05-17T13:40:00Z">
            <w:r w:rsidR="00E51ACD">
              <w:t>21.1.2019</w:t>
            </w:r>
          </w:ins>
        </w:p>
      </w:tc>
      <w:tc>
        <w:tcPr>
          <w:tcW w:w="2409" w:type="dxa"/>
        </w:tcPr>
        <w:p w14:paraId="7A1F02BE" w14:textId="3450D901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r>
              <w:t>1.2.246.777.11.2018.11</w:t>
            </w:r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8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8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1"/>
  </w:num>
  <w:num w:numId="3">
    <w:abstractNumId w:val="10"/>
  </w:num>
  <w:num w:numId="4">
    <w:abstractNumId w:val="20"/>
  </w:num>
  <w:num w:numId="5">
    <w:abstractNumId w:val="12"/>
  </w:num>
  <w:num w:numId="6">
    <w:abstractNumId w:val="14"/>
  </w:num>
  <w:num w:numId="7">
    <w:abstractNumId w:val="26"/>
  </w:num>
  <w:num w:numId="8">
    <w:abstractNumId w:val="1"/>
  </w:num>
  <w:num w:numId="9">
    <w:abstractNumId w:val="7"/>
  </w:num>
  <w:num w:numId="10">
    <w:abstractNumId w:val="16"/>
  </w:num>
  <w:num w:numId="11">
    <w:abstractNumId w:val="6"/>
  </w:num>
  <w:num w:numId="12">
    <w:abstractNumId w:val="18"/>
  </w:num>
  <w:num w:numId="13">
    <w:abstractNumId w:val="27"/>
  </w:num>
  <w:num w:numId="14">
    <w:abstractNumId w:val="2"/>
  </w:num>
  <w:num w:numId="15">
    <w:abstractNumId w:val="11"/>
  </w:num>
  <w:num w:numId="16">
    <w:abstractNumId w:val="25"/>
  </w:num>
  <w:num w:numId="17">
    <w:abstractNumId w:val="29"/>
  </w:num>
  <w:num w:numId="18">
    <w:abstractNumId w:val="4"/>
  </w:num>
  <w:num w:numId="19">
    <w:abstractNumId w:val="3"/>
  </w:num>
  <w:num w:numId="20">
    <w:abstractNumId w:val="5"/>
  </w:num>
  <w:num w:numId="21">
    <w:abstractNumId w:val="8"/>
  </w:num>
  <w:num w:numId="22">
    <w:abstractNumId w:val="13"/>
  </w:num>
  <w:num w:numId="23">
    <w:abstractNumId w:val="19"/>
  </w:num>
  <w:num w:numId="24">
    <w:abstractNumId w:val="0"/>
  </w:num>
  <w:num w:numId="25">
    <w:abstractNumId w:val="24"/>
  </w:num>
  <w:num w:numId="26">
    <w:abstractNumId w:val="15"/>
  </w:num>
  <w:num w:numId="27">
    <w:abstractNumId w:val="28"/>
  </w:num>
  <w:num w:numId="28">
    <w:abstractNumId w:val="9"/>
  </w:num>
  <w:num w:numId="29">
    <w:abstractNumId w:val="22"/>
  </w:num>
  <w:num w:numId="3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kanen Riitta">
    <w15:presenceInfo w15:providerId="AD" w15:userId="S-1-5-21-3121845505-432103665-3658532612-427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FA9"/>
    <w:rsid w:val="000237BB"/>
    <w:rsid w:val="0002506C"/>
    <w:rsid w:val="00025F32"/>
    <w:rsid w:val="00031C03"/>
    <w:rsid w:val="0003425C"/>
    <w:rsid w:val="0003454B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F80"/>
    <w:rsid w:val="000701D9"/>
    <w:rsid w:val="000713F6"/>
    <w:rsid w:val="00071504"/>
    <w:rsid w:val="00073AEE"/>
    <w:rsid w:val="00074862"/>
    <w:rsid w:val="0007597A"/>
    <w:rsid w:val="000778BB"/>
    <w:rsid w:val="000809EF"/>
    <w:rsid w:val="00082524"/>
    <w:rsid w:val="00091CBE"/>
    <w:rsid w:val="0009743E"/>
    <w:rsid w:val="00097C5F"/>
    <w:rsid w:val="000A1398"/>
    <w:rsid w:val="000A2194"/>
    <w:rsid w:val="000A2228"/>
    <w:rsid w:val="000A4CA6"/>
    <w:rsid w:val="000A7123"/>
    <w:rsid w:val="000A7137"/>
    <w:rsid w:val="000B036B"/>
    <w:rsid w:val="000B14D2"/>
    <w:rsid w:val="000B1ACF"/>
    <w:rsid w:val="000B1BE8"/>
    <w:rsid w:val="000B1ED7"/>
    <w:rsid w:val="000B3D9A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3376"/>
    <w:rsid w:val="001351F0"/>
    <w:rsid w:val="001352E7"/>
    <w:rsid w:val="00135411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55A4"/>
    <w:rsid w:val="00177477"/>
    <w:rsid w:val="00177F32"/>
    <w:rsid w:val="00180693"/>
    <w:rsid w:val="00181274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D20F7"/>
    <w:rsid w:val="001D3694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703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E16F0"/>
    <w:rsid w:val="003E1B8C"/>
    <w:rsid w:val="003E2ADD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5C7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28C6"/>
    <w:rsid w:val="00443F60"/>
    <w:rsid w:val="0045146C"/>
    <w:rsid w:val="004522BA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3A3"/>
    <w:rsid w:val="0047541A"/>
    <w:rsid w:val="00475815"/>
    <w:rsid w:val="004761E0"/>
    <w:rsid w:val="004761EA"/>
    <w:rsid w:val="004763A4"/>
    <w:rsid w:val="0047766A"/>
    <w:rsid w:val="00477C1E"/>
    <w:rsid w:val="004801B6"/>
    <w:rsid w:val="00482CB7"/>
    <w:rsid w:val="00483BAF"/>
    <w:rsid w:val="00485FA2"/>
    <w:rsid w:val="004861BA"/>
    <w:rsid w:val="004877C3"/>
    <w:rsid w:val="00487841"/>
    <w:rsid w:val="00487D81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434E"/>
    <w:rsid w:val="004C6386"/>
    <w:rsid w:val="004C7A92"/>
    <w:rsid w:val="004D0523"/>
    <w:rsid w:val="004D159D"/>
    <w:rsid w:val="004D1A7B"/>
    <w:rsid w:val="004D40A9"/>
    <w:rsid w:val="004D4FB1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52E4"/>
    <w:rsid w:val="00575A18"/>
    <w:rsid w:val="00576808"/>
    <w:rsid w:val="00576B0F"/>
    <w:rsid w:val="0057701C"/>
    <w:rsid w:val="00583965"/>
    <w:rsid w:val="00585EB5"/>
    <w:rsid w:val="00586377"/>
    <w:rsid w:val="00587C17"/>
    <w:rsid w:val="00587D75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20AC"/>
    <w:rsid w:val="0065252E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877B7"/>
    <w:rsid w:val="0079106D"/>
    <w:rsid w:val="00791B3C"/>
    <w:rsid w:val="00793071"/>
    <w:rsid w:val="0079309D"/>
    <w:rsid w:val="007944FD"/>
    <w:rsid w:val="007A3E11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32236"/>
    <w:rsid w:val="00832BC7"/>
    <w:rsid w:val="008340A4"/>
    <w:rsid w:val="00834402"/>
    <w:rsid w:val="00840369"/>
    <w:rsid w:val="00841EBD"/>
    <w:rsid w:val="00843B53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4022E"/>
    <w:rsid w:val="00940561"/>
    <w:rsid w:val="009408F8"/>
    <w:rsid w:val="00940DE3"/>
    <w:rsid w:val="00942D56"/>
    <w:rsid w:val="009440FB"/>
    <w:rsid w:val="00944596"/>
    <w:rsid w:val="00945EE8"/>
    <w:rsid w:val="009478A2"/>
    <w:rsid w:val="00950704"/>
    <w:rsid w:val="00951251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60E"/>
    <w:rsid w:val="00964098"/>
    <w:rsid w:val="00965A24"/>
    <w:rsid w:val="009701D8"/>
    <w:rsid w:val="009705F9"/>
    <w:rsid w:val="00970E53"/>
    <w:rsid w:val="00971115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72CB"/>
    <w:rsid w:val="009E7314"/>
    <w:rsid w:val="009F1D20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ABF"/>
    <w:rsid w:val="00A52FF2"/>
    <w:rsid w:val="00A5358B"/>
    <w:rsid w:val="00A54CC9"/>
    <w:rsid w:val="00A556AC"/>
    <w:rsid w:val="00A556D8"/>
    <w:rsid w:val="00A60709"/>
    <w:rsid w:val="00A60B8B"/>
    <w:rsid w:val="00A613AA"/>
    <w:rsid w:val="00A61DB3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F2394"/>
    <w:rsid w:val="00AF2A4F"/>
    <w:rsid w:val="00AF2B8E"/>
    <w:rsid w:val="00AF3788"/>
    <w:rsid w:val="00AF4192"/>
    <w:rsid w:val="00AF6A17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40575"/>
    <w:rsid w:val="00B4063B"/>
    <w:rsid w:val="00B40A95"/>
    <w:rsid w:val="00B40E2A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5C1"/>
    <w:rsid w:val="00BE28A8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926"/>
    <w:rsid w:val="00CB6C81"/>
    <w:rsid w:val="00CB7204"/>
    <w:rsid w:val="00CB7277"/>
    <w:rsid w:val="00CC02BF"/>
    <w:rsid w:val="00CC0372"/>
    <w:rsid w:val="00CC1ACD"/>
    <w:rsid w:val="00CC286D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41770"/>
    <w:rsid w:val="00D42425"/>
    <w:rsid w:val="00D42B93"/>
    <w:rsid w:val="00D44960"/>
    <w:rsid w:val="00D44A92"/>
    <w:rsid w:val="00D4579D"/>
    <w:rsid w:val="00D471B2"/>
    <w:rsid w:val="00D4733D"/>
    <w:rsid w:val="00D479A0"/>
    <w:rsid w:val="00D505BB"/>
    <w:rsid w:val="00D50CC9"/>
    <w:rsid w:val="00D51759"/>
    <w:rsid w:val="00D51B65"/>
    <w:rsid w:val="00D52E88"/>
    <w:rsid w:val="00D560A6"/>
    <w:rsid w:val="00D57883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3DEE"/>
    <w:rsid w:val="00DA3FC1"/>
    <w:rsid w:val="00DA4E0A"/>
    <w:rsid w:val="00DA5720"/>
    <w:rsid w:val="00DA5A9B"/>
    <w:rsid w:val="00DA7C45"/>
    <w:rsid w:val="00DA7D59"/>
    <w:rsid w:val="00DB0144"/>
    <w:rsid w:val="00DB1C6D"/>
    <w:rsid w:val="00DB2464"/>
    <w:rsid w:val="00DB2734"/>
    <w:rsid w:val="00DB7DE2"/>
    <w:rsid w:val="00DC1F3F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E88"/>
    <w:rsid w:val="00DF1CDC"/>
    <w:rsid w:val="00DF2B7C"/>
    <w:rsid w:val="00DF38CB"/>
    <w:rsid w:val="00DF6701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1ACD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F01282"/>
    <w:rsid w:val="00F018C1"/>
    <w:rsid w:val="00F01CB4"/>
    <w:rsid w:val="00F02D59"/>
    <w:rsid w:val="00F041A8"/>
    <w:rsid w:val="00F0586D"/>
    <w:rsid w:val="00F10F68"/>
    <w:rsid w:val="00F11B75"/>
    <w:rsid w:val="00F12967"/>
    <w:rsid w:val="00F131D9"/>
    <w:rsid w:val="00F1442E"/>
    <w:rsid w:val="00F14767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716"/>
    <w:rsid w:val="00F7700C"/>
    <w:rsid w:val="00F77C76"/>
    <w:rsid w:val="00F8043E"/>
    <w:rsid w:val="00F8106D"/>
    <w:rsid w:val="00F82CF7"/>
    <w:rsid w:val="00F86B8B"/>
    <w:rsid w:val="00F86BE5"/>
    <w:rsid w:val="00F87506"/>
    <w:rsid w:val="00F878B3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UnresolvedMention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he.net/uploadedFiles/Documents/Eye_Care/IHE_EyeCare_Suppl_CCDA_GEE_Rev2.2_TI_2016-12-29.pdf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purl.org/dc/dcmitype/"/>
    <ds:schemaRef ds:uri="http://schemas.openxmlformats.org/package/2006/metadata/core-properties"/>
    <ds:schemaRef ds:uri="a7c7550b-6c36-47b2-a2a4-8f3d2cb92ca3"/>
    <ds:schemaRef ds:uri="http://purl.org/dc/terms/"/>
    <ds:schemaRef ds:uri="c03eac6e-1c06-4e0e-9a8b-77f41e73678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639E40-DDE9-48D5-8514-AEE77EAF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27398</Words>
  <Characters>221928</Characters>
  <Application>Microsoft Office Word</Application>
  <DocSecurity>0</DocSecurity>
  <Lines>1849</Lines>
  <Paragraphs>497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Takanen Riitta</cp:lastModifiedBy>
  <cp:revision>2</cp:revision>
  <cp:lastPrinted>2015-10-27T12:19:00Z</cp:lastPrinted>
  <dcterms:created xsi:type="dcterms:W3CDTF">2019-05-17T10:42:00Z</dcterms:created>
  <dcterms:modified xsi:type="dcterms:W3CDTF">2019-05-17T10:42:00Z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1.01</vt:lpwstr>
  </property>
  <property fmtid="{D5CDD505-2E9C-101B-9397-08002B2CF9AE}" pid="3" name="Pvm">
    <vt:lpwstr>26.9.2018</vt:lpwstr>
  </property>
  <property fmtid="{D5CDD505-2E9C-101B-9397-08002B2CF9AE}" pid="4" name="OID">
    <vt:lpwstr>1.2.246.777.11.2018.11</vt:lpwstr>
  </property>
  <property fmtid="{D5CDD505-2E9C-101B-9397-08002B2CF9AE}" pid="5" name="ContentTypeId">
    <vt:lpwstr>0x010100D2F1D28CF028194B852A2A1685609D08</vt:lpwstr>
  </property>
</Properties>
</file>