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09FDF67C"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977FB5">
                <w:rPr>
                  <w:rStyle w:val="Otsikko1Char"/>
                </w:rPr>
                <w:t>Potilastietovaranto</w:t>
              </w:r>
              <w:r w:rsidR="00977FB5" w:rsidRPr="00015889">
                <w:rPr>
                  <w:rStyle w:val="Otsikko1Char"/>
                </w:rPr>
                <w:t xml:space="preserve">: rajapintakäyttötapaukset </w:t>
              </w:r>
              <w:r w:rsidR="00977FB5">
                <w:rPr>
                  <w:rStyle w:val="Otsikko1Char"/>
                </w:rPr>
                <w:t>tietovarannon</w:t>
              </w:r>
              <w:r w:rsidR="00977FB5" w:rsidRPr="00015889">
                <w:rPr>
                  <w:rStyle w:val="Otsikko1Char"/>
                </w:rPr>
                <w:t xml:space="preserve"> ja liittyvän järjestelmän välillä</w:t>
              </w:r>
            </w:sdtContent>
          </w:sdt>
        </w:p>
        <w:p w14:paraId="7728D720" w14:textId="7F2A20D5" w:rsidR="007126BB" w:rsidRDefault="00015889" w:rsidP="007959BE">
          <w:pPr>
            <w:tabs>
              <w:tab w:val="center" w:pos="4819"/>
            </w:tabs>
            <w:spacing w:line="360" w:lineRule="auto"/>
          </w:pPr>
          <w:r>
            <w:rPr>
              <w:rStyle w:val="LeiptekstiChar"/>
            </w:rPr>
            <w:t>v</w:t>
          </w:r>
          <w:r w:rsidR="004616CF">
            <w:rPr>
              <w:rStyle w:val="LeiptekstiChar"/>
            </w:rPr>
            <w:t>2.</w:t>
          </w:r>
          <w:r w:rsidR="003C40C1">
            <w:rPr>
              <w:rStyle w:val="LeiptekstiChar"/>
            </w:rPr>
            <w:t>4</w:t>
          </w:r>
          <w:r w:rsidR="005C75CF">
            <w:rPr>
              <w:rStyle w:val="LeiptekstiChar"/>
            </w:rPr>
            <w:tab/>
          </w:r>
          <w:r w:rsidR="009A4BBC">
            <w:rPr>
              <w:rStyle w:val="Otsikko2Char"/>
            </w:rPr>
            <w:br/>
          </w:r>
        </w:p>
        <w:p w14:paraId="74D1EFBE" w14:textId="39685911" w:rsidR="007126BB" w:rsidRDefault="003821A7" w:rsidP="00C72F25">
          <w:pPr>
            <w:pStyle w:val="Kommentinteksti"/>
            <w:tabs>
              <w:tab w:val="left" w:pos="1304"/>
              <w:tab w:val="left" w:pos="7695"/>
            </w:tabs>
          </w:pPr>
          <w:r>
            <w:tab/>
          </w:r>
          <w:r w:rsidR="00C72F25">
            <w:tab/>
          </w:r>
        </w:p>
        <w:p w14:paraId="4629B9BC" w14:textId="5FF25C55" w:rsidR="009A4BBC" w:rsidRDefault="00015889" w:rsidP="0016637F">
          <w:pPr>
            <w:spacing w:line="360" w:lineRule="auto"/>
          </w:pPr>
          <w:r>
            <w:br/>
            <w:t>Kela, Kanta-palvelut</w:t>
          </w:r>
        </w:p>
        <w:p w14:paraId="6EC980F6" w14:textId="778AFEFA" w:rsidR="009A4BBC" w:rsidRDefault="006023B6" w:rsidP="0016637F">
          <w:pPr>
            <w:spacing w:line="360" w:lineRule="auto"/>
          </w:pPr>
          <w:r>
            <w:t>4</w:t>
          </w:r>
          <w:r w:rsidR="00F15419">
            <w:t>.</w:t>
          </w:r>
          <w:r w:rsidR="003C40C1">
            <w:t>3</w:t>
          </w:r>
          <w:r w:rsidR="007166AB">
            <w:t>.202</w:t>
          </w:r>
          <w:r w:rsidR="003C40C1">
            <w:t>5</w:t>
          </w:r>
        </w:p>
        <w:p w14:paraId="535953ED" w14:textId="2881A0BA" w:rsidR="009A4BBC" w:rsidRDefault="00907E9A" w:rsidP="0016637F">
          <w:pPr>
            <w:pStyle w:val="Alatunniste"/>
            <w:spacing w:line="360" w:lineRule="auto"/>
            <w:rPr>
              <w:color w:val="0066A0" w:themeColor="text2"/>
            </w:rPr>
          </w:pPr>
          <w:r>
            <w:t xml:space="preserve"> </w:t>
          </w:r>
          <w:r w:rsidR="00BE4CCD">
            <w:br/>
          </w:r>
          <w:r w:rsidR="00BE4CCD">
            <w:br/>
          </w:r>
          <w:r w:rsidR="00BE4CCD">
            <w:br/>
          </w:r>
          <w:r w:rsidR="00BE4CCD">
            <w:br/>
          </w:r>
          <w:r w:rsidR="00BE4CCD">
            <w:br/>
          </w:r>
          <w:r w:rsidR="00BE4CCD">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033E3D58" w:rsidR="009A4BBC" w:rsidRDefault="001017FB">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3BA2D72F" w:rsidR="00C149F8" w:rsidRDefault="00C149F8" w:rsidP="006023B6">
          <w:pPr>
            <w:pStyle w:val="Sisllysluettelonotsikko"/>
            <w:tabs>
              <w:tab w:val="left" w:pos="5580"/>
            </w:tabs>
          </w:pPr>
          <w:r>
            <w:t>Sisällys</w:t>
          </w:r>
          <w:r w:rsidR="006023B6">
            <w:tab/>
          </w:r>
        </w:p>
        <w:p w14:paraId="020BCBFF" w14:textId="6A9C653D" w:rsidR="00BF5B60"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191902092" w:history="1">
            <w:r w:rsidR="00BF5B60" w:rsidRPr="005D4A30">
              <w:rPr>
                <w:rStyle w:val="Hyperlinkki"/>
              </w:rPr>
              <w:t>1</w:t>
            </w:r>
            <w:r w:rsidR="00BF5B60">
              <w:rPr>
                <w:rFonts w:asciiTheme="minorHAnsi" w:eastAsiaTheme="minorEastAsia" w:hAnsiTheme="minorHAnsi" w:cstheme="minorBidi"/>
                <w:sz w:val="22"/>
                <w:lang w:eastAsia="fi-FI"/>
              </w:rPr>
              <w:tab/>
            </w:r>
            <w:r w:rsidR="00BF5B60" w:rsidRPr="005D4A30">
              <w:rPr>
                <w:rStyle w:val="Hyperlinkki"/>
              </w:rPr>
              <w:t>Johdanto</w:t>
            </w:r>
            <w:r w:rsidR="00BF5B60">
              <w:rPr>
                <w:webHidden/>
              </w:rPr>
              <w:tab/>
            </w:r>
            <w:r w:rsidR="00BF5B60">
              <w:rPr>
                <w:webHidden/>
              </w:rPr>
              <w:fldChar w:fldCharType="begin"/>
            </w:r>
            <w:r w:rsidR="00BF5B60">
              <w:rPr>
                <w:webHidden/>
              </w:rPr>
              <w:instrText xml:space="preserve"> PAGEREF _Toc191902092 \h </w:instrText>
            </w:r>
            <w:r w:rsidR="00BF5B60">
              <w:rPr>
                <w:webHidden/>
              </w:rPr>
            </w:r>
            <w:r w:rsidR="00BF5B60">
              <w:rPr>
                <w:webHidden/>
              </w:rPr>
              <w:fldChar w:fldCharType="separate"/>
            </w:r>
            <w:r w:rsidR="00BF5B60">
              <w:rPr>
                <w:webHidden/>
              </w:rPr>
              <w:t>4</w:t>
            </w:r>
            <w:r w:rsidR="00BF5B60">
              <w:rPr>
                <w:webHidden/>
              </w:rPr>
              <w:fldChar w:fldCharType="end"/>
            </w:r>
          </w:hyperlink>
        </w:p>
        <w:p w14:paraId="199DB57A" w14:textId="554B098C" w:rsidR="00BF5B60" w:rsidRDefault="00BF5B60">
          <w:pPr>
            <w:pStyle w:val="Sisluet1"/>
            <w:rPr>
              <w:rFonts w:asciiTheme="minorHAnsi" w:eastAsiaTheme="minorEastAsia" w:hAnsiTheme="minorHAnsi" w:cstheme="minorBidi"/>
              <w:sz w:val="22"/>
              <w:lang w:eastAsia="fi-FI"/>
            </w:rPr>
          </w:pPr>
          <w:hyperlink w:anchor="_Toc191902093" w:history="1">
            <w:r w:rsidRPr="005D4A30">
              <w:rPr>
                <w:rStyle w:val="Hyperlinkki"/>
              </w:rPr>
              <w:t>2</w:t>
            </w:r>
            <w:r>
              <w:rPr>
                <w:rFonts w:asciiTheme="minorHAnsi" w:eastAsiaTheme="minorEastAsia" w:hAnsiTheme="minorHAnsi" w:cstheme="minorBidi"/>
                <w:sz w:val="22"/>
                <w:lang w:eastAsia="fi-FI"/>
              </w:rPr>
              <w:tab/>
            </w:r>
            <w:r w:rsidRPr="005D4A30">
              <w:rPr>
                <w:rStyle w:val="Hyperlinkki"/>
              </w:rPr>
              <w:t>Potilastietovarannon palvelupyynnöt</w:t>
            </w:r>
            <w:r>
              <w:rPr>
                <w:webHidden/>
              </w:rPr>
              <w:tab/>
            </w:r>
            <w:r>
              <w:rPr>
                <w:webHidden/>
              </w:rPr>
              <w:fldChar w:fldCharType="begin"/>
            </w:r>
            <w:r>
              <w:rPr>
                <w:webHidden/>
              </w:rPr>
              <w:instrText xml:space="preserve"> PAGEREF _Toc191902093 \h </w:instrText>
            </w:r>
            <w:r>
              <w:rPr>
                <w:webHidden/>
              </w:rPr>
            </w:r>
            <w:r>
              <w:rPr>
                <w:webHidden/>
              </w:rPr>
              <w:fldChar w:fldCharType="separate"/>
            </w:r>
            <w:r>
              <w:rPr>
                <w:webHidden/>
              </w:rPr>
              <w:t>5</w:t>
            </w:r>
            <w:r>
              <w:rPr>
                <w:webHidden/>
              </w:rPr>
              <w:fldChar w:fldCharType="end"/>
            </w:r>
          </w:hyperlink>
        </w:p>
        <w:p w14:paraId="5247D9DF" w14:textId="276A0B06" w:rsidR="00BF5B60" w:rsidRDefault="00BF5B60">
          <w:pPr>
            <w:pStyle w:val="Sisluet1"/>
            <w:rPr>
              <w:rFonts w:asciiTheme="minorHAnsi" w:eastAsiaTheme="minorEastAsia" w:hAnsiTheme="minorHAnsi" w:cstheme="minorBidi"/>
              <w:sz w:val="22"/>
              <w:lang w:eastAsia="fi-FI"/>
            </w:rPr>
          </w:pPr>
          <w:hyperlink w:anchor="_Toc191902094" w:history="1">
            <w:r w:rsidRPr="005D4A30">
              <w:rPr>
                <w:rStyle w:val="Hyperlinkki"/>
              </w:rPr>
              <w:t>3</w:t>
            </w:r>
            <w:r>
              <w:rPr>
                <w:rFonts w:asciiTheme="minorHAnsi" w:eastAsiaTheme="minorEastAsia" w:hAnsiTheme="minorHAnsi" w:cstheme="minorBidi"/>
                <w:sz w:val="22"/>
                <w:lang w:eastAsia="fi-FI"/>
              </w:rPr>
              <w:tab/>
            </w:r>
            <w:r w:rsidRPr="005D4A30">
              <w:rPr>
                <w:rStyle w:val="Hyperlinkki"/>
              </w:rPr>
              <w:t>Potilastietovarannon asiakirjatyypit</w:t>
            </w:r>
            <w:r>
              <w:rPr>
                <w:webHidden/>
              </w:rPr>
              <w:tab/>
            </w:r>
            <w:r>
              <w:rPr>
                <w:webHidden/>
              </w:rPr>
              <w:fldChar w:fldCharType="begin"/>
            </w:r>
            <w:r>
              <w:rPr>
                <w:webHidden/>
              </w:rPr>
              <w:instrText xml:space="preserve"> PAGEREF _Toc191902094 \h </w:instrText>
            </w:r>
            <w:r>
              <w:rPr>
                <w:webHidden/>
              </w:rPr>
            </w:r>
            <w:r>
              <w:rPr>
                <w:webHidden/>
              </w:rPr>
              <w:fldChar w:fldCharType="separate"/>
            </w:r>
            <w:r>
              <w:rPr>
                <w:webHidden/>
              </w:rPr>
              <w:t>9</w:t>
            </w:r>
            <w:r>
              <w:rPr>
                <w:webHidden/>
              </w:rPr>
              <w:fldChar w:fldCharType="end"/>
            </w:r>
          </w:hyperlink>
        </w:p>
        <w:p w14:paraId="297E149C" w14:textId="548326A3" w:rsidR="00BF5B60" w:rsidRDefault="00BF5B60">
          <w:pPr>
            <w:pStyle w:val="Sisluet1"/>
            <w:rPr>
              <w:rFonts w:asciiTheme="minorHAnsi" w:eastAsiaTheme="minorEastAsia" w:hAnsiTheme="minorHAnsi" w:cstheme="minorBidi"/>
              <w:sz w:val="22"/>
              <w:lang w:eastAsia="fi-FI"/>
            </w:rPr>
          </w:pPr>
          <w:hyperlink w:anchor="_Toc191902095" w:history="1">
            <w:r w:rsidRPr="005D4A30">
              <w:rPr>
                <w:rStyle w:val="Hyperlinkki"/>
              </w:rPr>
              <w:t>4</w:t>
            </w:r>
            <w:r>
              <w:rPr>
                <w:rFonts w:asciiTheme="minorHAnsi" w:eastAsiaTheme="minorEastAsia" w:hAnsiTheme="minorHAnsi" w:cstheme="minorBidi"/>
                <w:sz w:val="22"/>
                <w:lang w:eastAsia="fi-FI"/>
              </w:rPr>
              <w:tab/>
            </w:r>
            <w:r w:rsidRPr="005D4A30">
              <w:rPr>
                <w:rStyle w:val="Hyperlinkki"/>
              </w:rPr>
              <w:t>Arkistoi palvelutapahtuma-asiakirja (PPA, PPA11)</w:t>
            </w:r>
            <w:r>
              <w:rPr>
                <w:webHidden/>
              </w:rPr>
              <w:tab/>
            </w:r>
            <w:r>
              <w:rPr>
                <w:webHidden/>
              </w:rPr>
              <w:fldChar w:fldCharType="begin"/>
            </w:r>
            <w:r>
              <w:rPr>
                <w:webHidden/>
              </w:rPr>
              <w:instrText xml:space="preserve"> PAGEREF _Toc191902095 \h </w:instrText>
            </w:r>
            <w:r>
              <w:rPr>
                <w:webHidden/>
              </w:rPr>
            </w:r>
            <w:r>
              <w:rPr>
                <w:webHidden/>
              </w:rPr>
              <w:fldChar w:fldCharType="separate"/>
            </w:r>
            <w:r>
              <w:rPr>
                <w:webHidden/>
              </w:rPr>
              <w:t>11</w:t>
            </w:r>
            <w:r>
              <w:rPr>
                <w:webHidden/>
              </w:rPr>
              <w:fldChar w:fldCharType="end"/>
            </w:r>
          </w:hyperlink>
        </w:p>
        <w:p w14:paraId="64E95AEB" w14:textId="7F1DEBDC" w:rsidR="00BF5B60" w:rsidRDefault="00BF5B60">
          <w:pPr>
            <w:pStyle w:val="Sisluet1"/>
            <w:rPr>
              <w:rFonts w:asciiTheme="minorHAnsi" w:eastAsiaTheme="minorEastAsia" w:hAnsiTheme="minorHAnsi" w:cstheme="minorBidi"/>
              <w:sz w:val="22"/>
              <w:lang w:eastAsia="fi-FI"/>
            </w:rPr>
          </w:pPr>
          <w:hyperlink w:anchor="_Toc191902096" w:history="1">
            <w:r w:rsidRPr="005D4A30">
              <w:rPr>
                <w:rStyle w:val="Hyperlinkki"/>
              </w:rPr>
              <w:t>5</w:t>
            </w:r>
            <w:r>
              <w:rPr>
                <w:rFonts w:asciiTheme="minorHAnsi" w:eastAsiaTheme="minorEastAsia" w:hAnsiTheme="minorHAnsi" w:cstheme="minorBidi"/>
                <w:sz w:val="22"/>
                <w:lang w:eastAsia="fi-FI"/>
              </w:rPr>
              <w:tab/>
            </w:r>
            <w:r w:rsidRPr="005D4A30">
              <w:rPr>
                <w:rStyle w:val="Hyperlinkki"/>
              </w:rPr>
              <w:t>Arkistoi palvelutapahtuma-asiakirja</w:t>
            </w:r>
            <w:r>
              <w:rPr>
                <w:webHidden/>
              </w:rPr>
              <w:tab/>
            </w:r>
            <w:r>
              <w:rPr>
                <w:webHidden/>
              </w:rPr>
              <w:fldChar w:fldCharType="begin"/>
            </w:r>
            <w:r>
              <w:rPr>
                <w:webHidden/>
              </w:rPr>
              <w:instrText xml:space="preserve"> PAGEREF _Toc191902096 \h </w:instrText>
            </w:r>
            <w:r>
              <w:rPr>
                <w:webHidden/>
              </w:rPr>
            </w:r>
            <w:r>
              <w:rPr>
                <w:webHidden/>
              </w:rPr>
              <w:fldChar w:fldCharType="separate"/>
            </w:r>
            <w:r>
              <w:rPr>
                <w:webHidden/>
              </w:rPr>
              <w:t>16</w:t>
            </w:r>
            <w:r>
              <w:rPr>
                <w:webHidden/>
              </w:rPr>
              <w:fldChar w:fldCharType="end"/>
            </w:r>
          </w:hyperlink>
        </w:p>
        <w:p w14:paraId="6751D6B0" w14:textId="2D658D37" w:rsidR="00BF5B60" w:rsidRDefault="00BF5B60">
          <w:pPr>
            <w:pStyle w:val="Sisluet1"/>
            <w:rPr>
              <w:rFonts w:asciiTheme="minorHAnsi" w:eastAsiaTheme="minorEastAsia" w:hAnsiTheme="minorHAnsi" w:cstheme="minorBidi"/>
              <w:sz w:val="22"/>
              <w:lang w:eastAsia="fi-FI"/>
            </w:rPr>
          </w:pPr>
          <w:hyperlink w:anchor="_Toc191902097" w:history="1">
            <w:r w:rsidRPr="005D4A30">
              <w:rPr>
                <w:rStyle w:val="Hyperlinkki"/>
              </w:rPr>
              <w:t>6</w:t>
            </w:r>
            <w:r>
              <w:rPr>
                <w:rFonts w:asciiTheme="minorHAnsi" w:eastAsiaTheme="minorEastAsia" w:hAnsiTheme="minorHAnsi" w:cstheme="minorBidi"/>
                <w:sz w:val="22"/>
                <w:lang w:eastAsia="fi-FI"/>
              </w:rPr>
              <w:tab/>
            </w:r>
            <w:r w:rsidRPr="005D4A30">
              <w:rPr>
                <w:rStyle w:val="Hyperlinkki"/>
              </w:rPr>
              <w:t>Arkistoi hoitoasiakirja (PPA, PPA11)</w:t>
            </w:r>
            <w:r>
              <w:rPr>
                <w:webHidden/>
              </w:rPr>
              <w:tab/>
            </w:r>
            <w:r>
              <w:rPr>
                <w:webHidden/>
              </w:rPr>
              <w:fldChar w:fldCharType="begin"/>
            </w:r>
            <w:r>
              <w:rPr>
                <w:webHidden/>
              </w:rPr>
              <w:instrText xml:space="preserve"> PAGEREF _Toc191902097 \h </w:instrText>
            </w:r>
            <w:r>
              <w:rPr>
                <w:webHidden/>
              </w:rPr>
            </w:r>
            <w:r>
              <w:rPr>
                <w:webHidden/>
              </w:rPr>
              <w:fldChar w:fldCharType="separate"/>
            </w:r>
            <w:r>
              <w:rPr>
                <w:webHidden/>
              </w:rPr>
              <w:t>21</w:t>
            </w:r>
            <w:r>
              <w:rPr>
                <w:webHidden/>
              </w:rPr>
              <w:fldChar w:fldCharType="end"/>
            </w:r>
          </w:hyperlink>
        </w:p>
        <w:p w14:paraId="49A61EAA" w14:textId="00D96A6D" w:rsidR="00BF5B60" w:rsidRDefault="00BF5B60">
          <w:pPr>
            <w:pStyle w:val="Sisluet1"/>
            <w:rPr>
              <w:rFonts w:asciiTheme="minorHAnsi" w:eastAsiaTheme="minorEastAsia" w:hAnsiTheme="minorHAnsi" w:cstheme="minorBidi"/>
              <w:sz w:val="22"/>
              <w:lang w:eastAsia="fi-FI"/>
            </w:rPr>
          </w:pPr>
          <w:hyperlink w:anchor="_Toc191902098" w:history="1">
            <w:r w:rsidRPr="005D4A30">
              <w:rPr>
                <w:rStyle w:val="Hyperlinkki"/>
              </w:rPr>
              <w:t>7</w:t>
            </w:r>
            <w:r>
              <w:rPr>
                <w:rFonts w:asciiTheme="minorHAnsi" w:eastAsiaTheme="minorEastAsia" w:hAnsiTheme="minorHAnsi" w:cstheme="minorBidi"/>
                <w:sz w:val="22"/>
                <w:lang w:eastAsia="fi-FI"/>
              </w:rPr>
              <w:tab/>
            </w:r>
            <w:r w:rsidRPr="005D4A30">
              <w:rPr>
                <w:rStyle w:val="Hyperlinkki"/>
              </w:rPr>
              <w:t>Arkistoi hoitoasiakirja</w:t>
            </w:r>
            <w:r>
              <w:rPr>
                <w:webHidden/>
              </w:rPr>
              <w:tab/>
            </w:r>
            <w:r>
              <w:rPr>
                <w:webHidden/>
              </w:rPr>
              <w:fldChar w:fldCharType="begin"/>
            </w:r>
            <w:r>
              <w:rPr>
                <w:webHidden/>
              </w:rPr>
              <w:instrText xml:space="preserve"> PAGEREF _Toc191902098 \h </w:instrText>
            </w:r>
            <w:r>
              <w:rPr>
                <w:webHidden/>
              </w:rPr>
            </w:r>
            <w:r>
              <w:rPr>
                <w:webHidden/>
              </w:rPr>
              <w:fldChar w:fldCharType="separate"/>
            </w:r>
            <w:r>
              <w:rPr>
                <w:webHidden/>
              </w:rPr>
              <w:t>26</w:t>
            </w:r>
            <w:r>
              <w:rPr>
                <w:webHidden/>
              </w:rPr>
              <w:fldChar w:fldCharType="end"/>
            </w:r>
          </w:hyperlink>
        </w:p>
        <w:p w14:paraId="04F33BD9" w14:textId="67DE1217" w:rsidR="00BF5B60" w:rsidRDefault="00BF5B60">
          <w:pPr>
            <w:pStyle w:val="Sisluet1"/>
            <w:rPr>
              <w:rFonts w:asciiTheme="minorHAnsi" w:eastAsiaTheme="minorEastAsia" w:hAnsiTheme="minorHAnsi" w:cstheme="minorBidi"/>
              <w:sz w:val="22"/>
              <w:lang w:eastAsia="fi-FI"/>
            </w:rPr>
          </w:pPr>
          <w:hyperlink w:anchor="_Toc191902099" w:history="1">
            <w:r w:rsidRPr="005D4A30">
              <w:rPr>
                <w:rStyle w:val="Hyperlinkki"/>
              </w:rPr>
              <w:t>8</w:t>
            </w:r>
            <w:r>
              <w:rPr>
                <w:rFonts w:asciiTheme="minorHAnsi" w:eastAsiaTheme="minorEastAsia" w:hAnsiTheme="minorHAnsi" w:cstheme="minorBidi"/>
                <w:sz w:val="22"/>
                <w:lang w:eastAsia="fi-FI"/>
              </w:rPr>
              <w:tab/>
            </w:r>
            <w:r w:rsidRPr="005D4A30">
              <w:rPr>
                <w:rStyle w:val="Hyperlinkki"/>
              </w:rPr>
              <w:t>Arkistoi asiakirja Tahdonilmaisupalveluun</w:t>
            </w:r>
            <w:r>
              <w:rPr>
                <w:webHidden/>
              </w:rPr>
              <w:tab/>
            </w:r>
            <w:r>
              <w:rPr>
                <w:webHidden/>
              </w:rPr>
              <w:fldChar w:fldCharType="begin"/>
            </w:r>
            <w:r>
              <w:rPr>
                <w:webHidden/>
              </w:rPr>
              <w:instrText xml:space="preserve"> PAGEREF _Toc191902099 \h </w:instrText>
            </w:r>
            <w:r>
              <w:rPr>
                <w:webHidden/>
              </w:rPr>
            </w:r>
            <w:r>
              <w:rPr>
                <w:webHidden/>
              </w:rPr>
              <w:fldChar w:fldCharType="separate"/>
            </w:r>
            <w:r>
              <w:rPr>
                <w:webHidden/>
              </w:rPr>
              <w:t>33</w:t>
            </w:r>
            <w:r>
              <w:rPr>
                <w:webHidden/>
              </w:rPr>
              <w:fldChar w:fldCharType="end"/>
            </w:r>
          </w:hyperlink>
        </w:p>
        <w:p w14:paraId="024BB061" w14:textId="15CBB5B4" w:rsidR="00BF5B60" w:rsidRDefault="00BF5B60">
          <w:pPr>
            <w:pStyle w:val="Sisluet1"/>
            <w:rPr>
              <w:rFonts w:asciiTheme="minorHAnsi" w:eastAsiaTheme="minorEastAsia" w:hAnsiTheme="minorHAnsi" w:cstheme="minorBidi"/>
              <w:sz w:val="22"/>
              <w:lang w:eastAsia="fi-FI"/>
            </w:rPr>
          </w:pPr>
          <w:hyperlink w:anchor="_Toc191902100" w:history="1">
            <w:r w:rsidRPr="005D4A30">
              <w:rPr>
                <w:rStyle w:val="Hyperlinkki"/>
              </w:rPr>
              <w:t>9</w:t>
            </w:r>
            <w:r>
              <w:rPr>
                <w:rFonts w:asciiTheme="minorHAnsi" w:eastAsiaTheme="minorEastAsia" w:hAnsiTheme="minorHAnsi" w:cstheme="minorBidi"/>
                <w:sz w:val="22"/>
                <w:lang w:eastAsia="fi-FI"/>
              </w:rPr>
              <w:tab/>
            </w:r>
            <w:r w:rsidRPr="005D4A30">
              <w:rPr>
                <w:rStyle w:val="Hyperlinkki"/>
              </w:rPr>
              <w:t>Arkistoi arkistoasiakirja</w:t>
            </w:r>
            <w:r>
              <w:rPr>
                <w:webHidden/>
              </w:rPr>
              <w:tab/>
            </w:r>
            <w:r>
              <w:rPr>
                <w:webHidden/>
              </w:rPr>
              <w:fldChar w:fldCharType="begin"/>
            </w:r>
            <w:r>
              <w:rPr>
                <w:webHidden/>
              </w:rPr>
              <w:instrText xml:space="preserve"> PAGEREF _Toc191902100 \h </w:instrText>
            </w:r>
            <w:r>
              <w:rPr>
                <w:webHidden/>
              </w:rPr>
            </w:r>
            <w:r>
              <w:rPr>
                <w:webHidden/>
              </w:rPr>
              <w:fldChar w:fldCharType="separate"/>
            </w:r>
            <w:r>
              <w:rPr>
                <w:webHidden/>
              </w:rPr>
              <w:t>39</w:t>
            </w:r>
            <w:r>
              <w:rPr>
                <w:webHidden/>
              </w:rPr>
              <w:fldChar w:fldCharType="end"/>
            </w:r>
          </w:hyperlink>
        </w:p>
        <w:p w14:paraId="2CBA23B9" w14:textId="41E73BBF" w:rsidR="00BF5B60" w:rsidRDefault="00BF5B60">
          <w:pPr>
            <w:pStyle w:val="Sisluet1"/>
            <w:rPr>
              <w:rFonts w:asciiTheme="minorHAnsi" w:eastAsiaTheme="minorEastAsia" w:hAnsiTheme="minorHAnsi" w:cstheme="minorBidi"/>
              <w:sz w:val="22"/>
              <w:lang w:eastAsia="fi-FI"/>
            </w:rPr>
          </w:pPr>
          <w:hyperlink w:anchor="_Toc191902101" w:history="1">
            <w:r w:rsidRPr="005D4A30">
              <w:rPr>
                <w:rStyle w:val="Hyperlinkki"/>
              </w:rPr>
              <w:t>10</w:t>
            </w:r>
            <w:r>
              <w:rPr>
                <w:rFonts w:asciiTheme="minorHAnsi" w:eastAsiaTheme="minorEastAsia" w:hAnsiTheme="minorHAnsi" w:cstheme="minorBidi"/>
                <w:sz w:val="22"/>
                <w:lang w:eastAsia="fi-FI"/>
              </w:rPr>
              <w:tab/>
            </w:r>
            <w:r w:rsidRPr="005D4A30">
              <w:rPr>
                <w:rStyle w:val="Hyperlinkki"/>
              </w:rPr>
              <w:t>Arkistoi luovutusilmoitus</w:t>
            </w:r>
            <w:r>
              <w:rPr>
                <w:webHidden/>
              </w:rPr>
              <w:tab/>
            </w:r>
            <w:r>
              <w:rPr>
                <w:webHidden/>
              </w:rPr>
              <w:fldChar w:fldCharType="begin"/>
            </w:r>
            <w:r>
              <w:rPr>
                <w:webHidden/>
              </w:rPr>
              <w:instrText xml:space="preserve"> PAGEREF _Toc191902101 \h </w:instrText>
            </w:r>
            <w:r>
              <w:rPr>
                <w:webHidden/>
              </w:rPr>
            </w:r>
            <w:r>
              <w:rPr>
                <w:webHidden/>
              </w:rPr>
              <w:fldChar w:fldCharType="separate"/>
            </w:r>
            <w:r>
              <w:rPr>
                <w:webHidden/>
              </w:rPr>
              <w:t>42</w:t>
            </w:r>
            <w:r>
              <w:rPr>
                <w:webHidden/>
              </w:rPr>
              <w:fldChar w:fldCharType="end"/>
            </w:r>
          </w:hyperlink>
        </w:p>
        <w:p w14:paraId="7BF949AC" w14:textId="37AECE20" w:rsidR="00BF5B60" w:rsidRDefault="00BF5B60">
          <w:pPr>
            <w:pStyle w:val="Sisluet1"/>
            <w:rPr>
              <w:rFonts w:asciiTheme="minorHAnsi" w:eastAsiaTheme="minorEastAsia" w:hAnsiTheme="minorHAnsi" w:cstheme="minorBidi"/>
              <w:sz w:val="22"/>
              <w:lang w:eastAsia="fi-FI"/>
            </w:rPr>
          </w:pPr>
          <w:hyperlink w:anchor="_Toc191902102" w:history="1">
            <w:r w:rsidRPr="005D4A30">
              <w:rPr>
                <w:rStyle w:val="Hyperlinkki"/>
              </w:rPr>
              <w:t>11</w:t>
            </w:r>
            <w:r>
              <w:rPr>
                <w:rFonts w:asciiTheme="minorHAnsi" w:eastAsiaTheme="minorEastAsia" w:hAnsiTheme="minorHAnsi" w:cstheme="minorBidi"/>
                <w:sz w:val="22"/>
                <w:lang w:eastAsia="fi-FI"/>
              </w:rPr>
              <w:tab/>
            </w:r>
            <w:r w:rsidRPr="005D4A30">
              <w:rPr>
                <w:rStyle w:val="Hyperlinkki"/>
              </w:rPr>
              <w:t>Korvaa palvelutapahtuma-asiakirja (PPA, PPA11)</w:t>
            </w:r>
            <w:r>
              <w:rPr>
                <w:webHidden/>
              </w:rPr>
              <w:tab/>
            </w:r>
            <w:r>
              <w:rPr>
                <w:webHidden/>
              </w:rPr>
              <w:fldChar w:fldCharType="begin"/>
            </w:r>
            <w:r>
              <w:rPr>
                <w:webHidden/>
              </w:rPr>
              <w:instrText xml:space="preserve"> PAGEREF _Toc191902102 \h </w:instrText>
            </w:r>
            <w:r>
              <w:rPr>
                <w:webHidden/>
              </w:rPr>
            </w:r>
            <w:r>
              <w:rPr>
                <w:webHidden/>
              </w:rPr>
              <w:fldChar w:fldCharType="separate"/>
            </w:r>
            <w:r>
              <w:rPr>
                <w:webHidden/>
              </w:rPr>
              <w:t>45</w:t>
            </w:r>
            <w:r>
              <w:rPr>
                <w:webHidden/>
              </w:rPr>
              <w:fldChar w:fldCharType="end"/>
            </w:r>
          </w:hyperlink>
        </w:p>
        <w:p w14:paraId="258C37AF" w14:textId="1F72DED8" w:rsidR="00BF5B60" w:rsidRDefault="00BF5B60">
          <w:pPr>
            <w:pStyle w:val="Sisluet1"/>
            <w:rPr>
              <w:rFonts w:asciiTheme="minorHAnsi" w:eastAsiaTheme="minorEastAsia" w:hAnsiTheme="minorHAnsi" w:cstheme="minorBidi"/>
              <w:sz w:val="22"/>
              <w:lang w:eastAsia="fi-FI"/>
            </w:rPr>
          </w:pPr>
          <w:hyperlink w:anchor="_Toc191902103" w:history="1">
            <w:r w:rsidRPr="005D4A30">
              <w:rPr>
                <w:rStyle w:val="Hyperlinkki"/>
              </w:rPr>
              <w:t>12</w:t>
            </w:r>
            <w:r>
              <w:rPr>
                <w:rFonts w:asciiTheme="minorHAnsi" w:eastAsiaTheme="minorEastAsia" w:hAnsiTheme="minorHAnsi" w:cstheme="minorBidi"/>
                <w:sz w:val="22"/>
                <w:lang w:eastAsia="fi-FI"/>
              </w:rPr>
              <w:tab/>
            </w:r>
            <w:r w:rsidRPr="005D4A30">
              <w:rPr>
                <w:rStyle w:val="Hyperlinkki"/>
              </w:rPr>
              <w:t>Korvaa palvelutapahtuma-asiakirja</w:t>
            </w:r>
            <w:r>
              <w:rPr>
                <w:webHidden/>
              </w:rPr>
              <w:tab/>
            </w:r>
            <w:r>
              <w:rPr>
                <w:webHidden/>
              </w:rPr>
              <w:fldChar w:fldCharType="begin"/>
            </w:r>
            <w:r>
              <w:rPr>
                <w:webHidden/>
              </w:rPr>
              <w:instrText xml:space="preserve"> PAGEREF _Toc191902103 \h </w:instrText>
            </w:r>
            <w:r>
              <w:rPr>
                <w:webHidden/>
              </w:rPr>
            </w:r>
            <w:r>
              <w:rPr>
                <w:webHidden/>
              </w:rPr>
              <w:fldChar w:fldCharType="separate"/>
            </w:r>
            <w:r>
              <w:rPr>
                <w:webHidden/>
              </w:rPr>
              <w:t>48</w:t>
            </w:r>
            <w:r>
              <w:rPr>
                <w:webHidden/>
              </w:rPr>
              <w:fldChar w:fldCharType="end"/>
            </w:r>
          </w:hyperlink>
        </w:p>
        <w:p w14:paraId="0F40F325" w14:textId="3B1D6D12" w:rsidR="00BF5B60" w:rsidRDefault="00BF5B60">
          <w:pPr>
            <w:pStyle w:val="Sisluet1"/>
            <w:rPr>
              <w:rFonts w:asciiTheme="minorHAnsi" w:eastAsiaTheme="minorEastAsia" w:hAnsiTheme="minorHAnsi" w:cstheme="minorBidi"/>
              <w:sz w:val="22"/>
              <w:lang w:eastAsia="fi-FI"/>
            </w:rPr>
          </w:pPr>
          <w:hyperlink w:anchor="_Toc191902104" w:history="1">
            <w:r w:rsidRPr="005D4A30">
              <w:rPr>
                <w:rStyle w:val="Hyperlinkki"/>
              </w:rPr>
              <w:t>13</w:t>
            </w:r>
            <w:r>
              <w:rPr>
                <w:rFonts w:asciiTheme="minorHAnsi" w:eastAsiaTheme="minorEastAsia" w:hAnsiTheme="minorHAnsi" w:cstheme="minorBidi"/>
                <w:sz w:val="22"/>
                <w:lang w:eastAsia="fi-FI"/>
              </w:rPr>
              <w:tab/>
            </w:r>
            <w:r w:rsidRPr="005D4A30">
              <w:rPr>
                <w:rStyle w:val="Hyperlinkki"/>
              </w:rPr>
              <w:t>Korvaa hoitoasiakirja (PPA, PPA11)</w:t>
            </w:r>
            <w:r>
              <w:rPr>
                <w:webHidden/>
              </w:rPr>
              <w:tab/>
            </w:r>
            <w:r>
              <w:rPr>
                <w:webHidden/>
              </w:rPr>
              <w:fldChar w:fldCharType="begin"/>
            </w:r>
            <w:r>
              <w:rPr>
                <w:webHidden/>
              </w:rPr>
              <w:instrText xml:space="preserve"> PAGEREF _Toc191902104 \h </w:instrText>
            </w:r>
            <w:r>
              <w:rPr>
                <w:webHidden/>
              </w:rPr>
            </w:r>
            <w:r>
              <w:rPr>
                <w:webHidden/>
              </w:rPr>
              <w:fldChar w:fldCharType="separate"/>
            </w:r>
            <w:r>
              <w:rPr>
                <w:webHidden/>
              </w:rPr>
              <w:t>54</w:t>
            </w:r>
            <w:r>
              <w:rPr>
                <w:webHidden/>
              </w:rPr>
              <w:fldChar w:fldCharType="end"/>
            </w:r>
          </w:hyperlink>
        </w:p>
        <w:p w14:paraId="49BC7941" w14:textId="46CAF1D3" w:rsidR="00BF5B60" w:rsidRDefault="00BF5B60">
          <w:pPr>
            <w:pStyle w:val="Sisluet1"/>
            <w:rPr>
              <w:rFonts w:asciiTheme="minorHAnsi" w:eastAsiaTheme="minorEastAsia" w:hAnsiTheme="minorHAnsi" w:cstheme="minorBidi"/>
              <w:sz w:val="22"/>
              <w:lang w:eastAsia="fi-FI"/>
            </w:rPr>
          </w:pPr>
          <w:hyperlink w:anchor="_Toc191902105" w:history="1">
            <w:r w:rsidRPr="005D4A30">
              <w:rPr>
                <w:rStyle w:val="Hyperlinkki"/>
              </w:rPr>
              <w:t>14</w:t>
            </w:r>
            <w:r>
              <w:rPr>
                <w:rFonts w:asciiTheme="minorHAnsi" w:eastAsiaTheme="minorEastAsia" w:hAnsiTheme="minorHAnsi" w:cstheme="minorBidi"/>
                <w:sz w:val="22"/>
                <w:lang w:eastAsia="fi-FI"/>
              </w:rPr>
              <w:tab/>
            </w:r>
            <w:r w:rsidRPr="005D4A30">
              <w:rPr>
                <w:rStyle w:val="Hyperlinkki"/>
              </w:rPr>
              <w:t>Korvaa hoitoasiakirja</w:t>
            </w:r>
            <w:r>
              <w:rPr>
                <w:webHidden/>
              </w:rPr>
              <w:tab/>
            </w:r>
            <w:r>
              <w:rPr>
                <w:webHidden/>
              </w:rPr>
              <w:fldChar w:fldCharType="begin"/>
            </w:r>
            <w:r>
              <w:rPr>
                <w:webHidden/>
              </w:rPr>
              <w:instrText xml:space="preserve"> PAGEREF _Toc191902105 \h </w:instrText>
            </w:r>
            <w:r>
              <w:rPr>
                <w:webHidden/>
              </w:rPr>
            </w:r>
            <w:r>
              <w:rPr>
                <w:webHidden/>
              </w:rPr>
              <w:fldChar w:fldCharType="separate"/>
            </w:r>
            <w:r>
              <w:rPr>
                <w:webHidden/>
              </w:rPr>
              <w:t>60</w:t>
            </w:r>
            <w:r>
              <w:rPr>
                <w:webHidden/>
              </w:rPr>
              <w:fldChar w:fldCharType="end"/>
            </w:r>
          </w:hyperlink>
        </w:p>
        <w:p w14:paraId="5E848FE6" w14:textId="65E888BB" w:rsidR="00BF5B60" w:rsidRDefault="00BF5B60">
          <w:pPr>
            <w:pStyle w:val="Sisluet1"/>
            <w:rPr>
              <w:rFonts w:asciiTheme="minorHAnsi" w:eastAsiaTheme="minorEastAsia" w:hAnsiTheme="minorHAnsi" w:cstheme="minorBidi"/>
              <w:sz w:val="22"/>
              <w:lang w:eastAsia="fi-FI"/>
            </w:rPr>
          </w:pPr>
          <w:hyperlink w:anchor="_Toc191902106" w:history="1">
            <w:r w:rsidRPr="005D4A30">
              <w:rPr>
                <w:rStyle w:val="Hyperlinkki"/>
              </w:rPr>
              <w:t>15</w:t>
            </w:r>
            <w:r>
              <w:rPr>
                <w:rFonts w:asciiTheme="minorHAnsi" w:eastAsiaTheme="minorEastAsia" w:hAnsiTheme="minorHAnsi" w:cstheme="minorBidi"/>
                <w:sz w:val="22"/>
                <w:lang w:eastAsia="fi-FI"/>
              </w:rPr>
              <w:tab/>
            </w:r>
            <w:r w:rsidRPr="005D4A30">
              <w:rPr>
                <w:rStyle w:val="Hyperlinkki"/>
              </w:rPr>
              <w:t>Korvaa Tahdonilmaisupalvelun asiakirja</w:t>
            </w:r>
            <w:r>
              <w:rPr>
                <w:webHidden/>
              </w:rPr>
              <w:tab/>
            </w:r>
            <w:r>
              <w:rPr>
                <w:webHidden/>
              </w:rPr>
              <w:fldChar w:fldCharType="begin"/>
            </w:r>
            <w:r>
              <w:rPr>
                <w:webHidden/>
              </w:rPr>
              <w:instrText xml:space="preserve"> PAGEREF _Toc191902106 \h </w:instrText>
            </w:r>
            <w:r>
              <w:rPr>
                <w:webHidden/>
              </w:rPr>
            </w:r>
            <w:r>
              <w:rPr>
                <w:webHidden/>
              </w:rPr>
              <w:fldChar w:fldCharType="separate"/>
            </w:r>
            <w:r>
              <w:rPr>
                <w:webHidden/>
              </w:rPr>
              <w:t>67</w:t>
            </w:r>
            <w:r>
              <w:rPr>
                <w:webHidden/>
              </w:rPr>
              <w:fldChar w:fldCharType="end"/>
            </w:r>
          </w:hyperlink>
        </w:p>
        <w:p w14:paraId="1E9149DE" w14:textId="20D2FC46" w:rsidR="00BF5B60" w:rsidRDefault="00BF5B60">
          <w:pPr>
            <w:pStyle w:val="Sisluet1"/>
            <w:rPr>
              <w:rFonts w:asciiTheme="minorHAnsi" w:eastAsiaTheme="minorEastAsia" w:hAnsiTheme="minorHAnsi" w:cstheme="minorBidi"/>
              <w:sz w:val="22"/>
              <w:lang w:eastAsia="fi-FI"/>
            </w:rPr>
          </w:pPr>
          <w:hyperlink w:anchor="_Toc191902107" w:history="1">
            <w:r w:rsidRPr="005D4A30">
              <w:rPr>
                <w:rStyle w:val="Hyperlinkki"/>
              </w:rPr>
              <w:t>16</w:t>
            </w:r>
            <w:r>
              <w:rPr>
                <w:rFonts w:asciiTheme="minorHAnsi" w:eastAsiaTheme="minorEastAsia" w:hAnsiTheme="minorHAnsi" w:cstheme="minorBidi"/>
                <w:sz w:val="22"/>
                <w:lang w:eastAsia="fi-FI"/>
              </w:rPr>
              <w:tab/>
            </w:r>
            <w:r w:rsidRPr="005D4A30">
              <w:rPr>
                <w:rStyle w:val="Hyperlinkki"/>
              </w:rPr>
              <w:t>Korvaa arkistoasiakirja</w:t>
            </w:r>
            <w:r>
              <w:rPr>
                <w:webHidden/>
              </w:rPr>
              <w:tab/>
            </w:r>
            <w:r>
              <w:rPr>
                <w:webHidden/>
              </w:rPr>
              <w:fldChar w:fldCharType="begin"/>
            </w:r>
            <w:r>
              <w:rPr>
                <w:webHidden/>
              </w:rPr>
              <w:instrText xml:space="preserve"> PAGEREF _Toc191902107 \h </w:instrText>
            </w:r>
            <w:r>
              <w:rPr>
                <w:webHidden/>
              </w:rPr>
            </w:r>
            <w:r>
              <w:rPr>
                <w:webHidden/>
              </w:rPr>
              <w:fldChar w:fldCharType="separate"/>
            </w:r>
            <w:r>
              <w:rPr>
                <w:webHidden/>
              </w:rPr>
              <w:t>72</w:t>
            </w:r>
            <w:r>
              <w:rPr>
                <w:webHidden/>
              </w:rPr>
              <w:fldChar w:fldCharType="end"/>
            </w:r>
          </w:hyperlink>
        </w:p>
        <w:p w14:paraId="46CB7EEC" w14:textId="097866BD" w:rsidR="00BF5B60" w:rsidRDefault="00BF5B60">
          <w:pPr>
            <w:pStyle w:val="Sisluet1"/>
            <w:rPr>
              <w:rFonts w:asciiTheme="minorHAnsi" w:eastAsiaTheme="minorEastAsia" w:hAnsiTheme="minorHAnsi" w:cstheme="minorBidi"/>
              <w:sz w:val="22"/>
              <w:lang w:eastAsia="fi-FI"/>
            </w:rPr>
          </w:pPr>
          <w:hyperlink w:anchor="_Toc191902109" w:history="1">
            <w:r w:rsidRPr="005D4A30">
              <w:rPr>
                <w:rStyle w:val="Hyperlinkki"/>
              </w:rPr>
              <w:t>17</w:t>
            </w:r>
            <w:r>
              <w:rPr>
                <w:rFonts w:asciiTheme="minorHAnsi" w:eastAsiaTheme="minorEastAsia" w:hAnsiTheme="minorHAnsi" w:cstheme="minorBidi"/>
                <w:sz w:val="22"/>
                <w:lang w:eastAsia="fi-FI"/>
              </w:rPr>
              <w:tab/>
            </w:r>
            <w:r w:rsidRPr="005D4A30">
              <w:rPr>
                <w:rStyle w:val="Hyperlinkki"/>
              </w:rPr>
              <w:t>Hae potilasasiakirjoja (PPB, PPB11)</w:t>
            </w:r>
            <w:r>
              <w:rPr>
                <w:webHidden/>
              </w:rPr>
              <w:tab/>
            </w:r>
            <w:r>
              <w:rPr>
                <w:webHidden/>
              </w:rPr>
              <w:fldChar w:fldCharType="begin"/>
            </w:r>
            <w:r>
              <w:rPr>
                <w:webHidden/>
              </w:rPr>
              <w:instrText xml:space="preserve"> PAGEREF _Toc191902109 \h </w:instrText>
            </w:r>
            <w:r>
              <w:rPr>
                <w:webHidden/>
              </w:rPr>
            </w:r>
            <w:r>
              <w:rPr>
                <w:webHidden/>
              </w:rPr>
              <w:fldChar w:fldCharType="separate"/>
            </w:r>
            <w:r>
              <w:rPr>
                <w:webHidden/>
              </w:rPr>
              <w:t>75</w:t>
            </w:r>
            <w:r>
              <w:rPr>
                <w:webHidden/>
              </w:rPr>
              <w:fldChar w:fldCharType="end"/>
            </w:r>
          </w:hyperlink>
        </w:p>
        <w:p w14:paraId="07D10332" w14:textId="6B2CB8C7" w:rsidR="00BF5B60" w:rsidRDefault="00BF5B60">
          <w:pPr>
            <w:pStyle w:val="Sisluet1"/>
            <w:rPr>
              <w:rFonts w:asciiTheme="minorHAnsi" w:eastAsiaTheme="minorEastAsia" w:hAnsiTheme="minorHAnsi" w:cstheme="minorBidi"/>
              <w:sz w:val="22"/>
              <w:lang w:eastAsia="fi-FI"/>
            </w:rPr>
          </w:pPr>
          <w:hyperlink w:anchor="_Toc191902110" w:history="1">
            <w:r w:rsidRPr="005D4A30">
              <w:rPr>
                <w:rStyle w:val="Hyperlinkki"/>
              </w:rPr>
              <w:t>18</w:t>
            </w:r>
            <w:r>
              <w:rPr>
                <w:rFonts w:asciiTheme="minorHAnsi" w:eastAsiaTheme="minorEastAsia" w:hAnsiTheme="minorHAnsi" w:cstheme="minorBidi"/>
                <w:sz w:val="22"/>
                <w:lang w:eastAsia="fi-FI"/>
              </w:rPr>
              <w:tab/>
            </w:r>
            <w:r w:rsidRPr="005D4A30">
              <w:rPr>
                <w:rStyle w:val="Hyperlinkki"/>
              </w:rPr>
              <w:t>Hae oman rekisterin asiakirjoja</w:t>
            </w:r>
            <w:r>
              <w:rPr>
                <w:webHidden/>
              </w:rPr>
              <w:tab/>
            </w:r>
            <w:r>
              <w:rPr>
                <w:webHidden/>
              </w:rPr>
              <w:fldChar w:fldCharType="begin"/>
            </w:r>
            <w:r>
              <w:rPr>
                <w:webHidden/>
              </w:rPr>
              <w:instrText xml:space="preserve"> PAGEREF _Toc191902110 \h </w:instrText>
            </w:r>
            <w:r>
              <w:rPr>
                <w:webHidden/>
              </w:rPr>
            </w:r>
            <w:r>
              <w:rPr>
                <w:webHidden/>
              </w:rPr>
              <w:fldChar w:fldCharType="separate"/>
            </w:r>
            <w:r>
              <w:rPr>
                <w:webHidden/>
              </w:rPr>
              <w:t>83</w:t>
            </w:r>
            <w:r>
              <w:rPr>
                <w:webHidden/>
              </w:rPr>
              <w:fldChar w:fldCharType="end"/>
            </w:r>
          </w:hyperlink>
        </w:p>
        <w:p w14:paraId="7874585F" w14:textId="21DB8762" w:rsidR="00BF5B60" w:rsidRDefault="00BF5B60">
          <w:pPr>
            <w:pStyle w:val="Sisluet1"/>
            <w:rPr>
              <w:rFonts w:asciiTheme="minorHAnsi" w:eastAsiaTheme="minorEastAsia" w:hAnsiTheme="minorHAnsi" w:cstheme="minorBidi"/>
              <w:sz w:val="22"/>
              <w:lang w:eastAsia="fi-FI"/>
            </w:rPr>
          </w:pPr>
          <w:hyperlink w:anchor="_Toc191902111" w:history="1">
            <w:r w:rsidRPr="005D4A30">
              <w:rPr>
                <w:rStyle w:val="Hyperlinkki"/>
              </w:rPr>
              <w:t>19</w:t>
            </w:r>
            <w:r>
              <w:rPr>
                <w:rFonts w:asciiTheme="minorHAnsi" w:eastAsiaTheme="minorEastAsia" w:hAnsiTheme="minorHAnsi" w:cstheme="minorBidi"/>
                <w:sz w:val="22"/>
                <w:lang w:eastAsia="fi-FI"/>
              </w:rPr>
              <w:tab/>
            </w:r>
            <w:r w:rsidRPr="005D4A30">
              <w:rPr>
                <w:rStyle w:val="Hyperlinkki"/>
              </w:rPr>
              <w:t>Hae asiakirjoja luovutuksena</w:t>
            </w:r>
            <w:r>
              <w:rPr>
                <w:webHidden/>
              </w:rPr>
              <w:tab/>
            </w:r>
            <w:r>
              <w:rPr>
                <w:webHidden/>
              </w:rPr>
              <w:fldChar w:fldCharType="begin"/>
            </w:r>
            <w:r>
              <w:rPr>
                <w:webHidden/>
              </w:rPr>
              <w:instrText xml:space="preserve"> PAGEREF _Toc191902111 \h </w:instrText>
            </w:r>
            <w:r>
              <w:rPr>
                <w:webHidden/>
              </w:rPr>
            </w:r>
            <w:r>
              <w:rPr>
                <w:webHidden/>
              </w:rPr>
              <w:fldChar w:fldCharType="separate"/>
            </w:r>
            <w:r>
              <w:rPr>
                <w:webHidden/>
              </w:rPr>
              <w:t>88</w:t>
            </w:r>
            <w:r>
              <w:rPr>
                <w:webHidden/>
              </w:rPr>
              <w:fldChar w:fldCharType="end"/>
            </w:r>
          </w:hyperlink>
        </w:p>
        <w:p w14:paraId="226F3218" w14:textId="5B7D6A48" w:rsidR="00BF5B60" w:rsidRDefault="00BF5B60">
          <w:pPr>
            <w:pStyle w:val="Sisluet1"/>
            <w:rPr>
              <w:rFonts w:asciiTheme="minorHAnsi" w:eastAsiaTheme="minorEastAsia" w:hAnsiTheme="minorHAnsi" w:cstheme="minorBidi"/>
              <w:sz w:val="22"/>
              <w:lang w:eastAsia="fi-FI"/>
            </w:rPr>
          </w:pPr>
          <w:hyperlink w:anchor="_Toc191902112" w:history="1">
            <w:r w:rsidRPr="005D4A30">
              <w:rPr>
                <w:rStyle w:val="Hyperlinkki"/>
              </w:rPr>
              <w:t>20</w:t>
            </w:r>
            <w:r>
              <w:rPr>
                <w:rFonts w:asciiTheme="minorHAnsi" w:eastAsiaTheme="minorEastAsia" w:hAnsiTheme="minorHAnsi" w:cstheme="minorBidi"/>
                <w:sz w:val="22"/>
                <w:lang w:eastAsia="fi-FI"/>
              </w:rPr>
              <w:tab/>
            </w:r>
            <w:r w:rsidRPr="005D4A30">
              <w:rPr>
                <w:rStyle w:val="Hyperlinkki"/>
              </w:rPr>
              <w:t>Hae asiakirjoja ostopalvelutilanteessa</w:t>
            </w:r>
            <w:r>
              <w:rPr>
                <w:webHidden/>
              </w:rPr>
              <w:tab/>
            </w:r>
            <w:r>
              <w:rPr>
                <w:webHidden/>
              </w:rPr>
              <w:fldChar w:fldCharType="begin"/>
            </w:r>
            <w:r>
              <w:rPr>
                <w:webHidden/>
              </w:rPr>
              <w:instrText xml:space="preserve"> PAGEREF _Toc191902112 \h </w:instrText>
            </w:r>
            <w:r>
              <w:rPr>
                <w:webHidden/>
              </w:rPr>
            </w:r>
            <w:r>
              <w:rPr>
                <w:webHidden/>
              </w:rPr>
              <w:fldChar w:fldCharType="separate"/>
            </w:r>
            <w:r>
              <w:rPr>
                <w:webHidden/>
              </w:rPr>
              <w:t>92</w:t>
            </w:r>
            <w:r>
              <w:rPr>
                <w:webHidden/>
              </w:rPr>
              <w:fldChar w:fldCharType="end"/>
            </w:r>
          </w:hyperlink>
        </w:p>
        <w:p w14:paraId="1EE186AE" w14:textId="3234CA07" w:rsidR="00BF5B60" w:rsidRDefault="00BF5B60">
          <w:pPr>
            <w:pStyle w:val="Sisluet1"/>
            <w:rPr>
              <w:rFonts w:asciiTheme="minorHAnsi" w:eastAsiaTheme="minorEastAsia" w:hAnsiTheme="minorHAnsi" w:cstheme="minorBidi"/>
              <w:sz w:val="22"/>
              <w:lang w:eastAsia="fi-FI"/>
            </w:rPr>
          </w:pPr>
          <w:hyperlink w:anchor="_Toc191902113" w:history="1">
            <w:r w:rsidRPr="005D4A30">
              <w:rPr>
                <w:rStyle w:val="Hyperlinkki"/>
              </w:rPr>
              <w:t>21</w:t>
            </w:r>
            <w:r>
              <w:rPr>
                <w:rFonts w:asciiTheme="minorHAnsi" w:eastAsiaTheme="minorEastAsia" w:hAnsiTheme="minorHAnsi" w:cstheme="minorBidi"/>
                <w:sz w:val="22"/>
                <w:lang w:eastAsia="fi-FI"/>
              </w:rPr>
              <w:tab/>
            </w:r>
            <w:r w:rsidRPr="005D4A30">
              <w:rPr>
                <w:rStyle w:val="Hyperlinkki"/>
              </w:rPr>
              <w:t>Hae Tahdonilmaisupalvelun asiakirjoja</w:t>
            </w:r>
            <w:r>
              <w:rPr>
                <w:webHidden/>
              </w:rPr>
              <w:tab/>
            </w:r>
            <w:r>
              <w:rPr>
                <w:webHidden/>
              </w:rPr>
              <w:fldChar w:fldCharType="begin"/>
            </w:r>
            <w:r>
              <w:rPr>
                <w:webHidden/>
              </w:rPr>
              <w:instrText xml:space="preserve"> PAGEREF _Toc191902113 \h </w:instrText>
            </w:r>
            <w:r>
              <w:rPr>
                <w:webHidden/>
              </w:rPr>
            </w:r>
            <w:r>
              <w:rPr>
                <w:webHidden/>
              </w:rPr>
              <w:fldChar w:fldCharType="separate"/>
            </w:r>
            <w:r>
              <w:rPr>
                <w:webHidden/>
              </w:rPr>
              <w:t>96</w:t>
            </w:r>
            <w:r>
              <w:rPr>
                <w:webHidden/>
              </w:rPr>
              <w:fldChar w:fldCharType="end"/>
            </w:r>
          </w:hyperlink>
        </w:p>
        <w:p w14:paraId="4CF89162" w14:textId="63EE7240" w:rsidR="00BF5B60" w:rsidRDefault="00BF5B60">
          <w:pPr>
            <w:pStyle w:val="Sisluet1"/>
            <w:rPr>
              <w:rFonts w:asciiTheme="minorHAnsi" w:eastAsiaTheme="minorEastAsia" w:hAnsiTheme="minorHAnsi" w:cstheme="minorBidi"/>
              <w:sz w:val="22"/>
              <w:lang w:eastAsia="fi-FI"/>
            </w:rPr>
          </w:pPr>
          <w:hyperlink w:anchor="_Toc191902114" w:history="1">
            <w:r w:rsidRPr="005D4A30">
              <w:rPr>
                <w:rStyle w:val="Hyperlinkki"/>
              </w:rPr>
              <w:t>22</w:t>
            </w:r>
            <w:r>
              <w:rPr>
                <w:rFonts w:asciiTheme="minorHAnsi" w:eastAsiaTheme="minorEastAsia" w:hAnsiTheme="minorHAnsi" w:cstheme="minorBidi"/>
                <w:sz w:val="22"/>
                <w:lang w:eastAsia="fi-FI"/>
              </w:rPr>
              <w:tab/>
            </w:r>
            <w:r w:rsidRPr="005D4A30">
              <w:rPr>
                <w:rStyle w:val="Hyperlinkki"/>
              </w:rPr>
              <w:t>Hae arkistoasiakirjoja</w:t>
            </w:r>
            <w:r>
              <w:rPr>
                <w:webHidden/>
              </w:rPr>
              <w:tab/>
            </w:r>
            <w:r>
              <w:rPr>
                <w:webHidden/>
              </w:rPr>
              <w:fldChar w:fldCharType="begin"/>
            </w:r>
            <w:r>
              <w:rPr>
                <w:webHidden/>
              </w:rPr>
              <w:instrText xml:space="preserve"> PAGEREF _Toc191902114 \h </w:instrText>
            </w:r>
            <w:r>
              <w:rPr>
                <w:webHidden/>
              </w:rPr>
            </w:r>
            <w:r>
              <w:rPr>
                <w:webHidden/>
              </w:rPr>
              <w:fldChar w:fldCharType="separate"/>
            </w:r>
            <w:r>
              <w:rPr>
                <w:webHidden/>
              </w:rPr>
              <w:t>101</w:t>
            </w:r>
            <w:r>
              <w:rPr>
                <w:webHidden/>
              </w:rPr>
              <w:fldChar w:fldCharType="end"/>
            </w:r>
          </w:hyperlink>
        </w:p>
        <w:p w14:paraId="76EE4413" w14:textId="17508FDC" w:rsidR="00BF5B60" w:rsidRDefault="00BF5B60">
          <w:pPr>
            <w:pStyle w:val="Sisluet1"/>
            <w:rPr>
              <w:rFonts w:asciiTheme="minorHAnsi" w:eastAsiaTheme="minorEastAsia" w:hAnsiTheme="minorHAnsi" w:cstheme="minorBidi"/>
              <w:sz w:val="22"/>
              <w:lang w:eastAsia="fi-FI"/>
            </w:rPr>
          </w:pPr>
          <w:hyperlink w:anchor="_Toc191902115" w:history="1">
            <w:r w:rsidRPr="005D4A30">
              <w:rPr>
                <w:rStyle w:val="Hyperlinkki"/>
              </w:rPr>
              <w:t>23</w:t>
            </w:r>
            <w:r>
              <w:rPr>
                <w:rFonts w:asciiTheme="minorHAnsi" w:eastAsiaTheme="minorEastAsia" w:hAnsiTheme="minorHAnsi" w:cstheme="minorBidi"/>
                <w:sz w:val="22"/>
                <w:lang w:eastAsia="fi-FI"/>
              </w:rPr>
              <w:tab/>
            </w:r>
            <w:r w:rsidRPr="005D4A30">
              <w:rPr>
                <w:rStyle w:val="Hyperlinkki"/>
              </w:rPr>
              <w:t>Hae keskeisiä tietoja (PPC)</w:t>
            </w:r>
            <w:r>
              <w:rPr>
                <w:webHidden/>
              </w:rPr>
              <w:tab/>
            </w:r>
            <w:r>
              <w:rPr>
                <w:webHidden/>
              </w:rPr>
              <w:fldChar w:fldCharType="begin"/>
            </w:r>
            <w:r>
              <w:rPr>
                <w:webHidden/>
              </w:rPr>
              <w:instrText xml:space="preserve"> PAGEREF _Toc191902115 \h </w:instrText>
            </w:r>
            <w:r>
              <w:rPr>
                <w:webHidden/>
              </w:rPr>
            </w:r>
            <w:r>
              <w:rPr>
                <w:webHidden/>
              </w:rPr>
              <w:fldChar w:fldCharType="separate"/>
            </w:r>
            <w:r>
              <w:rPr>
                <w:webHidden/>
              </w:rPr>
              <w:t>111</w:t>
            </w:r>
            <w:r>
              <w:rPr>
                <w:webHidden/>
              </w:rPr>
              <w:fldChar w:fldCharType="end"/>
            </w:r>
          </w:hyperlink>
        </w:p>
        <w:p w14:paraId="2DB68730" w14:textId="7EE0C226" w:rsidR="00BF5B60" w:rsidRDefault="00BF5B60">
          <w:pPr>
            <w:pStyle w:val="Sisluet1"/>
            <w:rPr>
              <w:rFonts w:asciiTheme="minorHAnsi" w:eastAsiaTheme="minorEastAsia" w:hAnsiTheme="minorHAnsi" w:cstheme="minorBidi"/>
              <w:sz w:val="22"/>
              <w:lang w:eastAsia="fi-FI"/>
            </w:rPr>
          </w:pPr>
          <w:hyperlink w:anchor="_Toc191902116" w:history="1">
            <w:r w:rsidRPr="005D4A30">
              <w:rPr>
                <w:rStyle w:val="Hyperlinkki"/>
              </w:rPr>
              <w:t>24</w:t>
            </w:r>
            <w:r>
              <w:rPr>
                <w:rFonts w:asciiTheme="minorHAnsi" w:eastAsiaTheme="minorEastAsia" w:hAnsiTheme="minorHAnsi" w:cstheme="minorBidi"/>
                <w:sz w:val="22"/>
                <w:lang w:eastAsia="fi-FI"/>
              </w:rPr>
              <w:tab/>
            </w:r>
            <w:r w:rsidRPr="005D4A30">
              <w:rPr>
                <w:rStyle w:val="Hyperlinkki"/>
              </w:rPr>
              <w:t>Hae keskeisiä terveystietoja</w:t>
            </w:r>
            <w:r>
              <w:rPr>
                <w:webHidden/>
              </w:rPr>
              <w:tab/>
            </w:r>
            <w:r>
              <w:rPr>
                <w:webHidden/>
              </w:rPr>
              <w:fldChar w:fldCharType="begin"/>
            </w:r>
            <w:r>
              <w:rPr>
                <w:webHidden/>
              </w:rPr>
              <w:instrText xml:space="preserve"> PAGEREF _Toc191902116 \h </w:instrText>
            </w:r>
            <w:r>
              <w:rPr>
                <w:webHidden/>
              </w:rPr>
            </w:r>
            <w:r>
              <w:rPr>
                <w:webHidden/>
              </w:rPr>
              <w:fldChar w:fldCharType="separate"/>
            </w:r>
            <w:r>
              <w:rPr>
                <w:webHidden/>
              </w:rPr>
              <w:t>115</w:t>
            </w:r>
            <w:r>
              <w:rPr>
                <w:webHidden/>
              </w:rPr>
              <w:fldChar w:fldCharType="end"/>
            </w:r>
          </w:hyperlink>
        </w:p>
        <w:p w14:paraId="4E6D00B2" w14:textId="7F5BE770" w:rsidR="00BF5B60" w:rsidRDefault="00BF5B60">
          <w:pPr>
            <w:pStyle w:val="Sisluet1"/>
            <w:rPr>
              <w:rFonts w:asciiTheme="minorHAnsi" w:eastAsiaTheme="minorEastAsia" w:hAnsiTheme="minorHAnsi" w:cstheme="minorBidi"/>
              <w:sz w:val="22"/>
              <w:lang w:eastAsia="fi-FI"/>
            </w:rPr>
          </w:pPr>
          <w:hyperlink w:anchor="_Toc191902117" w:history="1">
            <w:r w:rsidRPr="005D4A30">
              <w:rPr>
                <w:rStyle w:val="Hyperlinkki"/>
              </w:rPr>
              <w:t>25</w:t>
            </w:r>
            <w:r>
              <w:rPr>
                <w:rFonts w:asciiTheme="minorHAnsi" w:eastAsiaTheme="minorEastAsia" w:hAnsiTheme="minorHAnsi" w:cstheme="minorBidi"/>
                <w:sz w:val="22"/>
                <w:lang w:eastAsia="fi-FI"/>
              </w:rPr>
              <w:tab/>
            </w:r>
            <w:r w:rsidRPr="005D4A30">
              <w:rPr>
                <w:rStyle w:val="Hyperlinkki"/>
              </w:rPr>
              <w:t>Hae koronatodistus</w:t>
            </w:r>
            <w:r>
              <w:rPr>
                <w:webHidden/>
              </w:rPr>
              <w:tab/>
            </w:r>
            <w:r>
              <w:rPr>
                <w:webHidden/>
              </w:rPr>
              <w:fldChar w:fldCharType="begin"/>
            </w:r>
            <w:r>
              <w:rPr>
                <w:webHidden/>
              </w:rPr>
              <w:instrText xml:space="preserve"> PAGEREF _Toc191902117 \h </w:instrText>
            </w:r>
            <w:r>
              <w:rPr>
                <w:webHidden/>
              </w:rPr>
            </w:r>
            <w:r>
              <w:rPr>
                <w:webHidden/>
              </w:rPr>
              <w:fldChar w:fldCharType="separate"/>
            </w:r>
            <w:r>
              <w:rPr>
                <w:webHidden/>
              </w:rPr>
              <w:t>119</w:t>
            </w:r>
            <w:r>
              <w:rPr>
                <w:webHidden/>
              </w:rPr>
              <w:fldChar w:fldCharType="end"/>
            </w:r>
          </w:hyperlink>
        </w:p>
        <w:p w14:paraId="46C098B6" w14:textId="5B308BBD" w:rsidR="00BF5B60" w:rsidRDefault="00BF5B60">
          <w:pPr>
            <w:pStyle w:val="Sisluet1"/>
            <w:rPr>
              <w:rFonts w:asciiTheme="minorHAnsi" w:eastAsiaTheme="minorEastAsia" w:hAnsiTheme="minorHAnsi" w:cstheme="minorBidi"/>
              <w:sz w:val="22"/>
              <w:lang w:eastAsia="fi-FI"/>
            </w:rPr>
          </w:pPr>
          <w:hyperlink w:anchor="_Toc191902118" w:history="1">
            <w:r w:rsidRPr="005D4A30">
              <w:rPr>
                <w:rStyle w:val="Hyperlinkki"/>
              </w:rPr>
              <w:t>26</w:t>
            </w:r>
            <w:r>
              <w:rPr>
                <w:rFonts w:asciiTheme="minorHAnsi" w:eastAsiaTheme="minorEastAsia" w:hAnsiTheme="minorHAnsi" w:cstheme="minorBidi"/>
                <w:sz w:val="22"/>
                <w:lang w:eastAsia="fi-FI"/>
              </w:rPr>
              <w:tab/>
            </w:r>
            <w:r w:rsidRPr="005D4A30">
              <w:rPr>
                <w:rStyle w:val="Hyperlinkki"/>
              </w:rPr>
              <w:t>Edelleenvälitä asiakirja</w:t>
            </w:r>
            <w:r>
              <w:rPr>
                <w:webHidden/>
              </w:rPr>
              <w:tab/>
            </w:r>
            <w:r>
              <w:rPr>
                <w:webHidden/>
              </w:rPr>
              <w:fldChar w:fldCharType="begin"/>
            </w:r>
            <w:r>
              <w:rPr>
                <w:webHidden/>
              </w:rPr>
              <w:instrText xml:space="preserve"> PAGEREF _Toc191902118 \h </w:instrText>
            </w:r>
            <w:r>
              <w:rPr>
                <w:webHidden/>
              </w:rPr>
            </w:r>
            <w:r>
              <w:rPr>
                <w:webHidden/>
              </w:rPr>
              <w:fldChar w:fldCharType="separate"/>
            </w:r>
            <w:r>
              <w:rPr>
                <w:webHidden/>
              </w:rPr>
              <w:t>124</w:t>
            </w:r>
            <w:r>
              <w:rPr>
                <w:webHidden/>
              </w:rPr>
              <w:fldChar w:fldCharType="end"/>
            </w:r>
          </w:hyperlink>
        </w:p>
        <w:p w14:paraId="65AF551B" w14:textId="0A7B5973" w:rsidR="00BF5B60" w:rsidRDefault="00BF5B60">
          <w:pPr>
            <w:pStyle w:val="Sisluet1"/>
            <w:rPr>
              <w:rFonts w:asciiTheme="minorHAnsi" w:eastAsiaTheme="minorEastAsia" w:hAnsiTheme="minorHAnsi" w:cstheme="minorBidi"/>
              <w:sz w:val="22"/>
              <w:lang w:eastAsia="fi-FI"/>
            </w:rPr>
          </w:pPr>
          <w:hyperlink w:anchor="_Toc191902119" w:history="1">
            <w:r w:rsidRPr="005D4A30">
              <w:rPr>
                <w:rStyle w:val="Hyperlinkki"/>
              </w:rPr>
              <w:t>27</w:t>
            </w:r>
            <w:r>
              <w:rPr>
                <w:rFonts w:asciiTheme="minorHAnsi" w:eastAsiaTheme="minorEastAsia" w:hAnsiTheme="minorHAnsi" w:cstheme="minorBidi"/>
                <w:sz w:val="22"/>
                <w:lang w:eastAsia="fi-FI"/>
              </w:rPr>
              <w:tab/>
            </w:r>
            <w:r w:rsidRPr="005D4A30">
              <w:rPr>
                <w:rStyle w:val="Hyperlinkki"/>
              </w:rPr>
              <w:t>Alikäyttötapaus: Arkistoi asiakirja</w:t>
            </w:r>
            <w:r>
              <w:rPr>
                <w:webHidden/>
              </w:rPr>
              <w:tab/>
            </w:r>
            <w:r>
              <w:rPr>
                <w:webHidden/>
              </w:rPr>
              <w:fldChar w:fldCharType="begin"/>
            </w:r>
            <w:r>
              <w:rPr>
                <w:webHidden/>
              </w:rPr>
              <w:instrText xml:space="preserve"> PAGEREF _Toc191902119 \h </w:instrText>
            </w:r>
            <w:r>
              <w:rPr>
                <w:webHidden/>
              </w:rPr>
            </w:r>
            <w:r>
              <w:rPr>
                <w:webHidden/>
              </w:rPr>
              <w:fldChar w:fldCharType="separate"/>
            </w:r>
            <w:r>
              <w:rPr>
                <w:webHidden/>
              </w:rPr>
              <w:t>126</w:t>
            </w:r>
            <w:r>
              <w:rPr>
                <w:webHidden/>
              </w:rPr>
              <w:fldChar w:fldCharType="end"/>
            </w:r>
          </w:hyperlink>
        </w:p>
        <w:p w14:paraId="1260E898" w14:textId="5DCBCDCB" w:rsidR="00BF5B60" w:rsidRDefault="00BF5B60">
          <w:pPr>
            <w:pStyle w:val="Sisluet1"/>
            <w:rPr>
              <w:rFonts w:asciiTheme="minorHAnsi" w:eastAsiaTheme="minorEastAsia" w:hAnsiTheme="minorHAnsi" w:cstheme="minorBidi"/>
              <w:sz w:val="22"/>
              <w:lang w:eastAsia="fi-FI"/>
            </w:rPr>
          </w:pPr>
          <w:hyperlink w:anchor="_Toc191902120" w:history="1">
            <w:r w:rsidRPr="005D4A30">
              <w:rPr>
                <w:rStyle w:val="Hyperlinkki"/>
              </w:rPr>
              <w:t>28</w:t>
            </w:r>
            <w:r>
              <w:rPr>
                <w:rFonts w:asciiTheme="minorHAnsi" w:eastAsiaTheme="minorEastAsia" w:hAnsiTheme="minorHAnsi" w:cstheme="minorBidi"/>
                <w:sz w:val="22"/>
                <w:lang w:eastAsia="fi-FI"/>
              </w:rPr>
              <w:tab/>
            </w:r>
            <w:r w:rsidRPr="005D4A30">
              <w:rPr>
                <w:rStyle w:val="Hyperlinkki"/>
              </w:rPr>
              <w:t>Alikäyttötapaus: Hae tiedot</w:t>
            </w:r>
            <w:r>
              <w:rPr>
                <w:webHidden/>
              </w:rPr>
              <w:tab/>
            </w:r>
            <w:r>
              <w:rPr>
                <w:webHidden/>
              </w:rPr>
              <w:fldChar w:fldCharType="begin"/>
            </w:r>
            <w:r>
              <w:rPr>
                <w:webHidden/>
              </w:rPr>
              <w:instrText xml:space="preserve"> PAGEREF _Toc191902120 \h </w:instrText>
            </w:r>
            <w:r>
              <w:rPr>
                <w:webHidden/>
              </w:rPr>
            </w:r>
            <w:r>
              <w:rPr>
                <w:webHidden/>
              </w:rPr>
              <w:fldChar w:fldCharType="separate"/>
            </w:r>
            <w:r>
              <w:rPr>
                <w:webHidden/>
              </w:rPr>
              <w:t>129</w:t>
            </w:r>
            <w:r>
              <w:rPr>
                <w:webHidden/>
              </w:rPr>
              <w:fldChar w:fldCharType="end"/>
            </w:r>
          </w:hyperlink>
        </w:p>
        <w:p w14:paraId="2AC7C565" w14:textId="3A07931A" w:rsidR="00BF5B60" w:rsidRDefault="00BF5B60">
          <w:pPr>
            <w:pStyle w:val="Sisluet1"/>
            <w:rPr>
              <w:rFonts w:asciiTheme="minorHAnsi" w:eastAsiaTheme="minorEastAsia" w:hAnsiTheme="minorHAnsi" w:cstheme="minorBidi"/>
              <w:sz w:val="22"/>
              <w:lang w:eastAsia="fi-FI"/>
            </w:rPr>
          </w:pPr>
          <w:hyperlink w:anchor="_Toc191902121" w:history="1">
            <w:r w:rsidRPr="005D4A30">
              <w:rPr>
                <w:rStyle w:val="Hyperlinkki"/>
              </w:rPr>
              <w:t>29</w:t>
            </w:r>
            <w:r>
              <w:rPr>
                <w:rFonts w:asciiTheme="minorHAnsi" w:eastAsiaTheme="minorEastAsia" w:hAnsiTheme="minorHAnsi" w:cstheme="minorBidi"/>
                <w:sz w:val="22"/>
                <w:lang w:eastAsia="fi-FI"/>
              </w:rPr>
              <w:tab/>
            </w:r>
            <w:r w:rsidRPr="005D4A30">
              <w:rPr>
                <w:rStyle w:val="Hyperlinkki"/>
              </w:rPr>
              <w:t>Liiteluettelo</w:t>
            </w:r>
            <w:r>
              <w:rPr>
                <w:webHidden/>
              </w:rPr>
              <w:tab/>
            </w:r>
            <w:r>
              <w:rPr>
                <w:webHidden/>
              </w:rPr>
              <w:fldChar w:fldCharType="begin"/>
            </w:r>
            <w:r>
              <w:rPr>
                <w:webHidden/>
              </w:rPr>
              <w:instrText xml:space="preserve"> PAGEREF _Toc191902121 \h </w:instrText>
            </w:r>
            <w:r>
              <w:rPr>
                <w:webHidden/>
              </w:rPr>
            </w:r>
            <w:r>
              <w:rPr>
                <w:webHidden/>
              </w:rPr>
              <w:fldChar w:fldCharType="separate"/>
            </w:r>
            <w:r>
              <w:rPr>
                <w:webHidden/>
              </w:rPr>
              <w:t>133</w:t>
            </w:r>
            <w:r>
              <w:rPr>
                <w:webHidden/>
              </w:rPr>
              <w:fldChar w:fldCharType="end"/>
            </w:r>
          </w:hyperlink>
        </w:p>
        <w:p w14:paraId="4CEC73AE" w14:textId="33AE3740" w:rsidR="00BF5B60" w:rsidRDefault="00BF5B60">
          <w:pPr>
            <w:pStyle w:val="Sisluet1"/>
            <w:rPr>
              <w:rFonts w:asciiTheme="minorHAnsi" w:eastAsiaTheme="minorEastAsia" w:hAnsiTheme="minorHAnsi" w:cstheme="minorBidi"/>
              <w:sz w:val="22"/>
              <w:lang w:eastAsia="fi-FI"/>
            </w:rPr>
          </w:pPr>
          <w:hyperlink w:anchor="_Toc191902122" w:history="1">
            <w:r w:rsidRPr="005D4A30">
              <w:rPr>
                <w:rStyle w:val="Hyperlinkki"/>
              </w:rPr>
              <w:t>30</w:t>
            </w:r>
            <w:r>
              <w:rPr>
                <w:rFonts w:asciiTheme="minorHAnsi" w:eastAsiaTheme="minorEastAsia" w:hAnsiTheme="minorHAnsi" w:cstheme="minorBidi"/>
                <w:sz w:val="22"/>
                <w:lang w:eastAsia="fi-FI"/>
              </w:rPr>
              <w:tab/>
            </w:r>
            <w:r w:rsidRPr="005D4A30">
              <w:rPr>
                <w:rStyle w:val="Hyperlinkki"/>
              </w:rPr>
              <w:t>Muutoshistoria</w:t>
            </w:r>
            <w:r>
              <w:rPr>
                <w:webHidden/>
              </w:rPr>
              <w:tab/>
            </w:r>
            <w:r>
              <w:rPr>
                <w:webHidden/>
              </w:rPr>
              <w:fldChar w:fldCharType="begin"/>
            </w:r>
            <w:r>
              <w:rPr>
                <w:webHidden/>
              </w:rPr>
              <w:instrText xml:space="preserve"> PAGEREF _Toc191902122 \h </w:instrText>
            </w:r>
            <w:r>
              <w:rPr>
                <w:webHidden/>
              </w:rPr>
            </w:r>
            <w:r>
              <w:rPr>
                <w:webHidden/>
              </w:rPr>
              <w:fldChar w:fldCharType="separate"/>
            </w:r>
            <w:r>
              <w:rPr>
                <w:webHidden/>
              </w:rPr>
              <w:t>136</w:t>
            </w:r>
            <w:r>
              <w:rPr>
                <w:webHidden/>
              </w:rPr>
              <w:fldChar w:fldCharType="end"/>
            </w:r>
          </w:hyperlink>
        </w:p>
        <w:p w14:paraId="464B165A" w14:textId="34462618"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3" w:name="_Toc191902092"/>
      <w:r>
        <w:lastRenderedPageBreak/>
        <w:t>Johdanto</w:t>
      </w:r>
      <w:bookmarkEnd w:id="3"/>
    </w:p>
    <w:p w14:paraId="335DE65E" w14:textId="0AE77DEB" w:rsidR="00BD4279" w:rsidRDefault="00BD4279" w:rsidP="00BD4279">
      <w:pPr>
        <w:pStyle w:val="Leipteksti"/>
      </w:pPr>
      <w:r>
        <w:t xml:space="preserve">Dokumentissa kuvataan valtakunnallisten tietojärjestelmäpalveluiden </w:t>
      </w:r>
      <w:r w:rsidR="00977FB5">
        <w:t>Potilastietovarannon</w:t>
      </w:r>
      <w:r w:rsidR="00593390">
        <w:t xml:space="preserve">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093EDC0A" w:rsidR="002F614B" w:rsidRDefault="00977FB5" w:rsidP="00BD4279">
      <w:pPr>
        <w:pStyle w:val="Leipteksti"/>
      </w:pPr>
      <w:r>
        <w:t>Potilastietovarannon</w:t>
      </w:r>
      <w:r w:rsidR="00BD4279">
        <w:t xml:space="preserve"> viestinvälitys ja arkistosanomien tietosisältö on kuvattu tarkemmin dokumentissa </w:t>
      </w:r>
      <w:r>
        <w:t>Potilastietovarannon</w:t>
      </w:r>
      <w:r w:rsidR="00BD4279">
        <w:t xml:space="preserve"> Medical Records -sanomat [LM4]. Terveydenhuollon asiakirjojen tietosisällöt on määritelty Terveyden ja hyvinvoinnin laitoksen tietosisältöjä koskevissa määrityksissä.</w:t>
      </w:r>
    </w:p>
    <w:p w14:paraId="19F11CC4" w14:textId="19BDC4AB" w:rsidR="00BC106E" w:rsidRDefault="008E3D3D" w:rsidP="005062D1">
      <w:pPr>
        <w:pStyle w:val="Leipteksti"/>
        <w:rPr>
          <w:rFonts w:asciiTheme="majorHAnsi" w:eastAsiaTheme="majorEastAsia" w:hAnsiTheme="majorHAnsi" w:cstheme="majorBidi"/>
          <w:bCs/>
          <w:sz w:val="32"/>
          <w:szCs w:val="28"/>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r w:rsidR="00BC106E">
        <w:br w:type="page"/>
      </w:r>
    </w:p>
    <w:p w14:paraId="645688AA" w14:textId="5AABFA2B" w:rsidR="00BD4279" w:rsidRDefault="00977FB5" w:rsidP="00BD4279">
      <w:pPr>
        <w:pStyle w:val="Otsikko1"/>
      </w:pPr>
      <w:bookmarkStart w:id="4" w:name="_Toc191902093"/>
      <w:r>
        <w:lastRenderedPageBreak/>
        <w:t>Potilastietovarannon</w:t>
      </w:r>
      <w:r w:rsidR="00BD4279" w:rsidRPr="00BD4279">
        <w:t xml:space="preserve"> palvelupyynnöt</w:t>
      </w:r>
      <w:bookmarkEnd w:id="4"/>
      <w:r w:rsidR="00BD4279" w:rsidRPr="00BD4279">
        <w:t xml:space="preserve"> </w:t>
      </w:r>
    </w:p>
    <w:p w14:paraId="2C619500" w14:textId="04F59024" w:rsidR="00BD4279" w:rsidRPr="00BD4279" w:rsidRDefault="00BD4279" w:rsidP="00BD4279">
      <w:pPr>
        <w:pStyle w:val="Leipteksti"/>
      </w:pPr>
      <w:r w:rsidRPr="00BD4279">
        <w:t xml:space="preserve">Tässä luvussa kuvataan </w:t>
      </w:r>
      <w:r w:rsidR="007D5DCB">
        <w:t>Potilastietovarannossa</w:t>
      </w:r>
      <w:r w:rsidRPr="00BD4279">
        <w:t xml:space="preserve"> käytössä olevat palvelupyynnöt sekä kutakin palvelupyyntöä vastaavat käyttötapaukset</w:t>
      </w:r>
      <w:r w:rsidR="00AE0012">
        <w:t>.</w:t>
      </w:r>
    </w:p>
    <w:p w14:paraId="40C4A1D4" w14:textId="7F826B04" w:rsidR="00BD4279" w:rsidRDefault="00977FB5" w:rsidP="00BD4279">
      <w:pPr>
        <w:pStyle w:val="Otsikko2"/>
      </w:pPr>
      <w:r>
        <w:t>Potilastietovarannon</w:t>
      </w:r>
      <w:r w:rsidR="00BD4279" w:rsidRPr="00BD4279">
        <w:t xml:space="preserve"> palvelupyynnöt</w:t>
      </w:r>
    </w:p>
    <w:p w14:paraId="552E58CA" w14:textId="2D1AEED6" w:rsidR="00BD4279" w:rsidRDefault="00BD4279" w:rsidP="00BD4279">
      <w:pPr>
        <w:pStyle w:val="Leipteksti"/>
      </w:pPr>
      <w:r w:rsidRPr="00BD4279">
        <w:t xml:space="preserve">Seuraavassa kuvassa on esitetty </w:t>
      </w:r>
      <w:r w:rsidR="00977FB5">
        <w:t>Potilastietovarannon</w:t>
      </w:r>
      <w:r w:rsidRPr="00BD4279">
        <w:t xml:space="preserve"> palvelupyynnöt yleisellä tasolla</w:t>
      </w:r>
      <w:r>
        <w:t>.</w:t>
      </w:r>
      <w:r w:rsidR="00273F46" w:rsidRPr="00273F46">
        <w:rPr>
          <w:lang w:eastAsia="fi-FI"/>
        </w:rPr>
        <w:t xml:space="preserve"> </w:t>
      </w:r>
    </w:p>
    <w:p w14:paraId="7A09CD66" w14:textId="45A008B0" w:rsidR="009E38EA" w:rsidRDefault="00697349" w:rsidP="00697349">
      <w:pPr>
        <w:pStyle w:val="Leipteksti"/>
        <w:ind w:left="709"/>
      </w:pPr>
      <w:r w:rsidRPr="00697349">
        <w:drawing>
          <wp:inline distT="0" distB="0" distL="0" distR="0" wp14:anchorId="76DE3437" wp14:editId="5082C031">
            <wp:extent cx="6120130" cy="3415030"/>
            <wp:effectExtent l="0" t="0" r="0" b="0"/>
            <wp:docPr id="1" name="Kuva 1" descr="Potilastiedon arkiston palvelupyyntöjen taulukko&#10;&#10;Taulukko kuvaa Potilastiedon arkistossa käytössä olevat palvelupyynnö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Potilastiedon arkiston palvelupyyntöjen taulukko&#10;&#10;Taulukko kuvaa Potilastiedon arkistossa käytössä olevat palvelupyynnöt"/>
                    <pic:cNvPicPr/>
                  </pic:nvPicPr>
                  <pic:blipFill>
                    <a:blip r:embed="rId13"/>
                    <a:stretch>
                      <a:fillRect/>
                    </a:stretch>
                  </pic:blipFill>
                  <pic:spPr>
                    <a:xfrm>
                      <a:off x="0" y="0"/>
                      <a:ext cx="6120130" cy="3415030"/>
                    </a:xfrm>
                    <a:prstGeom prst="rect">
                      <a:avLst/>
                    </a:prstGeom>
                  </pic:spPr>
                </pic:pic>
              </a:graphicData>
            </a:graphic>
          </wp:inline>
        </w:drawing>
      </w:r>
    </w:p>
    <w:p w14:paraId="283751E9" w14:textId="2FD62EB0" w:rsidR="00BD4279" w:rsidRDefault="00BD4279" w:rsidP="00BD4279">
      <w:pPr>
        <w:pStyle w:val="Otsikko2"/>
      </w:pPr>
      <w:r w:rsidRPr="00BD4279">
        <w:t>Käyttötapaukset ja palvelupyynnöt</w:t>
      </w:r>
    </w:p>
    <w:p w14:paraId="0750838D" w14:textId="0DAF4FC7" w:rsidR="00BD4279" w:rsidRDefault="00977FB5" w:rsidP="00BD4279">
      <w:pPr>
        <w:pStyle w:val="Leipteksti"/>
      </w:pPr>
      <w:r>
        <w:t>Potilastietovarannon</w:t>
      </w:r>
      <w:r w:rsidR="00BD4279">
        <w:t xml:space="preserve"> käyttötapaukset ja niissä käytettävät palvelupyynnöt on kuvattu seuraavassa taulukossa. Palvelupyyntö on ilmoitettava kaikissa </w:t>
      </w:r>
      <w:r w:rsidR="007D5DCB">
        <w:t>Potilastietovarantoon</w:t>
      </w:r>
      <w:r w:rsidR="00BD4279">
        <w:t xml:space="preserve"> lähetettävissä arkistosanomissa Kansallisessa koodistopalvelussa olevan eArkisto - Arkistosanomien palvelupyynnöt -luokituksen mukaan.</w:t>
      </w:r>
    </w:p>
    <w:p w14:paraId="7CCBC5DB" w14:textId="2496219A" w:rsidR="00BD4279" w:rsidRDefault="00BD4279" w:rsidP="00BD4279">
      <w:pPr>
        <w:pStyle w:val="Leipteksti"/>
      </w:pPr>
      <w:r>
        <w:t xml:space="preserve">Taulukossa ovat mukana myös palvelupyyntöuudistuksessa käyttöön </w:t>
      </w:r>
      <w:r w:rsidR="00081E50">
        <w:t xml:space="preserve">tulleet </w:t>
      </w:r>
      <w:r>
        <w:t xml:space="preserve">palvelupyynnöt Potilasasiakirjojen arkistointi PPA, Potilasasiakirjojen haku PPB ja Keskeisten tietojen haku PPC. Niiden palvelupyyntöjen kohdalle, joiden toiminnallisuus sisältyy </w:t>
      </w:r>
      <w:r w:rsidR="00081E50">
        <w:t xml:space="preserve">myös palvelupyyntöuudistuksen </w:t>
      </w:r>
      <w:r>
        <w:t>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36"/>
        <w:gridCol w:w="5684"/>
        <w:gridCol w:w="1258"/>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lastRenderedPageBreak/>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569EF47A" w:rsidR="001A210C" w:rsidRPr="00B55E82" w:rsidRDefault="001A210C" w:rsidP="00B611E6">
            <w:pPr>
              <w:rPr>
                <w:szCs w:val="20"/>
              </w:rPr>
            </w:pPr>
            <w:r w:rsidRPr="00B55E82">
              <w:rPr>
                <w:szCs w:val="20"/>
              </w:rPr>
              <w:t>Arkistoi palvelutapahtuma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7DE750D2" w14:textId="77777777" w:rsidR="007239BD" w:rsidRDefault="001A210C" w:rsidP="008706EC">
            <w:pPr>
              <w:rPr>
                <w:szCs w:val="20"/>
              </w:rPr>
            </w:pPr>
            <w:r w:rsidRPr="00B55E82">
              <w:rPr>
                <w:szCs w:val="20"/>
              </w:rPr>
              <w:t>Potilasasiakirjojen arkistointi, PPA</w:t>
            </w:r>
          </w:p>
          <w:p w14:paraId="69C926B8" w14:textId="60E97CA9" w:rsidR="00A624FF" w:rsidRPr="00B55E82" w:rsidRDefault="00A624FF" w:rsidP="008706EC">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7239BD"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7239BD" w:rsidRPr="00B55E82" w:rsidRDefault="007239BD" w:rsidP="007239BD">
            <w:pPr>
              <w:rPr>
                <w:szCs w:val="20"/>
              </w:rPr>
            </w:pPr>
            <w:r w:rsidRPr="00B55E82">
              <w:rPr>
                <w:szCs w:val="20"/>
              </w:rPr>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7239BD" w:rsidRPr="00B55E82" w:rsidRDefault="007239BD" w:rsidP="007239BD">
            <w:pPr>
              <w:rPr>
                <w:szCs w:val="20"/>
              </w:rPr>
            </w:pPr>
            <w:r w:rsidRPr="00B55E82">
              <w:rPr>
                <w:szCs w:val="20"/>
              </w:rPr>
              <w:t>Palvelunantajan omien asiakirjojen arkistointi, PP1</w:t>
            </w:r>
            <w:r>
              <w:rPr>
                <w:szCs w:val="20"/>
              </w:rPr>
              <w:t xml:space="preserve"> </w:t>
            </w:r>
          </w:p>
          <w:p w14:paraId="61952C64" w14:textId="2E93E9A9" w:rsidR="007239BD" w:rsidRPr="00B55E82" w:rsidRDefault="007239BD" w:rsidP="007239BD">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32D4E041"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7239BD" w:rsidRDefault="007239BD" w:rsidP="007239BD">
            <w:pPr>
              <w:rPr>
                <w:szCs w:val="20"/>
              </w:rPr>
            </w:pPr>
            <w:r>
              <w:rPr>
                <w:szCs w:val="20"/>
              </w:rPr>
              <w:t>PPA</w:t>
            </w:r>
          </w:p>
          <w:p w14:paraId="4202D48F" w14:textId="77777777" w:rsidR="007239BD" w:rsidRDefault="007239BD" w:rsidP="007239BD">
            <w:pPr>
              <w:rPr>
                <w:szCs w:val="20"/>
              </w:rPr>
            </w:pPr>
            <w:r>
              <w:rPr>
                <w:szCs w:val="20"/>
              </w:rPr>
              <w:t>-</w:t>
            </w:r>
          </w:p>
          <w:p w14:paraId="18969EA4" w14:textId="288E8AC1" w:rsidR="002463EA" w:rsidRDefault="002463EA" w:rsidP="007239BD">
            <w:pPr>
              <w:rPr>
                <w:szCs w:val="20"/>
              </w:rPr>
            </w:pPr>
            <w:r>
              <w:rPr>
                <w:szCs w:val="20"/>
              </w:rPr>
              <w:t>-</w:t>
            </w:r>
          </w:p>
          <w:p w14:paraId="62C3E6FD" w14:textId="77777777" w:rsidR="002463EA" w:rsidRDefault="002463EA" w:rsidP="007239BD">
            <w:pPr>
              <w:rPr>
                <w:szCs w:val="20"/>
              </w:rPr>
            </w:pPr>
          </w:p>
          <w:p w14:paraId="01A15A2E" w14:textId="6550AB2E" w:rsidR="007239BD" w:rsidRDefault="007239BD" w:rsidP="007239BD">
            <w:pPr>
              <w:rPr>
                <w:szCs w:val="20"/>
              </w:rPr>
            </w:pPr>
            <w:r>
              <w:rPr>
                <w:szCs w:val="20"/>
              </w:rPr>
              <w:t>PPA</w:t>
            </w:r>
            <w:r>
              <w:rPr>
                <w:szCs w:val="20"/>
              </w:rPr>
              <w:br/>
            </w:r>
            <w:r>
              <w:rPr>
                <w:szCs w:val="20"/>
              </w:rPr>
              <w:br/>
            </w:r>
          </w:p>
          <w:p w14:paraId="260D3D3A" w14:textId="77777777" w:rsidR="007239BD" w:rsidRPr="00B55E82" w:rsidRDefault="007239BD" w:rsidP="007239BD">
            <w:pPr>
              <w:rPr>
                <w:szCs w:val="20"/>
              </w:rPr>
            </w:pPr>
            <w:r>
              <w:rPr>
                <w:szCs w:val="20"/>
              </w:rPr>
              <w:t>PPA</w:t>
            </w:r>
          </w:p>
        </w:tc>
      </w:tr>
      <w:tr w:rsidR="007239BD"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AEB22F3" w:rsidR="007239BD" w:rsidRPr="00B55E82" w:rsidRDefault="007239BD" w:rsidP="007239BD">
            <w:pPr>
              <w:rPr>
                <w:szCs w:val="20"/>
              </w:rPr>
            </w:pPr>
            <w:r w:rsidRPr="00B55E82">
              <w:rPr>
                <w:szCs w:val="20"/>
              </w:rPr>
              <w:t>Arkistoi hoitoasiakirja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31C3792" w14:textId="20944C8C" w:rsidR="007239BD" w:rsidRPr="00B55E82" w:rsidRDefault="007239BD" w:rsidP="008706EC">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7239BD" w:rsidRPr="00B55E82" w:rsidRDefault="007239BD" w:rsidP="007239BD">
            <w:pPr>
              <w:rPr>
                <w:szCs w:val="20"/>
              </w:rPr>
            </w:pPr>
          </w:p>
        </w:tc>
      </w:tr>
      <w:tr w:rsidR="007239BD"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7239BD" w:rsidRPr="00B55E82" w:rsidRDefault="007239BD" w:rsidP="007239BD">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7239BD" w:rsidRPr="00B55E82" w:rsidRDefault="007239BD" w:rsidP="007239BD">
            <w:pPr>
              <w:rPr>
                <w:szCs w:val="20"/>
              </w:rPr>
            </w:pPr>
            <w:r w:rsidRPr="00B55E82">
              <w:rPr>
                <w:szCs w:val="20"/>
              </w:rPr>
              <w:t>Palvelunantajan omien asiakirjojen arkistointi, PP1</w:t>
            </w:r>
          </w:p>
          <w:p w14:paraId="5FA5B7D7" w14:textId="64E62CC6" w:rsidR="007239BD" w:rsidRPr="00B55E82" w:rsidRDefault="007239BD" w:rsidP="007239BD">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738AAF7C"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p>
          <w:p w14:paraId="2A7B15F8" w14:textId="5647148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7239BD" w:rsidRDefault="007239BD" w:rsidP="007239BD">
            <w:pPr>
              <w:rPr>
                <w:szCs w:val="20"/>
              </w:rPr>
            </w:pPr>
            <w:r>
              <w:rPr>
                <w:szCs w:val="20"/>
              </w:rPr>
              <w:t>PPA</w:t>
            </w:r>
          </w:p>
          <w:p w14:paraId="49E459AC" w14:textId="6D509E2A" w:rsidR="007239BD" w:rsidRDefault="007239BD" w:rsidP="007239BD">
            <w:pPr>
              <w:rPr>
                <w:szCs w:val="20"/>
              </w:rPr>
            </w:pPr>
            <w:r>
              <w:rPr>
                <w:szCs w:val="20"/>
              </w:rPr>
              <w:t>-</w:t>
            </w:r>
          </w:p>
          <w:p w14:paraId="48D0A339" w14:textId="717E492A" w:rsidR="002463EA" w:rsidRDefault="002463EA" w:rsidP="007239BD">
            <w:pPr>
              <w:rPr>
                <w:szCs w:val="20"/>
              </w:rPr>
            </w:pPr>
            <w:r>
              <w:rPr>
                <w:szCs w:val="20"/>
              </w:rPr>
              <w:t>-</w:t>
            </w:r>
          </w:p>
          <w:p w14:paraId="14C9C646" w14:textId="77777777" w:rsidR="002463EA" w:rsidRDefault="002463EA" w:rsidP="007239BD">
            <w:pPr>
              <w:rPr>
                <w:szCs w:val="20"/>
              </w:rPr>
            </w:pPr>
          </w:p>
          <w:p w14:paraId="5850FD44" w14:textId="77777777" w:rsidR="007239BD" w:rsidRDefault="007239BD" w:rsidP="007239BD">
            <w:pPr>
              <w:rPr>
                <w:szCs w:val="20"/>
              </w:rPr>
            </w:pPr>
            <w:r>
              <w:rPr>
                <w:szCs w:val="20"/>
              </w:rPr>
              <w:t>PPA</w:t>
            </w:r>
            <w:r>
              <w:rPr>
                <w:szCs w:val="20"/>
              </w:rPr>
              <w:br/>
            </w:r>
            <w:r>
              <w:rPr>
                <w:szCs w:val="20"/>
              </w:rPr>
              <w:br/>
            </w:r>
          </w:p>
          <w:p w14:paraId="3610F51E" w14:textId="77777777" w:rsidR="007239BD" w:rsidRPr="00B55E82" w:rsidRDefault="007239BD" w:rsidP="007239BD">
            <w:pPr>
              <w:rPr>
                <w:szCs w:val="20"/>
              </w:rPr>
            </w:pPr>
            <w:r>
              <w:rPr>
                <w:szCs w:val="20"/>
              </w:rPr>
              <w:t>PPA</w:t>
            </w:r>
            <w:r>
              <w:rPr>
                <w:szCs w:val="20"/>
              </w:rPr>
              <w:br/>
            </w:r>
          </w:p>
        </w:tc>
      </w:tr>
      <w:tr w:rsidR="007239BD"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7239BD" w:rsidRPr="00B55E82" w:rsidRDefault="007239BD" w:rsidP="007239BD">
            <w:pPr>
              <w:rPr>
                <w:szCs w:val="20"/>
              </w:rPr>
            </w:pPr>
            <w:r w:rsidRPr="00B55E82">
              <w:rPr>
                <w:szCs w:val="20"/>
              </w:rPr>
              <w:t xml:space="preserve">Arkistoi asiakirja </w:t>
            </w:r>
            <w:r>
              <w:rPr>
                <w:szCs w:val="20"/>
              </w:rPr>
              <w:t>Tahdonilmaisupalveluun</w:t>
            </w:r>
          </w:p>
          <w:p w14:paraId="279A2993" w14:textId="00E71F16" w:rsidR="007239BD" w:rsidRPr="00B55E82" w:rsidRDefault="007239BD" w:rsidP="007239BD">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7239BD" w:rsidRPr="00B55E82" w:rsidRDefault="007239BD" w:rsidP="007239BD">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7239BD" w:rsidRPr="00B55E82" w:rsidRDefault="007239BD" w:rsidP="007239BD">
            <w:pPr>
              <w:rPr>
                <w:szCs w:val="20"/>
              </w:rPr>
            </w:pPr>
            <w:r>
              <w:rPr>
                <w:szCs w:val="20"/>
              </w:rPr>
              <w:t>-</w:t>
            </w:r>
          </w:p>
        </w:tc>
      </w:tr>
      <w:tr w:rsidR="007239BD"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7239BD" w:rsidRPr="00B55E82" w:rsidRDefault="007239BD" w:rsidP="007239BD">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7239BD" w:rsidRPr="00B55E82" w:rsidRDefault="007239BD" w:rsidP="007239BD">
            <w:pPr>
              <w:rPr>
                <w:szCs w:val="20"/>
              </w:rPr>
            </w:pPr>
            <w:r>
              <w:rPr>
                <w:szCs w:val="20"/>
              </w:rPr>
              <w:t>-</w:t>
            </w:r>
          </w:p>
        </w:tc>
      </w:tr>
      <w:tr w:rsidR="007239BD"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7239BD" w:rsidRPr="00B55E82" w:rsidRDefault="007239BD" w:rsidP="007239BD">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7239BD" w:rsidRPr="00B55E82" w:rsidRDefault="007239BD" w:rsidP="007239BD">
            <w:pPr>
              <w:rPr>
                <w:szCs w:val="20"/>
              </w:rPr>
            </w:pPr>
            <w:r>
              <w:rPr>
                <w:szCs w:val="20"/>
              </w:rPr>
              <w:t>-</w:t>
            </w:r>
          </w:p>
        </w:tc>
      </w:tr>
      <w:tr w:rsidR="007239BD"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7239BD" w:rsidRPr="00B55E82" w:rsidRDefault="007239BD" w:rsidP="007239BD">
            <w:pPr>
              <w:rPr>
                <w:szCs w:val="20"/>
              </w:rPr>
            </w:pPr>
            <w:r w:rsidRPr="00B55E82">
              <w:rPr>
                <w:szCs w:val="20"/>
              </w:rPr>
              <w:t> </w:t>
            </w:r>
          </w:p>
          <w:p w14:paraId="63E1C36A" w14:textId="77777777" w:rsidR="007239BD" w:rsidRPr="00B55E82" w:rsidRDefault="007239BD" w:rsidP="007239BD">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7239BD" w:rsidRPr="00B55E82" w:rsidRDefault="007239BD" w:rsidP="007239BD">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7239BD" w:rsidRPr="00B55E82" w:rsidRDefault="007239BD" w:rsidP="007239BD">
            <w:pPr>
              <w:rPr>
                <w:szCs w:val="20"/>
              </w:rPr>
            </w:pPr>
          </w:p>
        </w:tc>
      </w:tr>
      <w:tr w:rsidR="007239BD"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7239BD" w:rsidRPr="00B55E82" w:rsidRDefault="007239BD" w:rsidP="007239BD">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7239BD" w:rsidRPr="00B55E82" w:rsidRDefault="007239BD" w:rsidP="007239BD">
            <w:pPr>
              <w:rPr>
                <w:b/>
                <w:szCs w:val="20"/>
              </w:rPr>
            </w:pPr>
          </w:p>
        </w:tc>
      </w:tr>
      <w:tr w:rsidR="007239BD"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62FFE71E" w:rsidR="007239BD" w:rsidRPr="00B55E82" w:rsidRDefault="007239BD" w:rsidP="007239BD">
            <w:pPr>
              <w:rPr>
                <w:szCs w:val="20"/>
              </w:rPr>
            </w:pPr>
            <w:r w:rsidRPr="00B55E82">
              <w:rPr>
                <w:szCs w:val="20"/>
              </w:rPr>
              <w:t>Korvaa palvelutapahtuma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6E8DE03" w14:textId="77777777" w:rsidR="007239BD" w:rsidRDefault="007239BD" w:rsidP="007239BD">
            <w:pPr>
              <w:rPr>
                <w:szCs w:val="20"/>
              </w:rPr>
            </w:pPr>
            <w:r w:rsidRPr="00B55E82">
              <w:rPr>
                <w:szCs w:val="20"/>
              </w:rPr>
              <w:t>Potilasasiakirjojen arkistointi, PPA</w:t>
            </w:r>
          </w:p>
          <w:p w14:paraId="7126EBD8" w14:textId="3B620F28" w:rsidR="00A624FF" w:rsidRPr="00B55E82" w:rsidRDefault="00A624FF" w:rsidP="007239BD">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7239BD" w:rsidRPr="00B55E82" w:rsidRDefault="007239BD" w:rsidP="007239BD">
            <w:pPr>
              <w:rPr>
                <w:szCs w:val="20"/>
              </w:rPr>
            </w:pPr>
          </w:p>
        </w:tc>
      </w:tr>
      <w:tr w:rsidR="008706E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8706EC" w:rsidRPr="00B55E82" w:rsidRDefault="008706EC" w:rsidP="008706EC">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051DA19E" w14:textId="67D4F643" w:rsidR="008706EC" w:rsidRPr="00B55E82" w:rsidRDefault="008706EC" w:rsidP="008706EC">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5CCDF03B"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8706EC" w:rsidRDefault="008706EC" w:rsidP="008706EC">
            <w:pPr>
              <w:rPr>
                <w:szCs w:val="20"/>
              </w:rPr>
            </w:pPr>
            <w:r>
              <w:rPr>
                <w:szCs w:val="20"/>
              </w:rPr>
              <w:t>PPA</w:t>
            </w:r>
          </w:p>
          <w:p w14:paraId="033252A8" w14:textId="6FF84C37" w:rsidR="008706EC" w:rsidRDefault="008706EC" w:rsidP="008706EC">
            <w:pPr>
              <w:rPr>
                <w:szCs w:val="20"/>
              </w:rPr>
            </w:pPr>
            <w:r>
              <w:rPr>
                <w:szCs w:val="20"/>
              </w:rPr>
              <w:t>-</w:t>
            </w:r>
          </w:p>
          <w:p w14:paraId="2390DF0E" w14:textId="679671AB" w:rsidR="002463EA" w:rsidRDefault="002463EA" w:rsidP="008706EC">
            <w:pPr>
              <w:rPr>
                <w:szCs w:val="20"/>
              </w:rPr>
            </w:pPr>
            <w:r>
              <w:rPr>
                <w:szCs w:val="20"/>
              </w:rPr>
              <w:t>-</w:t>
            </w:r>
          </w:p>
          <w:p w14:paraId="119393B3" w14:textId="77777777" w:rsidR="002463EA" w:rsidRDefault="002463EA" w:rsidP="008706EC">
            <w:pPr>
              <w:rPr>
                <w:szCs w:val="20"/>
              </w:rPr>
            </w:pPr>
          </w:p>
          <w:p w14:paraId="3C99AFFA" w14:textId="77777777" w:rsidR="008706EC" w:rsidRDefault="008706EC" w:rsidP="008706EC">
            <w:pPr>
              <w:rPr>
                <w:szCs w:val="20"/>
              </w:rPr>
            </w:pPr>
            <w:r>
              <w:rPr>
                <w:szCs w:val="20"/>
              </w:rPr>
              <w:t>PPA</w:t>
            </w:r>
            <w:r>
              <w:rPr>
                <w:szCs w:val="20"/>
              </w:rPr>
              <w:br/>
            </w:r>
            <w:r>
              <w:rPr>
                <w:szCs w:val="20"/>
              </w:rPr>
              <w:br/>
            </w:r>
          </w:p>
          <w:p w14:paraId="6F00E575" w14:textId="77777777" w:rsidR="008706EC" w:rsidRPr="00B55E82" w:rsidRDefault="008706EC" w:rsidP="008706EC">
            <w:pPr>
              <w:rPr>
                <w:szCs w:val="20"/>
              </w:rPr>
            </w:pPr>
            <w:r>
              <w:rPr>
                <w:szCs w:val="20"/>
              </w:rPr>
              <w:t>PPA</w:t>
            </w:r>
          </w:p>
        </w:tc>
      </w:tr>
      <w:tr w:rsidR="008706E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23B36683" w:rsidR="008706EC" w:rsidRPr="00B55E82" w:rsidRDefault="008706EC" w:rsidP="008706EC">
            <w:pPr>
              <w:rPr>
                <w:szCs w:val="20"/>
              </w:rPr>
            </w:pPr>
            <w:r w:rsidRPr="00B55E82">
              <w:rPr>
                <w:szCs w:val="20"/>
              </w:rPr>
              <w:lastRenderedPageBreak/>
              <w:t>Korvaa hoitoasiakirja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50F41712" w14:textId="7B77D4A1" w:rsidR="008706EC" w:rsidRPr="00B55E82" w:rsidRDefault="008706EC" w:rsidP="00056B7D">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8706EC" w:rsidRPr="00B55E82" w:rsidRDefault="008706EC" w:rsidP="008706EC">
            <w:pPr>
              <w:rPr>
                <w:szCs w:val="20"/>
              </w:rPr>
            </w:pPr>
          </w:p>
        </w:tc>
      </w:tr>
      <w:tr w:rsidR="008706E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8706EC" w:rsidRPr="00B55E82" w:rsidRDefault="008706EC" w:rsidP="008706EC">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62083467" w14:textId="6596070D" w:rsidR="008706EC" w:rsidRDefault="008706EC" w:rsidP="008706EC">
            <w:pPr>
              <w:rPr>
                <w:szCs w:val="20"/>
              </w:rPr>
            </w:pPr>
            <w:r w:rsidRPr="00B55E82">
              <w:rPr>
                <w:szCs w:val="20"/>
              </w:rPr>
              <w:t>Vanhojen tietojen arkistointi, PP37</w:t>
            </w:r>
          </w:p>
          <w:p w14:paraId="4799736F" w14:textId="64EE50E0" w:rsidR="002463EA" w:rsidRPr="00B55E82" w:rsidRDefault="002463EA" w:rsidP="008706EC">
            <w:pPr>
              <w:rPr>
                <w:szCs w:val="20"/>
              </w:rPr>
            </w:pPr>
            <w:r w:rsidRPr="002463EA">
              <w:rPr>
                <w:szCs w:val="20"/>
              </w:rPr>
              <w:t>Vanhojen potilasasiakirjojen arkistointi toimintansa päättäneen rekisterinpitäjän rekisteriin</w:t>
            </w:r>
            <w:r>
              <w:rPr>
                <w:szCs w:val="20"/>
              </w:rPr>
              <w:t>, PP3711</w:t>
            </w:r>
          </w:p>
          <w:p w14:paraId="6FCF4276"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8706EC" w:rsidRDefault="008706EC" w:rsidP="008706EC">
            <w:pPr>
              <w:rPr>
                <w:szCs w:val="20"/>
              </w:rPr>
            </w:pPr>
            <w:r>
              <w:rPr>
                <w:szCs w:val="20"/>
              </w:rPr>
              <w:t>PPA</w:t>
            </w:r>
          </w:p>
          <w:p w14:paraId="6B5A3737" w14:textId="25A17C44" w:rsidR="008706EC" w:rsidRDefault="008706EC" w:rsidP="008706EC">
            <w:pPr>
              <w:rPr>
                <w:szCs w:val="20"/>
              </w:rPr>
            </w:pPr>
            <w:r>
              <w:rPr>
                <w:szCs w:val="20"/>
              </w:rPr>
              <w:t>-</w:t>
            </w:r>
          </w:p>
          <w:p w14:paraId="3F28FCD8" w14:textId="0B18FE84" w:rsidR="002463EA" w:rsidRDefault="002463EA" w:rsidP="008706EC">
            <w:pPr>
              <w:rPr>
                <w:szCs w:val="20"/>
              </w:rPr>
            </w:pPr>
            <w:r>
              <w:rPr>
                <w:szCs w:val="20"/>
              </w:rPr>
              <w:t>-</w:t>
            </w:r>
          </w:p>
          <w:p w14:paraId="58E8CEC4" w14:textId="77777777" w:rsidR="002463EA" w:rsidRDefault="002463EA" w:rsidP="008706EC">
            <w:pPr>
              <w:rPr>
                <w:szCs w:val="20"/>
              </w:rPr>
            </w:pPr>
          </w:p>
          <w:p w14:paraId="7F052EC4" w14:textId="77777777" w:rsidR="008706EC" w:rsidRDefault="008706EC" w:rsidP="008706EC">
            <w:pPr>
              <w:rPr>
                <w:szCs w:val="20"/>
              </w:rPr>
            </w:pPr>
            <w:r>
              <w:rPr>
                <w:szCs w:val="20"/>
              </w:rPr>
              <w:t>PPA</w:t>
            </w:r>
            <w:r>
              <w:rPr>
                <w:szCs w:val="20"/>
              </w:rPr>
              <w:br/>
            </w:r>
            <w:r>
              <w:rPr>
                <w:szCs w:val="20"/>
              </w:rPr>
              <w:br/>
            </w:r>
          </w:p>
          <w:p w14:paraId="04E003BA" w14:textId="77777777" w:rsidR="008706EC" w:rsidRPr="00B55E82" w:rsidRDefault="008706EC" w:rsidP="008706EC">
            <w:pPr>
              <w:rPr>
                <w:szCs w:val="20"/>
              </w:rPr>
            </w:pPr>
            <w:r>
              <w:rPr>
                <w:szCs w:val="20"/>
              </w:rPr>
              <w:t>PPA</w:t>
            </w:r>
          </w:p>
        </w:tc>
      </w:tr>
      <w:tr w:rsidR="008706E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8706EC" w:rsidRPr="00B55E82" w:rsidRDefault="008706EC" w:rsidP="008706EC">
            <w:pPr>
              <w:rPr>
                <w:szCs w:val="20"/>
              </w:rPr>
            </w:pPr>
            <w:r w:rsidRPr="00B55E82">
              <w:rPr>
                <w:szCs w:val="20"/>
              </w:rPr>
              <w:t xml:space="preserve">Korvaa </w:t>
            </w:r>
            <w:r>
              <w:rPr>
                <w:szCs w:val="20"/>
              </w:rPr>
              <w:t>Tahdonilmaisupalvelun</w:t>
            </w:r>
            <w:r w:rsidRPr="00B55E82">
              <w:rPr>
                <w:szCs w:val="20"/>
              </w:rPr>
              <w:t xml:space="preserve"> asiakirja </w:t>
            </w:r>
          </w:p>
          <w:p w14:paraId="67EB60AB" w14:textId="3DA03821" w:rsidR="008706EC" w:rsidRPr="00B55E82" w:rsidRDefault="008706EC" w:rsidP="008706EC">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8706EC" w:rsidRPr="00B55E82" w:rsidRDefault="008706EC" w:rsidP="008706EC">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8706EC" w:rsidRPr="00B55E82" w:rsidRDefault="008706EC" w:rsidP="008706EC">
            <w:pPr>
              <w:rPr>
                <w:szCs w:val="20"/>
              </w:rPr>
            </w:pPr>
            <w:r>
              <w:rPr>
                <w:szCs w:val="20"/>
              </w:rPr>
              <w:t>-</w:t>
            </w:r>
          </w:p>
        </w:tc>
      </w:tr>
      <w:tr w:rsidR="008706E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8706EC" w:rsidRPr="00B55E82" w:rsidRDefault="008706EC" w:rsidP="008706EC">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8706EC" w:rsidRPr="00B55E82" w:rsidRDefault="008706EC" w:rsidP="008706EC">
            <w:pPr>
              <w:rPr>
                <w:szCs w:val="20"/>
              </w:rPr>
            </w:pPr>
            <w:r w:rsidRPr="00B55E82">
              <w:rPr>
                <w:szCs w:val="20"/>
              </w:rPr>
              <w:t>Arkistoasiakirjojen arkistointi, PP</w:t>
            </w:r>
            <w:r>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8706EC" w:rsidRPr="00B55E82" w:rsidRDefault="008706EC" w:rsidP="008706EC">
            <w:pPr>
              <w:rPr>
                <w:szCs w:val="20"/>
              </w:rPr>
            </w:pPr>
            <w:r>
              <w:rPr>
                <w:szCs w:val="20"/>
              </w:rPr>
              <w:t>-</w:t>
            </w:r>
          </w:p>
        </w:tc>
      </w:tr>
      <w:tr w:rsidR="008706E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8706EC" w:rsidRPr="00B55E82" w:rsidRDefault="008706EC" w:rsidP="008706EC">
            <w:pPr>
              <w:rPr>
                <w:szCs w:val="20"/>
              </w:rPr>
            </w:pPr>
            <w:r w:rsidRPr="00B55E82">
              <w:rPr>
                <w:szCs w:val="20"/>
              </w:rPr>
              <w:t> </w:t>
            </w:r>
          </w:p>
          <w:p w14:paraId="3ABD3EDD" w14:textId="77777777" w:rsidR="008706EC" w:rsidRPr="00B55E82" w:rsidRDefault="008706EC" w:rsidP="008706EC">
            <w:pPr>
              <w:rPr>
                <w:szCs w:val="20"/>
              </w:rPr>
            </w:pPr>
          </w:p>
          <w:p w14:paraId="09216AE0" w14:textId="77777777" w:rsidR="008706EC" w:rsidRPr="00B55E82" w:rsidRDefault="008706EC" w:rsidP="008706EC">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8706EC" w:rsidRPr="00B55E82" w:rsidRDefault="008706EC" w:rsidP="008706EC">
            <w:pPr>
              <w:rPr>
                <w:szCs w:val="20"/>
              </w:rPr>
            </w:pPr>
          </w:p>
        </w:tc>
      </w:tr>
      <w:tr w:rsidR="008706E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8706EC" w:rsidRPr="00B55E82" w:rsidRDefault="008706EC" w:rsidP="008706EC">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8706EC" w:rsidRPr="00B55E82" w:rsidRDefault="008706EC" w:rsidP="008706EC">
            <w:pPr>
              <w:rPr>
                <w:b/>
                <w:szCs w:val="20"/>
              </w:rPr>
            </w:pPr>
          </w:p>
        </w:tc>
      </w:tr>
      <w:tr w:rsidR="008706E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06C6626A" w:rsidR="008706EC" w:rsidRPr="00B55E82" w:rsidRDefault="008706EC" w:rsidP="008706EC">
            <w:pPr>
              <w:rPr>
                <w:szCs w:val="20"/>
              </w:rPr>
            </w:pPr>
            <w:r w:rsidRPr="00B55E82">
              <w:rPr>
                <w:szCs w:val="20"/>
              </w:rPr>
              <w:t>Hae potilasasiakirjoja (PPB</w:t>
            </w:r>
            <w:r w:rsidR="003504FB">
              <w:rPr>
                <w:szCs w:val="20"/>
              </w:rPr>
              <w:t>, PPB11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3F5B31EF" w14:textId="77777777" w:rsidR="008706EC" w:rsidRDefault="008706EC" w:rsidP="008706EC">
            <w:pPr>
              <w:rPr>
                <w:szCs w:val="20"/>
              </w:rPr>
            </w:pPr>
            <w:r w:rsidRPr="00B55E82">
              <w:rPr>
                <w:szCs w:val="20"/>
              </w:rPr>
              <w:t>Potilasasiakirjojen haku, PPB</w:t>
            </w:r>
          </w:p>
          <w:p w14:paraId="362FC3E7" w14:textId="61B607C2" w:rsidR="002F247D" w:rsidRPr="00B55E82" w:rsidRDefault="002F247D" w:rsidP="008706EC">
            <w:pPr>
              <w:rPr>
                <w:szCs w:val="20"/>
              </w:rPr>
            </w:pPr>
            <w:r w:rsidRPr="007239BD">
              <w:rPr>
                <w:szCs w:val="20"/>
              </w:rPr>
              <w:t>Potilasasiakirjojen haku toimintansa päättäneen rekisterinpitäjän rekisteristä</w:t>
            </w:r>
            <w:r>
              <w:rPr>
                <w:szCs w:val="20"/>
              </w:rPr>
              <w:t xml:space="preserve"> (järjestämisvastuun perusteella), PPB11</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8706EC" w:rsidRPr="00B55E82" w:rsidRDefault="008706EC" w:rsidP="008706EC">
            <w:pPr>
              <w:rPr>
                <w:szCs w:val="20"/>
              </w:rPr>
            </w:pPr>
          </w:p>
        </w:tc>
      </w:tr>
      <w:tr w:rsidR="008706E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8706EC" w:rsidRPr="00B55E82" w:rsidRDefault="008706EC" w:rsidP="008706EC">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8706EC" w:rsidRPr="00B55E82" w:rsidRDefault="008706EC" w:rsidP="008706EC">
            <w:pPr>
              <w:rPr>
                <w:szCs w:val="20"/>
              </w:rPr>
            </w:pPr>
            <w:r w:rsidRPr="00B55E82">
              <w:rPr>
                <w:szCs w:val="20"/>
              </w:rPr>
              <w:t>Palvelunantajan omien tietojen haku Potilastiedon arkistosta, PP2</w:t>
            </w:r>
          </w:p>
          <w:p w14:paraId="1F6A42C8" w14:textId="77777777" w:rsidR="008706EC" w:rsidRDefault="008706EC" w:rsidP="008706EC">
            <w:pPr>
              <w:rPr>
                <w:szCs w:val="20"/>
              </w:rPr>
            </w:pPr>
            <w:r w:rsidRPr="00B55E82">
              <w:rPr>
                <w:szCs w:val="20"/>
              </w:rPr>
              <w:t>Palvelunantajan omien vanhojen tietojen haku Potilastiedon arkistosta, PP36</w:t>
            </w:r>
          </w:p>
          <w:p w14:paraId="6390C059" w14:textId="210B2A35" w:rsidR="002463EA" w:rsidRPr="00B55E82" w:rsidRDefault="002463EA" w:rsidP="008706EC">
            <w:pPr>
              <w:rPr>
                <w:szCs w:val="20"/>
              </w:rPr>
            </w:pPr>
            <w:r w:rsidRPr="002463EA">
              <w:rPr>
                <w:szCs w:val="20"/>
              </w:rPr>
              <w:t>Vanhojen potilasasiakirjojen haku toimintansa päättäneen rekisterinpitäjän rekisteristä</w:t>
            </w:r>
            <w:r>
              <w:rPr>
                <w:szCs w:val="20"/>
              </w:rPr>
              <w:t>, PP3611</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8706EC" w:rsidRDefault="008706EC" w:rsidP="008706EC">
            <w:pPr>
              <w:rPr>
                <w:szCs w:val="20"/>
              </w:rPr>
            </w:pPr>
            <w:r>
              <w:rPr>
                <w:szCs w:val="20"/>
              </w:rPr>
              <w:t>PPB</w:t>
            </w:r>
            <w:r>
              <w:rPr>
                <w:szCs w:val="20"/>
              </w:rPr>
              <w:br/>
            </w:r>
          </w:p>
          <w:p w14:paraId="0A1C4AB6" w14:textId="77777777" w:rsidR="008706EC" w:rsidRDefault="008706EC" w:rsidP="008706EC">
            <w:pPr>
              <w:rPr>
                <w:szCs w:val="20"/>
              </w:rPr>
            </w:pPr>
            <w:r>
              <w:rPr>
                <w:szCs w:val="20"/>
              </w:rPr>
              <w:t>-</w:t>
            </w:r>
          </w:p>
          <w:p w14:paraId="6E6BFF6D" w14:textId="77777777" w:rsidR="002463EA" w:rsidRDefault="002463EA" w:rsidP="008706EC">
            <w:pPr>
              <w:rPr>
                <w:szCs w:val="20"/>
              </w:rPr>
            </w:pPr>
          </w:p>
          <w:p w14:paraId="245C5448" w14:textId="4032E71E" w:rsidR="002463EA" w:rsidRPr="00B55E82" w:rsidRDefault="002463EA" w:rsidP="008706EC">
            <w:pPr>
              <w:rPr>
                <w:szCs w:val="20"/>
              </w:rPr>
            </w:pPr>
            <w:r>
              <w:rPr>
                <w:szCs w:val="20"/>
              </w:rPr>
              <w:t>-</w:t>
            </w:r>
          </w:p>
        </w:tc>
      </w:tr>
      <w:tr w:rsidR="008706E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8706EC" w:rsidRPr="00B55E82" w:rsidRDefault="008706EC" w:rsidP="008706EC">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8706EC" w:rsidRPr="00B55E82" w:rsidRDefault="008706EC" w:rsidP="008706EC">
            <w:pPr>
              <w:rPr>
                <w:szCs w:val="20"/>
              </w:rPr>
            </w:pPr>
            <w:r w:rsidRPr="00B55E82">
              <w:rPr>
                <w:szCs w:val="20"/>
              </w:rPr>
              <w:t>Luovutushaku, PP21</w:t>
            </w:r>
          </w:p>
          <w:p w14:paraId="6A7725B3" w14:textId="2121C7EF" w:rsidR="008706EC" w:rsidRPr="00B55E82" w:rsidRDefault="008706EC" w:rsidP="008706EC">
            <w:pPr>
              <w:rPr>
                <w:szCs w:val="20"/>
              </w:rPr>
            </w:pPr>
            <w:r w:rsidRPr="00306B07">
              <w:rPr>
                <w:szCs w:val="20"/>
              </w:rPr>
              <w:t>Haku Uudenmaan väliaikaisen tiedonsaantioikeuden perusteella</w:t>
            </w:r>
            <w:r w:rsidRPr="00B55E82">
              <w:rPr>
                <w:szCs w:val="20"/>
              </w:rPr>
              <w:t>, PP22</w:t>
            </w:r>
          </w:p>
          <w:p w14:paraId="77EE2941" w14:textId="77777777" w:rsidR="008706EC" w:rsidRPr="00B55E82" w:rsidRDefault="008706EC" w:rsidP="008706EC">
            <w:pPr>
              <w:rPr>
                <w:szCs w:val="20"/>
              </w:rPr>
            </w:pPr>
            <w:r w:rsidRPr="00B55E82">
              <w:rPr>
                <w:szCs w:val="20"/>
              </w:rPr>
              <w:t>Ennakkohaku, PP30</w:t>
            </w:r>
          </w:p>
          <w:p w14:paraId="06B18BAB" w14:textId="4696191D" w:rsidR="008706EC" w:rsidRPr="00B55E82" w:rsidRDefault="008706EC" w:rsidP="008706EC">
            <w:pPr>
              <w:rPr>
                <w:szCs w:val="20"/>
              </w:rPr>
            </w:pPr>
            <w:r>
              <w:rPr>
                <w:szCs w:val="20"/>
              </w:rPr>
              <w:t>Luovutushaku</w:t>
            </w:r>
            <w:r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8706EC" w:rsidRDefault="008706EC" w:rsidP="008706EC">
            <w:pPr>
              <w:rPr>
                <w:szCs w:val="20"/>
              </w:rPr>
            </w:pPr>
            <w:r>
              <w:rPr>
                <w:szCs w:val="20"/>
              </w:rPr>
              <w:t>PPB</w:t>
            </w:r>
          </w:p>
          <w:p w14:paraId="30789F80" w14:textId="77777777" w:rsidR="008706EC" w:rsidRDefault="008706EC" w:rsidP="008706EC">
            <w:pPr>
              <w:rPr>
                <w:szCs w:val="20"/>
              </w:rPr>
            </w:pPr>
            <w:r>
              <w:rPr>
                <w:szCs w:val="20"/>
              </w:rPr>
              <w:t>-</w:t>
            </w:r>
          </w:p>
          <w:p w14:paraId="7851EDBD" w14:textId="77777777" w:rsidR="008706EC" w:rsidRDefault="008706EC" w:rsidP="008706EC">
            <w:pPr>
              <w:rPr>
                <w:szCs w:val="20"/>
              </w:rPr>
            </w:pPr>
          </w:p>
          <w:p w14:paraId="1E8BB6D0" w14:textId="039EA5F9" w:rsidR="008706EC" w:rsidRDefault="008706EC" w:rsidP="008706EC">
            <w:pPr>
              <w:rPr>
                <w:szCs w:val="20"/>
              </w:rPr>
            </w:pPr>
            <w:r>
              <w:rPr>
                <w:szCs w:val="20"/>
              </w:rPr>
              <w:t>PPB</w:t>
            </w:r>
          </w:p>
          <w:p w14:paraId="70F0FDB6" w14:textId="77777777" w:rsidR="008706EC" w:rsidRPr="00B55E82" w:rsidRDefault="008706EC" w:rsidP="008706EC">
            <w:pPr>
              <w:rPr>
                <w:szCs w:val="20"/>
              </w:rPr>
            </w:pPr>
            <w:r>
              <w:rPr>
                <w:szCs w:val="20"/>
              </w:rPr>
              <w:t>PPB</w:t>
            </w:r>
          </w:p>
        </w:tc>
      </w:tr>
      <w:tr w:rsidR="008706E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8706EC" w:rsidRPr="00B55E82" w:rsidRDefault="008706EC" w:rsidP="008706EC">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8706EC" w:rsidRPr="00B55E82" w:rsidRDefault="008706EC" w:rsidP="008706EC">
            <w:pPr>
              <w:rPr>
                <w:szCs w:val="20"/>
              </w:rPr>
            </w:pPr>
            <w:r w:rsidRPr="00B55E82">
              <w:rPr>
                <w:szCs w:val="20"/>
              </w:rPr>
              <w:t>Tuottajan tekemä haku järjestäjän rekisteristä Potilastiedon arkistosta potilaskohtaisessa ostopalvelussa, PP12</w:t>
            </w:r>
          </w:p>
          <w:p w14:paraId="0B0FE614" w14:textId="341C43BE" w:rsidR="008706EC" w:rsidRPr="00B55E82" w:rsidRDefault="008706EC" w:rsidP="008706EC">
            <w:pPr>
              <w:rPr>
                <w:szCs w:val="20"/>
              </w:rPr>
            </w:pPr>
            <w:r w:rsidRPr="00B55E82">
              <w:rPr>
                <w:szCs w:val="20"/>
              </w:rPr>
              <w:t>Tuottajan tekemä haku järjestäjän rekisteristä Potilastiedon arkistosta</w:t>
            </w:r>
            <w:r>
              <w:rPr>
                <w:szCs w:val="20"/>
              </w:rPr>
              <w:t xml:space="preserve"> rekisteri</w:t>
            </w:r>
            <w:r w:rsidRPr="00B55E82">
              <w:rPr>
                <w:szCs w:val="20"/>
              </w:rPr>
              <w:t>tasoisessa ostopalvelussa, PP15</w:t>
            </w:r>
          </w:p>
          <w:p w14:paraId="7BFA39B2" w14:textId="77777777" w:rsidR="008706EC" w:rsidRPr="00B55E82" w:rsidRDefault="008706EC" w:rsidP="008706EC">
            <w:pPr>
              <w:rPr>
                <w:szCs w:val="20"/>
              </w:rPr>
            </w:pPr>
            <w:r w:rsidRPr="00B55E82">
              <w:rPr>
                <w:szCs w:val="20"/>
              </w:rPr>
              <w:t>Luovutushaku potilaskohtaisessa ostopalvelutilanteessa, PP40</w:t>
            </w:r>
            <w:r>
              <w:rPr>
                <w:szCs w:val="20"/>
              </w:rPr>
              <w:t xml:space="preserve"> </w:t>
            </w:r>
          </w:p>
          <w:p w14:paraId="498456DA" w14:textId="074E4BA6" w:rsidR="008706EC" w:rsidRPr="00B55E82" w:rsidRDefault="008706EC" w:rsidP="008706EC">
            <w:pPr>
              <w:rPr>
                <w:szCs w:val="20"/>
              </w:rPr>
            </w:pPr>
            <w:r>
              <w:rPr>
                <w:szCs w:val="20"/>
              </w:rPr>
              <w:t>Luovutushaku</w:t>
            </w:r>
            <w:r w:rsidRPr="00B55E82">
              <w:rPr>
                <w:szCs w:val="20"/>
              </w:rPr>
              <w:t xml:space="preserve"> Potilastiedon arkistosta potilaskohtaisessa ostopalvelussa hätätilanteessa, PP42</w:t>
            </w:r>
          </w:p>
          <w:p w14:paraId="7504C654" w14:textId="3B5FAB96" w:rsidR="008706EC" w:rsidRPr="00B55E82" w:rsidRDefault="008706EC" w:rsidP="008706EC">
            <w:pPr>
              <w:rPr>
                <w:szCs w:val="20"/>
              </w:rPr>
            </w:pPr>
            <w:r w:rsidRPr="00B55E82">
              <w:rPr>
                <w:szCs w:val="20"/>
              </w:rPr>
              <w:t>Luovutushaku</w:t>
            </w:r>
            <w:r>
              <w:rPr>
                <w:szCs w:val="20"/>
              </w:rPr>
              <w:t xml:space="preserve"> rekisteri</w:t>
            </w:r>
            <w:r w:rsidRPr="00B55E82">
              <w:rPr>
                <w:szCs w:val="20"/>
              </w:rPr>
              <w:t>tasoisessa ostopalvelutilanteessa, PP44</w:t>
            </w:r>
            <w:r>
              <w:rPr>
                <w:szCs w:val="20"/>
              </w:rPr>
              <w:t xml:space="preserve"> </w:t>
            </w:r>
          </w:p>
          <w:p w14:paraId="53397C40" w14:textId="604671FB" w:rsidR="008706EC" w:rsidRPr="00B55E82" w:rsidRDefault="008706EC" w:rsidP="008706EC">
            <w:pPr>
              <w:rPr>
                <w:szCs w:val="20"/>
              </w:rPr>
            </w:pPr>
            <w:r>
              <w:rPr>
                <w:szCs w:val="20"/>
              </w:rPr>
              <w:t>Luovutushaku</w:t>
            </w:r>
            <w:r w:rsidRPr="00B55E82">
              <w:rPr>
                <w:szCs w:val="20"/>
              </w:rPr>
              <w:t xml:space="preserve"> Potilastiedon arkistosta</w:t>
            </w:r>
            <w:r>
              <w:rPr>
                <w:szCs w:val="20"/>
              </w:rPr>
              <w:t xml:space="preserve"> rekisteri</w:t>
            </w:r>
            <w:r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8706EC" w:rsidRDefault="008706EC" w:rsidP="008706EC">
            <w:pPr>
              <w:rPr>
                <w:szCs w:val="20"/>
              </w:rPr>
            </w:pPr>
            <w:r>
              <w:rPr>
                <w:szCs w:val="20"/>
              </w:rPr>
              <w:t>PPB</w:t>
            </w:r>
            <w:r>
              <w:rPr>
                <w:szCs w:val="20"/>
              </w:rPr>
              <w:br/>
            </w:r>
          </w:p>
          <w:p w14:paraId="15329B71" w14:textId="77777777" w:rsidR="008706EC" w:rsidRDefault="008706EC" w:rsidP="008706EC">
            <w:pPr>
              <w:rPr>
                <w:szCs w:val="20"/>
              </w:rPr>
            </w:pPr>
            <w:r>
              <w:rPr>
                <w:szCs w:val="20"/>
              </w:rPr>
              <w:t>PPB</w:t>
            </w:r>
            <w:r>
              <w:rPr>
                <w:szCs w:val="20"/>
              </w:rPr>
              <w:br/>
            </w:r>
          </w:p>
          <w:p w14:paraId="51820010" w14:textId="77777777" w:rsidR="008706EC" w:rsidRDefault="008706EC" w:rsidP="008706EC">
            <w:pPr>
              <w:rPr>
                <w:szCs w:val="20"/>
              </w:rPr>
            </w:pPr>
            <w:r>
              <w:rPr>
                <w:szCs w:val="20"/>
              </w:rPr>
              <w:t>PPB</w:t>
            </w:r>
          </w:p>
          <w:p w14:paraId="034940A1" w14:textId="77777777" w:rsidR="008706EC" w:rsidRDefault="008706EC" w:rsidP="008706EC">
            <w:pPr>
              <w:rPr>
                <w:szCs w:val="20"/>
              </w:rPr>
            </w:pPr>
            <w:r>
              <w:rPr>
                <w:szCs w:val="20"/>
              </w:rPr>
              <w:t>PPB</w:t>
            </w:r>
            <w:r>
              <w:rPr>
                <w:szCs w:val="20"/>
              </w:rPr>
              <w:br/>
            </w:r>
          </w:p>
          <w:p w14:paraId="2C4119A9" w14:textId="77777777" w:rsidR="008706EC" w:rsidRDefault="008706EC" w:rsidP="008706EC">
            <w:pPr>
              <w:rPr>
                <w:szCs w:val="20"/>
              </w:rPr>
            </w:pPr>
            <w:r>
              <w:rPr>
                <w:szCs w:val="20"/>
              </w:rPr>
              <w:t>PPB</w:t>
            </w:r>
          </w:p>
          <w:p w14:paraId="58823293" w14:textId="77777777" w:rsidR="008706EC" w:rsidRDefault="008706EC" w:rsidP="008706EC">
            <w:pPr>
              <w:rPr>
                <w:szCs w:val="20"/>
              </w:rPr>
            </w:pPr>
            <w:r>
              <w:rPr>
                <w:szCs w:val="20"/>
              </w:rPr>
              <w:t>PPB</w:t>
            </w:r>
          </w:p>
          <w:p w14:paraId="15DB1B81" w14:textId="77777777" w:rsidR="008706EC" w:rsidRPr="00B55E82" w:rsidRDefault="008706EC" w:rsidP="008706EC">
            <w:pPr>
              <w:rPr>
                <w:szCs w:val="20"/>
              </w:rPr>
            </w:pPr>
          </w:p>
        </w:tc>
      </w:tr>
      <w:tr w:rsidR="008706E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8706EC" w:rsidRPr="00B55E82" w:rsidRDefault="008706EC" w:rsidP="008706EC">
            <w:pPr>
              <w:rPr>
                <w:szCs w:val="20"/>
              </w:rPr>
            </w:pPr>
            <w:r w:rsidRPr="00B55E82">
              <w:rPr>
                <w:szCs w:val="20"/>
              </w:rPr>
              <w:lastRenderedPageBreak/>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PP24</w:t>
            </w:r>
          </w:p>
          <w:p w14:paraId="0EC4FD64" w14:textId="3B1B4015"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xml:space="preserve"> (järjestelmä), PP25</w:t>
            </w:r>
          </w:p>
          <w:p w14:paraId="36399C1A" w14:textId="1F763F65"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8706EC" w:rsidRPr="00B55E82" w:rsidRDefault="008706EC" w:rsidP="008706EC">
            <w:pPr>
              <w:rPr>
                <w:szCs w:val="20"/>
              </w:rPr>
            </w:pPr>
            <w:r>
              <w:rPr>
                <w:szCs w:val="20"/>
              </w:rPr>
              <w:t>-</w:t>
            </w:r>
          </w:p>
        </w:tc>
      </w:tr>
      <w:tr w:rsidR="008706E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potilaskohtaisessa ostopalvelutilanteessa, PP48</w:t>
            </w:r>
          </w:p>
          <w:p w14:paraId="787D3399" w14:textId="098F97E2"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w:t>
            </w:r>
            <w:r>
              <w:rPr>
                <w:szCs w:val="20"/>
              </w:rPr>
              <w:t>rekisteri</w:t>
            </w:r>
            <w:r w:rsidRPr="00B55E82">
              <w:rPr>
                <w:szCs w:val="20"/>
              </w:rPr>
              <w:t>tasoisessa</w:t>
            </w:r>
            <w:r>
              <w:rPr>
                <w:szCs w:val="20"/>
              </w:rPr>
              <w:t xml:space="preserve"> </w:t>
            </w:r>
            <w:r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8706EC" w:rsidRPr="00B55E82" w:rsidRDefault="008706EC" w:rsidP="008706EC">
            <w:pPr>
              <w:rPr>
                <w:szCs w:val="20"/>
              </w:rPr>
            </w:pPr>
            <w:r>
              <w:rPr>
                <w:szCs w:val="20"/>
              </w:rPr>
              <w:t>-</w:t>
            </w:r>
          </w:p>
        </w:tc>
      </w:tr>
      <w:tr w:rsidR="008706E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8706EC" w:rsidRPr="00B55E82" w:rsidRDefault="008706EC" w:rsidP="008706EC">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8706EC" w:rsidRDefault="008706EC" w:rsidP="008706EC">
            <w:pPr>
              <w:rPr>
                <w:szCs w:val="20"/>
              </w:rPr>
            </w:pPr>
            <w:r>
              <w:rPr>
                <w:szCs w:val="20"/>
              </w:rPr>
              <w:t>Keskeisten tietojen haku, PPC</w:t>
            </w:r>
          </w:p>
          <w:p w14:paraId="710487B1" w14:textId="47C6904C" w:rsidR="008706EC" w:rsidRPr="00B55E82" w:rsidRDefault="008706EC" w:rsidP="008706EC">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8706EC" w:rsidRDefault="008706EC" w:rsidP="008706EC">
            <w:pPr>
              <w:rPr>
                <w:szCs w:val="20"/>
              </w:rPr>
            </w:pPr>
          </w:p>
        </w:tc>
      </w:tr>
      <w:tr w:rsidR="008706E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8706EC" w:rsidRPr="00B55E82" w:rsidRDefault="008706EC" w:rsidP="008706EC">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8706EC" w:rsidRPr="00B55E82" w:rsidRDefault="008706EC" w:rsidP="008706EC">
            <w:pPr>
              <w:rPr>
                <w:szCs w:val="20"/>
              </w:rPr>
            </w:pPr>
            <w:r w:rsidRPr="00B55E82">
              <w:rPr>
                <w:szCs w:val="20"/>
              </w:rPr>
              <w:t>Keskeisten tietojen haku, PP27</w:t>
            </w:r>
          </w:p>
          <w:p w14:paraId="23B54286" w14:textId="77777777" w:rsidR="008706EC" w:rsidRPr="00B55E82" w:rsidRDefault="008706EC" w:rsidP="008706EC">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8706EC" w:rsidRDefault="008706EC" w:rsidP="008706EC">
            <w:pPr>
              <w:rPr>
                <w:szCs w:val="20"/>
              </w:rPr>
            </w:pPr>
            <w:r>
              <w:rPr>
                <w:szCs w:val="20"/>
              </w:rPr>
              <w:t>PPC</w:t>
            </w:r>
          </w:p>
          <w:p w14:paraId="714B156F" w14:textId="77777777" w:rsidR="008706EC" w:rsidRPr="00B55E82" w:rsidRDefault="008706EC" w:rsidP="008706EC">
            <w:pPr>
              <w:rPr>
                <w:szCs w:val="20"/>
              </w:rPr>
            </w:pPr>
            <w:r>
              <w:rPr>
                <w:szCs w:val="20"/>
              </w:rPr>
              <w:t>PPC</w:t>
            </w:r>
          </w:p>
        </w:tc>
      </w:tr>
      <w:tr w:rsidR="008706E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8706EC" w:rsidRPr="00B55E82" w:rsidRDefault="008706EC" w:rsidP="008706EC">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8706EC" w:rsidRPr="00B55E82" w:rsidRDefault="008706EC" w:rsidP="008706EC">
            <w:pPr>
              <w:rPr>
                <w:szCs w:val="20"/>
              </w:rPr>
            </w:pPr>
            <w:r w:rsidRPr="00B55E82">
              <w:rPr>
                <w:szCs w:val="20"/>
              </w:rPr>
              <w:t>Keskeisten tietojen haku potilaskohtaisessa ostopalvelutilanteessa, PP41</w:t>
            </w:r>
          </w:p>
          <w:p w14:paraId="250FC029" w14:textId="77777777" w:rsidR="008706EC" w:rsidRPr="00B55E82" w:rsidRDefault="008706EC" w:rsidP="008706EC">
            <w:pPr>
              <w:rPr>
                <w:szCs w:val="20"/>
              </w:rPr>
            </w:pPr>
            <w:r w:rsidRPr="00B55E82">
              <w:rPr>
                <w:szCs w:val="20"/>
              </w:rPr>
              <w:t>Keskeisten tietojen haku potilaskohtaisessa ostopalvelussa hätätilanteessa, PP43</w:t>
            </w:r>
          </w:p>
          <w:p w14:paraId="684BBC1C" w14:textId="64C26994"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ostopalvelutilanteessa, PP45</w:t>
            </w:r>
          </w:p>
          <w:p w14:paraId="3C7C687F" w14:textId="1159409D"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8706EC" w:rsidRDefault="008706EC" w:rsidP="008706EC">
            <w:pPr>
              <w:rPr>
                <w:szCs w:val="20"/>
              </w:rPr>
            </w:pPr>
            <w:r>
              <w:rPr>
                <w:szCs w:val="20"/>
              </w:rPr>
              <w:t>PPC</w:t>
            </w:r>
            <w:r>
              <w:rPr>
                <w:szCs w:val="20"/>
              </w:rPr>
              <w:br/>
            </w:r>
          </w:p>
          <w:p w14:paraId="1E2FDE2D" w14:textId="77777777" w:rsidR="008706EC" w:rsidRDefault="008706EC" w:rsidP="008706EC">
            <w:pPr>
              <w:rPr>
                <w:szCs w:val="20"/>
              </w:rPr>
            </w:pPr>
            <w:r>
              <w:rPr>
                <w:szCs w:val="20"/>
              </w:rPr>
              <w:t>PPC</w:t>
            </w:r>
            <w:r>
              <w:rPr>
                <w:szCs w:val="20"/>
              </w:rPr>
              <w:br/>
            </w:r>
          </w:p>
          <w:p w14:paraId="2D6B3845" w14:textId="77777777" w:rsidR="008706EC" w:rsidRDefault="008706EC" w:rsidP="008706EC">
            <w:pPr>
              <w:rPr>
                <w:szCs w:val="20"/>
              </w:rPr>
            </w:pPr>
            <w:r>
              <w:rPr>
                <w:szCs w:val="20"/>
              </w:rPr>
              <w:t>PPC</w:t>
            </w:r>
            <w:r>
              <w:rPr>
                <w:szCs w:val="20"/>
              </w:rPr>
              <w:br/>
            </w:r>
          </w:p>
          <w:p w14:paraId="055A7354" w14:textId="77777777" w:rsidR="008706EC" w:rsidRPr="00B55E82" w:rsidRDefault="008706EC" w:rsidP="008706EC">
            <w:pPr>
              <w:rPr>
                <w:szCs w:val="20"/>
              </w:rPr>
            </w:pPr>
            <w:r>
              <w:rPr>
                <w:szCs w:val="20"/>
              </w:rPr>
              <w:t>PPC</w:t>
            </w:r>
          </w:p>
        </w:tc>
      </w:tr>
      <w:tr w:rsidR="008706E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8706EC" w:rsidRPr="00B55E82" w:rsidRDefault="008706EC" w:rsidP="008706EC">
            <w:pPr>
              <w:rPr>
                <w:szCs w:val="20"/>
              </w:rPr>
            </w:pPr>
            <w:r w:rsidRPr="00B55E82">
              <w:rPr>
                <w:szCs w:val="20"/>
              </w:rPr>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8706EC" w:rsidRPr="00B55E82" w:rsidRDefault="008706EC" w:rsidP="008706EC">
            <w:pPr>
              <w:rPr>
                <w:szCs w:val="20"/>
              </w:rPr>
            </w:pPr>
            <w:r w:rsidRPr="00B55E82">
              <w:rPr>
                <w:szCs w:val="20"/>
              </w:rPr>
              <w:t>Järjestäjän ostopalvelun valtuutuksen haku omasta rekisteristä Potilastiedon arkistosta, PP38</w:t>
            </w:r>
          </w:p>
          <w:p w14:paraId="486401C7" w14:textId="77777777" w:rsidR="008706EC" w:rsidRPr="00B55E82" w:rsidRDefault="008706EC" w:rsidP="008706EC">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8706EC" w:rsidRPr="00B55E82" w:rsidRDefault="008706EC" w:rsidP="008706EC">
            <w:pPr>
              <w:rPr>
                <w:szCs w:val="20"/>
              </w:rPr>
            </w:pPr>
            <w:r>
              <w:rPr>
                <w:szCs w:val="20"/>
              </w:rPr>
              <w:t>-</w:t>
            </w:r>
          </w:p>
        </w:tc>
      </w:tr>
      <w:tr w:rsidR="008706E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8706EC" w:rsidRPr="00B55E82" w:rsidRDefault="008706EC" w:rsidP="008706EC">
            <w:pPr>
              <w:rPr>
                <w:szCs w:val="20"/>
              </w:rPr>
            </w:pPr>
          </w:p>
        </w:tc>
      </w:tr>
      <w:tr w:rsidR="008706E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8706EC" w:rsidRPr="00B55E82" w:rsidRDefault="008706EC" w:rsidP="008706EC">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8706EC" w:rsidRPr="00B55E82" w:rsidRDefault="008706EC" w:rsidP="008706EC">
            <w:pPr>
              <w:rPr>
                <w:szCs w:val="20"/>
              </w:rPr>
            </w:pPr>
          </w:p>
        </w:tc>
      </w:tr>
      <w:tr w:rsidR="008706E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8706EC" w:rsidRPr="00B55E82" w:rsidRDefault="008706EC" w:rsidP="008706EC">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8706EC" w:rsidRPr="00B55E82" w:rsidRDefault="008706EC" w:rsidP="008706EC">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8706EC" w:rsidRPr="00B55E82" w:rsidRDefault="008706EC" w:rsidP="008706EC">
            <w:pPr>
              <w:rPr>
                <w:szCs w:val="20"/>
              </w:rPr>
            </w:pPr>
            <w:r>
              <w:rPr>
                <w:szCs w:val="20"/>
              </w:rPr>
              <w:t>-</w:t>
            </w:r>
          </w:p>
        </w:tc>
      </w:tr>
      <w:tr w:rsidR="008706E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8706EC" w:rsidRPr="00B55E82" w:rsidRDefault="008706EC" w:rsidP="008706EC">
            <w:pPr>
              <w:rPr>
                <w:szCs w:val="20"/>
              </w:rPr>
            </w:pPr>
          </w:p>
        </w:tc>
      </w:tr>
      <w:tr w:rsidR="008706E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8706EC" w:rsidRPr="00B55E82" w:rsidRDefault="008706EC" w:rsidP="008706EC">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8706EC" w:rsidRPr="00B55E82" w:rsidRDefault="008706EC" w:rsidP="008706EC">
            <w:pPr>
              <w:rPr>
                <w:szCs w:val="20"/>
              </w:rPr>
            </w:pPr>
            <w:r>
              <w:rPr>
                <w:szCs w:val="20"/>
              </w:rPr>
              <w:t>-</w:t>
            </w:r>
          </w:p>
        </w:tc>
      </w:tr>
      <w:tr w:rsidR="008706E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00232549" w:rsidR="008706EC" w:rsidRPr="00B55E82" w:rsidRDefault="008706EC" w:rsidP="008706EC">
            <w:pPr>
              <w:rPr>
                <w:szCs w:val="20"/>
              </w:rPr>
            </w:pPr>
            <w:r w:rsidRPr="00B55E82">
              <w:rPr>
                <w:szCs w:val="20"/>
                <w:highlight w:val="white"/>
              </w:rPr>
              <w:t>Kuvattu</w:t>
            </w:r>
            <w:r>
              <w:rPr>
                <w:szCs w:val="20"/>
                <w:highlight w:val="white"/>
              </w:rPr>
              <w:t xml:space="preserve"> </w:t>
            </w:r>
            <w:r w:rsidRPr="00B55E82">
              <w:rPr>
                <w:szCs w:val="20"/>
                <w:highlight w:val="white"/>
              </w:rPr>
              <w:t xml:space="preserve">dokumentissa </w:t>
            </w:r>
            <w:r w:rsidR="00977FB5" w:rsidRPr="00977FB5">
              <w:rPr>
                <w:szCs w:val="20"/>
              </w:rPr>
              <w:t>Kanta-palvelut kevyet kyselyrajapinnat</w:t>
            </w:r>
            <w:r w:rsidR="00977FB5" w:rsidRPr="00977FB5">
              <w:rPr>
                <w:szCs w:val="20"/>
                <w:highlight w:val="white"/>
              </w:rPr>
              <w:t xml:space="preserve"> </w:t>
            </w:r>
            <w:r w:rsidRPr="00B55E82">
              <w:rPr>
                <w:szCs w:val="20"/>
                <w:highlight w:val="white"/>
              </w:rPr>
              <w:t>[LM7]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8706EC" w:rsidRPr="00B55E82" w:rsidRDefault="008706EC" w:rsidP="008706EC">
            <w:pPr>
              <w:rPr>
                <w:szCs w:val="20"/>
              </w:rPr>
            </w:pPr>
            <w:r w:rsidRPr="00B55E82">
              <w:rPr>
                <w:szCs w:val="20"/>
              </w:rPr>
              <w:t>PP51-PP5</w:t>
            </w:r>
            <w:r>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8706EC" w:rsidRPr="00B55E82" w:rsidRDefault="008706EC" w:rsidP="008706EC">
            <w:pPr>
              <w:rPr>
                <w:szCs w:val="20"/>
              </w:rPr>
            </w:pPr>
          </w:p>
        </w:tc>
      </w:tr>
    </w:tbl>
    <w:p w14:paraId="66C15556" w14:textId="13631F38" w:rsidR="00076B9B" w:rsidRPr="001A210C" w:rsidRDefault="00076B9B" w:rsidP="00076B9B">
      <w:r>
        <w:br w:type="page"/>
      </w:r>
    </w:p>
    <w:p w14:paraId="10FC27BA" w14:textId="1F097F1F" w:rsidR="00BD4279" w:rsidRDefault="00977FB5" w:rsidP="00BD4279">
      <w:pPr>
        <w:pStyle w:val="Otsikko1"/>
        <w:spacing w:before="220"/>
      </w:pPr>
      <w:bookmarkStart w:id="5" w:name="_Toc256000012"/>
      <w:bookmarkStart w:id="6" w:name="_Toc37061957"/>
      <w:bookmarkStart w:id="7" w:name="_Toc191902094"/>
      <w:r>
        <w:lastRenderedPageBreak/>
        <w:t>Potilastietovarannon</w:t>
      </w:r>
      <w:r w:rsidR="00BD4279">
        <w:t xml:space="preserve"> asiakirjatyypit</w:t>
      </w:r>
      <w:bookmarkEnd w:id="5"/>
      <w:bookmarkEnd w:id="6"/>
      <w:bookmarkEnd w:id="7"/>
    </w:p>
    <w:p w14:paraId="3F17DA6A" w14:textId="2813B86F" w:rsidR="00BD4279" w:rsidRDefault="00BD4279" w:rsidP="00BD4279">
      <w:pPr>
        <w:pStyle w:val="Leipteksti"/>
      </w:pPr>
      <w:r w:rsidRPr="00BD4279">
        <w:t xml:space="preserve">Tässä luvussa kuvataan </w:t>
      </w:r>
      <w:r w:rsidR="00977FB5">
        <w:t>Potilastietovarannon</w:t>
      </w:r>
      <w:r w:rsidRPr="00BD4279">
        <w:t xml:space="preserve"> asiakirjatyyppikohtaiset säännöt.</w:t>
      </w:r>
    </w:p>
    <w:p w14:paraId="5C2A275D" w14:textId="3ED6331B" w:rsidR="00BD4279" w:rsidRDefault="007D5DCB" w:rsidP="00BD4279">
      <w:pPr>
        <w:pStyle w:val="Otsikko2"/>
      </w:pPr>
      <w:r>
        <w:t>Potilastietovarannossa</w:t>
      </w:r>
      <w:r w:rsidR="00BD4279" w:rsidRPr="00BD4279">
        <w:t xml:space="preserve">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12"/>
        <w:gridCol w:w="976"/>
        <w:gridCol w:w="1174"/>
        <w:gridCol w:w="1535"/>
        <w:gridCol w:w="1261"/>
        <w:gridCol w:w="1203"/>
        <w:gridCol w:w="1459"/>
        <w:gridCol w:w="1096"/>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r w:rsidR="00C847C1">
              <w:rPr>
                <w:rFonts w:ascii="Arial" w:eastAsia="Arial" w:hAnsi="Arial" w:cs="Arial"/>
                <w:sz w:val="16"/>
              </w:rPr>
              <w:t>,</w:t>
            </w:r>
            <w:r w:rsidR="00C847C1">
              <w:rPr>
                <w:rFonts w:ascii="Arial" w:eastAsia="Arial" w:hAnsi="Arial" w:cs="Arial"/>
                <w:sz w:val="16"/>
              </w:rPr>
              <w:br/>
              <w:t>Hoitotahto</w:t>
            </w:r>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r>
              <w:rPr>
                <w:rFonts w:ascii="Arial" w:eastAsia="Arial" w:hAnsi="Arial" w:cs="Arial"/>
                <w:sz w:val="16"/>
              </w:rPr>
              <w:t>Yhteydenottokielto</w:t>
            </w:r>
            <w:r w:rsidR="00C847C1">
              <w:rPr>
                <w:rFonts w:ascii="Arial" w:eastAsia="Arial" w:hAnsi="Arial" w:cs="Arial"/>
                <w:sz w:val="16"/>
              </w:rPr>
              <w:t>,</w:t>
            </w:r>
            <w:r w:rsidR="00C847C1">
              <w:rPr>
                <w:rFonts w:ascii="Arial" w:eastAsia="Arial" w:hAnsi="Arial" w:cs="Arial"/>
                <w:sz w:val="16"/>
              </w:rPr>
              <w:br/>
              <w:t>Eurooppalaisen potilasyhteenvedon suostumus</w:t>
            </w:r>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rFonts w:ascii="Arial" w:eastAsia="Arial" w:hAnsi="Arial" w:cs="Arial"/>
                <w:sz w:val="16"/>
              </w:rPr>
            </w:pPr>
            <w:r>
              <w:rPr>
                <w:rFonts w:ascii="Arial" w:eastAsia="Arial" w:hAnsi="Arial" w:cs="Arial"/>
                <w:sz w:val="16"/>
              </w:rPr>
              <w:t>1 voimassaoleva/</w:t>
            </w:r>
          </w:p>
          <w:p w14:paraId="3BE1B9DA" w14:textId="094A65AC" w:rsidR="005E1B38" w:rsidRDefault="005E1B38" w:rsidP="005E1B38">
            <w:pPr>
              <w:jc w:val="center"/>
              <w:rPr>
                <w:rFonts w:ascii="Arial" w:eastAsia="Arial" w:hAnsi="Arial" w:cs="Arial"/>
                <w:sz w:val="16"/>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r>
              <w:rPr>
                <w:rFonts w:ascii="Arial" w:eastAsia="Arial" w:hAnsi="Arial" w:cs="Arial"/>
                <w:sz w:val="16"/>
              </w:rPr>
              <w:t>versioimalla</w:t>
            </w:r>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21797878"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 xml:space="preserve">Tähän kuuluvat asiakirjat </w:t>
            </w:r>
            <w:r w:rsidR="00977FB5">
              <w:rPr>
                <w:rFonts w:ascii="Arial" w:eastAsia="Arial" w:hAnsi="Arial" w:cs="Arial"/>
                <w:sz w:val="16"/>
              </w:rPr>
              <w:t>Potilastietovarannon</w:t>
            </w:r>
            <w:r w:rsidRPr="00CE7310">
              <w:rPr>
                <w:rFonts w:ascii="Arial" w:eastAsia="Arial" w:hAnsi="Arial" w:cs="Arial"/>
                <w:sz w:val="16"/>
              </w:rPr>
              <w:t xml:space="preserve"> luovutuskielto ja Lääkemääräysten luovutuskielto</w:t>
            </w:r>
          </w:p>
        </w:tc>
      </w:tr>
    </w:tbl>
    <w:p w14:paraId="3BDDDFF5" w14:textId="54E13A50"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0"/>
        <w:gridCol w:w="1370"/>
        <w:gridCol w:w="1401"/>
        <w:gridCol w:w="2110"/>
        <w:gridCol w:w="2477"/>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42834C9D" w:rsidR="004865B3" w:rsidRDefault="00F54AEF" w:rsidP="005E1B38">
            <w:pPr>
              <w:jc w:val="center"/>
              <w:rPr>
                <w:sz w:val="22"/>
              </w:rPr>
            </w:pPr>
            <w:r>
              <w:rPr>
                <w:rFonts w:ascii="Arial" w:eastAsia="Arial" w:hAnsi="Arial" w:cs="Arial"/>
                <w:sz w:val="16"/>
              </w:rPr>
              <w:t>kyllä****</w:t>
            </w:r>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rFonts w:ascii="Arial" w:eastAsia="Arial" w:hAnsi="Arial" w:cs="Arial"/>
                <w:sz w:val="16"/>
              </w:rPr>
            </w:pPr>
            <w:r>
              <w:rPr>
                <w:rFonts w:ascii="Arial" w:eastAsia="Arial" w:hAnsi="Arial" w:cs="Arial"/>
                <w:sz w:val="16"/>
              </w:rPr>
              <w:t>Yhteydenottokielto</w:t>
            </w:r>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rFonts w:ascii="Arial" w:eastAsia="Arial" w:hAnsi="Arial" w:cs="Arial"/>
                <w:sz w:val="16"/>
              </w:rPr>
            </w:pPr>
            <w:r>
              <w:rPr>
                <w:rFonts w:ascii="Arial" w:eastAsia="Arial" w:hAnsi="Arial" w:cs="Arial"/>
                <w:sz w:val="16"/>
              </w:rPr>
              <w:t>kyllä</w:t>
            </w:r>
          </w:p>
        </w:tc>
      </w:tr>
      <w:tr w:rsidR="0039216E" w14:paraId="48BEBDB7" w14:textId="77777777" w:rsidTr="005E1B38">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rFonts w:ascii="Arial" w:eastAsia="Arial" w:hAnsi="Arial" w:cs="Arial"/>
                <w:sz w:val="16"/>
              </w:rPr>
            </w:pPr>
            <w:r>
              <w:rPr>
                <w:rFonts w:ascii="Arial" w:eastAsia="Arial" w:hAnsi="Arial" w:cs="Arial"/>
                <w:sz w:val="16"/>
              </w:rPr>
              <w:t>Euroopp</w:t>
            </w:r>
            <w:r w:rsidR="00165542">
              <w:rPr>
                <w:rFonts w:ascii="Arial" w:eastAsia="Arial" w:hAnsi="Arial" w:cs="Arial"/>
                <w:sz w:val="16"/>
              </w:rPr>
              <w:t>a</w:t>
            </w:r>
            <w:r>
              <w:rPr>
                <w:rFonts w:ascii="Arial" w:eastAsia="Arial" w:hAnsi="Arial" w:cs="Arial"/>
                <w:sz w:val="16"/>
              </w:rPr>
              <w:t>laisen potilasyhteenvedon suostumus</w:t>
            </w:r>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rFonts w:ascii="Arial" w:eastAsia="Arial" w:hAnsi="Arial" w:cs="Arial"/>
                <w:sz w:val="16"/>
              </w:rPr>
            </w:pPr>
            <w:r>
              <w:rPr>
                <w:rFonts w:ascii="Arial" w:eastAsia="Arial" w:hAnsi="Arial" w:cs="Arial"/>
                <w:sz w:val="16"/>
              </w:rPr>
              <w:t>kyllä</w:t>
            </w:r>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067A7492" w:rsidR="00B611E6" w:rsidRDefault="00B611E6" w:rsidP="005E1B38">
            <w:pPr>
              <w:rPr>
                <w:sz w:val="22"/>
              </w:rPr>
            </w:pPr>
            <w:r>
              <w:rPr>
                <w:rFonts w:ascii="Arial" w:eastAsia="Arial" w:hAnsi="Arial" w:cs="Arial"/>
                <w:sz w:val="16"/>
              </w:rPr>
              <w:t>** Tähän kuuluvat asiakirjat Potilastie</w:t>
            </w:r>
            <w:r w:rsidR="00AD1EB6">
              <w:rPr>
                <w:rFonts w:ascii="Arial" w:eastAsia="Arial" w:hAnsi="Arial" w:cs="Arial"/>
                <w:sz w:val="16"/>
              </w:rPr>
              <w:t>tojen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15F0646F"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F54AEF">
              <w:rPr>
                <w:rFonts w:ascii="Arial" w:eastAsia="Arial" w:hAnsi="Arial" w:cs="Arial"/>
                <w:sz w:val="16"/>
              </w:rPr>
              <w:t>Kanta-informoinnin ja kielto</w:t>
            </w:r>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rFonts w:ascii="Arial" w:eastAsia="Arial" w:hAnsi="Arial" w:cs="Arial"/>
                <w:sz w:val="16"/>
              </w:rPr>
            </w:pPr>
            <w:r>
              <w:rPr>
                <w:rFonts w:ascii="Arial" w:eastAsia="Arial" w:hAnsi="Arial" w:cs="Arial"/>
                <w:sz w:val="16"/>
              </w:rPr>
              <w:t>**** Luovutusluvan kaikkien versioiden mitätöinti on sallittu.</w:t>
            </w:r>
          </w:p>
        </w:tc>
      </w:tr>
    </w:tbl>
    <w:p w14:paraId="704BBA60" w14:textId="694A06EA" w:rsidR="00BD4279" w:rsidRPr="00BD4279" w:rsidRDefault="00076B9B" w:rsidP="00076B9B">
      <w:r>
        <w:br w:type="page"/>
      </w:r>
    </w:p>
    <w:p w14:paraId="4496AF80" w14:textId="54075E7D" w:rsidR="00AB58C9" w:rsidRDefault="00AB58C9" w:rsidP="00AB58C9">
      <w:pPr>
        <w:pStyle w:val="Otsikko1"/>
      </w:pPr>
      <w:bookmarkStart w:id="8" w:name="_Toc191902095"/>
      <w:r w:rsidRPr="00AB58C9">
        <w:lastRenderedPageBreak/>
        <w:t>Arkistoi palvelutapahtuma-asiakirja (PPA</w:t>
      </w:r>
      <w:r w:rsidR="003504FB">
        <w:t>, PPA11</w:t>
      </w:r>
      <w:r w:rsidRPr="00AB58C9">
        <w:t>)</w:t>
      </w:r>
      <w:bookmarkEnd w:id="8"/>
    </w:p>
    <w:p w14:paraId="5DDCB089" w14:textId="0BAACC95" w:rsidR="00AB58C9" w:rsidRDefault="00AB58C9" w:rsidP="00AB58C9">
      <w:pPr>
        <w:pStyle w:val="Otsikko2"/>
      </w:pPr>
      <w:r w:rsidRPr="00AB58C9">
        <w:t>Käyttötapauksen yleiskuvaus ja lopputulos</w:t>
      </w:r>
    </w:p>
    <w:p w14:paraId="3FEB5450" w14:textId="55AC72F5" w:rsidR="009F703C" w:rsidRDefault="009F703C" w:rsidP="009F703C">
      <w:pPr>
        <w:pStyle w:val="Leipteksti"/>
      </w:pPr>
      <w:r>
        <w:t xml:space="preserve">Kayttötapaus kuvaa palvelutapahtuman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2D560355" w:rsidR="009F703C" w:rsidRDefault="009F703C" w:rsidP="00D54165">
      <w:pPr>
        <w:pStyle w:val="Leipteksti"/>
        <w:numPr>
          <w:ilvl w:val="0"/>
          <w:numId w:val="6"/>
        </w:numPr>
        <w:spacing w:after="0"/>
      </w:pPr>
      <w:r>
        <w:t>Palvelutapahtuman arkistointi rekisterinpitäjän omaan rekisteriin</w:t>
      </w:r>
      <w:r w:rsidR="00927F07">
        <w:t>.</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2B39BE02" w:rsidR="009F703C" w:rsidRDefault="009F703C" w:rsidP="009F703C">
      <w:pPr>
        <w:pStyle w:val="Leipteksti"/>
      </w:pPr>
      <w:r>
        <w:t>Huom. Vanhojen asiakirjojen palvelutapahtuman arkistointi ei ole mahdollinen tällä palvelupyynnöllä.</w:t>
      </w:r>
    </w:p>
    <w:p w14:paraId="34B998E7" w14:textId="436888F2" w:rsidR="00AA55DF" w:rsidRDefault="00AA55DF" w:rsidP="00AA55DF">
      <w:pPr>
        <w:pStyle w:val="Leipteksti"/>
      </w:pPr>
      <w:r>
        <w:t>Käyttötapaus kuvaa myös uuden palvelutapahtuman arkistoinnin toimintansa päättäneen terveydenhuollon yksityisen rekisterinpitäjän rekisteriin</w:t>
      </w:r>
      <w:r w:rsidR="00631841">
        <w:t xml:space="preserve">  [LT2]</w:t>
      </w:r>
      <w:r>
        <w:t xml:space="preserve">. </w:t>
      </w:r>
    </w:p>
    <w:p w14:paraId="613B22F9" w14:textId="5E421678" w:rsidR="00AA55DF" w:rsidRDefault="00C4103A" w:rsidP="00056B7D">
      <w:pPr>
        <w:pStyle w:val="Leipteksti"/>
        <w:numPr>
          <w:ilvl w:val="0"/>
          <w:numId w:val="6"/>
        </w:numPr>
      </w:pPr>
      <w:r>
        <w:t>Palvelutapahtuman arkistointi toimintansa päättäneen rekisterinpitäjän rekisteriin</w:t>
      </w:r>
      <w:r w:rsidR="00B545D2">
        <w:t xml:space="preserve"> järjestämisvastuun perusteella</w:t>
      </w:r>
      <w:r>
        <w:t>. Arkistointisanoman lähettävä organisaatio on järjestämisvastuullinen toimija eli hyvinvointialue tai Helsingin kaupunki. Asiakirja arkistoidaan toimintansa päättäneen rekisterinpitäjän rekisteriin.</w:t>
      </w:r>
      <w:r w:rsidR="00B545D2">
        <w:t xml:space="preserve"> Käytettävä palvelupyyntö on PPA11.</w:t>
      </w:r>
    </w:p>
    <w:p w14:paraId="52AFB834" w14:textId="5E23A61B" w:rsidR="00B545D2" w:rsidRDefault="00B545D2" w:rsidP="00B545D2">
      <w:pPr>
        <w:pStyle w:val="Leipteksti"/>
        <w:numPr>
          <w:ilvl w:val="0"/>
          <w:numId w:val="6"/>
        </w:numPr>
      </w:pPr>
      <w:r>
        <w:t>Palvelutapahtuman a</w:t>
      </w:r>
      <w:r w:rsidR="002215D7">
        <w:t>r</w:t>
      </w:r>
      <w:r>
        <w:t>kistointi toimintansa päättäneen rekisterinpitäjän rekisteriin yhteisliitttymismallissa, jos palvelunantajat ovat sopineet yhteisrekisterinpitäjyydestä</w:t>
      </w:r>
      <w:r w:rsidR="002215D7">
        <w:t>.</w:t>
      </w:r>
      <w:r>
        <w:t xml:space="preserve"> Arkistointisanoman lähettävä organisaatio on yhteisliittymän isäntäorganisaatio. Asiakirja arkistoidaan toimintansa päättäneen rekisterinpitäjän rekisteriin. Käytettävä palvelupyyntö on PP</w:t>
      </w:r>
      <w:r w:rsidR="0076514E">
        <w:t>A</w:t>
      </w:r>
      <w:r>
        <w:t>.</w:t>
      </w:r>
    </w:p>
    <w:p w14:paraId="3277287A" w14:textId="6747043E" w:rsidR="009F703C" w:rsidRPr="009F703C" w:rsidRDefault="009F703C" w:rsidP="009F703C">
      <w:pPr>
        <w:pStyle w:val="Leipteksti"/>
      </w:pPr>
      <w:r>
        <w:lastRenderedPageBreak/>
        <w:t xml:space="preserve">Lopputuloksena palvelutapahtuman tuottanut organisaatio on muodostanut palvelutapahtuma-asiakirjan, se on arkistoitu </w:t>
      </w:r>
      <w:r w:rsidR="007D5DCB">
        <w:t>Potilastietovarantoon</w:t>
      </w:r>
      <w:r>
        <w:t xml:space="preserve">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6682B005" w:rsidR="00180CFE" w:rsidRDefault="00AD1EB6" w:rsidP="00180CFE">
      <w:pPr>
        <w:pStyle w:val="Numeroituluettelo"/>
      </w:pPr>
      <w:r>
        <w:t>Potilastietovaranto ja Kanta-viestinvälitys, jatkossa Potilastietovaranto</w:t>
      </w:r>
      <w:r w:rsidR="002C6018">
        <w:t>.</w:t>
      </w:r>
    </w:p>
    <w:p w14:paraId="464B08FC" w14:textId="7EF1CB93" w:rsidR="00180CFE" w:rsidRDefault="00180CFE" w:rsidP="00180CFE">
      <w:pPr>
        <w:pStyle w:val="Otsikko2"/>
      </w:pPr>
      <w:r>
        <w:t>Esiehdot</w:t>
      </w:r>
    </w:p>
    <w:p w14:paraId="34520664" w14:textId="251BE4CD" w:rsidR="00180CFE" w:rsidRDefault="00180CFE" w:rsidP="00F5078D">
      <w:pPr>
        <w:pStyle w:val="Numeroituluettelo"/>
      </w:pPr>
      <w:r>
        <w:t>Potilas, jolle on tarpeen tehdä palvelutapahtuma, on yksilöity järjestelmässä henkilötunnuksella tai tilapäisellä yksilöintitunnuksella [LM11]</w:t>
      </w:r>
      <w:r w:rsidR="00927F07">
        <w:t>.</w:t>
      </w:r>
    </w:p>
    <w:p w14:paraId="49CC07B0" w14:textId="669F9BEA" w:rsidR="00180CFE" w:rsidRDefault="00180CFE" w:rsidP="00180CFE">
      <w:pPr>
        <w:pStyle w:val="Numeroituluettelo"/>
        <w:spacing w:after="0"/>
      </w:pPr>
      <w:r>
        <w:t>Lisäksi tilanteessa B (ostopalvelun järjestäjä):</w:t>
      </w:r>
    </w:p>
    <w:p w14:paraId="334FD137" w14:textId="7B1FBD28" w:rsidR="00180CFE" w:rsidRDefault="00180CFE" w:rsidP="00A642C1">
      <w:pPr>
        <w:pStyle w:val="Luettelokappale"/>
        <w:numPr>
          <w:ilvl w:val="0"/>
          <w:numId w:val="31"/>
        </w:numPr>
        <w:spacing w:before="0"/>
      </w:pPr>
      <w:r>
        <w:t>Ostopalvelutilanteessa potilas on yksilöitävä virallisella henkilötunnuksella</w:t>
      </w:r>
      <w:r w:rsidR="00927F07">
        <w:t>.</w:t>
      </w:r>
    </w:p>
    <w:p w14:paraId="181A0280" w14:textId="57CAA10E" w:rsidR="00180CFE" w:rsidRDefault="00180CFE" w:rsidP="00A642C1">
      <w:pPr>
        <w:pStyle w:val="Luettelokappale"/>
        <w:numPr>
          <w:ilvl w:val="0"/>
          <w:numId w:val="31"/>
        </w:numPr>
        <w:spacing w:before="0" w:after="0"/>
      </w:pPr>
      <w:r>
        <w:t>Ostopalvelun järjestäjän arkistoasiakirjat-rekisterissä on ostopalvelutilanteen mukainen ostopalvelun valtuutus</w:t>
      </w:r>
      <w:r w:rsidR="00927F07">
        <w:t>.</w:t>
      </w:r>
    </w:p>
    <w:p w14:paraId="38DEA1F9" w14:textId="142D490F" w:rsidR="00180CFE" w:rsidRDefault="00180CFE" w:rsidP="00056B7D">
      <w:pPr>
        <w:pStyle w:val="Numeroituluettelo"/>
        <w:spacing w:before="240" w:after="0"/>
      </w:pPr>
      <w:r>
        <w:t>Lisäksi tilanteessa C (ostopalvelun tuottaja):</w:t>
      </w:r>
    </w:p>
    <w:p w14:paraId="4FF88D25" w14:textId="13917360" w:rsidR="00180CFE" w:rsidRDefault="00180CFE" w:rsidP="00A642C1">
      <w:pPr>
        <w:pStyle w:val="Luettelokappale"/>
        <w:numPr>
          <w:ilvl w:val="0"/>
          <w:numId w:val="32"/>
        </w:numPr>
        <w:spacing w:before="0"/>
      </w:pPr>
      <w:r>
        <w:t>Ostopalvelutilanteessa potilas on yksilöitävä virallisella henkilötunnuksella</w:t>
      </w:r>
      <w:r w:rsidR="00927F07">
        <w:t>.</w:t>
      </w:r>
    </w:p>
    <w:p w14:paraId="0D4BAD6B" w14:textId="2E2751DE" w:rsidR="00180CFE" w:rsidRDefault="00180CFE" w:rsidP="00A642C1">
      <w:pPr>
        <w:pStyle w:val="Luettelokappale"/>
        <w:numPr>
          <w:ilvl w:val="0"/>
          <w:numId w:val="32"/>
        </w:numPr>
        <w:spacing w:before="0"/>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4E03E2D2" w:rsidR="00180CFE" w:rsidRDefault="00180CFE" w:rsidP="00A642C1">
      <w:pPr>
        <w:pStyle w:val="Luettelokappale"/>
        <w:numPr>
          <w:ilvl w:val="0"/>
          <w:numId w:val="32"/>
        </w:numPr>
        <w:spacing w:before="0"/>
      </w:pPr>
      <w:r>
        <w:t>Ostopalvelun tuottajalla on tiedossa ostopalvelujen järjestäjän rekisteri, jota ostopalvelun valtuutus koskee ja johon asiakirjat arkistoidaan</w:t>
      </w:r>
      <w:r w:rsidR="00927F07">
        <w:t>.</w:t>
      </w:r>
    </w:p>
    <w:p w14:paraId="1D1BB1B4" w14:textId="424C9C5D" w:rsidR="00180CFE" w:rsidRDefault="00180CFE" w:rsidP="00A642C1">
      <w:pPr>
        <w:pStyle w:val="Luettelokappale"/>
        <w:numPr>
          <w:ilvl w:val="0"/>
          <w:numId w:val="32"/>
        </w:numPr>
        <w:spacing w:before="0"/>
      </w:pPr>
      <w:r>
        <w:t>Ostopalvelun tuottajalla on tiedossa ostopalvelun valtuutuksen tunniste</w:t>
      </w:r>
      <w:r w:rsidR="00054303">
        <w:t xml:space="preserve"> (LT1)</w:t>
      </w:r>
      <w:r w:rsidR="00927F07">
        <w:t>.</w:t>
      </w:r>
    </w:p>
    <w:p w14:paraId="37021E6E" w14:textId="76A7A7B7" w:rsidR="00C4103A" w:rsidRDefault="00C4103A" w:rsidP="00056B7D">
      <w:pPr>
        <w:pStyle w:val="Numeroituluettelo"/>
        <w:spacing w:before="240" w:after="0"/>
      </w:pPr>
      <w:r>
        <w:t>Lisäksi tilanteessa D (arkistointi toimintansa päättäneen rekisterinpitäjän rekisteriin</w:t>
      </w:r>
      <w:r w:rsidR="00B545D2">
        <w:t xml:space="preserve"> järjestämisvastuun perusteella</w:t>
      </w:r>
      <w:r>
        <w:t>)</w:t>
      </w:r>
      <w:r w:rsidR="005C7BCE">
        <w:t>:</w:t>
      </w:r>
    </w:p>
    <w:p w14:paraId="13DB0070" w14:textId="15921993" w:rsidR="00B545D2" w:rsidRDefault="00C4103A" w:rsidP="00A642C1">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w:t>
      </w:r>
      <w:r w:rsidR="002C6018">
        <w:t>.</w:t>
      </w:r>
      <w:r>
        <w:t xml:space="preserve"> [LK14].</w:t>
      </w:r>
    </w:p>
    <w:p w14:paraId="43A89DF4" w14:textId="038B736D" w:rsidR="00C5640E" w:rsidRDefault="00C5640E" w:rsidP="00C5640E">
      <w:pPr>
        <w:pStyle w:val="Numeroituluettelo"/>
        <w:spacing w:before="240" w:after="0"/>
      </w:pPr>
      <w:bookmarkStart w:id="9" w:name="_Hlk158192753"/>
      <w:r>
        <w:t>Lisäksi tilanteessa E (arkistointi toimintansa päättäneen rekisterinpitäjän rekisteriin yhteisliittymismallissa):</w:t>
      </w:r>
    </w:p>
    <w:p w14:paraId="36C06133" w14:textId="6B676E8A" w:rsidR="00C5640E" w:rsidRDefault="00C5640E" w:rsidP="00A642C1">
      <w:pPr>
        <w:pStyle w:val="Luettelokappale"/>
        <w:numPr>
          <w:ilvl w:val="0"/>
          <w:numId w:val="31"/>
        </w:numPr>
        <w:spacing w:before="0"/>
      </w:pPr>
      <w:r>
        <w:t>Kansallisen koodistopalvelun koodistoon Rekisterinpitovastuun siirrot ei ole kirjattu tietoa toimintansa päättäneen yksityisen rekisterinpitäjän ja järjestämisvastuullisen julkisen toimijan yhteisrekisterinpidosta. [LK14].</w:t>
      </w:r>
    </w:p>
    <w:bookmarkEnd w:id="9"/>
    <w:p w14:paraId="0EBEAABC" w14:textId="77777777" w:rsidR="00C5640E" w:rsidRPr="00C5640E" w:rsidRDefault="00C5640E" w:rsidP="00C5640E">
      <w:pPr>
        <w:pStyle w:val="Leipteksti"/>
      </w:pPr>
    </w:p>
    <w:p w14:paraId="1C07141F" w14:textId="498F2714" w:rsidR="00180CFE" w:rsidRDefault="00CD7407" w:rsidP="007E3B4B">
      <w:pPr>
        <w:pStyle w:val="Otsikko2"/>
        <w:spacing w:before="240"/>
      </w:pPr>
      <w:r>
        <w:lastRenderedPageBreak/>
        <w:t>Normaali tapahtumankulku</w:t>
      </w:r>
    </w:p>
    <w:p w14:paraId="26513FCA" w14:textId="0A03C95A" w:rsidR="00CD7407" w:rsidRDefault="00CD7407" w:rsidP="00056B7D">
      <w:pPr>
        <w:pStyle w:val="Numeroituluettelo"/>
        <w:spacing w:before="240" w:after="0"/>
      </w:pPr>
      <w:r>
        <w:t xml:space="preserve">Järjestelmä tuottaa uuden palvelutapahtuman tarvitsemat tiedot </w:t>
      </w:r>
    </w:p>
    <w:p w14:paraId="1608FB08" w14:textId="42744E9D" w:rsidR="00CD7407" w:rsidRDefault="00CD7407" w:rsidP="00A642C1">
      <w:pPr>
        <w:pStyle w:val="Luettelokappale"/>
        <w:numPr>
          <w:ilvl w:val="0"/>
          <w:numId w:val="33"/>
        </w:numPr>
        <w:spacing w:before="0" w:after="0"/>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A642C1">
      <w:pPr>
        <w:pStyle w:val="Luettelokappale"/>
        <w:numPr>
          <w:ilvl w:val="0"/>
          <w:numId w:val="33"/>
        </w:numPr>
      </w:pPr>
      <w:r>
        <w:t xml:space="preserve">Kun kyseessä on alaikäinen henkilö, järjestelmä tuottaa palvelutapahtuma-asiakirjan header-tietoihin tiedon huoltajille luovuttamisen kiellon tilanteesta [LM5, LK13]. </w:t>
      </w:r>
    </w:p>
    <w:p w14:paraId="31AC3994" w14:textId="39E6E491" w:rsidR="00CD7407" w:rsidRDefault="00CD7407">
      <w:pPr>
        <w:pStyle w:val="Numeroituluettelo"/>
        <w:spacing w:before="240" w:after="0"/>
      </w:pPr>
      <w:r>
        <w:t xml:space="preserve">Järjestelmä muodostaa valituista tiedoista arkistoitavan CDA R2 -asiakirjan seuraavilla periaatteilla [V1, LM2] </w:t>
      </w:r>
    </w:p>
    <w:p w14:paraId="3729B1BE" w14:textId="0BA8A51D" w:rsidR="00CD7407" w:rsidRDefault="00CD7407" w:rsidP="00A642C1">
      <w:pPr>
        <w:pStyle w:val="Luettelokappale"/>
        <w:numPr>
          <w:ilvl w:val="0"/>
          <w:numId w:val="34"/>
        </w:numPr>
        <w:spacing w:before="0"/>
      </w:pPr>
      <w:r>
        <w:t>Palvelutapahtuma-asiakirja merkitään aina ensisijaiseksi asiakirjaksi ja sen tulee olla sisältöosaltaan ns. tyhjä asiakirja, eli se ei saa sisältää hoidollista tietoa, vaikka sisältääkin potilaan tunnistetiedot</w:t>
      </w:r>
      <w:r w:rsidR="00927F07">
        <w:t>.</w:t>
      </w:r>
    </w:p>
    <w:p w14:paraId="55948ABB" w14:textId="43B8CFCA" w:rsidR="00CD7407" w:rsidRDefault="00CD7407" w:rsidP="00A642C1">
      <w:pPr>
        <w:pStyle w:val="Luettelokappale"/>
        <w:numPr>
          <w:ilvl w:val="0"/>
          <w:numId w:val="34"/>
        </w:numPr>
        <w:spacing w:before="0"/>
      </w:pPr>
      <w:r>
        <w:t>Asiakirjan rakenne noudattaa yleistä ”</w:t>
      </w:r>
      <w:r w:rsidR="00977FB5">
        <w:t>Potilastietovarannon</w:t>
      </w:r>
      <w:r>
        <w:t xml:space="preserve"> kertomus ja lomakkeet” -oppaan rakennetta</w:t>
      </w:r>
      <w:r w:rsidR="00927F07">
        <w:t>.</w:t>
      </w:r>
    </w:p>
    <w:p w14:paraId="3E9B176D" w14:textId="6E1C9766" w:rsidR="00CD7407" w:rsidRDefault="00CD7407" w:rsidP="00A642C1">
      <w:pPr>
        <w:pStyle w:val="Luettelokappale"/>
        <w:numPr>
          <w:ilvl w:val="0"/>
          <w:numId w:val="34"/>
        </w:numPr>
        <w:spacing w:before="0"/>
      </w:pPr>
      <w:r>
        <w:t>Asiakirjalle täydennetään kuvailutiedot kuvailutietojen määrittelyn mukaisesti [LM5]</w:t>
      </w:r>
      <w:r w:rsidR="00927F07">
        <w:t>.</w:t>
      </w:r>
      <w:r>
        <w:t xml:space="preserve"> </w:t>
      </w:r>
    </w:p>
    <w:p w14:paraId="30697391" w14:textId="70923EB1" w:rsidR="003E6853" w:rsidRDefault="00CD7407" w:rsidP="00A642C1">
      <w:pPr>
        <w:pStyle w:val="Luettelokappale"/>
        <w:numPr>
          <w:ilvl w:val="0"/>
          <w:numId w:val="34"/>
        </w:numPr>
        <w:spacing w:before="0"/>
      </w:pPr>
      <w:r>
        <w:t xml:space="preserve">Lisäksi tilanteessa </w:t>
      </w:r>
      <w:r w:rsidR="009047A4">
        <w:t>B (</w:t>
      </w:r>
      <w:r>
        <w:t>ostopalvelun järjestäjä):</w:t>
      </w:r>
    </w:p>
    <w:p w14:paraId="1C0FA9BD" w14:textId="2F747BAA" w:rsidR="00CD7407" w:rsidRDefault="00CD7407">
      <w:pPr>
        <w:pStyle w:val="Leipteksti"/>
        <w:spacing w:after="0"/>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A642C1">
      <w:pPr>
        <w:pStyle w:val="Luettelokappale"/>
        <w:numPr>
          <w:ilvl w:val="0"/>
          <w:numId w:val="34"/>
        </w:numPr>
        <w:spacing w:before="0"/>
      </w:pPr>
      <w:r>
        <w:t xml:space="preserve">Lisäksi tilanteessa C (ostopalvelun tuottaja): </w:t>
      </w:r>
    </w:p>
    <w:p w14:paraId="41EA8CFC" w14:textId="451306D3" w:rsidR="00CD7407" w:rsidRDefault="00CD7407" w:rsidP="007E3B4B">
      <w:pPr>
        <w:pStyle w:val="Luettelokappale"/>
        <w:numPr>
          <w:ilvl w:val="1"/>
          <w:numId w:val="5"/>
        </w:numPr>
        <w:spacing w:before="0"/>
      </w:pPr>
      <w:r>
        <w:t>Asiakirjan tuottaja on asiakirjan tuottanut organisaatio</w:t>
      </w:r>
      <w:r w:rsidR="00927F07">
        <w:t>.</w:t>
      </w:r>
    </w:p>
    <w:p w14:paraId="5E2F8945" w14:textId="058F8F18" w:rsidR="00CD7407" w:rsidRDefault="00CD7407" w:rsidP="007E3B4B">
      <w:pPr>
        <w:pStyle w:val="Luettelokappale"/>
        <w:numPr>
          <w:ilvl w:val="1"/>
          <w:numId w:val="5"/>
        </w:numPr>
        <w:spacing w:before="0"/>
      </w:pPr>
      <w:r>
        <w:t>Rekisterinpitäjä ja rekisteri ovat ostopalvelun järjestäjän ostopalvelun valtuutuksessa ilmoittamat rekisterinpitäjä ja rekisteri</w:t>
      </w:r>
      <w:r w:rsidR="00927F07">
        <w:t>.</w:t>
      </w:r>
      <w:r>
        <w:t xml:space="preserve"> </w:t>
      </w:r>
    </w:p>
    <w:p w14:paraId="60B20138" w14:textId="6F714DCE" w:rsidR="00CD7407" w:rsidRDefault="00CD7407" w:rsidP="007E3B4B">
      <w:pPr>
        <w:pStyle w:val="Luettelokappale"/>
        <w:numPr>
          <w:ilvl w:val="1"/>
          <w:numId w:val="5"/>
        </w:numPr>
        <w:spacing w:before="0"/>
      </w:pPr>
      <w:r>
        <w:t>Hoitotapahtumaan osallistunut palveluyksikkö on tuottajan palveluyksikkö</w:t>
      </w:r>
      <w:r w:rsidR="00927F07">
        <w:t>.</w:t>
      </w:r>
    </w:p>
    <w:p w14:paraId="27E5A36D" w14:textId="68C2B99D" w:rsidR="00CD7407" w:rsidRDefault="00CD7407"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2FBB5D86" w14:textId="7A0894D2" w:rsidR="00CD7407" w:rsidRDefault="00CD7407" w:rsidP="007E3B4B">
      <w:pPr>
        <w:pStyle w:val="Luettelokappale"/>
        <w:numPr>
          <w:ilvl w:val="1"/>
          <w:numId w:val="5"/>
        </w:numPr>
        <w:spacing w:before="0"/>
      </w:pPr>
      <w:r>
        <w:t xml:space="preserve">Järjestelmä tuottaa palvelutapahtumalle ostopalvelun valtuutuksen tunnisteen [LM2]. Yksilöidyn valtuutuksen tulee olla esiehdon 3 mukainen. </w:t>
      </w:r>
    </w:p>
    <w:p w14:paraId="364243AF" w14:textId="54D8FBDE" w:rsidR="00C5640E" w:rsidRDefault="00C5640E" w:rsidP="00C5640E">
      <w:pPr>
        <w:pStyle w:val="Luettelokappale"/>
        <w:numPr>
          <w:ilvl w:val="0"/>
          <w:numId w:val="5"/>
        </w:numPr>
        <w:spacing w:before="0"/>
      </w:pPr>
      <w:r>
        <w:t>Lisäksi tilanteessa E (arkistointi toimintansa päättäneen rekisteriin yhteisliittymistilanteessa)</w:t>
      </w:r>
      <w:r w:rsidR="00FF07A6">
        <w:t>:</w:t>
      </w:r>
      <w:r w:rsidR="00631841">
        <w:br/>
      </w:r>
      <w:r w:rsidR="00631841">
        <w:lastRenderedPageBreak/>
        <w:t xml:space="preserve">Arkistointisanomalla on ilmoitettava erityinen syy koodiarvolla 17 </w:t>
      </w:r>
      <w:r w:rsidR="00631841" w:rsidRPr="00631841">
        <w:t>”</w:t>
      </w:r>
      <w:r w:rsidR="006E7AAF" w:rsidRPr="00631841">
        <w:t xml:space="preserve">Toimintansa päättäneen </w:t>
      </w:r>
      <w:r w:rsidR="006E7AAF">
        <w:t>palvelunantajan asiakasrekisterin käsittely</w:t>
      </w:r>
      <w:r w:rsidR="00631841" w:rsidRPr="00631841">
        <w:t xml:space="preserve">”. </w:t>
      </w:r>
      <w:r w:rsidR="00631841">
        <w:t>[LK8].</w:t>
      </w:r>
    </w:p>
    <w:p w14:paraId="41FF97C0" w14:textId="5EF5D72C" w:rsidR="00CD7407" w:rsidRDefault="00CD7407" w:rsidP="00E2224A">
      <w:pPr>
        <w:pStyle w:val="Numeroituluettelo"/>
        <w:spacing w:before="240"/>
      </w:pPr>
      <w:r>
        <w:t>Järjestelmä allekirjoittaa asiakirjan järjestelmäallekirjoitus-varmenteella [V2, LM3]</w:t>
      </w:r>
      <w:r w:rsidR="00927F07">
        <w:t>.</w:t>
      </w:r>
    </w:p>
    <w:p w14:paraId="056D71D4" w14:textId="4DBA55B1" w:rsidR="00CD7407" w:rsidRDefault="00CD7407" w:rsidP="00E2224A">
      <w:pPr>
        <w:pStyle w:val="Numeroituluettelo"/>
        <w:spacing w:before="240"/>
      </w:pPr>
      <w:r>
        <w:t>Järjestelmä tallentaa tiedon siitä, mikä palvelutapahtuma tiedosta muodostettiin [V3]</w:t>
      </w:r>
      <w:r w:rsidR="00927F07">
        <w:t>.</w:t>
      </w:r>
      <w:r>
        <w:t xml:space="preserve"> </w:t>
      </w:r>
    </w:p>
    <w:p w14:paraId="52B473A8" w14:textId="54C4A734" w:rsidR="00CD7407" w:rsidRDefault="00CD7407" w:rsidP="00E2224A">
      <w:pPr>
        <w:pStyle w:val="Numeroituluettelo"/>
        <w:spacing w:before="240" w:after="0"/>
      </w:pPr>
      <w:r>
        <w:t>Järjestelmä arkistoi asiakirjan alikäyttötapauksen Arkistoi asiakirja mukaisesti [V4]</w:t>
      </w:r>
      <w:r w:rsidR="00927F07">
        <w:t>.</w:t>
      </w:r>
      <w:r>
        <w:t xml:space="preserve"> </w:t>
      </w:r>
    </w:p>
    <w:p w14:paraId="6FC5E339" w14:textId="174F658A" w:rsidR="00CD7407" w:rsidRDefault="00CD7407" w:rsidP="00A642C1">
      <w:pPr>
        <w:pStyle w:val="Luettelokappale"/>
        <w:numPr>
          <w:ilvl w:val="0"/>
          <w:numId w:val="34"/>
        </w:numPr>
        <w:spacing w:before="0"/>
      </w:pPr>
      <w:r>
        <w:t>MR-sanoma on RCMR_IN100002FI01</w:t>
      </w:r>
      <w:r w:rsidR="00927F07">
        <w:t>.</w:t>
      </w:r>
    </w:p>
    <w:p w14:paraId="71969381" w14:textId="11F110A5" w:rsidR="003E6853" w:rsidRDefault="00CD7407" w:rsidP="00A642C1">
      <w:pPr>
        <w:pStyle w:val="Luettelokappale"/>
        <w:numPr>
          <w:ilvl w:val="0"/>
          <w:numId w:val="34"/>
        </w:numPr>
        <w:spacing w:before="0"/>
      </w:pPr>
      <w:r>
        <w:t xml:space="preserve">Palvelupyyntö on [LK3] </w:t>
      </w:r>
    </w:p>
    <w:p w14:paraId="59E5B6E0" w14:textId="42BA126E" w:rsidR="00CD7407" w:rsidRDefault="00CD7407" w:rsidP="007E3B4B">
      <w:pPr>
        <w:pStyle w:val="Luettelokappale"/>
        <w:numPr>
          <w:ilvl w:val="1"/>
          <w:numId w:val="5"/>
        </w:numPr>
        <w:spacing w:before="0" w:after="0"/>
      </w:pPr>
      <w:r>
        <w:t>PPA, Potilasasiakirjojen arkistointi</w:t>
      </w:r>
    </w:p>
    <w:p w14:paraId="7761CB31" w14:textId="5BF7106F" w:rsidR="00C4103A" w:rsidRDefault="005C7BCE" w:rsidP="007E3B4B">
      <w:pPr>
        <w:pStyle w:val="Luettelokappale"/>
        <w:numPr>
          <w:ilvl w:val="1"/>
          <w:numId w:val="5"/>
        </w:numPr>
        <w:spacing w:before="0" w:after="0"/>
      </w:pPr>
      <w:r>
        <w:t xml:space="preserve">poikkeus </w:t>
      </w:r>
      <w:r w:rsidR="00C4103A">
        <w:t xml:space="preserve">tilanteessa D: PPA11, </w:t>
      </w:r>
      <w:r w:rsidR="00C4103A" w:rsidRPr="006726B8">
        <w:t>Potilasasiakirjojen arkistointi toimintansa päättäneen rekisterinpitäjän rekisteriin</w:t>
      </w:r>
      <w:r w:rsidR="00C4103A">
        <w:t xml:space="preserve"> [LT3]</w:t>
      </w:r>
      <w:r w:rsidR="00927F07">
        <w:t>.</w:t>
      </w:r>
    </w:p>
    <w:p w14:paraId="77896D9B" w14:textId="4923D10A" w:rsidR="003E6853" w:rsidRDefault="003E6853" w:rsidP="00A642C1">
      <w:pPr>
        <w:pStyle w:val="Luettelokappale"/>
        <w:numPr>
          <w:ilvl w:val="0"/>
          <w:numId w:val="34"/>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303E6018" w:rsidR="00CD7407" w:rsidRDefault="00CD7407" w:rsidP="00CD7407">
      <w:pPr>
        <w:pStyle w:val="Numeroituluettelo"/>
      </w:pPr>
      <w:r>
        <w:t>Järjestelmä tallentaa tiedon siitä, että asiakirja on arkistoitu [V3]</w:t>
      </w:r>
      <w:r w:rsidR="00927F07">
        <w:t>.</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7E90D54E" w:rsidR="00054303" w:rsidRDefault="00CD7407" w:rsidP="00780943">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5A912F8A" w14:textId="379ABDCC" w:rsidR="008706EC" w:rsidRDefault="00054303" w:rsidP="007E3B4B">
      <w:pPr>
        <w:pStyle w:val="Leipteksti"/>
      </w:pPr>
      <w:r w:rsidRPr="00AE6A59">
        <w:t>LT1 Ostopalveluratkaisun siirtymäaikana sallitaan palvelutapahtuman tallennus ostopalvelutilanteessa myös ilman palvelutapahtumaan liitettyä ostopalvelun valtuutuksen tunnistetta.</w:t>
      </w:r>
    </w:p>
    <w:p w14:paraId="54C3C13E" w14:textId="3C1C26EA" w:rsidR="00C4103A" w:rsidRDefault="00C4103A" w:rsidP="00C4103A">
      <w:pPr>
        <w:pStyle w:val="Leipteksti"/>
      </w:pPr>
      <w:r>
        <w:t xml:space="preserve">LT2 Toimintansa päättäneen </w:t>
      </w:r>
      <w:r w:rsidR="00932680">
        <w:t xml:space="preserve">rekisterinpitäjän </w:t>
      </w:r>
      <w:r>
        <w:t xml:space="preserve">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w:t>
      </w:r>
      <w:r>
        <w:lastRenderedPageBreak/>
        <w:t xml:space="preserve">dokumentissa </w:t>
      </w:r>
      <w:r w:rsidR="00977FB5">
        <w:t>Potilastietovarannon</w:t>
      </w:r>
      <w:r>
        <w:t xml:space="preserve">  toiminnalliset vaatimukset sosiaali- ja terveydenhuollon tietojärjestelmille [LM1].</w:t>
      </w:r>
    </w:p>
    <w:p w14:paraId="31858606" w14:textId="77777777" w:rsidR="00932680" w:rsidRDefault="00C4103A" w:rsidP="007E3B4B">
      <w:pPr>
        <w:pStyle w:val="Leipteksti"/>
        <w:spacing w:after="0"/>
      </w:pPr>
      <w:r>
        <w:t xml:space="preserve">LT3 Organisaatiotiedot MR-sanomalla, kun järjestämisvastuullinen rekisterinpitäjä arkistoi </w:t>
      </w:r>
      <w:r w:rsidR="00932680">
        <w:t>toimintansa päättäneen rekisterinpitäjän rekisteriin:</w:t>
      </w:r>
    </w:p>
    <w:p w14:paraId="0B00BBCB" w14:textId="77777777" w:rsidR="00932680" w:rsidRDefault="00C4103A"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55FD3034" w14:textId="77777777" w:rsidR="00932680" w:rsidRDefault="00C4103A" w:rsidP="00A642C1">
      <w:pPr>
        <w:pStyle w:val="Leipteksti"/>
        <w:numPr>
          <w:ilvl w:val="0"/>
          <w:numId w:val="34"/>
        </w:numPr>
        <w:spacing w:after="0"/>
      </w:pPr>
      <w:r>
        <w:t>Toimintansa päättäneen rekisterinpitäjän tiedot tulevat sanomatyyppiin asiakirjan rekisterinpitäjän tietoihin.</w:t>
      </w:r>
    </w:p>
    <w:p w14:paraId="7F0005E5" w14:textId="65BB1ABA" w:rsidR="00C4103A" w:rsidRDefault="00C4103A"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6967D5EA" w14:textId="77777777" w:rsidR="006E7AAF" w:rsidRDefault="006E7AAF">
      <w:pPr>
        <w:rPr>
          <w:rFonts w:asciiTheme="majorHAnsi" w:eastAsiaTheme="majorEastAsia" w:hAnsiTheme="majorHAnsi" w:cstheme="majorBidi"/>
          <w:bCs/>
          <w:sz w:val="32"/>
          <w:szCs w:val="28"/>
        </w:rPr>
      </w:pPr>
      <w:r>
        <w:br w:type="page"/>
      </w:r>
    </w:p>
    <w:p w14:paraId="6C3D6B85" w14:textId="234356DB" w:rsidR="009A4BBC" w:rsidRDefault="00AE6A59" w:rsidP="00AE6A59">
      <w:pPr>
        <w:pStyle w:val="Otsikko1"/>
      </w:pPr>
      <w:bookmarkStart w:id="10" w:name="_Toc191902096"/>
      <w:r w:rsidRPr="00AE6A59">
        <w:lastRenderedPageBreak/>
        <w:t>Arkistoi palvelutapahtuma-asiakirja</w:t>
      </w:r>
      <w:bookmarkEnd w:id="10"/>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121E0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w:t>
      </w:r>
      <w:r w:rsidR="007D5DCB">
        <w:t>Potilastietovarantoon</w:t>
      </w:r>
      <w:r>
        <w:t xml:space="preserve">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2F0E86E" w14:textId="2181CFCB" w:rsidR="006E7AAF" w:rsidRDefault="006E7AAF" w:rsidP="006E7AAF">
      <w:pPr>
        <w:pStyle w:val="Leipteksti"/>
      </w:pPr>
      <w:r>
        <w:t>Käyttötapaus kuvaa myös uuden palvelutapahtuman arkistoinnin toimintansa päättäneen terveydenhuollon yksityisen rekisterinpitäjän rekisteriin  [LT2</w:t>
      </w:r>
      <w:r w:rsidR="00E81082">
        <w:t>, LT3</w:t>
      </w:r>
      <w:r>
        <w:t xml:space="preserve">]. </w:t>
      </w:r>
    </w:p>
    <w:p w14:paraId="0B9EB776" w14:textId="7DFE87C0" w:rsidR="006E7AAF" w:rsidRDefault="006E7AAF" w:rsidP="006E7AAF">
      <w:pPr>
        <w:pStyle w:val="Leipteksti"/>
        <w:numPr>
          <w:ilvl w:val="0"/>
          <w:numId w:val="7"/>
        </w:numPr>
      </w:pPr>
      <w:r>
        <w:t xml:space="preserve">Palvelutapahtuman arkistointi toimintansa päättäneen rekisterinpitäjän rekisteriin yhteisliitttymismallissa, jos palvelunantajat ovat sopineet yhteisrekisterinpitäjyydestä. Arkistointisanoman lähettävä organisaatio on yhteisliittymän isäntäorganisaatio. Asiakirja arkistoidaan toimintansa päättäneen rekisterinpitäjän rekisteriin. </w:t>
      </w:r>
      <w:r w:rsidR="00593C68">
        <w:t>Käyttettävä palvelupyyntö on PP1.</w:t>
      </w:r>
    </w:p>
    <w:p w14:paraId="28AAC138" w14:textId="0414375B" w:rsidR="00593C68" w:rsidRDefault="00593C68" w:rsidP="00593C68">
      <w:pPr>
        <w:pStyle w:val="Leipteksti"/>
        <w:numPr>
          <w:ilvl w:val="0"/>
          <w:numId w:val="7"/>
        </w:numPr>
      </w:pPr>
      <w:r>
        <w:t xml:space="preserve">Palvelutapahtuman arkistointi toimintansa päättäneen rekisterinpitäjän rekisteriin vanhojen asiakirjojen arkistointia varten järjestämisvastuun perusteella. Arkistointisanoman lähettävä organisaatio on järjestämisvastuullinen toimija eli hyvinvointialue tai Helsingin kaupunki. </w:t>
      </w:r>
      <w:r w:rsidR="00FA0EDF">
        <w:t>Vanha a</w:t>
      </w:r>
      <w:r>
        <w:t>siakirja arkistoidaan toimintansa päättäneen rekisterinpitäjän rekisteriin. Käytettävä palvelupyyntö on PP3711.</w:t>
      </w:r>
    </w:p>
    <w:p w14:paraId="6CEE2C46" w14:textId="0A1F666F" w:rsidR="00AE6A59" w:rsidRPr="00AE6A59" w:rsidRDefault="00AE6A59" w:rsidP="00AE6A59">
      <w:pPr>
        <w:pStyle w:val="Leipteksti"/>
      </w:pPr>
      <w:r>
        <w:t xml:space="preserve">Lopputuloksena palvelutapahtuman tuottanut organisaatio on muodostanut palvelutapahtuma-asiakirjan, se on arkistoitu </w:t>
      </w:r>
      <w:r w:rsidR="007D5DCB">
        <w:t>Potilastietovarantoon</w:t>
      </w:r>
      <w:r>
        <w:t xml:space="preserve">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1C13724E" w:rsidR="00AE6A59" w:rsidRPr="00AE6A59" w:rsidRDefault="00AD1EB6" w:rsidP="00AE6A59">
      <w:pPr>
        <w:pStyle w:val="Numeroituluettelo"/>
      </w:pPr>
      <w:r>
        <w:lastRenderedPageBreak/>
        <w:t>Potilastietovaranto ja Kanta-viestinvälitys, jatkossa Potilastietovaranto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A642C1">
      <w:pPr>
        <w:pStyle w:val="Luettelokappale"/>
        <w:numPr>
          <w:ilvl w:val="0"/>
          <w:numId w:val="35"/>
        </w:numPr>
        <w:spacing w:before="0"/>
      </w:pPr>
      <w:r>
        <w:t>Ostopalvelutilanteessa potilas on yksilöitävä virallisella henkilötunnuksella</w:t>
      </w:r>
    </w:p>
    <w:p w14:paraId="29CFFD05" w14:textId="0E232D3D" w:rsidR="00AE6A59" w:rsidRDefault="00AE6A59" w:rsidP="00A642C1">
      <w:pPr>
        <w:pStyle w:val="Luettelokappale"/>
        <w:numPr>
          <w:ilvl w:val="0"/>
          <w:numId w:val="35"/>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A642C1">
      <w:pPr>
        <w:pStyle w:val="Luettelokappale"/>
        <w:numPr>
          <w:ilvl w:val="0"/>
          <w:numId w:val="36"/>
        </w:numPr>
        <w:spacing w:before="0"/>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A642C1">
      <w:pPr>
        <w:pStyle w:val="Luettelokappale"/>
        <w:numPr>
          <w:ilvl w:val="0"/>
          <w:numId w:val="36"/>
        </w:numPr>
      </w:pPr>
      <w:r>
        <w:t>Ostopalvelun tuottajalla on tiedossa ostopalvelujen järjestäjän rekisteri, jota ostopalvelun valtuutus koskee ja johon asiakirjat arkistoidaan</w:t>
      </w:r>
    </w:p>
    <w:p w14:paraId="0B1FA766" w14:textId="3B8AD2D5" w:rsidR="00AE6A59" w:rsidRDefault="00AE6A59" w:rsidP="00A642C1">
      <w:pPr>
        <w:pStyle w:val="Luettelokappale"/>
        <w:numPr>
          <w:ilvl w:val="0"/>
          <w:numId w:val="36"/>
        </w:numPr>
      </w:pPr>
      <w:r>
        <w:t>Ostopalvelun tuottajalla on tiedossa ostopalvelun valtuutuksen tunniste (LT1)</w:t>
      </w:r>
    </w:p>
    <w:p w14:paraId="1E41EF90" w14:textId="77777777" w:rsidR="006E7AAF" w:rsidRDefault="006E7AAF" w:rsidP="006E7AAF">
      <w:pPr>
        <w:pStyle w:val="Numeroituluettelo"/>
        <w:spacing w:after="0"/>
      </w:pPr>
      <w:r>
        <w:t>Lisäksi tilanteessa E (arkistointi toimintansa päättäneen rekisterinpitäjän rekisteriin yhteisliittymismallissa):</w:t>
      </w:r>
    </w:p>
    <w:p w14:paraId="62902A5F" w14:textId="759E83F2" w:rsidR="006E7AAF" w:rsidRDefault="006E7AAF" w:rsidP="00A642C1">
      <w:pPr>
        <w:pStyle w:val="Luettelokappale"/>
        <w:numPr>
          <w:ilvl w:val="0"/>
          <w:numId w:val="36"/>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65528CA6" w14:textId="19DC8F07" w:rsidR="00FA0EDF" w:rsidRDefault="00FA0EDF" w:rsidP="00977FB5">
      <w:pPr>
        <w:pStyle w:val="Numeroituluettelo"/>
        <w:spacing w:after="0"/>
      </w:pPr>
      <w:r>
        <w:t>Lisäksi tilanteessa F (vanhojen asiakirjojen arkistointi toimintansa päättäneen rekisterinpitäjän rekisteriin järjestämisvastuun perusteella):</w:t>
      </w:r>
    </w:p>
    <w:p w14:paraId="5D38C10A" w14:textId="1D4C2825" w:rsidR="00FA0EDF" w:rsidRDefault="00FA0EDF" w:rsidP="00FA0EDF">
      <w:pPr>
        <w:pStyle w:val="Luettelokappale"/>
        <w:numPr>
          <w:ilvl w:val="0"/>
          <w:numId w:val="36"/>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7C6FDAF" w14:textId="77777777" w:rsidR="006E7AAF" w:rsidRPr="00AE6A59" w:rsidRDefault="006E7AAF" w:rsidP="006E7AAF">
      <w:pPr>
        <w:ind w:left="2118"/>
      </w:pP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A642C1">
      <w:pPr>
        <w:pStyle w:val="Luettelokappale"/>
        <w:numPr>
          <w:ilvl w:val="0"/>
          <w:numId w:val="37"/>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A642C1">
      <w:pPr>
        <w:pStyle w:val="Luettelokappale"/>
        <w:numPr>
          <w:ilvl w:val="0"/>
          <w:numId w:val="37"/>
        </w:numPr>
      </w:pPr>
      <w:r>
        <w:t xml:space="preserve">Kun kyseessä on alaikäinen henkilö, järjestelmä tuottaa palvelutapahtuma-asiakirjan header-tietoihin tiedon huoltajille luovuttamisen kiellon tilanteesta [LM5, LK13]. </w:t>
      </w:r>
    </w:p>
    <w:p w14:paraId="5D319E79" w14:textId="61038DCE" w:rsidR="00AE6A59" w:rsidRDefault="00AE6A59" w:rsidP="00A642C1">
      <w:pPr>
        <w:pStyle w:val="Luettelokappale"/>
        <w:numPr>
          <w:ilvl w:val="0"/>
          <w:numId w:val="37"/>
        </w:numPr>
      </w:pPr>
      <w:r>
        <w:t xml:space="preserve">Lisäksi tilanteessa B (vanhat asiakirjat): </w:t>
      </w:r>
    </w:p>
    <w:p w14:paraId="539981B7" w14:textId="0517B1CC" w:rsidR="00AE6A59" w:rsidRDefault="00AE6A59" w:rsidP="00D54165">
      <w:pPr>
        <w:pStyle w:val="Luettelokappale"/>
        <w:numPr>
          <w:ilvl w:val="1"/>
          <w:numId w:val="5"/>
        </w:numPr>
      </w:pPr>
      <w:r>
        <w:lastRenderedPageBreak/>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A642C1">
      <w:pPr>
        <w:pStyle w:val="Luettelokappale"/>
        <w:numPr>
          <w:ilvl w:val="0"/>
          <w:numId w:val="38"/>
        </w:numPr>
      </w:pPr>
      <w:r>
        <w:t>Palvelutapahtuma-asiakirja merkitään aina ensisijaiseksi asiakirjaksi ja sen tulee olla sisältöosaltaan ns. tyhjä asiakirja, eli se ei saa sisältää hoidollista tietoa, vaikka sisältääkin potilaan tunnistetiedot</w:t>
      </w:r>
    </w:p>
    <w:p w14:paraId="74B4FAF6" w14:textId="6E2E1AD8" w:rsidR="00AE6A59" w:rsidRDefault="00AE6A59" w:rsidP="00A642C1">
      <w:pPr>
        <w:pStyle w:val="Luettelokappale"/>
        <w:numPr>
          <w:ilvl w:val="0"/>
          <w:numId w:val="38"/>
        </w:numPr>
      </w:pPr>
      <w:r>
        <w:t>Asiakirjan rakenne noudattaa yleistä ”</w:t>
      </w:r>
      <w:r w:rsidR="00977FB5">
        <w:t>Potilastietovarannon</w:t>
      </w:r>
      <w:r>
        <w:t xml:space="preserve"> kertomus ja lomakkeet” -oppaan rakennetta </w:t>
      </w:r>
    </w:p>
    <w:p w14:paraId="5E0C9D6F" w14:textId="2B52464B" w:rsidR="00AE6A59" w:rsidRDefault="00AE6A59" w:rsidP="00A642C1">
      <w:pPr>
        <w:pStyle w:val="Luettelokappale"/>
        <w:numPr>
          <w:ilvl w:val="0"/>
          <w:numId w:val="38"/>
        </w:numPr>
      </w:pPr>
      <w:r>
        <w:t xml:space="preserve">Asiakirjalle täydennetään kuvailutiedot kuvailutietojen määrittelyn mukaisesti [LM5] </w:t>
      </w:r>
    </w:p>
    <w:p w14:paraId="2E4FE248" w14:textId="1508836D" w:rsidR="0002303F" w:rsidRDefault="00AE6A59" w:rsidP="00A642C1">
      <w:pPr>
        <w:pStyle w:val="Luettelokappale"/>
        <w:numPr>
          <w:ilvl w:val="0"/>
          <w:numId w:val="38"/>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header-tietoihin asetetaan kuvailutiedon arvo hl7fi:typeCode@code=”1”  </w:t>
      </w:r>
    </w:p>
    <w:p w14:paraId="4A829606" w14:textId="22F24199" w:rsidR="0002303F" w:rsidRDefault="0002303F" w:rsidP="00A642C1">
      <w:pPr>
        <w:pStyle w:val="Luettelokappale"/>
        <w:numPr>
          <w:ilvl w:val="0"/>
          <w:numId w:val="38"/>
        </w:numPr>
      </w:pPr>
      <w:r>
        <w:t>Lisäksi tilanteessa C  (ostopalvelun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A642C1">
      <w:pPr>
        <w:pStyle w:val="Luettelokappale"/>
        <w:numPr>
          <w:ilvl w:val="0"/>
          <w:numId w:val="38"/>
        </w:numPr>
      </w:pPr>
      <w:r>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3FCD4599" w:rsidR="00AE6A59" w:rsidRDefault="00AE6A59" w:rsidP="00D54165">
      <w:pPr>
        <w:pStyle w:val="Luettelokappale"/>
        <w:numPr>
          <w:ilvl w:val="1"/>
          <w:numId w:val="5"/>
        </w:numPr>
      </w:pPr>
      <w:r>
        <w:t>Järjestelmä tuottaa palvelutapahtumalle ostopalvelun valtuutuksen tunnisteen [LM2][LT1]. Yksilöidyn valtuutuksen tulee olla esiehdon 3 mukainen.</w:t>
      </w:r>
    </w:p>
    <w:p w14:paraId="40F3D9B2" w14:textId="240772AA" w:rsidR="006E7AAF" w:rsidRDefault="006E7AAF" w:rsidP="006E7AAF">
      <w:pPr>
        <w:pStyle w:val="Luettelokappale"/>
        <w:numPr>
          <w:ilvl w:val="0"/>
          <w:numId w:val="5"/>
        </w:numPr>
        <w:spacing w:before="0"/>
      </w:pPr>
      <w:r>
        <w:lastRenderedPageBreak/>
        <w:t>Lisäksi tilanteessa E (arkistointi toimintansa päättäneen rekisteriin yhteisliittymistilanteessa):</w:t>
      </w:r>
      <w:r>
        <w:br/>
        <w:t xml:space="preserve">Arkistointisanomalla on ilmoitettava erityinen syy koodiarvolla 17 </w:t>
      </w:r>
      <w:r w:rsidRPr="00631841">
        <w:t xml:space="preserve">”Toimintansa päättäneen </w:t>
      </w:r>
      <w:r>
        <w:t>palvelunantajan asiakasrekisterin käsittely</w:t>
      </w:r>
      <w:r w:rsidRPr="00631841">
        <w:t xml:space="preserve">”. </w:t>
      </w:r>
      <w:r>
        <w:t>[LK8].</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A642C1">
      <w:pPr>
        <w:pStyle w:val="Luettelokappale"/>
        <w:numPr>
          <w:ilvl w:val="0"/>
          <w:numId w:val="38"/>
        </w:numPr>
      </w:pPr>
      <w:r>
        <w:t>MR-sanoma on RCMR_IN100002FI01</w:t>
      </w:r>
    </w:p>
    <w:p w14:paraId="0EB9B32E" w14:textId="7C88F6C3" w:rsidR="00AE6A59" w:rsidRDefault="00AE6A59" w:rsidP="00A642C1">
      <w:pPr>
        <w:pStyle w:val="Luettelokappale"/>
        <w:numPr>
          <w:ilvl w:val="0"/>
          <w:numId w:val="38"/>
        </w:numPr>
      </w:pPr>
      <w:r>
        <w:t xml:space="preserve">Palvelupyyntö on [LK3] </w:t>
      </w:r>
    </w:p>
    <w:p w14:paraId="051B97C6" w14:textId="3AFCE3FF"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0DACE57E"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7792B7A9" w14:textId="34123EB8" w:rsidR="00655584" w:rsidRDefault="00655584" w:rsidP="00D54165">
      <w:pPr>
        <w:pStyle w:val="Luettelokappale"/>
        <w:numPr>
          <w:ilvl w:val="1"/>
          <w:numId w:val="5"/>
        </w:numPr>
      </w:pPr>
      <w:r>
        <w:t>tilanteessa E (arkistointi toimintansa päättäneen rekisteriin yhteisliittymistilanteessa): PP1, Palvelunantajan omien asiakirjojen arkistointi</w:t>
      </w:r>
    </w:p>
    <w:p w14:paraId="3CECC247" w14:textId="05BB254D" w:rsidR="00FA0EDF" w:rsidRDefault="00FA0EDF" w:rsidP="00D54165">
      <w:pPr>
        <w:pStyle w:val="Luettelokappale"/>
        <w:numPr>
          <w:ilvl w:val="1"/>
          <w:numId w:val="5"/>
        </w:numPr>
      </w:pPr>
      <w:r>
        <w:t xml:space="preserve">tilanteessa F (vanhat asiakirjat): PP3711, </w:t>
      </w:r>
      <w:r w:rsidRPr="00FA0EDF">
        <w:t>Vanhojen potilasasiakirjojen arkistointi toimintansa päättäneen rekisterinpitäjän rekisteriin</w:t>
      </w:r>
    </w:p>
    <w:p w14:paraId="43E9B4B4" w14:textId="63DF590C" w:rsidR="00AE6A59" w:rsidRDefault="00AE6A59" w:rsidP="00A642C1">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lastRenderedPageBreak/>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42658FB" w:rsidR="00AE6A59" w:rsidRPr="00AE6A59" w:rsidRDefault="00AE6A59" w:rsidP="00AE6A59">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62C7AA3" w14:textId="46B53AA6" w:rsidR="009F703C" w:rsidRDefault="009F703C" w:rsidP="009F703C">
      <w:pPr>
        <w:pStyle w:val="Otsikko2"/>
      </w:pPr>
      <w:r>
        <w:t>Lisätiedot</w:t>
      </w:r>
    </w:p>
    <w:p w14:paraId="31772909" w14:textId="77777777" w:rsidR="006E7AAF"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p>
    <w:p w14:paraId="436DFCC3" w14:textId="2605FEBC" w:rsidR="006E7AAF" w:rsidRDefault="006E7AAF" w:rsidP="006E7AAF">
      <w:pPr>
        <w:pStyle w:val="Leipteksti"/>
      </w:pPr>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7292FC05" w14:textId="77777777" w:rsidR="00E81082" w:rsidRDefault="00E81082" w:rsidP="00E81082">
      <w:pPr>
        <w:pStyle w:val="Leipteksti"/>
        <w:spacing w:after="0"/>
      </w:pPr>
      <w:r>
        <w:t>LT3 Organisaatiotiedot MR-sanomalla, kun järjestämisvastuullinen rekisterinpitäjä arkistoi toimintansa päättäneen rekisterinpitäjän rekisteriin:</w:t>
      </w:r>
    </w:p>
    <w:p w14:paraId="0BDB3F5C" w14:textId="77777777" w:rsidR="00E81082" w:rsidRDefault="00E81082"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751A637E" w14:textId="77777777" w:rsidR="00E81082" w:rsidRDefault="00E81082" w:rsidP="00A642C1">
      <w:pPr>
        <w:pStyle w:val="Leipteksti"/>
        <w:numPr>
          <w:ilvl w:val="0"/>
          <w:numId w:val="34"/>
        </w:numPr>
        <w:spacing w:after="0"/>
      </w:pPr>
      <w:r>
        <w:t>Toimintansa päättäneen rekisterinpitäjän tiedot tulevat sanomatyyppiin asiakirjan rekisterinpitäjän tietoihin.</w:t>
      </w:r>
    </w:p>
    <w:p w14:paraId="1067C606" w14:textId="77777777" w:rsidR="00E81082" w:rsidRDefault="00E81082"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95BD1F9" w14:textId="77777777" w:rsidR="00E81082" w:rsidRDefault="00E81082" w:rsidP="006E7AAF">
      <w:pPr>
        <w:pStyle w:val="Leipteksti"/>
      </w:pPr>
    </w:p>
    <w:p w14:paraId="18678444" w14:textId="611D05DF" w:rsidR="00C33701" w:rsidRDefault="00076B9B" w:rsidP="00780943">
      <w:pPr>
        <w:pStyle w:val="Leipteksti"/>
      </w:pPr>
      <w:r>
        <w:br w:type="page"/>
      </w:r>
    </w:p>
    <w:p w14:paraId="105E4AB9" w14:textId="7B86D198" w:rsidR="009F703C" w:rsidRDefault="008729B1" w:rsidP="008729B1">
      <w:pPr>
        <w:pStyle w:val="Otsikko1"/>
      </w:pPr>
      <w:bookmarkStart w:id="11" w:name="_Toc191902097"/>
      <w:r w:rsidRPr="008729B1">
        <w:lastRenderedPageBreak/>
        <w:t>Arkistoi hoitoasiakirja (PPA</w:t>
      </w:r>
      <w:r w:rsidR="003504FB">
        <w:t>, PPA11</w:t>
      </w:r>
      <w:r w:rsidRPr="008729B1">
        <w:t>)</w:t>
      </w:r>
      <w:bookmarkEnd w:id="11"/>
    </w:p>
    <w:p w14:paraId="0C655E92" w14:textId="5445FD78" w:rsidR="009F703C" w:rsidRDefault="009F703C" w:rsidP="009F703C">
      <w:pPr>
        <w:pStyle w:val="Otsikko2"/>
      </w:pPr>
      <w:r w:rsidRPr="009F703C">
        <w:t>Käyttötapauksen yleiskuvaus ja lopputulos</w:t>
      </w:r>
    </w:p>
    <w:p w14:paraId="47F250F8" w14:textId="7B8B11B7" w:rsidR="00FD1838" w:rsidRDefault="00FD1838" w:rsidP="00FD1838">
      <w:pPr>
        <w:pStyle w:val="Leipteksti"/>
      </w:pPr>
      <w:r>
        <w:t xml:space="preserve">Kayttötapaus kuvaa hoitoasiakirjojan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4FDEF00" w:rsidR="00FD1838" w:rsidRDefault="00FD1838" w:rsidP="007E3B4B">
      <w:pPr>
        <w:pStyle w:val="Leipteksti"/>
        <w:spacing w:before="240"/>
      </w:pPr>
      <w:r>
        <w:t>Asiakirjatyypin mukaan</w:t>
      </w:r>
    </w:p>
    <w:p w14:paraId="034134FE" w14:textId="01DDCC70" w:rsidR="00FD1838" w:rsidRDefault="00FD1838" w:rsidP="007E3B4B">
      <w:pPr>
        <w:pStyle w:val="Leipteksti"/>
        <w:numPr>
          <w:ilvl w:val="0"/>
          <w:numId w:val="8"/>
        </w:numPr>
        <w:spacing w:after="0"/>
      </w:pPr>
      <w:r>
        <w:t>Kertomusteksti-muotoisen hoitoasiakirjan arkistointi.</w:t>
      </w:r>
      <w:r w:rsidR="009C3D0F">
        <w:br/>
      </w:r>
      <w:r>
        <w:t xml:space="preserve">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779A9683" w14:textId="0F73DF00" w:rsidR="00FD1838" w:rsidRDefault="00FD1838" w:rsidP="007E3B4B">
      <w:pPr>
        <w:pStyle w:val="Leipteksti"/>
        <w:numPr>
          <w:ilvl w:val="0"/>
          <w:numId w:val="8"/>
        </w:numPr>
        <w:spacing w:after="0"/>
      </w:pPr>
      <w:r>
        <w:t>Lomakemuotoisen hoitoasiakirjan arkistointi</w:t>
      </w:r>
    </w:p>
    <w:p w14:paraId="6C07A7B1" w14:textId="77777777" w:rsidR="007E3B4B" w:rsidRDefault="007E3B4B" w:rsidP="007E3B4B">
      <w:pPr>
        <w:pStyle w:val="Leipteksti"/>
        <w:ind w:left="1778"/>
      </w:pPr>
      <w:r>
        <w:t>Huom. Vanhojen hoitoasiakirjojen arkistointi ei ole mahdollinen tällä palvelupyynnöllä.</w:t>
      </w:r>
    </w:p>
    <w:p w14:paraId="008D202C" w14:textId="427C9015" w:rsidR="00FD1838" w:rsidRDefault="00FD1838" w:rsidP="00FD1838">
      <w:pPr>
        <w:pStyle w:val="Leipteksti"/>
      </w:pPr>
      <w:r>
        <w:t>Arkistointitilanteen mukaan (kaikissa tilanteissa sekä kertomusteksti-muotoisen (A) että lomakemuotoisen hoitoasiakirjan (B) arkistointi on mahdollinen)</w:t>
      </w:r>
      <w:r w:rsidR="009C3D0F">
        <w:t>:</w:t>
      </w:r>
    </w:p>
    <w:p w14:paraId="4117F6D9" w14:textId="1E0115BB" w:rsidR="00FD1838" w:rsidRDefault="00FD1838" w:rsidP="007E3B4B">
      <w:pPr>
        <w:pStyle w:val="Leipteksti"/>
        <w:numPr>
          <w:ilvl w:val="0"/>
          <w:numId w:val="8"/>
        </w:numPr>
        <w:spacing w:after="0"/>
      </w:pPr>
      <w:r>
        <w:t>Hoitoasiakirjan arkistointi. Hoitoasiakirjan arkistointi omaan rekisteriin.</w:t>
      </w:r>
    </w:p>
    <w:p w14:paraId="4F65CBE2" w14:textId="518556EB" w:rsidR="00FD1838" w:rsidRDefault="00FD1838" w:rsidP="007E3B4B">
      <w:pPr>
        <w:pStyle w:val="Leipteksti"/>
        <w:numPr>
          <w:ilvl w:val="0"/>
          <w:numId w:val="8"/>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03A1185A" w14:textId="7D8756FB" w:rsidR="009C3D0F" w:rsidRDefault="009C3D0F" w:rsidP="007E3B4B">
      <w:pPr>
        <w:pStyle w:val="Leipteksti"/>
        <w:spacing w:before="240"/>
      </w:pPr>
      <w:r>
        <w:t>Käyttötapaus kuvaa myös uuden hoitoasiakirjan arkistoinnin toimintansa päättäneen terveydenhuollon yksityisen rekisterinpitäjän rekisteriin</w:t>
      </w:r>
      <w:r w:rsidR="002215D7">
        <w:t xml:space="preserve"> </w:t>
      </w:r>
      <w:r>
        <w:t>[LT2]</w:t>
      </w:r>
      <w:r w:rsidR="00927F07">
        <w:t>.</w:t>
      </w:r>
    </w:p>
    <w:p w14:paraId="562FE566" w14:textId="4C20D0F8" w:rsidR="009C3D0F" w:rsidRDefault="009C3D0F" w:rsidP="007E3B4B">
      <w:pPr>
        <w:pStyle w:val="Leipteksti"/>
        <w:numPr>
          <w:ilvl w:val="0"/>
          <w:numId w:val="8"/>
        </w:numPr>
      </w:pPr>
      <w:r>
        <w:t>Hoitoasiakirjan arkistointi toimintansa päättäneen rekisterinpitäjän rekisteriin</w:t>
      </w:r>
      <w:r w:rsidR="002215D7">
        <w:t xml:space="preserve"> järjestämisvastuun perusteella</w:t>
      </w:r>
      <w:r>
        <w:t xml:space="preserve">. Arkistointisanoman lähettävä organisaatio on järjestämisvastuullinen toimija eli hyvinvointialue tai Helsingin kaupunki. Asiakirja </w:t>
      </w:r>
      <w:r>
        <w:lastRenderedPageBreak/>
        <w:t>arkistoidaan toimintansa päättäneen rekisterinpitäjän rekisteriin.</w:t>
      </w:r>
      <w:r w:rsidR="002215D7">
        <w:t xml:space="preserve"> Käytettävä palvelupyyntö on PPA11.</w:t>
      </w:r>
    </w:p>
    <w:p w14:paraId="21FDA89D" w14:textId="5A37B35E" w:rsidR="002215D7" w:rsidRDefault="002215D7" w:rsidP="002215D7">
      <w:pPr>
        <w:pStyle w:val="Leipteksti"/>
        <w:numPr>
          <w:ilvl w:val="0"/>
          <w:numId w:val="8"/>
        </w:numPr>
      </w:pPr>
      <w:r>
        <w:t>Hoitoasiakirjan arkistointi toimintansa päättäneen rekisterinpitäjän rekisteriin yhteisliitttymismallissa, jos palvelunantajat ovat sopineet yhteisrekisterinpitäjyydestä. Arkistointisanoman lähettävä organisaatio on yhteisliittymän isäntäorganisaatio. Asiakirja arkistoidaan toimintansa päättäneen rekisterinpitäjän rekisteriin. Käytettävä palvelupyyntö on PPA.</w:t>
      </w:r>
    </w:p>
    <w:p w14:paraId="5CE26FF0" w14:textId="584E7570" w:rsidR="00FD1838" w:rsidRDefault="00FD1838" w:rsidP="00FD183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arkistopalvelun arkistoitavaksi.</w:t>
      </w:r>
    </w:p>
    <w:p w14:paraId="1C19B42C" w14:textId="0C520B09" w:rsidR="00FD1838" w:rsidRPr="00FD1838" w:rsidRDefault="00FD1838" w:rsidP="00FD1838">
      <w:pPr>
        <w:pStyle w:val="Leipteksti"/>
      </w:pPr>
      <w:r>
        <w:t xml:space="preserve">Käyttötapauksen lopputuloksena asiakirja on muodostettu, se on arkistoitu </w:t>
      </w:r>
      <w:r w:rsidR="007D5DCB">
        <w:t>Potilastietovarantoon</w:t>
      </w:r>
      <w:r>
        <w:t xml:space="preserve">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1ECEDE5C" w:rsidR="00FD1838" w:rsidRDefault="00FD1838" w:rsidP="00FD1838">
      <w:pPr>
        <w:pStyle w:val="Numeroituluettelo"/>
      </w:pPr>
      <w:r>
        <w:t>Kantaan liittynyt järjestelmä, potilastietojärjestelmä, jatkossa Järjestelmä</w:t>
      </w:r>
      <w:r w:rsidR="00927F07">
        <w:t>.</w:t>
      </w:r>
    </w:p>
    <w:p w14:paraId="1CD6AF12" w14:textId="08140020" w:rsidR="00FD1838" w:rsidRPr="00FD1838" w:rsidRDefault="00AD1EB6" w:rsidP="00FD1838">
      <w:pPr>
        <w:pStyle w:val="Numeroituluettelo"/>
      </w:pPr>
      <w:r>
        <w:t>Potilastietovaranto ja Kanta-viestinvälitys, jatkossa Potilastietovaranto</w:t>
      </w:r>
      <w:r w:rsidR="00927F07">
        <w:t>.</w:t>
      </w:r>
    </w:p>
    <w:p w14:paraId="4E573819" w14:textId="18666A6C" w:rsidR="009F703C" w:rsidRDefault="009F703C" w:rsidP="009F703C">
      <w:pPr>
        <w:pStyle w:val="Otsikko2"/>
      </w:pPr>
      <w:bookmarkStart w:id="12" w:name="_Hlk156977830"/>
      <w:r w:rsidRPr="009F703C">
        <w:t>Esiehdot</w:t>
      </w:r>
    </w:p>
    <w:p w14:paraId="7C3D6B04" w14:textId="6FCA94BD" w:rsidR="00FD1838" w:rsidRDefault="00FD1838">
      <w:pPr>
        <w:pStyle w:val="Numeroituluettelo"/>
      </w:pPr>
      <w:r>
        <w:t>Potilas on yksilöity järjestelmässä henkilötunnuksella tai tilapäisellä yksilöintitunnuksella [LM11]</w:t>
      </w:r>
      <w:r w:rsidR="00927F07">
        <w:t>.</w:t>
      </w:r>
    </w:p>
    <w:p w14:paraId="5B3F70F0" w14:textId="49B91537" w:rsidR="00FD1838" w:rsidRDefault="00FD1838" w:rsidP="002E1066">
      <w:pPr>
        <w:pStyle w:val="Numeroituluettelo"/>
      </w:pPr>
      <w:r w:rsidRPr="002E1066">
        <w:t>Palvelutapahtumaan</w:t>
      </w:r>
      <w:r>
        <w:t xml:space="preserve"> liittyy yksi tai useampia potilasta koskevia merkintöjä tai valmis lomaketyyppinen merkintä</w:t>
      </w:r>
      <w:r w:rsidR="00927F07">
        <w:t>.</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34F88402" w:rsidR="00FD1838" w:rsidRDefault="00FD1838" w:rsidP="00FD1838">
      <w:pPr>
        <w:pStyle w:val="Numeroituluettelo"/>
        <w:spacing w:after="0"/>
      </w:pPr>
      <w:r>
        <w:t xml:space="preserve">Lisäksi tilanteessa D (ostopalvelu): </w:t>
      </w:r>
    </w:p>
    <w:p w14:paraId="26FAC0D9" w14:textId="5C6FBC6A" w:rsidR="00FD1838" w:rsidRDefault="00FD1838" w:rsidP="00A642C1">
      <w:pPr>
        <w:pStyle w:val="Luettelokappale"/>
        <w:numPr>
          <w:ilvl w:val="0"/>
          <w:numId w:val="38"/>
        </w:numPr>
      </w:pPr>
      <w:r>
        <w:t>Ostopalvelutilanteessa potilas on yksilöitävä virallisella henkilötunnuksella</w:t>
      </w:r>
      <w:r w:rsidR="00927F07">
        <w:t>.</w:t>
      </w:r>
    </w:p>
    <w:p w14:paraId="7CC51D2B" w14:textId="59353ABA" w:rsidR="00FD1838" w:rsidRDefault="00FD1838" w:rsidP="00A642C1">
      <w:pPr>
        <w:pStyle w:val="Luettelokappale"/>
        <w:numPr>
          <w:ilvl w:val="0"/>
          <w:numId w:val="38"/>
        </w:numPr>
      </w:pPr>
      <w:r>
        <w:lastRenderedPageBreak/>
        <w:t>Palvelutapahtuma, johon hoitoasiakirja kuuluu, on arkistoitu ostopalvelun järjestäjän rekisteriin, ja siinä on yksilöity ostopalvelun valtuutus [LT1]</w:t>
      </w:r>
      <w:r w:rsidR="00927F07">
        <w:t>.</w:t>
      </w:r>
    </w:p>
    <w:p w14:paraId="30FD00BE" w14:textId="6A1AC916" w:rsidR="00FD1838" w:rsidRDefault="00FD1838" w:rsidP="00A642C1">
      <w:pPr>
        <w:pStyle w:val="Luettelokappale"/>
        <w:numPr>
          <w:ilvl w:val="0"/>
          <w:numId w:val="38"/>
        </w:numPr>
      </w:pPr>
      <w:r>
        <w:t>Ostopalvelun järjestäjän arkistoasiakirjat-rekisterissä on palvelutapahtumassa yksilöity ostopalvelun valtuutus, joka oikeuttaa ostopalvelun tuottajan arkistoimaan ostopalvelun järjestäjän rekisteriin [LT1]</w:t>
      </w:r>
      <w:r w:rsidR="00927F07">
        <w:t>.</w:t>
      </w:r>
    </w:p>
    <w:p w14:paraId="2C0D7B57" w14:textId="006CD2EF" w:rsidR="00FD1838" w:rsidRDefault="00FD1838" w:rsidP="00A642C1">
      <w:pPr>
        <w:pStyle w:val="Luettelokappale"/>
        <w:numPr>
          <w:ilvl w:val="0"/>
          <w:numId w:val="38"/>
        </w:numPr>
        <w:spacing w:before="0"/>
      </w:pPr>
      <w:r>
        <w:t>Ostopalvelun tuottajalla on tiedossa ostopalvelujen järjestäjän rekisteri, jota ostopalvelun valtuutus koskee ja johon asiakirjat arkistoidaan</w:t>
      </w:r>
      <w:r w:rsidR="00927F07">
        <w:t>.</w:t>
      </w:r>
    </w:p>
    <w:p w14:paraId="54B8DCF0" w14:textId="65111928" w:rsidR="005C7BCE" w:rsidRDefault="005C7BCE" w:rsidP="007E3B4B">
      <w:pPr>
        <w:pStyle w:val="Numeroituluettelo"/>
        <w:spacing w:after="0"/>
      </w:pPr>
      <w:r>
        <w:t>Lisäksi tilanteessa E (arkistointi toimintansa päättäneen rekisterinpitäjän rekisteriin</w:t>
      </w:r>
      <w:r w:rsidR="002215D7">
        <w:t xml:space="preserve"> järjestämisvastuun perusteella</w:t>
      </w:r>
      <w:r>
        <w:t>):</w:t>
      </w:r>
    </w:p>
    <w:p w14:paraId="5300D899" w14:textId="5BFEF0AA" w:rsidR="005C7BCE" w:rsidRDefault="005C7BCE"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3CFA558" w14:textId="213FCCF0" w:rsidR="00F00848" w:rsidRDefault="00F00848" w:rsidP="002F247D">
      <w:pPr>
        <w:pStyle w:val="Numeroituluettelo"/>
        <w:spacing w:after="0"/>
      </w:pPr>
      <w:r>
        <w:t>Lisäksi tilanteessa F (arkistointi toimintansa päättäneen rekisterinpitäjän rekisteriin yhteisliittymismallissa):</w:t>
      </w:r>
    </w:p>
    <w:p w14:paraId="5E63A17E" w14:textId="073D7841" w:rsidR="002215D7" w:rsidRDefault="00F00848"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07EAB372" w14:textId="77777777" w:rsidR="005C7BCE" w:rsidRPr="00FD1838" w:rsidRDefault="005C7BCE" w:rsidP="007E3B4B"/>
    <w:bookmarkEnd w:id="12"/>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2DB19557" w:rsidR="00FD1838" w:rsidRDefault="00FD1838" w:rsidP="00A642C1">
      <w:pPr>
        <w:pStyle w:val="Luettelokappale"/>
        <w:numPr>
          <w:ilvl w:val="0"/>
          <w:numId w:val="38"/>
        </w:numPr>
        <w:spacing w:before="0"/>
      </w:pPr>
      <w:r>
        <w:t>Järjestelmä kerää käsittelyssä olevaan palvelutapahtumaan liittyvät valmiit merkinnät ja valitsee ne</w:t>
      </w:r>
      <w:r w:rsidR="00FA0EDF">
        <w:t>,</w:t>
      </w:r>
      <w:r>
        <w:t xml:space="preserve"> jotka voi liittää samaan kertomusteksti-tyyppiseen hoitoasiakirjaan.</w:t>
      </w:r>
    </w:p>
    <w:p w14:paraId="65B8F557" w14:textId="5B16CBA0" w:rsidR="00FD1838" w:rsidRDefault="00FD1838" w:rsidP="00A642C1">
      <w:pPr>
        <w:pStyle w:val="Luettelokappale"/>
        <w:numPr>
          <w:ilvl w:val="0"/>
          <w:numId w:val="38"/>
        </w:numPr>
        <w:spacing w:before="0"/>
      </w:pPr>
      <w:r>
        <w:t>Samaan asiakirjaan voidaan viedä merkintöjä, joille voidaan asettaa samat kuvailutiedot. Lisäksi on huomioitava alla luetellut säännöt.</w:t>
      </w:r>
    </w:p>
    <w:p w14:paraId="03A8F6BB" w14:textId="11165B7C" w:rsidR="00FD1838" w:rsidRDefault="00FD1838" w:rsidP="00A642C1">
      <w:pPr>
        <w:pStyle w:val="Luettelokappale"/>
        <w:numPr>
          <w:ilvl w:val="0"/>
          <w:numId w:val="38"/>
        </w:numPr>
        <w:spacing w:before="0"/>
      </w:pPr>
      <w:r>
        <w:t xml:space="preserve">Yhdestä palvelutapahtumasta muodostetaan mahdollisimman vähän erillisiä asiakirjoja, kuitenkin niin että asiakirjojen koko pysyy kohtuullisena [LM12]. </w:t>
      </w:r>
    </w:p>
    <w:p w14:paraId="040E1B89" w14:textId="142746F1" w:rsidR="00FD1838" w:rsidRDefault="00FD1838" w:rsidP="00A642C1">
      <w:pPr>
        <w:pStyle w:val="Luettelokappale"/>
        <w:numPr>
          <w:ilvl w:val="0"/>
          <w:numId w:val="38"/>
        </w:numPr>
        <w:spacing w:before="0"/>
      </w:pPr>
      <w:r>
        <w:t>Jotkin merkinnät on arkistoitava erillisenä asiakirjana. Päättely tehdään näkymäkoodiston Erillinen_asiakirja-tiedon perusteella [LK1]. Tällöin asiakirjaan valitaan vain merkintöjä, joilla on sama näkymäkoodi, joka edellyttää arkistointia erillisenä asiakirjana.</w:t>
      </w:r>
    </w:p>
    <w:p w14:paraId="2C4301B4" w14:textId="69E4BC51" w:rsidR="00FD1838" w:rsidRDefault="00FD1838" w:rsidP="00A642C1">
      <w:pPr>
        <w:pStyle w:val="Luettelokappale"/>
        <w:numPr>
          <w:ilvl w:val="0"/>
          <w:numId w:val="38"/>
        </w:numPr>
        <w:spacing w:before="0"/>
      </w:pPr>
      <w:r>
        <w:t>Jos merkintä sisältää toista henkilöä koskevia tietoja, asiakirjalle on asetettava lisänäkymä ERAS, ja asiakirjan header-osaan ja body-osaan on annettava tähän liittyvät tiedot [LM5]</w:t>
      </w:r>
      <w:r w:rsidR="00927F07">
        <w:t>.</w:t>
      </w:r>
    </w:p>
    <w:p w14:paraId="21A5334E" w14:textId="4D89D6B2" w:rsidR="00FD1838" w:rsidRDefault="00FD1838" w:rsidP="00A642C1">
      <w:pPr>
        <w:pStyle w:val="Luettelokappale"/>
        <w:numPr>
          <w:ilvl w:val="0"/>
          <w:numId w:val="38"/>
        </w:numPr>
        <w:spacing w:before="0"/>
      </w:pPr>
      <w:r>
        <w:t>Asiakirjan merkinnöillä tulee olla sama tehtäväluokka ja säilytysaikaluokka. Järjestelmä päättelee merkinnän säilytysaikaluokan, ja valitsee muodostettavaan asiakirjaan ne merkinnät, joiden säilytysaikaluokka on sama.</w:t>
      </w:r>
    </w:p>
    <w:p w14:paraId="59ADF3CD" w14:textId="6D6E3D1E" w:rsidR="00FD1838" w:rsidRDefault="00FD1838" w:rsidP="00A642C1">
      <w:pPr>
        <w:pStyle w:val="Luettelokappale"/>
        <w:numPr>
          <w:ilvl w:val="0"/>
          <w:numId w:val="38"/>
        </w:numPr>
        <w:spacing w:before="0"/>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r w:rsidR="00927F07">
        <w:t>.</w:t>
      </w:r>
    </w:p>
    <w:p w14:paraId="016EEFB8" w14:textId="0115D304" w:rsidR="00FD1838" w:rsidRDefault="00FD1838" w:rsidP="00FD1838">
      <w:pPr>
        <w:pStyle w:val="Numeroituluettelo"/>
      </w:pPr>
      <w:r>
        <w:lastRenderedPageBreak/>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6AD72216" w:rsidR="00FD1838" w:rsidRDefault="00FD1838" w:rsidP="00A642C1">
      <w:pPr>
        <w:pStyle w:val="Luettelokappale"/>
        <w:numPr>
          <w:ilvl w:val="0"/>
          <w:numId w:val="38"/>
        </w:numPr>
        <w:spacing w:before="0"/>
      </w:pPr>
      <w:r>
        <w:t>Asiakirjan rakenne noudattaa yleistä ”</w:t>
      </w:r>
      <w:r w:rsidR="00977FB5">
        <w:t>Potilastietovarannon</w:t>
      </w:r>
      <w:r>
        <w:t xml:space="preserve"> kertomus ja lomakkeet” -oppaan </w:t>
      </w:r>
      <w:r w:rsidR="00927F07" w:rsidRPr="00927F07">
        <w:t>rakennetta tai aihealuekohtaista tarkempaa rakennetta</w:t>
      </w:r>
      <w:r w:rsidR="00927F07">
        <w:t>,</w:t>
      </w:r>
      <w:r w:rsidR="00927F07" w:rsidRPr="00927F07">
        <w:t xml:space="preserve"> </w:t>
      </w:r>
      <w:r>
        <w:t>jos sellainen on määritelty</w:t>
      </w:r>
      <w:r w:rsidR="00927F07">
        <w:t>.</w:t>
      </w:r>
    </w:p>
    <w:p w14:paraId="2E2FB24B" w14:textId="7D27D782" w:rsidR="00FD1838" w:rsidRDefault="00FD1838" w:rsidP="00A642C1">
      <w:pPr>
        <w:pStyle w:val="Luettelokappale"/>
        <w:numPr>
          <w:ilvl w:val="0"/>
          <w:numId w:val="38"/>
        </w:numPr>
        <w:spacing w:before="0"/>
      </w:pPr>
      <w:r>
        <w:t>Asiakirjalle täydennetään kuvailutiedot kuvailutietojen määrittelyn mukaisesti [LM5]</w:t>
      </w:r>
      <w:r w:rsidR="00927F07">
        <w:t>.</w:t>
      </w:r>
    </w:p>
    <w:p w14:paraId="76D7B086" w14:textId="3574559E" w:rsidR="00FD1838" w:rsidRDefault="00FD1838" w:rsidP="00A642C1">
      <w:pPr>
        <w:pStyle w:val="Luettelokappale"/>
        <w:numPr>
          <w:ilvl w:val="0"/>
          <w:numId w:val="38"/>
        </w:numPr>
        <w:spacing w:before="0"/>
      </w:pPr>
      <w:r>
        <w:t xml:space="preserve">Lisäksi tilanteessa B (lomakeasiakirja): </w:t>
      </w:r>
    </w:p>
    <w:p w14:paraId="4B9BF73F" w14:textId="70A1DA07" w:rsidR="00FD1838" w:rsidRDefault="00FD1838" w:rsidP="007E3B4B">
      <w:pPr>
        <w:pStyle w:val="Luettelokappale"/>
        <w:numPr>
          <w:ilvl w:val="1"/>
          <w:numId w:val="5"/>
        </w:numPr>
        <w:spacing w:before="0"/>
      </w:pPr>
      <w:r>
        <w:t>Asiakirjan rakenne noudattaa ”</w:t>
      </w:r>
      <w:r w:rsidR="00977FB5">
        <w:t>Potilastietovarannon</w:t>
      </w:r>
      <w:r>
        <w:t xml:space="preserve"> kertomus ja lomakkeet” -oppaassa määriteltyä lomakemekanismia [LM2]</w:t>
      </w:r>
      <w:r w:rsidR="00927F07">
        <w:t>.</w:t>
      </w:r>
    </w:p>
    <w:p w14:paraId="3968FB63" w14:textId="60AD1A6E" w:rsidR="00FD1838" w:rsidRDefault="00FD1838" w:rsidP="007E3B4B">
      <w:pPr>
        <w:pStyle w:val="Luettelokappale"/>
        <w:numPr>
          <w:ilvl w:val="1"/>
          <w:numId w:val="5"/>
        </w:numPr>
        <w:spacing w:before="0"/>
      </w:pPr>
      <w:r>
        <w:t>CDA R2-rakenteessa käytetään lomakekohtaista tarkempaa rakennetta, jossa on eritelty kenttäryhmät (kaikki kentät ja kunkin kentän tietotyyppi)</w:t>
      </w:r>
      <w:r w:rsidR="00927F07">
        <w:t>.</w:t>
      </w:r>
    </w:p>
    <w:p w14:paraId="0B80D418" w14:textId="6BDBE2C6" w:rsidR="00FD1838" w:rsidRDefault="00FD1838" w:rsidP="007E3B4B">
      <w:pPr>
        <w:pStyle w:val="Luettelokappale"/>
        <w:numPr>
          <w:ilvl w:val="1"/>
          <w:numId w:val="5"/>
        </w:numPr>
        <w:spacing w:before="0"/>
      </w:pPr>
      <w:r>
        <w:t>Kentät sijoitetaan asiakirjaan lomakkeen rakennemäärittelyssä olevan tulostusjärjestyskentän mukaisesti (pienimmästä numerosta alkaen nousevassa järjestyksessä)</w:t>
      </w:r>
      <w:r w:rsidR="00927F07">
        <w:t>.</w:t>
      </w:r>
    </w:p>
    <w:p w14:paraId="68554900" w14:textId="3F08E083" w:rsidR="00FD1838" w:rsidRDefault="00FD1838" w:rsidP="00A642C1">
      <w:pPr>
        <w:pStyle w:val="Luettelokappale"/>
        <w:numPr>
          <w:ilvl w:val="0"/>
          <w:numId w:val="38"/>
        </w:numPr>
        <w:spacing w:before="0"/>
      </w:pPr>
      <w:r>
        <w:t xml:space="preserve">Lisäksi tilanteessa D (ostopalvelu) Järjestelmä tuottaa asiakirjalle seuraavat tiedot: </w:t>
      </w:r>
    </w:p>
    <w:p w14:paraId="2ADE6C41" w14:textId="6D97A696" w:rsidR="00FD1838" w:rsidRDefault="00FD1838" w:rsidP="007E3B4B">
      <w:pPr>
        <w:pStyle w:val="Luettelokappale"/>
        <w:numPr>
          <w:ilvl w:val="1"/>
          <w:numId w:val="5"/>
        </w:numPr>
        <w:spacing w:before="0"/>
      </w:pPr>
      <w:r>
        <w:t>Asiakirjan rekisterinpitäjä on ostopalvelun järjestäjän rekisterinpitäjä</w:t>
      </w:r>
      <w:r w:rsidR="00927F07">
        <w:t>.</w:t>
      </w:r>
    </w:p>
    <w:p w14:paraId="31EBB8A1" w14:textId="6DDEAE9E" w:rsidR="00FD1838" w:rsidRDefault="00FD1838" w:rsidP="007E3B4B">
      <w:pPr>
        <w:pStyle w:val="Luettelokappale"/>
        <w:numPr>
          <w:ilvl w:val="1"/>
          <w:numId w:val="5"/>
        </w:numPr>
        <w:spacing w:before="0"/>
      </w:pPr>
      <w:r>
        <w:t>Hoitotapahtumaan osallistunut palveluyksikkö on tuottajan oma palveluyksikkö</w:t>
      </w:r>
      <w:r w:rsidR="00927F07">
        <w:t>.</w:t>
      </w:r>
    </w:p>
    <w:p w14:paraId="3B16C91D" w14:textId="12DDD36B" w:rsidR="00FD1838" w:rsidRDefault="00FD1838"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0B7A5FC3" w14:textId="5B39D624" w:rsidR="00FF07A6" w:rsidRDefault="00FF07A6" w:rsidP="006D0F2A">
      <w:pPr>
        <w:pStyle w:val="Luettelokappale"/>
        <w:numPr>
          <w:ilvl w:val="0"/>
          <w:numId w:val="5"/>
        </w:numPr>
        <w:spacing w:before="0"/>
      </w:pPr>
      <w:r>
        <w:t>Lisäksi tilanteessa F (arkistointi toimintansa päättäneen rekisteriin yhteisliittymistilanteessa):</w:t>
      </w:r>
      <w:r>
        <w:br/>
        <w:t xml:space="preserve">Arkistointisanomalla 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15361FDC" w14:textId="69E4ADEC" w:rsidR="00FD1838" w:rsidRDefault="00FD1838" w:rsidP="00FD1838">
      <w:pPr>
        <w:pStyle w:val="Numeroituluettelo"/>
        <w:spacing w:after="0"/>
      </w:pPr>
      <w:r>
        <w:t>Järjestelmä allekirjoittaa asiakirjan järjestelmäallekirjoitus-varmenteella [V2, LM3]</w:t>
      </w:r>
      <w:r w:rsidR="00927F07">
        <w:t>.</w:t>
      </w:r>
      <w:r>
        <w:t xml:space="preserve"> </w:t>
      </w:r>
    </w:p>
    <w:p w14:paraId="5870F37E" w14:textId="3BF356C4" w:rsidR="00FD1838" w:rsidRDefault="00FD183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392B8A6E" w:rsidR="00FD1838" w:rsidRDefault="00FD1838" w:rsidP="00FD1838">
      <w:pPr>
        <w:pStyle w:val="Numeroituluettelo"/>
      </w:pPr>
      <w:r>
        <w:t>Järjestelmä tallentaa tiedon siitä, mihin asiakirjaan merkintä liitettiin [V3]</w:t>
      </w:r>
      <w:r w:rsidR="00927F07">
        <w:t>.</w:t>
      </w:r>
    </w:p>
    <w:p w14:paraId="4D4F2986" w14:textId="566A7267" w:rsidR="00FD1838" w:rsidRDefault="00FD1838" w:rsidP="00FD1838">
      <w:pPr>
        <w:pStyle w:val="Numeroituluettelo"/>
        <w:spacing w:after="0"/>
      </w:pPr>
      <w:r>
        <w:t>Järjestelmä arkistoi asiakirjan alikäyttötapauksen Arkistoi asiakirja mukaisesti [V4]</w:t>
      </w:r>
      <w:r w:rsidR="00927F07">
        <w:t>.</w:t>
      </w:r>
      <w:r>
        <w:t xml:space="preserve"> </w:t>
      </w:r>
    </w:p>
    <w:p w14:paraId="70F8E161" w14:textId="7C3B37CD" w:rsidR="00FD1838" w:rsidRDefault="00FD1838" w:rsidP="00A642C1">
      <w:pPr>
        <w:pStyle w:val="Luettelokappale"/>
        <w:numPr>
          <w:ilvl w:val="0"/>
          <w:numId w:val="38"/>
        </w:numPr>
        <w:spacing w:before="0"/>
      </w:pPr>
      <w:r>
        <w:t>MR-sanoma on RCMR_IN100002FI01</w:t>
      </w:r>
      <w:r w:rsidR="00927F07">
        <w:t>.</w:t>
      </w:r>
    </w:p>
    <w:p w14:paraId="16EB3D74" w14:textId="15F09893" w:rsidR="00FD1838" w:rsidRDefault="00FD1838" w:rsidP="00A642C1">
      <w:pPr>
        <w:pStyle w:val="Luettelokappale"/>
        <w:numPr>
          <w:ilvl w:val="0"/>
          <w:numId w:val="38"/>
        </w:numPr>
        <w:spacing w:before="0"/>
      </w:pPr>
      <w:r>
        <w:lastRenderedPageBreak/>
        <w:t xml:space="preserve">Palvelupyyntö on [LK3] </w:t>
      </w:r>
    </w:p>
    <w:p w14:paraId="59A13E51" w14:textId="43086EAE" w:rsidR="00FD1838" w:rsidRDefault="00FD1838" w:rsidP="007E3B4B">
      <w:pPr>
        <w:pStyle w:val="Luettelokappale"/>
        <w:numPr>
          <w:ilvl w:val="1"/>
          <w:numId w:val="5"/>
        </w:numPr>
        <w:spacing w:before="0" w:after="0"/>
      </w:pPr>
      <w:r>
        <w:t>PPA, Potilasasiakirjojen arkistointi</w:t>
      </w:r>
    </w:p>
    <w:p w14:paraId="358AD111" w14:textId="06D8A0DF" w:rsidR="005C7BCE" w:rsidRDefault="005C7BCE" w:rsidP="007E3B4B">
      <w:pPr>
        <w:pStyle w:val="Luettelokappale"/>
        <w:numPr>
          <w:ilvl w:val="1"/>
          <w:numId w:val="5"/>
        </w:numPr>
        <w:spacing w:before="0"/>
      </w:pPr>
      <w:r>
        <w:t xml:space="preserve">poikkeus tilanteessa </w:t>
      </w:r>
      <w:r w:rsidR="00182F11">
        <w:t>E</w:t>
      </w:r>
      <w:r>
        <w:t xml:space="preserve">: PPA11, </w:t>
      </w:r>
      <w:r w:rsidRPr="006726B8">
        <w:t>Potilasasiakirjojen arkistointi toimintansa päättäneen rekisterinpitäjän rekisteriin</w:t>
      </w:r>
      <w:r>
        <w:t xml:space="preserve"> [LT3]</w:t>
      </w:r>
      <w:r w:rsidR="00927F07">
        <w:t>.</w:t>
      </w:r>
    </w:p>
    <w:p w14:paraId="19E08597" w14:textId="4CB3CE75" w:rsidR="00FD1838" w:rsidRDefault="00FD1838" w:rsidP="00FD1838">
      <w:pPr>
        <w:pStyle w:val="Numeroituluettelo"/>
      </w:pPr>
      <w:r>
        <w:t>Järjestelmä tallentaa tiedon siitä, että merkintä on arkistoitu [V3]</w:t>
      </w:r>
      <w:r w:rsidR="00927F07">
        <w:t>.</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5171439" w:rsidR="00FD1838" w:rsidRDefault="00FD1838" w:rsidP="00FD1838">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6A8E6ED5" w14:textId="1DFBED12" w:rsidR="00C662C6"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6FC7232" w14:textId="17C45A8E" w:rsidR="009C3D0F" w:rsidRDefault="009C3D0F" w:rsidP="009C3D0F">
      <w:pPr>
        <w:pStyle w:val="Leipteksti"/>
      </w:pPr>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6DB59365" w14:textId="77777777" w:rsidR="009C3D0F" w:rsidRDefault="009C3D0F" w:rsidP="009C3D0F">
      <w:pPr>
        <w:pStyle w:val="Leipteksti"/>
        <w:spacing w:after="0"/>
      </w:pPr>
      <w:r>
        <w:t>LT3 Organisaatiotiedot MR-sanomalla, kun järjestämisvastuullinen rekisterinpitäjä arkistoi toimintansa päättäneen rekisterinpitäjän rekisteriin:</w:t>
      </w:r>
    </w:p>
    <w:p w14:paraId="69E48279" w14:textId="77777777" w:rsidR="009C3D0F" w:rsidRDefault="009C3D0F"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7E6E54AA" w14:textId="77777777" w:rsidR="009C3D0F" w:rsidRDefault="009C3D0F" w:rsidP="00A642C1">
      <w:pPr>
        <w:pStyle w:val="Leipteksti"/>
        <w:numPr>
          <w:ilvl w:val="0"/>
          <w:numId w:val="34"/>
        </w:numPr>
        <w:spacing w:after="0"/>
      </w:pPr>
      <w:r>
        <w:t>Toimintansa päättäneen rekisterinpitäjän tiedot tulevat sanomatyyppiin asiakirjan rekisterinpitäjän tietoihin.</w:t>
      </w:r>
    </w:p>
    <w:p w14:paraId="69B2EF7F" w14:textId="77777777" w:rsidR="009C3D0F" w:rsidRDefault="009C3D0F" w:rsidP="00A642C1">
      <w:pPr>
        <w:pStyle w:val="Leipteksti"/>
        <w:numPr>
          <w:ilvl w:val="0"/>
          <w:numId w:val="34"/>
        </w:numPr>
        <w:spacing w:after="0"/>
      </w:pPr>
      <w:r>
        <w:lastRenderedPageBreak/>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A49EB4B" w14:textId="29042DB4" w:rsidR="00C33701" w:rsidRPr="00FD1838" w:rsidRDefault="00C33701" w:rsidP="00472797"/>
    <w:p w14:paraId="5A0AC4DA" w14:textId="3C2AE266" w:rsidR="009F703C" w:rsidRDefault="00FD1838" w:rsidP="00FD1838">
      <w:pPr>
        <w:pStyle w:val="Otsikko1"/>
      </w:pPr>
      <w:bookmarkStart w:id="13" w:name="_Toc191902098"/>
      <w:r w:rsidRPr="00FD1838">
        <w:t>Arkistoi hoitoasiakirja</w:t>
      </w:r>
      <w:bookmarkEnd w:id="13"/>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667C925" w:rsidR="006243B8" w:rsidRDefault="006243B8" w:rsidP="00D54165">
      <w:pPr>
        <w:pStyle w:val="Leipteksti"/>
        <w:numPr>
          <w:ilvl w:val="0"/>
          <w:numId w:val="9"/>
        </w:numPr>
        <w:spacing w:after="0"/>
      </w:pPr>
      <w:r>
        <w:t xml:space="preserve">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w:t>
      </w:r>
      <w:r w:rsidR="007D5DCB">
        <w:t>Potilastietovarantoon</w:t>
      </w:r>
      <w:r>
        <w:t>.</w:t>
      </w:r>
    </w:p>
    <w:p w14:paraId="7A835C23" w14:textId="24B80E11" w:rsidR="001F4A66" w:rsidRDefault="006243B8" w:rsidP="001C0A14">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6ED7B1A4" w14:textId="6585196E" w:rsidR="001F4A66" w:rsidRDefault="001F4A66" w:rsidP="001F4A66">
      <w:pPr>
        <w:pStyle w:val="Leipteksti"/>
        <w:spacing w:before="240"/>
      </w:pPr>
      <w:r>
        <w:t>Käyttötapaus kuvaa myös uuden hoitoasiakirjan arkistoinnin toimintansa päättäneen terveydenhuollon yksityisen rekisterinpitäjän rekisteriin [LT2</w:t>
      </w:r>
      <w:r w:rsidR="00E81082">
        <w:t>, LT3</w:t>
      </w:r>
      <w:r>
        <w:t>].</w:t>
      </w:r>
    </w:p>
    <w:p w14:paraId="5C79CF21" w14:textId="32E2A5BF" w:rsidR="001F4A66" w:rsidRDefault="001F4A66" w:rsidP="001C0A14">
      <w:pPr>
        <w:pStyle w:val="Leipteksti"/>
        <w:numPr>
          <w:ilvl w:val="0"/>
          <w:numId w:val="9"/>
        </w:numPr>
      </w:pPr>
      <w:r>
        <w:t xml:space="preserve">Hoitoasiakirjan arkistointi toimintansa päättäneen rekisterinpitäjän rekisteriin yhteisliitttymismallissa, jos palvelunantajat ovat sopineet yhteisrekisterinpitäjyydestä. Arkistointisanoman lähettävä organisaatio on </w:t>
      </w:r>
      <w:r>
        <w:lastRenderedPageBreak/>
        <w:t xml:space="preserve">yhteisliittymän isäntäorganisaatio. Asiakirja arkistoidaan toimintansa päättäneen rekisterinpitäjän rekisteriin. </w:t>
      </w:r>
      <w:r w:rsidR="00FA0EDF">
        <w:t xml:space="preserve">Käytettävä palvelupyyntö on PP1. </w:t>
      </w:r>
    </w:p>
    <w:p w14:paraId="3BFD58EB" w14:textId="35706C94" w:rsidR="00FA0EDF" w:rsidRDefault="00FA0EDF" w:rsidP="00FA0EDF">
      <w:pPr>
        <w:pStyle w:val="Leipteksti"/>
        <w:numPr>
          <w:ilvl w:val="0"/>
          <w:numId w:val="9"/>
        </w:numPr>
      </w:pPr>
      <w:r>
        <w:t>Vanhan hoitoasiakirjan arkistointi toimintansa päättäneen rekisterinpitäjän rekisteriin järjestämisvastuun perusteella. Arkistointisanoman lähettävä organisaatio on järjestämisvastuullinen toimija eli hyvinvointialue tai Helsingin kaupunki. Vanha asiakirja arkistoidaan toimintansa päättäneen rekisterinpitäjän rekisteriin. Käytettävä palvelupyyntö on PP3711.</w:t>
      </w:r>
    </w:p>
    <w:p w14:paraId="737BC8EA" w14:textId="77777777" w:rsidR="001F4A66" w:rsidRDefault="001F4A66" w:rsidP="001C0A14">
      <w:pPr>
        <w:pStyle w:val="Leipteksti"/>
        <w:spacing w:after="0"/>
      </w:pPr>
    </w:p>
    <w:p w14:paraId="46411F85" w14:textId="46A237DB" w:rsidR="006243B8" w:rsidRDefault="006243B8" w:rsidP="006243B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arkistopalvelun arkistoitavaksi.</w:t>
      </w:r>
    </w:p>
    <w:p w14:paraId="60CD3AC7" w14:textId="3E68E712" w:rsidR="006243B8" w:rsidRPr="006243B8" w:rsidRDefault="006243B8" w:rsidP="006243B8">
      <w:pPr>
        <w:pStyle w:val="Leipteksti"/>
      </w:pPr>
      <w:r>
        <w:t xml:space="preserve">Käyttötapauksen lopputuloksena asiakirja on muodostettu, se on arkistoitu </w:t>
      </w:r>
      <w:r w:rsidR="007D5DCB">
        <w:t>Potilastietovarantoon</w:t>
      </w:r>
      <w:r>
        <w:t xml:space="preserve">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22C95356" w:rsidR="006243B8" w:rsidRPr="006243B8" w:rsidRDefault="00AD1EB6" w:rsidP="006243B8">
      <w:pPr>
        <w:pStyle w:val="Numeroituluettelo"/>
      </w:pPr>
      <w:r>
        <w:t>Potilastietovaranto ja Kanta-viestinvälitys, jatkossa Potilastietovaranto</w:t>
      </w:r>
    </w:p>
    <w:p w14:paraId="263572DD" w14:textId="360A958F" w:rsidR="009F703C" w:rsidRDefault="009F703C" w:rsidP="009F703C">
      <w:pPr>
        <w:pStyle w:val="Otsikko2"/>
      </w:pPr>
      <w:r w:rsidRPr="009F703C">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A642C1">
      <w:pPr>
        <w:pStyle w:val="Luettelokappale"/>
        <w:numPr>
          <w:ilvl w:val="0"/>
          <w:numId w:val="38"/>
        </w:numPr>
      </w:pPr>
      <w:r>
        <w:t>Ostopalvelutilanteessa potilas on yksilöitävä virallisella henkilötunnuksella</w:t>
      </w:r>
    </w:p>
    <w:p w14:paraId="5BFC2CD5" w14:textId="064656C6" w:rsidR="006243B8" w:rsidRDefault="006243B8" w:rsidP="00A642C1">
      <w:pPr>
        <w:pStyle w:val="Luettelokappale"/>
        <w:numPr>
          <w:ilvl w:val="0"/>
          <w:numId w:val="38"/>
        </w:numPr>
      </w:pPr>
      <w:r>
        <w:lastRenderedPageBreak/>
        <w:t>Palvelutapahtuma, johon hoitoasiakirja kuuluu, on arkistoitu ostopalvelun järjestäjän rekisteriin, ja siinä on yksilöity ostopalvelun valtuutus. [LT1]</w:t>
      </w:r>
    </w:p>
    <w:p w14:paraId="7450D5AC" w14:textId="3F92A0D3" w:rsidR="006243B8" w:rsidRDefault="006243B8" w:rsidP="00A642C1">
      <w:pPr>
        <w:pStyle w:val="Luettelokappale"/>
        <w:numPr>
          <w:ilvl w:val="0"/>
          <w:numId w:val="38"/>
        </w:numPr>
      </w:pPr>
      <w:r>
        <w:t>Ostopalvelun järjestäjän arkistoasiakirjat-rekisterissä on palvelutapahtumassa yksilöity ostopalvelun valtuutus, joka oikeuttaa ostopalvelun tuottajan arkistoimaan palvelutapahtuman ostopalvelun järjestäjän rekisteriin.[LT1]</w:t>
      </w:r>
    </w:p>
    <w:p w14:paraId="4F1868F0" w14:textId="4B8238C3" w:rsidR="006243B8" w:rsidRDefault="006243B8" w:rsidP="00A642C1">
      <w:pPr>
        <w:pStyle w:val="Luettelokappale"/>
        <w:numPr>
          <w:ilvl w:val="0"/>
          <w:numId w:val="38"/>
        </w:numPr>
      </w:pPr>
      <w:r>
        <w:t>Ostopalvelun tuottajalla on tiedossa ostopalvelujen järjestäjän rekisteri, jota ostopalvelun valtuutus koskee ja johon asiakirjat arkistoidaan</w:t>
      </w:r>
    </w:p>
    <w:p w14:paraId="368EBFB1" w14:textId="77777777" w:rsidR="001F4A66" w:rsidRDefault="001F4A66" w:rsidP="001C0A14">
      <w:pPr>
        <w:pStyle w:val="Numeroituluettelo"/>
        <w:spacing w:after="0"/>
      </w:pPr>
      <w:r>
        <w:t>Lisäksi tilanteessa F (arkistointi toimintansa päättäneen rekisterinpitäjän rekisteriin yhteisliittymismallissa):</w:t>
      </w:r>
    </w:p>
    <w:p w14:paraId="1D5CA732" w14:textId="2DD039DF" w:rsidR="001F4A66" w:rsidRDefault="001F4A66"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130D6D37" w14:textId="0AC9C0DE" w:rsidR="00FA0EDF" w:rsidRDefault="00FA0EDF" w:rsidP="00977FB5">
      <w:pPr>
        <w:pStyle w:val="Numeroituluettelo"/>
        <w:spacing w:after="0"/>
      </w:pPr>
      <w:r>
        <w:t>Lisäksi tilanteessa G (vanhan asiakirjan arkistointi toimintansa päättäneen rekisterinpitäjän rekisteriin järjestämisvastuun perusteella):</w:t>
      </w:r>
    </w:p>
    <w:p w14:paraId="2848FC8D" w14:textId="16873393" w:rsidR="00FA0EDF" w:rsidRDefault="00FA0EDF" w:rsidP="00FA0EDF">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DC86967" w14:textId="77777777" w:rsidR="001F4A66" w:rsidRPr="006243B8" w:rsidRDefault="001F4A66" w:rsidP="001C0A14">
      <w:pPr>
        <w:ind w:left="2118"/>
      </w:pP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5BD24BC4" w:rsidR="006243B8" w:rsidRDefault="006243B8" w:rsidP="00A642C1">
      <w:pPr>
        <w:pStyle w:val="Luettelokappale"/>
        <w:numPr>
          <w:ilvl w:val="0"/>
          <w:numId w:val="38"/>
        </w:numPr>
      </w:pPr>
      <w:r>
        <w:t>Järjestelmä kerää käsittelyssä olevaan palvelutapahtumaan liittyvät valmiit merkinnät ja valitsee ne</w:t>
      </w:r>
      <w:r w:rsidR="00FA0EDF">
        <w:t>,</w:t>
      </w:r>
      <w:r>
        <w:t xml:space="preserve"> jotka voi liittää samaan kertomusteksti-tyyppiseen hoitoasiakirjaan.</w:t>
      </w:r>
    </w:p>
    <w:p w14:paraId="79A796AB" w14:textId="3E83841D" w:rsidR="006243B8" w:rsidRDefault="006243B8" w:rsidP="00A642C1">
      <w:pPr>
        <w:pStyle w:val="Luettelokappale"/>
        <w:numPr>
          <w:ilvl w:val="0"/>
          <w:numId w:val="38"/>
        </w:numPr>
      </w:pPr>
      <w:r>
        <w:t>Samaan asiakirjaan voidaan viedä merkintöjä, joille voidaan asettaa samat kuvailutiedot. Lisäksi on huomioitava alla luetellut säännöt.</w:t>
      </w:r>
    </w:p>
    <w:p w14:paraId="2D4C1DCD" w14:textId="6516D152" w:rsidR="006243B8" w:rsidRDefault="006243B8" w:rsidP="00A642C1">
      <w:pPr>
        <w:pStyle w:val="Luettelokappale"/>
        <w:numPr>
          <w:ilvl w:val="0"/>
          <w:numId w:val="38"/>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A642C1">
      <w:pPr>
        <w:pStyle w:val="Luettelokappale"/>
        <w:numPr>
          <w:ilvl w:val="0"/>
          <w:numId w:val="38"/>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A642C1">
      <w:pPr>
        <w:pStyle w:val="Luettelokappale"/>
        <w:numPr>
          <w:ilvl w:val="0"/>
          <w:numId w:val="38"/>
        </w:numPr>
      </w:pPr>
      <w:r>
        <w:t>Jos merkintä sisältää toista henkilöä koskevia tietoja, asiakirjalle on asetettava lisänäkymä ERAS, ja asiakirjan header-osaan ja body-osaan on annettava tähän liittyvät tiedot [LM5]</w:t>
      </w:r>
    </w:p>
    <w:p w14:paraId="7BAD79CC" w14:textId="5F73AC75" w:rsidR="006243B8" w:rsidRDefault="006243B8" w:rsidP="00A642C1">
      <w:pPr>
        <w:pStyle w:val="Luettelokappale"/>
        <w:numPr>
          <w:ilvl w:val="0"/>
          <w:numId w:val="38"/>
        </w:numPr>
      </w:pPr>
      <w:r>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A642C1">
      <w:pPr>
        <w:pStyle w:val="Luettelokappale"/>
        <w:numPr>
          <w:ilvl w:val="0"/>
          <w:numId w:val="38"/>
        </w:numPr>
      </w:pPr>
      <w:r>
        <w:lastRenderedPageBreak/>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03B1415C" w:rsidR="006243B8" w:rsidRDefault="006243B8" w:rsidP="00A642C1">
      <w:pPr>
        <w:pStyle w:val="Luettelokappale"/>
        <w:numPr>
          <w:ilvl w:val="0"/>
          <w:numId w:val="38"/>
        </w:numPr>
      </w:pPr>
      <w:r>
        <w:t>Asiakirjan rakenne noudattaa yleistä ”</w:t>
      </w:r>
      <w:r w:rsidR="00977FB5">
        <w:t>Potilastietovarannon</w:t>
      </w:r>
      <w:r>
        <w:t xml:space="preserve"> kertomus ja lomakkeet” -oppaan rakennetta tai aihealuekohtaista tarkempaa rakennetta</w:t>
      </w:r>
      <w:r w:rsidR="00FA0EDF">
        <w:t>,</w:t>
      </w:r>
      <w:r>
        <w:t xml:space="preserve"> jos sellainen on määritelty</w:t>
      </w:r>
    </w:p>
    <w:p w14:paraId="11D0961E" w14:textId="08D33B33" w:rsidR="006243B8" w:rsidRDefault="006243B8" w:rsidP="00A642C1">
      <w:pPr>
        <w:pStyle w:val="Luettelokappale"/>
        <w:numPr>
          <w:ilvl w:val="0"/>
          <w:numId w:val="38"/>
        </w:numPr>
      </w:pPr>
      <w:r>
        <w:t>Asiakirjalle täydennetään kuvailutiedot kuvailutietojen määrittelyn mukaisesti [LM5]</w:t>
      </w:r>
    </w:p>
    <w:p w14:paraId="0A1BB3D3" w14:textId="7F376C30" w:rsidR="006243B8" w:rsidRDefault="006243B8" w:rsidP="00A642C1">
      <w:pPr>
        <w:pStyle w:val="Luettelokappale"/>
        <w:numPr>
          <w:ilvl w:val="0"/>
          <w:numId w:val="38"/>
        </w:numPr>
      </w:pPr>
      <w:r>
        <w:t xml:space="preserve">Lisäksi tilanteessa B (lomakeasiakirja): </w:t>
      </w:r>
    </w:p>
    <w:p w14:paraId="63CE5E99" w14:textId="23990727" w:rsidR="006243B8" w:rsidRDefault="006243B8" w:rsidP="00D54165">
      <w:pPr>
        <w:pStyle w:val="Luettelokappale"/>
        <w:numPr>
          <w:ilvl w:val="1"/>
          <w:numId w:val="5"/>
        </w:numPr>
      </w:pPr>
      <w:r>
        <w:t>Asiakirjan rakenne noudattaa ”</w:t>
      </w:r>
      <w:r w:rsidR="00977FB5">
        <w:t>Potilastietovarannon</w:t>
      </w:r>
      <w:r>
        <w:t xml:space="preserve">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A642C1">
      <w:pPr>
        <w:pStyle w:val="Luettelokappale"/>
        <w:numPr>
          <w:ilvl w:val="0"/>
          <w:numId w:val="38"/>
        </w:numPr>
      </w:pPr>
      <w:r>
        <w:t xml:space="preserve">Lisäksi tilanteessa D (vanha asiakirja): </w:t>
      </w:r>
    </w:p>
    <w:p w14:paraId="522A8351" w14:textId="73F108F5" w:rsidR="006243B8" w:rsidRDefault="006243B8" w:rsidP="00D54165">
      <w:pPr>
        <w:pStyle w:val="Luettelokappale"/>
        <w:numPr>
          <w:ilvl w:val="1"/>
          <w:numId w:val="5"/>
        </w:numPr>
      </w:pPr>
      <w:r>
        <w:t>Vanha hoitoasiakirja voi olla CDA R2-asiakirja, tai CDA R2-asiakirja, jonka body-osaan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Vanhan asiakirjan header-tietoihin asetetaan kuvailutiedon arvo hl7fi:typeCode/@code=”1”</w:t>
      </w:r>
    </w:p>
    <w:p w14:paraId="62257E04" w14:textId="337AC4BF" w:rsidR="006243B8" w:rsidRDefault="006243B8" w:rsidP="00D54165">
      <w:pPr>
        <w:pStyle w:val="Luettelokappale"/>
        <w:numPr>
          <w:ilvl w:val="1"/>
          <w:numId w:val="5"/>
        </w:numPr>
      </w:pPr>
      <w:r>
        <w:t xml:space="preserve">Vanhan asiakirjan header-tietoihin asetetaan kuvailutiedon arvo hl7fi:fileFormat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t>CDA R2, koodi 1</w:t>
      </w:r>
    </w:p>
    <w:p w14:paraId="320EEF8B" w14:textId="59BEB281" w:rsidR="006243B8" w:rsidRPr="006243B8" w:rsidRDefault="006243B8" w:rsidP="00D54165">
      <w:pPr>
        <w:pStyle w:val="Luettelokappale"/>
        <w:numPr>
          <w:ilvl w:val="2"/>
          <w:numId w:val="5"/>
        </w:numPr>
        <w:rPr>
          <w:lang w:val="en-US"/>
        </w:rPr>
      </w:pPr>
      <w:r w:rsidRPr="006243B8">
        <w:rPr>
          <w:lang w:val="en-US"/>
        </w:rPr>
        <w:t>PDF/A, koodi 3</w:t>
      </w:r>
    </w:p>
    <w:p w14:paraId="02086D7C" w14:textId="51E99853" w:rsidR="006243B8" w:rsidRDefault="006243B8" w:rsidP="00D54165">
      <w:pPr>
        <w:pStyle w:val="Luettelokappale"/>
        <w:numPr>
          <w:ilvl w:val="2"/>
          <w:numId w:val="5"/>
        </w:numPr>
      </w:pPr>
      <w:r>
        <w:lastRenderedPageBreak/>
        <w:t>CDA R2 / Teksti (= text/plain),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A642C1">
      <w:pPr>
        <w:pStyle w:val="Luettelokappale"/>
        <w:numPr>
          <w:ilvl w:val="0"/>
          <w:numId w:val="38"/>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12DD8ACC"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39ADA585" w14:textId="77777777" w:rsidR="001F4A66" w:rsidRDefault="001F4A66" w:rsidP="001F4A66">
      <w:pPr>
        <w:pStyle w:val="Luettelokappale"/>
        <w:numPr>
          <w:ilvl w:val="0"/>
          <w:numId w:val="5"/>
        </w:numPr>
        <w:spacing w:before="0"/>
      </w:pPr>
      <w:r>
        <w:t>Lisäksi tilanteessa F (arkistointi toimintansa päättäneen rekisteriin yhteisliittymistilanteessa):</w:t>
      </w:r>
      <w:r>
        <w:br/>
        <w:t xml:space="preserve">Arkistointisanomalla on ilmoitettava erityinen syy koodiarvolla 17 </w:t>
      </w:r>
      <w:r w:rsidRPr="00631841">
        <w:t xml:space="preserve">”Toimintansa päättäneen </w:t>
      </w:r>
      <w:r>
        <w:t>palvelunantajan asiakasrekisterin käsittely</w:t>
      </w:r>
      <w:r w:rsidRPr="00631841">
        <w:t xml:space="preserve">”. </w:t>
      </w:r>
      <w:r>
        <w:t>[LK8]</w:t>
      </w:r>
    </w:p>
    <w:p w14:paraId="58225F44" w14:textId="77777777" w:rsidR="001F4A66" w:rsidRDefault="001F4A66" w:rsidP="001C0A14">
      <w:pPr>
        <w:ind w:left="2118"/>
      </w:pP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A642C1">
      <w:pPr>
        <w:pStyle w:val="Luettelokappale"/>
        <w:numPr>
          <w:ilvl w:val="0"/>
          <w:numId w:val="38"/>
        </w:numPr>
      </w:pPr>
      <w:r>
        <w:t>MR-sanoma on RCMR_IN100002FI01</w:t>
      </w:r>
    </w:p>
    <w:p w14:paraId="3D3F2958" w14:textId="21E3D395" w:rsidR="006243B8" w:rsidRDefault="006243B8" w:rsidP="00A642C1">
      <w:pPr>
        <w:pStyle w:val="Luettelokappale"/>
        <w:numPr>
          <w:ilvl w:val="0"/>
          <w:numId w:val="38"/>
        </w:numPr>
      </w:pPr>
      <w:r>
        <w:t xml:space="preserve">Palvelupyyntö on [LK3] </w:t>
      </w:r>
    </w:p>
    <w:p w14:paraId="3B21FAB9" w14:textId="40BCCD10"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354A3D89" w:rsidR="006243B8" w:rsidRDefault="006243B8" w:rsidP="00D54165">
      <w:pPr>
        <w:pStyle w:val="Luettelokappale"/>
        <w:numPr>
          <w:ilvl w:val="1"/>
          <w:numId w:val="5"/>
        </w:numPr>
      </w:pPr>
      <w:r>
        <w:lastRenderedPageBreak/>
        <w:t>tilanteessa E (potilaskohtainen ostopalvelu): PP13, Tuottajan asiakirjojen arkistointi järjestäjän rekisteriin Potilastiedon arkistoon potilaskohtaisessa ostopalvelussa</w:t>
      </w:r>
    </w:p>
    <w:p w14:paraId="734238B4" w14:textId="26D9D09E" w:rsidR="00655584" w:rsidRDefault="00655584" w:rsidP="005E4E47">
      <w:pPr>
        <w:pStyle w:val="Luettelokappale"/>
        <w:numPr>
          <w:ilvl w:val="1"/>
          <w:numId w:val="5"/>
        </w:numPr>
      </w:pPr>
      <w:r>
        <w:t>tilanteessa F (arkistointi toimintansa päättäneen rekisteriin yhteisliittymistilanteessa): PP1, Palvelunantajan omien asiakirjojen arkistointi</w:t>
      </w:r>
    </w:p>
    <w:p w14:paraId="3BC3E1BA" w14:textId="12C38E99" w:rsidR="005E4E47" w:rsidRDefault="005E4E47" w:rsidP="005E4E47">
      <w:pPr>
        <w:pStyle w:val="Luettelokappale"/>
        <w:numPr>
          <w:ilvl w:val="1"/>
          <w:numId w:val="5"/>
        </w:numPr>
      </w:pPr>
      <w:r>
        <w:t xml:space="preserve">tilanteessa G (vanha asiakirja): PP3711, </w:t>
      </w:r>
      <w:r w:rsidRPr="00FA0EDF">
        <w:t>Vanhojen potilasasiakirjojen arkistointi toimintansa päättäneen rekisterinpitäjän rekisteriin</w:t>
      </w:r>
    </w:p>
    <w:p w14:paraId="5563525D" w14:textId="586051B5" w:rsidR="006243B8" w:rsidRDefault="006243B8" w:rsidP="00E65499">
      <w:pPr>
        <w:pStyle w:val="Numeroituluettelo"/>
      </w:pPr>
      <w:r>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227407FD" w:rsidR="003B7920" w:rsidRPr="003B7920" w:rsidRDefault="003B7920" w:rsidP="003B7920">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500D78C" w14:textId="7B3F2C18" w:rsidR="009F703C" w:rsidRDefault="009F703C" w:rsidP="009F703C">
      <w:pPr>
        <w:pStyle w:val="Otsikko2"/>
      </w:pPr>
      <w:r>
        <w:t>Lisätiedot</w:t>
      </w:r>
    </w:p>
    <w:p w14:paraId="5C19B783" w14:textId="77777777" w:rsidR="0076514E"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61A1F108" w14:textId="5A22CF1A" w:rsidR="0076514E" w:rsidRDefault="0076514E" w:rsidP="0076514E">
      <w:pPr>
        <w:pStyle w:val="Leipteksti"/>
      </w:pPr>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4181119D" w14:textId="77777777" w:rsidR="005E4E47" w:rsidRDefault="005E4E47" w:rsidP="005E4E47">
      <w:pPr>
        <w:pStyle w:val="Leipteksti"/>
        <w:spacing w:after="0"/>
      </w:pPr>
      <w:r>
        <w:t>LT3 Organisaatiotiedot MR-sanomalla, kun järjestämisvastuullinen rekisterinpitäjä arkistoi toimintansa päättäneen rekisterinpitäjän rekisteriin:</w:t>
      </w:r>
    </w:p>
    <w:p w14:paraId="0F8D92D3" w14:textId="77777777" w:rsidR="005E4E47" w:rsidRDefault="005E4E47" w:rsidP="005E4E47">
      <w:pPr>
        <w:pStyle w:val="Leipteksti"/>
        <w:numPr>
          <w:ilvl w:val="0"/>
          <w:numId w:val="34"/>
        </w:numPr>
        <w:spacing w:before="240" w:after="0"/>
      </w:pPr>
      <w:r>
        <w:t xml:space="preserve">Järjestämisvastuullisen toimijan tiedot tulevat liityntäpisteen, sanoman lähettäjän ja kontrollikehyksen tietoihin. </w:t>
      </w:r>
    </w:p>
    <w:p w14:paraId="45465383" w14:textId="77777777" w:rsidR="005E4E47" w:rsidRDefault="005E4E47" w:rsidP="005E4E47">
      <w:pPr>
        <w:pStyle w:val="Leipteksti"/>
        <w:numPr>
          <w:ilvl w:val="0"/>
          <w:numId w:val="34"/>
        </w:numPr>
        <w:spacing w:after="0"/>
      </w:pPr>
      <w:r>
        <w:lastRenderedPageBreak/>
        <w:t>Toimintansa päättäneen rekisterinpitäjän tiedot tulevat sanomatyyppiin asiakirjan rekisterinpitäjän tietoihin.</w:t>
      </w:r>
    </w:p>
    <w:p w14:paraId="621101DB" w14:textId="35FE9E89" w:rsidR="005E4E47" w:rsidRDefault="005E4E47" w:rsidP="005E4E47">
      <w:pPr>
        <w:pStyle w:val="Leipteksti"/>
      </w:pPr>
      <w:r>
        <w:t>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w:t>
      </w:r>
    </w:p>
    <w:p w14:paraId="608F2F0F" w14:textId="09E97427" w:rsidR="003B7920" w:rsidRPr="003B7920" w:rsidRDefault="00076B9B" w:rsidP="00472797">
      <w:pPr>
        <w:pStyle w:val="Leipteksti"/>
        <w:ind w:left="0"/>
      </w:pPr>
      <w:r>
        <w:br w:type="page"/>
      </w:r>
    </w:p>
    <w:p w14:paraId="2DB76FAE" w14:textId="0AE775A1" w:rsidR="009F703C" w:rsidRDefault="003B7920" w:rsidP="003B7920">
      <w:pPr>
        <w:pStyle w:val="Otsikko1"/>
        <w:spacing w:before="220"/>
      </w:pPr>
      <w:bookmarkStart w:id="14" w:name="_Toc256000000"/>
      <w:bookmarkStart w:id="15" w:name="_Toc37061992"/>
      <w:bookmarkStart w:id="16" w:name="_Toc191902099"/>
      <w:r>
        <w:lastRenderedPageBreak/>
        <w:t xml:space="preserve">Arkistoi asiakirja </w:t>
      </w:r>
      <w:bookmarkEnd w:id="14"/>
      <w:bookmarkEnd w:id="15"/>
      <w:r w:rsidR="00AC710C">
        <w:t>Tahdonilmaisupalveluun</w:t>
      </w:r>
      <w:bookmarkEnd w:id="16"/>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6638BD40" w:rsidR="00DF784E" w:rsidRDefault="00DF784E">
      <w:pPr>
        <w:pStyle w:val="Leipteksti"/>
        <w:numPr>
          <w:ilvl w:val="0"/>
          <w:numId w:val="10"/>
        </w:numPr>
        <w:spacing w:after="0"/>
      </w:pPr>
      <w:r>
        <w:t>Potilastie</w:t>
      </w:r>
      <w:r w:rsidR="00977FB5">
        <w:t>tojen</w:t>
      </w:r>
      <w:r w:rsidR="00220168">
        <w:t xml:space="preserve">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pPr>
      <w:r>
        <w:t>H</w:t>
      </w:r>
      <w:r w:rsidR="00220168">
        <w:t>oitotahto (TAH)</w:t>
      </w:r>
    </w:p>
    <w:p w14:paraId="71BC4254" w14:textId="7CA9532E" w:rsidR="00220168" w:rsidRDefault="005E1B38" w:rsidP="005E1B38">
      <w:pPr>
        <w:pStyle w:val="Leipteksti"/>
        <w:numPr>
          <w:ilvl w:val="0"/>
          <w:numId w:val="10"/>
        </w:numPr>
        <w:spacing w:after="0"/>
      </w:pPr>
      <w:r w:rsidRPr="005E1B38">
        <w:t>Tutkimusaineistolöydöstä koskeva yhteydenottokielto</w:t>
      </w:r>
      <w:r>
        <w:t xml:space="preserve"> (YKIE)</w:t>
      </w:r>
      <w:r w:rsidR="00220168">
        <w:t>.</w:t>
      </w:r>
    </w:p>
    <w:p w14:paraId="06E909F8" w14:textId="60D59623" w:rsidR="0039216E" w:rsidRDefault="0039216E" w:rsidP="0039216E">
      <w:pPr>
        <w:pStyle w:val="Leipteksti"/>
        <w:numPr>
          <w:ilvl w:val="0"/>
          <w:numId w:val="10"/>
        </w:numPr>
        <w:spacing w:after="0"/>
      </w:pPr>
      <w:r w:rsidRPr="0039216E">
        <w:t>Eurooppalaisen potilasyhteenvedon informointi ja suostumus</w:t>
      </w:r>
      <w:r>
        <w:t xml:space="preserve"> (PSSUO)</w:t>
      </w:r>
    </w:p>
    <w:p w14:paraId="79BAD338" w14:textId="77777777" w:rsidR="00220168" w:rsidRDefault="00220168" w:rsidP="00220168">
      <w:pPr>
        <w:pStyle w:val="Leipteksti"/>
        <w:spacing w:after="0"/>
        <w:ind w:left="2138"/>
      </w:pPr>
    </w:p>
    <w:p w14:paraId="69AB47F4" w14:textId="0846CEE0"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w:t>
      </w:r>
      <w:r w:rsidR="007D5DCB">
        <w:t>Potilastietovarantoon</w:t>
      </w:r>
      <w:r w:rsidR="00220168">
        <w:t xml:space="preserve">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F26E15C"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w:t>
      </w:r>
      <w:r w:rsidR="007D5DCB">
        <w:t>Potilastietovarantoon</w:t>
      </w:r>
      <w:r>
        <w:t xml:space="preserve">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24720693" w:rsidR="00220168" w:rsidRPr="00220168" w:rsidRDefault="00AD1EB6" w:rsidP="00220168">
      <w:pPr>
        <w:pStyle w:val="Numeroituluettelo"/>
      </w:pPr>
      <w:r>
        <w:t>Potilastietovaranto ja Kanta-viestinvälitys, jatkossa Potilastietovaranto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A642C1">
      <w:pPr>
        <w:pStyle w:val="Luettelokappale"/>
        <w:numPr>
          <w:ilvl w:val="0"/>
          <w:numId w:val="38"/>
        </w:numPr>
      </w:pPr>
      <w:r>
        <w:t>Tahdonilmaisupalveluun</w:t>
      </w:r>
      <w:r w:rsidR="00220168">
        <w:t xml:space="preserve"> arkistoitava asiakirja muodostetaan välittömästi merkinnän tallennuksen jälkeen</w:t>
      </w:r>
    </w:p>
    <w:p w14:paraId="0E06E352" w14:textId="309E8994" w:rsidR="00220168" w:rsidRDefault="00220168" w:rsidP="00A642C1">
      <w:pPr>
        <w:pStyle w:val="Luettelokappale"/>
        <w:numPr>
          <w:ilvl w:val="0"/>
          <w:numId w:val="38"/>
        </w:numPr>
      </w:pPr>
      <w:r>
        <w:t>Lomaketyyppisistä näkymistä tuotetaan aina oma itsenäinen asiakirja</w:t>
      </w:r>
    </w:p>
    <w:p w14:paraId="394B73AB" w14:textId="538EDA83" w:rsidR="00220168" w:rsidRDefault="00220168"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03844B9A" w14:textId="38660A5E" w:rsidR="00220168" w:rsidRDefault="00220168" w:rsidP="00A642C1">
      <w:pPr>
        <w:pStyle w:val="Luettelokappale"/>
        <w:numPr>
          <w:ilvl w:val="0"/>
          <w:numId w:val="38"/>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A642C1">
      <w:pPr>
        <w:pStyle w:val="Luettelokappale"/>
        <w:numPr>
          <w:ilvl w:val="0"/>
          <w:numId w:val="38"/>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A642C1">
      <w:pPr>
        <w:pStyle w:val="Luettelokappale"/>
        <w:numPr>
          <w:ilvl w:val="0"/>
          <w:numId w:val="38"/>
        </w:numPr>
      </w:pPr>
      <w:r w:rsidRPr="00F00FCC">
        <w:t>Lomakemäärittely</w:t>
      </w:r>
      <w:r>
        <w:t>n tietosisällöstä</w:t>
      </w:r>
      <w:r w:rsidRPr="00F00FCC">
        <w:t xml:space="preserve"> CDA R2 asiakirjalle tuotettavissa pitkissä vakioteksteissä on huomioitava mahdolliset rivinvaihdot [LT3]</w:t>
      </w:r>
    </w:p>
    <w:p w14:paraId="2C0C1614" w14:textId="5E738C97" w:rsidR="00220168" w:rsidRDefault="00220168" w:rsidP="00A642C1">
      <w:pPr>
        <w:pStyle w:val="Luettelokappale"/>
        <w:numPr>
          <w:ilvl w:val="0"/>
          <w:numId w:val="38"/>
        </w:numPr>
      </w:pPr>
      <w:r>
        <w:t>Asiakirjalle täydennetään kuvailutiedot kuvailutietojen määrittelyn mukaisesti [</w:t>
      </w:r>
      <w:r w:rsidR="00EE1FC5">
        <w:t xml:space="preserve">LT2, </w:t>
      </w:r>
      <w:r>
        <w:t>LM5]</w:t>
      </w:r>
    </w:p>
    <w:p w14:paraId="66B7BEAD" w14:textId="24485A6F" w:rsidR="00220168" w:rsidRDefault="00AC710C" w:rsidP="00A642C1">
      <w:pPr>
        <w:pStyle w:val="Luettelokappale"/>
        <w:numPr>
          <w:ilvl w:val="0"/>
          <w:numId w:val="38"/>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A642C1">
      <w:pPr>
        <w:pStyle w:val="Luettelokappale"/>
        <w:numPr>
          <w:ilvl w:val="0"/>
          <w:numId w:val="38"/>
        </w:numPr>
      </w:pPr>
      <w:r>
        <w:t>MR-sanoma on RCMR_IN100002FI01</w:t>
      </w:r>
    </w:p>
    <w:p w14:paraId="4CEFF2B0" w14:textId="06C21045" w:rsidR="00220168" w:rsidRDefault="00220168" w:rsidP="00A642C1">
      <w:pPr>
        <w:pStyle w:val="Luettelokappale"/>
        <w:numPr>
          <w:ilvl w:val="0"/>
          <w:numId w:val="38"/>
        </w:numPr>
      </w:pPr>
      <w:r>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29580668"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arkistoitava lomake. [LY1]</w:t>
      </w:r>
    </w:p>
    <w:p w14:paraId="7CEB287B" w14:textId="4E42BBE5" w:rsidR="00EE4C0D" w:rsidRDefault="00EE4C0D" w:rsidP="00C76B72">
      <w:pPr>
        <w:pStyle w:val="Numeroituluettelo"/>
      </w:pPr>
      <w:r>
        <w:t>Tilanteessa</w:t>
      </w:r>
      <w:r w:rsidR="00F17F93">
        <w:t xml:space="preserve"> C</w:t>
      </w:r>
      <w:r w:rsidR="00AF0323">
        <w:t xml:space="preserve"> (Potilastie</w:t>
      </w:r>
      <w:r w:rsidR="00977FB5">
        <w:t>tojen</w:t>
      </w:r>
      <w:r w:rsidR="00AF0323">
        <w:t xml:space="preserve">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6F676BC1" w:rsidR="009F703C" w:rsidRDefault="00220168" w:rsidP="00F65814">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0A8084D3" w:rsidR="008F0C23" w:rsidRDefault="00A52C53" w:rsidP="00C06DC8">
      <w:pPr>
        <w:pStyle w:val="Leipteksti"/>
        <w:spacing w:after="0"/>
      </w:pPr>
      <w:r>
        <w:rPr>
          <w:b/>
        </w:rPr>
        <w:t>Luovutuslupa-asiakirja</w:t>
      </w:r>
      <w:r w:rsidR="00C92796">
        <w:rPr>
          <w:b/>
        </w:rPr>
        <w:t xml:space="preserve"> (entinen Suostumusasiakirja)</w:t>
      </w:r>
      <w:r w:rsidR="006040F8">
        <w:t xml:space="preserve"> (näkymätunnus 330, näkymälyhenne SUO)</w:t>
      </w:r>
    </w:p>
    <w:p w14:paraId="4413E362" w14:textId="3A2297D1" w:rsidR="00C06DC8" w:rsidRDefault="00C06DC8" w:rsidP="00592CC9">
      <w:pPr>
        <w:pStyle w:val="Leipteksti"/>
        <w:spacing w:after="0"/>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C92796">
        <w:t xml:space="preserve">muutettu </w:t>
      </w:r>
      <w:r w:rsidR="00A52C53">
        <w:t xml:space="preserve">Luovututuslupa-asiakirjaksi </w:t>
      </w:r>
      <w:r>
        <w:t>Kanta-palveluissa</w:t>
      </w:r>
      <w:r w:rsidR="00C92796">
        <w:t xml:space="preserve"> </w:t>
      </w:r>
      <w:r w:rsidR="00C92796" w:rsidRPr="00C92796">
        <w:t>1.11.2021</w:t>
      </w:r>
      <w:r w:rsidR="00C92796">
        <w:t xml:space="preserve"> voimaan tulleen </w:t>
      </w:r>
      <w:r w:rsidR="009117F7">
        <w:t>asiakastietolain mu</w:t>
      </w:r>
      <w:r w:rsidR="00C92796">
        <w:t xml:space="preserve">kaisesti. </w:t>
      </w:r>
      <w:r>
        <w:t>Lomakkeen</w:t>
      </w:r>
      <w:r w:rsidR="00A52C53">
        <w:t xml:space="preserve"> rakenne ja sisältö pysy</w:t>
      </w:r>
      <w:r w:rsidR="00C92796">
        <w:t>i</w:t>
      </w:r>
      <w:r w:rsidR="00A52C53">
        <w:t xml:space="preserve"> samana, mutta joitain tekstejä muutet</w:t>
      </w:r>
      <w:r w:rsidR="00C92796">
        <w:t>tu</w:t>
      </w:r>
      <w:r w:rsidR="00A52C53">
        <w:t xml:space="preserve"> kuvaamaan luovutusluvan sisältöä.</w:t>
      </w:r>
    </w:p>
    <w:p w14:paraId="33ECF9E9" w14:textId="362360CC" w:rsidR="00165542" w:rsidRDefault="00165542" w:rsidP="00592CC9">
      <w:pPr>
        <w:pStyle w:val="Leipteksti"/>
        <w:spacing w:after="0"/>
      </w:pPr>
      <w:r>
        <w:t xml:space="preserve">1.1.2024 alkaen Luovutuslupa laajenee kattamaan luovutukset myös </w:t>
      </w:r>
      <w:r w:rsidR="00977FB5">
        <w:t>Potilastietovarannon</w:t>
      </w:r>
      <w:r>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p>
    <w:p w14:paraId="4818DCDB" w14:textId="77777777" w:rsidR="00165542" w:rsidRDefault="00165542" w:rsidP="00592CC9">
      <w:pPr>
        <w:pStyle w:val="Leipteksti"/>
        <w:spacing w:after="0"/>
      </w:pPr>
    </w:p>
    <w:p w14:paraId="1F6550EC" w14:textId="1665AE0C" w:rsidR="00C06DC8" w:rsidRDefault="00C06DC8" w:rsidP="00AE0028">
      <w:pPr>
        <w:pStyle w:val="Leipteksti"/>
        <w:spacing w:after="0"/>
      </w:pPr>
      <w:r w:rsidRPr="008C2FD8">
        <w:rPr>
          <w:b/>
        </w:rPr>
        <w:t>Potilastie</w:t>
      </w:r>
      <w:r w:rsidR="00977FB5">
        <w:rPr>
          <w:b/>
        </w:rPr>
        <w:t>tojen</w:t>
      </w:r>
      <w:r w:rsidRPr="008C2FD8">
        <w:rPr>
          <w:b/>
        </w:rPr>
        <w:t xml:space="preserve"> kieltoasiakirja</w:t>
      </w:r>
      <w:r w:rsidR="00EE1FC5">
        <w:t xml:space="preserve"> (näkymätunnus 331, näkymälyhenne KIE)</w:t>
      </w:r>
    </w:p>
    <w:p w14:paraId="734C6FB7" w14:textId="600AA2E8" w:rsidR="00D749B8" w:rsidRDefault="00C06DC8" w:rsidP="00C06DC8">
      <w:pPr>
        <w:pStyle w:val="Leipteksti"/>
      </w:pPr>
      <w:r>
        <w:t xml:space="preserve">Lomakkeella eArkisto/Lomake - Luovutuskielto ja luovutuskiellon peruutus (1.2.246.537.6.12.2002.331) ilmoitetaan tietojen luovutuskielto </w:t>
      </w:r>
      <w:r w:rsidR="007D5DCB">
        <w:t>Potilastietovarantoon</w:t>
      </w:r>
      <w:r>
        <w:t xml:space="preserve"> talletettujen tietojen luovuttamiseen. Lomakkeella voidaan rajata luovuttamista siten, että kielto kohdistuu joko yksittäiseen palvelutapahtumaan tai laajemmin tiettyyn palvelun antajaan ja mahdollisesti edelleen tiettyyn palvelun antajan rekisteriin (esim. työterveys).</w:t>
      </w:r>
      <w:r w:rsidR="00B67F14">
        <w:t xml:space="preserve"> </w:t>
      </w:r>
      <w:r>
        <w:t>Yksityisessä  terveydenhuollossa kiellon voi kohdistaa palvelutapahtumaan</w:t>
      </w:r>
      <w:r w:rsidR="00D749B8">
        <w:t xml:space="preserve"> tai </w:t>
      </w:r>
      <w:r w:rsidR="00B90C6B">
        <w:t xml:space="preserve">1.1.2024 alkaen </w:t>
      </w:r>
      <w:r w:rsidR="00D749B8">
        <w:t>tiettyyn työterveysrekisteriin</w:t>
      </w:r>
      <w:r>
        <w:t>.</w:t>
      </w:r>
      <w:r w:rsidR="006E7082" w:rsidRPr="006E7082">
        <w:t xml:space="preserve"> </w:t>
      </w:r>
      <w:r w:rsidR="006E7082">
        <w:t>1.1.2024 alaken lomakkeessa on mahdollista asettaa kerralla kielto kaikkiin potilastietoihin.</w:t>
      </w:r>
      <w:r w:rsidR="004F64C2">
        <w:t xml:space="preserve"> S</w:t>
      </w:r>
      <w:r w:rsidR="004F64C2" w:rsidRPr="00B67F14">
        <w:t>ama palvelutapahtuma-</w:t>
      </w:r>
      <w:r w:rsidR="004F64C2">
        <w:t>, palvelunantaja</w:t>
      </w:r>
      <w:r w:rsidR="004F64C2" w:rsidRPr="00B67F14">
        <w:t xml:space="preserve"> tai rekisteritason kielto ei saa esiintyä kieltolomakkeella useaan kertaan</w:t>
      </w:r>
      <w:r w:rsidR="004F64C2">
        <w:t xml:space="preserve">. </w:t>
      </w:r>
      <w:r w:rsidR="00AE0028">
        <w:t>Kieltoasiakirjassa voidaan ilmoittaa myös kyseisten kieltojen ohittamisesta hätätilanteessa</w:t>
      </w:r>
      <w:r w:rsidR="00D749B8">
        <w:t>.</w:t>
      </w:r>
    </w:p>
    <w:p w14:paraId="40F3A296" w14:textId="31310B42" w:rsidR="00D749B8" w:rsidRDefault="00B90C6B" w:rsidP="00D749B8">
      <w:pPr>
        <w:pStyle w:val="Leipteksti"/>
        <w:spacing w:after="0"/>
      </w:pPr>
      <w:r w:rsidRPr="00BC106E">
        <w:t xml:space="preserve">1.1.2024 alkaen </w:t>
      </w:r>
      <w:r w:rsidR="00D749B8" w:rsidRPr="00BC106E">
        <w:t>Potilastie</w:t>
      </w:r>
      <w:r w:rsidR="00977FB5">
        <w:t>tojen</w:t>
      </w:r>
      <w:r w:rsidR="00D749B8" w:rsidRPr="00BC106E">
        <w:t xml:space="preserve"> kieltoasiakirja</w:t>
      </w:r>
      <w:r w:rsidR="00AC516B" w:rsidRPr="00BC106E">
        <w:t>sta</w:t>
      </w:r>
      <w:r w:rsidR="00D749B8">
        <w:t xml:space="preserve"> on käytössä kaksi versiota, jotka molemmat on julkaistu koodistopalvelussa:</w:t>
      </w:r>
    </w:p>
    <w:p w14:paraId="5F901458" w14:textId="7692E152" w:rsidR="00C06DC8" w:rsidRDefault="00AC516B" w:rsidP="00C06DC8">
      <w:pPr>
        <w:pStyle w:val="Leipteksti"/>
      </w:pPr>
      <w:r>
        <w:t xml:space="preserve">eArkisto/Lomake - Luovutuskielto ja luovutuskiellon peruutus </w:t>
      </w:r>
      <w:r w:rsidRPr="00AC516B">
        <w:t xml:space="preserve">20120110 </w:t>
      </w:r>
      <w:r w:rsidR="00D749B8">
        <w:t xml:space="preserve"> (</w:t>
      </w:r>
      <w:r>
        <w:t>1.2.246.537.6.12.2002.331</w:t>
      </w:r>
      <w:r w:rsidR="00D749B8" w:rsidRPr="0068539E">
        <w:t>.</w:t>
      </w:r>
      <w:r w:rsidRPr="00AC516B">
        <w:t xml:space="preserve"> 20120110</w:t>
      </w:r>
      <w:r w:rsidR="00D749B8">
        <w:t>)</w:t>
      </w:r>
      <w:r>
        <w:t>, poistuva lomake, käytössä siirtymäajan</w:t>
      </w:r>
      <w:r w:rsidR="00D749B8">
        <w:br/>
      </w:r>
      <w:r>
        <w:lastRenderedPageBreak/>
        <w:t xml:space="preserve">eArkisto/Lomake - Luovutuskielto ja luovutuskiellon peruutus </w:t>
      </w:r>
      <w:r w:rsidRPr="00AC516B">
        <w:t xml:space="preserve"> 20240101</w:t>
      </w:r>
      <w:r w:rsidR="00D749B8">
        <w:t xml:space="preserve"> (</w:t>
      </w:r>
      <w:r>
        <w:t>1.2.246.537.6.12.2002.331</w:t>
      </w:r>
      <w:r w:rsidR="00D749B8" w:rsidRPr="0068539E">
        <w:t>.</w:t>
      </w:r>
      <w:r w:rsidRPr="00AC516B">
        <w:t>20240101</w:t>
      </w:r>
      <w:r w:rsidR="00D749B8">
        <w:t>)</w:t>
      </w:r>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30792E60"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r w:rsidR="00A35891">
        <w:t>.</w:t>
      </w:r>
    </w:p>
    <w:p w14:paraId="5582C00D" w14:textId="664FE86E" w:rsidR="00A35891" w:rsidRDefault="00A35891" w:rsidP="00A35891">
      <w:pPr>
        <w:pStyle w:val="Leipteksti"/>
      </w:pPr>
      <w:r>
        <w:t>09/2026 alkaen Lääkemääräyksen kieltoasiakirjasta on käytössä kaksi versiota, jotka molemmat on julkaistu koodistopalvelussa. Versio 1.2.246.537.6.12.2002.370.2014 on poistuva lomakeversio, jota on mahdollista käyttää 1.10.2027 saakka. Jos järjestelmä tukee sähköisen lääkemääräyksen versiota 5.0.0 tai uudempaa, tulee järjestelmän tallentaa Lääkemääräyksen kieltoasiakirja lomakeversiolla 1.2.246.537.6.12.2002.370.2025</w:t>
      </w:r>
      <w:r w:rsidR="00F91EDD">
        <w:t>01</w:t>
      </w:r>
      <w:r>
        <w:t>.</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pPr>
      <w:bookmarkStart w:id="17" w:name="_Hlk138858726"/>
      <w:r w:rsidRPr="00BC106E">
        <w:rPr>
          <w:b/>
        </w:rPr>
        <w:t>Tutkimusaineistolöydöstä koskeva yhteydenottokielto</w:t>
      </w:r>
      <w:r>
        <w:t xml:space="preserve"> (näkymätunnus 503, näkymälyhenne YKIE)</w:t>
      </w:r>
    </w:p>
    <w:bookmarkEnd w:id="17"/>
    <w:p w14:paraId="6BA722F9" w14:textId="7266F6A3" w:rsidR="000370F2" w:rsidRDefault="000370F2" w:rsidP="006040F8">
      <w:pPr>
        <w:pStyle w:val="Leipteksti"/>
      </w:pPr>
      <w:r w:rsidRPr="00BC106E">
        <w:t>L</w:t>
      </w:r>
      <w:r>
        <w:t>omaketta</w:t>
      </w:r>
      <w:r w:rsidRPr="00BC106E">
        <w:t xml:space="preserve"> </w:t>
      </w:r>
      <w:r>
        <w:t xml:space="preserve">THL/Lomake - </w:t>
      </w:r>
      <w:r w:rsidRPr="000370F2">
        <w:t>Tutkimusaineistolöydöstä koskeva yhteydenottokielto</w:t>
      </w:r>
      <w:r>
        <w:t xml:space="preserve"> (1.2.246.537.6.12.2002.503) käytetään </w:t>
      </w:r>
      <w:r w:rsidRPr="000370F2">
        <w:t>yhteydenottokiellon kirjaamiseen, kun Findatan luvalla tehdyssä sote-tiedon toissijaisessa käytössä (esimerkiksi tieteellisessä tutkimuksessa) on tehty henkilöä koskeva merkittävä löydös</w:t>
      </w:r>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p>
    <w:p w14:paraId="7F6D9D15" w14:textId="72837CFD" w:rsidR="004960B5" w:rsidRDefault="004960B5" w:rsidP="00D937A5">
      <w:pPr>
        <w:pStyle w:val="Leipteksti"/>
        <w:spacing w:after="0"/>
      </w:pPr>
      <w:r w:rsidRPr="00D937A5">
        <w:rPr>
          <w:b/>
        </w:rPr>
        <w:lastRenderedPageBreak/>
        <w:t>Eurooppalaisen potilasyhteenvedon informointi ja suostumus</w:t>
      </w:r>
      <w:r>
        <w:t xml:space="preserve"> (näkymätunnus 504, näkymälyhenne PSSUO)</w:t>
      </w:r>
    </w:p>
    <w:p w14:paraId="395EE3FB" w14:textId="535E57B0" w:rsidR="004960B5" w:rsidRDefault="004960B5" w:rsidP="00D937A5">
      <w:pPr>
        <w:pStyle w:val="Leipteksti"/>
        <w:spacing w:after="0"/>
      </w:pPr>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r>
        <w:t>Lomaketta käytetään</w:t>
      </w:r>
      <w:r w:rsidRPr="004960B5">
        <w:t xml:space="preserve"> myös aikaisemmin an</w:t>
      </w:r>
      <w:r>
        <w:t>netun suostumuksen perumiseen</w:t>
      </w:r>
      <w:r w:rsidRPr="004960B5">
        <w:t>.</w:t>
      </w:r>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592CC9" w:rsidRDefault="00364E7A" w:rsidP="006F3FED">
      <w:pPr>
        <w:pStyle w:val="Leipteksti"/>
      </w:pPr>
      <w:r w:rsidRPr="00592CC9">
        <w:t>../custodian/assignedCustodian/representedCustodianOrganization/name = "Kansaneläkelaitos"</w:t>
      </w:r>
    </w:p>
    <w:p w14:paraId="13754889" w14:textId="77777777" w:rsidR="00936EA2" w:rsidRPr="00D937A5" w:rsidRDefault="00936EA2" w:rsidP="00936EA2">
      <w:pPr>
        <w:pStyle w:val="Leipteksti"/>
        <w:spacing w:after="0"/>
        <w:rPr>
          <w:b/>
          <w:bCs/>
        </w:rPr>
      </w:pPr>
      <w:bookmarkStart w:id="18" w:name="_Hlk138920055"/>
      <w:r w:rsidRPr="00D937A5">
        <w:rPr>
          <w:b/>
          <w:bCs/>
        </w:rPr>
        <w:t xml:space="preserve">LT3 Rivinvaihtojen huomioiminen </w:t>
      </w:r>
      <w:r>
        <w:rPr>
          <w:b/>
          <w:bCs/>
        </w:rPr>
        <w:t>pitkissä vakioteksteissä</w:t>
      </w:r>
    </w:p>
    <w:p w14:paraId="34A6A23D" w14:textId="3A555434" w:rsidR="00936EA2" w:rsidRDefault="00936EA2" w:rsidP="00936EA2">
      <w:pPr>
        <w:pStyle w:val="Leipteksti"/>
        <w:spacing w:after="0"/>
      </w:pPr>
      <w:r>
        <w:t xml:space="preserve">Lomakkeen kentän näyttömuotoon (text-elementtiin) tuotetaan lomakemäärittelyn mukainen vakioteksti, kun Koodistopalvelun lomakemäärittelyssä  </w:t>
      </w:r>
    </w:p>
    <w:p w14:paraId="1C2B6A7F" w14:textId="260AB225" w:rsidR="00936EA2" w:rsidRDefault="00936EA2" w:rsidP="00A642C1">
      <w:pPr>
        <w:pStyle w:val="Leipteksti"/>
        <w:numPr>
          <w:ilvl w:val="0"/>
          <w:numId w:val="47"/>
        </w:numPr>
        <w:spacing w:after="0"/>
      </w:pPr>
      <w:r>
        <w:t xml:space="preserve">tiedon tietotyyppi on string (attribuutti Tietotyypin tunniste = ST), </w:t>
      </w:r>
    </w:p>
    <w:p w14:paraId="145789F9" w14:textId="02FC2201" w:rsidR="00936EA2" w:rsidRDefault="00936EA2" w:rsidP="00A642C1">
      <w:pPr>
        <w:pStyle w:val="Leipteksti"/>
        <w:numPr>
          <w:ilvl w:val="0"/>
          <w:numId w:val="47"/>
        </w:numPr>
        <w:spacing w:after="0"/>
      </w:pPr>
      <w:r>
        <w:t xml:space="preserve">tieto tulee siirtomuotoon (attribuutti Siirtomuotoon = T) </w:t>
      </w:r>
    </w:p>
    <w:p w14:paraId="324E185A" w14:textId="77777777" w:rsidR="00936EA2" w:rsidRDefault="00936EA2" w:rsidP="00A642C1">
      <w:pPr>
        <w:pStyle w:val="Leipteksti"/>
        <w:numPr>
          <w:ilvl w:val="0"/>
          <w:numId w:val="47"/>
        </w:numPr>
        <w:spacing w:after="0"/>
      </w:pPr>
      <w:r>
        <w:t xml:space="preserve">ja sisältö on vakioteksti (attribuutti Täytettävä kenttä = F). </w:t>
      </w:r>
    </w:p>
    <w:p w14:paraId="18AE42C5" w14:textId="67CD2329" w:rsidR="00C33701" w:rsidRPr="00D937A5" w:rsidRDefault="00936EA2" w:rsidP="00FC757D">
      <w:pPr>
        <w:pStyle w:val="Leipteksti"/>
      </w:pPr>
      <w:r>
        <w:t xml:space="preserve">Vakioteksti tuodaan lomakkeelle tällöin Koodistopalvelun XML-julkaisumuodon description-attribuutista. </w:t>
      </w:r>
      <w:r>
        <w:br/>
        <w:t xml:space="preserve">XML-julkaisumuodossa rivinvaihdot </w:t>
      </w:r>
      <w:r w:rsidR="00FC757D">
        <w:t>tuotetaan</w:t>
      </w:r>
      <w:r>
        <w:t xml:space="preserve"> merkillä \n. Tätä merkkiä ei ole sallittua tuottaa CDA R2 asiakirjalle, vaan asiakirjan tuottavan järjestelmän on muunnettava ne CDA R2 asiakirjalle rivinvahtoa ilmaisevaksi elementiksi &lt;br/&gt;. Rivinvaihtomerkki on toistaiseksi </w:t>
      </w:r>
      <w:r w:rsidR="007166AB">
        <w:t>käytössä</w:t>
      </w:r>
      <w:r>
        <w:t xml:space="preserve"> pitkien tekstien muotoilua varten lomakkeilla Tutkimusaineistolöydöstä koskeva yhteydenottokielto ja Eurooppalaisen potilasyhteenvedon informointi ja suostumus. </w:t>
      </w:r>
      <w:bookmarkEnd w:id="18"/>
      <w:r w:rsidR="00076B9B">
        <w:br w:type="page"/>
      </w:r>
    </w:p>
    <w:p w14:paraId="354B2170" w14:textId="27E4A703" w:rsidR="009F703C" w:rsidRDefault="00020F09" w:rsidP="00020F09">
      <w:pPr>
        <w:pStyle w:val="Otsikko1"/>
        <w:spacing w:before="220"/>
      </w:pPr>
      <w:bookmarkStart w:id="19" w:name="_Toc256000030"/>
      <w:bookmarkStart w:id="20" w:name="_Toc37061999"/>
      <w:bookmarkStart w:id="21" w:name="_Toc191902100"/>
      <w:r>
        <w:lastRenderedPageBreak/>
        <w:t>Arkistoi arkistoasiakirja</w:t>
      </w:r>
      <w:bookmarkEnd w:id="19"/>
      <w:bookmarkEnd w:id="20"/>
      <w:bookmarkEnd w:id="21"/>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2B340E92" w:rsidR="001661F3" w:rsidRDefault="001661F3" w:rsidP="00A642C1">
      <w:pPr>
        <w:pStyle w:val="Luettelokappale"/>
        <w:numPr>
          <w:ilvl w:val="0"/>
          <w:numId w:val="38"/>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A642C1">
      <w:pPr>
        <w:pStyle w:val="Luettelokappale"/>
        <w:numPr>
          <w:ilvl w:val="0"/>
          <w:numId w:val="38"/>
        </w:numPr>
      </w:pPr>
      <w:r>
        <w:t>Luovutusilmoitus (</w:t>
      </w:r>
      <w:r w:rsidR="0019618B">
        <w:t xml:space="preserve">näkymälyhenne </w:t>
      </w:r>
      <w:r>
        <w:t>LILM) arkistoidaan käyttötapauksen Arkistoi luovutusilmoitus mukaisesti.</w:t>
      </w:r>
    </w:p>
    <w:p w14:paraId="165627B9" w14:textId="2F547173" w:rsidR="001661F3" w:rsidRPr="001661F3" w:rsidRDefault="001661F3" w:rsidP="001661F3">
      <w:pPr>
        <w:pStyle w:val="Leipteksti"/>
      </w:pPr>
      <w:r>
        <w:t xml:space="preserve">Käyttötapauksen lopputuloksena arkistoasiakirjan ensimmäinen versio on arkistoitu </w:t>
      </w:r>
      <w:r w:rsidR="007D5DCB">
        <w:t>Potilastietovarantoon</w:t>
      </w:r>
      <w:r>
        <w:t xml:space="preserve">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6611BDC0" w:rsidR="001661F3" w:rsidRPr="001661F3" w:rsidRDefault="00AD1EB6" w:rsidP="001661F3">
      <w:pPr>
        <w:pStyle w:val="Numeroituluettelo"/>
      </w:pPr>
      <w:r>
        <w:t>Potilastietovaranto ja Kanta-viestinvälitys, jatkossa Potilastietovaranto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071FBC5A" w:rsidR="001661F3" w:rsidRDefault="001661F3" w:rsidP="00A642C1">
      <w:pPr>
        <w:pStyle w:val="Luettelokappale"/>
        <w:numPr>
          <w:ilvl w:val="0"/>
          <w:numId w:val="38"/>
        </w:numPr>
      </w:pPr>
      <w:r>
        <w:t>potilasta ei yksilöidä, kun kyseessä on</w:t>
      </w:r>
      <w:r w:rsidR="00F17F93">
        <w:t xml:space="preserve"> </w:t>
      </w:r>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A642C1">
      <w:pPr>
        <w:pStyle w:val="Luettelokappale"/>
        <w:numPr>
          <w:ilvl w:val="0"/>
          <w:numId w:val="38"/>
        </w:numPr>
      </w:pPr>
      <w:r>
        <w:t>Lomaketyyppisistä näkymistä tuotetaan aina oma itsenäinen asiakirja</w:t>
      </w:r>
    </w:p>
    <w:p w14:paraId="61444493" w14:textId="5A8541F6" w:rsidR="001661F3" w:rsidRDefault="001661F3" w:rsidP="00A642C1">
      <w:pPr>
        <w:pStyle w:val="Luettelokappale"/>
        <w:numPr>
          <w:ilvl w:val="0"/>
          <w:numId w:val="38"/>
        </w:numPr>
      </w:pPr>
      <w:r>
        <w:lastRenderedPageBreak/>
        <w:t>Asiakirjan rakenne noudattaa ”</w:t>
      </w:r>
      <w:r w:rsidR="00977FB5">
        <w:t>Potilastietovarannon</w:t>
      </w:r>
      <w:r>
        <w:t xml:space="preserve"> kertomus ja lomakkeet” -oppaan rakennetta ja siellä määriteltyä lomakemekanismia [LM2]</w:t>
      </w:r>
    </w:p>
    <w:p w14:paraId="1307A4AE" w14:textId="6DCEF80F"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20602B">
        <w:t>[LT1]</w:t>
      </w:r>
      <w:r w:rsidR="003C40C1">
        <w:t>[LT2]</w:t>
      </w:r>
    </w:p>
    <w:p w14:paraId="2BE2B608" w14:textId="77C65AF5"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A642C1">
      <w:pPr>
        <w:pStyle w:val="Luettelokappale"/>
        <w:numPr>
          <w:ilvl w:val="0"/>
          <w:numId w:val="38"/>
        </w:numPr>
      </w:pPr>
      <w:r>
        <w:t>Asiakirjalle täydennetään kuvailutiedot kuvailutietojen määrittelyn mukaisesti [LM5]</w:t>
      </w:r>
    </w:p>
    <w:p w14:paraId="22BE6655" w14:textId="433169BF" w:rsidR="001661F3" w:rsidRDefault="001661F3" w:rsidP="00A642C1">
      <w:pPr>
        <w:pStyle w:val="Luettelokappale"/>
        <w:numPr>
          <w:ilvl w:val="0"/>
          <w:numId w:val="38"/>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A642C1">
      <w:pPr>
        <w:pStyle w:val="Luettelokappale"/>
        <w:numPr>
          <w:ilvl w:val="0"/>
          <w:numId w:val="38"/>
        </w:numPr>
      </w:pPr>
      <w:r>
        <w:t>MR-sanoma on RCMR_IN100002FI01</w:t>
      </w:r>
    </w:p>
    <w:p w14:paraId="105AE60B" w14:textId="5D7D1CC2" w:rsidR="001661F3" w:rsidRDefault="001661F3" w:rsidP="00A642C1">
      <w:pPr>
        <w:pStyle w:val="Luettelokappale"/>
        <w:numPr>
          <w:ilvl w:val="0"/>
          <w:numId w:val="38"/>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5834C3B1" w:rsidR="001661F3" w:rsidRPr="001661F3" w:rsidRDefault="001661F3" w:rsidP="008C2FD8">
      <w:pPr>
        <w:pStyle w:val="Leipteksti"/>
      </w:pPr>
      <w:r>
        <w:t xml:space="preserve">V4 Arkistointi ei onnistu. Järjestelmä tallentaa tiedon virhetilanteesta ja toimii </w:t>
      </w:r>
      <w:r w:rsidR="00AD1EB6">
        <w:t>Potilastietovarannon</w:t>
      </w:r>
      <w:r>
        <w:t xml:space="preserve">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bookmarkStart w:id="22" w:name="_Hlk165028571"/>
      <w:r>
        <w:t xml:space="preserve">LT1 </w:t>
      </w:r>
      <w:r w:rsidR="0068539E">
        <w:t>Ostopalvelun valtuutuksen lomakerakenne</w:t>
      </w:r>
    </w:p>
    <w:p w14:paraId="09628379" w14:textId="049E0FBB" w:rsidR="0068539E" w:rsidRDefault="0068539E" w:rsidP="008C2FD8">
      <w:pPr>
        <w:pStyle w:val="Leipteksti"/>
        <w:spacing w:after="0"/>
      </w:pPr>
      <w:r>
        <w:lastRenderedPageBreak/>
        <w:t>Ostopalvelun valtuutuksesta (näkymälyhenne OSVA, näkymätunnus 362) on käytössä kaksi versiota, jotka molemmat on julkaistu koodistopalvelussa:</w:t>
      </w:r>
    </w:p>
    <w:p w14:paraId="1A28F07F" w14:textId="6490B308" w:rsidR="00076B9B" w:rsidRDefault="0068539E" w:rsidP="00505EC7">
      <w:pPr>
        <w:pStyle w:val="Leipteksti"/>
      </w:pPr>
      <w:r w:rsidRPr="0068539E">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30A86603" w14:textId="33F4F377" w:rsidR="003C40C1" w:rsidRDefault="003C40C1" w:rsidP="003C40C1">
      <w:pPr>
        <w:pStyle w:val="Leipteksti"/>
      </w:pPr>
      <w:r>
        <w:t>LT2 Ostopalvelun valtuutuksen lomakkeen tietokentän tunnisteen (codeId) 2 käyttö</w:t>
      </w:r>
    </w:p>
    <w:p w14:paraId="475E5323" w14:textId="77777777" w:rsidR="003C40C1" w:rsidRDefault="003C40C1" w:rsidP="003C40C1">
      <w:pPr>
        <w:pStyle w:val="Leipteksti"/>
      </w:pPr>
      <w:r>
        <w:t>Ostopalvelun valtuutuksen tunniste on ostopalvelun valtuutus -asiakirjan lomakesisällössä annettu yksilöivä tunniste (eArkisto/Lomake - Ostopalvelun valtuutus 1.2.246.537.6.12.2002.362, codeId 2), joka saa arvon seuraavasti:</w:t>
      </w:r>
    </w:p>
    <w:p w14:paraId="08A83B96" w14:textId="77777777" w:rsidR="003C40C1" w:rsidRDefault="003C40C1" w:rsidP="00115959">
      <w:pPr>
        <w:pStyle w:val="Leipteksti"/>
        <w:spacing w:after="0"/>
      </w:pPr>
      <w:r>
        <w:t>-  Osva-lomakkeen versio 1.2.246.537.6.12.2002.362.20140311: Ostopalvelun valtuutus asiakirjan setId</w:t>
      </w:r>
    </w:p>
    <w:p w14:paraId="4E5ACEA0" w14:textId="213C8929" w:rsidR="003C40C1" w:rsidRDefault="003C40C1" w:rsidP="003C40C1">
      <w:pPr>
        <w:pStyle w:val="Leipteksti"/>
      </w:pPr>
      <w:r>
        <w:t>-  Osva2-lomakkeen versio 1.2.246.537.6.12.2002.362. 20200101: Ostopalvelun valtuutus -asiakirjan setId tai valtuutukselle generoitu yksilöivä tunnus</w:t>
      </w:r>
    </w:p>
    <w:p w14:paraId="652FE88F" w14:textId="77777777" w:rsidR="003C40C1" w:rsidRDefault="003C40C1" w:rsidP="00505EC7">
      <w:pPr>
        <w:pStyle w:val="Leipteksti"/>
      </w:pPr>
    </w:p>
    <w:bookmarkEnd w:id="22"/>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23" w:name="_Toc191902101"/>
      <w:r w:rsidRPr="001661F3">
        <w:lastRenderedPageBreak/>
        <w:t>Arkistoi luovutusilmoitus</w:t>
      </w:r>
      <w:bookmarkEnd w:id="23"/>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514FB6E3" w:rsidR="001661F3" w:rsidRDefault="001661F3" w:rsidP="001661F3">
      <w:pPr>
        <w:pStyle w:val="Leipteksti"/>
      </w:pPr>
      <w:r w:rsidRPr="00603324">
        <w:t xml:space="preserve">Luovutusilmoitus muodostetaan, kun potilastietojärjestelmään sähköisessä muodossa tallennettuja tietoja luovutetaan </w:t>
      </w:r>
      <w:r w:rsidR="00977FB5">
        <w:t>Potilastietovarannon</w:t>
      </w:r>
      <w:r w:rsidRPr="00603324">
        <w:t xml:space="preserve"> ulkopuolella. </w:t>
      </w:r>
      <w:r>
        <w:t>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6EDE21C7" w:rsidR="001661F3" w:rsidRDefault="001661F3" w:rsidP="00A642C1">
      <w:pPr>
        <w:pStyle w:val="Numeroituluettelo"/>
        <w:numPr>
          <w:ilvl w:val="0"/>
          <w:numId w:val="48"/>
        </w:numPr>
      </w:pPr>
      <w:r>
        <w:t xml:space="preserve">Työntävä luovutus: luovutuksen antavan organisaation käyttäjä välittää oman sähköisen rekisterin tietoja </w:t>
      </w:r>
      <w:r w:rsidR="00977FB5">
        <w:t>Potilastietovarannon</w:t>
      </w:r>
      <w:r>
        <w:t xml:space="preserve"> ulkopuolella toiselle rekisterinpitäjälle tai muulle taholle, jolla on oikeus saada tiedot. Työntävässä luovutuksessa tiedot voidaan siirtää sähköisesti tai tulostettuna fyysiseen muotoon.</w:t>
      </w:r>
    </w:p>
    <w:p w14:paraId="14FA2F26" w14:textId="7A4F3E8B" w:rsidR="001661F3" w:rsidRDefault="001661F3" w:rsidP="00A642C1">
      <w:pPr>
        <w:pStyle w:val="Numeroituluettelo"/>
        <w:numPr>
          <w:ilvl w:val="0"/>
          <w:numId w:val="48"/>
        </w:numPr>
      </w:pPr>
      <w:r>
        <w:t>Hakeva luovutus ("automaattiluovutus"): luovutuksen saavan organisaation käyttäjä hakee ja tarkastelee toisen rekisterinpitäjän</w:t>
      </w:r>
      <w:r w:rsidR="008B2092">
        <w:t xml:space="preserve"> tai oman rekisterinpitäjän toisen rekisterin</w:t>
      </w:r>
      <w:r w:rsidR="00855CD5">
        <w:t xml:space="preserve"> </w:t>
      </w:r>
      <w:r>
        <w:t xml:space="preserve">tietoja </w:t>
      </w:r>
      <w:r w:rsidR="00977FB5">
        <w:t>Potilastietovarannon</w:t>
      </w:r>
      <w:r>
        <w:t xml:space="preserve"> ulkopuolella esimerkiksi aluetietojärjestelmän kautta.</w:t>
      </w:r>
    </w:p>
    <w:p w14:paraId="7E06FA9A" w14:textId="39043A70" w:rsidR="001661F3" w:rsidRPr="001661F3" w:rsidRDefault="001661F3" w:rsidP="001661F3">
      <w:pPr>
        <w:pStyle w:val="Leipteksti"/>
      </w:pPr>
      <w:r>
        <w:t xml:space="preserve">Käyttötapauksen lopputuloksena luovutusilmoitus on arkistoitu </w:t>
      </w:r>
      <w:r w:rsidR="007D5DCB">
        <w:t>Potilastietovarantoon</w:t>
      </w:r>
      <w:r>
        <w:t xml:space="preserve">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6A1E2ED0" w:rsidR="001661F3" w:rsidRPr="001661F3" w:rsidRDefault="00AD1EB6" w:rsidP="001661F3">
      <w:pPr>
        <w:pStyle w:val="Numeroituluettelo"/>
      </w:pPr>
      <w:r>
        <w:t>Potilastietovaranto ja Kanta-viestinvälitys, jatkossa Potilastietovaranto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A642C1">
      <w:pPr>
        <w:pStyle w:val="Luettelokappale"/>
        <w:numPr>
          <w:ilvl w:val="0"/>
          <w:numId w:val="38"/>
        </w:numPr>
      </w:pPr>
      <w:r>
        <w:t>Lomaketyyppisistä näkymistä tuotetaan aina oma itsenäinen asiakirja</w:t>
      </w:r>
    </w:p>
    <w:p w14:paraId="78B6D51F" w14:textId="43919D42" w:rsidR="001661F3" w:rsidRDefault="001661F3"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191B0BC9" w14:textId="18191991"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A642C1">
      <w:pPr>
        <w:pStyle w:val="Luettelokappale"/>
        <w:numPr>
          <w:ilvl w:val="0"/>
          <w:numId w:val="38"/>
        </w:numPr>
      </w:pPr>
      <w:r>
        <w:t>Asiakirjalle täydennetään kuvailutiedot kuvailutietojen määrittelyn mukaisesti [LM5]</w:t>
      </w:r>
    </w:p>
    <w:p w14:paraId="0E92D275" w14:textId="2DC1CAEE" w:rsidR="001661F3" w:rsidRDefault="001661F3" w:rsidP="00A642C1">
      <w:pPr>
        <w:pStyle w:val="Luettelokappale"/>
        <w:numPr>
          <w:ilvl w:val="0"/>
          <w:numId w:val="38"/>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791270C9" w:rsidR="001661F3" w:rsidRDefault="001661F3" w:rsidP="00D54165">
      <w:pPr>
        <w:pStyle w:val="Luettelokappale"/>
        <w:numPr>
          <w:ilvl w:val="1"/>
          <w:numId w:val="5"/>
        </w:numPr>
      </w:pPr>
      <w:r>
        <w:t>rekisterinpitäjä on luovutuksen saava tai luovutuksen antava organisaatio luovutustilanteessa B [LT1]</w:t>
      </w:r>
    </w:p>
    <w:p w14:paraId="537DC9D3" w14:textId="5C4B6754" w:rsidR="00377F5A" w:rsidRDefault="00AC0063" w:rsidP="00D54165">
      <w:pPr>
        <w:pStyle w:val="Luettelokappale"/>
        <w:numPr>
          <w:ilvl w:val="1"/>
          <w:numId w:val="5"/>
        </w:numPr>
      </w:pPr>
      <w:r>
        <w:t xml:space="preserve">luovutuksen saajan rekisterin tunniste ilmaistaan koodiston </w:t>
      </w:r>
      <w:r w:rsidRPr="00AC0063">
        <w:t>"Sosiaalihuolto - asiakirjan rekisteritunnus" avulla</w:t>
      </w:r>
      <w:r>
        <w:t>, jos tietoja toimitetaan terveydenhuollosta sosiaalihuoltoon</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lastRenderedPageBreak/>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03602D9E" w:rsidR="001661F3" w:rsidRDefault="001661F3" w:rsidP="001661F3">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2659B062"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xml:space="preserve">- Tämän lomakemäärittelyn luovutustilanteen B luovutusilmoitukset arkistoidaan luovutuksen saavan organisaation rekisteriin. </w:t>
      </w:r>
      <w:r w:rsidR="006E62E9">
        <w:t>Luovutustilanteen A</w:t>
      </w:r>
      <w:r w:rsidR="002B68BD">
        <w:t xml:space="preserve"> luovutusilmoitukset arkistoidaan luovutuksen antavan organisaation rekisteriin.</w:t>
      </w:r>
    </w:p>
    <w:p w14:paraId="24D00E32" w14:textId="1BE1EC19" w:rsidR="001661F3" w:rsidRPr="001661F3" w:rsidRDefault="00076B9B" w:rsidP="00076B9B">
      <w:r>
        <w:br w:type="page"/>
      </w:r>
    </w:p>
    <w:p w14:paraId="7A755399" w14:textId="02481754" w:rsidR="009F703C" w:rsidRDefault="00187A6D" w:rsidP="00187A6D">
      <w:pPr>
        <w:pStyle w:val="Otsikko1"/>
      </w:pPr>
      <w:bookmarkStart w:id="24" w:name="_Toc191902102"/>
      <w:bookmarkStart w:id="25" w:name="_Hlk157071164"/>
      <w:r w:rsidRPr="00187A6D">
        <w:lastRenderedPageBreak/>
        <w:t>Korvaa palvelutapahtuma-asiakirja (PPA</w:t>
      </w:r>
      <w:r w:rsidR="00081E50">
        <w:t>, PPA11</w:t>
      </w:r>
      <w:r w:rsidRPr="00187A6D">
        <w:t>)</w:t>
      </w:r>
      <w:bookmarkEnd w:id="24"/>
    </w:p>
    <w:bookmarkEnd w:id="25"/>
    <w:p w14:paraId="021501E8" w14:textId="4D3B2687" w:rsidR="009F703C" w:rsidRDefault="009F703C" w:rsidP="009F703C">
      <w:pPr>
        <w:pStyle w:val="Otsikko2"/>
      </w:pPr>
      <w:r w:rsidRPr="009F703C">
        <w:t>Käyttötapauksen yleiskuvaus ja lopputulos</w:t>
      </w:r>
    </w:p>
    <w:p w14:paraId="4D617A26" w14:textId="4FD8AB92" w:rsidR="00083FB1" w:rsidRDefault="00083FB1" w:rsidP="00083FB1">
      <w:pPr>
        <w:pStyle w:val="Leipteksti"/>
      </w:pPr>
      <w:r>
        <w:t xml:space="preserve">Kayttötapaus kuvaa palvelutapahtuman korvaavan version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555D705C" w:rsidR="00083FB1" w:rsidRDefault="00083FB1" w:rsidP="00D54165">
      <w:pPr>
        <w:pStyle w:val="Leipteksti"/>
        <w:numPr>
          <w:ilvl w:val="0"/>
          <w:numId w:val="11"/>
        </w:numPr>
        <w:spacing w:after="0"/>
      </w:pPr>
      <w:r>
        <w:t>Organisaation omassa rekisterissä olevan palvelutapahtuman korvaaminen</w:t>
      </w:r>
      <w:r w:rsidR="000D00CA">
        <w:t>.</w:t>
      </w:r>
    </w:p>
    <w:p w14:paraId="400BFA7B" w14:textId="7CAC5189" w:rsidR="00083FB1" w:rsidRDefault="00083FB1" w:rsidP="00D54165">
      <w:pPr>
        <w:pStyle w:val="Leipteksti"/>
        <w:numPr>
          <w:ilvl w:val="0"/>
          <w:numId w:val="11"/>
        </w:numPr>
        <w:spacing w:after="0"/>
      </w:pPr>
      <w:r>
        <w:t>Organisaation omassa rekisterissä olevan palvelutapahtuman korvaaminen</w:t>
      </w:r>
      <w:r w:rsidR="000D00CA">
        <w:t>.</w:t>
      </w:r>
      <w:r>
        <w:t xml:space="preserve"> ostopalvelun järjestäjänä ostopalvelutilannetta varten.</w:t>
      </w:r>
    </w:p>
    <w:p w14:paraId="2695143B" w14:textId="62A43ADF" w:rsidR="00083FB1" w:rsidRDefault="00083FB1">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1F2D63FC" w14:textId="2B618EC5" w:rsidR="005D1228" w:rsidRDefault="00083FB1">
      <w:pPr>
        <w:pStyle w:val="Leipteksti"/>
      </w:pPr>
      <w:r>
        <w:t>Huom. Vanhojen asiakirjojen palvelutapahtuman arkistointi ei ole mahdollinen tällä palvelupyynnöllä.</w:t>
      </w:r>
    </w:p>
    <w:p w14:paraId="0A15AA46" w14:textId="17604E22" w:rsidR="005D1228" w:rsidRDefault="005D1228" w:rsidP="005D1228">
      <w:pPr>
        <w:pStyle w:val="Leipteksti"/>
      </w:pPr>
      <w:r>
        <w:t>Käyttötapaus kuvaa myös palvelutapahtuman korvaamisen toimintansa päättäneen terveydenhuollon yksityisen rekisterinpitäjän rekisteriin [LT1]</w:t>
      </w:r>
      <w:r w:rsidR="000D00CA">
        <w:t>.</w:t>
      </w:r>
      <w:r>
        <w:t xml:space="preserve"> </w:t>
      </w:r>
    </w:p>
    <w:p w14:paraId="7C31F17A" w14:textId="23E85516" w:rsidR="005D1228" w:rsidRDefault="004A7F9E" w:rsidP="007E3B4B">
      <w:pPr>
        <w:pStyle w:val="Leipteksti"/>
        <w:numPr>
          <w:ilvl w:val="0"/>
          <w:numId w:val="11"/>
        </w:numPr>
      </w:pPr>
      <w:r>
        <w:t>Toimintansa päättäneen rekisterinpitäjän rekisterissä olevan palvelutapahtuman korvaaminen</w:t>
      </w:r>
      <w:r w:rsidR="006D0F2A">
        <w:t xml:space="preserve"> järjestämisvastuun perusteella</w:t>
      </w:r>
      <w:r>
        <w:t xml:space="preserve">. </w:t>
      </w:r>
      <w:r w:rsidR="005D1228">
        <w:t>Arkistointisanoman lähettävä organisaatio on järjestämisvastuullinen toimija eli hyvinvointialue tai Helsingin kaupunki. Asiakirja arkistoidaan toimintansa päättäneen rekisterinpitäjän rekisteriin.</w:t>
      </w:r>
      <w:r w:rsidR="00081E50">
        <w:t xml:space="preserve"> Käytettävä palvelupyyntö on PPA11.</w:t>
      </w:r>
    </w:p>
    <w:p w14:paraId="3C35FC20" w14:textId="1A00EEA4" w:rsidR="006D0F2A" w:rsidRDefault="00863A9D" w:rsidP="006D0F2A">
      <w:pPr>
        <w:pStyle w:val="Leipteksti"/>
        <w:numPr>
          <w:ilvl w:val="0"/>
          <w:numId w:val="11"/>
        </w:numPr>
      </w:pPr>
      <w:bookmarkStart w:id="26" w:name="_Hlk162973927"/>
      <w:r>
        <w:t xml:space="preserve">Toimintansa päättäneen rekisterinpitäjän rekisterissä olevan palvelutapahtuman korvaaminen </w:t>
      </w:r>
      <w:r w:rsidR="006D0F2A">
        <w:t>yhteisliitttymismallissa, jos palvelunantajat ovat sopineet yhteisrekisterinpitäjyydestä. Arkistointisanoman lähettävä organisaatio on yhteisliittymän isäntäorganisaatio. Asiakirja arkistoidaan toimintansa päättäneen rekisterinpitäjän rekisteriin. Käytettävä palvelupyyntö on PPA.</w:t>
      </w:r>
    </w:p>
    <w:bookmarkEnd w:id="26"/>
    <w:p w14:paraId="6E5A8F44" w14:textId="025F8460" w:rsidR="00083FB1" w:rsidRDefault="00083FB1" w:rsidP="00083FB1">
      <w:pPr>
        <w:pStyle w:val="Leipteksti"/>
      </w:pPr>
      <w:r>
        <w:lastRenderedPageBreak/>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141E86D" w14:textId="587F5B29" w:rsidR="00083FB1" w:rsidRPr="00083FB1" w:rsidRDefault="00083FB1" w:rsidP="00083FB1">
      <w:pPr>
        <w:pStyle w:val="Leipteksti"/>
      </w:pPr>
      <w:r>
        <w:t xml:space="preserve">Lopputuloksena palvelutapahtuman tuottanut organisaatio on muodostanut palvelutapahtuma-asiakirjasta uuden version, se on arkistoitu </w:t>
      </w:r>
      <w:r w:rsidR="007D5DCB">
        <w:t>Potilastietovarantoon</w:t>
      </w:r>
      <w:r>
        <w:t xml:space="preserve"> ja potilastietojärjestelmässä on tieto arkistoinnista.</w:t>
      </w:r>
    </w:p>
    <w:p w14:paraId="7AF6D55A" w14:textId="759C97F0" w:rsidR="009F703C" w:rsidRDefault="009F703C" w:rsidP="009F703C">
      <w:pPr>
        <w:pStyle w:val="Otsikko2"/>
      </w:pPr>
      <w:r w:rsidRPr="009F703C">
        <w:t>Käyttäjäroolit</w:t>
      </w:r>
    </w:p>
    <w:p w14:paraId="491CB364" w14:textId="5EF7DF30" w:rsidR="00083FB1" w:rsidRDefault="00083FB1" w:rsidP="00083FB1">
      <w:pPr>
        <w:pStyle w:val="Numeroituluettelo"/>
      </w:pPr>
      <w:r>
        <w:t>Kantaan liittynyt järjestelmä, potilastietojärjestelmä, jatkossa Järjestelmä</w:t>
      </w:r>
      <w:r w:rsidR="000D00CA">
        <w:t>.</w:t>
      </w:r>
    </w:p>
    <w:p w14:paraId="137DCC19" w14:textId="72688315" w:rsidR="00083FB1" w:rsidRPr="00083FB1" w:rsidRDefault="00AD1EB6" w:rsidP="00083FB1">
      <w:pPr>
        <w:pStyle w:val="Numeroituluettelo"/>
      </w:pPr>
      <w:r>
        <w:t>Potilastietovaranto ja Kanta-viestinvälitys, jatkossa Potilastietovaranto</w:t>
      </w:r>
      <w:r w:rsidR="000D00CA">
        <w:t>.</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A642C1">
      <w:pPr>
        <w:pStyle w:val="Luettelokappale"/>
        <w:numPr>
          <w:ilvl w:val="0"/>
          <w:numId w:val="38"/>
        </w:numPr>
        <w:spacing w:before="0"/>
      </w:pPr>
      <w:r>
        <w:t>Ostopalvelun järjestäjän ark</w:t>
      </w:r>
      <w:r w:rsidR="00696F24">
        <w:t xml:space="preserve">istoasiakirjat-rekisterissä on </w:t>
      </w:r>
      <w:r>
        <w:t>ostopalvelutilanteen mukainen ostopalvelun valtuutus.</w:t>
      </w:r>
    </w:p>
    <w:p w14:paraId="65025F4B" w14:textId="0403E640" w:rsid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r w:rsidR="005D1228">
        <w:t>.</w:t>
      </w:r>
    </w:p>
    <w:p w14:paraId="621E349F" w14:textId="2DF32CE6" w:rsidR="005D1228" w:rsidRDefault="005D1228" w:rsidP="005D1228">
      <w:pPr>
        <w:pStyle w:val="Numeroituluettelo"/>
        <w:spacing w:before="240" w:after="0"/>
      </w:pPr>
      <w:bookmarkStart w:id="27" w:name="_Hlk174023783"/>
      <w:r>
        <w:t>Lisäksi tilanteessa D (arkistointi toimintansa päättäneen rekisterinpitäjän rekisteriin</w:t>
      </w:r>
      <w:r w:rsidR="00863A9D">
        <w:t xml:space="preserve"> järjestämisvastuun perusteella</w:t>
      </w:r>
      <w:r>
        <w:t>):</w:t>
      </w:r>
    </w:p>
    <w:p w14:paraId="24A4D222" w14:textId="6BDEB6D7" w:rsidR="005D1228" w:rsidRPr="00083FB1" w:rsidRDefault="005D1228" w:rsidP="00A642C1">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bookmarkEnd w:id="27"/>
    <w:p w14:paraId="61761A23" w14:textId="3AFF7F21" w:rsidR="00863A9D" w:rsidRDefault="00863A9D" w:rsidP="002F247D">
      <w:pPr>
        <w:pStyle w:val="Numeroituluettelo"/>
        <w:spacing w:before="240" w:after="0"/>
      </w:pPr>
      <w:r>
        <w:t>Lisäksi tilanteessa E (arkistointi toimintansa päättäneen rekisterinpitäjän rekisteriin yhteisliittymismallissa):</w:t>
      </w:r>
    </w:p>
    <w:p w14:paraId="3AD8F51C" w14:textId="387F7A71" w:rsidR="00863A9D" w:rsidRDefault="00863A9D" w:rsidP="00A642C1">
      <w:pPr>
        <w:pStyle w:val="Luettelokappale"/>
        <w:numPr>
          <w:ilvl w:val="0"/>
          <w:numId w:val="31"/>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15A63966" w14:textId="64A22100" w:rsidR="009F703C" w:rsidRDefault="009F703C" w:rsidP="007E3B4B">
      <w:pPr>
        <w:pStyle w:val="Otsikko2"/>
        <w:spacing w:before="240"/>
      </w:pPr>
      <w:r w:rsidRPr="009F703C">
        <w:t>Normaali tapahtumankulku</w:t>
      </w:r>
    </w:p>
    <w:p w14:paraId="63AC155D" w14:textId="77777777" w:rsidR="00083FB1" w:rsidRDefault="00083FB1" w:rsidP="007E3B4B">
      <w:pPr>
        <w:pStyle w:val="Leipteksti"/>
        <w:spacing w:after="0"/>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60F9D525" w:rsidR="00083FB1" w:rsidRDefault="00083FB1" w:rsidP="00A642C1">
      <w:pPr>
        <w:pStyle w:val="Luettelokappale"/>
        <w:numPr>
          <w:ilvl w:val="0"/>
          <w:numId w:val="38"/>
        </w:numPr>
        <w:spacing w:before="0"/>
      </w:pPr>
      <w:r>
        <w:lastRenderedPageBreak/>
        <w:t>Palvelutapahtuman päivittäminen: järjestelmä tuottaa palvelutapahtuman muuttuneet tiedot</w:t>
      </w:r>
      <w:r w:rsidR="000D00CA">
        <w:t>.</w:t>
      </w:r>
    </w:p>
    <w:p w14:paraId="65919C51" w14:textId="6B72E7B2" w:rsidR="00083FB1" w:rsidRDefault="00083FB1" w:rsidP="00A642C1">
      <w:pPr>
        <w:pStyle w:val="Luettelokappale"/>
        <w:numPr>
          <w:ilvl w:val="0"/>
          <w:numId w:val="38"/>
        </w:numPr>
        <w:spacing w:before="0"/>
      </w:pPr>
      <w:r>
        <w:t>Palvelutapahtuman päättäminen: järjestelmä tuottaa palvelutapahtumalle loppupäivän</w:t>
      </w:r>
      <w:r w:rsidR="000D00CA">
        <w:t>.</w:t>
      </w:r>
    </w:p>
    <w:p w14:paraId="1E26AEBD" w14:textId="322F9026" w:rsidR="00083FB1" w:rsidRDefault="00083FB1" w:rsidP="00A642C1">
      <w:pPr>
        <w:pStyle w:val="Luettelokappale"/>
        <w:numPr>
          <w:ilvl w:val="0"/>
          <w:numId w:val="38"/>
        </w:numPr>
        <w:spacing w:before="0"/>
      </w:pPr>
      <w:r>
        <w:t>Palvelutapahtuman mitätöiminen: järjestelmä tuottaa mitätöivän palvelutapahtuma-asiakirjan</w:t>
      </w:r>
      <w:r w:rsidR="000D00CA">
        <w:t>.</w:t>
      </w:r>
    </w:p>
    <w:p w14:paraId="4D0A3DEF" w14:textId="1C819173" w:rsidR="00083FB1" w:rsidRDefault="00083FB1" w:rsidP="00DA739D">
      <w:pPr>
        <w:pStyle w:val="Luettelokappale"/>
        <w:numPr>
          <w:ilvl w:val="1"/>
          <w:numId w:val="5"/>
        </w:numPr>
        <w:spacing w:before="0"/>
      </w:pPr>
      <w:r>
        <w:t>Mitätöivän asiakirjan sisältö on samalainen kuin normaalin palvelutapahtuma-asiakirjan, mutta header-tiedoissa asiakirjan valmistumisen tila saa arvon 'Poistettu' (hl7fi:recordStatus=7) [LK12]</w:t>
      </w:r>
      <w:r w:rsidR="000D00CA">
        <w:t>.</w:t>
      </w:r>
    </w:p>
    <w:p w14:paraId="1CF6D949" w14:textId="40065E0D" w:rsidR="00083FB1" w:rsidRDefault="00083FB1" w:rsidP="00DA739D">
      <w:pPr>
        <w:pStyle w:val="Luettelokappale"/>
        <w:numPr>
          <w:ilvl w:val="1"/>
          <w:numId w:val="5"/>
        </w:numPr>
        <w:spacing w:before="0"/>
      </w:pPr>
      <w:r>
        <w:t>Palvelutapahtuman mitätöinti on mahdollinen vain, jos siihen kuuluvat hoitoasiakirjat on jo mitätöity</w:t>
      </w:r>
      <w:r w:rsidR="000D00CA">
        <w:t>.</w:t>
      </w:r>
    </w:p>
    <w:p w14:paraId="44FA88BB" w14:textId="45394564" w:rsidR="00083FB1" w:rsidRDefault="00083FB1" w:rsidP="00A642C1">
      <w:pPr>
        <w:pStyle w:val="Luettelokappale"/>
        <w:numPr>
          <w:ilvl w:val="0"/>
          <w:numId w:val="38"/>
        </w:numPr>
        <w:spacing w:before="0"/>
      </w:pPr>
      <w:r>
        <w:t xml:space="preserve">Kun kyseessä on alaikäinen henkilö, järjestelmä tuottaa palvelutapahtuma-asiakirjan header-tietoihin tiedon huoltajille luovuttamisen kiellon tilanteesta [LM5, LK13]. </w:t>
      </w:r>
    </w:p>
    <w:p w14:paraId="5A5C4526" w14:textId="4F52F5EF"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r w:rsidR="000D00CA">
        <w:t>.</w:t>
      </w:r>
    </w:p>
    <w:p w14:paraId="20D5AD21" w14:textId="3CB1AA2A" w:rsidR="00083FB1" w:rsidRDefault="00083FB1" w:rsidP="00083FB1">
      <w:pPr>
        <w:pStyle w:val="Numeroituluettelo"/>
      </w:pPr>
      <w:r>
        <w:t>Järjestelmä allekirjoittaa asiakirjan järjestelmäallekirjoitus-varmenteella [V2, LM3]</w:t>
      </w:r>
      <w:r w:rsidR="000D00CA">
        <w:t>.</w:t>
      </w:r>
    </w:p>
    <w:p w14:paraId="405F9B29" w14:textId="06D9ED05" w:rsidR="00083FB1" w:rsidRDefault="00083FB1" w:rsidP="00083FB1">
      <w:pPr>
        <w:pStyle w:val="Numeroituluettelo"/>
      </w:pPr>
      <w:r>
        <w:t>Järjestelmä tallentaa tiedon siitä, mikä palvelutapahtuma tiedosta muodostettiin [V3]</w:t>
      </w:r>
      <w:r w:rsidR="000D00CA">
        <w:t>.</w:t>
      </w:r>
      <w:r>
        <w:t xml:space="preserve"> </w:t>
      </w:r>
    </w:p>
    <w:p w14:paraId="2ED05B5F" w14:textId="71669189" w:rsidR="00083FB1" w:rsidRDefault="00083FB1" w:rsidP="00083FB1">
      <w:pPr>
        <w:pStyle w:val="Numeroituluettelo"/>
        <w:spacing w:after="0"/>
      </w:pPr>
      <w:r>
        <w:t>Järjestelmä arkistoi asiakirjan alikäyttötapauksen Arkistoi asiakirja mukaisesti [V4]</w:t>
      </w:r>
      <w:r w:rsidR="000D00CA">
        <w:t>.</w:t>
      </w:r>
    </w:p>
    <w:p w14:paraId="0A4E1F6F" w14:textId="06EA21DE" w:rsidR="00083FB1" w:rsidRDefault="00083FB1" w:rsidP="00A642C1">
      <w:pPr>
        <w:pStyle w:val="Luettelokappale"/>
        <w:numPr>
          <w:ilvl w:val="0"/>
          <w:numId w:val="38"/>
        </w:numPr>
        <w:spacing w:before="0"/>
      </w:pPr>
      <w:r>
        <w:t>MR-sanoma on RCMR_IN100016 FI01</w:t>
      </w:r>
      <w:r w:rsidR="000D00CA">
        <w:t>.</w:t>
      </w:r>
    </w:p>
    <w:p w14:paraId="7218A995" w14:textId="57807CF8" w:rsidR="00083FB1" w:rsidRDefault="00083FB1" w:rsidP="00A642C1">
      <w:pPr>
        <w:pStyle w:val="Luettelokappale"/>
        <w:numPr>
          <w:ilvl w:val="0"/>
          <w:numId w:val="38"/>
        </w:numPr>
        <w:spacing w:before="0"/>
      </w:pPr>
      <w:r>
        <w:t>Palvelupyyntö on [LK3]</w:t>
      </w:r>
    </w:p>
    <w:p w14:paraId="372EA52D" w14:textId="28A112B0" w:rsidR="00083FB1" w:rsidRDefault="00083FB1" w:rsidP="005D1228">
      <w:pPr>
        <w:pStyle w:val="Luettelokappale"/>
        <w:numPr>
          <w:ilvl w:val="1"/>
          <w:numId w:val="5"/>
        </w:numPr>
        <w:spacing w:before="0"/>
      </w:pPr>
      <w:r>
        <w:t>PPA, Potilasasiakirjojen arkistointi</w:t>
      </w:r>
    </w:p>
    <w:p w14:paraId="4656B10B" w14:textId="5F22071B" w:rsidR="005D1228" w:rsidRDefault="005D1228" w:rsidP="00DA739D">
      <w:pPr>
        <w:pStyle w:val="Luettelokappale"/>
        <w:numPr>
          <w:ilvl w:val="1"/>
          <w:numId w:val="5"/>
        </w:numPr>
        <w:spacing w:before="0"/>
      </w:pPr>
      <w:r>
        <w:t xml:space="preserve">poikkeus tilanteessa D: PPA11, </w:t>
      </w:r>
      <w:r w:rsidRPr="006726B8">
        <w:t>Potilasasiakirjojen arkistointi toimintansa päättäneen rekisterinpitäjän rekisteriin</w:t>
      </w:r>
      <w:r>
        <w:t xml:space="preserve"> [LT</w:t>
      </w:r>
      <w:r w:rsidR="004A7F9E">
        <w:t>2</w:t>
      </w:r>
      <w:r>
        <w:t>]</w:t>
      </w:r>
      <w:r w:rsidR="000D00CA">
        <w:t>.</w:t>
      </w:r>
    </w:p>
    <w:p w14:paraId="1383867E" w14:textId="387C436C" w:rsidR="00083FB1" w:rsidRDefault="00083FB1" w:rsidP="00A642C1">
      <w:pPr>
        <w:pStyle w:val="Luettelokappale"/>
        <w:numPr>
          <w:ilvl w:val="0"/>
          <w:numId w:val="38"/>
        </w:numPr>
        <w:spacing w:before="0"/>
      </w:pPr>
      <w:r>
        <w:t>Asiakirjan korvauksen syy [LK2]</w:t>
      </w:r>
    </w:p>
    <w:p w14:paraId="37CB4CC4" w14:textId="5A4335E3" w:rsidR="00083FB1" w:rsidRDefault="00083FB1" w:rsidP="00DA739D">
      <w:pPr>
        <w:pStyle w:val="Luettelokappale"/>
        <w:numPr>
          <w:ilvl w:val="1"/>
          <w:numId w:val="5"/>
        </w:numPr>
        <w:spacing w:before="0"/>
      </w:pPr>
      <w:r>
        <w:t>palvelutapahtuman päättäminen ja päivittäminen: 1, korjaus</w:t>
      </w:r>
      <w:r w:rsidR="000D00CA">
        <w:t>.</w:t>
      </w:r>
    </w:p>
    <w:p w14:paraId="0D4CCF80" w14:textId="7E59E8C1" w:rsidR="00083FB1" w:rsidRDefault="00083FB1" w:rsidP="00DA739D">
      <w:pPr>
        <w:pStyle w:val="Luettelokappale"/>
        <w:numPr>
          <w:ilvl w:val="1"/>
          <w:numId w:val="5"/>
        </w:numPr>
        <w:spacing w:before="0"/>
      </w:pPr>
      <w:r>
        <w:t>palvelutapahtuman mitätöiminen: 2, mitätöinti</w:t>
      </w:r>
      <w:r w:rsidR="000D00CA">
        <w:t>.</w:t>
      </w:r>
    </w:p>
    <w:p w14:paraId="56C1223D" w14:textId="37777F42" w:rsidR="00083FB1" w:rsidRDefault="00083FB1" w:rsidP="00DA739D">
      <w:pPr>
        <w:pStyle w:val="Luettelokappale"/>
        <w:numPr>
          <w:ilvl w:val="1"/>
          <w:numId w:val="5"/>
        </w:numPr>
        <w:spacing w:before="0"/>
      </w:pPr>
      <w:r>
        <w:t>palvelutapahtumaa ei ole mahdollista päivittää tai mitätöidä siten että vanhat versiot merkitään käytöstä poistetuiksi (koodiarvot 3 ja 4)</w:t>
      </w:r>
      <w:r w:rsidR="000D00CA">
        <w:t>.</w:t>
      </w:r>
    </w:p>
    <w:p w14:paraId="4A4B559A" w14:textId="1E03CEDB" w:rsidR="00083FB1" w:rsidRDefault="00083FB1" w:rsidP="00A642C1">
      <w:pPr>
        <w:pStyle w:val="Luettelokappale"/>
        <w:numPr>
          <w:ilvl w:val="0"/>
          <w:numId w:val="38"/>
        </w:numPr>
        <w:spacing w:before="0"/>
      </w:pPr>
      <w:r>
        <w:t xml:space="preserve">Kun kyseessä on alaikäinen henkilö, järjestelmä tuottaa arkistointisanomalle palvelutapahtuman metatietoihin tiedon huoltajille luovuttamisen kiellon tilanteesta [LM4, LK13]. </w:t>
      </w:r>
    </w:p>
    <w:p w14:paraId="471FCDCF" w14:textId="5F773661" w:rsidR="00083FB1" w:rsidRDefault="00083FB1" w:rsidP="00083FB1">
      <w:pPr>
        <w:pStyle w:val="Numeroituluettelo"/>
      </w:pPr>
      <w:r>
        <w:t>Järjestelmä tallentaa tiedon siitä, että palvelutapahtuman korvaava versio on arkistoitu [V3]</w:t>
      </w:r>
      <w:r w:rsidR="000D00CA">
        <w:t>.</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lastRenderedPageBreak/>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A46BB6" w14:textId="31B5AB2A" w:rsidR="005D1228" w:rsidRDefault="00083FB1" w:rsidP="005C1B2C">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47E42BCB" w14:textId="77777777" w:rsidR="005D1228" w:rsidRDefault="005D1228" w:rsidP="005D1228">
      <w:pPr>
        <w:pStyle w:val="Otsikko2"/>
        <w:spacing w:before="240"/>
      </w:pPr>
      <w:r>
        <w:t>Lisätiedot</w:t>
      </w:r>
    </w:p>
    <w:p w14:paraId="1770E9AF" w14:textId="0532A0A9" w:rsidR="005D1228" w:rsidRDefault="005D1228" w:rsidP="005D1228">
      <w:pPr>
        <w:pStyle w:val="Leipteksti"/>
      </w:pPr>
      <w:r>
        <w:t xml:space="preserve">LT1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70CAB6A9" w14:textId="6A07BEEC" w:rsidR="004A7F9E" w:rsidRDefault="004A7F9E" w:rsidP="004A7F9E">
      <w:pPr>
        <w:pStyle w:val="Leipteksti"/>
        <w:spacing w:after="0"/>
      </w:pPr>
      <w:r>
        <w:t>LT2 Organisaatiotiedot MR-sanomalla, kun järjestämisvastuullinen rekisterinpitäjä arkistoi toimintansa päättäneen rekisterinpitäjän rekisteriin:</w:t>
      </w:r>
    </w:p>
    <w:p w14:paraId="2BCE66A9" w14:textId="77777777" w:rsidR="004A7F9E" w:rsidRDefault="004A7F9E"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28451F36" w14:textId="77777777" w:rsidR="004A7F9E" w:rsidRDefault="004A7F9E" w:rsidP="00A642C1">
      <w:pPr>
        <w:pStyle w:val="Leipteksti"/>
        <w:numPr>
          <w:ilvl w:val="0"/>
          <w:numId w:val="34"/>
        </w:numPr>
        <w:spacing w:after="0"/>
      </w:pPr>
      <w:r>
        <w:t>Toimintansa päättäneen rekisterinpitäjän tiedot tulevat sanomatyyppiin asiakirjan rekisterinpitäjän tietoihin.</w:t>
      </w:r>
    </w:p>
    <w:p w14:paraId="7ECB2ED5" w14:textId="77777777" w:rsidR="004A7F9E" w:rsidRDefault="004A7F9E"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1AD77D5" w14:textId="2174418D" w:rsidR="005C1B2C" w:rsidRDefault="005C1B2C" w:rsidP="00472797">
      <w:pPr>
        <w:pStyle w:val="Leipteksti"/>
      </w:pPr>
    </w:p>
    <w:p w14:paraId="4FE9D280" w14:textId="42CC7C9E" w:rsidR="009F703C" w:rsidRDefault="00E57E35" w:rsidP="00E57E35">
      <w:pPr>
        <w:pStyle w:val="Otsikko1"/>
      </w:pPr>
      <w:bookmarkStart w:id="28" w:name="_Toc191902103"/>
      <w:r w:rsidRPr="00E57E35">
        <w:t>Korvaa palvelutapahtuma-asiakirja</w:t>
      </w:r>
      <w:bookmarkEnd w:id="28"/>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29C598E9" w:rsidR="00E57E35" w:rsidRDefault="00E57E35" w:rsidP="00D54165">
      <w:pPr>
        <w:pStyle w:val="Leipteksti"/>
        <w:numPr>
          <w:ilvl w:val="0"/>
          <w:numId w:val="12"/>
        </w:numPr>
        <w:spacing w:after="0"/>
      </w:pPr>
      <w:r>
        <w:lastRenderedPageBreak/>
        <w:t xml:space="preserve">Vanhan palvelutapahtuman korvaaminen. Vanhoja asiakirjoja koskeva palvelutapahtuma korjataan potilastietojärjestelmästä sanomarajapinnan kautta </w:t>
      </w:r>
      <w:r w:rsidR="007D5DCB">
        <w:t>Potilastietovarantoon</w:t>
      </w:r>
      <w:r>
        <w:t xml:space="preserve">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0F32771E"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1E106D27" w14:textId="20BE6239" w:rsidR="0076514E" w:rsidRDefault="0076514E" w:rsidP="0076514E">
      <w:pPr>
        <w:pStyle w:val="Leipteksti"/>
        <w:spacing w:after="0"/>
      </w:pPr>
    </w:p>
    <w:p w14:paraId="7AB79609" w14:textId="22DE4214" w:rsidR="0076514E" w:rsidRDefault="0076514E" w:rsidP="0076514E">
      <w:pPr>
        <w:pStyle w:val="Leipteksti"/>
      </w:pPr>
      <w:r>
        <w:t>Käyttötapaus kuvaa myös palvelutapahtuman korvaamisen toimintansa päättäneen terveydenhuollon yksityisen rekisterinpitäjän rekisteriin [LT1</w:t>
      </w:r>
      <w:r w:rsidR="0075267D">
        <w:t>, LT2</w:t>
      </w:r>
      <w:r>
        <w:t xml:space="preserve">]. </w:t>
      </w:r>
    </w:p>
    <w:p w14:paraId="01CF2493" w14:textId="3C5CA6FF" w:rsidR="005E4E47" w:rsidRDefault="0076514E" w:rsidP="005E4E47">
      <w:pPr>
        <w:pStyle w:val="Leipteksti"/>
        <w:numPr>
          <w:ilvl w:val="0"/>
          <w:numId w:val="12"/>
        </w:numPr>
      </w:pPr>
      <w:r>
        <w:t xml:space="preserve">Toimintansa päättäneen rekisterinpitäjän rekisterissä olevan palvelutapahtuman korvaaminen yhteisliitttymismallissa, jos palvelunantajat ovat sopineet yhteisrekisterinpitäjyydestä. Arkistointisanoman lähettävä organisaatio on yhteisliittymän isäntäorganisaatio. Asiakirja arkistoidaan toimintansa päättäneen rekisterinpitäjän rekisteriin. </w:t>
      </w:r>
      <w:r w:rsidR="005E4E47">
        <w:t>Käytettävä palvelupyyntö on PP1.</w:t>
      </w:r>
    </w:p>
    <w:p w14:paraId="497F5304" w14:textId="1CC0B67C" w:rsidR="005E4E47" w:rsidRDefault="005E4E47" w:rsidP="005E4E47">
      <w:pPr>
        <w:pStyle w:val="Leipteksti"/>
        <w:numPr>
          <w:ilvl w:val="0"/>
          <w:numId w:val="12"/>
        </w:numPr>
      </w:pPr>
      <w:r>
        <w:t xml:space="preserve">Toimintansa päättäneen rekisterinpitäjän rekisterissä olevan vanhan palvelutapahtuman korvaaminen järjestämisvastuun perusteella. Arkistointisanoman lähettävä organisaatio on järjestämisvastuullinen toimija eli hyvinvointialue tai Helsingin kaupunki. </w:t>
      </w:r>
      <w:r w:rsidR="0013030A">
        <w:t>Vanha a</w:t>
      </w:r>
      <w:r>
        <w:t>siakirja arkistoidaan toimintansa päättäneen rekisterinpitäjän rekisteriin. Käytettävä palvelupyyntö on PP3711.</w:t>
      </w:r>
    </w:p>
    <w:p w14:paraId="42AC42A4" w14:textId="25A0AD3C" w:rsidR="00E57E35" w:rsidRDefault="00E57E35" w:rsidP="00E57E35">
      <w:pPr>
        <w:pStyle w:val="Leipteksti"/>
      </w:pPr>
      <w:r>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CC4061E" w14:textId="119E8AD9" w:rsidR="00E57E35" w:rsidRPr="00E57E35" w:rsidRDefault="00E57E35" w:rsidP="00E57E35">
      <w:pPr>
        <w:pStyle w:val="Leipteksti"/>
      </w:pPr>
      <w:r>
        <w:t xml:space="preserve">Lopputuloksena palvelutapahtuman tuottanut organisaatio on muodostanut palvelutapahtuma-asiakirjasta uuden version, se on arkistoitu </w:t>
      </w:r>
      <w:r w:rsidR="007D5DCB">
        <w:t>Potilastietovarantoon</w:t>
      </w:r>
      <w:r>
        <w:t xml:space="preserve">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0D096341" w:rsidR="00E57E35" w:rsidRPr="00E57E35" w:rsidRDefault="00AD1EB6" w:rsidP="00E57E35">
      <w:pPr>
        <w:pStyle w:val="Numeroituluettelo"/>
      </w:pPr>
      <w:r>
        <w:t>Potilastietovaranto ja Kanta-viestinvälitys, jatkossa Potilastietovaranto</w:t>
      </w:r>
    </w:p>
    <w:p w14:paraId="3CC11493" w14:textId="13238778" w:rsidR="009F703C" w:rsidRDefault="009F703C" w:rsidP="009F703C">
      <w:pPr>
        <w:pStyle w:val="Otsikko2"/>
      </w:pPr>
      <w:r w:rsidRPr="009F703C">
        <w:lastRenderedPageBreak/>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7A58A6A" w:rsidR="00E57E35" w:rsidRDefault="00E57E35" w:rsidP="00E57E35">
      <w:pPr>
        <w:pStyle w:val="Numeroituluettelo"/>
      </w:pPr>
      <w:r>
        <w:t>Lisäksi tilanteessa D (ostopalvelu): Ostopalvelun järjestäjän arkistoasiakirjat-rekisterissä on ostopalvelun valtuutus, joka oikeuttaa ostopalvelun tuottajan arkistoimaan palvelutapahtuman ostopalvelun järjestäjän rekisteriin.</w:t>
      </w:r>
    </w:p>
    <w:p w14:paraId="02BE9701" w14:textId="77777777" w:rsidR="0076514E" w:rsidRDefault="0076514E" w:rsidP="0076514E">
      <w:pPr>
        <w:pStyle w:val="Numeroituluettelo"/>
        <w:spacing w:before="240" w:after="0"/>
      </w:pPr>
      <w:r>
        <w:t>Lisäksi tilanteessa E (arkistointi toimintansa päättäneen rekisterinpitäjän rekisteriin yhteisliittymismallissa):</w:t>
      </w:r>
    </w:p>
    <w:p w14:paraId="14BBC699" w14:textId="78802C48" w:rsidR="0076514E" w:rsidRDefault="0076514E" w:rsidP="00A642C1">
      <w:pPr>
        <w:pStyle w:val="Luettelokappale"/>
        <w:numPr>
          <w:ilvl w:val="0"/>
          <w:numId w:val="31"/>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0C9FE02C" w14:textId="19437839" w:rsidR="005E4E47" w:rsidRDefault="005E4E47" w:rsidP="00977FB5">
      <w:pPr>
        <w:pStyle w:val="Numeroituluettelo"/>
        <w:spacing w:before="240" w:after="0"/>
      </w:pPr>
      <w:r>
        <w:t>Lisäksi tilanteessa F (vanhan asiakirjan arkistointi toimintansa päättäneen rekisterinpitäjän rekisteriin järjestämisvastuun perusteella):</w:t>
      </w:r>
    </w:p>
    <w:p w14:paraId="6C67C190" w14:textId="77777777" w:rsidR="005E4E47" w:rsidRPr="00083FB1" w:rsidRDefault="005E4E47" w:rsidP="005E4E47">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682FCB87" w14:textId="77777777" w:rsidR="005E4E47" w:rsidRPr="00E57E35" w:rsidRDefault="005E4E47" w:rsidP="00977FB5">
      <w:pPr>
        <w:pStyle w:val="Luettelokappale"/>
        <w:spacing w:before="0"/>
        <w:ind w:left="2515"/>
      </w:pPr>
    </w:p>
    <w:p w14:paraId="563F25FD" w14:textId="59ABA9D6" w:rsidR="009F703C" w:rsidRDefault="009F703C" w:rsidP="001C0A14">
      <w:pPr>
        <w:pStyle w:val="Otsikko2"/>
        <w:spacing w:before="240"/>
      </w:pPr>
      <w:r w:rsidRPr="009F703C">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A642C1">
      <w:pPr>
        <w:pStyle w:val="Luettelokappale"/>
        <w:numPr>
          <w:ilvl w:val="0"/>
          <w:numId w:val="38"/>
        </w:numPr>
      </w:pPr>
      <w:r>
        <w:t>Palvelutapahtuman päivittäminen: järjestelmä tuottaa palvelutapahtuman muuttuneet tiedot</w:t>
      </w:r>
    </w:p>
    <w:p w14:paraId="3C92BEE2" w14:textId="7FEDECE8" w:rsidR="00E57E35" w:rsidRDefault="00E57E35" w:rsidP="00A642C1">
      <w:pPr>
        <w:pStyle w:val="Luettelokappale"/>
        <w:numPr>
          <w:ilvl w:val="0"/>
          <w:numId w:val="38"/>
        </w:numPr>
      </w:pPr>
      <w:r>
        <w:t>Palvelutapahtuman päättäminen: järjestelmä tuottaa palvelutapahtumalle loppupäivän</w:t>
      </w:r>
    </w:p>
    <w:p w14:paraId="64B1B9F8" w14:textId="7959F9E1" w:rsidR="00E57E35" w:rsidRDefault="00E57E35" w:rsidP="00A642C1">
      <w:pPr>
        <w:pStyle w:val="Luettelokappale"/>
        <w:numPr>
          <w:ilvl w:val="0"/>
          <w:numId w:val="38"/>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Mitätöivän asiakirjan sisältö on samalainen kuin normaalin palvelutapahtuma-asiakirjan, mutta header-tiedoissa asiakirjan valmistumisen tila saa arvon 'Poistettu' (hl7fi:recordStatus=7)  [LK12]</w:t>
      </w:r>
    </w:p>
    <w:p w14:paraId="35D8AFE4" w14:textId="11DCCBFB" w:rsidR="00E57E35" w:rsidRDefault="00E57E35" w:rsidP="00D54165">
      <w:pPr>
        <w:pStyle w:val="Luettelokappale"/>
        <w:numPr>
          <w:ilvl w:val="1"/>
          <w:numId w:val="5"/>
        </w:numPr>
      </w:pPr>
      <w:r>
        <w:lastRenderedPageBreak/>
        <w:t>Palvelutapahtuman mitätöinti on mahdollinen vain, jos siihen kuuluvat hoitoasiakirjat on jo mitätöity</w:t>
      </w:r>
    </w:p>
    <w:p w14:paraId="54E09E8F" w14:textId="7CD87AAD" w:rsidR="00E57E35" w:rsidRDefault="00E57E35" w:rsidP="00A642C1">
      <w:pPr>
        <w:pStyle w:val="Luettelokappale"/>
        <w:numPr>
          <w:ilvl w:val="0"/>
          <w:numId w:val="38"/>
        </w:numPr>
      </w:pPr>
      <w:r>
        <w:t xml:space="preserve">Kun kyseessä on alaikäinen henkilö, järjestelmä tuottaa palvelutapahtuma-asiakirjan header-tietoihin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A642C1">
      <w:pPr>
        <w:pStyle w:val="Luettelokappale"/>
        <w:numPr>
          <w:ilvl w:val="0"/>
          <w:numId w:val="38"/>
        </w:numPr>
      </w:pPr>
      <w:r>
        <w:t>MR-sanoma on RCMR_IN100016 FI01</w:t>
      </w:r>
    </w:p>
    <w:p w14:paraId="3C48D64E" w14:textId="0715AD9C" w:rsidR="00E57E35" w:rsidRDefault="00E57E35" w:rsidP="00A642C1">
      <w:pPr>
        <w:pStyle w:val="Luettelokappale"/>
        <w:numPr>
          <w:ilvl w:val="0"/>
          <w:numId w:val="38"/>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6D355D87"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3351EF0B" w14:textId="7E7A00B1" w:rsidR="00655584" w:rsidRDefault="00655584" w:rsidP="00D54165">
      <w:pPr>
        <w:pStyle w:val="Luettelokappale"/>
        <w:numPr>
          <w:ilvl w:val="1"/>
          <w:numId w:val="5"/>
        </w:numPr>
      </w:pPr>
      <w:r>
        <w:t>tilanteessa E (arkistointi toimintansa päättäneen rekisterinpitäjän rekisteriin yhteisliittymismallissa): PP1, Palvelunantajan omien asiakirjojen arkistointi</w:t>
      </w:r>
    </w:p>
    <w:p w14:paraId="29797E43" w14:textId="2EC9908C" w:rsidR="00655584" w:rsidRDefault="00655584" w:rsidP="00D54165">
      <w:pPr>
        <w:pStyle w:val="Luettelokappale"/>
        <w:numPr>
          <w:ilvl w:val="1"/>
          <w:numId w:val="5"/>
        </w:numPr>
      </w:pPr>
      <w:r>
        <w:t xml:space="preserve">tilanteessa F (vanhat asiakirjat): PP3711, </w:t>
      </w:r>
      <w:r w:rsidRPr="00FA0EDF">
        <w:t>Vanhojen potilasasiakirjojen arkistointi toimintansa päättäneen rekisterinpitäjän rekisteriin</w:t>
      </w:r>
      <w:r>
        <w:t xml:space="preserve"> </w:t>
      </w:r>
    </w:p>
    <w:p w14:paraId="46B98FC2" w14:textId="01A36ABE" w:rsidR="00E57E35" w:rsidRDefault="00E57E35" w:rsidP="00A642C1">
      <w:pPr>
        <w:pStyle w:val="Luettelokappale"/>
        <w:numPr>
          <w:ilvl w:val="0"/>
          <w:numId w:val="38"/>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lastRenderedPageBreak/>
        <w:t>palvelutapahtumaa ei ole mahdollista päivittää tai mitätöidä siten että vanhat versiot merkitään käytöstä poistetuiksi (koodiarvot 3 ja 4)</w:t>
      </w:r>
    </w:p>
    <w:p w14:paraId="5E45CE60" w14:textId="27E939C5" w:rsidR="00E57E35" w:rsidRDefault="00E57E35" w:rsidP="00A642C1">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45DA6EBF" w:rsidR="00E57E35" w:rsidRDefault="00E57E35" w:rsidP="00E57E35">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5BE1E5DF" w14:textId="77777777" w:rsidR="00655584" w:rsidRDefault="00655584" w:rsidP="00655584">
      <w:pPr>
        <w:pStyle w:val="Otsikko2"/>
        <w:spacing w:before="240"/>
      </w:pPr>
      <w:r>
        <w:t>Lisätiedot</w:t>
      </w:r>
    </w:p>
    <w:p w14:paraId="043C71E2" w14:textId="7146703E" w:rsidR="00655584" w:rsidRDefault="00655584" w:rsidP="00655584">
      <w:pPr>
        <w:pStyle w:val="Leipteksti"/>
      </w:pPr>
      <w:r>
        <w:t xml:space="preserve">LT1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1DE9A4B9" w14:textId="77777777" w:rsidR="00655584" w:rsidRDefault="00655584" w:rsidP="00655584">
      <w:pPr>
        <w:pStyle w:val="Leipteksti"/>
        <w:spacing w:after="0"/>
      </w:pPr>
      <w:r>
        <w:t>LT2 Organisaatiotiedot MR-sanomalla, kun järjestämisvastuullinen rekisterinpitäjä arkistoi toimintansa päättäneen rekisterinpitäjän rekisteriin:</w:t>
      </w:r>
    </w:p>
    <w:p w14:paraId="27611AD6" w14:textId="77777777" w:rsidR="00655584" w:rsidRDefault="00655584" w:rsidP="00655584">
      <w:pPr>
        <w:pStyle w:val="Leipteksti"/>
        <w:numPr>
          <w:ilvl w:val="0"/>
          <w:numId w:val="34"/>
        </w:numPr>
        <w:spacing w:before="240" w:after="0"/>
      </w:pPr>
      <w:r>
        <w:t xml:space="preserve">Järjestämisvastuullisen toimijan tiedot tulevat liityntäpisteen, sanoman lähettäjän ja kontrollikehyksen tietoihin. </w:t>
      </w:r>
    </w:p>
    <w:p w14:paraId="534F3E1C" w14:textId="77777777" w:rsidR="00655584" w:rsidRDefault="00655584" w:rsidP="00655584">
      <w:pPr>
        <w:pStyle w:val="Leipteksti"/>
        <w:numPr>
          <w:ilvl w:val="0"/>
          <w:numId w:val="34"/>
        </w:numPr>
        <w:spacing w:after="0"/>
      </w:pPr>
      <w:r>
        <w:t>Toimintansa päättäneen rekisterinpitäjän tiedot tulevat sanomatyyppiin asiakirjan rekisterinpitäjän tietoihin.</w:t>
      </w:r>
    </w:p>
    <w:p w14:paraId="220EA51F" w14:textId="77777777" w:rsidR="00655584" w:rsidRDefault="00655584" w:rsidP="00655584">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537C1FEF" w14:textId="77777777" w:rsidR="00655584" w:rsidRPr="00E57E35" w:rsidRDefault="00655584" w:rsidP="00E57E35">
      <w:pPr>
        <w:pStyle w:val="Leipteksti"/>
        <w:spacing w:after="0"/>
      </w:pP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08F44198" w:rsidR="009F703C" w:rsidRDefault="00E57E35" w:rsidP="00E57E35">
      <w:pPr>
        <w:pStyle w:val="Otsikko1"/>
      </w:pPr>
      <w:bookmarkStart w:id="29" w:name="_Toc191902104"/>
      <w:r w:rsidRPr="00E57E35">
        <w:lastRenderedPageBreak/>
        <w:t>Korvaa hoitoasiakirja (PPA</w:t>
      </w:r>
      <w:r w:rsidR="003504FB">
        <w:t>, PPA11</w:t>
      </w:r>
      <w:r w:rsidRPr="00E57E35">
        <w:t>)</w:t>
      </w:r>
      <w:bookmarkEnd w:id="29"/>
    </w:p>
    <w:p w14:paraId="65948898" w14:textId="46AE4919" w:rsidR="009F703C" w:rsidRDefault="009F703C" w:rsidP="009F703C">
      <w:pPr>
        <w:pStyle w:val="Otsikko2"/>
      </w:pPr>
      <w:r w:rsidRPr="009F703C">
        <w:t>Käyttötapauksen yleiskuvaus ja lopputulos</w:t>
      </w:r>
    </w:p>
    <w:p w14:paraId="61F16932" w14:textId="5AA00017" w:rsidR="009A30A4" w:rsidRDefault="009A30A4" w:rsidP="009A30A4">
      <w:pPr>
        <w:pStyle w:val="Leipteksti"/>
      </w:pPr>
      <w:r>
        <w:t xml:space="preserve">Kayttötapaus kuvaa korvaavan hoitoasiakirjojan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7B6E1D2C" w:rsidR="009A30A4" w:rsidRDefault="009A30A4" w:rsidP="00D54165">
      <w:pPr>
        <w:pStyle w:val="Leipteksti"/>
        <w:numPr>
          <w:ilvl w:val="0"/>
          <w:numId w:val="13"/>
        </w:numPr>
        <w:spacing w:after="0"/>
      </w:pPr>
      <w:r>
        <w:t>Kertomusteksti-muotoisen korvaavan hoitoasiakirjan arkistointi</w:t>
      </w:r>
      <w:r w:rsidR="000D00CA">
        <w:t>.</w:t>
      </w:r>
    </w:p>
    <w:p w14:paraId="2664F9E7" w14:textId="3FF9D451" w:rsidR="009A30A4" w:rsidRDefault="009A30A4" w:rsidP="00D54165">
      <w:pPr>
        <w:pStyle w:val="Leipteksti"/>
        <w:numPr>
          <w:ilvl w:val="0"/>
          <w:numId w:val="13"/>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477216EA" w:rsidR="009A30A4" w:rsidRDefault="009A30A4" w:rsidP="009A30A4">
      <w:pPr>
        <w:pStyle w:val="Leipteksti"/>
        <w:spacing w:after="0"/>
      </w:pPr>
      <w:r>
        <w:t>Arkistointitilanteen mukaan (kaikissa arkistointitilanteissa D, E</w:t>
      </w:r>
      <w:r w:rsidR="003504FB">
        <w:t>, F ja G</w:t>
      </w:r>
      <w:r>
        <w:t xml:space="preserve">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7A0B0439" w14:textId="359A266B" w:rsidR="004A7F9E" w:rsidRDefault="004A7F9E" w:rsidP="004A7F9E">
      <w:pPr>
        <w:pStyle w:val="Leipteksti"/>
      </w:pPr>
      <w:r>
        <w:t>Käyttötapaus kuvaa myös hoitoasiakirjan korvaamisen toimintansa päättäneen terveydenhuollon yksityisen rekisterinpitäjän rekisteriin [LT3]</w:t>
      </w:r>
      <w:r w:rsidR="000D00CA">
        <w:t>.</w:t>
      </w:r>
    </w:p>
    <w:p w14:paraId="4E16CC26" w14:textId="2C64610D" w:rsidR="004A7F9E" w:rsidRDefault="004A7F9E" w:rsidP="00DA739D">
      <w:pPr>
        <w:pStyle w:val="Leipteksti"/>
        <w:numPr>
          <w:ilvl w:val="0"/>
          <w:numId w:val="13"/>
        </w:numPr>
      </w:pPr>
      <w:r>
        <w:lastRenderedPageBreak/>
        <w:t>Toimintansa päättäneen rekisterinpitäjän rekisterissä olevan hoitoasiakirjan korvaaminen</w:t>
      </w:r>
      <w:r w:rsidR="00863A9D">
        <w:t xml:space="preserve"> järjestämisvastuun perusteella</w:t>
      </w:r>
      <w:r>
        <w:t>. Arkistointisanoman lähettävä organisaatio on järjestämisvastuullinen toimija eli hyvinvointialue tai Helsingin kaupunki. Asiakirja arkistoidaan toimintansa päättäneen rekisterinpitäjän rekisteriin.</w:t>
      </w:r>
      <w:r w:rsidR="00863A9D">
        <w:t xml:space="preserve"> Käytettävä palvelupyyntö on PPA11.</w:t>
      </w:r>
    </w:p>
    <w:p w14:paraId="21EBF3E9" w14:textId="4084736C" w:rsidR="00863A9D" w:rsidRDefault="00863A9D" w:rsidP="00DA739D">
      <w:pPr>
        <w:pStyle w:val="Leipteksti"/>
        <w:numPr>
          <w:ilvl w:val="0"/>
          <w:numId w:val="13"/>
        </w:numPr>
      </w:pPr>
      <w:bookmarkStart w:id="30" w:name="_Hlk162975289"/>
      <w:r>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bookmarkEnd w:id="30"/>
      <w:r>
        <w:t>Käytettävä palvelupyyntö on PPA.</w:t>
      </w:r>
    </w:p>
    <w:p w14:paraId="25C26D1D" w14:textId="7EA9DECC" w:rsidR="009A30A4" w:rsidRDefault="009A30A4" w:rsidP="009A30A4">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arkistopalvelun arkistoitavaksi.</w:t>
      </w:r>
    </w:p>
    <w:p w14:paraId="2EE0CB3A" w14:textId="77777777" w:rsidR="009A30A4" w:rsidRDefault="009A30A4" w:rsidP="009A30A4">
      <w:pPr>
        <w:pStyle w:val="Leipteksti"/>
        <w:spacing w:after="0"/>
      </w:pPr>
      <w:r>
        <w:t>Lopputuloksena</w:t>
      </w:r>
    </w:p>
    <w:p w14:paraId="00E133CF" w14:textId="7807FA64" w:rsidR="009A30A4" w:rsidRDefault="009A30A4"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r w:rsidR="000D00CA">
        <w:t>.</w:t>
      </w:r>
    </w:p>
    <w:p w14:paraId="5A8D4777" w14:textId="4BADF6A3" w:rsidR="009A30A4" w:rsidRDefault="009A30A4" w:rsidP="00A642C1">
      <w:pPr>
        <w:pStyle w:val="Luettelokappale"/>
        <w:numPr>
          <w:ilvl w:val="0"/>
          <w:numId w:val="38"/>
        </w:numPr>
      </w:pPr>
      <w:r>
        <w:t>tilanteessa B (lomakeasiakirja) mitätöivä asiakirja on arkistoitu</w:t>
      </w:r>
      <w:r w:rsidR="000D00CA">
        <w:t>.</w:t>
      </w:r>
    </w:p>
    <w:p w14:paraId="78FB9411" w14:textId="608B6C88" w:rsidR="009A30A4" w:rsidRDefault="009A30A4" w:rsidP="00A642C1">
      <w:pPr>
        <w:pStyle w:val="Luettelokappale"/>
        <w:numPr>
          <w:ilvl w:val="0"/>
          <w:numId w:val="38"/>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A642C1">
      <w:pPr>
        <w:pStyle w:val="Luettelokappale"/>
        <w:numPr>
          <w:ilvl w:val="0"/>
          <w:numId w:val="38"/>
        </w:numPr>
      </w:pPr>
      <w:r>
        <w:t>Potilastietojärjestelmässä on tieto korvauksesta.</w:t>
      </w:r>
    </w:p>
    <w:p w14:paraId="0E491A38" w14:textId="7D160117" w:rsidR="009F703C" w:rsidRDefault="009F703C" w:rsidP="00DA739D">
      <w:pPr>
        <w:pStyle w:val="Otsikko2"/>
        <w:spacing w:before="240"/>
      </w:pPr>
      <w:r w:rsidRPr="009F703C">
        <w:t>Käyttäjäroolit</w:t>
      </w:r>
    </w:p>
    <w:p w14:paraId="1B9F62FB" w14:textId="6BDBB47D" w:rsidR="009A30A4" w:rsidRDefault="009A30A4" w:rsidP="009A30A4">
      <w:pPr>
        <w:pStyle w:val="Numeroituluettelo"/>
      </w:pPr>
      <w:r>
        <w:t>Kantaan liittynyt järjestelmä, potilastietojärjestelmä, jatkossa Järjestelmä</w:t>
      </w:r>
      <w:r w:rsidR="000D00CA">
        <w:t>.</w:t>
      </w:r>
    </w:p>
    <w:p w14:paraId="5034CC43" w14:textId="4DB274B1" w:rsidR="009A30A4" w:rsidRPr="009A30A4" w:rsidRDefault="00AD1EB6" w:rsidP="009A30A4">
      <w:pPr>
        <w:pStyle w:val="Numeroituluettelo"/>
      </w:pPr>
      <w:r>
        <w:t>Potilastietovaranto ja Kanta-viestinvälitys, jatkossa Potilastietovaranto</w:t>
      </w:r>
      <w:r w:rsidR="000D00CA">
        <w:t>.</w:t>
      </w:r>
    </w:p>
    <w:p w14:paraId="257F9882" w14:textId="02C90AC2" w:rsidR="009F703C" w:rsidRDefault="009F703C" w:rsidP="009F703C">
      <w:pPr>
        <w:pStyle w:val="Otsikko2"/>
      </w:pPr>
      <w:r w:rsidRPr="009F703C">
        <w:t>Esiehdot</w:t>
      </w:r>
    </w:p>
    <w:p w14:paraId="4FCA8E80" w14:textId="563FB057" w:rsidR="009A30A4" w:rsidRDefault="009A30A4" w:rsidP="009A30A4">
      <w:pPr>
        <w:pStyle w:val="Numeroituluettelo"/>
      </w:pPr>
      <w:r>
        <w:t>Arkistossa on potilasta koskeva kertomusasiakirja, johon sisältyvää yhtä tai useampaa merkintää on muutettu (korjattu tai poistettu) Järjestelmässä</w:t>
      </w:r>
      <w:r w:rsidR="000D00CA">
        <w:t>.</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lastRenderedPageBreak/>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645CEEA4" w:rsidR="009A30A4" w:rsidRDefault="009A30A4" w:rsidP="00A642C1">
      <w:pPr>
        <w:pStyle w:val="Luettelokappale"/>
        <w:numPr>
          <w:ilvl w:val="0"/>
          <w:numId w:val="38"/>
        </w:numPr>
        <w:spacing w:before="0"/>
      </w:pPr>
      <w:r>
        <w:t>Ostopalvelun tuottajalla on tiedossa ostopalvelujen järjestäjän rekisteri, jota ostopalvelun valtuutus koskee ja johon asiakirjat arkistoidaan</w:t>
      </w:r>
      <w:r w:rsidR="000D00CA">
        <w:t>.</w:t>
      </w:r>
    </w:p>
    <w:p w14:paraId="75AE59DD" w14:textId="49CC0981" w:rsidR="009A30A4" w:rsidRDefault="009A30A4" w:rsidP="00A642C1">
      <w:pPr>
        <w:pStyle w:val="Luettelokappale"/>
        <w:numPr>
          <w:ilvl w:val="0"/>
          <w:numId w:val="38"/>
        </w:numPr>
      </w:pPr>
      <w:r>
        <w:t>Palvelutapahtuma, johon hoitoasiakirja kuuluu, on arkistoitu ostopalvelun järjestäjän rekisteriin, ja siinä on yksilöity ostopalvelun valtuutus [LT2]</w:t>
      </w:r>
      <w:r w:rsidR="000D00CA">
        <w:t>.</w:t>
      </w:r>
    </w:p>
    <w:p w14:paraId="1EC51F86" w14:textId="1E14D3BA" w:rsidR="004A7F9E" w:rsidRDefault="004A7F9E" w:rsidP="00DA739D">
      <w:pPr>
        <w:pStyle w:val="Numeroituluettelo"/>
        <w:spacing w:after="0"/>
      </w:pPr>
      <w:r>
        <w:t xml:space="preserve">Lisäksi tilanteessa </w:t>
      </w:r>
      <w:r w:rsidR="007F66B2">
        <w:t>F</w:t>
      </w:r>
      <w:r>
        <w:t xml:space="preserve"> (arkistointi toimintansa päättäneen rekisterinpitäjän rekisteriin</w:t>
      </w:r>
      <w:r w:rsidR="00AC6A24">
        <w:t xml:space="preserve"> järjestämisvatuun perusteella</w:t>
      </w:r>
      <w:r>
        <w:t>):</w:t>
      </w:r>
    </w:p>
    <w:p w14:paraId="0B570BE9" w14:textId="77777777" w:rsidR="004A7F9E" w:rsidRPr="00083FB1" w:rsidRDefault="004A7F9E"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02512A8F" w14:textId="10EC31B6" w:rsidR="00AC6A24" w:rsidRDefault="00AC6A24" w:rsidP="002F247D">
      <w:pPr>
        <w:pStyle w:val="Numeroituluettelo"/>
        <w:spacing w:after="0"/>
      </w:pPr>
      <w:r>
        <w:t>Lisäksi tilanteessa G (arkistointi toimintansa päättäneen rekisterinpitäjän rekisteriin yhteisliittymismallissa):</w:t>
      </w:r>
    </w:p>
    <w:p w14:paraId="24F9DE4B" w14:textId="1EAA5394" w:rsidR="004A7F9E" w:rsidRPr="009A30A4" w:rsidRDefault="00AC6A24"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7C9199C1" w14:textId="77777777" w:rsidR="00AC6A24" w:rsidRDefault="00AC6A24" w:rsidP="002F247D">
      <w:pPr>
        <w:pStyle w:val="Leipteksti"/>
      </w:pPr>
    </w:p>
    <w:p w14:paraId="2B0A759D" w14:textId="154E6BFE"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1D5A266F" w:rsidR="009A30A4" w:rsidRDefault="009A30A4" w:rsidP="00CB7D83">
      <w:pPr>
        <w:pStyle w:val="Numeroituluettelo"/>
        <w:spacing w:after="0"/>
      </w:pPr>
      <w:r>
        <w:t>Järjestelmä valitsee korvaavaan asiakirjaan tulevan sisällön [LM2]</w:t>
      </w:r>
      <w:r w:rsidR="000D00CA">
        <w:t>.</w:t>
      </w:r>
    </w:p>
    <w:p w14:paraId="7C261783" w14:textId="04B7E1B2" w:rsidR="009A30A4" w:rsidRDefault="009A30A4" w:rsidP="00A642C1">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(PPA) normaalissa tapahtumankulussa kuvatuilla periaatteilla</w:t>
      </w:r>
      <w:r w:rsidR="000D00CA">
        <w:t>.</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A642C1">
      <w:pPr>
        <w:pStyle w:val="Luettelokappale"/>
        <w:numPr>
          <w:ilvl w:val="0"/>
          <w:numId w:val="38"/>
        </w:numPr>
      </w:pPr>
      <w:r>
        <w:t xml:space="preserve">Asiakirjan mitätöiminen (poistaminen): Järjestelmä tuottaa uuden korvaavan asiakirjaversion, jonka body-osa on ns. tyhjä. Asiakirjan body-osassa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A642C1">
      <w:pPr>
        <w:pStyle w:val="Luettelokappale"/>
        <w:numPr>
          <w:ilvl w:val="0"/>
          <w:numId w:val="38"/>
        </w:numPr>
      </w:pPr>
      <w:r>
        <w:lastRenderedPageBreak/>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ka body-osa on ns. tyhjä</w:t>
      </w:r>
      <w:r w:rsidR="000C05D1">
        <w:t xml:space="preserve"> (ei lomakesisältöä). A</w:t>
      </w:r>
      <w:r>
        <w:t>rkistointi tapahtuu tämän käyttötapauksen mukaisesti.</w:t>
      </w:r>
    </w:p>
    <w:p w14:paraId="0F8E4B03" w14:textId="1B86F1D1" w:rsidR="009A30A4" w:rsidRDefault="009A30A4"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A642C1">
      <w:pPr>
        <w:pStyle w:val="Luettelokappale"/>
        <w:numPr>
          <w:ilvl w:val="0"/>
          <w:numId w:val="38"/>
        </w:numPr>
        <w:spacing w:before="0"/>
      </w:pPr>
      <w:r>
        <w:t>Asiakirjan päivittäminen:</w:t>
      </w:r>
    </w:p>
    <w:p w14:paraId="0B45B940" w14:textId="6D390F23" w:rsidR="009A30A4" w:rsidRDefault="009A30A4" w:rsidP="00D54165">
      <w:pPr>
        <w:pStyle w:val="Luettelokappale"/>
        <w:numPr>
          <w:ilvl w:val="1"/>
          <w:numId w:val="5"/>
        </w:numPr>
      </w:pPr>
      <w:r>
        <w:t>Uudessa asiakirjaversiossa voidaan muuttaa mitä tahansa kuvailutietoja lukuun ottamatta asiakirjan rekisterinpitäjää, rekisteriä ja rekisterin tarkennetta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A642C1">
      <w:pPr>
        <w:pStyle w:val="Luettelokappale"/>
        <w:numPr>
          <w:ilvl w:val="0"/>
          <w:numId w:val="38"/>
        </w:numPr>
      </w:pPr>
      <w:r>
        <w:t>Asiakirjan mitätöiminen (poistaminen):</w:t>
      </w:r>
    </w:p>
    <w:p w14:paraId="16515D72" w14:textId="28D2F648" w:rsidR="009A30A4" w:rsidRDefault="009A30A4" w:rsidP="00DA739D">
      <w:pPr>
        <w:pStyle w:val="Luettelokappale"/>
        <w:numPr>
          <w:ilvl w:val="1"/>
          <w:numId w:val="5"/>
        </w:numPr>
        <w:spacing w:before="0"/>
      </w:pPr>
      <w:r>
        <w:t>tyhjän mitätöivän asiakirjan näkymätietojen tulee olla samat kuin mitätöidyllä asiakirjalla säilytysaikaluokan ja muiden arkistonhallinnollisten kuvailutietojen vuoksi</w:t>
      </w:r>
    </w:p>
    <w:p w14:paraId="4A7AA765" w14:textId="26812FB7" w:rsidR="009A30A4" w:rsidRDefault="009A30A4" w:rsidP="00DA739D">
      <w:pPr>
        <w:pStyle w:val="Luettelokappale"/>
        <w:numPr>
          <w:ilvl w:val="1"/>
          <w:numId w:val="5"/>
        </w:numPr>
        <w:spacing w:before="0"/>
      </w:pPr>
      <w:r>
        <w:t>mitätöivän asiakirjan header-tiedoissa asiakirjan valmistumisen tila saa arvon 'Poistettu' (hl7fi:recordStatus=7)  [LK12]</w:t>
      </w:r>
      <w:r w:rsidR="000D00CA">
        <w:t>.</w:t>
      </w:r>
    </w:p>
    <w:p w14:paraId="5E74A462" w14:textId="563B119C" w:rsidR="009A30A4" w:rsidRDefault="009A30A4" w:rsidP="00A642C1">
      <w:pPr>
        <w:pStyle w:val="Luettelokappale"/>
        <w:numPr>
          <w:ilvl w:val="0"/>
          <w:numId w:val="38"/>
        </w:numPr>
      </w:pPr>
      <w:r>
        <w:t>Lisäksi tilanteessa A (kertomusteksti) ja B (lomakeasiakirja)</w:t>
      </w:r>
    </w:p>
    <w:p w14:paraId="3BD32383" w14:textId="18191EFF" w:rsidR="009A30A4" w:rsidRDefault="009A30A4" w:rsidP="00DA739D">
      <w:pPr>
        <w:pStyle w:val="Luettelokappale"/>
        <w:numPr>
          <w:ilvl w:val="1"/>
          <w:numId w:val="5"/>
        </w:numPr>
        <w:spacing w:before="0"/>
      </w:pPr>
      <w:r>
        <w:t>korvaava asiakirja saa uuden yksilöintitunnuksen</w:t>
      </w:r>
    </w:p>
    <w:p w14:paraId="2E061F40" w14:textId="298A69F8" w:rsidR="009A30A4" w:rsidRDefault="009A30A4" w:rsidP="00DA739D">
      <w:pPr>
        <w:pStyle w:val="Luettelokappale"/>
        <w:numPr>
          <w:ilvl w:val="1"/>
          <w:numId w:val="5"/>
        </w:numPr>
        <w:spacing w:before="0"/>
      </w:pPr>
      <w:r>
        <w:t>asiakirjaan tulee muuttumattomana alkuperäisen asiakirjan yksilöintitunnus (setId)</w:t>
      </w:r>
    </w:p>
    <w:p w14:paraId="3BE998BE" w14:textId="3C6D4CF2" w:rsidR="009A30A4" w:rsidRDefault="009A30A4" w:rsidP="00DA739D">
      <w:pPr>
        <w:pStyle w:val="Luettelokappale"/>
        <w:numPr>
          <w:ilvl w:val="1"/>
          <w:numId w:val="5"/>
        </w:numPr>
        <w:spacing w:before="0"/>
      </w:pPr>
      <w:r>
        <w:t>asiakirjan versionumero kasvaa yhdellä</w:t>
      </w:r>
    </w:p>
    <w:p w14:paraId="0B95773C" w14:textId="45104C95" w:rsidR="009A30A4" w:rsidRDefault="009A30A4" w:rsidP="00DA739D">
      <w:pPr>
        <w:pStyle w:val="Luettelokappale"/>
        <w:numPr>
          <w:ilvl w:val="1"/>
          <w:numId w:val="5"/>
        </w:numPr>
        <w:spacing w:before="0"/>
      </w:pPr>
      <w:r>
        <w:t>korjauksen kohde viittaa asiakirjan edelliseen versioon (id, setId ja versio) ja asiakirjojen välisen suhteen ilmaiseva tyyppi on RPLC (replace)</w:t>
      </w:r>
      <w:r w:rsidR="000D00CA">
        <w:t>.</w:t>
      </w:r>
    </w:p>
    <w:p w14:paraId="000BF3D8" w14:textId="57283C93" w:rsidR="009A30A4" w:rsidRDefault="009A30A4" w:rsidP="00A642C1">
      <w:pPr>
        <w:pStyle w:val="Luettelokappale"/>
        <w:numPr>
          <w:ilvl w:val="0"/>
          <w:numId w:val="38"/>
        </w:numPr>
      </w:pPr>
      <w:r>
        <w:t>Lisäksi tilanteessa C (ylläpidettävän asiakirjan versiointi)</w:t>
      </w:r>
    </w:p>
    <w:p w14:paraId="65965E0A" w14:textId="0956DE43" w:rsidR="009A30A4" w:rsidRDefault="009A30A4" w:rsidP="00DA739D">
      <w:pPr>
        <w:pStyle w:val="Luettelokappale"/>
        <w:numPr>
          <w:ilvl w:val="1"/>
          <w:numId w:val="5"/>
        </w:numPr>
        <w:spacing w:before="0"/>
      </w:pPr>
      <w:r>
        <w:t>asiakirja saa uuden yksilöintitunnuksen ja uuden alkuperäisen asiakirjan yksilöintitunnuksen (setId)</w:t>
      </w:r>
    </w:p>
    <w:p w14:paraId="54A284CB" w14:textId="5BD569CD" w:rsidR="009A30A4" w:rsidRDefault="009A30A4" w:rsidP="00DA739D">
      <w:pPr>
        <w:pStyle w:val="Luettelokappale"/>
        <w:numPr>
          <w:ilvl w:val="1"/>
          <w:numId w:val="5"/>
        </w:numPr>
        <w:spacing w:before="0"/>
      </w:pPr>
      <w:r>
        <w:t>asiakirjan versionumero on 1</w:t>
      </w:r>
    </w:p>
    <w:p w14:paraId="79CD3B15" w14:textId="1D56C673" w:rsidR="009A30A4" w:rsidRDefault="009A30A4" w:rsidP="00DA739D">
      <w:pPr>
        <w:pStyle w:val="Luettelokappale"/>
        <w:numPr>
          <w:ilvl w:val="1"/>
          <w:numId w:val="5"/>
        </w:numPr>
        <w:spacing w:before="0"/>
      </w:pPr>
      <w:r>
        <w:lastRenderedPageBreak/>
        <w:t>versioinnin kohde viittaa Tiedonhallintapalvelun palauttamaan ylläpidettävään asiakirjaan (id, setId ja versio) ja asiakirjojen välisen suhteen ilmaiseva tyyppi on APND (append)</w:t>
      </w:r>
      <w:r w:rsidR="000D00CA">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A642C1">
      <w:pPr>
        <w:pStyle w:val="Luettelokappale"/>
        <w:numPr>
          <w:ilvl w:val="0"/>
          <w:numId w:val="38"/>
        </w:numPr>
        <w:spacing w:before="0"/>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33957FC4" w:rsidR="009A30A4" w:rsidRDefault="009A30A4" w:rsidP="00CB7D83">
      <w:pPr>
        <w:pStyle w:val="Numeroituluettelo"/>
      </w:pPr>
      <w:r>
        <w:t>Järjestelmä tallentaa tiedon siitä, mihin asiakirjaan merkintä liitettiin [V3]</w:t>
      </w:r>
      <w:r w:rsidR="000D00CA">
        <w:t>.</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3B2FC7BB" w:rsidR="009A30A4" w:rsidRDefault="009A30A4" w:rsidP="00A642C1">
      <w:pPr>
        <w:pStyle w:val="Luettelokappale"/>
        <w:numPr>
          <w:ilvl w:val="0"/>
          <w:numId w:val="38"/>
        </w:numPr>
        <w:spacing w:before="0"/>
      </w:pPr>
      <w:r>
        <w:t>MR-sanoma on RCMR_IN100016FI01 (poikkeuksena tilanne C, jossa käytetään RCMR_IN100002FI01)</w:t>
      </w:r>
      <w:r w:rsidR="000D00CA">
        <w:t>.</w:t>
      </w:r>
    </w:p>
    <w:p w14:paraId="4A030D81" w14:textId="4AE4EB53" w:rsidR="009A30A4" w:rsidRDefault="009A30A4" w:rsidP="00A642C1">
      <w:pPr>
        <w:pStyle w:val="Luettelokappale"/>
        <w:numPr>
          <w:ilvl w:val="0"/>
          <w:numId w:val="38"/>
        </w:numPr>
        <w:spacing w:before="0"/>
      </w:pPr>
      <w:r>
        <w:t>Palvelupyyntö on [LK3]</w:t>
      </w:r>
    </w:p>
    <w:p w14:paraId="7229D963" w14:textId="1ECF00C3" w:rsidR="009A30A4" w:rsidRDefault="009A30A4" w:rsidP="007F66B2">
      <w:pPr>
        <w:pStyle w:val="Luettelokappale"/>
        <w:numPr>
          <w:ilvl w:val="1"/>
          <w:numId w:val="5"/>
        </w:numPr>
        <w:spacing w:before="0"/>
      </w:pPr>
      <w:r>
        <w:t>PPA, Potilasasiakirjojen arkistointi</w:t>
      </w:r>
    </w:p>
    <w:p w14:paraId="065D007A" w14:textId="330E33EA" w:rsidR="007F66B2" w:rsidRDefault="007F66B2" w:rsidP="00DA739D">
      <w:pPr>
        <w:pStyle w:val="Luettelokappale"/>
        <w:numPr>
          <w:ilvl w:val="1"/>
          <w:numId w:val="5"/>
        </w:numPr>
        <w:spacing w:before="0"/>
      </w:pPr>
      <w:r>
        <w:t xml:space="preserve">poikkeus tilanteessa F: PPA11, </w:t>
      </w:r>
      <w:r w:rsidRPr="006726B8">
        <w:t>Potilasasiakirjojen arkistointi toimintansa päättäneen rekisterinpitäjän rekisteriin</w:t>
      </w:r>
      <w:r>
        <w:t xml:space="preserve"> [LT4]</w:t>
      </w:r>
      <w:r w:rsidR="000D00CA">
        <w:t>.</w:t>
      </w:r>
    </w:p>
    <w:p w14:paraId="4A85AEC3" w14:textId="3382A7E9" w:rsidR="009A30A4" w:rsidRDefault="009A30A4" w:rsidP="00A642C1">
      <w:pPr>
        <w:pStyle w:val="Luettelokappale"/>
        <w:numPr>
          <w:ilvl w:val="0"/>
          <w:numId w:val="38"/>
        </w:numPr>
        <w:spacing w:before="0"/>
      </w:pPr>
      <w:r>
        <w:t>Asiakirjan korvauksen syy [LK2]</w:t>
      </w:r>
    </w:p>
    <w:p w14:paraId="058E5C2A" w14:textId="2CD87494" w:rsidR="009A30A4" w:rsidRDefault="009A30A4" w:rsidP="00DA739D">
      <w:pPr>
        <w:pStyle w:val="Luettelokappale"/>
        <w:numPr>
          <w:ilvl w:val="1"/>
          <w:numId w:val="5"/>
        </w:numPr>
        <w:spacing w:before="0"/>
      </w:pPr>
      <w:r>
        <w:t>asiakirjan korjaaminen tai päivittäminen: 1, korjaus</w:t>
      </w:r>
    </w:p>
    <w:p w14:paraId="41726B42" w14:textId="0FB347BF" w:rsidR="009A30A4" w:rsidRDefault="009A30A4" w:rsidP="00DA739D">
      <w:pPr>
        <w:pStyle w:val="Luettelokappale"/>
        <w:numPr>
          <w:ilvl w:val="1"/>
          <w:numId w:val="5"/>
        </w:numPr>
        <w:spacing w:before="0"/>
      </w:pPr>
      <w:r>
        <w:t>asiakirjan mitätöiminen: 2, mitätöinti</w:t>
      </w:r>
    </w:p>
    <w:p w14:paraId="5D899F10" w14:textId="06978DAA" w:rsidR="009A30A4" w:rsidRDefault="009A30A4" w:rsidP="00DA739D">
      <w:pPr>
        <w:pStyle w:val="Luettelokappale"/>
        <w:numPr>
          <w:ilvl w:val="1"/>
          <w:numId w:val="5"/>
        </w:numPr>
        <w:spacing w:before="0"/>
      </w:pPr>
      <w:r>
        <w:t>asiakirjan korjaus: 3, korjaus siten, että vanhat versiot merkitään käytöstä poistetuiksi</w:t>
      </w:r>
    </w:p>
    <w:p w14:paraId="03A80BB9" w14:textId="42EA6FD3" w:rsidR="009A30A4" w:rsidRDefault="009A30A4" w:rsidP="00DA739D">
      <w:pPr>
        <w:pStyle w:val="Luettelokappale"/>
        <w:numPr>
          <w:ilvl w:val="1"/>
          <w:numId w:val="5"/>
        </w:numPr>
        <w:spacing w:before="0"/>
      </w:pPr>
      <w:r>
        <w:t>asiakirjan mitätöiminen: 4, mitätöinti siten, että vanhat versiot merkitään käytöstä poistetuiksi</w:t>
      </w:r>
      <w:r w:rsidR="000D00CA">
        <w:t>.</w:t>
      </w:r>
    </w:p>
    <w:p w14:paraId="60D662B1" w14:textId="36D0C6FF" w:rsidR="009A30A4" w:rsidRDefault="009A30A4" w:rsidP="00DA739D">
      <w:pPr>
        <w:pStyle w:val="Luettelokappale"/>
        <w:numPr>
          <w:ilvl w:val="1"/>
          <w:numId w:val="5"/>
        </w:numPr>
        <w:spacing w:before="0"/>
      </w:pPr>
      <w:r>
        <w:t>tilanteessa B (lomakeasiakirja) vain mitätöinti on mahdollinen, eli käytössä ovat vain koodiarvot 2 ja 4</w:t>
      </w:r>
      <w:r w:rsidR="000D00CA">
        <w:t>.</w:t>
      </w:r>
    </w:p>
    <w:p w14:paraId="1B94F9C5" w14:textId="14CD3DF7" w:rsidR="009A30A4" w:rsidRDefault="009A30A4" w:rsidP="00DA739D">
      <w:pPr>
        <w:pStyle w:val="Luettelokappale"/>
        <w:numPr>
          <w:ilvl w:val="1"/>
          <w:numId w:val="5"/>
        </w:numPr>
        <w:spacing w:before="0"/>
      </w:pPr>
      <w:r>
        <w:t>Tilanteessa C (ylläpidettävän asiakirjan versiointi) asiakirjan korvauksen syy ei ole käytössä.</w:t>
      </w:r>
    </w:p>
    <w:p w14:paraId="3D3EA966" w14:textId="102CF357" w:rsidR="009A30A4" w:rsidRDefault="009A30A4" w:rsidP="00DA739D">
      <w:pPr>
        <w:pStyle w:val="Luettelokappale"/>
        <w:numPr>
          <w:ilvl w:val="1"/>
          <w:numId w:val="5"/>
        </w:numPr>
        <w:spacing w:before="0"/>
      </w:pPr>
      <w:r>
        <w:t>Ylläpidettävän asiakirjan mitätöinti tapahtuu tilannetta A (kertomusteksti) vastaavalla tavalla: käytössä on tällöin korvauksen syyt 2 ja 4.</w:t>
      </w:r>
    </w:p>
    <w:p w14:paraId="27F575B0" w14:textId="09535D3F" w:rsidR="009A30A4" w:rsidRDefault="009A30A4" w:rsidP="00CB7D83">
      <w:pPr>
        <w:pStyle w:val="Numeroituluettelo"/>
      </w:pPr>
      <w:r>
        <w:t>Järjestelmä tallentaa tiedon siitä, että merkintä on arkistoitu [V3]</w:t>
      </w:r>
      <w:r w:rsidR="000D00CA">
        <w:t>.</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C4EF2B6" w:rsidR="009777CF" w:rsidRPr="009777CF" w:rsidRDefault="009777CF" w:rsidP="009777CF">
      <w:pPr>
        <w:pStyle w:val="Leipteksti"/>
        <w:spacing w:after="0"/>
      </w:pPr>
      <w:r>
        <w:lastRenderedPageBreak/>
        <w:t xml:space="preserve">V4 Arkistointi ei onnistu. Järjestelmä tallentaa tiedon virhetilanteesta ja toimii </w:t>
      </w:r>
      <w:r w:rsidR="00AD1EB6">
        <w:t>Potilastietovarannon</w:t>
      </w:r>
      <w:r>
        <w:t xml:space="preserve"> palauttaman virheilmoituksen mukaisesti. Käyttötapaus päättyy.</w:t>
      </w:r>
    </w:p>
    <w:p w14:paraId="2BDA6472" w14:textId="0A8482D3" w:rsidR="009F703C" w:rsidRDefault="009F703C" w:rsidP="00DA739D">
      <w:pPr>
        <w:pStyle w:val="Otsikko2"/>
        <w:spacing w:before="240"/>
      </w:pPr>
      <w:r>
        <w:t>Lisätiedot</w:t>
      </w:r>
    </w:p>
    <w:p w14:paraId="1F88E13E" w14:textId="77777777" w:rsidR="009777CF" w:rsidRDefault="009777CF" w:rsidP="00DA739D">
      <w:pPr>
        <w:pStyle w:val="Leipteksti"/>
        <w:spacing w:before="24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6840F2C0" w14:textId="77777777" w:rsidR="004A7F9E"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EADA251" w14:textId="70682099" w:rsidR="004A7F9E" w:rsidRDefault="004A7F9E" w:rsidP="004A7F9E">
      <w:pPr>
        <w:pStyle w:val="Leipteksti"/>
      </w:pPr>
      <w:r>
        <w:t xml:space="preserve">LT3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0638CCDB" w14:textId="2B84EDAD" w:rsidR="004A7F9E" w:rsidRDefault="004A7F9E" w:rsidP="004A7F9E">
      <w:pPr>
        <w:pStyle w:val="Leipteksti"/>
        <w:spacing w:after="0"/>
      </w:pPr>
      <w:r>
        <w:t>LT4 Organisaatiotiedot MR-sanomalla, kun järjestämisvastuullinen rekisterinpitäjä arkistoi toimintansa päättäneen rekisterinpitäjän rekisteriin:</w:t>
      </w:r>
    </w:p>
    <w:p w14:paraId="4C178F5A" w14:textId="77777777" w:rsidR="004A7F9E" w:rsidRDefault="004A7F9E"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3EE34676" w14:textId="77777777" w:rsidR="004A7F9E" w:rsidRDefault="004A7F9E" w:rsidP="00A642C1">
      <w:pPr>
        <w:pStyle w:val="Leipteksti"/>
        <w:numPr>
          <w:ilvl w:val="0"/>
          <w:numId w:val="34"/>
        </w:numPr>
        <w:spacing w:after="0"/>
      </w:pPr>
      <w:r>
        <w:t>Toimintansa päättäneen rekisterinpitäjän tiedot tulevat sanomatyyppiin asiakirjan rekisterinpitäjän tietoihin.</w:t>
      </w:r>
    </w:p>
    <w:p w14:paraId="301303BF" w14:textId="77777777" w:rsidR="004A7F9E" w:rsidRDefault="004A7F9E"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290BA9A2" w14:textId="5E2CE199" w:rsidR="009F703C" w:rsidRDefault="00076B9B" w:rsidP="009777CF">
      <w:pPr>
        <w:pStyle w:val="Otsikko1"/>
      </w:pPr>
      <w:r>
        <w:br w:type="page"/>
      </w:r>
      <w:bookmarkStart w:id="31" w:name="_Toc191902105"/>
      <w:r w:rsidR="009777CF" w:rsidRPr="009777CF">
        <w:lastRenderedPageBreak/>
        <w:t>Korvaa hoitoasiakirja</w:t>
      </w:r>
      <w:bookmarkEnd w:id="31"/>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4DDB48EF" w:rsidR="009777CF" w:rsidRDefault="009777CF" w:rsidP="00D54165">
      <w:pPr>
        <w:pStyle w:val="Leipteksti"/>
        <w:numPr>
          <w:ilvl w:val="0"/>
          <w:numId w:val="14"/>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08AB14F1" w:rsidR="009777CF" w:rsidRDefault="009777CF" w:rsidP="00D54165">
      <w:pPr>
        <w:pStyle w:val="Leipteksti"/>
        <w:numPr>
          <w:ilvl w:val="0"/>
          <w:numId w:val="14"/>
        </w:numPr>
        <w:spacing w:after="0"/>
      </w:pPr>
      <w:r>
        <w:t xml:space="preserve">Vanhan hoitoasiakirjan korvaaminen. Tarvittaessa korvaava vanha kertomusasiakirja voidaan arkistoida potilastietojärjestelmästä sanomarajapinnan kautta </w:t>
      </w:r>
      <w:r w:rsidR="007D5DCB">
        <w:t>Potilastietovarantoon</w:t>
      </w:r>
      <w:r>
        <w:t>.</w:t>
      </w:r>
    </w:p>
    <w:p w14:paraId="7BA26105" w14:textId="45BFA372"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7D32FC5C" w14:textId="61025363" w:rsidR="0075267D" w:rsidRDefault="0075267D" w:rsidP="0075267D">
      <w:pPr>
        <w:pStyle w:val="Leipteksti"/>
      </w:pPr>
      <w:r>
        <w:t>Käyttötapaus kuvaa myös hoitoasiakirjan korvaamisen toimintansa päättäneen terveydenhuollon yksityisen rekisterinpitäjän rekisteriin [LT3, LT4].</w:t>
      </w:r>
    </w:p>
    <w:p w14:paraId="63EE1DEF" w14:textId="336A04FF" w:rsidR="0075267D" w:rsidRDefault="0075267D" w:rsidP="001C0A14">
      <w:pPr>
        <w:pStyle w:val="Leipteksti"/>
        <w:numPr>
          <w:ilvl w:val="0"/>
          <w:numId w:val="14"/>
        </w:numPr>
      </w:pPr>
      <w:r w:rsidRPr="0075267D">
        <w:lastRenderedPageBreak/>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r w:rsidR="00655584">
        <w:t>Käytettävä palvelupyyntö on PP1.</w:t>
      </w:r>
    </w:p>
    <w:p w14:paraId="054E7F9C" w14:textId="42866069" w:rsidR="00655584" w:rsidRDefault="00655584" w:rsidP="001C0A14">
      <w:pPr>
        <w:pStyle w:val="Leipteksti"/>
        <w:numPr>
          <w:ilvl w:val="0"/>
          <w:numId w:val="14"/>
        </w:numPr>
      </w:pPr>
      <w:r>
        <w:t xml:space="preserve">Toimintansa päättäneen rekisterinpitäjän rekisterissä olevan vanhan hoitoasiakirjan korvaaminen järjestämisvastuun perusteella. Arkistointisanoman lähettävä organisaatio on järjestämisvastuullinen toimija eli hyvinvointialue tai Helsingin kaupunki. </w:t>
      </w:r>
      <w:r w:rsidR="0013030A">
        <w:t>Vanha a</w:t>
      </w:r>
      <w:r>
        <w:t>siakirja arkistoidaan toimintansa päättäneen rekisterinpitäjän rekisteriin. Käytettävä palvelupyyntö on PP3711.</w:t>
      </w:r>
    </w:p>
    <w:p w14:paraId="1F70EDD0" w14:textId="75D60DB9" w:rsidR="009777CF" w:rsidRDefault="009777CF" w:rsidP="009777CF">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arkistopalvelun arkistoitavaksi.</w:t>
      </w:r>
    </w:p>
    <w:p w14:paraId="4A5FF4BE" w14:textId="77777777" w:rsidR="009777CF" w:rsidRDefault="009777CF" w:rsidP="00CE128F">
      <w:pPr>
        <w:pStyle w:val="Leipteksti"/>
        <w:spacing w:after="0"/>
      </w:pPr>
      <w:r>
        <w:t>Lopputuloksena</w:t>
      </w:r>
    </w:p>
    <w:p w14:paraId="5E3CEEFE" w14:textId="3F83F774" w:rsidR="009777CF" w:rsidRDefault="009777CF"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p>
    <w:p w14:paraId="62A97B89" w14:textId="06D4C2B5" w:rsidR="009777CF" w:rsidRDefault="009777CF" w:rsidP="00A642C1">
      <w:pPr>
        <w:pStyle w:val="Luettelokappale"/>
        <w:numPr>
          <w:ilvl w:val="0"/>
          <w:numId w:val="38"/>
        </w:numPr>
      </w:pPr>
      <w:r>
        <w:t>tilanteessa B (lomakeasiakirja) mitätöivä asiakirja on arkistoitu</w:t>
      </w:r>
    </w:p>
    <w:p w14:paraId="1AF51AE0" w14:textId="34623159" w:rsidR="009777CF" w:rsidRDefault="009777CF" w:rsidP="00A642C1">
      <w:pPr>
        <w:pStyle w:val="Luettelokappale"/>
        <w:numPr>
          <w:ilvl w:val="0"/>
          <w:numId w:val="38"/>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A642C1">
      <w:pPr>
        <w:pStyle w:val="Luettelokappale"/>
        <w:numPr>
          <w:ilvl w:val="0"/>
          <w:numId w:val="38"/>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1E723E77" w:rsidR="00CE128F" w:rsidRPr="00CE128F" w:rsidRDefault="00AD1EB6" w:rsidP="00CE128F">
      <w:pPr>
        <w:pStyle w:val="Numeroituluettelo"/>
      </w:pPr>
      <w:r>
        <w:t>Potilastietovaranto ja Kanta-viestinvälitys, jatkossa Potilastietovaranto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lastRenderedPageBreak/>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A642C1">
      <w:pPr>
        <w:pStyle w:val="Luettelokappale"/>
        <w:numPr>
          <w:ilvl w:val="0"/>
          <w:numId w:val="38"/>
        </w:numPr>
      </w:pPr>
      <w:r>
        <w:t>Ostopalvelun tuottajalla on tiedossa ostopalvelujen järjestäjän rekisteri, jota ostopalvelun valtuutus koskee ja johon asiakirjat arkistoidaan</w:t>
      </w:r>
    </w:p>
    <w:p w14:paraId="77CE52AE" w14:textId="6242C15D" w:rsidR="00CE128F" w:rsidRDefault="00CE128F" w:rsidP="00A642C1">
      <w:pPr>
        <w:pStyle w:val="Luettelokappale"/>
        <w:numPr>
          <w:ilvl w:val="0"/>
          <w:numId w:val="38"/>
        </w:numPr>
      </w:pPr>
      <w:r>
        <w:t>Ostopalvelun tuottajan hoitosuhteen potilaaseen todentava palvelutapahtuma on arkistoitu ostopalvelun järjestäjän rekisteriin, ja siinä on yksilöity ostopalvelun valtuutus. [LT2]</w:t>
      </w:r>
    </w:p>
    <w:p w14:paraId="52BA0A72" w14:textId="77777777" w:rsidR="0075267D" w:rsidRDefault="0075267D" w:rsidP="001C0A14">
      <w:pPr>
        <w:pStyle w:val="Numeroituluettelo"/>
        <w:spacing w:after="0"/>
      </w:pPr>
      <w:r>
        <w:t>Lisäksi tilanteessa G (arkistointi toimintansa päättäneen rekisterinpitäjän rekisteriin yhteisliittymismallissa):</w:t>
      </w:r>
    </w:p>
    <w:p w14:paraId="462FAC3A" w14:textId="63C66D90" w:rsidR="0075267D" w:rsidRDefault="0075267D"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3EB98BF9" w14:textId="52E31A7C" w:rsidR="00655584" w:rsidRDefault="00655584" w:rsidP="00977FB5">
      <w:pPr>
        <w:pStyle w:val="Numeroituluettelo"/>
        <w:spacing w:after="0"/>
      </w:pPr>
      <w:r>
        <w:t>Lisäksi tilanteessa H (vanhan asiakirjan arkistointi toimintansa päättäneen rekisterinpitäjän rekisteriin järjestämisvatuun perusteella):</w:t>
      </w:r>
    </w:p>
    <w:p w14:paraId="6F3BAAF1" w14:textId="77777777" w:rsidR="00655584" w:rsidRPr="00083FB1" w:rsidRDefault="00655584" w:rsidP="00655584">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4E661ED4" w14:textId="77777777" w:rsidR="00655584" w:rsidRPr="009A30A4" w:rsidRDefault="00655584" w:rsidP="00977FB5">
      <w:pPr>
        <w:pStyle w:val="Luettelokappale"/>
        <w:spacing w:before="0"/>
        <w:ind w:left="2478"/>
      </w:pPr>
    </w:p>
    <w:p w14:paraId="36010246" w14:textId="675486DD" w:rsidR="0075267D" w:rsidRDefault="0075267D" w:rsidP="0075267D"/>
    <w:p w14:paraId="30C6B928" w14:textId="77777777" w:rsidR="0075267D" w:rsidRPr="00CE128F" w:rsidRDefault="0075267D" w:rsidP="001C0A14"/>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A642C1">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A642C1">
      <w:pPr>
        <w:pStyle w:val="Luettelokappale"/>
        <w:numPr>
          <w:ilvl w:val="0"/>
          <w:numId w:val="38"/>
        </w:numPr>
      </w:pPr>
      <w:r>
        <w:lastRenderedPageBreak/>
        <w:t>Asiakirjan mitätöiminen (poistaminen): Järjestelmä tuottaa uuden korvaavan asiakirjaversion, jonka body-osa on ns. tyhjä. Asiakirjan body-osassa on aina potilaan tunnistetiedot, mutta varsinaista hoitoon liittyvää asiakirjasisältöä mitätöivässä asiakirjassa ei ole.</w:t>
      </w:r>
    </w:p>
    <w:p w14:paraId="2253F1C9" w14:textId="7BE8882B" w:rsidR="00CE128F" w:rsidRDefault="00CE128F" w:rsidP="00A642C1">
      <w:pPr>
        <w:pStyle w:val="Luettelokappale"/>
        <w:numPr>
          <w:ilvl w:val="0"/>
          <w:numId w:val="38"/>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Järjestelmä tuottaa alkuperäiselle lomakeasiakirjalle uuden korvaavan (mitätöivän) asiakirjaversion, joka body-osa on ns. tyhjä</w:t>
      </w:r>
      <w:r w:rsidR="000C05D1">
        <w:t xml:space="preserve"> (ei lomakerakenteita). A</w:t>
      </w:r>
      <w:r>
        <w:t>rkistointi tapahtuu tämän käyttötapauksen mukaisesti.</w:t>
      </w:r>
    </w:p>
    <w:p w14:paraId="72EFB9A3" w14:textId="55B5723B" w:rsidR="00CE128F" w:rsidRDefault="00CE128F"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A642C1">
      <w:pPr>
        <w:pStyle w:val="Luettelokappale"/>
        <w:numPr>
          <w:ilvl w:val="0"/>
          <w:numId w:val="38"/>
        </w:numPr>
      </w:pPr>
      <w:r>
        <w:t>Asiakirjan päivittäminen:</w:t>
      </w:r>
    </w:p>
    <w:p w14:paraId="5AF717E9" w14:textId="0ED36935" w:rsidR="00CE128F" w:rsidRDefault="00CE128F" w:rsidP="00D54165">
      <w:pPr>
        <w:pStyle w:val="Luettelokappale"/>
        <w:numPr>
          <w:ilvl w:val="1"/>
          <w:numId w:val="5"/>
        </w:numPr>
      </w:pPr>
      <w:r>
        <w:t>Uudessa asiakirjaversiossa voidaan muuttaa mitä tahansa kuvailutietoja lukuun ottamatta asiakirjan rekisterinpitäjää, rekisteriä ja rekisterin tarkennetta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A642C1">
      <w:pPr>
        <w:pStyle w:val="Luettelokappale"/>
        <w:numPr>
          <w:ilvl w:val="0"/>
          <w:numId w:val="38"/>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mitätöivän asiakirjan header-tiedoissa asiakirjan valmistumisen tila saa arvon 'Poistettu' (hl7fi:recordStatus=7)  [LK12]</w:t>
      </w:r>
    </w:p>
    <w:p w14:paraId="7C2BDA78" w14:textId="11D1A6E5" w:rsidR="00CE128F" w:rsidRDefault="00CE128F" w:rsidP="00A642C1">
      <w:pPr>
        <w:pStyle w:val="Luettelokappale"/>
        <w:numPr>
          <w:ilvl w:val="0"/>
          <w:numId w:val="38"/>
        </w:numPr>
      </w:pPr>
      <w:r>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(setId)</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lastRenderedPageBreak/>
        <w:t>korjauksen kohde viittaa asiakirjan edelliseen versioon (id, setId ja versio) ja asiakirjojen välisen suhteen ilmaiseva tyyppi on RPLC (replace)</w:t>
      </w:r>
    </w:p>
    <w:p w14:paraId="16AA87A0" w14:textId="22CC417C" w:rsidR="00CE128F" w:rsidRDefault="00CE128F" w:rsidP="00A642C1">
      <w:pPr>
        <w:pStyle w:val="Luettelokappale"/>
        <w:numPr>
          <w:ilvl w:val="0"/>
          <w:numId w:val="38"/>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(setId)</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versioinnin kohde viittaa Tiedonhallintapalvelun palauttamaan ylläpidettävään asiakirjaan (id, setId ja versio) ja asiakirjojen välisen suhteen ilmaiseva tyyppi on APND (append)</w:t>
      </w:r>
    </w:p>
    <w:p w14:paraId="0AEE21C8" w14:textId="1829AC9B" w:rsidR="00CE128F" w:rsidRDefault="00CE128F" w:rsidP="00A642C1">
      <w:pPr>
        <w:pStyle w:val="Luettelokappale"/>
        <w:numPr>
          <w:ilvl w:val="0"/>
          <w:numId w:val="38"/>
        </w:numPr>
      </w:pPr>
      <w:r>
        <w:t>Lisäksi tilanteessa E (vanhat asiakirjat)</w:t>
      </w:r>
    </w:p>
    <w:p w14:paraId="6C92B5DE" w14:textId="2DD96828" w:rsidR="00CE128F" w:rsidRDefault="00CE128F" w:rsidP="00D54165">
      <w:pPr>
        <w:pStyle w:val="Luettelokappale"/>
        <w:numPr>
          <w:ilvl w:val="1"/>
          <w:numId w:val="5"/>
        </w:numPr>
      </w:pPr>
      <w:r>
        <w:t>Vanhan (PDF/A-, text/plain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A642C1">
      <w:pPr>
        <w:pStyle w:val="Luettelokappale"/>
        <w:numPr>
          <w:ilvl w:val="0"/>
          <w:numId w:val="38"/>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A642C1">
      <w:pPr>
        <w:pStyle w:val="Luettelokappale"/>
        <w:numPr>
          <w:ilvl w:val="0"/>
          <w:numId w:val="38"/>
        </w:numPr>
      </w:pPr>
      <w:r>
        <w:t>MR-sanoma on RCMR_IN100016FI01 (poikkeuksena tilanne C, jossa käytetään RCMR_IN100002FI01)</w:t>
      </w:r>
    </w:p>
    <w:p w14:paraId="7E8F9A9A" w14:textId="6ED99370" w:rsidR="00CE128F" w:rsidRDefault="00CE128F" w:rsidP="00A642C1">
      <w:pPr>
        <w:pStyle w:val="Luettelokappale"/>
        <w:numPr>
          <w:ilvl w:val="0"/>
          <w:numId w:val="38"/>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405C2E19" w:rsidR="00CE128F" w:rsidRDefault="00CE128F" w:rsidP="00D54165">
      <w:pPr>
        <w:pStyle w:val="Luettelokappale"/>
        <w:numPr>
          <w:ilvl w:val="1"/>
          <w:numId w:val="5"/>
        </w:numPr>
      </w:pPr>
      <w:r>
        <w:t>tilanteessa F (potilaskohtainen ostopalvelu): PP13, Tuottajan asiakirjojen arkistointi järjestäjän rekisteriin Potilastiedon arkistoon potilaskohtaisessa ostopalvelussa</w:t>
      </w:r>
    </w:p>
    <w:p w14:paraId="579BE2A5" w14:textId="4BF48F4A" w:rsidR="0013030A" w:rsidRDefault="0013030A" w:rsidP="0013030A">
      <w:pPr>
        <w:pStyle w:val="Luettelokappale"/>
        <w:numPr>
          <w:ilvl w:val="1"/>
          <w:numId w:val="5"/>
        </w:numPr>
      </w:pPr>
      <w:r>
        <w:t>tilanteessa G</w:t>
      </w:r>
      <w:r w:rsidRPr="0013030A">
        <w:t xml:space="preserve"> </w:t>
      </w:r>
      <w:r>
        <w:t>(arkistointi toimintansa päättäneen rekisterinpitäjän rekisteriin yhteisliittymismallissa): PP1, Palvelunantajan omien asiakirjojen arkistointi</w:t>
      </w:r>
    </w:p>
    <w:p w14:paraId="1252BB0C" w14:textId="65595C1D" w:rsidR="0013030A" w:rsidRDefault="0013030A" w:rsidP="0013030A">
      <w:pPr>
        <w:pStyle w:val="Luettelokappale"/>
        <w:numPr>
          <w:ilvl w:val="1"/>
          <w:numId w:val="5"/>
        </w:numPr>
      </w:pPr>
      <w:r>
        <w:lastRenderedPageBreak/>
        <w:t xml:space="preserve">tilanteessa H (vanhat asiakirjat): PP3711, </w:t>
      </w:r>
      <w:r w:rsidRPr="00FA0EDF">
        <w:t>Vanhojen potilasasiakirjojen arkistointi toimintansa päättäneen rekisterinpitäjän rekisteriin</w:t>
      </w:r>
      <w:r>
        <w:t xml:space="preserve"> </w:t>
      </w:r>
    </w:p>
    <w:p w14:paraId="2B613CDE" w14:textId="0ADE6C71" w:rsidR="0013030A" w:rsidRDefault="0013030A" w:rsidP="00977FB5">
      <w:pPr>
        <w:pStyle w:val="Luettelokappale"/>
        <w:ind w:left="3198"/>
      </w:pPr>
    </w:p>
    <w:p w14:paraId="4F8E850C" w14:textId="035D247D" w:rsidR="00CE128F" w:rsidRDefault="00CE128F" w:rsidP="00A642C1">
      <w:pPr>
        <w:pStyle w:val="Luettelokappale"/>
        <w:numPr>
          <w:ilvl w:val="0"/>
          <w:numId w:val="38"/>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2E4F8A51" w:rsidR="00CE128F" w:rsidRPr="00CE128F" w:rsidRDefault="00CE128F" w:rsidP="00CE128F">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4E371879" w14:textId="77777777" w:rsidR="0075267D" w:rsidRDefault="00CE128F" w:rsidP="0081689C">
      <w:pPr>
        <w:pStyle w:val="Leipteksti"/>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32B2B9B7" w14:textId="4418371E" w:rsidR="0075267D" w:rsidRDefault="0075267D" w:rsidP="0075267D">
      <w:pPr>
        <w:pStyle w:val="Leipteksti"/>
      </w:pPr>
      <w:r>
        <w:t xml:space="preserve">LT3 Toimintansa päättäneen rekisterinpitäjän rekisteriin ei arkistoida uutta tietoa, mutta tietoja voidaan tarvittaessa korjata. Toiminnan periaatteet on kuvattu dokumentissa </w:t>
      </w:r>
      <w:r w:rsidR="00977FB5">
        <w:t>Potilastietovarannon</w:t>
      </w:r>
      <w:r>
        <w:t xml:space="preserve">  toiminnalliset vaatimukset sosiaali- ja terveydenhuollon tietojärjestelmille [LM1].</w:t>
      </w:r>
    </w:p>
    <w:p w14:paraId="0D8B8091" w14:textId="77777777" w:rsidR="0075267D" w:rsidRDefault="0075267D" w:rsidP="0075267D">
      <w:pPr>
        <w:pStyle w:val="Leipteksti"/>
        <w:spacing w:after="0"/>
      </w:pPr>
      <w:r>
        <w:t>LT4 Organisaatiotiedot MR-sanomalla, kun järjestämisvastuullinen rekisterinpitäjä arkistoi toimintansa päättäneen rekisterinpitäjän rekisteriin:</w:t>
      </w:r>
    </w:p>
    <w:p w14:paraId="3BD00169" w14:textId="77777777" w:rsidR="0075267D" w:rsidRDefault="0075267D"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35D2DE9B" w14:textId="77777777" w:rsidR="0075267D" w:rsidRDefault="0075267D" w:rsidP="00A642C1">
      <w:pPr>
        <w:pStyle w:val="Leipteksti"/>
        <w:numPr>
          <w:ilvl w:val="0"/>
          <w:numId w:val="34"/>
        </w:numPr>
        <w:spacing w:after="0"/>
      </w:pPr>
      <w:r>
        <w:t>Toimintansa päättäneen rekisterinpitäjän tiedot tulevat sanomatyyppiin asiakirjan rekisterinpitäjän tietoihin.</w:t>
      </w:r>
    </w:p>
    <w:p w14:paraId="75B2A264" w14:textId="77777777" w:rsidR="0075267D" w:rsidRDefault="0075267D" w:rsidP="00A642C1">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3FE6100F" w14:textId="54AEBA8A" w:rsidR="00CE128F" w:rsidRPr="00CE128F" w:rsidRDefault="00076B9B" w:rsidP="0081689C">
      <w:pPr>
        <w:pStyle w:val="Leipteksti"/>
      </w:pPr>
      <w:r>
        <w:br w:type="page"/>
      </w:r>
    </w:p>
    <w:p w14:paraId="7F3C0798" w14:textId="2D80520E" w:rsidR="009F703C" w:rsidRDefault="00341AFC" w:rsidP="00341AFC">
      <w:pPr>
        <w:pStyle w:val="Otsikko1"/>
      </w:pPr>
      <w:bookmarkStart w:id="32" w:name="_Toc191902106"/>
      <w:r w:rsidRPr="00341AFC">
        <w:lastRenderedPageBreak/>
        <w:t>K</w:t>
      </w:r>
      <w:r>
        <w:t xml:space="preserve">orvaa </w:t>
      </w:r>
      <w:r w:rsidR="00AC710C">
        <w:t>Tahdonilmaisupalvelu</w:t>
      </w:r>
      <w:r>
        <w:t>n asiakirja</w:t>
      </w:r>
      <w:bookmarkEnd w:id="32"/>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75414FE" w:rsidR="008010F8" w:rsidRDefault="008010F8">
      <w:pPr>
        <w:pStyle w:val="Leipteksti"/>
        <w:numPr>
          <w:ilvl w:val="0"/>
          <w:numId w:val="15"/>
        </w:numPr>
        <w:spacing w:after="0"/>
      </w:pPr>
      <w:r>
        <w:t>Potilastie</w:t>
      </w:r>
      <w:r w:rsidR="00977FB5">
        <w:t>tojen</w:t>
      </w:r>
      <w:r w:rsidR="006C2388">
        <w:t xml:space="preserve">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pPr>
      <w:r>
        <w:t xml:space="preserve">Hoitotahto </w:t>
      </w:r>
      <w:r w:rsidR="006C2388">
        <w:t>(TAH)</w:t>
      </w:r>
    </w:p>
    <w:p w14:paraId="6D6DD69E" w14:textId="35E0364F" w:rsidR="00AC75F4" w:rsidRDefault="00AC75F4" w:rsidP="00D937A5">
      <w:pPr>
        <w:pStyle w:val="Leipteksti"/>
        <w:numPr>
          <w:ilvl w:val="0"/>
          <w:numId w:val="15"/>
        </w:numPr>
        <w:spacing w:after="0"/>
      </w:pPr>
      <w:r w:rsidRPr="00AC75F4">
        <w:t>Tutkimusaineistolöydöstä koskeva yhteydenottokielto</w:t>
      </w:r>
      <w:r>
        <w:t xml:space="preserve"> (YKIE)</w:t>
      </w:r>
    </w:p>
    <w:p w14:paraId="75905235" w14:textId="5A960B6D" w:rsidR="004960B5" w:rsidRDefault="004960B5" w:rsidP="004960B5">
      <w:pPr>
        <w:pStyle w:val="Leipteksti"/>
        <w:numPr>
          <w:ilvl w:val="0"/>
          <w:numId w:val="15"/>
        </w:numPr>
      </w:pPr>
      <w:r w:rsidRPr="004960B5">
        <w:t>Eurooppalaisen potilasyhteenvedon informointi ja suostumus</w:t>
      </w:r>
      <w:r>
        <w:t xml:space="preserve"> (PSSUO)</w:t>
      </w:r>
    </w:p>
    <w:p w14:paraId="1BE1DACD" w14:textId="45A3DFA9"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 xml:space="preserve">ylläpidettäviä asiakirjoja, joita </w:t>
      </w:r>
      <w:r w:rsidR="007D5DCB">
        <w:t>Potilastietovarantoon</w:t>
      </w:r>
      <w:r w:rsidR="006C2388">
        <w:t xml:space="preserve"> liittyneet organisaatiot voivat ylläpitää.</w:t>
      </w:r>
    </w:p>
    <w:p w14:paraId="74058D15" w14:textId="6E201FC9" w:rsidR="003F6100" w:rsidRDefault="008010F8" w:rsidP="00A642C1">
      <w:pPr>
        <w:pStyle w:val="Luettelokappale"/>
        <w:numPr>
          <w:ilvl w:val="0"/>
          <w:numId w:val="38"/>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A642C1">
      <w:pPr>
        <w:pStyle w:val="Luettelokappale"/>
        <w:numPr>
          <w:ilvl w:val="0"/>
          <w:numId w:val="38"/>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4691A125" w:rsidR="000C4805" w:rsidRDefault="003F6100" w:rsidP="00A642C1">
      <w:pPr>
        <w:pStyle w:val="Luettelokappale"/>
        <w:numPr>
          <w:ilvl w:val="0"/>
          <w:numId w:val="38"/>
        </w:numPr>
      </w:pPr>
      <w:r w:rsidRPr="000C4805">
        <w:t xml:space="preserve"> </w:t>
      </w:r>
      <w:r w:rsidR="009B6E64">
        <w:t>K</w:t>
      </w:r>
      <w:r w:rsidR="00F613F6">
        <w:t>anta-informointi</w:t>
      </w:r>
      <w:r w:rsidR="004627ED">
        <w:t xml:space="preserve"> (KINFO)</w:t>
      </w:r>
      <w:r w:rsidR="00F613F6">
        <w:t xml:space="preserve">- </w:t>
      </w:r>
      <w:r w:rsidR="009B6E64">
        <w:t xml:space="preserve">ja </w:t>
      </w:r>
      <w:r w:rsidR="004627ED">
        <w:t>Potilastie</w:t>
      </w:r>
      <w:r w:rsidR="00977FB5">
        <w:t>tojen</w:t>
      </w:r>
      <w:r w:rsidR="004627ED">
        <w:t xml:space="preserve"> kielto</w:t>
      </w:r>
      <w:r w:rsidR="00F613F6">
        <w:t xml:space="preserve"> ja kiellon peruutus (KIE) </w:t>
      </w:r>
      <w:r w:rsidR="004627ED">
        <w:t xml:space="preserve"> –</w:t>
      </w:r>
      <w:r>
        <w:t>asiakirj</w:t>
      </w:r>
      <w:r w:rsidR="00F613F6">
        <w:t>ojen</w:t>
      </w:r>
      <w:r>
        <w:t xml:space="preserve"> ensimmäisen version </w:t>
      </w:r>
      <w:r w:rsidRPr="000C4805">
        <w:t>mitätöinti on mahdollinen siten, että versiot siirretään käytöstä poistettujen asiakirjojen rekisteriin.</w:t>
      </w:r>
      <w:r w:rsidR="006C2388">
        <w:t xml:space="preserve"> </w:t>
      </w:r>
      <w:r>
        <w:t>[LT1</w:t>
      </w:r>
      <w:r w:rsidR="005B07BF">
        <w:t>, LT3</w:t>
      </w:r>
      <w:r>
        <w:t>]</w:t>
      </w:r>
    </w:p>
    <w:p w14:paraId="6EBBF71C" w14:textId="2B40EF46" w:rsidR="009F6D33" w:rsidRDefault="009F6D33" w:rsidP="00A642C1">
      <w:pPr>
        <w:pStyle w:val="Luettelokappale"/>
        <w:numPr>
          <w:ilvl w:val="0"/>
          <w:numId w:val="38"/>
        </w:numPr>
      </w:pPr>
      <w:bookmarkStart w:id="33" w:name="_Hlk143687600"/>
      <w:r>
        <w:t>Luovutusluvan (SUO)</w:t>
      </w:r>
      <w:r w:rsidR="00F613F6">
        <w:t xml:space="preserve"> </w:t>
      </w:r>
      <w:r>
        <w:t xml:space="preserve">mitätöinti on mahdollista siten, että </w:t>
      </w:r>
      <w:r w:rsidR="007A0C4C">
        <w:t>vanhat</w:t>
      </w:r>
      <w:r>
        <w:t xml:space="preserve"> versiot siirretään käytöstä poistettujen asiakirjojen rekisteriin.</w:t>
      </w:r>
      <w:r w:rsidR="00F815FA">
        <w:t xml:space="preserve"> 1.1.2024 alkaen</w:t>
      </w:r>
      <w:r w:rsidR="00165542">
        <w:t xml:space="preserve"> korvaavassa asiakirjassa on huomioitava, että </w:t>
      </w:r>
      <w:r w:rsidR="00F815FA">
        <w:t>Luovutuslu</w:t>
      </w:r>
      <w:r w:rsidR="00860E8D">
        <w:t>vasta on käytössä uusi tekstiversio, joka ilmaistaan Lomakkeen omistajan määrittelyversio –kentässä</w:t>
      </w:r>
      <w:r w:rsidR="00E72044">
        <w:t>.</w:t>
      </w:r>
      <w:r w:rsidR="00F613F6">
        <w:t xml:space="preserve"> [LT1</w:t>
      </w:r>
      <w:r w:rsidR="00F815FA">
        <w:t>, LT4</w:t>
      </w:r>
      <w:r w:rsidR="00F613F6">
        <w:t>]</w:t>
      </w:r>
      <w:r>
        <w:t xml:space="preserve"> </w:t>
      </w:r>
    </w:p>
    <w:bookmarkEnd w:id="33"/>
    <w:p w14:paraId="4293BCE5" w14:textId="58E32B8F" w:rsidR="006C2388" w:rsidRDefault="009F6D33" w:rsidP="00A642C1">
      <w:pPr>
        <w:pStyle w:val="Luettelokappale"/>
        <w:numPr>
          <w:ilvl w:val="0"/>
          <w:numId w:val="38"/>
        </w:numPr>
      </w:pPr>
      <w:r>
        <w:t>L</w:t>
      </w:r>
      <w:r w:rsidR="006C2388">
        <w:t xml:space="preserve">ääkemääräyksen kiellolla </w:t>
      </w:r>
      <w:r w:rsidR="000C4805">
        <w:t xml:space="preserve">(RKIE) on </w:t>
      </w:r>
      <w:r w:rsidR="006C2388">
        <w:t>käytössä vain syykoodi 1.</w:t>
      </w:r>
      <w:r w:rsidR="00BF5B60">
        <w:t xml:space="preserve"> [LT5]</w:t>
      </w:r>
    </w:p>
    <w:p w14:paraId="44016B53" w14:textId="011BB944" w:rsidR="006B7DAF" w:rsidRDefault="006C2388" w:rsidP="00A642C1">
      <w:pPr>
        <w:pStyle w:val="Luettelokappale"/>
        <w:numPr>
          <w:ilvl w:val="0"/>
          <w:numId w:val="38"/>
        </w:numPr>
      </w:pPr>
      <w:r>
        <w:t>Tahdonilmaisujen asiakirjoilla</w:t>
      </w:r>
      <w:r w:rsidR="00AC75F4">
        <w:t xml:space="preserve"> </w:t>
      </w:r>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1F9F1536" w:rsidR="006B7DAF" w:rsidRDefault="006B7DAF" w:rsidP="00A642C1">
      <w:pPr>
        <w:pStyle w:val="Luettelokappale"/>
        <w:numPr>
          <w:ilvl w:val="1"/>
          <w:numId w:val="38"/>
        </w:numPr>
        <w:spacing w:before="0"/>
      </w:pPr>
      <w:r>
        <w:lastRenderedPageBreak/>
        <w:t>Elinluovutustahdon (ELIN) ja hoitotahdon (TAH) mitätöinnissä k</w:t>
      </w:r>
      <w:r w:rsidR="006C2388">
        <w:t>äytettävissä ovat korvauksen syyt 1 ja 2</w:t>
      </w:r>
    </w:p>
    <w:p w14:paraId="6B04FC4E" w14:textId="34FD723D" w:rsidR="006C2388" w:rsidRDefault="006B7DAF" w:rsidP="00A642C1">
      <w:pPr>
        <w:pStyle w:val="Luettelokappale"/>
        <w:numPr>
          <w:ilvl w:val="1"/>
          <w:numId w:val="38"/>
        </w:numPr>
        <w:spacing w:before="0"/>
      </w:pPr>
      <w:r>
        <w:t xml:space="preserve">Yhteydenottokiellon (YKIE) mitätöinnissä käytettävissä ovat korvauksen syyt 1 ja 4. </w:t>
      </w:r>
    </w:p>
    <w:p w14:paraId="2A13EB19" w14:textId="77777777" w:rsidR="006C2388" w:rsidRDefault="006C2388" w:rsidP="00BC106E"/>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368B392" w:rsidR="006C2388" w:rsidRDefault="00AD1EB6" w:rsidP="006C2388">
      <w:pPr>
        <w:pStyle w:val="Numeroituluettelo"/>
      </w:pPr>
      <w:r>
        <w:t>Potilastietovaranto ja Kanta-viestinvälitys, jatkossa Potilastietovaranto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A642C1">
      <w:pPr>
        <w:pStyle w:val="Luettelokappale"/>
        <w:numPr>
          <w:ilvl w:val="0"/>
          <w:numId w:val="38"/>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A642C1">
      <w:pPr>
        <w:pStyle w:val="Luettelokappale"/>
        <w:numPr>
          <w:ilvl w:val="0"/>
          <w:numId w:val="38"/>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A642C1">
      <w:pPr>
        <w:pStyle w:val="Luettelokappale"/>
        <w:numPr>
          <w:ilvl w:val="0"/>
          <w:numId w:val="38"/>
        </w:numPr>
      </w:pPr>
      <w:r>
        <w:lastRenderedPageBreak/>
        <w:t xml:space="preserve">Asiakirjan mitätöiminen (poistaminen): Järjestelmä tuottaa uuden korvaavan asiakirjaversion, jonka body-osa on ns. tyhjä. Asiakirjan body-osassa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A642C1">
      <w:pPr>
        <w:pStyle w:val="Luettelokappale"/>
        <w:numPr>
          <w:ilvl w:val="0"/>
          <w:numId w:val="38"/>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(setId)</w:t>
      </w:r>
    </w:p>
    <w:p w14:paraId="78CABFED" w14:textId="4C321C82" w:rsidR="006C2388" w:rsidRDefault="006C2388" w:rsidP="00D54165">
      <w:pPr>
        <w:pStyle w:val="Luettelokappale"/>
        <w:numPr>
          <w:ilvl w:val="1"/>
          <w:numId w:val="5"/>
        </w:numPr>
      </w:pPr>
      <w:r>
        <w:t>korjauksen kohde viittaa asiakirjan edelliseen versioon (id, setId ja versio) ja asiakirjojen välisen suhteen ilmaiseva tyyppi on RPLC (replace)</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A642C1">
      <w:pPr>
        <w:pStyle w:val="Luettelokappale"/>
        <w:numPr>
          <w:ilvl w:val="0"/>
          <w:numId w:val="38"/>
        </w:numPr>
      </w:pPr>
      <w:r>
        <w:t>MR-sanoma on RCMR_IN100016 FI01</w:t>
      </w:r>
    </w:p>
    <w:p w14:paraId="174B689A" w14:textId="0EC0A16F" w:rsidR="006C2388" w:rsidRDefault="006C2388" w:rsidP="00A642C1">
      <w:pPr>
        <w:pStyle w:val="Luettelokappale"/>
        <w:numPr>
          <w:ilvl w:val="0"/>
          <w:numId w:val="38"/>
        </w:numPr>
      </w:pPr>
      <w:r>
        <w:t xml:space="preserve">Palvelupyyntö on PP23, </w:t>
      </w:r>
      <w:r w:rsidR="00AC710C">
        <w:t>Tahdonilmaisupalveluun</w:t>
      </w:r>
      <w:r>
        <w:t xml:space="preserve"> tallennus [LK3]</w:t>
      </w:r>
    </w:p>
    <w:p w14:paraId="42F894D1" w14:textId="15B22EDF" w:rsidR="006C2388" w:rsidRDefault="006C2388" w:rsidP="00A642C1">
      <w:pPr>
        <w:pStyle w:val="Luettelokappale"/>
        <w:numPr>
          <w:ilvl w:val="0"/>
          <w:numId w:val="38"/>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7169427C" w:rsidR="00F14496" w:rsidRDefault="00F14496" w:rsidP="00F14496">
      <w:pPr>
        <w:pStyle w:val="Luettelokappale"/>
        <w:numPr>
          <w:ilvl w:val="1"/>
          <w:numId w:val="5"/>
        </w:numPr>
      </w:pPr>
      <w:r>
        <w:t xml:space="preserve">tilanteessa A (Kanta-informointi), </w:t>
      </w:r>
      <w:r w:rsidR="007A29A4">
        <w:t>C</w:t>
      </w:r>
      <w:r w:rsidR="00F17F93">
        <w:t xml:space="preserve"> </w:t>
      </w:r>
      <w:r>
        <w:t>(Potilastie</w:t>
      </w:r>
      <w:r w:rsidR="00977FB5">
        <w:t>tojen</w:t>
      </w:r>
      <w:r>
        <w:t xml:space="preserve">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7BCB4AE6" w:rsidR="007A0C4C" w:rsidRDefault="007A0C4C" w:rsidP="00921BD8">
      <w:pPr>
        <w:pStyle w:val="Luettelokappale"/>
        <w:numPr>
          <w:ilvl w:val="1"/>
          <w:numId w:val="5"/>
        </w:numPr>
      </w:pPr>
      <w:r>
        <w:t>tilanteessa B (Luovutuslupa)</w:t>
      </w:r>
      <w:r w:rsidR="00921BD8">
        <w:t>,</w:t>
      </w:r>
      <w:r w:rsidR="006B7DAF">
        <w:t xml:space="preserve"> G (</w:t>
      </w:r>
      <w:r w:rsidR="006B7DAF" w:rsidRPr="006B7DAF">
        <w:t>Tutkimusaineistolöydöstä koskeva yhteydenottokielto</w:t>
      </w:r>
      <w:r w:rsidR="006B7DAF">
        <w:t>)</w:t>
      </w:r>
      <w:r w:rsidR="00921BD8">
        <w:t xml:space="preserve"> ja H (</w:t>
      </w:r>
      <w:r w:rsidR="00921BD8" w:rsidRPr="00921BD8">
        <w:t>Eurooppalaisen potilasyhteenvedon informointi ja suostumus</w:t>
      </w:r>
      <w:r w:rsidR="00921BD8">
        <w:t>)</w:t>
      </w:r>
      <w:r w:rsidR="006B7DAF">
        <w:t xml:space="preserve"> </w:t>
      </w:r>
      <w:r>
        <w:t>asiakirjan versioiden mitätöiminen: 4, mitätöinti siten, että vanhat versiot merkitään käytöstä poistetuiksi [LT1]</w:t>
      </w:r>
    </w:p>
    <w:p w14:paraId="6FB26C6F" w14:textId="3CA8491D"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2169E31F" w:rsidR="006C2388" w:rsidRDefault="000C05D1" w:rsidP="000C05D1">
      <w:pPr>
        <w:pStyle w:val="Numeroituluettelo"/>
      </w:pPr>
      <w:r>
        <w:lastRenderedPageBreak/>
        <w:t xml:space="preserve">Tilanteessa </w:t>
      </w:r>
      <w:r w:rsidR="007A29A4">
        <w:t>C</w:t>
      </w:r>
      <w:r w:rsidR="00F17F93">
        <w:t xml:space="preserve"> </w:t>
      </w:r>
      <w:r>
        <w:t>(Potilastie</w:t>
      </w:r>
      <w:r w:rsidR="00977FB5">
        <w:t>toje</w:t>
      </w:r>
      <w:r>
        <w:t xml:space="preserve">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2F6DFAA9" w:rsidR="006C2388" w:rsidRPr="006C2388" w:rsidRDefault="006C2388" w:rsidP="00320A54">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1C6592A7" w14:textId="351F5B85" w:rsidR="003F6100" w:rsidRDefault="003F6100" w:rsidP="009F703C">
      <w:pPr>
        <w:pStyle w:val="Otsikko2"/>
      </w:pPr>
      <w:r>
        <w:t>Lisätiedot</w:t>
      </w:r>
    </w:p>
    <w:p w14:paraId="2194A8BB" w14:textId="0282998F" w:rsidR="001E1146" w:rsidRDefault="003F6100" w:rsidP="004751B1">
      <w:pPr>
        <w:pStyle w:val="Leipteksti"/>
      </w:pPr>
      <w:r>
        <w:t xml:space="preserve">LT1 Luovutustenhallinnan asiakirjojen </w:t>
      </w:r>
      <w:r w:rsidR="007A0C4C">
        <w:t xml:space="preserve">Kanta-informointi (KINFO) ja Potilastiedon arkistoinnin luovutuskielto ja luovutuskiellon peruutus (KIE) </w:t>
      </w:r>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r w:rsidR="00CC0D85">
        <w:t>van</w:t>
      </w:r>
      <w:r w:rsidR="000B6C92">
        <w:t xml:space="preserve"> (SUO) </w:t>
      </w:r>
      <w:r w:rsidR="00CC0D85">
        <w:t>mitätöintiä (korvauksen syy 4) ei ole rajattu asiakirjan ensimmäiseen versioon.</w:t>
      </w:r>
      <w:r w:rsidR="00F613F6">
        <w:t xml:space="preserve">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lastRenderedPageBreak/>
        <w:t>Informointi</w:t>
      </w:r>
      <w:r>
        <w:t xml:space="preserve"> (näkymätunnus 332, näkymälyhenne INFO)</w:t>
      </w:r>
    </w:p>
    <w:p w14:paraId="27F3EE60" w14:textId="1AC668E3"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5DA817F9" w:rsidR="000A67ED" w:rsidRDefault="000A67ED" w:rsidP="00BC106E">
      <w:pPr>
        <w:pStyle w:val="Leipteksti"/>
        <w:spacing w:after="0"/>
      </w:pPr>
      <w:r>
        <w:t xml:space="preserve">LT3 </w:t>
      </w:r>
      <w:r w:rsidRPr="000A67ED">
        <w:t>Potilastie</w:t>
      </w:r>
      <w:r w:rsidR="00977FB5">
        <w:t>tojen</w:t>
      </w:r>
      <w:r w:rsidRPr="000A67ED">
        <w:t xml:space="preserve"> luovutuskielto ja luovutuskiellon peruutus (KIE)</w:t>
      </w:r>
    </w:p>
    <w:p w14:paraId="2898F7D2" w14:textId="7A220904" w:rsidR="005B07BF" w:rsidRDefault="00B90C6B" w:rsidP="005B07BF">
      <w:pPr>
        <w:pStyle w:val="Leipteksti"/>
      </w:pPr>
      <w:r>
        <w:t>L</w:t>
      </w:r>
      <w:r w:rsidR="000A67ED">
        <w:t xml:space="preserve">omakkeen </w:t>
      </w:r>
      <w:r w:rsidR="000A67ED" w:rsidRPr="000A67ED">
        <w:t>Potilastie</w:t>
      </w:r>
      <w:r w:rsidR="00977FB5">
        <w:t>tojen</w:t>
      </w:r>
      <w:r w:rsidR="000A67ED" w:rsidRPr="000A67ED">
        <w:t xml:space="preserve"> luovutuskielto </w:t>
      </w:r>
      <w:r w:rsidR="000A67ED">
        <w:t xml:space="preserve">ja luovutuskiellon peruutus </w:t>
      </w:r>
      <w:r w:rsidR="005B07BF">
        <w:t xml:space="preserve">version </w:t>
      </w:r>
      <w:r w:rsidR="000A67ED" w:rsidRPr="000A67ED">
        <w:t>1.2.246.537.6.12.2002.331.20120110</w:t>
      </w:r>
      <w:r w:rsidR="000A67ED">
        <w:t xml:space="preserve"> käyttö päättyy Kanta-palveluissa, mutta</w:t>
      </w:r>
      <w:r w:rsidR="005B07BF">
        <w:t xml:space="preserve"> siirtymäaikana</w:t>
      </w:r>
      <w:r w:rsidR="000A67ED">
        <w:t xml:space="preserve"> </w:t>
      </w:r>
      <w:r w:rsidR="005B07BF">
        <w:t xml:space="preserve"> sitä voi käyttää rinnakkain </w:t>
      </w:r>
      <w:r w:rsidR="001F0271">
        <w:t>lomakkeen 1.1.2024 käyttöön tulevan</w:t>
      </w:r>
      <w:r w:rsidR="005B07BF">
        <w:t xml:space="preserve"> version </w:t>
      </w:r>
      <w:r w:rsidR="005B07BF" w:rsidRPr="000A67ED">
        <w:t>1.</w:t>
      </w:r>
      <w:r w:rsidR="005B07BF">
        <w:t xml:space="preserve">2.246.537.6.12.2002.331.20240101 kanssa. </w:t>
      </w:r>
    </w:p>
    <w:p w14:paraId="7CFBB3C3" w14:textId="08D34716" w:rsidR="000A67ED" w:rsidRDefault="005B07BF">
      <w:pPr>
        <w:pStyle w:val="Leipteksti"/>
      </w:pPr>
      <w:r>
        <w:t>Korvaustilanteessa lomakkeen versiolla 20120110 arkistoituja kieltoja voi versioida 20240101-version lomakkeella. Lomakkeen versiolla 20240101 arkistoituja kieltoja ei voi versioida 20120110 -version lomakkeella.</w:t>
      </w:r>
    </w:p>
    <w:p w14:paraId="045B38D1" w14:textId="77777777" w:rsidR="00F815FA" w:rsidRDefault="00F815FA" w:rsidP="00896325">
      <w:pPr>
        <w:pStyle w:val="Leipteksti"/>
        <w:spacing w:after="0"/>
      </w:pPr>
      <w:r>
        <w:t xml:space="preserve">LT4 </w:t>
      </w:r>
      <w:r w:rsidRPr="00F815FA">
        <w:t>Luovutuslupa (SUO)</w:t>
      </w:r>
    </w:p>
    <w:p w14:paraId="560F9813" w14:textId="774CE986" w:rsidR="00BF5B60" w:rsidRDefault="00165542" w:rsidP="00896325">
      <w:pPr>
        <w:pStyle w:val="Leipteksti"/>
        <w:spacing w:after="0"/>
      </w:pPr>
      <w:r w:rsidRPr="00165542">
        <w:t xml:space="preserve">1.1.2024 alkaen Luovutuslupa laajenee kattamaan luovutukset myös </w:t>
      </w:r>
      <w:r w:rsidR="00977FB5">
        <w:t>Potilastietovarannon</w:t>
      </w:r>
      <w:r w:rsidRPr="00165542">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r w:rsidR="00D3673E">
        <w:t>.</w:t>
      </w:r>
    </w:p>
    <w:p w14:paraId="5CA7C26C" w14:textId="77777777" w:rsidR="00BF5B60" w:rsidRDefault="00BF5B60" w:rsidP="00896325">
      <w:pPr>
        <w:pStyle w:val="Leipteksti"/>
        <w:spacing w:after="0"/>
      </w:pPr>
    </w:p>
    <w:p w14:paraId="2F49E367" w14:textId="77777777" w:rsidR="00BF5B60" w:rsidRDefault="00BF5B60" w:rsidP="00BF5B60">
      <w:pPr>
        <w:pStyle w:val="Leipteksti"/>
        <w:spacing w:after="0"/>
      </w:pPr>
      <w:r>
        <w:t>LT5 Lääkemääräystietojen luovutuskielto (RKIE)</w:t>
      </w:r>
    </w:p>
    <w:p w14:paraId="40A5A4D5" w14:textId="3E4DA6EA" w:rsidR="00BF5B60" w:rsidRDefault="00BF5B60" w:rsidP="00BF5B60">
      <w:pPr>
        <w:pStyle w:val="Leipteksti"/>
      </w:pPr>
      <w:r>
        <w:t>09/2026 alkaen Lääkemääräyksen kieltoasiakirjasta on käytössä kaksi versiota, jotka molemmat on julkaistu koodistopalvelussa. Versio 1.2.246.537.6.12.2002.370.2014 on poistuva lomakeversio, jota on mahdollista käyttää 1.10.2027 saakka. Jos järjestelmä tukee sähköisen lääkemääräyksen versiota 5.0.0 tai uudempaa, tulee järjestelmän tallentaa Lääkemääräyksen kieltoasiakirja korvaustilanteissakin lomakeversiolla 1.2.246.537.6.12.2002.370.2025</w:t>
      </w:r>
      <w:r w:rsidR="00F91EDD">
        <w:t>01</w:t>
      </w:r>
      <w:r>
        <w:t>.</w:t>
      </w:r>
    </w:p>
    <w:p w14:paraId="20CFD084" w14:textId="0BC7F9CC" w:rsidR="00320A54" w:rsidRPr="00320A54" w:rsidRDefault="00BF5B60" w:rsidP="00BF5B60">
      <w:pPr>
        <w:pStyle w:val="Leipteksti"/>
        <w:spacing w:after="0"/>
      </w:pPr>
      <w:r>
        <w:t>Korvaustilanteessa lomakkeen versiolla 2014 arkistoituja kieltoja voi versioida 2025</w:t>
      </w:r>
      <w:r w:rsidR="00F91EDD">
        <w:t>01</w:t>
      </w:r>
      <w:r>
        <w:t xml:space="preserve"> -version lomakkeella. Lomakkeen versiolla 2025</w:t>
      </w:r>
      <w:r w:rsidR="00F91EDD">
        <w:t>01</w:t>
      </w:r>
      <w:r>
        <w:t xml:space="preserve"> arkistoituja kieltoja ei voi versioida 2014 -version lomakkeella. Jos järjestelmä yrittää korvata kieltolomaketta vanhemmalla versiolla mitä versiopuun viimeisin kieltolomake on, antaa tahdonilmaisupalvelu virheilmoituksen.</w:t>
      </w:r>
      <w:r w:rsidR="00076B9B">
        <w:br w:type="page"/>
      </w:r>
    </w:p>
    <w:p w14:paraId="43F86856" w14:textId="52CF1859" w:rsidR="009F703C" w:rsidRDefault="00320A54" w:rsidP="00320A54">
      <w:pPr>
        <w:pStyle w:val="Otsikko1"/>
        <w:spacing w:before="220"/>
      </w:pPr>
      <w:bookmarkStart w:id="34" w:name="_Toc256000067"/>
      <w:bookmarkStart w:id="35" w:name="_Toc37062051"/>
      <w:bookmarkStart w:id="36" w:name="_Toc191902107"/>
      <w:r>
        <w:lastRenderedPageBreak/>
        <w:t>Korvaa arkistoasiakirja</w:t>
      </w:r>
      <w:bookmarkEnd w:id="34"/>
      <w:bookmarkEnd w:id="35"/>
      <w:bookmarkEnd w:id="36"/>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5AF511A2" w:rsidR="00932E0D" w:rsidRDefault="00932E0D" w:rsidP="00C33701">
      <w:pPr>
        <w:pStyle w:val="Merkittyluettelo"/>
        <w:spacing w:after="0"/>
      </w:pPr>
      <w:r>
        <w:t>Ostopalvelun valtuutus (</w:t>
      </w:r>
      <w:r w:rsidR="0019618B">
        <w:t xml:space="preserve">näkymälyhenne </w:t>
      </w:r>
      <w:r>
        <w:t>OSVA) korvataan tämän käyttötapauksen mukaisesti</w:t>
      </w:r>
      <w:r w:rsidR="00D9267E">
        <w:t xml:space="preserve"> [LT1]</w:t>
      </w:r>
      <w:r>
        <w:t xml:space="preserve">.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2BA78E37" w:rsidR="00932E0D" w:rsidRPr="00932E0D" w:rsidRDefault="00932E0D" w:rsidP="00932E0D">
      <w:pPr>
        <w:pStyle w:val="Leipteksti"/>
      </w:pPr>
      <w:r>
        <w:t xml:space="preserve">Käyttötapauksen lopputuloksena arkistoasiakirjasta on arkistoitu </w:t>
      </w:r>
      <w:r w:rsidR="007D5DCB">
        <w:t>Potilastietovarantoon</w:t>
      </w:r>
      <w:r>
        <w:t xml:space="preserve">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1E828E72" w:rsidR="00291159" w:rsidRPr="00291159" w:rsidRDefault="00AD1EB6" w:rsidP="00291159">
      <w:pPr>
        <w:pStyle w:val="Numeroituluettelo"/>
      </w:pPr>
      <w:r>
        <w:t>Potilastietovaranto ja Kanta-viestinvälitys, jatkossa Potilastietovaranto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A642C1">
      <w:pPr>
        <w:pStyle w:val="Luettelokappale"/>
        <w:numPr>
          <w:ilvl w:val="0"/>
          <w:numId w:val="38"/>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A642C1">
      <w:pPr>
        <w:pStyle w:val="Luettelokappale"/>
        <w:numPr>
          <w:ilvl w:val="0"/>
          <w:numId w:val="38"/>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A642C1">
      <w:pPr>
        <w:pStyle w:val="Luettelokappale"/>
        <w:numPr>
          <w:ilvl w:val="0"/>
          <w:numId w:val="38"/>
        </w:numPr>
      </w:pPr>
      <w:r>
        <w:t xml:space="preserve">Asiakirjan mitätöiminen (poistaminen): Järjestelmä tuottaa uuden korvaavan asiakirjaversion, jonka body-osa on ns. tyhjä. Asiakirjan body-osassa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A642C1">
      <w:pPr>
        <w:pStyle w:val="Luettelokappale"/>
        <w:numPr>
          <w:ilvl w:val="0"/>
          <w:numId w:val="38"/>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(setId)</w:t>
      </w:r>
    </w:p>
    <w:p w14:paraId="20192189" w14:textId="77D58E9D" w:rsidR="00291159" w:rsidRDefault="00291159" w:rsidP="00D54165">
      <w:pPr>
        <w:pStyle w:val="Luettelokappale"/>
        <w:numPr>
          <w:ilvl w:val="1"/>
          <w:numId w:val="5"/>
        </w:numPr>
      </w:pPr>
      <w:r>
        <w:t>asiakirjan versionumero kasvaa yhdellä</w:t>
      </w:r>
    </w:p>
    <w:p w14:paraId="7F285085" w14:textId="1F329E17" w:rsidR="00291159" w:rsidRDefault="00291159" w:rsidP="00D54165">
      <w:pPr>
        <w:pStyle w:val="Luettelokappale"/>
        <w:numPr>
          <w:ilvl w:val="1"/>
          <w:numId w:val="5"/>
        </w:numPr>
      </w:pPr>
      <w:r>
        <w:t>korjauksen kohde viittaa asiakirjan edelliseen versioon (id, setId ja versio) ja asiakirjojen välisen suhteen ilmaiseva tyyppi on RPLC (replace)</w:t>
      </w:r>
    </w:p>
    <w:p w14:paraId="1536F8B1" w14:textId="77777777" w:rsidR="003C40C1" w:rsidRDefault="003C40C1" w:rsidP="003C40C1">
      <w:pPr>
        <w:pStyle w:val="Luettelokappale"/>
        <w:numPr>
          <w:ilvl w:val="1"/>
          <w:numId w:val="5"/>
        </w:numPr>
      </w:pPr>
      <w:r>
        <w:t>ostopalvelun valtuutuksen tunniste (codeId 2) -tieto ei muutu [LT2]</w:t>
      </w:r>
    </w:p>
    <w:p w14:paraId="73E78DC7" w14:textId="77777777" w:rsidR="003C40C1" w:rsidRDefault="003C40C1" w:rsidP="00115959">
      <w:pPr>
        <w:ind w:left="2838"/>
      </w:pP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A642C1">
      <w:pPr>
        <w:pStyle w:val="Luettelokappale"/>
        <w:numPr>
          <w:ilvl w:val="0"/>
          <w:numId w:val="38"/>
        </w:numPr>
      </w:pPr>
      <w:r>
        <w:t>MR-sanoma on RCMR_IN100016 FI01</w:t>
      </w:r>
    </w:p>
    <w:p w14:paraId="00BD996D" w14:textId="79D776A7" w:rsidR="00291159" w:rsidRDefault="00291159" w:rsidP="00A642C1">
      <w:pPr>
        <w:pStyle w:val="Luettelokappale"/>
        <w:numPr>
          <w:ilvl w:val="0"/>
          <w:numId w:val="38"/>
        </w:numPr>
      </w:pPr>
      <w:r>
        <w:t>Palvelupyyntö on PP32, Arkistoasiakirjojen arkistointi</w:t>
      </w:r>
    </w:p>
    <w:p w14:paraId="04B3972F" w14:textId="28532C69" w:rsidR="00291159" w:rsidRDefault="00291159" w:rsidP="00A642C1">
      <w:pPr>
        <w:pStyle w:val="Luettelokappale"/>
        <w:numPr>
          <w:ilvl w:val="0"/>
          <w:numId w:val="38"/>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1337E464" w:rsidR="00291159" w:rsidRDefault="00291159" w:rsidP="00291159">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3F56A83E" w14:textId="77777777" w:rsidR="003321D9" w:rsidRPr="00291159" w:rsidRDefault="003321D9" w:rsidP="00291159">
      <w:pPr>
        <w:pStyle w:val="Leipteksti"/>
        <w:spacing w:after="0"/>
      </w:pPr>
    </w:p>
    <w:p w14:paraId="598CE241" w14:textId="0FE2613A" w:rsidR="003321D9" w:rsidRDefault="003321D9" w:rsidP="003321D9">
      <w:pPr>
        <w:pStyle w:val="Otsikko2"/>
      </w:pPr>
      <w:r>
        <w:t>Lisätietoja</w:t>
      </w:r>
    </w:p>
    <w:p w14:paraId="7199B772" w14:textId="77777777" w:rsidR="003321D9" w:rsidRDefault="003321D9" w:rsidP="003321D9">
      <w:pPr>
        <w:pStyle w:val="Leipteksti"/>
      </w:pPr>
      <w:r>
        <w:t>LT1 Ostopalvelun valtuutuksen lomakerakenne</w:t>
      </w:r>
    </w:p>
    <w:p w14:paraId="311F800F" w14:textId="77777777" w:rsidR="003321D9" w:rsidRDefault="003321D9" w:rsidP="00115959">
      <w:pPr>
        <w:pStyle w:val="Leipteksti"/>
        <w:spacing w:after="0"/>
      </w:pPr>
      <w:r>
        <w:t>Ostopalvelun valtuutuksesta (näkymälyhenne OSVA, näkymätunnus 362) on käytössä kaksi versiota, jotka molemmat on julkaistu koodistopalvelussa:</w:t>
      </w:r>
    </w:p>
    <w:p w14:paraId="20808BCE" w14:textId="679E0A0E" w:rsidR="003321D9" w:rsidRDefault="003321D9">
      <w:pPr>
        <w:pStyle w:val="Leipteksti"/>
        <w:spacing w:after="0"/>
      </w:pPr>
      <w:r>
        <w:t>eArkisto/Lomake - Ostopalvelun valtuutus 20140331 (1.2.246.537.6.12.2002.362.20140311)</w:t>
      </w:r>
    </w:p>
    <w:p w14:paraId="7AB8B912" w14:textId="29DC0D6A" w:rsidR="003321D9" w:rsidRDefault="003321D9">
      <w:pPr>
        <w:pStyle w:val="Leipteksti"/>
        <w:spacing w:after="0"/>
      </w:pPr>
      <w:r>
        <w:t>eArkisto/Lomake - Ostopalvelun valtuutus 20200101 (1.2.246.537.6.12.2002.362.20200101)</w:t>
      </w:r>
    </w:p>
    <w:p w14:paraId="79FB5473" w14:textId="39E3C1C7" w:rsidR="003321D9" w:rsidRDefault="003321D9" w:rsidP="003321D9">
      <w:pPr>
        <w:pStyle w:val="Leipteksti"/>
        <w:spacing w:after="0"/>
      </w:pPr>
    </w:p>
    <w:p w14:paraId="718DCED3" w14:textId="14AB6A13" w:rsidR="003321D9" w:rsidRDefault="003321D9" w:rsidP="003321D9">
      <w:pPr>
        <w:pStyle w:val="Leipteksti"/>
        <w:spacing w:after="0"/>
      </w:pPr>
      <w:r w:rsidRPr="003321D9">
        <w:t xml:space="preserve">Korvaustilanteessa lomakkeen versiolla </w:t>
      </w:r>
      <w:r>
        <w:t>20140331</w:t>
      </w:r>
      <w:r w:rsidRPr="003321D9">
        <w:t xml:space="preserve"> arkistoituja </w:t>
      </w:r>
      <w:r>
        <w:t>ostopalvelun valtuutuksia</w:t>
      </w:r>
      <w:r w:rsidRPr="003321D9">
        <w:t xml:space="preserve"> voi versioida </w:t>
      </w:r>
      <w:r>
        <w:t xml:space="preserve"> 20200101 </w:t>
      </w:r>
      <w:r w:rsidRPr="003321D9">
        <w:t xml:space="preserve">-version lomakkeella. Lomakkeen versiolla </w:t>
      </w:r>
      <w:r>
        <w:t>20200101</w:t>
      </w:r>
      <w:r w:rsidRPr="003321D9">
        <w:t xml:space="preserve"> arkistoituja </w:t>
      </w:r>
      <w:r>
        <w:t>ostopalvelun valtuutuksia</w:t>
      </w:r>
      <w:r w:rsidRPr="003321D9">
        <w:t xml:space="preserve"> ei voi versioida </w:t>
      </w:r>
      <w:r>
        <w:t>20140331</w:t>
      </w:r>
      <w:r w:rsidRPr="003321D9">
        <w:t xml:space="preserve"> -version lomakkeella.</w:t>
      </w:r>
    </w:p>
    <w:p w14:paraId="0F110B29" w14:textId="4CDFD2C6" w:rsidR="003C40C1" w:rsidRDefault="003C40C1" w:rsidP="003321D9">
      <w:pPr>
        <w:pStyle w:val="Leipteksti"/>
        <w:spacing w:after="0"/>
      </w:pPr>
    </w:p>
    <w:p w14:paraId="147643D5" w14:textId="77777777" w:rsidR="003C40C1" w:rsidRDefault="003C40C1" w:rsidP="003C40C1">
      <w:pPr>
        <w:pStyle w:val="Leipteksti"/>
      </w:pPr>
      <w:r>
        <w:t>LT2 Ostopalvelun valtuutuksen lomakkeen tietokentän tunnisteen (codeId) 2 käyttö</w:t>
      </w:r>
    </w:p>
    <w:p w14:paraId="1814F914" w14:textId="77777777" w:rsidR="003C40C1" w:rsidRDefault="003C40C1" w:rsidP="003C40C1">
      <w:pPr>
        <w:pStyle w:val="Leipteksti"/>
        <w:spacing w:after="0"/>
      </w:pPr>
      <w:r>
        <w:t>Ostopalvelun valtuutuksen tunniste on ostopalvelun valtuutus -asiakirjan lomakesisällössä annettu yksilöivä tunniste (eArkisto/Lomake - Ostopalvelun valtuutus 1.2.246.537.6.12.2002.362, codeId 2), joka saa arvon seuraavasti ja joka ei muutu versioitaessa asiakirjaa:</w:t>
      </w:r>
    </w:p>
    <w:p w14:paraId="77A43EAB" w14:textId="77777777" w:rsidR="003C40C1" w:rsidRDefault="003C40C1" w:rsidP="003C40C1">
      <w:pPr>
        <w:pStyle w:val="Leipteksti"/>
        <w:spacing w:after="0"/>
      </w:pPr>
      <w:r>
        <w:t>-  Osva-lomakkeen versio 1.2.246.537.6.12.2002.362.20140311: Ostopalvelun valtuutus asiakirjan setId</w:t>
      </w:r>
    </w:p>
    <w:p w14:paraId="73050E1E" w14:textId="77777777" w:rsidR="003C40C1" w:rsidRPr="003321D9" w:rsidRDefault="003C40C1" w:rsidP="003C40C1">
      <w:pPr>
        <w:pStyle w:val="Leipteksti"/>
        <w:spacing w:after="0"/>
      </w:pPr>
      <w:r>
        <w:t xml:space="preserve">-  Osva2-lomakkeen versio 1.2.246.537.6.12.2002.362. 20200101: Ostopalvelun valtuutus -asiakirjan setId tai valtuutukselle (versiossa 1) generoitu yksilöivä tunnus </w:t>
      </w:r>
    </w:p>
    <w:p w14:paraId="41A5E606" w14:textId="77777777" w:rsidR="003C40C1" w:rsidRPr="003321D9" w:rsidRDefault="003C40C1" w:rsidP="003321D9">
      <w:pPr>
        <w:pStyle w:val="Leipteksti"/>
        <w:spacing w:after="0"/>
      </w:pPr>
    </w:p>
    <w:p w14:paraId="6BCF33B7" w14:textId="481A885C" w:rsidR="00291159" w:rsidRDefault="00076B9B" w:rsidP="00076B9B">
      <w:r>
        <w:br w:type="page"/>
      </w:r>
    </w:p>
    <w:p w14:paraId="4535E1AC" w14:textId="0228F2D1" w:rsidR="009F703C" w:rsidRDefault="00291159" w:rsidP="00291159">
      <w:pPr>
        <w:pStyle w:val="Otsikko1"/>
        <w:spacing w:before="220"/>
      </w:pPr>
      <w:bookmarkStart w:id="37" w:name="_Toc191902108"/>
      <w:bookmarkStart w:id="38" w:name="_Toc37062058"/>
      <w:bookmarkStart w:id="39" w:name="_Toc191902109"/>
      <w:bookmarkEnd w:id="37"/>
      <w:r>
        <w:lastRenderedPageBreak/>
        <w:t>Hae potilasasiakirjoja (PPB</w:t>
      </w:r>
      <w:r w:rsidR="003504FB">
        <w:t>, PPB11</w:t>
      </w:r>
      <w:r>
        <w:t>)</w:t>
      </w:r>
      <w:bookmarkEnd w:id="38"/>
      <w:bookmarkEnd w:id="39"/>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251E325C" w:rsidR="00291159" w:rsidRDefault="00291159" w:rsidP="00291159">
      <w:pPr>
        <w:pStyle w:val="Leipteksti"/>
      </w:pPr>
      <w:r>
        <w:t xml:space="preserve">Palvelupyyntö PPB on yleinen potilasasiakirjojen haun palvelupyyntö, joka palauttaa tiedot mahdollisimman laajasti. </w:t>
      </w:r>
      <w:r w:rsidR="007D5DCB">
        <w:t xml:space="preserve">Potilastietovaranto </w:t>
      </w:r>
      <w:r>
        <w:t xml:space="preserve">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24958086" w:rsidR="00291159" w:rsidRDefault="007D5DCB" w:rsidP="00291159">
      <w:pPr>
        <w:pStyle w:val="Leipteksti"/>
        <w:spacing w:after="0"/>
      </w:pPr>
      <w:r>
        <w:t xml:space="preserve">Potilastietovaranto </w:t>
      </w:r>
      <w:r w:rsidR="00291159">
        <w:t>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3F99B053" w14:textId="0875D48B" w:rsidR="00835286" w:rsidRDefault="00291159" w:rsidP="00B65798">
      <w:pPr>
        <w:pStyle w:val="Leipteksti"/>
        <w:numPr>
          <w:ilvl w:val="0"/>
          <w:numId w:val="17"/>
        </w:numPr>
        <w:spacing w:after="0"/>
      </w:pPr>
      <w:r>
        <w:t xml:space="preserve">Haku omasta potilasrekisteristä: Kyselysanomassa ei ole annettu hoitosuhteen todentavaa palvelutapahtumaa. Haussa palautuu hakevan organisaation oman rekisterin tiedot. </w:t>
      </w:r>
    </w:p>
    <w:p w14:paraId="2B677C8A" w14:textId="176F9A61" w:rsidR="00381E2F" w:rsidRPr="00381E2F" w:rsidRDefault="003504FB" w:rsidP="00697349">
      <w:pPr>
        <w:pStyle w:val="Leipteksti"/>
        <w:ind w:left="1778"/>
      </w:pPr>
      <w:r>
        <w:br/>
      </w:r>
      <w:r w:rsidR="00381E2F">
        <w:t>Käyttötapaus kattaa myös haun toimintansa päättäneen terveydenhuollon yksityisen rekisterinpitäjän rekisteristä</w:t>
      </w:r>
      <w:r w:rsidR="00B642EF">
        <w:t xml:space="preserve"> [LT4]</w:t>
      </w:r>
      <w:r w:rsidR="00381E2F">
        <w:t>.</w:t>
      </w:r>
    </w:p>
    <w:p w14:paraId="13B07175" w14:textId="4BFAFBAB" w:rsidR="00381E2F" w:rsidRDefault="00381E2F" w:rsidP="003504FB">
      <w:pPr>
        <w:pStyle w:val="Leipteksti"/>
        <w:numPr>
          <w:ilvl w:val="0"/>
          <w:numId w:val="17"/>
        </w:numPr>
      </w:pPr>
      <w:r>
        <w:lastRenderedPageBreak/>
        <w:t>Haku toimintansa päättäneen rekisterinpitäjän rekisteristä järjestämisvastuun perusteella. Kyselysanomassa ei ole annettu hoitosuhteen todentavaa palvelutapahtumaa. Sanoman lähettävä organisaatio on järjestämisvastuullinen toimija eli hyvinvointialue tai Helsingin kaupunki. Palvelupyyntö on PPB11.</w:t>
      </w:r>
      <w:r w:rsidR="006C2945">
        <w:t xml:space="preserve"> Palvelupyyntö ei ole käytössä hätätilanteessa eikä ennakkohakuna.</w:t>
      </w:r>
    </w:p>
    <w:p w14:paraId="6B4C73A5" w14:textId="7C637694" w:rsidR="00291159" w:rsidRDefault="00835286" w:rsidP="00D54165">
      <w:pPr>
        <w:pStyle w:val="Leipteksti"/>
        <w:numPr>
          <w:ilvl w:val="0"/>
          <w:numId w:val="17"/>
        </w:numPr>
      </w:pPr>
      <w:r>
        <w:t xml:space="preserve">Haku toimintansa päättäneen </w:t>
      </w:r>
      <w:r w:rsidR="00381E2F">
        <w:t>rekisterinpit</w:t>
      </w:r>
      <w:r w:rsidR="001F022D">
        <w:t>ä</w:t>
      </w:r>
      <w:r w:rsidR="00381E2F">
        <w:t>jän</w:t>
      </w:r>
      <w:r>
        <w:t xml:space="preserve"> rekisteristä yhteisliittymismallissa, jos palvelunantajat ovat sopineet yhteisrekisterinpitä</w:t>
      </w:r>
      <w:r w:rsidR="002463EA">
        <w:t>j</w:t>
      </w:r>
      <w:r>
        <w:t>yydestä.</w:t>
      </w:r>
      <w:r w:rsidRPr="00835286">
        <w:t xml:space="preserve"> </w:t>
      </w:r>
      <w:r>
        <w:t xml:space="preserve">Kyselysanomassa ei ole annettu hoitosuhteen todentavaa palvelutapahtumaa, ja sanomassa on ilmoitettava erityinen syy koodiarvolla 17. </w:t>
      </w:r>
      <w:r w:rsidR="00381E2F">
        <w:t xml:space="preserve">Palvelupyyntö on PPB. </w:t>
      </w:r>
      <w:r>
        <w:t xml:space="preserve">Haussa palautuu </w:t>
      </w:r>
      <w:r w:rsidR="002463EA">
        <w:t>toimintansa päättäneen</w:t>
      </w:r>
      <w:r>
        <w:t xml:space="preserve"> organisaation rekisterin tiedot.</w:t>
      </w:r>
      <w:r w:rsidR="00B65798">
        <w:t xml:space="preserve"> </w:t>
      </w:r>
      <w:r>
        <w:br/>
      </w:r>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A642C1">
      <w:pPr>
        <w:pStyle w:val="Luettelokappale"/>
        <w:numPr>
          <w:ilvl w:val="0"/>
          <w:numId w:val="38"/>
        </w:numPr>
      </w:pPr>
      <w:r>
        <w:t>Haetaan yhden potilaan tiedot. Asiakirjoja voidaan hakea henkilötunnuksella tai tilapäisellä yksilöintitunnuksella</w:t>
      </w:r>
    </w:p>
    <w:p w14:paraId="3AD5829E" w14:textId="5313CA22" w:rsidR="00291159" w:rsidRDefault="00291159" w:rsidP="00A642C1">
      <w:pPr>
        <w:pStyle w:val="Luettelokappale"/>
        <w:numPr>
          <w:ilvl w:val="0"/>
          <w:numId w:val="38"/>
        </w:numPr>
      </w:pPr>
      <w:r>
        <w:t xml:space="preserve">Haku kohdistuu lähtökohtaisesti kaikkien terveydenhuollon palvelunantajien rekistereihin </w:t>
      </w:r>
    </w:p>
    <w:p w14:paraId="2C00ABE2" w14:textId="6FB4B3DC" w:rsidR="00291159" w:rsidRDefault="007D5DCB" w:rsidP="00A642C1">
      <w:pPr>
        <w:pStyle w:val="Luettelokappale"/>
        <w:numPr>
          <w:ilvl w:val="0"/>
          <w:numId w:val="38"/>
        </w:numPr>
      </w:pPr>
      <w:r>
        <w:t xml:space="preserve">Potilastietovaranto </w:t>
      </w:r>
      <w:r w:rsidR="00291159">
        <w:t>rajaa haun kyselyn lähettäjän omaan rekisteriin, jos potilaalla on tilapäinen henkilötunnus.</w:t>
      </w:r>
    </w:p>
    <w:p w14:paraId="30CED7B1" w14:textId="56E43532" w:rsidR="00291159" w:rsidRDefault="007D5DCB" w:rsidP="00A642C1">
      <w:pPr>
        <w:pStyle w:val="Luettelokappale"/>
        <w:numPr>
          <w:ilvl w:val="0"/>
          <w:numId w:val="38"/>
        </w:numPr>
      </w:pPr>
      <w:r>
        <w:t xml:space="preserve">Potilastietovaranto </w:t>
      </w:r>
      <w:r w:rsidR="00291159">
        <w:t>rajaa haun kyselyn lähettäjän omaan rekisteriin, jos kyselysanomassa ei välitetä hoitosuhteen todentavaa palvelutapahtumaa (tilanne E</w:t>
      </w:r>
      <w:r w:rsidR="001F022D">
        <w:t>) tai toimintansa päättäneen organisaation rekisteriin (tilanne</w:t>
      </w:r>
      <w:r w:rsidR="00B65798">
        <w:t xml:space="preserve"> </w:t>
      </w:r>
      <w:r w:rsidR="00381E2F">
        <w:t xml:space="preserve">F </w:t>
      </w:r>
      <w:r w:rsidR="00B65798">
        <w:t xml:space="preserve">ja </w:t>
      </w:r>
      <w:r w:rsidR="00381E2F">
        <w:t>G</w:t>
      </w:r>
      <w:r w:rsidR="00291159">
        <w:t>).</w:t>
      </w:r>
    </w:p>
    <w:p w14:paraId="3F00FAD1" w14:textId="20487D9B" w:rsidR="00DD612E" w:rsidRDefault="007D5DCB" w:rsidP="00A642C1">
      <w:pPr>
        <w:pStyle w:val="Luettelokappale"/>
        <w:numPr>
          <w:ilvl w:val="0"/>
          <w:numId w:val="38"/>
        </w:numPr>
      </w:pPr>
      <w:r>
        <w:t xml:space="preserve">Potilastietovaranto </w:t>
      </w:r>
      <w:r w:rsidR="00DD612E">
        <w:t>rajaa haun kyselyn lähettäjän</w:t>
      </w:r>
      <w:r w:rsidR="00F17F93">
        <w:t xml:space="preserve"> </w:t>
      </w:r>
      <w:r w:rsidR="00DD612E">
        <w:t>omaan rekisteriin, jos haetaan asiakirjojen kaikki versiot</w:t>
      </w:r>
      <w:r w:rsidR="00F17F93">
        <w:t xml:space="preserve"> </w:t>
      </w:r>
      <w:r w:rsidR="00DD612E">
        <w:t>(2) [LK6].</w:t>
      </w:r>
    </w:p>
    <w:p w14:paraId="0A356BEF" w14:textId="71985523" w:rsidR="00291159" w:rsidRDefault="00291159" w:rsidP="00A642C1">
      <w:pPr>
        <w:pStyle w:val="Luettelokappale"/>
        <w:numPr>
          <w:ilvl w:val="0"/>
          <w:numId w:val="38"/>
        </w:numPr>
      </w:pPr>
      <w:r>
        <w:lastRenderedPageBreak/>
        <w:t xml:space="preserve">Jos potilas ei ole </w:t>
      </w:r>
      <w:r w:rsidR="00E96EEC">
        <w:t>antanut luovutuslupaa</w:t>
      </w:r>
      <w:r>
        <w:t xml:space="preserve"> eikä kyseessä ole hätähaku, </w:t>
      </w:r>
      <w:r w:rsidR="007D5DCB">
        <w:t xml:space="preserve">Potilastietovaranto </w:t>
      </w:r>
      <w:r>
        <w:t xml:space="preserve">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39715FE8" w:rsidR="00AA7DE5" w:rsidRDefault="00C070D9" w:rsidP="00AA7DE5">
      <w:pPr>
        <w:pStyle w:val="Luettelokappale"/>
        <w:numPr>
          <w:ilvl w:val="2"/>
          <w:numId w:val="5"/>
        </w:numPr>
        <w:spacing w:before="120"/>
      </w:pPr>
      <w:r>
        <w:t xml:space="preserve">31.12.2022 asti: </w:t>
      </w:r>
      <w:r w:rsidR="00AA7DE5">
        <w:t xml:space="preserve">Jos kyselyn lähettäjä kuuluu sairaanhoitopiirin yhteisrekisteriin ja potilasta on informoitu ko. sairaanhoitopiirin yhteisestä potilastietorekisteristä, </w:t>
      </w:r>
      <w:r w:rsidR="007D5DCB">
        <w:t xml:space="preserve">Potilastietovaranto </w:t>
      </w:r>
      <w:r w:rsidR="00AA7DE5">
        <w:t>rajaa haun yhteisrekisteriin, johon kyselyn lähettäjä kuuluu</w:t>
      </w:r>
      <w:r w:rsidR="00805180">
        <w:t xml:space="preserve"> </w:t>
      </w:r>
    </w:p>
    <w:p w14:paraId="06335DE6" w14:textId="3BD2EA1B"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w:t>
      </w:r>
      <w:r w:rsidR="007D5DCB">
        <w:t xml:space="preserve">Potilastietovaranto </w:t>
      </w:r>
      <w:r w:rsidR="00702C8B">
        <w:t xml:space="preserve">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369FE89E" w:rsidR="00AA7DE5" w:rsidRDefault="00AA7DE5" w:rsidP="00B402BD">
      <w:pPr>
        <w:pStyle w:val="Luettelokappale"/>
        <w:numPr>
          <w:ilvl w:val="2"/>
          <w:numId w:val="5"/>
        </w:numPr>
        <w:spacing w:before="120"/>
      </w:pPr>
      <w:r>
        <w:t xml:space="preserve">Muuten </w:t>
      </w:r>
      <w:r w:rsidR="007D5DCB">
        <w:t xml:space="preserve">Potilastietovaranto </w:t>
      </w:r>
      <w:r>
        <w:t>rajaa haun kyselyn lähettäjän omaan rekisteriin</w:t>
      </w:r>
    </w:p>
    <w:p w14:paraId="587A60D1" w14:textId="6B403F97" w:rsidR="009E461E" w:rsidRDefault="009E461E">
      <w:pPr>
        <w:pStyle w:val="Luettelokappale"/>
        <w:numPr>
          <w:ilvl w:val="1"/>
          <w:numId w:val="5"/>
        </w:numPr>
        <w:spacing w:before="120"/>
      </w:pPr>
      <w:r>
        <w:t xml:space="preserve">tilanteessa D (ostopalvelu) </w:t>
      </w:r>
      <w:r w:rsidR="007D5DCB">
        <w:t xml:space="preserve">Potilastietovaranto </w:t>
      </w:r>
      <w:r>
        <w:t>rajaa haun palvelunjärjestäjän rekisteriin</w:t>
      </w:r>
    </w:p>
    <w:p w14:paraId="62952A24" w14:textId="6E44A766" w:rsidR="00291159" w:rsidRDefault="00AD1EB6" w:rsidP="00A642C1">
      <w:pPr>
        <w:pStyle w:val="Luettelokappale"/>
        <w:numPr>
          <w:ilvl w:val="0"/>
          <w:numId w:val="38"/>
        </w:numPr>
      </w:pPr>
      <w:r>
        <w:t xml:space="preserve">Potilastietovaranto </w:t>
      </w:r>
      <w:r w:rsidR="00291159">
        <w:t>rajaa hakutuloksen potilaan mahdollisesti asettamien luovutuskieltojen mukaisesti.</w:t>
      </w:r>
    </w:p>
    <w:p w14:paraId="5D4CA4C0" w14:textId="77777777" w:rsidR="00291159" w:rsidRDefault="00291159" w:rsidP="00291159">
      <w:pPr>
        <w:pStyle w:val="Luettelokappale"/>
        <w:ind w:left="2478"/>
      </w:pPr>
    </w:p>
    <w:p w14:paraId="7BF75187" w14:textId="3BD9F2A5" w:rsidR="00291159" w:rsidRPr="00291159" w:rsidRDefault="00291159" w:rsidP="00291159">
      <w:pPr>
        <w:pStyle w:val="Leipteksti"/>
      </w:pPr>
      <w:r>
        <w:t xml:space="preserve">Käyttötapauksen lopputuloksena hakeva potilastietojärjestelmä on vastaanottanut </w:t>
      </w:r>
      <w:r w:rsidR="00977FB5">
        <w:t>Potilastietovarannon</w:t>
      </w:r>
      <w:r>
        <w:t xml:space="preserve">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2EC24C0E" w:rsidR="00291159" w:rsidRPr="00291159" w:rsidRDefault="00AD1EB6" w:rsidP="00291159">
      <w:pPr>
        <w:pStyle w:val="Numeroituluettelo"/>
      </w:pPr>
      <w:r>
        <w:t>Potilastietovaranto ja Kanta-viestinvälitys, jatkossa Potilastietovaranto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A642C1">
      <w:pPr>
        <w:pStyle w:val="Luettelokappale"/>
        <w:numPr>
          <w:ilvl w:val="0"/>
          <w:numId w:val="38"/>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lastRenderedPageBreak/>
        <w:t>Tilanteessa D (haku ostopalvelutilanteessa) hoitosuhteen todentava palvelutapahtuma on arkistoitu ostopalvelun järjestäjän rekisteriin, ja siinä on yksilöity ostopalvelun valtuutus. [LT1]</w:t>
      </w:r>
    </w:p>
    <w:p w14:paraId="6E3BCE13" w14:textId="43B708F4" w:rsidR="00291159" w:rsidRDefault="00291159" w:rsidP="00A642C1">
      <w:pPr>
        <w:pStyle w:val="Luettelokappale"/>
        <w:numPr>
          <w:ilvl w:val="0"/>
          <w:numId w:val="38"/>
        </w:numPr>
      </w:pPr>
      <w:r>
        <w:t>Yksilöidyssä ostopalvelun valtuutuksessa on valtuutettu se rekisteri, johon palvelutapahtuma on arkistoitu,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09052982" w:rsidR="00291159" w:rsidRDefault="00291159" w:rsidP="00291159">
      <w:pPr>
        <w:pStyle w:val="Numeroituluettelo"/>
      </w:pPr>
      <w:r>
        <w:t xml:space="preserve">Jos kyseessä on sivutetun hakutuloksen jatkohaku, järjestelmällä on tiedossa </w:t>
      </w:r>
      <w:r w:rsidR="00AD1EB6">
        <w:t>Potilastietovarannon</w:t>
      </w:r>
      <w:r>
        <w:t xml:space="preserve"> palauttamat tiedot jatkohakua varten [LM4].</w:t>
      </w:r>
    </w:p>
    <w:p w14:paraId="03D19442" w14:textId="40BB4636" w:rsidR="00381E2F" w:rsidRDefault="00381E2F" w:rsidP="00381E2F">
      <w:pPr>
        <w:pStyle w:val="Numeroituluettelo"/>
        <w:spacing w:after="0"/>
      </w:pPr>
      <w:r>
        <w:t xml:space="preserve">Lisäksi tilanteessa </w:t>
      </w:r>
      <w:r w:rsidR="00B642EF">
        <w:t>F</w:t>
      </w:r>
      <w:r>
        <w:t xml:space="preserve"> (haku toimintansa päättäneen rekisterinpitäjän rekisteristä </w:t>
      </w:r>
      <w:r w:rsidR="00B642EF">
        <w:t>järjestämisvastuun perusteella</w:t>
      </w:r>
      <w:r>
        <w:t>):</w:t>
      </w:r>
    </w:p>
    <w:p w14:paraId="34C850D4" w14:textId="00EC3C98" w:rsidR="00381E2F" w:rsidRDefault="00B642EF"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r w:rsidR="00381E2F">
        <w:t>.</w:t>
      </w:r>
    </w:p>
    <w:p w14:paraId="09E27C77" w14:textId="4730C37C" w:rsidR="00B65798" w:rsidRDefault="00B65798" w:rsidP="00B65798">
      <w:pPr>
        <w:pStyle w:val="Numeroituluettelo"/>
        <w:spacing w:after="0"/>
      </w:pPr>
      <w:r>
        <w:t xml:space="preserve">Lisäksi tilanteessa </w:t>
      </w:r>
      <w:r w:rsidR="00381E2F">
        <w:t>G</w:t>
      </w:r>
      <w:r>
        <w:t xml:space="preserve"> (haku toimintansa päättäneen rekisterinpitäjän rekisteristä yhteisliittymismallissa):</w:t>
      </w:r>
    </w:p>
    <w:p w14:paraId="50CDA590" w14:textId="77777777" w:rsidR="00B65798" w:rsidRDefault="00B65798"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40CAFDA1" w14:textId="77777777" w:rsidR="00B65798" w:rsidRPr="00291159" w:rsidRDefault="00B65798" w:rsidP="00B642EF">
      <w:pPr>
        <w:pStyle w:val="Numeroituluettelo"/>
        <w:numPr>
          <w:ilvl w:val="0"/>
          <w:numId w:val="0"/>
        </w:numPr>
      </w:pP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A642C1">
      <w:pPr>
        <w:pStyle w:val="Luettelokappale"/>
        <w:numPr>
          <w:ilvl w:val="0"/>
          <w:numId w:val="38"/>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t>tilanteessa B (asiakirjat): RCMR_IN100031FI01</w:t>
      </w:r>
    </w:p>
    <w:p w14:paraId="35B25832" w14:textId="2004E43C" w:rsidR="00291159" w:rsidRDefault="00291159" w:rsidP="00A642C1">
      <w:pPr>
        <w:pStyle w:val="Luettelokappale"/>
        <w:numPr>
          <w:ilvl w:val="0"/>
          <w:numId w:val="38"/>
        </w:numPr>
      </w:pPr>
      <w:r>
        <w:t>Palvelupyyntö on PPB [LK3]</w:t>
      </w:r>
      <w:r w:rsidR="00B642EF">
        <w:br/>
        <w:t xml:space="preserve">Poikkeus tilanteessa F: PPB11, </w:t>
      </w:r>
      <w:r w:rsidR="00B642EF" w:rsidRPr="00B642EF">
        <w:t>Potilasasiakirjojen haku toimintansa päättäneen rekisterinpitäjän rekisteristä</w:t>
      </w:r>
      <w:r w:rsidR="006C2945">
        <w:t xml:space="preserve"> [LT</w:t>
      </w:r>
      <w:r w:rsidR="006B43C0">
        <w:t>5</w:t>
      </w:r>
      <w:r w:rsidR="006C2945">
        <w:t>]</w:t>
      </w:r>
      <w:r w:rsidR="00B642EF">
        <w:t>.</w:t>
      </w:r>
    </w:p>
    <w:p w14:paraId="15EE3901" w14:textId="3C0065D3" w:rsidR="00291159" w:rsidRDefault="00291159" w:rsidP="00A642C1">
      <w:pPr>
        <w:pStyle w:val="Luettelokappale"/>
        <w:numPr>
          <w:ilvl w:val="0"/>
          <w:numId w:val="38"/>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lastRenderedPageBreak/>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0EF8EA34" w:rsidR="00291159" w:rsidRDefault="00291159" w:rsidP="00D54165">
      <w:pPr>
        <w:pStyle w:val="Luettelokappale"/>
        <w:numPr>
          <w:ilvl w:val="1"/>
          <w:numId w:val="5"/>
        </w:numPr>
      </w:pPr>
      <w:r>
        <w:t xml:space="preserve">Palvelutapahtuma voi puuttua, mutta tällöin </w:t>
      </w:r>
      <w:r w:rsidR="00AD1EB6">
        <w:t xml:space="preserve">Potilastietovaranto </w:t>
      </w:r>
      <w:r>
        <w:t>rajaa haun kyselyn lähettäjän rekisteriin (tilanne E</w:t>
      </w:r>
      <w:r w:rsidR="00381E2F">
        <w:t>, F</w:t>
      </w:r>
      <w:r w:rsidR="003639BA">
        <w:t xml:space="preserve"> ja </w:t>
      </w:r>
      <w:r w:rsidR="00381E2F">
        <w:t>G</w:t>
      </w:r>
      <w:r>
        <w:t>)</w:t>
      </w:r>
    </w:p>
    <w:p w14:paraId="0FD7800D" w14:textId="5FDF5ACC" w:rsidR="00291159" w:rsidRDefault="00291159" w:rsidP="00A642C1">
      <w:pPr>
        <w:pStyle w:val="Luettelokappale"/>
        <w:numPr>
          <w:ilvl w:val="0"/>
          <w:numId w:val="38"/>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1F1B4733" w:rsidR="00291159" w:rsidRDefault="00291159" w:rsidP="00A642C1">
      <w:pPr>
        <w:pStyle w:val="Luettelokappale"/>
        <w:numPr>
          <w:ilvl w:val="0"/>
          <w:numId w:val="38"/>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21DE799F" w:rsidR="00291159" w:rsidRDefault="00291159" w:rsidP="00A642C1">
      <w:pPr>
        <w:pStyle w:val="Luettelokappale"/>
        <w:numPr>
          <w:ilvl w:val="0"/>
          <w:numId w:val="38"/>
        </w:numPr>
      </w:pPr>
      <w:r>
        <w:t>Tilanteessa B (asiakirjat): Kyselysanomassa ei välitetä ’kuvailutietojen haun kohdistus asiakirja- vai palvelutapahtumatasolle’ –tietoa.</w:t>
      </w:r>
    </w:p>
    <w:p w14:paraId="6EEC8F87" w14:textId="3BE1553C" w:rsidR="003639BA" w:rsidRDefault="003639BA" w:rsidP="00A642C1">
      <w:pPr>
        <w:pStyle w:val="Luettelokappale"/>
        <w:numPr>
          <w:ilvl w:val="0"/>
          <w:numId w:val="38"/>
        </w:numPr>
      </w:pPr>
      <w:r>
        <w:t xml:space="preserve">Tilanteessa </w:t>
      </w:r>
      <w:r w:rsidR="00B642EF">
        <w:t>G</w:t>
      </w:r>
      <w:r>
        <w:t xml:space="preserve"> (haku toimintansa päättäneen rekisteristä yhteisliittymistilanteessa): Hakusanomalla 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516161CC" w14:textId="0BD9A213" w:rsidR="00291159" w:rsidRDefault="00291159" w:rsidP="00A642C1">
      <w:pPr>
        <w:pStyle w:val="Luettelokappale"/>
        <w:numPr>
          <w:ilvl w:val="0"/>
          <w:numId w:val="38"/>
        </w:numPr>
      </w:pPr>
      <w:r>
        <w:t xml:space="preserve">Tilanteessa </w:t>
      </w:r>
      <w:r w:rsidR="00381E2F">
        <w:t>H</w:t>
      </w:r>
      <w:r w:rsidR="00B65798">
        <w:t xml:space="preserve"> </w:t>
      </w:r>
      <w:r>
        <w:t>(hätähaku) kyselysanomaan tulee tuottaa tieto kyselyn perusteena olevasta erityisestä syystä. Erityiseksi syyksi laitetaan ’Hätähaku’ [LK8]</w:t>
      </w:r>
    </w:p>
    <w:p w14:paraId="1FF1AE45" w14:textId="372B5D63" w:rsidR="00291159" w:rsidRDefault="00291159" w:rsidP="00A642C1">
      <w:pPr>
        <w:pStyle w:val="Luettelokappale"/>
        <w:numPr>
          <w:ilvl w:val="0"/>
          <w:numId w:val="38"/>
        </w:numPr>
      </w:pPr>
      <w:r>
        <w:t xml:space="preserve">Tilanne </w:t>
      </w:r>
      <w:r w:rsidR="00381E2F">
        <w:t>I</w:t>
      </w:r>
      <w:r w:rsidR="00B65798">
        <w:t xml:space="preserve"> </w:t>
      </w:r>
      <w:r>
        <w:t>(ennakkohaku): Kaikki hakutilanteet on mahdollista käynnistää järjestelmän tekemänä ennakkohakuna. Ennakkohaussa ei välitetä kyselyn käynnistäneen ammattihenkilön tietoja.</w:t>
      </w:r>
    </w:p>
    <w:p w14:paraId="15B75AC5" w14:textId="35844787" w:rsidR="00291159" w:rsidRDefault="00291159" w:rsidP="00A642C1">
      <w:pPr>
        <w:pStyle w:val="Luettelokappale"/>
        <w:numPr>
          <w:ilvl w:val="0"/>
          <w:numId w:val="38"/>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06BA1C7C" w14:textId="16339F99" w:rsidR="006B43C0" w:rsidRDefault="00E72817" w:rsidP="00A642C1">
      <w:pPr>
        <w:pStyle w:val="Luettelokappale"/>
        <w:numPr>
          <w:ilvl w:val="0"/>
          <w:numId w:val="38"/>
        </w:numPr>
      </w:pPr>
      <w:r>
        <w:t>Poikkeukset parametreihin</w:t>
      </w:r>
      <w:r w:rsidR="006B43C0">
        <w:t xml:space="preserve"> tilanteessa F (palvelupyyntö PPB11, haku toimintansa päättäneen rekistereistä järjestämisvastuun perusteella):</w:t>
      </w:r>
    </w:p>
    <w:p w14:paraId="4B39633A" w14:textId="20D2B36A" w:rsidR="006B43C0" w:rsidRDefault="006B43C0" w:rsidP="00A642C1">
      <w:pPr>
        <w:pStyle w:val="Luettelokappale"/>
        <w:numPr>
          <w:ilvl w:val="1"/>
          <w:numId w:val="38"/>
        </w:numPr>
      </w:pPr>
      <w:r>
        <w:t>Pakollinen parametri rekisteri: toimintansa päättäneen rekisterinpitäjän rekisteri.</w:t>
      </w:r>
      <w:r w:rsidR="00E72817">
        <w:br/>
      </w:r>
      <w:r>
        <w:t>Parametri ei voi toistua.</w:t>
      </w:r>
    </w:p>
    <w:p w14:paraId="73A0916B" w14:textId="2683F8F7" w:rsidR="006B43C0" w:rsidRDefault="006B43C0" w:rsidP="00A642C1">
      <w:pPr>
        <w:pStyle w:val="Luettelokappale"/>
        <w:numPr>
          <w:ilvl w:val="1"/>
          <w:numId w:val="38"/>
        </w:numPr>
      </w:pPr>
      <w:r>
        <w:t>Pakollinen parametri rekisterinpitäjä: toimintansa päättäneen rekisterinpitäjän tunniste.</w:t>
      </w:r>
      <w:r>
        <w:br/>
      </w:r>
      <w:r w:rsidR="00E72817">
        <w:lastRenderedPageBreak/>
        <w:t>P</w:t>
      </w:r>
      <w:r>
        <w:t xml:space="preserve">arametrissa on käytettävä templateId-tarkennetta </w:t>
      </w:r>
      <w:r>
        <w:rPr>
          <w:rFonts w:ascii="Arial" w:hAnsi="Arial" w:cs="Arial"/>
          <w:color w:val="000000"/>
          <w:szCs w:val="20"/>
          <w:highlight w:val="white"/>
        </w:rPr>
        <w:t>1.2.246.537.6.12.999.33.1</w:t>
      </w:r>
      <w:r>
        <w:rPr>
          <w:rFonts w:ascii="Arial" w:hAnsi="Arial" w:cs="Arial"/>
          <w:color w:val="000000"/>
          <w:szCs w:val="20"/>
        </w:rPr>
        <w:t xml:space="preserve">. Parametri ei voi toistua. </w:t>
      </w:r>
    </w:p>
    <w:p w14:paraId="438A3142" w14:textId="6D27A13D" w:rsidR="006B43C0" w:rsidRDefault="00E72817" w:rsidP="00E72817">
      <w:pPr>
        <w:pStyle w:val="Luettelokappale"/>
        <w:numPr>
          <w:ilvl w:val="1"/>
          <w:numId w:val="5"/>
        </w:numPr>
      </w:pPr>
      <w:r>
        <w:t>P</w:t>
      </w:r>
      <w:r w:rsidR="006B43C0">
        <w:t xml:space="preserve">oikkeus rekisterin tarkenne -parametrin käyttöön: </w:t>
      </w:r>
      <w:r w:rsidR="006B43C0">
        <w:br/>
        <w:t xml:space="preserve">Jos haku kohdistuu rekisteriin 4, Työterveyshuolto, ja rekisterin tarkenne on annettu, haku rajautuu rekisterin tarkenteen mukaiseen työterveyden rekisteriin. Parametri ei voi toistua. </w:t>
      </w:r>
      <w:r w:rsidR="006B43C0">
        <w:br/>
        <w:t xml:space="preserve">Jos haku kohdistuu rekisteriin 4, Työterveyshuolto, ja rekisterin tarkennetta ei anneta, haku kohdistuu kaikkiin rekisterinpitäjän työterveyden rekistereihin. </w:t>
      </w:r>
    </w:p>
    <w:p w14:paraId="50569EBE" w14:textId="1BB6E230" w:rsidR="00291159" w:rsidRDefault="00291159" w:rsidP="00A642C1">
      <w:pPr>
        <w:pStyle w:val="Luettelokappale"/>
        <w:numPr>
          <w:ilvl w:val="0"/>
          <w:numId w:val="38"/>
        </w:numPr>
      </w:pPr>
      <w:r>
        <w:t xml:space="preserve">Kyselyssä voidaan antaa tieto, kuinka monta hakutulosta halutaan palautettavaksi yhdellä sivulla. Mikäli sivukooksi annetaan Arkistossa määriteltyä sivun ylärajaa suurempi arvo, </w:t>
      </w:r>
      <w:r w:rsidR="00AD1EB6">
        <w:t xml:space="preserve">Potilastietovaranto </w:t>
      </w:r>
      <w:r>
        <w:t>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A642C1">
      <w:pPr>
        <w:pStyle w:val="Luettelokappale"/>
        <w:numPr>
          <w:ilvl w:val="0"/>
          <w:numId w:val="38"/>
        </w:numPr>
      </w:pPr>
      <w:r>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15AA786F" w:rsidR="00291159" w:rsidRDefault="00291159" w:rsidP="00A642C1">
      <w:pPr>
        <w:pStyle w:val="Luettelokappale"/>
        <w:numPr>
          <w:ilvl w:val="0"/>
          <w:numId w:val="38"/>
        </w:numPr>
      </w:pPr>
      <w:r>
        <w:t xml:space="preserve">Tilanne </w:t>
      </w:r>
      <w:r w:rsidR="00381E2F">
        <w:t>H</w:t>
      </w:r>
      <w:r>
        <w:t xml:space="preserve">: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A642C1">
      <w:pPr>
        <w:pStyle w:val="Luettelokappale"/>
        <w:numPr>
          <w:ilvl w:val="0"/>
          <w:numId w:val="38"/>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4EE63850" w:rsidR="00291159" w:rsidRDefault="00291159" w:rsidP="00A642C1">
      <w:pPr>
        <w:pStyle w:val="Luettelokappale"/>
        <w:numPr>
          <w:ilvl w:val="0"/>
          <w:numId w:val="38"/>
        </w:numPr>
      </w:pPr>
      <w:r>
        <w:t xml:space="preserve">Jos haun tulosta ei pystytä palauttamaan kokonaisuudessaan yhdellä hakukerralla, </w:t>
      </w:r>
      <w:r w:rsidR="00AD1EB6">
        <w:t xml:space="preserve">Potilastietovaranto </w:t>
      </w:r>
      <w:r>
        <w:t>palauttaa sivutetun vastauksen sekä tiedot jatkokyselyä varten [LM4]</w:t>
      </w:r>
    </w:p>
    <w:p w14:paraId="56D1C8E5" w14:textId="3C3401A7" w:rsidR="00291159" w:rsidRDefault="00291159" w:rsidP="00A642C1">
      <w:pPr>
        <w:pStyle w:val="Luettelokappale"/>
        <w:numPr>
          <w:ilvl w:val="0"/>
          <w:numId w:val="38"/>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lastRenderedPageBreak/>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DA739D">
      <w:pPr>
        <w:pStyle w:val="Otsikko2"/>
        <w:spacing w:before="240"/>
      </w:pPr>
      <w:r>
        <w:t>Lisätiedot</w:t>
      </w:r>
    </w:p>
    <w:p w14:paraId="7C51B434" w14:textId="77777777" w:rsidR="00A23055"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rsidP="00B402BD">
      <w:pPr>
        <w:pStyle w:val="Leipteksti"/>
      </w:pPr>
      <w:r>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3C415A69" w14:textId="16F70DCC" w:rsidR="00911A9F" w:rsidRDefault="00543DA2">
      <w:pPr>
        <w:pStyle w:val="Leipteksti"/>
      </w:pPr>
      <w:r>
        <w:t>LT3 1.1.2023 alkaen: Jos hakijana on hyvinvointialue, joka ei kuulu Uudenmaan maakuntaan, haku rajataan hakijan omaan rekisteriin.</w:t>
      </w:r>
    </w:p>
    <w:p w14:paraId="1ED908C7" w14:textId="7D63EABC" w:rsidR="00B642EF" w:rsidRDefault="00B642EF">
      <w:pPr>
        <w:pStyle w:val="Leipteksti"/>
      </w:pPr>
      <w:r>
        <w:t xml:space="preserve">LT4 Toimintansa päättäneen rekisterinpitäjän rekisteriin ei arkistoida uutta tietoa, mutta </w:t>
      </w:r>
      <w:r w:rsidR="006C2945">
        <w:t xml:space="preserve">järjestämisvastuullinen toimija tai yhteisrekisterinpidosta sopinut palvelunantaja voi hakea </w:t>
      </w:r>
      <w:r>
        <w:t>tietoja tietopyyntöjä tai asiakirjan korjaamista varten</w:t>
      </w:r>
      <w:r w:rsidR="006C2945">
        <w:t xml:space="preserve"> luovutuksenhallinta ja luovutuskiellot ohittaen</w:t>
      </w:r>
      <w:r>
        <w:t xml:space="preserve">. Toiminnan periaatteet on kuvattu dokumentissa </w:t>
      </w:r>
      <w:r w:rsidR="00977FB5">
        <w:t>Potilastietovarannon</w:t>
      </w:r>
      <w:r>
        <w:t xml:space="preserve">  toiminnalliset vaatimukset sosiaali- ja terveydenhuollon tietojärjestelmille [LM1]. Toimintansa päättäneen rekisterinpitäjän tiedot palautuvat muissa hakutilanteissa normaalein luovutussäännöin. </w:t>
      </w:r>
    </w:p>
    <w:p w14:paraId="76EB70F5" w14:textId="27D8CBB4" w:rsidR="006C2945" w:rsidRDefault="006C2945" w:rsidP="006C2945">
      <w:pPr>
        <w:pStyle w:val="Leipteksti"/>
        <w:spacing w:after="0"/>
      </w:pPr>
      <w:r>
        <w:t>LT5 Organisaatiotiedot MR-sanomalla, kun järjestämisvastuullinen rekisterinpitäjä hakee tietoja toimintansa päättäneen rekisterinpitäjän rekisteristä:</w:t>
      </w:r>
    </w:p>
    <w:p w14:paraId="415955D3" w14:textId="77777777" w:rsidR="006C2945" w:rsidRDefault="006C2945" w:rsidP="00A642C1">
      <w:pPr>
        <w:pStyle w:val="Leipteksti"/>
        <w:numPr>
          <w:ilvl w:val="0"/>
          <w:numId w:val="34"/>
        </w:numPr>
        <w:spacing w:before="240" w:after="0"/>
      </w:pPr>
      <w:r>
        <w:lastRenderedPageBreak/>
        <w:t xml:space="preserve">Järjestämisvastuullisen toimijan tiedot tulevat liityntäpisteen, sanoman lähettäjän ja kontrollikehyksen tietoihin. </w:t>
      </w:r>
    </w:p>
    <w:p w14:paraId="1B3E4C02" w14:textId="2CC94D88" w:rsidR="006C2945" w:rsidRDefault="006B43C0" w:rsidP="00A642C1">
      <w:pPr>
        <w:pStyle w:val="Leipteksti"/>
        <w:numPr>
          <w:ilvl w:val="0"/>
          <w:numId w:val="34"/>
        </w:numPr>
        <w:spacing w:after="0"/>
      </w:pPr>
      <w:r>
        <w:t>Toimintansa päättäneen rekisterinpitäjän tiedot tulevat kyselyparametreihin</w:t>
      </w:r>
      <w:r w:rsidR="006C2945">
        <w:t>.</w:t>
      </w:r>
    </w:p>
    <w:p w14:paraId="7FBAEEE3" w14:textId="59BC3164" w:rsidR="00624CEA" w:rsidRDefault="00076B9B" w:rsidP="00472797">
      <w:r>
        <w:br w:type="page"/>
      </w:r>
    </w:p>
    <w:p w14:paraId="2802401F" w14:textId="110E83C7" w:rsidR="009F703C" w:rsidRDefault="00B972D2" w:rsidP="00E417F4">
      <w:pPr>
        <w:pStyle w:val="Otsikko1"/>
      </w:pPr>
      <w:bookmarkStart w:id="40" w:name="_Toc37062066"/>
      <w:bookmarkStart w:id="41" w:name="_Toc191902110"/>
      <w:r>
        <w:lastRenderedPageBreak/>
        <w:t>Hae oman rekisterin asiakirjoja</w:t>
      </w:r>
      <w:bookmarkEnd w:id="40"/>
      <w:bookmarkEnd w:id="41"/>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77643456" w14:textId="2830EAF8" w:rsidR="00E81082" w:rsidRDefault="00E81082" w:rsidP="00E81082">
      <w:pPr>
        <w:pStyle w:val="Leipteksti"/>
      </w:pPr>
      <w:r>
        <w:t>Käyttötapaus kattaa myös haun toimintansa päättäneen terveydenhuollon yksityisen rekisterinpitäjän rekisteristä [LT1, LT2].</w:t>
      </w:r>
    </w:p>
    <w:p w14:paraId="6F1203D2" w14:textId="1F6957C2" w:rsidR="00E81082" w:rsidRDefault="00E81082" w:rsidP="001C0A14">
      <w:pPr>
        <w:pStyle w:val="Leipteksti"/>
        <w:numPr>
          <w:ilvl w:val="0"/>
          <w:numId w:val="18"/>
        </w:numPr>
      </w:pPr>
      <w:r>
        <w:t>Haku toimintansa päättäneen rekisterinpit</w:t>
      </w:r>
      <w:r w:rsidR="001F022D">
        <w:t>ä</w:t>
      </w:r>
      <w:r>
        <w:t>jän rekisteristä yhteisliittymismallissa, jos palvelunantajat ovat sopineet yhteisrekisterinpitäyydestä.</w:t>
      </w:r>
      <w:r w:rsidRPr="00835286">
        <w:t xml:space="preserve"> </w:t>
      </w:r>
      <w:r>
        <w:t>Kyselysanomassa ei ole annettu hoitosuhteen todentavaa palvelutapahtumaa, ja sanomassa on ilmoitettava erityinen syy koodiarvolla 17. Palvelupyyntö on PP</w:t>
      </w:r>
      <w:r w:rsidR="001F022D">
        <w:t>2</w:t>
      </w:r>
      <w:r>
        <w:t xml:space="preserve">. Haussa palautuu </w:t>
      </w:r>
      <w:r w:rsidR="002463EA">
        <w:t xml:space="preserve">toimintansa päättäneen </w:t>
      </w:r>
      <w:r>
        <w:t>organisaation rekisterin tiedot.</w:t>
      </w:r>
    </w:p>
    <w:p w14:paraId="27586B72" w14:textId="38DED638" w:rsidR="001F022D" w:rsidRPr="00381E2F" w:rsidRDefault="001F022D" w:rsidP="001F022D">
      <w:pPr>
        <w:pStyle w:val="Leipteksti"/>
        <w:numPr>
          <w:ilvl w:val="0"/>
          <w:numId w:val="18"/>
        </w:numPr>
      </w:pPr>
      <w:r>
        <w:t>Vanhojen asiakirjojen haku toimintansa päättäneen rekisterinpitäjän rekisteristä järjestämisvastuun perusteella. Sanoman lähettävä organisaatio on järjestämisvastuullinen toimija eli hyvinvointialue tai Helsingin kaupunki. Palvelupyyntö on PP3611. Haussa palautuu toimintansa päättäneen organisaation rekisterin tiedot.</w:t>
      </w:r>
    </w:p>
    <w:p w14:paraId="3102E55D" w14:textId="1025715A" w:rsidR="004F013D" w:rsidRDefault="004F013D" w:rsidP="004F013D">
      <w:pPr>
        <w:pStyle w:val="Leipteksti"/>
        <w:spacing w:after="0"/>
      </w:pPr>
      <w:r>
        <w:lastRenderedPageBreak/>
        <w:t>Haku rajautuu tässä käyttötapauksessa potilaan ja hakijan mukaan:</w:t>
      </w:r>
    </w:p>
    <w:p w14:paraId="5725F9B9" w14:textId="653FCC2D" w:rsidR="004F013D" w:rsidRDefault="004F013D" w:rsidP="00A642C1">
      <w:pPr>
        <w:pStyle w:val="Luettelokappale"/>
        <w:numPr>
          <w:ilvl w:val="0"/>
          <w:numId w:val="38"/>
        </w:numPr>
      </w:pPr>
      <w:r>
        <w:t xml:space="preserve">Haetaan yhden potilaan tiedot: Omasta rekisteristä asiakirjoja voidaan hakea henkilötunnuksella tai tilapäisellä yksilöintitunnuksella. Jos tietoja haetaan tilapäisellä yksilöintitunnuksella, </w:t>
      </w:r>
      <w:r w:rsidR="007D5DCB">
        <w:t xml:space="preserve">Potilastietovaranto </w:t>
      </w:r>
      <w:r>
        <w:t>palauttaa vain sellaisia asiakirjoja</w:t>
      </w:r>
      <w:r w:rsidR="001F022D">
        <w:t>,</w:t>
      </w:r>
      <w:r>
        <w:t xml:space="preserve"> joihin ei ole kirjattu virallista henkilötunnusta.</w:t>
      </w:r>
    </w:p>
    <w:p w14:paraId="66EA1F59" w14:textId="2C0A06D6" w:rsidR="004F013D" w:rsidRDefault="001F022D" w:rsidP="00A642C1">
      <w:pPr>
        <w:pStyle w:val="Luettelokappale"/>
        <w:numPr>
          <w:ilvl w:val="0"/>
          <w:numId w:val="38"/>
        </w:numPr>
      </w:pPr>
      <w:r>
        <w:t xml:space="preserve">Tilanteessa C ja D: </w:t>
      </w:r>
      <w:r w:rsidR="004F013D">
        <w:t xml:space="preserve">Haetaan tiedot hakijan omasta rekisteristä: </w:t>
      </w:r>
      <w:r w:rsidR="007D5DCB">
        <w:t xml:space="preserve">Potilastietovaranto </w:t>
      </w:r>
      <w:r w:rsidR="004F013D">
        <w:t>rajaa haun hakevan rekisterinpitäjän tiet</w:t>
      </w:r>
      <w:r w:rsidR="00954EA6">
        <w:t>t</w:t>
      </w:r>
      <w:r w:rsidR="004F013D">
        <w:t>yyn rekisteriin, työterveyshuollon tilanteessa on rajaavana tekijänä lisäksi rekisterin tarkenne.</w:t>
      </w:r>
      <w:r>
        <w:t xml:space="preserve"> </w:t>
      </w:r>
    </w:p>
    <w:p w14:paraId="280F6015" w14:textId="1755F551" w:rsidR="001F022D" w:rsidRDefault="001F022D" w:rsidP="00A642C1">
      <w:pPr>
        <w:pStyle w:val="Luettelokappale"/>
        <w:numPr>
          <w:ilvl w:val="0"/>
          <w:numId w:val="38"/>
        </w:numPr>
      </w:pPr>
      <w:r>
        <w:t xml:space="preserve">Tilanteessa E ja F: Haetaan tiedot toimintansa päättäneen organisaation rekisteristä, </w:t>
      </w:r>
      <w:r w:rsidR="007D5DCB">
        <w:t xml:space="preserve">Potilastietovaranto </w:t>
      </w:r>
      <w:r>
        <w:t>rajaa haun toimintansa päättäneen rekisterinpitäjän tiettyyn rekisteriin, työterveyshuollon tilanteessa rajaavana tekijänä voi olla lisäksi rekisterin tarkenne.</w:t>
      </w:r>
    </w:p>
    <w:p w14:paraId="7B747B03" w14:textId="5F8D3BCE" w:rsidR="004F013D" w:rsidRPr="004F013D" w:rsidRDefault="004F013D" w:rsidP="004F013D">
      <w:pPr>
        <w:pStyle w:val="Leipteksti"/>
      </w:pPr>
      <w:r>
        <w:t xml:space="preserve">Käyttötapauksen lopputuloksen hakeva potilastietojärjestelmä on vastaanottanut </w:t>
      </w:r>
      <w:r w:rsidR="00977FB5">
        <w:t>Potilastietovarannon</w:t>
      </w:r>
      <w:r>
        <w:t xml:space="preserve">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02D81B6C" w:rsidR="004F013D" w:rsidRPr="004F013D" w:rsidRDefault="00AD1EB6" w:rsidP="004F013D">
      <w:pPr>
        <w:pStyle w:val="Numeroituluettelo"/>
      </w:pPr>
      <w:r>
        <w:t>Potilastietovaranto ja Kanta-viestinvälitys, jatkossa Potilastietovaranto</w:t>
      </w:r>
    </w:p>
    <w:p w14:paraId="12253581" w14:textId="72007C0B" w:rsidR="009F703C" w:rsidRDefault="009F703C" w:rsidP="009F703C">
      <w:pPr>
        <w:pStyle w:val="Otsikko2"/>
      </w:pPr>
      <w:r w:rsidRPr="009F703C">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29A71BD8" w:rsidR="004F013D" w:rsidRDefault="004F013D" w:rsidP="004F013D">
      <w:pPr>
        <w:pStyle w:val="Numeroituluettelo"/>
      </w:pPr>
      <w:r>
        <w:t>Potilastietojärjestelmässä on tiedossa joko käyttäjän antamana tai järjestelmän päättelemänä tarvittavat hakuparametrit</w:t>
      </w:r>
    </w:p>
    <w:p w14:paraId="65AC1964" w14:textId="29A7A89F" w:rsidR="00E81082" w:rsidRDefault="00E81082" w:rsidP="00E81082">
      <w:pPr>
        <w:pStyle w:val="Numeroituluettelo"/>
        <w:spacing w:after="0"/>
      </w:pPr>
      <w:r>
        <w:t>Lisäksi tilanteessa E (haku toimintansa päättäneen rekisterinpitäjän rekisteristä yhteisliittymismallissa):</w:t>
      </w:r>
    </w:p>
    <w:p w14:paraId="0AE3F148" w14:textId="694B358D" w:rsidR="00E81082" w:rsidRDefault="00E81082"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424C5BA7" w14:textId="77777777" w:rsidR="00BC4E1B" w:rsidRDefault="00BC4E1B" w:rsidP="00BC4E1B">
      <w:pPr>
        <w:pStyle w:val="Numeroituluettelo"/>
        <w:spacing w:after="0"/>
      </w:pPr>
      <w:r>
        <w:t>Lisäksi tilanteessa F (haku toimintansa päättäneen rekisterinpitäjän rekisteristä järjestämisvastuun perusteella):</w:t>
      </w:r>
    </w:p>
    <w:p w14:paraId="05525325" w14:textId="3EF6A931" w:rsidR="00BC4E1B" w:rsidRPr="004F013D" w:rsidRDefault="00BC4E1B" w:rsidP="00BC4E1B">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3882412C" w14:textId="4E651C8C" w:rsidR="009F703C" w:rsidRDefault="009F703C" w:rsidP="001C0A14">
      <w:pPr>
        <w:pStyle w:val="Otsikko2"/>
        <w:spacing w:before="240"/>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lastRenderedPageBreak/>
        <w:t>Järjestelmä muodostaa hakusanoman ja tekee haun Arkistosta alikäyttötapauksen Hae tiedot mukaisesti. [V2]</w:t>
      </w:r>
    </w:p>
    <w:p w14:paraId="3C801C39" w14:textId="2EFCF6B9" w:rsidR="004F013D" w:rsidRDefault="004F013D" w:rsidP="00A642C1">
      <w:pPr>
        <w:pStyle w:val="Luettelokappale"/>
        <w:numPr>
          <w:ilvl w:val="0"/>
          <w:numId w:val="38"/>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A642C1">
      <w:pPr>
        <w:pStyle w:val="Luettelokappale"/>
        <w:numPr>
          <w:ilvl w:val="0"/>
          <w:numId w:val="38"/>
        </w:numPr>
      </w:pPr>
      <w:r>
        <w:t>Palvelupyyntö on [LK3]</w:t>
      </w:r>
    </w:p>
    <w:p w14:paraId="1047CF97" w14:textId="020BEAF9" w:rsidR="004F013D" w:rsidRDefault="004F013D" w:rsidP="00D54165">
      <w:pPr>
        <w:pStyle w:val="Luettelokappale"/>
        <w:numPr>
          <w:ilvl w:val="1"/>
          <w:numId w:val="5"/>
        </w:numPr>
      </w:pPr>
      <w:r>
        <w:t xml:space="preserve">tilanteessa C </w:t>
      </w:r>
      <w:r w:rsidR="00E81082">
        <w:t xml:space="preserve">ja E </w:t>
      </w:r>
      <w:r>
        <w:t>(omat tiedot): PP2, Palvelunantajan omien tietojen haku Potilastiedon arkistosta</w:t>
      </w:r>
    </w:p>
    <w:p w14:paraId="2DF39D83" w14:textId="17C589FB" w:rsidR="004F013D" w:rsidRDefault="004F013D" w:rsidP="00D54165">
      <w:pPr>
        <w:pStyle w:val="Luettelokappale"/>
        <w:numPr>
          <w:ilvl w:val="1"/>
          <w:numId w:val="5"/>
        </w:numPr>
      </w:pPr>
      <w:r>
        <w:t>tilanteessa D (vanhat tiedot): PP36, Palvelunantajan omien vanhojen tietojen haku Potilastiedon arkistosta</w:t>
      </w:r>
    </w:p>
    <w:p w14:paraId="104B191C" w14:textId="0D3BA1A9" w:rsidR="00BC4E1B" w:rsidRDefault="00BC4E1B" w:rsidP="00D54165">
      <w:pPr>
        <w:pStyle w:val="Luettelokappale"/>
        <w:numPr>
          <w:ilvl w:val="1"/>
          <w:numId w:val="5"/>
        </w:numPr>
      </w:pPr>
      <w:r>
        <w:t xml:space="preserve">tilanteessa F: PP3611, </w:t>
      </w:r>
      <w:r w:rsidRPr="00BC4E1B">
        <w:t>Vanhojen potilasasiakirjojen haku toimintansa päättäneen rekisterinpitäjän rekisteristä</w:t>
      </w:r>
    </w:p>
    <w:p w14:paraId="75EE7344" w14:textId="55DF06C5" w:rsidR="004F013D" w:rsidRDefault="004F013D" w:rsidP="00A642C1">
      <w:pPr>
        <w:pStyle w:val="Luettelokappale"/>
        <w:numPr>
          <w:ilvl w:val="0"/>
          <w:numId w:val="38"/>
        </w:numPr>
      </w:pPr>
      <w:r>
        <w:t>Kattavuus: Haetaanko viimeisimmät versiot (1) vai täydellinen versiohistoria (2) [LK6]</w:t>
      </w:r>
    </w:p>
    <w:p w14:paraId="57C8FF3F" w14:textId="38E66144" w:rsidR="004F013D" w:rsidRDefault="004F013D" w:rsidP="00A642C1">
      <w:pPr>
        <w:pStyle w:val="Luettelokappale"/>
        <w:numPr>
          <w:ilvl w:val="0"/>
          <w:numId w:val="38"/>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083A1718" w14:textId="5D40B670" w:rsidR="0075267D" w:rsidRDefault="0075267D" w:rsidP="00A642C1">
      <w:pPr>
        <w:pStyle w:val="Luettelokappale"/>
        <w:numPr>
          <w:ilvl w:val="0"/>
          <w:numId w:val="38"/>
        </w:numPr>
      </w:pPr>
      <w:r>
        <w:t xml:space="preserve">Tilanteessa E (haku toimintansa päättäneen rekisteristä yhteisliittymistilanteessa): Hakusanomalla on ilmoitettava erityinen syy koodiarvolla 17 </w:t>
      </w:r>
      <w:r w:rsidRPr="00631841">
        <w:t xml:space="preserve">”Toimintansa päättäneen </w:t>
      </w:r>
      <w:r>
        <w:t>palvelunantajan asiakasrekisterin käsittely</w:t>
      </w:r>
      <w:r w:rsidRPr="00631841">
        <w:t xml:space="preserve">”. </w:t>
      </w:r>
      <w:r>
        <w:t>[LK8]</w:t>
      </w:r>
    </w:p>
    <w:p w14:paraId="747C70E4" w14:textId="397E784A" w:rsidR="004F013D" w:rsidRDefault="004F013D" w:rsidP="00A642C1">
      <w:pPr>
        <w:pStyle w:val="Luettelokappale"/>
        <w:numPr>
          <w:ilvl w:val="0"/>
          <w:numId w:val="38"/>
        </w:numPr>
      </w:pPr>
      <w:r>
        <w:t>Hakuparametrit: haun rajaamiseen voidaan käyttää palvelupyynnöllä käytössä olevia parametreja [LM4]</w:t>
      </w:r>
    </w:p>
    <w:p w14:paraId="6503CD77" w14:textId="43B5952E" w:rsidR="004F013D" w:rsidRDefault="004F013D" w:rsidP="00D54165">
      <w:pPr>
        <w:pStyle w:val="Luettelokappale"/>
        <w:numPr>
          <w:ilvl w:val="1"/>
          <w:numId w:val="5"/>
        </w:numPr>
      </w:pPr>
      <w:r>
        <w:t>pakollinen parametri henkilötunnus tai tilapäinen yksilöintitunnus</w:t>
      </w:r>
    </w:p>
    <w:p w14:paraId="0A467CB5" w14:textId="2CBB26F9" w:rsidR="00BC4E1B" w:rsidRDefault="00BC4E1B" w:rsidP="00BC4E1B">
      <w:pPr>
        <w:pStyle w:val="Luettelokappale"/>
        <w:numPr>
          <w:ilvl w:val="0"/>
          <w:numId w:val="5"/>
        </w:numPr>
      </w:pPr>
      <w:r>
        <w:t xml:space="preserve">Poikkeukset parametreihin tilanteessa F (palvelupyyntö PP3611, </w:t>
      </w:r>
      <w:r w:rsidRPr="00BC4E1B">
        <w:t>Vanhojen potilasasiakirjojen haku toimintansa päättäneen rekisterinpitäjän rekisteristä</w:t>
      </w:r>
      <w:r>
        <w:t>):</w:t>
      </w:r>
    </w:p>
    <w:p w14:paraId="4D2AD8EF" w14:textId="77777777" w:rsidR="00BC4E1B" w:rsidRDefault="00BC4E1B" w:rsidP="00BC4E1B">
      <w:pPr>
        <w:pStyle w:val="Luettelokappale"/>
        <w:numPr>
          <w:ilvl w:val="1"/>
          <w:numId w:val="5"/>
        </w:numPr>
      </w:pPr>
      <w:r>
        <w:t>Pakollinen parametri rekisteri: toimintansa päättäneen rekisterinpitäjän rekisteri.</w:t>
      </w:r>
      <w:r>
        <w:br/>
        <w:t>Parametri ei voi toistua.</w:t>
      </w:r>
    </w:p>
    <w:p w14:paraId="7FD136F7" w14:textId="77777777" w:rsidR="00BC4E1B" w:rsidRDefault="00BC4E1B" w:rsidP="00BC4E1B">
      <w:pPr>
        <w:pStyle w:val="Luettelokappale"/>
        <w:numPr>
          <w:ilvl w:val="1"/>
          <w:numId w:val="5"/>
        </w:numPr>
      </w:pPr>
      <w:r>
        <w:t>Pakollinen parametri rekisterinpitäjä: toimintansa päättäneen rekisterinpitäjän tunniste.</w:t>
      </w:r>
      <w:r>
        <w:br/>
      </w:r>
      <w:r>
        <w:lastRenderedPageBreak/>
        <w:t xml:space="preserve">Parametrissa on käytettävä templateId-tarkennetta </w:t>
      </w:r>
      <w:r>
        <w:rPr>
          <w:rFonts w:ascii="Arial" w:hAnsi="Arial" w:cs="Arial"/>
          <w:color w:val="000000"/>
          <w:szCs w:val="20"/>
          <w:highlight w:val="white"/>
        </w:rPr>
        <w:t>1.2.246.537.6.12.999.33.1</w:t>
      </w:r>
      <w:r>
        <w:rPr>
          <w:rFonts w:ascii="Arial" w:hAnsi="Arial" w:cs="Arial"/>
          <w:color w:val="000000"/>
          <w:szCs w:val="20"/>
        </w:rPr>
        <w:t xml:space="preserve">. Parametri ei voi toistua. </w:t>
      </w:r>
    </w:p>
    <w:p w14:paraId="1836A263" w14:textId="77777777" w:rsidR="00BC4E1B" w:rsidRDefault="00BC4E1B" w:rsidP="00BC4E1B">
      <w:pPr>
        <w:pStyle w:val="Luettelokappale"/>
        <w:numPr>
          <w:ilvl w:val="1"/>
          <w:numId w:val="5"/>
        </w:numPr>
      </w:pPr>
      <w:r>
        <w:t xml:space="preserve">Poikkeus rekisterin tarkenne -parametrin käyttöön: </w:t>
      </w:r>
      <w:r>
        <w:br/>
        <w:t xml:space="preserve">Jos haku kohdistuu rekisteriin 4, Työterveyshuolto, ja rekisterin tarkenne on annettu, haku rajautuu rekisterin tarkenteen mukaiseen työterveyden rekisteriin. Parametri ei voi toistua. </w:t>
      </w:r>
      <w:r>
        <w:br/>
        <w:t xml:space="preserve">Jos haku kohdistuu rekisteriin 4, Työterveyshuolto, ja rekisterin tarkennetta ei anneta, haku kohdistuu kaikkiin rekisterinpitäjän työterveyden rekistereihin. </w:t>
      </w:r>
    </w:p>
    <w:p w14:paraId="2828D5D0" w14:textId="77777777" w:rsidR="00BC4E1B" w:rsidRDefault="00BC4E1B" w:rsidP="00977FB5"/>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A642C1">
      <w:pPr>
        <w:pStyle w:val="Luettelokappale"/>
        <w:numPr>
          <w:ilvl w:val="0"/>
          <w:numId w:val="38"/>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5BCF49F7" w14:textId="0C3F2E7D" w:rsidR="0075267D" w:rsidRDefault="004F013D" w:rsidP="00A82268">
      <w:pPr>
        <w:pStyle w:val="Leipteksti"/>
      </w:pPr>
      <w:r>
        <w:t>V3 Haun tuloksen vastaanottaminen ei onnistu. Järjestelmä antaa ilmoituksen käyttäjälle tai tallentaa tiedon jatkokäsittelyä varten. Käyttötapaus päättyy.</w:t>
      </w:r>
    </w:p>
    <w:p w14:paraId="6EE72B41" w14:textId="09A65844" w:rsidR="0075267D" w:rsidRDefault="0075267D" w:rsidP="001C0A14">
      <w:pPr>
        <w:pStyle w:val="Otsikko2"/>
      </w:pPr>
      <w:r>
        <w:t>Lisätiedot</w:t>
      </w:r>
    </w:p>
    <w:p w14:paraId="3A557FF1" w14:textId="483AD8F7" w:rsidR="0075267D" w:rsidRDefault="0075267D" w:rsidP="0075267D">
      <w:pPr>
        <w:pStyle w:val="Leipteksti"/>
      </w:pPr>
      <w:r>
        <w:t xml:space="preserve">LT1 Toimintansa päättäneen rekisterinpitäjän rekisteriin ei arkistoida uutta tietoa, mutta järjestämisvastuullinen toimija tai yhteisrekisterinpidosta sopinut palvelunantaja voi hakea tietoja tietopyyntöjä tai asiakirjan korjaamista varten luovutuksenhallinta ja luovutuskiellot ohittaen. Toiminnan periaatteet on kuvattu dokumentissa </w:t>
      </w:r>
      <w:r w:rsidR="00977FB5">
        <w:t>Potilastietovarannon</w:t>
      </w:r>
      <w:r>
        <w:t xml:space="preserve">  toiminnalliset vaatimukset sosiaali- ja terveydenhuollon tietojärjestelmille [LM1]. Toimintansa päättäneen rekisterinpitäjän tiedot palautuvat muissa hakutilanteissa normaalein luovutussäännöin. </w:t>
      </w:r>
    </w:p>
    <w:p w14:paraId="7D1A1A03" w14:textId="06AD6C5B" w:rsidR="0075267D" w:rsidRDefault="0075267D" w:rsidP="0075267D">
      <w:pPr>
        <w:pStyle w:val="Leipteksti"/>
        <w:spacing w:after="0"/>
      </w:pPr>
      <w:r>
        <w:t>LT2 Organisaatiotiedot MR-sanomalla, kun järjestämisvastuullinen rekisterinpitäjä hakee tietoja toimintansa päättäneen rekisterinpitäjän rekisteristä:</w:t>
      </w:r>
    </w:p>
    <w:p w14:paraId="4ACA84E5" w14:textId="77777777" w:rsidR="0075267D" w:rsidRDefault="0075267D"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64356518" w14:textId="53E9C8D5" w:rsidR="004F013D" w:rsidRPr="004F013D" w:rsidRDefault="0075267D" w:rsidP="00A642C1">
      <w:pPr>
        <w:pStyle w:val="Leipteksti"/>
        <w:numPr>
          <w:ilvl w:val="0"/>
          <w:numId w:val="34"/>
        </w:numPr>
        <w:spacing w:after="0"/>
      </w:pPr>
      <w:r>
        <w:lastRenderedPageBreak/>
        <w:t>Toimintansa päättäneen rekisterinpitäjän tiedot tulevat kyselyparametreihin.</w:t>
      </w:r>
      <w:r w:rsidR="00076B9B">
        <w:br w:type="page"/>
      </w:r>
    </w:p>
    <w:p w14:paraId="703D6DF0" w14:textId="776E85A3" w:rsidR="009F703C" w:rsidRDefault="004F013D" w:rsidP="004F013D">
      <w:pPr>
        <w:pStyle w:val="Otsikko1"/>
      </w:pPr>
      <w:bookmarkStart w:id="42" w:name="_Toc191902111"/>
      <w:r w:rsidRPr="004F013D">
        <w:lastRenderedPageBreak/>
        <w:t>Hae asiakirjoja luovutuksena</w:t>
      </w:r>
      <w:bookmarkEnd w:id="42"/>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A642C1">
      <w:pPr>
        <w:pStyle w:val="Luettelokappale"/>
        <w:numPr>
          <w:ilvl w:val="0"/>
          <w:numId w:val="38"/>
        </w:numPr>
      </w:pPr>
      <w:r>
        <w:t>Haetaan yhden potilaan tiedot: Luovutushaussa asiakirjoja voidaan hakea henkilötunnuksella, tilapäisen yksilöintitunnuksen käyttö ei ole sallittu</w:t>
      </w:r>
    </w:p>
    <w:p w14:paraId="3869BB4A" w14:textId="2767F887" w:rsidR="002E0D27" w:rsidRDefault="002E0D27" w:rsidP="00A642C1">
      <w:pPr>
        <w:pStyle w:val="Luettelokappale"/>
        <w:numPr>
          <w:ilvl w:val="0"/>
          <w:numId w:val="38"/>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53FF3201" w:rsidR="002E0D27" w:rsidRDefault="00AD1EB6" w:rsidP="00A642C1">
      <w:pPr>
        <w:pStyle w:val="Luettelokappale"/>
        <w:numPr>
          <w:ilvl w:val="0"/>
          <w:numId w:val="38"/>
        </w:numPr>
      </w:pPr>
      <w:r>
        <w:t xml:space="preserve">Potilastietovaranto </w:t>
      </w:r>
      <w:r w:rsidR="002E0D27">
        <w:t xml:space="preserve">rajaa hakutuloksen </w:t>
      </w:r>
      <w:r w:rsidR="00C073B7">
        <w:t xml:space="preserve">luovutustenhallinnan </w:t>
      </w:r>
      <w:r w:rsidR="002E0D27">
        <w:t>tietojen ja potilaan mahdollisesti asettamien luovutuskieltojen mukaisesti.</w:t>
      </w:r>
    </w:p>
    <w:p w14:paraId="2A1D2D88" w14:textId="341843EF" w:rsidR="002E0D27" w:rsidRPr="002E0D27" w:rsidRDefault="002E0D27" w:rsidP="002E0D27">
      <w:pPr>
        <w:pStyle w:val="Leipteksti"/>
      </w:pPr>
      <w:r>
        <w:lastRenderedPageBreak/>
        <w:t xml:space="preserve">Käyttötapauksen lopputuloksen hakeva potilastietojärjestelmä on vastaanottanut </w:t>
      </w:r>
      <w:r w:rsidR="00977FB5">
        <w:t>Potilastietovarannon</w:t>
      </w:r>
      <w:r>
        <w:t xml:space="preserve">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ABD2592" w:rsidR="00F15E55" w:rsidRPr="00F15E55" w:rsidRDefault="00AD1EB6" w:rsidP="00F15E55">
      <w:pPr>
        <w:pStyle w:val="Numeroituluettelo"/>
      </w:pPr>
      <w:r>
        <w:t>Potilastietovaranto ja Kanta-viestinvälitys, jatkossa Potilastietovaranto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A642C1">
      <w:pPr>
        <w:pStyle w:val="Luettelokappale"/>
        <w:numPr>
          <w:ilvl w:val="0"/>
          <w:numId w:val="38"/>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A642C1">
      <w:pPr>
        <w:pStyle w:val="Luettelokappale"/>
        <w:numPr>
          <w:ilvl w:val="0"/>
          <w:numId w:val="38"/>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6749B766"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r w:rsidR="001E14E0">
        <w:t xml:space="preserve">Haku </w:t>
      </w:r>
      <w:r>
        <w:t>Uudenmaan maakunnan väliaikaisen tiedonsaantioikeuden perusteella [LT2</w:t>
      </w:r>
      <w:r w:rsidR="00805180">
        <w:t>, LT3</w:t>
      </w:r>
      <w:r>
        <w:t>]</w:t>
      </w:r>
    </w:p>
    <w:p w14:paraId="0BBF824C" w14:textId="16320A8C" w:rsidR="00F15E55" w:rsidRDefault="00F15E55" w:rsidP="00A642C1">
      <w:pPr>
        <w:pStyle w:val="Luettelokappale"/>
        <w:numPr>
          <w:ilvl w:val="0"/>
          <w:numId w:val="38"/>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A642C1">
      <w:pPr>
        <w:pStyle w:val="Luettelokappale"/>
        <w:numPr>
          <w:ilvl w:val="0"/>
          <w:numId w:val="38"/>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A642C1">
      <w:pPr>
        <w:pStyle w:val="Luettelokappale"/>
        <w:numPr>
          <w:ilvl w:val="0"/>
          <w:numId w:val="38"/>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A642C1">
      <w:pPr>
        <w:pStyle w:val="Luettelokappale"/>
        <w:numPr>
          <w:ilvl w:val="0"/>
          <w:numId w:val="38"/>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A642C1">
      <w:pPr>
        <w:pStyle w:val="Luettelokappale"/>
        <w:numPr>
          <w:ilvl w:val="0"/>
          <w:numId w:val="38"/>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A642C1">
      <w:pPr>
        <w:pStyle w:val="Luettelokappale"/>
        <w:numPr>
          <w:ilvl w:val="0"/>
          <w:numId w:val="38"/>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A642C1">
      <w:pPr>
        <w:pStyle w:val="Luettelokappale"/>
        <w:numPr>
          <w:ilvl w:val="0"/>
          <w:numId w:val="38"/>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A642C1">
      <w:pPr>
        <w:pStyle w:val="Leipteksti"/>
        <w:numPr>
          <w:ilvl w:val="0"/>
          <w:numId w:val="38"/>
        </w:numPr>
        <w:spacing w:after="0"/>
      </w:pPr>
      <w:r>
        <w:t>31.12.2022 asti: Haku yhteisestä potilastietorekisteristä</w:t>
      </w:r>
    </w:p>
    <w:p w14:paraId="78EA018D" w14:textId="69C9CA46" w:rsidR="0090757A" w:rsidRDefault="0090757A" w:rsidP="00A642C1">
      <w:pPr>
        <w:pStyle w:val="Leipteksti"/>
        <w:numPr>
          <w:ilvl w:val="0"/>
          <w:numId w:val="38"/>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43" w:name="_Toc256000089"/>
      <w:bookmarkStart w:id="44" w:name="_Toc37062081"/>
      <w:bookmarkStart w:id="45" w:name="_Toc191902112"/>
      <w:r>
        <w:lastRenderedPageBreak/>
        <w:t>Hae asiakirjoja ostopalvelutilanteessa</w:t>
      </w:r>
      <w:bookmarkEnd w:id="43"/>
      <w:bookmarkEnd w:id="44"/>
      <w:bookmarkEnd w:id="45"/>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A642C1">
      <w:pPr>
        <w:pStyle w:val="Luettelokappale"/>
        <w:numPr>
          <w:ilvl w:val="0"/>
          <w:numId w:val="38"/>
        </w:numPr>
      </w:pPr>
      <w:r>
        <w:t>Haetaan yhden potilaan tiedot: Ostopalvelutilanteessa asiakirjoja voidaan hakea henkilötunnuksella, tilapäisen yksilöintitunnuksen käyttö ei ole sallittu</w:t>
      </w:r>
    </w:p>
    <w:p w14:paraId="4E68CC60" w14:textId="541D4761" w:rsidR="005A102F" w:rsidRDefault="005A102F" w:rsidP="00A642C1">
      <w:pPr>
        <w:pStyle w:val="Luettelokappale"/>
        <w:numPr>
          <w:ilvl w:val="0"/>
          <w:numId w:val="38"/>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7D64A64" w:rsidR="005A102F" w:rsidRDefault="00AD1EB6" w:rsidP="00A642C1">
      <w:pPr>
        <w:pStyle w:val="Luettelokappale"/>
        <w:numPr>
          <w:ilvl w:val="0"/>
          <w:numId w:val="38"/>
        </w:numPr>
      </w:pPr>
      <w:r>
        <w:lastRenderedPageBreak/>
        <w:t xml:space="preserve">Potilastietovaranto </w:t>
      </w:r>
      <w:r w:rsidR="005A102F">
        <w:t xml:space="preserve">rajaa hakutuloksen ostopalvelun valtuutuksen mahdollisten rajauksien sekä </w:t>
      </w:r>
      <w:r w:rsidR="00410048">
        <w:t xml:space="preserve">luovutustenhallinnan </w:t>
      </w:r>
      <w:r w:rsidR="005A102F">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1E73031" w:rsidR="005A102F" w:rsidRPr="005A102F" w:rsidRDefault="005A102F" w:rsidP="005A102F">
      <w:pPr>
        <w:pStyle w:val="Leipteksti"/>
      </w:pPr>
      <w:r>
        <w:t xml:space="preserve">Käyttötapauksen lopputuloksen hakeva ostopalvelun tuottajan potilastietojärjestelmä on vastaanottanut </w:t>
      </w:r>
      <w:r w:rsidR="00977FB5">
        <w:t>Potilastietovarannon</w:t>
      </w:r>
      <w:r>
        <w:t xml:space="preserve">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67D17B3C" w:rsidR="005A102F" w:rsidRPr="005A102F" w:rsidRDefault="00AD1EB6" w:rsidP="005A102F">
      <w:pPr>
        <w:pStyle w:val="Numeroituluettelo"/>
      </w:pPr>
      <w:r>
        <w:t>Potilastietovaranto ja Kanta-viestinvälitys, jatkossa Potilastietovaranto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A642C1">
      <w:pPr>
        <w:pStyle w:val="Luettelokappale"/>
        <w:numPr>
          <w:ilvl w:val="0"/>
          <w:numId w:val="38"/>
        </w:numPr>
      </w:pPr>
      <w:r>
        <w:t>Yksilöidyssä ostopalvelun valtuutuksessa on valtuutettu se rekisteri, johon palvelutapahtuma on arkistoitu, sillä tuottajalla joka hakua on tekemässä.</w:t>
      </w:r>
    </w:p>
    <w:p w14:paraId="7BB5B2C1" w14:textId="7B3D55A7" w:rsidR="005A102F" w:rsidRPr="005A102F" w:rsidRDefault="005A102F" w:rsidP="005A102F">
      <w:pPr>
        <w:pStyle w:val="Numeroituluettelo"/>
      </w:pPr>
      <w:r>
        <w:t xml:space="preserve">Ostopalvelun valtuutus on arkistoitu </w:t>
      </w:r>
      <w:r w:rsidR="007D5DCB">
        <w:t>Potilastietovarantoon</w:t>
      </w:r>
      <w:r>
        <w:t xml:space="preserve">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A642C1">
      <w:pPr>
        <w:pStyle w:val="Luettelokappale"/>
        <w:numPr>
          <w:ilvl w:val="0"/>
          <w:numId w:val="38"/>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A642C1">
      <w:pPr>
        <w:pStyle w:val="Luettelokappale"/>
        <w:numPr>
          <w:ilvl w:val="0"/>
          <w:numId w:val="38"/>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A642C1">
      <w:pPr>
        <w:pStyle w:val="Luettelokappale"/>
        <w:numPr>
          <w:ilvl w:val="0"/>
          <w:numId w:val="38"/>
        </w:numPr>
      </w:pPr>
      <w:r>
        <w:t>Palvelutapahtuma johon tietoja haetaan, on järjestäjän rekisterissä (ostopalvelun valtuutuksessa yksilöity rekisteri)</w:t>
      </w:r>
    </w:p>
    <w:p w14:paraId="14D25AB7" w14:textId="33D40A49" w:rsidR="005A102F" w:rsidRDefault="005A102F" w:rsidP="00A642C1">
      <w:pPr>
        <w:pStyle w:val="Luettelokappale"/>
        <w:numPr>
          <w:ilvl w:val="0"/>
          <w:numId w:val="38"/>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A642C1">
      <w:pPr>
        <w:pStyle w:val="Luettelokappale"/>
        <w:numPr>
          <w:ilvl w:val="0"/>
          <w:numId w:val="38"/>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A642C1">
      <w:pPr>
        <w:pStyle w:val="Luettelokappale"/>
        <w:numPr>
          <w:ilvl w:val="0"/>
          <w:numId w:val="38"/>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A642C1">
      <w:pPr>
        <w:pStyle w:val="Luettelokappale"/>
        <w:numPr>
          <w:ilvl w:val="0"/>
          <w:numId w:val="38"/>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A642C1">
      <w:pPr>
        <w:pStyle w:val="Luettelokappale"/>
        <w:numPr>
          <w:ilvl w:val="0"/>
          <w:numId w:val="38"/>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46" w:name="_Toc256000097"/>
      <w:bookmarkStart w:id="47" w:name="_Toc37062089"/>
      <w:r>
        <w:br w:type="page"/>
      </w:r>
    </w:p>
    <w:p w14:paraId="35666A4A" w14:textId="1ED97295" w:rsidR="009F703C" w:rsidRDefault="005A102F" w:rsidP="005A102F">
      <w:pPr>
        <w:pStyle w:val="Otsikko1"/>
        <w:spacing w:before="220"/>
      </w:pPr>
      <w:bookmarkStart w:id="48" w:name="_Toc191902113"/>
      <w:r>
        <w:lastRenderedPageBreak/>
        <w:t xml:space="preserve">Hae </w:t>
      </w:r>
      <w:r w:rsidR="00AC710C">
        <w:t>Tahdonilmaisupalvelu</w:t>
      </w:r>
      <w:r>
        <w:t>n asiakirjoja</w:t>
      </w:r>
      <w:bookmarkEnd w:id="46"/>
      <w:bookmarkEnd w:id="47"/>
      <w:bookmarkEnd w:id="48"/>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752B54C8"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w:t>
      </w:r>
      <w:r w:rsidR="00977FB5">
        <w:t>tojen</w:t>
      </w:r>
      <w:r w:rsidR="005A102F">
        <w:t xml:space="preserve"> kieltoasiakirja</w:t>
      </w:r>
      <w:r w:rsidR="008060A5">
        <w:t xml:space="preserve"> (KIE)</w:t>
      </w:r>
      <w:r w:rsidR="00FD26B2">
        <w:t xml:space="preserve"> [LT2]</w:t>
      </w:r>
      <w:r w:rsidR="005A102F">
        <w:t>, lääkemääräyksen kieltoasiakirja</w:t>
      </w:r>
      <w:r w:rsidR="008060A5">
        <w:t xml:space="preserve"> (RKIE)</w:t>
      </w:r>
      <w:r w:rsidR="00BF5B60">
        <w:t xml:space="preserve"> [LT4]</w:t>
      </w:r>
      <w:r w:rsidR="005A102F">
        <w:t xml:space="preserve">, elinluovutustahto </w:t>
      </w:r>
      <w:r w:rsidR="008060A5">
        <w:t>(ELIN)</w:t>
      </w:r>
      <w:r w:rsidR="006B7DAF">
        <w:t xml:space="preserve">, </w:t>
      </w:r>
      <w:r w:rsidR="005A102F">
        <w:t>hoitotahto</w:t>
      </w:r>
      <w:r w:rsidR="008060A5">
        <w:t xml:space="preserve"> (TAH)</w:t>
      </w:r>
      <w:r w:rsidR="00C70C16">
        <w:t xml:space="preserve">, </w:t>
      </w:r>
      <w:r w:rsidR="006B7DAF" w:rsidRPr="006B7DAF">
        <w:t>Tutkimusaineistolöydöstä koskeva yhteydenottokielto</w:t>
      </w:r>
      <w:r w:rsidR="006B7DAF">
        <w:t xml:space="preserve"> (YKIE)</w:t>
      </w:r>
      <w:r w:rsidR="00C70C16">
        <w:t xml:space="preserve"> ja </w:t>
      </w:r>
      <w:r w:rsidR="00C70C16" w:rsidRPr="00C70C16">
        <w:t>Eurooppalaisen potilasyhteenvedon informointi ja suostumus</w:t>
      </w:r>
      <w:r w:rsidR="00C70C16">
        <w:t xml:space="preserve"> (PSSUO)</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306B3FF"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w:t>
      </w:r>
      <w:r w:rsidR="00977FB5">
        <w:t>tojen</w:t>
      </w:r>
      <w:r w:rsidR="005A102F">
        <w:t xml:space="preserve">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5A5EC7D4" w:rsidR="005D155E" w:rsidRDefault="005D155E" w:rsidP="00F66D4A">
      <w:pPr>
        <w:pStyle w:val="Leipteksti"/>
        <w:numPr>
          <w:ilvl w:val="0"/>
          <w:numId w:val="21"/>
        </w:numPr>
        <w:spacing w:after="0"/>
      </w:pPr>
      <w:r>
        <w:t xml:space="preserve">Kieltoyhteenvedon haku tulostamista varten. Haku palauttaa </w:t>
      </w:r>
      <w:r w:rsidR="003636D8">
        <w:t xml:space="preserve">potilaalle tulostamista varten </w:t>
      </w:r>
      <w:r>
        <w:t xml:space="preserve">pdf-muotoisen asiakirjan </w:t>
      </w:r>
      <w:r w:rsidR="007D5DCB" w:rsidRPr="005A771A">
        <w:t>Potilastie</w:t>
      </w:r>
      <w:r w:rsidR="007D5DCB">
        <w:t>tovantoon</w:t>
      </w:r>
      <w:r w:rsidR="007D5DCB" w:rsidRPr="005A771A">
        <w:t xml:space="preserve"> tallennettujen tietojen </w:t>
      </w:r>
      <w:r>
        <w:t>luovutuskieltojen yhteenveto</w:t>
      </w:r>
      <w:r w:rsidR="003636D8">
        <w:t xml:space="preserve"> (KIEYHT)</w:t>
      </w:r>
      <w:r w:rsidR="00F66D4A">
        <w:t xml:space="preserve"> tai huoltajalle tulostamista varten </w:t>
      </w:r>
      <w:r w:rsidR="00F66D4A" w:rsidRPr="005A771A">
        <w:t>Potilastie</w:t>
      </w:r>
      <w:r w:rsidR="00977FB5">
        <w:t>tovantoon</w:t>
      </w:r>
      <w:r w:rsidR="00F66D4A" w:rsidRPr="005A771A">
        <w:t xml:space="preserve"> tallennettujen tietojen luovutuskieltojen yhteenveto huoltajalle</w:t>
      </w:r>
      <w:r w:rsidR="00F66D4A">
        <w:t xml:space="preserve"> (KIEYHTH)</w:t>
      </w:r>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r>
        <w:t xml:space="preserve">Tahdonilmaisujen haku tulostamista varten. Haku palauttaa Tahdonilmaisupalvelun asiakirjan pdf-muodossa potilaalle tulostamista varten. Pdf-tuloste on toistaiseksi haettavissa asiakirjasta </w:t>
      </w:r>
      <w:r w:rsidRPr="006B7DAF">
        <w:t>Tutkimusaineistolöydöstä koskeva yhteydenottokielto</w:t>
      </w:r>
      <w:r>
        <w:t xml:space="preserve"> (YKIE)</w:t>
      </w:r>
      <w:r w:rsidR="00DB4F57">
        <w:t xml:space="preserve"> ja </w:t>
      </w:r>
      <w:r w:rsidR="00DB4F57" w:rsidRPr="00DB4F57">
        <w:t>Eurooppalaisen potilasyhteenvedon informointi ja suostumus</w:t>
      </w:r>
      <w:r w:rsidR="00DB4F57">
        <w:t xml:space="preserve"> (PSSUO)</w:t>
      </w:r>
      <w:r>
        <w:t>.</w:t>
      </w:r>
      <w:r w:rsidR="00560F58">
        <w:t xml:space="preserve"> [LT3]</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A642C1">
      <w:pPr>
        <w:pStyle w:val="Luettelokappale"/>
        <w:numPr>
          <w:ilvl w:val="0"/>
          <w:numId w:val="38"/>
        </w:numPr>
      </w:pPr>
      <w:r>
        <w:lastRenderedPageBreak/>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A642C1">
      <w:pPr>
        <w:pStyle w:val="Luettelokappale"/>
        <w:numPr>
          <w:ilvl w:val="0"/>
          <w:numId w:val="38"/>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2174BF4F" w:rsidR="005A102F" w:rsidRPr="005A102F" w:rsidRDefault="00AD1EB6" w:rsidP="005A102F">
      <w:pPr>
        <w:pStyle w:val="Numeroituluettelo"/>
      </w:pPr>
      <w:r>
        <w:t>Potilastietovaranto ja Kanta-viestinvälitys, jatkossa Potilastietovaranto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A642C1">
      <w:pPr>
        <w:pStyle w:val="Luettelokappale"/>
        <w:numPr>
          <w:ilvl w:val="0"/>
          <w:numId w:val="38"/>
        </w:numPr>
      </w:pPr>
      <w:r>
        <w:t>MR-sanoma: RCMR_IN100031FI01</w:t>
      </w:r>
    </w:p>
    <w:p w14:paraId="161CBEBF" w14:textId="62C25833" w:rsidR="005A102F" w:rsidRDefault="005A102F" w:rsidP="00A642C1">
      <w:pPr>
        <w:pStyle w:val="Luettelokappale"/>
        <w:numPr>
          <w:ilvl w:val="0"/>
          <w:numId w:val="38"/>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6CA404EA" w:rsidR="003636D8" w:rsidRDefault="003636D8" w:rsidP="003636D8">
      <w:pPr>
        <w:pStyle w:val="Luettelokappale"/>
        <w:numPr>
          <w:ilvl w:val="1"/>
          <w:numId w:val="5"/>
        </w:numPr>
      </w:pPr>
      <w:r>
        <w:t>tilanteessa F (kieltoyhteenvedon haku tulostamista varten)</w:t>
      </w:r>
      <w:r w:rsidR="00DB7C9E">
        <w:t xml:space="preserve"> ja tilanteessa G (Tahdonilmaisujen haku tulostamista varten):</w:t>
      </w:r>
      <w:r>
        <w:t xml:space="preserve"> PP24, </w:t>
      </w:r>
      <w:r w:rsidR="005169C6">
        <w:t>Asiakirjojen</w:t>
      </w:r>
      <w:r>
        <w:t xml:space="preserve"> haku </w:t>
      </w:r>
      <w:r w:rsidR="00AC710C">
        <w:t>Tahdonilmaisupalvelusta</w:t>
      </w:r>
    </w:p>
    <w:p w14:paraId="41AE1369" w14:textId="762E4249" w:rsidR="005A102F" w:rsidRDefault="005A102F" w:rsidP="00A642C1">
      <w:pPr>
        <w:pStyle w:val="Luettelokappale"/>
        <w:numPr>
          <w:ilvl w:val="0"/>
          <w:numId w:val="38"/>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A642C1">
      <w:pPr>
        <w:pStyle w:val="Luettelokappale"/>
        <w:numPr>
          <w:ilvl w:val="0"/>
          <w:numId w:val="38"/>
        </w:numPr>
      </w:pPr>
      <w:r>
        <w:t xml:space="preserve">Lisäksi tilanteessa G (Tahdonilmaisujen haku tulostamista varten): Palautettavan asiakirjan tiedostomuoto: Tiedostomuoto PDF (7). Pakollinen tilanteessa G, Sallittu tilanteessa F, ei sallittu tilanteissa A - E.  </w:t>
      </w:r>
    </w:p>
    <w:p w14:paraId="74D9C78E" w14:textId="7BCF7154" w:rsidR="005A102F" w:rsidRDefault="005A102F" w:rsidP="00A642C1">
      <w:pPr>
        <w:pStyle w:val="Luettelokappale"/>
        <w:numPr>
          <w:ilvl w:val="0"/>
          <w:numId w:val="38"/>
        </w:numPr>
      </w:pPr>
      <w:r>
        <w:t>Palvelutapahtuma johon tietoja haetaan, on yksilöitävä tilanteissa C, D ja E (tahdonilmaisut). Tilanteissa A (haku muokkausta varten)</w:t>
      </w:r>
      <w:r w:rsidR="003636D8">
        <w:t>,</w:t>
      </w:r>
      <w:r>
        <w:t xml:space="preserve"> B (järjestelmähaku)</w:t>
      </w:r>
      <w:r w:rsidR="00DB7C9E">
        <w:t>,</w:t>
      </w:r>
      <w:r w:rsidR="003636D8">
        <w:t xml:space="preserve"> F (kieltoyhteenvedon haku) </w:t>
      </w:r>
      <w:r w:rsidR="00DB7C9E">
        <w:t xml:space="preserve">ja G (Tahdonilmaisujen haku tulostamista varten) </w:t>
      </w:r>
      <w:r>
        <w:t>palvelutapahtumaa ei tarvita.</w:t>
      </w:r>
    </w:p>
    <w:p w14:paraId="61C97617" w14:textId="71A4E422" w:rsidR="005A102F" w:rsidRDefault="005A102F" w:rsidP="00A642C1">
      <w:pPr>
        <w:pStyle w:val="Luettelokappale"/>
        <w:numPr>
          <w:ilvl w:val="0"/>
          <w:numId w:val="38"/>
        </w:numPr>
      </w:pPr>
      <w:r>
        <w:t>Pelkkien kuvailutietojen haku ei ole mahdollinen</w:t>
      </w:r>
    </w:p>
    <w:p w14:paraId="08C43297" w14:textId="464AC689" w:rsidR="005A102F" w:rsidRDefault="005A102F" w:rsidP="00A642C1">
      <w:pPr>
        <w:pStyle w:val="Luettelokappale"/>
        <w:numPr>
          <w:ilvl w:val="0"/>
          <w:numId w:val="38"/>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F66D4A">
        <w:t xml:space="preserve"> (tulostus potilaalle) ja 337 (tulostus huoltajalle)</w:t>
      </w:r>
      <w:r w:rsidR="0073389D">
        <w:t xml:space="preserve"> [LT1]</w:t>
      </w:r>
    </w:p>
    <w:p w14:paraId="09A19808" w14:textId="25854FC5" w:rsidR="00DB7C9E" w:rsidRDefault="00DB7C9E" w:rsidP="0073389D">
      <w:pPr>
        <w:pStyle w:val="Luettelokappale"/>
        <w:numPr>
          <w:ilvl w:val="1"/>
          <w:numId w:val="5"/>
        </w:numPr>
      </w:pPr>
      <w:r>
        <w:t>tilanteessa G (Tahdonilmaisujen haku tulostamista varten) pakollinen parametri näkymätunnus. Toistaiseksi käytettävissä näkymätunnus 503</w:t>
      </w:r>
      <w:r w:rsidR="00DB4F57">
        <w:t xml:space="preserve"> ja 504</w:t>
      </w:r>
      <w:r>
        <w:t>.</w:t>
      </w:r>
      <w:r w:rsidR="003A2774">
        <w:t xml:space="preserve"> </w:t>
      </w:r>
      <w:r w:rsidR="003A2774" w:rsidRPr="003A2774">
        <w:t>Jokainen tuloste haetaan erikseen eli näkymärajauksessa annetaan yksi näkymä</w:t>
      </w:r>
      <w:r w:rsidR="003A2774">
        <w:t>.</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A642C1">
      <w:pPr>
        <w:pStyle w:val="Luettelokappale"/>
        <w:numPr>
          <w:ilvl w:val="0"/>
          <w:numId w:val="38"/>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A642C1">
      <w:pPr>
        <w:pStyle w:val="Luettelokappale"/>
        <w:numPr>
          <w:ilvl w:val="0"/>
          <w:numId w:val="38"/>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A642C1">
      <w:pPr>
        <w:pStyle w:val="Luettelokappale"/>
        <w:numPr>
          <w:ilvl w:val="0"/>
          <w:numId w:val="38"/>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A642C1">
      <w:pPr>
        <w:pStyle w:val="Luettelokappale"/>
        <w:numPr>
          <w:ilvl w:val="0"/>
          <w:numId w:val="38"/>
        </w:numPr>
      </w:pPr>
      <w:r>
        <w:t>tilanteessa F (kieltoyhteenveto, PP24):</w:t>
      </w:r>
    </w:p>
    <w:p w14:paraId="5A1E6DD6" w14:textId="50FA71DE" w:rsidR="0073389D" w:rsidRDefault="0073389D" w:rsidP="0073389D">
      <w:pPr>
        <w:pStyle w:val="Luettelokappale"/>
        <w:numPr>
          <w:ilvl w:val="1"/>
          <w:numId w:val="5"/>
        </w:numPr>
      </w:pPr>
      <w:r>
        <w:t xml:space="preserve">Järjestelmä tulostaa kieltoyhteenvedon </w:t>
      </w:r>
      <w:r w:rsidR="00695D34">
        <w:t xml:space="preserve">potilasta </w:t>
      </w:r>
      <w:r w:rsidR="00F66D4A">
        <w:t xml:space="preserve">tai huoltajaa </w:t>
      </w:r>
      <w:r w:rsidR="00695D34">
        <w:t>varten</w:t>
      </w:r>
    </w:p>
    <w:p w14:paraId="75D86AF6" w14:textId="3C8544C2" w:rsidR="00DB7C9E" w:rsidRDefault="00DB7C9E" w:rsidP="00560F58">
      <w:pPr>
        <w:pStyle w:val="Luettelokappale"/>
        <w:numPr>
          <w:ilvl w:val="0"/>
          <w:numId w:val="5"/>
        </w:numPr>
      </w:pPr>
      <w:r>
        <w:t>tilanteessa G (Tahdonilmaisujen haku tulostamista varten)</w:t>
      </w:r>
    </w:p>
    <w:p w14:paraId="5FAB88DD" w14:textId="5286FC8B" w:rsidR="00560F58" w:rsidRDefault="00560F58" w:rsidP="00560F58">
      <w:pPr>
        <w:pStyle w:val="Luettelokappale"/>
        <w:numPr>
          <w:ilvl w:val="1"/>
          <w:numId w:val="5"/>
        </w:numPr>
      </w:pPr>
      <w:r>
        <w:t xml:space="preserve">Järjestelmä tulostaa pdf-tulosteen potilasta varten. </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6761457D" w:rsidR="00EE1FC5" w:rsidRDefault="00BF2D0D" w:rsidP="008C2FD8">
      <w:pPr>
        <w:pStyle w:val="Leipteksti"/>
      </w:pPr>
      <w:r>
        <w:t xml:space="preserve">LT1 </w:t>
      </w:r>
      <w:r w:rsidR="00EE1FC5">
        <w:t>Kieltoyhteenveto</w:t>
      </w:r>
      <w:r w:rsidR="00714F72">
        <w:t xml:space="preserve"> </w:t>
      </w:r>
      <w:r w:rsidR="00F66D4A">
        <w:br/>
        <w:t xml:space="preserve">Kieltoyhteenveto potilaalle: </w:t>
      </w:r>
      <w:r w:rsidR="00714F72">
        <w:t>näkymälyhenne KIEYHT, näkymätunnus 338</w:t>
      </w:r>
      <w:r w:rsidR="00F66D4A">
        <w:br/>
        <w:t>Kieltoyhteenveto huoltajalle: näkymälyhenne KIEYHT, näkymätunnus 337</w:t>
      </w:r>
    </w:p>
    <w:p w14:paraId="1E157140" w14:textId="150C4E67" w:rsidR="00BF2D0D" w:rsidRDefault="00BF2D0D" w:rsidP="008C2FD8">
      <w:pPr>
        <w:pStyle w:val="Leipteksti"/>
      </w:pPr>
      <w:r>
        <w:t xml:space="preserve">Kieltoyhteenveto on </w:t>
      </w:r>
      <w:r w:rsidR="00695D34">
        <w:t xml:space="preserve">pdf-asiakirja, jonka </w:t>
      </w:r>
      <w:r w:rsidR="008C0653">
        <w:t>Tahdonilmaisup</w:t>
      </w:r>
      <w:r>
        <w:t>alvelu tuottaa Potilastie</w:t>
      </w:r>
      <w:r w:rsidR="007D5DCB">
        <w:t>tojen</w:t>
      </w:r>
      <w:r>
        <w:t xml:space="preserve">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r w:rsidR="00F66D4A">
        <w:t xml:space="preserve"> tai 337</w:t>
      </w:r>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pPr>
      <w:r>
        <w:t>Kieltoyhteenvetoon tulostuu hakevan organisaation nimi mikäli se annetaan hakusanomassa.</w:t>
      </w:r>
    </w:p>
    <w:p w14:paraId="6B9A9682" w14:textId="29A19950" w:rsidR="00FD26B2" w:rsidRDefault="00FD26B2" w:rsidP="00FD26B2">
      <w:pPr>
        <w:pStyle w:val="Leipteksti"/>
        <w:spacing w:after="0"/>
      </w:pPr>
      <w:r>
        <w:t xml:space="preserve">LT2 </w:t>
      </w:r>
      <w:r w:rsidRPr="000A67ED">
        <w:t>Potilastie</w:t>
      </w:r>
      <w:r w:rsidR="007D5DCB">
        <w:t>tojen</w:t>
      </w:r>
      <w:r w:rsidRPr="000A67ED">
        <w:t xml:space="preserve"> luovutuskielto ja luovutuskiellon peruutus (</w:t>
      </w:r>
      <w:r>
        <w:t xml:space="preserve">näkymälyhenne </w:t>
      </w:r>
      <w:r w:rsidRPr="000A67ED">
        <w:t>KIE</w:t>
      </w:r>
      <w:r>
        <w:t>, näkymätunnus 331</w:t>
      </w:r>
      <w:r w:rsidRPr="000A67ED">
        <w:t>)</w:t>
      </w:r>
    </w:p>
    <w:p w14:paraId="248CDC95" w14:textId="7B0C98E4" w:rsidR="00FD26B2" w:rsidRDefault="00FD26B2" w:rsidP="00FD26B2">
      <w:pPr>
        <w:pStyle w:val="Leipteksti"/>
      </w:pPr>
      <w:r>
        <w:t xml:space="preserve">Lomakkeen </w:t>
      </w:r>
      <w:r w:rsidRPr="000A67ED">
        <w:t>Potilastie</w:t>
      </w:r>
      <w:r w:rsidR="007D5DCB">
        <w:t>tojen</w:t>
      </w:r>
      <w:r w:rsidRPr="000A67ED">
        <w:t xml:space="preserve"> luovutuskielto </w:t>
      </w:r>
      <w:r>
        <w:t xml:space="preserve">ja luovutuskiellon peruutus version </w:t>
      </w:r>
      <w:r w:rsidRPr="000A67ED">
        <w:t>1.2.246.537.6.12.2002.331.20120110</w:t>
      </w:r>
      <w:r>
        <w:t xml:space="preserve"> käyttö päättyy Kanta-palveluissa, mutta siirtymäaikana  sitä voi käyttää rinnakkain </w:t>
      </w:r>
      <w:r w:rsidR="001F0271">
        <w:t>lomakkeen 1.1.2024 voimaan tulevan</w:t>
      </w:r>
      <w:r>
        <w:t xml:space="preserve"> version </w:t>
      </w:r>
      <w:r w:rsidRPr="000A67ED">
        <w:t>1.</w:t>
      </w:r>
      <w:r>
        <w:t>2.246.537.6.12.2002.331.20240101 kanssa. Haussa palautuu versiopuun uusin asiakirja riippumatta mikä lomakkeen versio on kyseessä.</w:t>
      </w:r>
    </w:p>
    <w:p w14:paraId="34FBE371" w14:textId="2B2D707E" w:rsidR="00560F58" w:rsidRDefault="00560F58" w:rsidP="00FD26B2">
      <w:pPr>
        <w:pStyle w:val="Leipteksti"/>
      </w:pPr>
      <w:r>
        <w:t>LT3 Tahdonilmaisujen haku tulostamista varten</w:t>
      </w:r>
    </w:p>
    <w:p w14:paraId="40338FCE" w14:textId="4D940851" w:rsidR="00480D66" w:rsidRDefault="00560F58" w:rsidP="00560F58">
      <w:pPr>
        <w:pStyle w:val="Leipteksti"/>
      </w:pPr>
      <w:r>
        <w:t xml:space="preserve">Tahdonilmaisu-asiakirjan pdf-tuloste haetaan ja tulostetaan potilaalle hänen pyynnöstään. </w:t>
      </w:r>
      <w:r w:rsidR="00480D66">
        <w:t xml:space="preserve">Pdf-tuloste muodostetaan arkistoidun CDA R2 </w:t>
      </w:r>
      <w:r w:rsidR="007A17CE">
        <w:t>-</w:t>
      </w:r>
      <w:r w:rsidR="00480D66">
        <w:t>asiakirjan sisäl</w:t>
      </w:r>
      <w:r w:rsidR="00F65F83">
        <w:t>löstä</w:t>
      </w:r>
      <w:r w:rsidR="00480D66">
        <w:t>.</w:t>
      </w:r>
      <w:r w:rsidR="00F65F83">
        <w:t xml:space="preserve"> Tekstit tulevat tulosteelle sillä kielellä, jolla ne </w:t>
      </w:r>
      <w:r w:rsidR="007A17CE">
        <w:t>CDA R2 -</w:t>
      </w:r>
      <w:r w:rsidR="00F65F83">
        <w:t xml:space="preserve">asiakirjalla ovat. </w:t>
      </w:r>
      <w:r w:rsidR="00480D66">
        <w:t xml:space="preserve"> </w:t>
      </w:r>
    </w:p>
    <w:p w14:paraId="75D39257" w14:textId="50B3B687" w:rsidR="00560F58" w:rsidRDefault="00203DE0" w:rsidP="002A2553">
      <w:pPr>
        <w:pStyle w:val="Leipteksti"/>
      </w:pPr>
      <w:r>
        <w:t>Tuloste haetaan palvelupyynnöllä PP24.</w:t>
      </w:r>
      <w:r w:rsidR="007F3EE0">
        <w:t xml:space="preserve"> Pdf-tulosteen haun erottaa CDA R2 asiakirjojen hausta hakusanomassa käytettävä tarkenne Palautettavan asiakirjan tiedostomuoto:</w:t>
      </w:r>
      <w:r w:rsidR="002A2553">
        <w:t xml:space="preserve"> tiet</w:t>
      </w:r>
      <w:r w:rsidR="007F3EE0">
        <w:t xml:space="preserve">o annetaan elementissä reasonCode luokituksen </w:t>
      </w:r>
      <w:r w:rsidR="007F3EE0" w:rsidRPr="00D937A5">
        <w:t>eArkisto - Asiakirjan tiedostomuoto (</w:t>
      </w:r>
      <w:r w:rsidR="002A2553" w:rsidRPr="00D937A5">
        <w:t>1.2.246.537.5.40179.2008</w:t>
      </w:r>
      <w:r w:rsidR="007F3EE0" w:rsidRPr="00D937A5">
        <w:t>)</w:t>
      </w:r>
      <w:r w:rsidR="002A2553" w:rsidRPr="00D937A5">
        <w:t xml:space="preserve"> arvolla 7, PDF</w:t>
      </w:r>
      <w:r w:rsidR="007F3EE0">
        <w:t xml:space="preserve"> [LM4]. Haussa on käytettävä myös näkymärajausta. Toistaiseksi pdf-tuloste on tarjolla asiakirjalle </w:t>
      </w:r>
      <w:r w:rsidR="007F3EE0" w:rsidRPr="006B7DAF">
        <w:t>Tutkimusaineistolöydöstä koskeva yhteydenottokielto</w:t>
      </w:r>
      <w:r w:rsidR="007F3EE0">
        <w:t xml:space="preserve"> (näkymälyhenne YKIE, näkymätunnus 503)</w:t>
      </w:r>
      <w:r w:rsidR="00DB4F57">
        <w:t xml:space="preserve"> ja </w:t>
      </w:r>
      <w:r w:rsidR="00DB4F57" w:rsidRPr="00DB4F57">
        <w:t>Eurooppalaisen potilasyhteenvedon informointi ja suostumus</w:t>
      </w:r>
      <w:r w:rsidR="00DB4F57">
        <w:t xml:space="preserve"> (näkymälyhenne PSSUO, näkymätunnus 504)</w:t>
      </w:r>
      <w:r w:rsidR="007F3EE0">
        <w:t xml:space="preserve">. Samassa haussa ei voi hakea pdf-tulostetta ja </w:t>
      </w:r>
      <w:r w:rsidR="00D74F36">
        <w:t>CD</w:t>
      </w:r>
      <w:r w:rsidR="007F3EE0">
        <w:t xml:space="preserve">A R2 asiakirjoja. </w:t>
      </w:r>
    </w:p>
    <w:p w14:paraId="36C4D5B1" w14:textId="77777777" w:rsidR="00BF5B60" w:rsidRDefault="00BF5B60" w:rsidP="00BF5B60">
      <w:pPr>
        <w:pStyle w:val="Leipteksti"/>
      </w:pPr>
      <w:r>
        <w:t>LT4 Lääkemääräyksen kieltoasiakirja (näkymälyhenne RKIE, näkymätunnus 370)</w:t>
      </w:r>
    </w:p>
    <w:p w14:paraId="31D462D2" w14:textId="18A4280F" w:rsidR="005A102F" w:rsidRPr="005A102F" w:rsidRDefault="00BF5B60" w:rsidP="00DB6F44">
      <w:pPr>
        <w:pStyle w:val="Leipteksti"/>
      </w:pPr>
      <w:r>
        <w:t>09/2026 alkaen Lääkemääräyksen kieltoasiakirjasta on käytössä kaksi versiota, jotka molemmat on julkaistu koodistopalvelussa. Versio 1.2.246.537.6.12.2002.370.2014 on poistuva lomakeversio, jota on mahdollista käyttää 1.10.2027 saakka. Uuden version tunnistaa versionumerolla 1.2.246.537.6.12.2002.370.2025</w:t>
      </w:r>
      <w:r w:rsidR="00F91EDD">
        <w:t>01</w:t>
      </w:r>
      <w:r>
        <w:t>. Haussa palautuu versiopuun uusin asiakirja riippumatta mikä lomakkeen versio on kyseessä.</w:t>
      </w:r>
      <w:r w:rsidR="00076B9B">
        <w:br w:type="page"/>
      </w:r>
    </w:p>
    <w:p w14:paraId="03EB94B0" w14:textId="04BC149B" w:rsidR="009F703C" w:rsidRDefault="005A102F" w:rsidP="005A102F">
      <w:pPr>
        <w:pStyle w:val="Otsikko1"/>
      </w:pPr>
      <w:bookmarkStart w:id="49" w:name="_Toc191902114"/>
      <w:r w:rsidRPr="005A102F">
        <w:lastRenderedPageBreak/>
        <w:t>Hae arkistoasiakirjoja</w:t>
      </w:r>
      <w:bookmarkEnd w:id="49"/>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0E3A6259"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Potilastiedon arkistosta. Haun tuloksena palautuu järjestäjän tekemät </w:t>
      </w:r>
      <w:r w:rsidR="00197E20">
        <w:t>rekisteri</w:t>
      </w:r>
      <w:r>
        <w:t>tasoiset</w:t>
      </w:r>
      <w:r w:rsidR="00FD49ED">
        <w:t xml:space="preserve"> </w:t>
      </w:r>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363081F9"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A642C1">
      <w:pPr>
        <w:pStyle w:val="Luettelokappale"/>
        <w:numPr>
          <w:ilvl w:val="0"/>
          <w:numId w:val="38"/>
        </w:numPr>
      </w:pPr>
      <w:r>
        <w:t>Tiedot haetaan arkistoasiakirjat-rekistereistä</w:t>
      </w:r>
    </w:p>
    <w:p w14:paraId="7BC4D3CD" w14:textId="19B3CBA4" w:rsidR="00A309D9" w:rsidRDefault="00A309D9" w:rsidP="00A642C1">
      <w:pPr>
        <w:pStyle w:val="Luettelokappale"/>
        <w:numPr>
          <w:ilvl w:val="0"/>
          <w:numId w:val="38"/>
        </w:numPr>
      </w:pPr>
      <w:r>
        <w:t>Haun tuloksena palautetaan ostopalvelun</w:t>
      </w:r>
      <w:r w:rsidR="00D26409">
        <w:t xml:space="preserve"> valtuutuksen</w:t>
      </w:r>
      <w:r>
        <w:t xml:space="preserve"> versio 2</w:t>
      </w:r>
      <w:r w:rsidR="00D26409">
        <w:t>0200101</w:t>
      </w:r>
      <w:r>
        <w:t xml:space="preserve"> ja sitä vanhemmat valtuutukset.</w:t>
      </w:r>
    </w:p>
    <w:p w14:paraId="48FE508A" w14:textId="71675183" w:rsidR="00A309D9" w:rsidRDefault="00A309D9" w:rsidP="00A642C1">
      <w:pPr>
        <w:pStyle w:val="Luettelokappale"/>
        <w:numPr>
          <w:ilvl w:val="0"/>
          <w:numId w:val="38"/>
        </w:numPr>
      </w:pPr>
      <w:r>
        <w:t xml:space="preserve">Ostopalvelun järjestäjän tekemässä haussa (hakutilanteet C, D ja G) </w:t>
      </w:r>
    </w:p>
    <w:p w14:paraId="5F649BB7" w14:textId="3665E9F2" w:rsidR="00A309D9" w:rsidRDefault="007D5DCB" w:rsidP="00A642C1">
      <w:pPr>
        <w:pStyle w:val="Luettelokappale"/>
        <w:numPr>
          <w:ilvl w:val="0"/>
          <w:numId w:val="38"/>
        </w:numPr>
      </w:pPr>
      <w:r>
        <w:t xml:space="preserve">Potilastietovaranto </w:t>
      </w:r>
      <w:r w:rsidR="00A309D9">
        <w:t xml:space="preserve">rajaa haun järjestäjän omaan arkistoasiakirjat-rekisteriin. Hauissa käytetään palvelupyyntöä PP38. </w:t>
      </w:r>
    </w:p>
    <w:p w14:paraId="31B6B6AA" w14:textId="45436DBB" w:rsidR="00A309D9" w:rsidRDefault="00A309D9" w:rsidP="00A642C1">
      <w:pPr>
        <w:pStyle w:val="Luettelokappale"/>
        <w:numPr>
          <w:ilvl w:val="0"/>
          <w:numId w:val="38"/>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A642C1">
      <w:pPr>
        <w:pStyle w:val="Luettelokappale"/>
        <w:numPr>
          <w:ilvl w:val="0"/>
          <w:numId w:val="38"/>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A642C1">
      <w:pPr>
        <w:pStyle w:val="Luettelokappale"/>
        <w:numPr>
          <w:ilvl w:val="0"/>
          <w:numId w:val="38"/>
        </w:numPr>
      </w:pPr>
      <w:r>
        <w:t xml:space="preserve">Luovutustenhallinnan </w:t>
      </w:r>
      <w:r w:rsidR="00A309D9">
        <w:t>tiedot tai potilaan tekemät luovutuskiellot eivät vaikuta haun tulokseen.</w:t>
      </w:r>
    </w:p>
    <w:p w14:paraId="228AB749" w14:textId="65068DAB" w:rsidR="00A309D9" w:rsidRDefault="00A309D9" w:rsidP="00A642C1">
      <w:pPr>
        <w:pStyle w:val="Luettelokappale"/>
        <w:numPr>
          <w:ilvl w:val="0"/>
          <w:numId w:val="38"/>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49DC7C0A" w:rsidR="00A309D9" w:rsidRDefault="00A309D9" w:rsidP="00A642C1">
      <w:pPr>
        <w:pStyle w:val="Luettelokappale"/>
        <w:numPr>
          <w:ilvl w:val="0"/>
          <w:numId w:val="38"/>
        </w:numPr>
      </w:pPr>
      <w:r>
        <w:lastRenderedPageBreak/>
        <w:t xml:space="preserve">hakeva potilastietojärjestelmä on vastaanottanut </w:t>
      </w:r>
      <w:r w:rsidR="007D5DCB">
        <w:t>Potilastietovarannon</w:t>
      </w:r>
      <w:r>
        <w:t xml:space="preserve"> palauttaman hakuparametrien mukaisesti rajatun haun tuloksen omassa rekisterissään olevista ostopalvelun valtuutuksista (tilanne C, D ja G)</w:t>
      </w:r>
    </w:p>
    <w:p w14:paraId="57694FA8" w14:textId="76E3AA0E" w:rsidR="00A309D9" w:rsidRPr="00A309D9" w:rsidRDefault="00A309D9" w:rsidP="00A642C1">
      <w:pPr>
        <w:pStyle w:val="Luettelokappale"/>
        <w:numPr>
          <w:ilvl w:val="0"/>
          <w:numId w:val="38"/>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123A1A14" w:rsidR="00A309D9" w:rsidRPr="00A309D9" w:rsidRDefault="00AD1EB6" w:rsidP="00A309D9">
      <w:pPr>
        <w:pStyle w:val="Numeroituluettelo"/>
      </w:pPr>
      <w:r>
        <w:t>Potilastietovaranto ja Kanta-viestinvälitys, jatkossa Potilastietovaranto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A642C1">
      <w:pPr>
        <w:pStyle w:val="Luettelokappale"/>
        <w:numPr>
          <w:ilvl w:val="0"/>
          <w:numId w:val="38"/>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A642C1">
      <w:pPr>
        <w:pStyle w:val="Luettelokappale"/>
        <w:numPr>
          <w:ilvl w:val="0"/>
          <w:numId w:val="38"/>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A642C1">
      <w:pPr>
        <w:pStyle w:val="Luettelokappale"/>
        <w:numPr>
          <w:ilvl w:val="0"/>
          <w:numId w:val="38"/>
        </w:numPr>
      </w:pPr>
      <w:r>
        <w:lastRenderedPageBreak/>
        <w:t>Haun tekemiseen ei tarvita hoitosuhteen todentavaa palvelutapahtumaa</w:t>
      </w:r>
    </w:p>
    <w:p w14:paraId="332D28E7" w14:textId="5BBC5EB6" w:rsidR="00A309D9" w:rsidRDefault="00A309D9" w:rsidP="00A642C1">
      <w:pPr>
        <w:pStyle w:val="Luettelokappale"/>
        <w:numPr>
          <w:ilvl w:val="0"/>
          <w:numId w:val="38"/>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A642C1">
      <w:pPr>
        <w:pStyle w:val="Luettelokappale"/>
        <w:numPr>
          <w:ilvl w:val="0"/>
          <w:numId w:val="38"/>
        </w:numPr>
      </w:pPr>
      <w:r>
        <w:t>Haku palauttaa tiedot asiakirjatasolla tai metatietotasolla</w:t>
      </w:r>
    </w:p>
    <w:p w14:paraId="7B9FAF9A" w14:textId="37E93DF9" w:rsidR="00A309D9" w:rsidRDefault="00A309D9" w:rsidP="00A642C1">
      <w:pPr>
        <w:pStyle w:val="Luettelokappale"/>
        <w:numPr>
          <w:ilvl w:val="0"/>
          <w:numId w:val="38"/>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tilanteissa G ja H (potilaskohtainen valtuutuksen haku) pakollinen parametri henkilötunnus arvona nullFlavor=NA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A642C1">
      <w:pPr>
        <w:pStyle w:val="Luettelokappale"/>
        <w:numPr>
          <w:ilvl w:val="0"/>
          <w:numId w:val="38"/>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A642C1">
      <w:pPr>
        <w:pStyle w:val="Luettelokappale"/>
        <w:numPr>
          <w:ilvl w:val="0"/>
          <w:numId w:val="38"/>
        </w:numPr>
      </w:pPr>
      <w:r>
        <w:t>asiakirjan id (valinnainen)</w:t>
      </w:r>
    </w:p>
    <w:p w14:paraId="38088A52" w14:textId="6E579AAD" w:rsidR="00A309D9" w:rsidRDefault="00A309D9" w:rsidP="00A642C1">
      <w:pPr>
        <w:pStyle w:val="Luettelokappale"/>
        <w:numPr>
          <w:ilvl w:val="0"/>
          <w:numId w:val="38"/>
        </w:numPr>
      </w:pPr>
      <w:r>
        <w:t>asiakirjan setId (valinnainen)</w:t>
      </w:r>
    </w:p>
    <w:p w14:paraId="3AAF4EEC" w14:textId="493BBE71" w:rsidR="00A309D9" w:rsidRDefault="00A309D9" w:rsidP="00A642C1">
      <w:pPr>
        <w:pStyle w:val="Luettelokappale"/>
        <w:numPr>
          <w:ilvl w:val="0"/>
          <w:numId w:val="38"/>
        </w:numPr>
      </w:pPr>
      <w:r>
        <w:t>luontiaika (valinnainen)</w:t>
      </w:r>
    </w:p>
    <w:p w14:paraId="72738A20" w14:textId="4ABD8902" w:rsidR="00A309D9" w:rsidRDefault="00A309D9" w:rsidP="00A642C1">
      <w:pPr>
        <w:pStyle w:val="Luettelokappale"/>
        <w:numPr>
          <w:ilvl w:val="0"/>
          <w:numId w:val="38"/>
        </w:numPr>
      </w:pPr>
      <w:r>
        <w:t xml:space="preserve">merkinnän tekijä (poistettu käytöstä) </w:t>
      </w:r>
    </w:p>
    <w:p w14:paraId="5586D806" w14:textId="0E255776" w:rsidR="00A309D9" w:rsidRDefault="00A309D9" w:rsidP="00A642C1">
      <w:pPr>
        <w:pStyle w:val="Luettelokappale"/>
        <w:numPr>
          <w:ilvl w:val="0"/>
          <w:numId w:val="38"/>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r>
        <w:t xml:space="preserve">nullFlavor=NA, jolloin haku rajautuu potilaskohtaisiin valtuutuksiin </w:t>
      </w:r>
    </w:p>
    <w:p w14:paraId="38D7F466" w14:textId="1E304230" w:rsidR="00A309D9" w:rsidRDefault="00A309D9" w:rsidP="00D54165">
      <w:pPr>
        <w:pStyle w:val="Luettelokappale"/>
        <w:numPr>
          <w:ilvl w:val="2"/>
          <w:numId w:val="5"/>
        </w:numPr>
      </w:pPr>
      <w:r>
        <w:t>ei saa käyttää yhdessä ’palveluntuottaja nullFlavor=NA’ kanssa</w:t>
      </w:r>
    </w:p>
    <w:p w14:paraId="4FC7C47F" w14:textId="0A1DC41F" w:rsidR="00A309D9" w:rsidRDefault="00A309D9" w:rsidP="00A642C1">
      <w:pPr>
        <w:pStyle w:val="Luettelokappale"/>
        <w:numPr>
          <w:ilvl w:val="0"/>
          <w:numId w:val="38"/>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r>
        <w:t xml:space="preserve">nullFlavor=NA,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A642C1">
      <w:pPr>
        <w:pStyle w:val="Luettelokappale"/>
        <w:numPr>
          <w:ilvl w:val="0"/>
          <w:numId w:val="38"/>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ei saa käyttää yhdessä ’palveluntuottaja nullFlavor=NA’ kanssa</w:t>
      </w:r>
      <w:r w:rsidR="009E4D82">
        <w:t xml:space="preserve"> (palveluntuottaja annettava)</w:t>
      </w:r>
    </w:p>
    <w:p w14:paraId="1BEC1DB8" w14:textId="5A6CFC9B" w:rsidR="00A309D9" w:rsidRDefault="00A309D9" w:rsidP="00D54165">
      <w:pPr>
        <w:pStyle w:val="Luettelokappale"/>
        <w:numPr>
          <w:ilvl w:val="1"/>
          <w:numId w:val="5"/>
        </w:numPr>
      </w:pPr>
      <w:r>
        <w:t>tietorakenteen tunniste (templateId,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A642C1">
      <w:pPr>
        <w:pStyle w:val="Luettelokappale"/>
        <w:numPr>
          <w:ilvl w:val="0"/>
          <w:numId w:val="38"/>
        </w:numPr>
      </w:pPr>
      <w:r>
        <w:t>potilaan henkilötunnus nullflavor=NA</w:t>
      </w:r>
    </w:p>
    <w:p w14:paraId="143DF752" w14:textId="274C6DEA" w:rsidR="00A309D9" w:rsidRDefault="00A309D9" w:rsidP="00A642C1">
      <w:pPr>
        <w:pStyle w:val="Luettelokappale"/>
        <w:numPr>
          <w:ilvl w:val="0"/>
          <w:numId w:val="38"/>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A642C1">
      <w:pPr>
        <w:pStyle w:val="Luettelokappale"/>
        <w:numPr>
          <w:ilvl w:val="0"/>
          <w:numId w:val="38"/>
        </w:numPr>
      </w:pPr>
      <w:r>
        <w:t>potilaan henkilötunnus nullflavor=NA</w:t>
      </w:r>
    </w:p>
    <w:p w14:paraId="47B9C933" w14:textId="4D722857" w:rsidR="00A309D9" w:rsidRDefault="00A309D9" w:rsidP="00A642C1">
      <w:pPr>
        <w:pStyle w:val="Luettelokappale"/>
        <w:numPr>
          <w:ilvl w:val="0"/>
          <w:numId w:val="38"/>
        </w:numPr>
      </w:pPr>
      <w:r>
        <w:t>palveluntuottaja, ei arvoa</w:t>
      </w:r>
    </w:p>
    <w:p w14:paraId="3D6878E0" w14:textId="1ABE0E77" w:rsidR="00A309D9" w:rsidRDefault="00A309D9" w:rsidP="00A309D9">
      <w:pPr>
        <w:pStyle w:val="Leipteksti"/>
      </w:pPr>
      <w:r>
        <w:t>Haku palauttaa sekä 20</w:t>
      </w:r>
      <w:r w:rsidR="00D26409">
        <w:t>200101</w:t>
      </w:r>
      <w:r>
        <w:t>-version että sitä vanhemmat potilaskohtaiset ostopalvelun valtuutukset, joissa on palveluntuottaja-tieto ja 20</w:t>
      </w:r>
      <w:r w:rsidR="00D26409">
        <w:t>200101</w:t>
      </w:r>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A642C1">
      <w:pPr>
        <w:pStyle w:val="Luettelokappale"/>
        <w:numPr>
          <w:ilvl w:val="0"/>
          <w:numId w:val="38"/>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lastRenderedPageBreak/>
        <w:t>Hakuparametrit</w:t>
      </w:r>
    </w:p>
    <w:p w14:paraId="5B1B3C66" w14:textId="59C5EE83" w:rsidR="00A309D9" w:rsidRDefault="00A309D9" w:rsidP="00A642C1">
      <w:pPr>
        <w:pStyle w:val="Luettelokappale"/>
        <w:numPr>
          <w:ilvl w:val="0"/>
          <w:numId w:val="38"/>
        </w:numPr>
      </w:pPr>
      <w:r>
        <w:t xml:space="preserve">potilaan henkilötunnus </w:t>
      </w:r>
    </w:p>
    <w:p w14:paraId="5E148EDD" w14:textId="3EE90992" w:rsidR="00A309D9" w:rsidRPr="00A309D9" w:rsidRDefault="00A309D9" w:rsidP="00A309D9">
      <w:pPr>
        <w:pStyle w:val="Leipteksti"/>
      </w:pPr>
      <w:r>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A642C1">
      <w:pPr>
        <w:pStyle w:val="Luettelokappale"/>
        <w:numPr>
          <w:ilvl w:val="0"/>
          <w:numId w:val="38"/>
        </w:numPr>
      </w:pPr>
      <w:r>
        <w:t>luontiaika (valinnainen)</w:t>
      </w:r>
    </w:p>
    <w:p w14:paraId="51816B6A" w14:textId="3B820506" w:rsidR="00447EB6" w:rsidRDefault="00447EB6" w:rsidP="00A642C1">
      <w:pPr>
        <w:pStyle w:val="Luettelokappale"/>
        <w:numPr>
          <w:ilvl w:val="0"/>
          <w:numId w:val="38"/>
        </w:numPr>
      </w:pPr>
      <w:r>
        <w:t>merkinnän tekijä (poistettu käytöstä)</w:t>
      </w:r>
    </w:p>
    <w:p w14:paraId="6D0295CD" w14:textId="451A280F" w:rsidR="00447EB6" w:rsidRDefault="00447EB6" w:rsidP="00A642C1">
      <w:pPr>
        <w:pStyle w:val="Luettelokappale"/>
        <w:numPr>
          <w:ilvl w:val="0"/>
          <w:numId w:val="38"/>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r>
        <w:t>nullFlavor=NA,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ei saa käyttää yhdessä ’palveluntuottaja nullFlavor=NA’ kanssa</w:t>
      </w:r>
    </w:p>
    <w:p w14:paraId="7C89F881" w14:textId="07363FD7" w:rsidR="00447EB6" w:rsidRDefault="00447EB6" w:rsidP="00A642C1">
      <w:pPr>
        <w:pStyle w:val="Luettelokappale"/>
        <w:numPr>
          <w:ilvl w:val="0"/>
          <w:numId w:val="38"/>
        </w:numPr>
      </w:pPr>
      <w:r>
        <w:t xml:space="preserve">palveluyksikkö (representedOrganization.id, valinnainen) </w:t>
      </w:r>
    </w:p>
    <w:p w14:paraId="540F6679" w14:textId="2053E5CD" w:rsidR="00447EB6" w:rsidRDefault="00447EB6" w:rsidP="00D54165">
      <w:pPr>
        <w:pStyle w:val="Luettelokappale"/>
        <w:numPr>
          <w:ilvl w:val="1"/>
          <w:numId w:val="5"/>
        </w:numPr>
      </w:pPr>
      <w:r>
        <w:t>ei saa käyttää yhdessä ’palveluntuottaja nullFlavor=NA’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(templateId, pakollinen) ilmaisee, että kyseessä on palveluyksikkö</w:t>
      </w:r>
    </w:p>
    <w:p w14:paraId="04BD7D22" w14:textId="400301C2" w:rsidR="00447EB6" w:rsidRDefault="00447EB6" w:rsidP="00A642C1">
      <w:pPr>
        <w:pStyle w:val="Luettelokappale"/>
        <w:numPr>
          <w:ilvl w:val="0"/>
          <w:numId w:val="38"/>
        </w:numPr>
      </w:pPr>
      <w:r>
        <w:lastRenderedPageBreak/>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r>
        <w:t xml:space="preserve">nullFlavor=NA, jolloin haku rajautuu potilaskohtaisiin valtuutuksiin, joissa hakija tuottajana </w:t>
      </w:r>
    </w:p>
    <w:p w14:paraId="7E523C67" w14:textId="1178BB21" w:rsidR="00447EB6" w:rsidRDefault="00447EB6" w:rsidP="00D54165">
      <w:pPr>
        <w:pStyle w:val="Luettelokappale"/>
        <w:numPr>
          <w:ilvl w:val="2"/>
          <w:numId w:val="5"/>
        </w:numPr>
      </w:pPr>
      <w:r>
        <w:t>ei saa käyttää yhdessä ’palveluntuottaja nullFlavor=NA’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A642C1">
      <w:pPr>
        <w:pStyle w:val="Luettelokappale"/>
        <w:numPr>
          <w:ilvl w:val="0"/>
          <w:numId w:val="38"/>
        </w:numPr>
      </w:pPr>
      <w:r>
        <w:t>potilaan henkilötunnus annettu (pakollinen, koska palveluntuottaja nullFlavor=NA)</w:t>
      </w:r>
    </w:p>
    <w:p w14:paraId="1F5FC5B7" w14:textId="3A232C26" w:rsidR="00447EB6" w:rsidRDefault="00447EB6" w:rsidP="00A642C1">
      <w:pPr>
        <w:pStyle w:val="Luettelokappale"/>
        <w:numPr>
          <w:ilvl w:val="0"/>
          <w:numId w:val="38"/>
        </w:numPr>
      </w:pPr>
      <w:r>
        <w:t>palveluntuottaja nullFlavor=NA</w:t>
      </w:r>
    </w:p>
    <w:p w14:paraId="3830B7C7" w14:textId="407CA63A" w:rsidR="00447EB6" w:rsidRDefault="00447EB6" w:rsidP="00447EB6">
      <w:pPr>
        <w:pStyle w:val="Leipteksti"/>
      </w:pPr>
      <w:r>
        <w:t>Haku palauttaa yhden henkilön potilaskohtaiset 20</w:t>
      </w:r>
      <w:r w:rsidR="00D26409">
        <w:t>200101</w:t>
      </w:r>
      <w:r>
        <w:t>-version ostopalvelun valtuutukset, joissa ei ole palveluntuottaja-tietoa muut hakuehdot huomioiden. Toiminnallisuuden täysi hyödyntäminen vaatii 20</w:t>
      </w:r>
      <w:r w:rsidR="00D26409">
        <w:t>200101</w:t>
      </w:r>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A642C1">
      <w:pPr>
        <w:pStyle w:val="Luettelokappale"/>
        <w:numPr>
          <w:ilvl w:val="0"/>
          <w:numId w:val="38"/>
        </w:numPr>
      </w:pPr>
      <w:r>
        <w:t>potilaan henkilötunnus nullflavor=NA (palveluntuottaja nullFlavor=NA ei sallittu yhdessä potilaan henkilötunnus nullflavor=NA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lastRenderedPageBreak/>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A642C1">
      <w:pPr>
        <w:pStyle w:val="Luettelokappale"/>
        <w:numPr>
          <w:ilvl w:val="0"/>
          <w:numId w:val="38"/>
        </w:numPr>
      </w:pPr>
      <w:r>
        <w:t>palveluntuottajan palveluyksikkö (palveluntuottaja nullFlavor=NA ei sallittu, kun palveluyksikkö-parametri annettu)</w:t>
      </w:r>
    </w:p>
    <w:p w14:paraId="39C41684" w14:textId="32B2827C" w:rsidR="00447EB6" w:rsidRDefault="00447EB6" w:rsidP="00A642C1">
      <w:pPr>
        <w:pStyle w:val="Luettelokappale"/>
        <w:numPr>
          <w:ilvl w:val="0"/>
          <w:numId w:val="38"/>
        </w:numPr>
      </w:pPr>
      <w:r>
        <w:t>tietorakenteen tunniste pakollinen (templateId on 33.7 Ostopalvelun palveluntuottajan palveluyksikkö)</w:t>
      </w:r>
    </w:p>
    <w:p w14:paraId="32A0924E" w14:textId="0901CD73" w:rsidR="00447EB6" w:rsidRDefault="00447EB6" w:rsidP="00447EB6">
      <w:pPr>
        <w:pStyle w:val="Leipteksti"/>
      </w:pPr>
      <w:r>
        <w:t>Haku palauttaa 20</w:t>
      </w:r>
      <w:r w:rsidR="00D26409">
        <w:t>200101</w:t>
      </w:r>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A642C1">
      <w:pPr>
        <w:pStyle w:val="Luettelokappale"/>
        <w:numPr>
          <w:ilvl w:val="0"/>
          <w:numId w:val="38"/>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A642C1">
      <w:pPr>
        <w:pStyle w:val="Luettelokappale"/>
        <w:numPr>
          <w:ilvl w:val="0"/>
          <w:numId w:val="38"/>
        </w:numPr>
      </w:pPr>
      <w:r>
        <w:t xml:space="preserve">palveluntuottaja (parametri tarkoittaa tässä tapauksessa järjestäjää) </w:t>
      </w:r>
    </w:p>
    <w:p w14:paraId="4D26D75A" w14:textId="280FC9C9" w:rsidR="00447EB6" w:rsidRDefault="00447EB6" w:rsidP="00A642C1">
      <w:pPr>
        <w:pStyle w:val="Luettelokappale"/>
        <w:numPr>
          <w:ilvl w:val="0"/>
          <w:numId w:val="38"/>
        </w:numPr>
      </w:pPr>
      <w:r>
        <w:t>palveluntuottaja nullFlavor=NA ei sallittu, kun palveluntuottaja-parametri annettu</w:t>
      </w:r>
    </w:p>
    <w:p w14:paraId="6620871D" w14:textId="24F3108B" w:rsidR="00447EB6" w:rsidRDefault="00447EB6" w:rsidP="00A642C1">
      <w:pPr>
        <w:pStyle w:val="Luettelokappale"/>
        <w:numPr>
          <w:ilvl w:val="0"/>
          <w:numId w:val="38"/>
        </w:numPr>
      </w:pPr>
      <w:r>
        <w:t>potilaan henkilötunnus nullflavor=NA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lastRenderedPageBreak/>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A642C1">
      <w:pPr>
        <w:pStyle w:val="Luettelokappale"/>
        <w:numPr>
          <w:ilvl w:val="0"/>
          <w:numId w:val="38"/>
        </w:numPr>
      </w:pPr>
      <w:r>
        <w:t xml:space="preserve">potilaan henkilötunnusta ei annettu </w:t>
      </w:r>
    </w:p>
    <w:p w14:paraId="3F36BC10" w14:textId="38AE9426" w:rsidR="00447EB6" w:rsidRPr="00447EB6" w:rsidRDefault="00447EB6" w:rsidP="00447EB6">
      <w:pPr>
        <w:pStyle w:val="Leipteksti"/>
      </w:pPr>
      <w:r>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50" w:name="_Toc191902115"/>
      <w:r w:rsidRPr="00B43280">
        <w:lastRenderedPageBreak/>
        <w:t>Hae keskeisiä tietoja (PPC)</w:t>
      </w:r>
      <w:bookmarkEnd w:id="50"/>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0D307C21" w:rsidR="00545194" w:rsidRDefault="007D5DCB" w:rsidP="0087798E">
      <w:pPr>
        <w:pStyle w:val="Leipteksti"/>
        <w:spacing w:after="0"/>
      </w:pPr>
      <w:r>
        <w:t xml:space="preserve">Potilastietovaranto </w:t>
      </w:r>
      <w:r w:rsidR="00545194">
        <w:t>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59ECC7DC"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 xml:space="preserve">luovutuslupa </w:t>
      </w:r>
      <w:r w:rsidR="007D5DCB">
        <w:t>Potilastietovarannon</w:t>
      </w:r>
      <w:r w:rsidR="0076194A">
        <w:t xml:space="preserve">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A642C1">
      <w:pPr>
        <w:pStyle w:val="Luettelokappale"/>
        <w:numPr>
          <w:ilvl w:val="0"/>
          <w:numId w:val="38"/>
        </w:numPr>
      </w:pPr>
      <w:r>
        <w:t>Haetaan yhden potilaan tiedot: Tiedonhallintapalvelun tietoja voidaan hakea henkilötunnuksella, tilapäisen yksilöintitunnuksen käyttö ei ole sallittu</w:t>
      </w:r>
    </w:p>
    <w:p w14:paraId="53BAB765" w14:textId="1D8EFCB7" w:rsidR="00545194" w:rsidRDefault="00545194" w:rsidP="00A642C1">
      <w:pPr>
        <w:pStyle w:val="Luettelokappale"/>
        <w:numPr>
          <w:ilvl w:val="0"/>
          <w:numId w:val="38"/>
        </w:numPr>
      </w:pPr>
      <w:r>
        <w:t>Haetaan tiedot käyttötilanteesta riippuen Potilastiedon arkistosta tai Tiedonhallintapalvelun koostekannasta</w:t>
      </w:r>
    </w:p>
    <w:p w14:paraId="3D1A8AB6" w14:textId="3AA5A843" w:rsidR="00545194" w:rsidRDefault="00545194" w:rsidP="00A642C1">
      <w:pPr>
        <w:pStyle w:val="Luettelokappale"/>
        <w:numPr>
          <w:ilvl w:val="0"/>
          <w:numId w:val="38"/>
        </w:numPr>
      </w:pPr>
      <w:r>
        <w:t xml:space="preserve">Jos potilas ei ole </w:t>
      </w:r>
      <w:r w:rsidR="0076194A">
        <w:t>antanut luovutuslupaa</w:t>
      </w:r>
      <w:r>
        <w:t xml:space="preserve"> eikä kyseessä ole hätähaku, </w:t>
      </w:r>
      <w:r w:rsidR="007D5DCB">
        <w:t xml:space="preserve">Potilastietovaranto </w:t>
      </w:r>
      <w:r>
        <w:t xml:space="preserve">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23699CA0" w:rsidR="00545194" w:rsidRDefault="00AD1EB6" w:rsidP="00A642C1">
      <w:pPr>
        <w:pStyle w:val="Luettelokappale"/>
        <w:numPr>
          <w:ilvl w:val="0"/>
          <w:numId w:val="38"/>
        </w:numPr>
      </w:pPr>
      <w:r>
        <w:t xml:space="preserve">Potilastietovaranto </w:t>
      </w:r>
      <w:r w:rsidR="00545194">
        <w:t>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5F10BF15" w:rsidR="00F56839" w:rsidRPr="00F56839" w:rsidRDefault="00AD1EB6" w:rsidP="00F56839">
      <w:pPr>
        <w:pStyle w:val="Numeroituluettelo"/>
      </w:pPr>
      <w:r>
        <w:t>Potilastietovaranto ja Kanta-viestinvälitys, jatkossa Potilastietovaranto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A642C1">
      <w:pPr>
        <w:pStyle w:val="Luettelokappale"/>
        <w:numPr>
          <w:ilvl w:val="0"/>
          <w:numId w:val="38"/>
        </w:numPr>
      </w:pPr>
      <w:r>
        <w:t>Yksilöidyssä ostopalvelun valtuutuksessa on valtuutettu se rekisteri, johon palvelutapahtuma on arkistoitu, sille tuottajalle joka hakua on tekemässä.</w:t>
      </w:r>
    </w:p>
    <w:p w14:paraId="57AD329A" w14:textId="135AE14C" w:rsidR="00F56839" w:rsidRDefault="00F56839" w:rsidP="00A642C1">
      <w:pPr>
        <w:pStyle w:val="Luettelokappale"/>
        <w:numPr>
          <w:ilvl w:val="0"/>
          <w:numId w:val="38"/>
        </w:numPr>
      </w:pPr>
      <w:r>
        <w:t xml:space="preserve">Ostopalvelun valtuutus on arkistoitu </w:t>
      </w:r>
      <w:r w:rsidR="007D5DCB">
        <w:t>Potilastietovarantoon</w:t>
      </w:r>
      <w:r>
        <w:t xml:space="preserve"> ostopalvelun järjestäjän rekisteriin.</w:t>
      </w:r>
    </w:p>
    <w:p w14:paraId="3C0F5546" w14:textId="38606DAB" w:rsidR="00F56839" w:rsidRPr="00F56839" w:rsidRDefault="00F56839" w:rsidP="00F56839">
      <w:pPr>
        <w:pStyle w:val="Numeroituluettelo"/>
      </w:pPr>
      <w:r>
        <w:t xml:space="preserve">Jos kyseessä on sivutetun hakutuloksen jatkohaku, järjestelmällä on tiedossa </w:t>
      </w:r>
      <w:r w:rsidR="00AD1EB6">
        <w:t>Potilastietovarannon</w:t>
      </w:r>
      <w:r>
        <w:t xml:space="preserve">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A642C1">
      <w:pPr>
        <w:pStyle w:val="Luettelokappale"/>
        <w:numPr>
          <w:ilvl w:val="0"/>
          <w:numId w:val="38"/>
        </w:numPr>
      </w:pPr>
      <w:r>
        <w:t xml:space="preserve">MR-sanoma on RCMR_IN100031FI </w:t>
      </w:r>
    </w:p>
    <w:p w14:paraId="58AFA9AC" w14:textId="526360AE" w:rsidR="00F56839" w:rsidRDefault="00F56839" w:rsidP="00A642C1">
      <w:pPr>
        <w:pStyle w:val="Luettelokappale"/>
        <w:numPr>
          <w:ilvl w:val="0"/>
          <w:numId w:val="38"/>
        </w:numPr>
      </w:pPr>
      <w:r>
        <w:t>Palvelupyyntö on PPC [LK3]</w:t>
      </w:r>
    </w:p>
    <w:p w14:paraId="660D05D9" w14:textId="4181A1DA" w:rsidR="00F56839" w:rsidRDefault="00F56839" w:rsidP="00A642C1">
      <w:pPr>
        <w:pStyle w:val="Luettelokappale"/>
        <w:numPr>
          <w:ilvl w:val="0"/>
          <w:numId w:val="38"/>
        </w:numPr>
      </w:pPr>
      <w:r>
        <w:t>Palvelutapahtuma johon tietoja haetaan, on yksilöitävä</w:t>
      </w:r>
    </w:p>
    <w:p w14:paraId="1CA631EC" w14:textId="0CAEF06B" w:rsidR="00F56839" w:rsidRDefault="00F56839" w:rsidP="00D54165">
      <w:pPr>
        <w:pStyle w:val="Luettelokappale"/>
        <w:numPr>
          <w:ilvl w:val="1"/>
          <w:numId w:val="5"/>
        </w:numPr>
      </w:pPr>
      <w:r>
        <w:t>tilanteessa E (haku ostopalvelutilanteessa) palvelutapahtuma, johon tietoja haetaan on ostopalvelun järjestäjän rekisterissä (ostopalvelun valtuutuksessa yksilöity rekisteri)</w:t>
      </w:r>
    </w:p>
    <w:p w14:paraId="2ED5E747" w14:textId="2AECD604" w:rsidR="00F56839" w:rsidRDefault="00F56839" w:rsidP="00A642C1">
      <w:pPr>
        <w:pStyle w:val="Luettelokappale"/>
        <w:numPr>
          <w:ilvl w:val="0"/>
          <w:numId w:val="38"/>
        </w:numPr>
      </w:pPr>
      <w:r>
        <w:t xml:space="preserve">Kattavuus: Haetaan aina viimeisimmät versiot (1)  </w:t>
      </w:r>
    </w:p>
    <w:p w14:paraId="5F165FA4" w14:textId="7FF0B9A5" w:rsidR="00F56839" w:rsidRDefault="00F56839" w:rsidP="00A642C1">
      <w:pPr>
        <w:pStyle w:val="Luettelokappale"/>
        <w:numPr>
          <w:ilvl w:val="0"/>
          <w:numId w:val="38"/>
        </w:numPr>
      </w:pPr>
      <w:r>
        <w:t>Haku palauttaa tiedot asiakirjatasolla, hakua ei ole mahdollista kohdistaa metatietotasolla</w:t>
      </w:r>
    </w:p>
    <w:p w14:paraId="785FF00A" w14:textId="451932C3" w:rsidR="00F56839" w:rsidRDefault="00F56839" w:rsidP="00A642C1">
      <w:pPr>
        <w:pStyle w:val="Luettelokappale"/>
        <w:numPr>
          <w:ilvl w:val="0"/>
          <w:numId w:val="38"/>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17C5865F"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 xml:space="preserve">halutaan palautettavaksi yhdellä sivulla. Mikäli sivukooksi annetaan Arkistossa määriteltyä sivun ylärajaa suurempi arvo, </w:t>
      </w:r>
      <w:r w:rsidR="00AD1EB6">
        <w:t xml:space="preserve">Potilastietovaranto </w:t>
      </w:r>
      <w:r>
        <w:t>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A642C1">
      <w:pPr>
        <w:pStyle w:val="Luettelokappale"/>
        <w:numPr>
          <w:ilvl w:val="0"/>
          <w:numId w:val="38"/>
        </w:numPr>
      </w:pPr>
      <w:r>
        <w:t>Haun tuloksena palautuu haun rajauksesta riippuen kaikki keskeiset terveystiedot mukaan lukien terveys- ja hoitosuunnitelma tai valittu keskeinen terveystieto, hammasstatus tai tieto siitä, ettei potilaalla ole palautettavia tietoja (not found).</w:t>
      </w:r>
    </w:p>
    <w:p w14:paraId="20B562C1" w14:textId="66D24976" w:rsidR="00F56839" w:rsidRDefault="00F56839"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A642C1">
      <w:pPr>
        <w:pStyle w:val="Luettelokappale"/>
        <w:numPr>
          <w:ilvl w:val="0"/>
          <w:numId w:val="38"/>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A642C1">
      <w:pPr>
        <w:pStyle w:val="Luettelokappale"/>
        <w:numPr>
          <w:ilvl w:val="0"/>
          <w:numId w:val="38"/>
        </w:numPr>
      </w:pPr>
      <w:r>
        <w:t>Tilanne F: Hätähakutilanteessa palautetaan lisäksi potilaan tekemät tahdonilmaisut: hoitotahto ja elinluovutustahto. Tahdonilmaisut palautetaan vastaussanomassa ensimmäisenä.</w:t>
      </w:r>
    </w:p>
    <w:p w14:paraId="6162F0B1" w14:textId="6EDDDD86" w:rsidR="00F56839" w:rsidRDefault="00F56839" w:rsidP="00A642C1">
      <w:pPr>
        <w:pStyle w:val="Luettelokappale"/>
        <w:numPr>
          <w:ilvl w:val="0"/>
          <w:numId w:val="38"/>
        </w:numPr>
      </w:pPr>
      <w:r>
        <w:t xml:space="preserve">Jos haun tulosta ei pystytä palauttamaan kokonaisuudessaan yhdellä hakukerralla, </w:t>
      </w:r>
      <w:r w:rsidR="00AD1EB6">
        <w:t xml:space="preserve">Potilastietovaranto </w:t>
      </w:r>
      <w:r>
        <w:t xml:space="preserve">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lastRenderedPageBreak/>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51" w:name="_Toc191902116"/>
      <w:r w:rsidRPr="00190381">
        <w:t>Hae keskeisiä terveystietoja</w:t>
      </w:r>
      <w:bookmarkEnd w:id="51"/>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6370DC89" w:rsidR="00374128" w:rsidRDefault="00374128" w:rsidP="00D54165">
      <w:pPr>
        <w:pStyle w:val="Leipteksti"/>
        <w:numPr>
          <w:ilvl w:val="0"/>
          <w:numId w:val="24"/>
        </w:numPr>
        <w:spacing w:after="0"/>
      </w:pPr>
      <w:r>
        <w:t xml:space="preserve">Keskeisten tietojen haku </w:t>
      </w:r>
    </w:p>
    <w:p w14:paraId="1A0F3892" w14:textId="7BC9674E" w:rsidR="00374128" w:rsidRDefault="00374128" w:rsidP="00D54165">
      <w:pPr>
        <w:pStyle w:val="Leipteksti"/>
        <w:numPr>
          <w:ilvl w:val="0"/>
          <w:numId w:val="24"/>
        </w:numPr>
        <w:spacing w:after="0"/>
      </w:pPr>
      <w:r>
        <w:t>Keskeisten terveystietojen haku hätätilanteessa</w:t>
      </w:r>
      <w:r w:rsidR="008A5A9F">
        <w:t xml:space="preserve"> [LT2]</w:t>
      </w:r>
      <w:r>
        <w:t xml:space="preserve">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62DFF024" w:rsidR="00374128" w:rsidRDefault="00374128" w:rsidP="00D54165">
      <w:pPr>
        <w:pStyle w:val="Leipteksti"/>
        <w:numPr>
          <w:ilvl w:val="0"/>
          <w:numId w:val="24"/>
        </w:numPr>
        <w:spacing w:after="0"/>
      </w:pPr>
      <w:r>
        <w:t>Keskeisten tietojen haku potilaskohtaisessa ostopalvelussa hätätilanteessa</w:t>
      </w:r>
      <w:r w:rsidR="008A5A9F">
        <w:t xml:space="preserve"> [LT2]</w:t>
      </w:r>
      <w:r>
        <w:t>. Ostopalvelun tuottajan tekemä haku.</w:t>
      </w:r>
    </w:p>
    <w:p w14:paraId="66FBF22F" w14:textId="1C765736" w:rsidR="00374128" w:rsidRDefault="00374128" w:rsidP="00D54165">
      <w:pPr>
        <w:pStyle w:val="Leipteksti"/>
        <w:numPr>
          <w:ilvl w:val="0"/>
          <w:numId w:val="24"/>
        </w:numPr>
        <w:spacing w:after="0"/>
      </w:pPr>
      <w:r>
        <w:lastRenderedPageBreak/>
        <w:t xml:space="preserve">Keskeisten tietojen haku </w:t>
      </w:r>
      <w:r w:rsidR="00197E20">
        <w:t>rekisteri</w:t>
      </w:r>
      <w:r>
        <w:t>tasoisessa</w:t>
      </w:r>
      <w:r w:rsidR="00FD49ED">
        <w:t xml:space="preserve"> </w:t>
      </w:r>
      <w:r>
        <w:t>ostopalvelutilanteessa. Ostopalvelun tuottajan tekemä haku.</w:t>
      </w:r>
    </w:p>
    <w:p w14:paraId="6A86EAC9" w14:textId="7B587239" w:rsidR="00374128" w:rsidRDefault="00374128" w:rsidP="00D54165">
      <w:pPr>
        <w:pStyle w:val="Leipteksti"/>
        <w:numPr>
          <w:ilvl w:val="0"/>
          <w:numId w:val="24"/>
        </w:numPr>
      </w:pPr>
      <w:r>
        <w:t xml:space="preserve">Keskeisten tietojen haku </w:t>
      </w:r>
      <w:r w:rsidR="00197E20">
        <w:t>rekisteri</w:t>
      </w:r>
      <w:r>
        <w:t>tasoisessa</w:t>
      </w:r>
      <w:r w:rsidR="00FD49ED">
        <w:t xml:space="preserve"> </w:t>
      </w:r>
      <w:r>
        <w:t>ostopalvelussa hätätilanteessa</w:t>
      </w:r>
      <w:r w:rsidR="008A5A9F">
        <w:t xml:space="preserve"> [LT2]</w:t>
      </w:r>
      <w:r>
        <w:t>.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A642C1">
      <w:pPr>
        <w:pStyle w:val="Luettelokappale"/>
        <w:numPr>
          <w:ilvl w:val="0"/>
          <w:numId w:val="38"/>
        </w:numPr>
      </w:pPr>
      <w:r>
        <w:t>Haetaan yhden potilaan tiedot: Tiedonhallintapalvelun tietoja voidaan hakea henkilötunnuksella, tilapäisen yksilöintitunnuksen käyttö ei ole sallittu</w:t>
      </w:r>
    </w:p>
    <w:p w14:paraId="0A38A19A" w14:textId="7B8D0329" w:rsidR="00374128" w:rsidRDefault="00374128" w:rsidP="00A642C1">
      <w:pPr>
        <w:pStyle w:val="Luettelokappale"/>
        <w:numPr>
          <w:ilvl w:val="0"/>
          <w:numId w:val="38"/>
        </w:numPr>
      </w:pPr>
      <w:r>
        <w:t>Haetaan tiedot Tiedonhallintapalvelun koostekannasta</w:t>
      </w:r>
    </w:p>
    <w:p w14:paraId="4A96616C" w14:textId="17EB96DB" w:rsidR="00374128" w:rsidRPr="00374128" w:rsidRDefault="00AD1EB6" w:rsidP="00A642C1">
      <w:pPr>
        <w:pStyle w:val="Luettelokappale"/>
        <w:numPr>
          <w:ilvl w:val="0"/>
          <w:numId w:val="38"/>
        </w:numPr>
      </w:pPr>
      <w:r>
        <w:t xml:space="preserve">Potilastietovaranto </w:t>
      </w:r>
      <w:r w:rsidR="00374128">
        <w:t xml:space="preserve">rajaa hakutuloksen </w:t>
      </w:r>
      <w:r w:rsidR="00410048">
        <w:t xml:space="preserve">luovutustenhallinnan </w:t>
      </w:r>
      <w:r w:rsidR="00374128">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3BA72B4" w:rsidR="00374128" w:rsidRPr="00374128" w:rsidRDefault="00AD1EB6" w:rsidP="00374128">
      <w:pPr>
        <w:pStyle w:val="Numeroituluettelo"/>
      </w:pPr>
      <w:r>
        <w:t>Potilastietovaranto ja Kanta-viestinvälitys, jatkossa Potilastietovaranto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A642C1">
      <w:pPr>
        <w:pStyle w:val="Luettelokappale"/>
        <w:numPr>
          <w:ilvl w:val="0"/>
          <w:numId w:val="38"/>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A642C1">
      <w:pPr>
        <w:pStyle w:val="Luettelokappale"/>
        <w:numPr>
          <w:ilvl w:val="0"/>
          <w:numId w:val="38"/>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2E8CEEDB" w:rsidR="00374128" w:rsidRPr="00374128" w:rsidRDefault="00374128" w:rsidP="00A642C1">
      <w:pPr>
        <w:pStyle w:val="Luettelokappale"/>
        <w:numPr>
          <w:ilvl w:val="0"/>
          <w:numId w:val="38"/>
        </w:numPr>
      </w:pPr>
      <w:r>
        <w:t xml:space="preserve">Ostopalvelun valtuutus on arkistoitu </w:t>
      </w:r>
      <w:r w:rsidR="007D5DCB">
        <w:t>Potilastietovarantoon</w:t>
      </w:r>
      <w:r>
        <w:t xml:space="preserve">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lastRenderedPageBreak/>
        <w:t>Järjestelmä muodostaa hakusanoman ja tekee haun Arkistosta alikäyttötapauksen Hae tiedot mukaisesti. [V2]</w:t>
      </w:r>
    </w:p>
    <w:p w14:paraId="6BD908F0" w14:textId="48340E60" w:rsidR="00374128" w:rsidRDefault="00374128" w:rsidP="00A642C1">
      <w:pPr>
        <w:pStyle w:val="Luettelokappale"/>
        <w:numPr>
          <w:ilvl w:val="0"/>
          <w:numId w:val="38"/>
        </w:numPr>
      </w:pPr>
      <w:r>
        <w:t xml:space="preserve">MR-sanoma on RCMR_IN100031FI </w:t>
      </w:r>
    </w:p>
    <w:p w14:paraId="0038BF53" w14:textId="4B3C5F33" w:rsidR="00374128" w:rsidRDefault="00374128" w:rsidP="00A642C1">
      <w:pPr>
        <w:pStyle w:val="Luettelokappale"/>
        <w:numPr>
          <w:ilvl w:val="0"/>
          <w:numId w:val="38"/>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A642C1">
      <w:pPr>
        <w:pStyle w:val="Luettelokappale"/>
        <w:numPr>
          <w:ilvl w:val="0"/>
          <w:numId w:val="38"/>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A642C1">
      <w:pPr>
        <w:pStyle w:val="Luettelokappale"/>
        <w:numPr>
          <w:ilvl w:val="0"/>
          <w:numId w:val="38"/>
        </w:numPr>
      </w:pPr>
      <w:r>
        <w:t xml:space="preserve">Kattavuus: Haetaan aina viimeisimmät versiot (1)  </w:t>
      </w:r>
    </w:p>
    <w:p w14:paraId="752785EF" w14:textId="7E089577" w:rsidR="00374128" w:rsidRDefault="00374128" w:rsidP="00A642C1">
      <w:pPr>
        <w:pStyle w:val="Luettelokappale"/>
        <w:numPr>
          <w:ilvl w:val="0"/>
          <w:numId w:val="38"/>
        </w:numPr>
      </w:pPr>
      <w:r>
        <w:t>Haku palauttaa tiedot asiakirjatasolla, hakua ei ole mahdollista kohdistaa metatietotasolla</w:t>
      </w:r>
    </w:p>
    <w:p w14:paraId="084A075B" w14:textId="34B8A5E6" w:rsidR="00374128" w:rsidRDefault="00374128" w:rsidP="00A642C1">
      <w:pPr>
        <w:pStyle w:val="Luettelokappale"/>
        <w:numPr>
          <w:ilvl w:val="0"/>
          <w:numId w:val="38"/>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A642C1">
      <w:pPr>
        <w:pStyle w:val="Luettelokappale"/>
        <w:numPr>
          <w:ilvl w:val="0"/>
          <w:numId w:val="38"/>
        </w:numPr>
      </w:pPr>
      <w:r>
        <w:t>Haun tuloksena palautuu haun rajauksesta riippuen kaikki keskeiset terveystiedot mukaan lukien terveys- ja hoitosuunnitelma tai valittu keskeinen terveystieto tai tieto siitä, ettei potilaalla ole palautettavia tietoja (not found).</w:t>
      </w:r>
    </w:p>
    <w:p w14:paraId="708BB840" w14:textId="4EAA992D" w:rsidR="00374128" w:rsidRDefault="00374128"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A642C1">
      <w:pPr>
        <w:pStyle w:val="Luettelokappale"/>
        <w:numPr>
          <w:ilvl w:val="0"/>
          <w:numId w:val="38"/>
        </w:numPr>
      </w:pPr>
      <w:r>
        <w:lastRenderedPageBreak/>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19E5B592"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025D4CF" w14:textId="3F73204E" w:rsidR="008A5A9F" w:rsidRDefault="008A5A9F" w:rsidP="008A5A9F">
      <w:pPr>
        <w:pStyle w:val="Leipteksti"/>
        <w:spacing w:after="0"/>
      </w:pPr>
      <w:r w:rsidRPr="00F15E55">
        <w:t>LT</w:t>
      </w:r>
      <w:r>
        <w:t>2</w:t>
      </w:r>
      <w:r w:rsidRPr="00F15E55">
        <w:t xml:space="preserve"> Hätähaun yhteydessä on haettava myös potilaan mahdolliset tahdonilmaisut. Tahdonilmaisujen hakeminen on kuvattu käyttötapauksessa Hae </w:t>
      </w:r>
      <w:r>
        <w:t>Tahdonilmaisupalvelu</w:t>
      </w:r>
      <w:r w:rsidRPr="00F15E55">
        <w:t>n asiakirjoja.</w:t>
      </w:r>
    </w:p>
    <w:p w14:paraId="1C7358E4" w14:textId="77777777" w:rsidR="008A5A9F" w:rsidRDefault="008A5A9F" w:rsidP="00DB1976">
      <w:pPr>
        <w:pStyle w:val="Leipteksti"/>
      </w:pPr>
    </w:p>
    <w:p w14:paraId="176EB1C5" w14:textId="77777777" w:rsidR="00330140" w:rsidRDefault="00330140">
      <w:r>
        <w:br w:type="page"/>
      </w:r>
    </w:p>
    <w:p w14:paraId="7ECCF8A8" w14:textId="77777777" w:rsidR="00330140" w:rsidRDefault="00330140" w:rsidP="00043EA5">
      <w:pPr>
        <w:pStyle w:val="Otsikko1"/>
      </w:pPr>
      <w:bookmarkStart w:id="52" w:name="_Toc191902117"/>
      <w:r>
        <w:lastRenderedPageBreak/>
        <w:t>Hae koronatodistus</w:t>
      </w:r>
      <w:bookmarkEnd w:id="52"/>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6C219B58" w:rsidR="00330140" w:rsidRDefault="00330140" w:rsidP="00330140">
      <w:pPr>
        <w:pStyle w:val="Leipteksti"/>
      </w:pPr>
      <w:r>
        <w:t xml:space="preserve">Koronatodistus on pdf-asiakirja, jonka Tiedonhallintapalvelu tuottaa </w:t>
      </w:r>
      <w:r w:rsidR="007D5DCB">
        <w:t>Potilastietovarantoon</w:t>
      </w:r>
      <w:r>
        <w:t xml:space="preserve">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A642C1">
      <w:pPr>
        <w:pStyle w:val="Leipteksti"/>
        <w:numPr>
          <w:ilvl w:val="0"/>
          <w:numId w:val="29"/>
        </w:numPr>
        <w:spacing w:after="0"/>
      </w:pPr>
      <w:r>
        <w:t>Koronatodistuksen haku.</w:t>
      </w:r>
    </w:p>
    <w:p w14:paraId="2E87B628" w14:textId="77777777" w:rsidR="00330140" w:rsidRDefault="00330140" w:rsidP="00A642C1">
      <w:pPr>
        <w:pStyle w:val="Leipteksti"/>
        <w:numPr>
          <w:ilvl w:val="0"/>
          <w:numId w:val="29"/>
        </w:numPr>
        <w:spacing w:after="0"/>
      </w:pPr>
      <w:r>
        <w:t>Koronatodistuksen haku potilaskohtaisessa ostopalvelutilanteessa. Ostopalvelun tuottajan tekemä haku.</w:t>
      </w:r>
    </w:p>
    <w:p w14:paraId="2763D627" w14:textId="4E8D2E0B" w:rsidR="00330140" w:rsidRDefault="00330140" w:rsidP="00A642C1">
      <w:pPr>
        <w:pStyle w:val="Leipteksti"/>
        <w:numPr>
          <w:ilvl w:val="0"/>
          <w:numId w:val="29"/>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A642C1">
      <w:pPr>
        <w:pStyle w:val="Leipteksti"/>
        <w:numPr>
          <w:ilvl w:val="0"/>
          <w:numId w:val="30"/>
        </w:numPr>
        <w:spacing w:after="0"/>
      </w:pPr>
      <w:r>
        <w:t>COVID-19-rokotetodistus</w:t>
      </w:r>
    </w:p>
    <w:p w14:paraId="4246EA97" w14:textId="77777777" w:rsidR="00330140" w:rsidRDefault="00330140" w:rsidP="00A642C1">
      <w:pPr>
        <w:pStyle w:val="Leipteksti"/>
        <w:numPr>
          <w:ilvl w:val="0"/>
          <w:numId w:val="30"/>
        </w:numPr>
        <w:spacing w:after="0"/>
      </w:pPr>
      <w:r>
        <w:t>Todistus viimeisimmän koronavirustestin tuloksesta</w:t>
      </w:r>
    </w:p>
    <w:p w14:paraId="35A28430" w14:textId="77777777" w:rsidR="00330140" w:rsidRDefault="00330140" w:rsidP="00A642C1">
      <w:pPr>
        <w:pStyle w:val="Leipteksti"/>
        <w:numPr>
          <w:ilvl w:val="0"/>
          <w:numId w:val="30"/>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A642C1">
      <w:pPr>
        <w:pStyle w:val="Luettelokappale"/>
        <w:numPr>
          <w:ilvl w:val="0"/>
          <w:numId w:val="28"/>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A642C1">
      <w:pPr>
        <w:pStyle w:val="Luettelokappale"/>
        <w:numPr>
          <w:ilvl w:val="1"/>
          <w:numId w:val="28"/>
        </w:numPr>
      </w:pPr>
      <w:r w:rsidRPr="00043EA5">
        <w:t>Tiedonhallintapalvelun yleisistä linjauksista poiketen koronatodistusten hauissa myös tilapäisen yksilöintitunnuksen käyttö on sallittu</w:t>
      </w:r>
    </w:p>
    <w:p w14:paraId="134A4071" w14:textId="77777777" w:rsidR="00330140" w:rsidRDefault="00330140" w:rsidP="00A642C1">
      <w:pPr>
        <w:pStyle w:val="Luettelokappale"/>
        <w:numPr>
          <w:ilvl w:val="0"/>
          <w:numId w:val="28"/>
        </w:numPr>
      </w:pPr>
      <w:r>
        <w:t>Haetaan tiedot Tiedonhallintapalvelun koostekannasta</w:t>
      </w:r>
    </w:p>
    <w:p w14:paraId="2296E514" w14:textId="5C935BDD" w:rsidR="00330140" w:rsidRDefault="00AD1EB6" w:rsidP="00A642C1">
      <w:pPr>
        <w:pStyle w:val="Luettelokappale"/>
        <w:numPr>
          <w:ilvl w:val="0"/>
          <w:numId w:val="28"/>
        </w:numPr>
      </w:pPr>
      <w:r>
        <w:t xml:space="preserve">Potilastietovaranto </w:t>
      </w:r>
      <w:r w:rsidR="00330140">
        <w:t>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52E5B82F" w:rsidR="00330140" w:rsidRDefault="00AD1EB6" w:rsidP="00330140">
      <w:pPr>
        <w:pStyle w:val="Numeroituluettelo"/>
        <w:numPr>
          <w:ilvl w:val="8"/>
          <w:numId w:val="27"/>
        </w:numPr>
        <w:ind w:left="2155"/>
      </w:pPr>
      <w:r>
        <w:t>Potilastietovaranto ja Kanta-viestinvälitys, jatkossa Potilastietovaranto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A642C1">
      <w:pPr>
        <w:pStyle w:val="Luettelokappale"/>
        <w:numPr>
          <w:ilvl w:val="0"/>
          <w:numId w:val="28"/>
        </w:numPr>
      </w:pPr>
      <w:r w:rsidRPr="00043EA5">
        <w:t>Hakutilanteessa A potilas on yksilöity henkilötunnuksella tai tilapäisellä yksilöintitunnuksella</w:t>
      </w:r>
    </w:p>
    <w:p w14:paraId="0675AB24" w14:textId="77777777" w:rsidR="00330140" w:rsidRPr="00043EA5" w:rsidRDefault="00330140" w:rsidP="00A642C1">
      <w:pPr>
        <w:pStyle w:val="Luettelokappale"/>
        <w:numPr>
          <w:ilvl w:val="0"/>
          <w:numId w:val="28"/>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A642C1">
      <w:pPr>
        <w:pStyle w:val="Luettelokappale"/>
        <w:numPr>
          <w:ilvl w:val="0"/>
          <w:numId w:val="28"/>
        </w:numPr>
        <w:spacing w:before="0"/>
      </w:pPr>
      <w:r w:rsidRPr="000153AD">
        <w:t xml:space="preserve">Näkymätunnus 390, näkymälyhenne </w:t>
      </w:r>
      <w:r w:rsidRPr="00043EA5">
        <w:t>RKTKCOV, nimi COVID-19-rokotetodistus</w:t>
      </w:r>
    </w:p>
    <w:p w14:paraId="2BAC66B4" w14:textId="77777777" w:rsidR="00330140" w:rsidRPr="000153AD" w:rsidRDefault="00330140" w:rsidP="00A642C1">
      <w:pPr>
        <w:pStyle w:val="Luettelokappale"/>
        <w:numPr>
          <w:ilvl w:val="0"/>
          <w:numId w:val="28"/>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A642C1">
      <w:pPr>
        <w:pStyle w:val="Luettelokappale"/>
        <w:numPr>
          <w:ilvl w:val="0"/>
          <w:numId w:val="28"/>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A642C1">
      <w:pPr>
        <w:pStyle w:val="Luettelokappale"/>
        <w:numPr>
          <w:ilvl w:val="0"/>
          <w:numId w:val="28"/>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A642C1">
      <w:pPr>
        <w:pStyle w:val="Luettelokappale"/>
        <w:numPr>
          <w:ilvl w:val="0"/>
          <w:numId w:val="28"/>
        </w:numPr>
        <w:spacing w:before="0"/>
      </w:pPr>
      <w:r>
        <w:t>Ostopalvelun tuottajan hoitosuhteen potilaaseen todentava palvelutapahtuma on arkistoitu ostopalvelun järjestäjän rekisteriin. [LT1]</w:t>
      </w:r>
    </w:p>
    <w:p w14:paraId="669D96DB" w14:textId="77777777" w:rsidR="00330140" w:rsidRDefault="00330140" w:rsidP="00A642C1">
      <w:pPr>
        <w:pStyle w:val="Luettelokappale"/>
        <w:numPr>
          <w:ilvl w:val="1"/>
          <w:numId w:val="28"/>
        </w:numPr>
      </w:pPr>
      <w:r>
        <w:t>Yksilöidyssä ostopalvelun valtuutuksessa on valtuutettu se rekisteri, johon palvelutapahtuma on arkistoitu, sillä tuottajalla joka hakua on tekemässä.</w:t>
      </w:r>
    </w:p>
    <w:p w14:paraId="46B14472" w14:textId="31888CBB" w:rsidR="00330140" w:rsidRDefault="00330140" w:rsidP="00A642C1">
      <w:pPr>
        <w:pStyle w:val="Luettelokappale"/>
        <w:numPr>
          <w:ilvl w:val="0"/>
          <w:numId w:val="28"/>
        </w:numPr>
      </w:pPr>
      <w:r>
        <w:t xml:space="preserve">Ostopalvelun valtuutus on arkistoitu </w:t>
      </w:r>
      <w:r w:rsidR="007D5DCB">
        <w:t>Potilastietovarantoon</w:t>
      </w:r>
      <w:r>
        <w:t xml:space="preserve">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A642C1">
      <w:pPr>
        <w:pStyle w:val="Luettelokappale"/>
        <w:numPr>
          <w:ilvl w:val="0"/>
          <w:numId w:val="28"/>
        </w:numPr>
        <w:spacing w:before="0"/>
      </w:pPr>
      <w:r>
        <w:t xml:space="preserve">MR-sanoma on RCMR_IN100031FI </w:t>
      </w:r>
    </w:p>
    <w:p w14:paraId="00528F1D" w14:textId="77777777" w:rsidR="00330140" w:rsidRDefault="00330140" w:rsidP="00A642C1">
      <w:pPr>
        <w:pStyle w:val="Luettelokappale"/>
        <w:numPr>
          <w:ilvl w:val="0"/>
          <w:numId w:val="28"/>
        </w:numPr>
      </w:pPr>
      <w:r>
        <w:t>Palvelupyyntö on [LK3]</w:t>
      </w:r>
    </w:p>
    <w:p w14:paraId="7A48F6EA" w14:textId="77777777" w:rsidR="00330140" w:rsidRDefault="00330140" w:rsidP="00A642C1">
      <w:pPr>
        <w:pStyle w:val="Luettelokappale"/>
        <w:numPr>
          <w:ilvl w:val="1"/>
          <w:numId w:val="28"/>
        </w:numPr>
      </w:pPr>
      <w:r>
        <w:lastRenderedPageBreak/>
        <w:t>tilanteessa A (keskeiset tiedot): PP27</w:t>
      </w:r>
    </w:p>
    <w:p w14:paraId="5C3575BB" w14:textId="77777777" w:rsidR="00330140" w:rsidRDefault="00330140" w:rsidP="00A642C1">
      <w:pPr>
        <w:pStyle w:val="Luettelokappale"/>
        <w:numPr>
          <w:ilvl w:val="1"/>
          <w:numId w:val="28"/>
        </w:numPr>
      </w:pPr>
      <w:r>
        <w:t xml:space="preserve">tilanteessa B (potilaskohtaisen ostopalvelun haku): PP41, Keskeisten tietojen haku potilaskohtaisessa ostopalvelutilanteessa </w:t>
      </w:r>
    </w:p>
    <w:p w14:paraId="09F25F6D" w14:textId="192C32D7" w:rsidR="00330140" w:rsidRDefault="00330140" w:rsidP="00A642C1">
      <w:pPr>
        <w:pStyle w:val="Luettelokappale"/>
        <w:numPr>
          <w:ilvl w:val="1"/>
          <w:numId w:val="28"/>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A642C1">
      <w:pPr>
        <w:pStyle w:val="Luettelokappale"/>
        <w:numPr>
          <w:ilvl w:val="1"/>
          <w:numId w:val="28"/>
        </w:numPr>
      </w:pPr>
      <w:r>
        <w:t xml:space="preserve">kaikissa tilanteissa voidaan käyttää palvelupyyntöä PPC </w:t>
      </w:r>
    </w:p>
    <w:p w14:paraId="675B444D" w14:textId="77777777" w:rsidR="00330140" w:rsidRPr="00043EA5" w:rsidRDefault="00330140" w:rsidP="00A642C1">
      <w:pPr>
        <w:pStyle w:val="Luettelokappale"/>
        <w:numPr>
          <w:ilvl w:val="2"/>
          <w:numId w:val="28"/>
        </w:numPr>
      </w:pPr>
      <w:r w:rsidRPr="00043EA5">
        <w:t>kaikissa tilanteissa, kun potilas on yksilöity henkilötunnuksella</w:t>
      </w:r>
    </w:p>
    <w:p w14:paraId="33582BD2" w14:textId="77777777" w:rsidR="00330140" w:rsidRPr="00043EA5" w:rsidRDefault="00330140" w:rsidP="00A642C1">
      <w:pPr>
        <w:pStyle w:val="Luettelokappale"/>
        <w:numPr>
          <w:ilvl w:val="2"/>
          <w:numId w:val="28"/>
        </w:numPr>
      </w:pPr>
      <w:r w:rsidRPr="00043EA5">
        <w:t>vain tilanteessa A, kun potilas on yksilöity tilapäisellä yksilöintitunnuksella</w:t>
      </w:r>
    </w:p>
    <w:p w14:paraId="5895D5B4" w14:textId="77777777" w:rsidR="00330140" w:rsidRDefault="00330140" w:rsidP="00A642C1">
      <w:pPr>
        <w:pStyle w:val="Luettelokappale"/>
        <w:numPr>
          <w:ilvl w:val="2"/>
          <w:numId w:val="28"/>
        </w:numPr>
      </w:pPr>
      <w:r>
        <w:t>Todistuksen haku ei ole mahdollista hätähakuna, joten potilastietojen katselun erityiseksi syyksi ei voi ilmoittaa arvoa ”Hätähaku”</w:t>
      </w:r>
    </w:p>
    <w:p w14:paraId="07343FFF" w14:textId="77777777" w:rsidR="00330140" w:rsidRDefault="00330140" w:rsidP="00A642C1">
      <w:pPr>
        <w:pStyle w:val="Luettelokappale"/>
        <w:numPr>
          <w:ilvl w:val="0"/>
          <w:numId w:val="28"/>
        </w:numPr>
      </w:pPr>
      <w:r>
        <w:t>Palvelutapahtuma johon tietoja haetaan, on yksilöitävä</w:t>
      </w:r>
    </w:p>
    <w:p w14:paraId="7A87D8CC" w14:textId="77777777" w:rsidR="00330140" w:rsidRDefault="00330140" w:rsidP="00A642C1">
      <w:pPr>
        <w:pStyle w:val="Luettelokappale"/>
        <w:numPr>
          <w:ilvl w:val="1"/>
          <w:numId w:val="28"/>
        </w:numPr>
      </w:pPr>
      <w:r>
        <w:t>tilanteessa B ja C (ostopalvelu) palvelutapahtuma on järjestäjän rekisterissä (ostopalvelun valtuutuksessa yksilöity rekisteri)</w:t>
      </w:r>
    </w:p>
    <w:p w14:paraId="48950F08" w14:textId="77777777" w:rsidR="00330140" w:rsidRDefault="00330140" w:rsidP="00A642C1">
      <w:pPr>
        <w:pStyle w:val="Luettelokappale"/>
        <w:numPr>
          <w:ilvl w:val="0"/>
          <w:numId w:val="28"/>
        </w:numPr>
      </w:pPr>
      <w:r>
        <w:t xml:space="preserve">Kattavuus: Haetaan aina viimeisimmät versiot (1)  </w:t>
      </w:r>
    </w:p>
    <w:p w14:paraId="196E88BD" w14:textId="77777777" w:rsidR="00330140" w:rsidRDefault="00330140" w:rsidP="00A642C1">
      <w:pPr>
        <w:pStyle w:val="Luettelokappale"/>
        <w:numPr>
          <w:ilvl w:val="0"/>
          <w:numId w:val="28"/>
        </w:numPr>
      </w:pPr>
      <w:r>
        <w:t>Haku palauttaa tiedot asiakirjatasolla, hakua ei ole mahdollista kohdistaa metatietotasolla</w:t>
      </w:r>
    </w:p>
    <w:p w14:paraId="4080848A" w14:textId="77777777" w:rsidR="00330140" w:rsidRDefault="00330140" w:rsidP="00A642C1">
      <w:pPr>
        <w:pStyle w:val="Luettelokappale"/>
        <w:numPr>
          <w:ilvl w:val="0"/>
          <w:numId w:val="28"/>
        </w:numPr>
      </w:pPr>
      <w:r>
        <w:t>Hakuparametrit: voidaan käyttää palvelupyynnöllä käytössä olevia parametreja [LM4]</w:t>
      </w:r>
    </w:p>
    <w:p w14:paraId="1D697FB8" w14:textId="77777777" w:rsidR="00330140" w:rsidRDefault="00330140" w:rsidP="00A642C1">
      <w:pPr>
        <w:pStyle w:val="Luettelokappale"/>
        <w:numPr>
          <w:ilvl w:val="1"/>
          <w:numId w:val="28"/>
        </w:numPr>
      </w:pPr>
      <w:r>
        <w:t xml:space="preserve">pakollinen parametri henkilötunnus </w:t>
      </w:r>
      <w:r w:rsidRPr="00043EA5">
        <w:t>tai potilaan tilapäinen yksilöintitunnus</w:t>
      </w:r>
    </w:p>
    <w:p w14:paraId="73558AA9" w14:textId="77777777" w:rsidR="00330140" w:rsidRDefault="00330140" w:rsidP="00A642C1">
      <w:pPr>
        <w:pStyle w:val="Luettelokappale"/>
        <w:numPr>
          <w:ilvl w:val="1"/>
          <w:numId w:val="28"/>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A642C1">
      <w:pPr>
        <w:pStyle w:val="Luettelokappale"/>
        <w:numPr>
          <w:ilvl w:val="0"/>
          <w:numId w:val="28"/>
        </w:numPr>
        <w:spacing w:before="0"/>
      </w:pPr>
      <w:r>
        <w:t>Haun tuloksena palautuu haettu todistus tai tieto siitä, ettei potilaalla ole palautettavia tietoja (not found).</w:t>
      </w:r>
    </w:p>
    <w:p w14:paraId="3360A44E" w14:textId="04F48F1C" w:rsidR="00330140" w:rsidRDefault="00330140" w:rsidP="00A642C1">
      <w:pPr>
        <w:pStyle w:val="Luettelokappale"/>
        <w:numPr>
          <w:ilvl w:val="0"/>
          <w:numId w:val="28"/>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A642C1">
      <w:pPr>
        <w:pStyle w:val="Luettelokappale"/>
        <w:numPr>
          <w:ilvl w:val="0"/>
          <w:numId w:val="28"/>
        </w:numPr>
        <w:spacing w:before="0"/>
      </w:pPr>
      <w:r>
        <w:t xml:space="preserve">potilaan henkilötunnus </w:t>
      </w:r>
      <w:r w:rsidRPr="00043EA5">
        <w:t>tai tilapäinen yksilöintitunnus</w:t>
      </w:r>
    </w:p>
    <w:p w14:paraId="5909957D" w14:textId="77777777" w:rsidR="00F30F43" w:rsidRDefault="00F30F43" w:rsidP="00A642C1">
      <w:pPr>
        <w:pStyle w:val="Luettelokappale"/>
        <w:numPr>
          <w:ilvl w:val="0"/>
          <w:numId w:val="28"/>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A642C1">
      <w:pPr>
        <w:pStyle w:val="Luettelokappale"/>
        <w:numPr>
          <w:ilvl w:val="0"/>
          <w:numId w:val="28"/>
        </w:numPr>
        <w:spacing w:before="0" w:line="240" w:lineRule="auto"/>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A642C1">
      <w:pPr>
        <w:pStyle w:val="Luettelokappale"/>
        <w:numPr>
          <w:ilvl w:val="0"/>
          <w:numId w:val="28"/>
        </w:numPr>
        <w:spacing w:before="0"/>
      </w:pPr>
      <w:r>
        <w:lastRenderedPageBreak/>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A642C1">
      <w:pPr>
        <w:pStyle w:val="Luettelokappale"/>
        <w:numPr>
          <w:ilvl w:val="0"/>
          <w:numId w:val="28"/>
        </w:numPr>
        <w:spacing w:before="0"/>
      </w:pPr>
      <w:r>
        <w:t>näkymätunnus: 392</w:t>
      </w:r>
    </w:p>
    <w:p w14:paraId="11CE2C3C" w14:textId="77777777" w:rsidR="00F30F43" w:rsidRDefault="00F30F43" w:rsidP="00F30F43">
      <w:r>
        <w:tab/>
        <w:t>Lisäksi annetaan</w:t>
      </w:r>
    </w:p>
    <w:p w14:paraId="2D83A435" w14:textId="77777777" w:rsidR="00F30F43" w:rsidRDefault="00F30F43" w:rsidP="00A642C1">
      <w:pPr>
        <w:pStyle w:val="Luettelokappale"/>
        <w:numPr>
          <w:ilvl w:val="0"/>
          <w:numId w:val="28"/>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A642C1">
      <w:pPr>
        <w:pStyle w:val="Luettelokappale"/>
        <w:numPr>
          <w:ilvl w:val="0"/>
          <w:numId w:val="49"/>
        </w:numPr>
        <w:spacing w:before="0"/>
      </w:pPr>
      <w:r w:rsidRPr="00043EA5">
        <w:t>potilaan henkilötunnus tai tilapäinen yksilöintitunnus</w:t>
      </w:r>
    </w:p>
    <w:p w14:paraId="3B070178" w14:textId="77777777" w:rsidR="00F30F43" w:rsidRPr="00043EA5" w:rsidRDefault="00F30F43" w:rsidP="00A642C1">
      <w:pPr>
        <w:pStyle w:val="Luettelokappale"/>
        <w:numPr>
          <w:ilvl w:val="0"/>
          <w:numId w:val="49"/>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A642C1">
      <w:pPr>
        <w:pStyle w:val="Luettelokappale"/>
        <w:numPr>
          <w:ilvl w:val="0"/>
          <w:numId w:val="28"/>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A642C1">
      <w:pPr>
        <w:pStyle w:val="Luettelokappale"/>
        <w:numPr>
          <w:ilvl w:val="0"/>
          <w:numId w:val="28"/>
        </w:numPr>
        <w:spacing w:before="0"/>
      </w:pPr>
      <w:r w:rsidRPr="00043EA5">
        <w:t>potilaan henkilötunnus (tilapäistä yksilöintitunnusta ei voi käyttää ostopalvelutilanteessa)</w:t>
      </w:r>
    </w:p>
    <w:p w14:paraId="6CEA570B" w14:textId="77777777" w:rsidR="00F30F43" w:rsidRPr="00043EA5" w:rsidRDefault="00F30F43" w:rsidP="00A642C1">
      <w:pPr>
        <w:pStyle w:val="Luettelokappale"/>
        <w:numPr>
          <w:ilvl w:val="0"/>
          <w:numId w:val="28"/>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A642C1">
      <w:pPr>
        <w:pStyle w:val="Luettelokappale"/>
        <w:numPr>
          <w:ilvl w:val="0"/>
          <w:numId w:val="28"/>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53" w:name="_Toc191902118"/>
      <w:r w:rsidRPr="003F7445">
        <w:lastRenderedPageBreak/>
        <w:t>Edelleenvälitä asiakirja</w:t>
      </w:r>
      <w:bookmarkEnd w:id="53"/>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CADCC39" w:rsidR="005577AB" w:rsidRPr="005577AB" w:rsidRDefault="00AD1EB6" w:rsidP="005577AB">
      <w:pPr>
        <w:pStyle w:val="Numeroituluettelo"/>
      </w:pPr>
      <w:r>
        <w:t>Potilastietovaranto ja Kanta-viestinvälitys, jatkossa Potilastietovaranto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04C2C590" w:rsidR="005577AB" w:rsidRDefault="005577AB" w:rsidP="005577AB">
      <w:pPr>
        <w:pStyle w:val="Numeroituluettelo"/>
        <w:spacing w:after="0"/>
      </w:pPr>
      <w:r>
        <w:t xml:space="preserve">Välitettävä asiakirja on arkistoitu Järjestelmää käyttävän organisaation rekisteriin </w:t>
      </w:r>
      <w:r w:rsidR="007D5DCB">
        <w:t>Potilastietovarannossa</w:t>
      </w:r>
      <w:r w:rsidR="00306B07">
        <w:t xml:space="preserve"> (</w:t>
      </w:r>
      <w:r w:rsidR="00EA6D70">
        <w:t xml:space="preserve">tai jos kyseessä on ostopalvelun tuottajan </w:t>
      </w:r>
      <w:r w:rsidR="00306B07">
        <w:t xml:space="preserve">ostopalvelutilanteessa </w:t>
      </w:r>
      <w:r w:rsidR="00EA6D70">
        <w:t xml:space="preserve">tekemä asiakirjan välitys, </w:t>
      </w:r>
      <w:r w:rsidR="00306B07">
        <w:t xml:space="preserve">asiakirja on arkistoitu </w:t>
      </w:r>
      <w:r w:rsidR="00EA6D70">
        <w:t>ostopalvelun järjestäjän rekisteriin</w:t>
      </w:r>
      <w:r w:rsidR="00306B07">
        <w:t>)</w:t>
      </w:r>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A642C1">
      <w:pPr>
        <w:pStyle w:val="Luettelokappale"/>
        <w:numPr>
          <w:ilvl w:val="0"/>
          <w:numId w:val="38"/>
        </w:numPr>
      </w:pPr>
      <w:r>
        <w:t>asiakirjan vastaanottava organisaatio = välityskohde [LK10]</w:t>
      </w:r>
    </w:p>
    <w:p w14:paraId="1FEE7686" w14:textId="4C1554EE" w:rsidR="005577AB" w:rsidRDefault="005577AB" w:rsidP="00A642C1">
      <w:pPr>
        <w:pStyle w:val="Luettelokappale"/>
        <w:numPr>
          <w:ilvl w:val="0"/>
          <w:numId w:val="38"/>
        </w:numPr>
      </w:pPr>
      <w:r>
        <w:lastRenderedPageBreak/>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A642C1">
      <w:pPr>
        <w:pStyle w:val="Luettelokappale"/>
        <w:numPr>
          <w:ilvl w:val="0"/>
          <w:numId w:val="38"/>
        </w:numPr>
      </w:pPr>
      <w:r w:rsidRPr="00043EA5">
        <w:t>MR-sanoma RCMR_IN100002FI01</w:t>
      </w:r>
    </w:p>
    <w:p w14:paraId="2883BA75" w14:textId="52FDF129" w:rsidR="005577AB" w:rsidRDefault="005577AB" w:rsidP="00A642C1">
      <w:pPr>
        <w:pStyle w:val="Luettelokappale"/>
        <w:numPr>
          <w:ilvl w:val="0"/>
          <w:numId w:val="38"/>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A642C1">
      <w:pPr>
        <w:pStyle w:val="Luettelokappale"/>
        <w:numPr>
          <w:ilvl w:val="0"/>
          <w:numId w:val="38"/>
        </w:numPr>
      </w:pPr>
      <w:r>
        <w:t>välitystilanteen A (välitys Kelaan) onnistunut lopputulos: välityskohdeorganisaatio on vastaanottanut välitettävän asiakirjan</w:t>
      </w:r>
    </w:p>
    <w:p w14:paraId="5C1B3C3B" w14:textId="41904820" w:rsidR="005577AB" w:rsidRDefault="005577AB" w:rsidP="00A642C1">
      <w:pPr>
        <w:pStyle w:val="Luettelokappale"/>
        <w:numPr>
          <w:ilvl w:val="0"/>
          <w:numId w:val="38"/>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A642C1">
      <w:pPr>
        <w:pStyle w:val="Luettelokappale"/>
        <w:numPr>
          <w:ilvl w:val="0"/>
          <w:numId w:val="38"/>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54" w:name="_Toc191902119"/>
      <w:r w:rsidRPr="005577AB">
        <w:lastRenderedPageBreak/>
        <w:t>Alikäyttötapaus: Arkistoi asiakirja</w:t>
      </w:r>
      <w:bookmarkEnd w:id="54"/>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32A9815A" w:rsidR="009F703C" w:rsidRPr="009F703C" w:rsidRDefault="005577AB" w:rsidP="005577AB">
      <w:pPr>
        <w:pStyle w:val="Leipteksti"/>
      </w:pPr>
      <w:r>
        <w:t xml:space="preserve">Lopputulos: Asiakirja on arkistoitu </w:t>
      </w:r>
      <w:r w:rsidR="007D5DCB">
        <w:t>Potilastietovarantoon</w:t>
      </w:r>
      <w:r>
        <w:t>.</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A642C1">
      <w:pPr>
        <w:pStyle w:val="Luettelokappale"/>
        <w:numPr>
          <w:ilvl w:val="0"/>
          <w:numId w:val="38"/>
        </w:numPr>
      </w:pPr>
      <w:r>
        <w:t>Järjestelmä tuottaa MR-sanoman kuvailutietoihin vaaditut kentät asiakirjan ja Järjestelmän taustatietojen pohjalta</w:t>
      </w:r>
    </w:p>
    <w:p w14:paraId="1295BCE0" w14:textId="2E87E9E5" w:rsidR="005577AB" w:rsidRDefault="005577AB" w:rsidP="005577AB">
      <w:pPr>
        <w:pStyle w:val="Numeroituluettelo"/>
        <w:spacing w:after="0"/>
      </w:pPr>
      <w:r>
        <w:t xml:space="preserve">Järjestelmä täydentää MR-sanoman kontrollikehykseen </w:t>
      </w:r>
      <w:r w:rsidR="007D5DCB">
        <w:t>Potilastietovarannon</w:t>
      </w:r>
      <w:r>
        <w:t xml:space="preserve"> MR-sanomamäärittelyn mukaiset tiedot </w:t>
      </w:r>
    </w:p>
    <w:p w14:paraId="157B9367" w14:textId="7A1DA749" w:rsidR="005577AB" w:rsidRDefault="005577AB" w:rsidP="00A642C1">
      <w:pPr>
        <w:pStyle w:val="Luettelokappale"/>
        <w:numPr>
          <w:ilvl w:val="0"/>
          <w:numId w:val="38"/>
        </w:numPr>
      </w:pPr>
      <w:r>
        <w:t xml:space="preserve">MR-sanomatyyppi, asiakirjan arkistointi (RCMR_IN100002FI01) tai asiakirjan korvaus (RCMR_IN100016FI01) </w:t>
      </w:r>
    </w:p>
    <w:p w14:paraId="40D28878" w14:textId="34A3BD7E" w:rsidR="005577AB" w:rsidRDefault="005577AB" w:rsidP="00A642C1">
      <w:pPr>
        <w:pStyle w:val="Luettelokappale"/>
        <w:numPr>
          <w:ilvl w:val="0"/>
          <w:numId w:val="38"/>
        </w:numPr>
      </w:pPr>
      <w:r>
        <w:t xml:space="preserve">reasonCode-tiedot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4BBD81D" w:rsidR="005577AB" w:rsidRDefault="005577AB" w:rsidP="005577AB">
      <w:pPr>
        <w:pStyle w:val="Numeroituluettelo"/>
      </w:pPr>
      <w:r>
        <w:t xml:space="preserve">Järjestelmä siirtää MR-sanoman </w:t>
      </w:r>
      <w:r w:rsidR="007D5DCB">
        <w:t>Potilastietovarantoon</w:t>
      </w:r>
      <w:r>
        <w:t xml:space="preserve"> Kelan määrittelemien tietoliikenneyhteyskäytäntöjen mukaisesti. [V3, V4, V5, V6, V7]</w:t>
      </w:r>
    </w:p>
    <w:p w14:paraId="4C68FD8E" w14:textId="2C1D0C4F" w:rsidR="005577AB" w:rsidRPr="005577AB" w:rsidRDefault="00AD1EB6" w:rsidP="005577AB">
      <w:pPr>
        <w:pStyle w:val="Numeroituluettelo"/>
        <w:rPr>
          <w:lang w:val="en-US"/>
        </w:rPr>
      </w:pPr>
      <w:r>
        <w:t xml:space="preserve">Potilastietovaranto </w:t>
      </w:r>
      <w:r w:rsidR="005577AB">
        <w:t xml:space="preserve">palauttaa Järjestelmälle sovellustason kuittauksella (RCMR_IN120001FI01) tiedon onnistuneesta arkistoinnista. </w:t>
      </w:r>
      <w:r w:rsidR="005577AB"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21F8A8F1" w:rsidR="00D54165" w:rsidRDefault="00AD1EB6" w:rsidP="005924CD">
      <w:pPr>
        <w:pStyle w:val="Numeroituluettelo"/>
      </w:pPr>
      <w:r>
        <w:t xml:space="preserve">Potilastietovaranto </w:t>
      </w:r>
      <w:r w:rsidR="00D54165">
        <w:t xml:space="preserve">vastaa Järjestemälle vastaanottokuittausinteaktiolla MCCI_IN000002UV01 (Accept Ack). Paluusanoma sisältää </w:t>
      </w:r>
      <w:r w:rsidR="00D54165" w:rsidRPr="005924CD">
        <w:t>virhekoodin</w:t>
      </w:r>
      <w:r w:rsidR="00D54165">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55D6D366"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A642C1">
      <w:pPr>
        <w:pStyle w:val="Luettelokappale"/>
        <w:numPr>
          <w:ilvl w:val="0"/>
          <w:numId w:val="38"/>
        </w:numPr>
      </w:pPr>
      <w:r>
        <w:lastRenderedPageBreak/>
        <w:t>Virheen tarkemmat tiedot palautuvat sovellustason kuittausinteraktion controlActProcess.reasonOf rakenteessa koodattuna [LK4]. Rakenteen acknowledgement elementti targetMessage viittaa lähettyyn sanomaan.</w:t>
      </w:r>
    </w:p>
    <w:p w14:paraId="3115E2A6" w14:textId="3A066559" w:rsidR="005577AB" w:rsidRDefault="005577AB" w:rsidP="00A642C1">
      <w:pPr>
        <w:pStyle w:val="Luettelokappale"/>
        <w:numPr>
          <w:ilvl w:val="0"/>
          <w:numId w:val="38"/>
        </w:numPr>
      </w:pPr>
      <w:r>
        <w:t xml:space="preserve">Rakenteen acknowledgement typeCode kertoo, että kyseessä on virhetilanne AE (Application Acknowledgement Error).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17EE502" w:rsidR="005577AB" w:rsidRDefault="005577AB" w:rsidP="00775046">
      <w:pPr>
        <w:pStyle w:val="Otsikko3"/>
      </w:pPr>
      <w:r>
        <w:t xml:space="preserve">V6 </w:t>
      </w:r>
      <w:r w:rsidR="00AD1EB6">
        <w:t>Potilastietovarannon</w:t>
      </w:r>
      <w:r>
        <w:t xml:space="preserve"> sovellustason tekninen virhe estää arkistoinnin</w:t>
      </w:r>
    </w:p>
    <w:p w14:paraId="644E50C1" w14:textId="1122029F"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31E6193C" w:rsidR="005577AB" w:rsidRDefault="005577AB" w:rsidP="00A642C1">
      <w:pPr>
        <w:pStyle w:val="Luettelokappale"/>
        <w:numPr>
          <w:ilvl w:val="0"/>
          <w:numId w:val="38"/>
        </w:numPr>
      </w:pPr>
      <w:r>
        <w:t xml:space="preserve">Rakenteen acknowledgement typeCode kertoo, että kyseessä on virhetilanne AR (Application Acknowledgement Reject). Virhe johtuu tällöin </w:t>
      </w:r>
      <w:r w:rsidR="007D5DCB">
        <w:t>Potilastietovarannon</w:t>
      </w:r>
      <w:r>
        <w:t xml:space="preserve"> toiminnasta ja näin lähettäjä voi lähettää saman sanoman uudelleen. </w:t>
      </w:r>
    </w:p>
    <w:p w14:paraId="40AF19A1" w14:textId="66217992" w:rsidR="005577AB" w:rsidRDefault="005577AB" w:rsidP="00A642C1">
      <w:pPr>
        <w:pStyle w:val="Luettelokappale"/>
        <w:numPr>
          <w:ilvl w:val="0"/>
          <w:numId w:val="38"/>
        </w:numPr>
      </w:pPr>
      <w:r>
        <w:t>Virheen tarkemmat tiedot palautuvat sovellustason kuittausinteraktion controlActProcess.reasonOf rakenteessa koodattuna [LK4]. Rakenteen acknowledgement elementti targetMessage viittaa lähettyyn sanomaan.</w:t>
      </w:r>
    </w:p>
    <w:p w14:paraId="18771A6B" w14:textId="3432509B" w:rsidR="005577AB" w:rsidRDefault="005577AB" w:rsidP="00D54165">
      <w:pPr>
        <w:pStyle w:val="Numeroituluettelo"/>
      </w:pPr>
      <w:r>
        <w:t>Käyttötapaus jatkuu normaalin tapahtumankulun kohdasta 3.</w:t>
      </w:r>
    </w:p>
    <w:p w14:paraId="2C3D480C" w14:textId="0C31458B" w:rsidR="005577AB" w:rsidRDefault="005577AB" w:rsidP="00775046">
      <w:pPr>
        <w:pStyle w:val="Otsikko3"/>
      </w:pPr>
      <w:r>
        <w:t xml:space="preserve">V7 </w:t>
      </w:r>
      <w:r w:rsidR="00AD1EB6">
        <w:t>Potilastietovarannon</w:t>
      </w:r>
      <w:r>
        <w:t xml:space="preserve"> tekninen virhe estää arkistoinnin</w:t>
      </w:r>
    </w:p>
    <w:p w14:paraId="4601D1A5" w14:textId="70DD4F78" w:rsidR="005577AB" w:rsidRDefault="00AD1EB6" w:rsidP="00775046">
      <w:pPr>
        <w:pStyle w:val="Numeroituluettelo"/>
      </w:pPr>
      <w:r>
        <w:t xml:space="preserve">Potilastietovaranto </w:t>
      </w:r>
      <w:r w:rsidR="005577AB">
        <w:t>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64484474" w:rsidR="005577AB" w:rsidRDefault="005577AB" w:rsidP="00A642C1">
      <w:pPr>
        <w:pStyle w:val="Luettelokappale"/>
        <w:numPr>
          <w:ilvl w:val="0"/>
          <w:numId w:val="38"/>
        </w:numPr>
      </w:pPr>
      <w:r>
        <w:t xml:space="preserve">Rakenteen acknowledgement typeCode kertoo, että kyseessä on virhetilanne CE (= Accept  Acknowledgement Commit Error). Virhe johtuu tällöin </w:t>
      </w:r>
      <w:r w:rsidR="007D5DCB">
        <w:t>Potilastietovarannon</w:t>
      </w:r>
      <w:r>
        <w:t xml:space="preserve"> toiminnasta ja näin lähettäjä voi lähettää saman sanoman uudelleen.</w:t>
      </w:r>
    </w:p>
    <w:p w14:paraId="0D0D83ED" w14:textId="11AF2DCE" w:rsidR="005577AB" w:rsidRDefault="005577AB" w:rsidP="00A642C1">
      <w:pPr>
        <w:pStyle w:val="Luettelokappale"/>
        <w:numPr>
          <w:ilvl w:val="0"/>
          <w:numId w:val="38"/>
        </w:numPr>
      </w:pPr>
      <w:r>
        <w:t>Virheen tarkemmat tiedot palautuvat vastaanottokuittausinteraktion acknowledgementDetail rakenteessa koodattuna [LK4]. Rakenteen acknowledgement elementti targetMessage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126FE65" w:rsidR="009F703C" w:rsidRDefault="00D54165" w:rsidP="00D54165">
      <w:pPr>
        <w:pStyle w:val="Otsikko1"/>
      </w:pPr>
      <w:bookmarkStart w:id="55" w:name="_Toc191902120"/>
      <w:r w:rsidRPr="00D54165">
        <w:lastRenderedPageBreak/>
        <w:t>Alikäyttötapaus: Hae tiedot</w:t>
      </w:r>
      <w:bookmarkEnd w:id="55"/>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4A4503C7" w:rsidR="00934B70" w:rsidRDefault="00934B70" w:rsidP="00934B70">
      <w:pPr>
        <w:pStyle w:val="Numeroituluettelo"/>
        <w:spacing w:after="0"/>
      </w:pPr>
      <w:r>
        <w:t xml:space="preserve">Järjestelmä täydentää MR-sanoman kontrollikehykseen </w:t>
      </w:r>
      <w:r w:rsidR="007D5DCB">
        <w:t>Potilastietovarannon</w:t>
      </w:r>
      <w:r>
        <w:t xml:space="preserve"> MR-sanomamäärittelyn mukaiset tiedot: </w:t>
      </w:r>
    </w:p>
    <w:p w14:paraId="6B67FC7B" w14:textId="7CBFFA32" w:rsidR="00934B70" w:rsidRDefault="00934B70" w:rsidP="00A642C1">
      <w:pPr>
        <w:pStyle w:val="Luettelokappale"/>
        <w:numPr>
          <w:ilvl w:val="0"/>
          <w:numId w:val="38"/>
        </w:numPr>
      </w:pPr>
      <w:r>
        <w:t xml:space="preserve">MR-sanomatyyppi, kuvailutietojen haku (RCMR_IN100029FI01) tai asiakirjojen haku (RCMR_IN100031FI01) </w:t>
      </w:r>
    </w:p>
    <w:p w14:paraId="0F4DE7DB" w14:textId="5A8C567D" w:rsidR="00934B70" w:rsidRDefault="00934B70" w:rsidP="00A642C1">
      <w:pPr>
        <w:pStyle w:val="Luettelokappale"/>
        <w:numPr>
          <w:ilvl w:val="0"/>
          <w:numId w:val="38"/>
        </w:numPr>
      </w:pPr>
      <w:r>
        <w:t xml:space="preserve">reasonCode-tiedot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A642C1">
      <w:pPr>
        <w:pStyle w:val="Luettelokappale"/>
        <w:numPr>
          <w:ilvl w:val="0"/>
          <w:numId w:val="38"/>
        </w:numPr>
      </w:pPr>
      <w:r>
        <w:t>Hakuparametrit</w:t>
      </w:r>
    </w:p>
    <w:p w14:paraId="6C079416" w14:textId="7DF42A76" w:rsidR="00934B70" w:rsidRDefault="00934B70" w:rsidP="00934B70">
      <w:pPr>
        <w:pStyle w:val="Numeroituluettelo"/>
        <w:spacing w:after="0"/>
      </w:pPr>
      <w:r>
        <w:t>Jos kyseessä on muu kuin oman käytön haku (PP2, PP36</w:t>
      </w:r>
      <w:r w:rsidR="001A7B46">
        <w:t>, PP3611</w:t>
      </w:r>
      <w:r>
        <w:t xml:space="preserve">), sanomaan on liitettävä </w:t>
      </w:r>
    </w:p>
    <w:p w14:paraId="79C8FCB6" w14:textId="0144691D" w:rsidR="00934B70" w:rsidRDefault="00934B70" w:rsidP="00A642C1">
      <w:pPr>
        <w:pStyle w:val="Luettelokappale"/>
        <w:numPr>
          <w:ilvl w:val="0"/>
          <w:numId w:val="38"/>
        </w:numPr>
      </w:pPr>
      <w:r>
        <w:t xml:space="preserve">kyselyn käynnistäneen ammattihenkilön tiedot (ei tarvita järjestelmähauissa PP25 ja PP30). Palvelupyynnön PPB yhteydessä on välitettävä ammattihenkilön tiedot, ellei kyseessä ole järjestelmän tekemä luovutushaku. </w:t>
      </w:r>
      <w:r w:rsidR="007D5DCB">
        <w:t xml:space="preserve">Potilastietovaranto </w:t>
      </w:r>
      <w:r>
        <w:t>tulkitsee haun järjestelmän tekemäksi ennakkohauksi, mikäli ammattihenkilön tiedot puuttuvat sanomasta</w:t>
      </w:r>
    </w:p>
    <w:p w14:paraId="2E93C189" w14:textId="0F560D28" w:rsidR="00934B70" w:rsidRDefault="00934B70" w:rsidP="00A642C1">
      <w:pPr>
        <w:pStyle w:val="Luettelokappale"/>
        <w:numPr>
          <w:ilvl w:val="0"/>
          <w:numId w:val="38"/>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A642C1">
      <w:pPr>
        <w:pStyle w:val="Luettelokappale"/>
        <w:numPr>
          <w:ilvl w:val="0"/>
          <w:numId w:val="38"/>
        </w:numPr>
      </w:pPr>
      <w:r>
        <w:t>mikäli edellä annetun palvelutapahtuman potilashallinnollisen kirjauksen on tehnyt sama henkilö, joka suorittaa kyselyä, pitää kyselysanomaan tuottaa tieto kyselyn perusteena olevasta erityisestä syystä [LK8]</w:t>
      </w:r>
    </w:p>
    <w:p w14:paraId="11BF719F" w14:textId="3893F524" w:rsidR="00934B70" w:rsidRDefault="001A7B46" w:rsidP="00934B70">
      <w:pPr>
        <w:pStyle w:val="Numeroituluettelo"/>
      </w:pPr>
      <w:r>
        <w:t>S</w:t>
      </w:r>
      <w:r w:rsidR="00934B70">
        <w:t>anomaan on liitettävä kyselyn lähettäneen ohjelmiston tiedot</w:t>
      </w:r>
      <w:r>
        <w:t>.</w:t>
      </w:r>
    </w:p>
    <w:p w14:paraId="7876A3D2" w14:textId="03F2F02C" w:rsidR="00934B70" w:rsidRDefault="00934B70" w:rsidP="00934B70">
      <w:pPr>
        <w:pStyle w:val="Numeroituluettelo"/>
      </w:pPr>
      <w:r>
        <w:t xml:space="preserve">Järjestelmä siirtää MR-sanoman </w:t>
      </w:r>
      <w:r w:rsidR="007D5DCB">
        <w:t>Potilastietovarantoon</w:t>
      </w:r>
      <w:r>
        <w:t xml:space="preserve"> Kelan määrittelemien tietoliikenneyhteyskäytäntöjen mukaisesti. [V3, V4, V5, V6, V7]</w:t>
      </w:r>
    </w:p>
    <w:p w14:paraId="5622282A" w14:textId="7C244F23" w:rsidR="00934B70" w:rsidRPr="00934B70" w:rsidRDefault="00AD1EB6" w:rsidP="00934B70">
      <w:pPr>
        <w:pStyle w:val="Numeroituluettelo"/>
      </w:pPr>
      <w:r>
        <w:t xml:space="preserve">Potilastietovaranto </w:t>
      </w:r>
      <w:r w:rsidR="00934B70">
        <w:t>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5A923BE1" w:rsidR="00934B70" w:rsidRDefault="00AD1EB6" w:rsidP="00F5078D">
      <w:pPr>
        <w:pStyle w:val="Numeroituluettelo"/>
      </w:pPr>
      <w:r>
        <w:t xml:space="preserve">Potilastietovaranto </w:t>
      </w:r>
      <w:r w:rsidR="00934B70">
        <w:t>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A642C1">
      <w:pPr>
        <w:pStyle w:val="Luettelokappale"/>
        <w:numPr>
          <w:ilvl w:val="0"/>
          <w:numId w:val="38"/>
        </w:numPr>
      </w:pPr>
      <w:r>
        <w:t>Rakenteen acknowledgement typeCode kertoo, että kyseessä on virhetilanne CR (= Accept  Acknowledgement Commit Reject). Virhe on tällöin sanoman lähettäneessä päässä ja sanomaa ei näin saa lähettää uudelleen.</w:t>
      </w:r>
    </w:p>
    <w:p w14:paraId="6EE91734" w14:textId="133B3177" w:rsidR="00934B70" w:rsidRDefault="00934B70" w:rsidP="00A642C1">
      <w:pPr>
        <w:pStyle w:val="Luettelokappale"/>
        <w:numPr>
          <w:ilvl w:val="0"/>
          <w:numId w:val="38"/>
        </w:numPr>
      </w:pPr>
      <w:r>
        <w:lastRenderedPageBreak/>
        <w:t>Virheen tarkemmat tiedot palautuvat vastaanottokuittausinteraktion acknowledgementDetail rakenteessa koodattuna [LK4]. Rakenteen acknowledgement elementti targetMessage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7F097BDF"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A642C1">
      <w:pPr>
        <w:pStyle w:val="Luettelokappale"/>
        <w:numPr>
          <w:ilvl w:val="0"/>
          <w:numId w:val="38"/>
        </w:numPr>
      </w:pPr>
      <w:r>
        <w:t xml:space="preserve">Rakenteen acknowledgement typeCode kertoo, että kyseessä on virhetilanne AE (Application Acknowledgement Error). Virhe on tällöin sanoman lähettäneessä päässä ja sanomaa ei näin saa lähettää uudelleen. </w:t>
      </w:r>
    </w:p>
    <w:p w14:paraId="200B3805" w14:textId="17752D7E" w:rsidR="00934B70" w:rsidRDefault="00934B70" w:rsidP="00A642C1">
      <w:pPr>
        <w:pStyle w:val="Luettelokappale"/>
        <w:numPr>
          <w:ilvl w:val="0"/>
          <w:numId w:val="38"/>
        </w:numPr>
      </w:pPr>
      <w:r>
        <w:t>Virheen tarkemmat tiedot palautuvat vastausinteraktion controlActProcess.reasonOf rakenteessa koodattuna [LK4]. Rakenteen acknowledgement elementti targetMessage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5E2FB872" w:rsidR="00934B70" w:rsidRDefault="00934B70" w:rsidP="00775046">
      <w:pPr>
        <w:pStyle w:val="Otsikko3"/>
      </w:pPr>
      <w:r>
        <w:t xml:space="preserve">V6 </w:t>
      </w:r>
      <w:r w:rsidR="00AD1EB6">
        <w:t>Potilastietovarannon</w:t>
      </w:r>
      <w:r>
        <w:t xml:space="preserve"> sovellustason tekninen virhe estää haun</w:t>
      </w:r>
    </w:p>
    <w:p w14:paraId="3A559510" w14:textId="5EE70640"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51F364D4" w:rsidR="00934B70" w:rsidRDefault="00934B70" w:rsidP="00A642C1">
      <w:pPr>
        <w:pStyle w:val="Luettelokappale"/>
        <w:numPr>
          <w:ilvl w:val="0"/>
          <w:numId w:val="38"/>
        </w:numPr>
      </w:pPr>
      <w:r>
        <w:t xml:space="preserve">Rakenteen acknowledgement typeCode kertoo, että kyseessä on virhetilanne AR (Application Acknowledgement Reject). Virhe johtuu tällöin </w:t>
      </w:r>
      <w:r w:rsidR="007D5DCB">
        <w:t>Potilastietovarannon</w:t>
      </w:r>
      <w:r>
        <w:t xml:space="preserve"> toiminnasta ja näin lähettäjä voi lähettää saman sanoman uudelleen. </w:t>
      </w:r>
    </w:p>
    <w:p w14:paraId="14290A2E" w14:textId="3DF21715" w:rsidR="00934B70" w:rsidRDefault="00934B70" w:rsidP="00A642C1">
      <w:pPr>
        <w:pStyle w:val="Luettelokappale"/>
        <w:numPr>
          <w:ilvl w:val="0"/>
          <w:numId w:val="38"/>
        </w:numPr>
      </w:pPr>
      <w:r>
        <w:t>Virheen tarkemmat tiedot palautuvat sovellustason kuittausinteraktion controlActProcess.reasonOf rakenteessa koodattuna [LK4]. Rakenteen acknowledgement elementti targetMessage viittaa lähettyyn sanomaan.</w:t>
      </w:r>
    </w:p>
    <w:p w14:paraId="705FF4FA" w14:textId="27DDDE3A" w:rsidR="00934B70" w:rsidRDefault="00934B70" w:rsidP="00934B70">
      <w:pPr>
        <w:pStyle w:val="Numeroituluettelo"/>
      </w:pPr>
      <w:r>
        <w:t>Käyttötapaus jatkuu normaalin tapahtumankulun kohdasta 4.</w:t>
      </w:r>
    </w:p>
    <w:p w14:paraId="2C461674" w14:textId="6026D319" w:rsidR="00934B70" w:rsidRDefault="00934B70" w:rsidP="00775046">
      <w:pPr>
        <w:pStyle w:val="Otsikko3"/>
      </w:pPr>
      <w:r>
        <w:lastRenderedPageBreak/>
        <w:t xml:space="preserve">V7 </w:t>
      </w:r>
      <w:r w:rsidR="00AD1EB6">
        <w:t>Potilastietovarannon</w:t>
      </w:r>
      <w:r>
        <w:t xml:space="preserve"> tekninen virhe estää haun</w:t>
      </w:r>
    </w:p>
    <w:p w14:paraId="17D82EE5" w14:textId="560B0D4A" w:rsidR="00934B70" w:rsidRDefault="00AD1EB6" w:rsidP="00775046">
      <w:pPr>
        <w:pStyle w:val="Numeroituluettelo"/>
      </w:pPr>
      <w:r>
        <w:t xml:space="preserve">Potilastietovaranto </w:t>
      </w:r>
      <w:r w:rsidR="00934B70">
        <w:t>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420BE778" w:rsidR="00934B70" w:rsidRDefault="00934B70" w:rsidP="00A642C1">
      <w:pPr>
        <w:pStyle w:val="Luettelokappale"/>
        <w:numPr>
          <w:ilvl w:val="0"/>
          <w:numId w:val="38"/>
        </w:numPr>
      </w:pPr>
      <w:r>
        <w:t xml:space="preserve">Rakenteen acknowledgement typeCode kertoo, että kyseessä on virhetilanne CE (= Accept  Acknowledgement Commit Error). Virhe johtuu tällöin </w:t>
      </w:r>
      <w:r w:rsidR="007D5DCB">
        <w:t>Potilastietovarannon</w:t>
      </w:r>
      <w:r>
        <w:t xml:space="preserve"> toiminnasta ja näin lähettäjä voi lähettää saman sanoman uudelleen.</w:t>
      </w:r>
    </w:p>
    <w:p w14:paraId="6075177E" w14:textId="6994A6F7" w:rsidR="00934B70" w:rsidRDefault="00934B70" w:rsidP="00A642C1">
      <w:pPr>
        <w:pStyle w:val="Luettelokappale"/>
        <w:numPr>
          <w:ilvl w:val="0"/>
          <w:numId w:val="38"/>
        </w:numPr>
      </w:pPr>
      <w:r>
        <w:t>Virheen tarkemmat tiedot palautuvat vastaanottokuittausinteraktion acknowledgementDetail rakenteessa koodattuna [LK4]. Rakenteen acknowledgement elementti targetMessage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56" w:name="_Toc191902121"/>
      <w:r>
        <w:lastRenderedPageBreak/>
        <w:t>Liiteluettelo</w:t>
      </w:r>
      <w:bookmarkEnd w:id="56"/>
    </w:p>
    <w:p w14:paraId="1725AF6D" w14:textId="6839B605" w:rsidR="009F703C" w:rsidRDefault="009F703C" w:rsidP="009F703C">
      <w:pPr>
        <w:pStyle w:val="Otsikko2"/>
      </w:pPr>
      <w:r>
        <w:t>Määrittelydokumentaatio</w:t>
      </w:r>
    </w:p>
    <w:p w14:paraId="56AA2D75" w14:textId="10EC37B5"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rsidR="007D5DCB">
        <w:t>Potilastietovarannon</w:t>
      </w:r>
      <w:r>
        <w:t xml:space="preserve">  toiminnalliset vaatimukset sosiaali- ja terveydenhuollon  tietojärjestelmille</w:t>
      </w:r>
      <w:r w:rsidR="00C76B72">
        <w:t xml:space="preserve">, joka on julkaistu Kanta.fi-sivustolla, ks. alisivu </w:t>
      </w:r>
      <w:r w:rsidR="007D5DCB">
        <w:t>Potilastietovarannon</w:t>
      </w:r>
      <w:r w:rsidR="0090493F" w:rsidRPr="0090493F">
        <w:t xml:space="preserve"> toiminnalliset vaatimukset sosiaali- ja terveydenhuollon tietojärjestelmille</w:t>
      </w:r>
      <w:r w:rsidR="0090493F">
        <w:br/>
      </w:r>
      <w:hyperlink r:id="rId14" w:history="1">
        <w:r w:rsidR="0090493F" w:rsidRPr="00A63715">
          <w:rPr>
            <w:rStyle w:val="Hyperlinkki"/>
          </w:rPr>
          <w:t>https://www.kanta.fi/jarjestelmakehittajat/potilastiedon-arkiston-toiminnalliset-vaatimukset</w:t>
        </w:r>
      </w:hyperlink>
      <w:r w:rsidR="0090493F">
        <w:t xml:space="preserve"> </w:t>
      </w:r>
    </w:p>
    <w:p w14:paraId="599EC7EE" w14:textId="1892A360" w:rsidR="00934B70" w:rsidRDefault="00934B70" w:rsidP="00642F71">
      <w:pPr>
        <w:pStyle w:val="Leipteksti"/>
        <w:ind w:left="2603" w:hanging="1185"/>
      </w:pPr>
      <w:r>
        <w:t xml:space="preserve">LM2 </w:t>
      </w:r>
      <w:r>
        <w:tab/>
        <w:t>Asiakirjan muodostamiseen liittyvä määrittelydokumentaatio on julkaistu Kanta.fi-sivustolla, ks. alisivu</w:t>
      </w:r>
      <w:r w:rsidR="0090493F">
        <w:t xml:space="preserve"> </w:t>
      </w:r>
      <w:r w:rsidR="007D5DCB">
        <w:t>Potilastietovarannon</w:t>
      </w:r>
      <w:r>
        <w:t xml:space="preserve"> määrittelyt</w:t>
      </w:r>
      <w:r w:rsidR="0090493F">
        <w:br/>
      </w:r>
      <w:hyperlink r:id="rId15" w:history="1">
        <w:r w:rsidR="0090493F" w:rsidRPr="00A63715">
          <w:rPr>
            <w:rStyle w:val="Hyperlinkki"/>
          </w:rPr>
          <w:t>https://www.kanta.fi/jarjestelmakehittajat/potilastiedon-arkisto</w:t>
        </w:r>
      </w:hyperlink>
      <w:r w:rsidR="0090493F">
        <w:t xml:space="preserve"> </w:t>
      </w:r>
    </w:p>
    <w:p w14:paraId="3B68DAEA" w14:textId="75984891" w:rsidR="00934B70" w:rsidRDefault="00934B70" w:rsidP="00642F71">
      <w:pPr>
        <w:pStyle w:val="Leipteksti"/>
        <w:ind w:left="2603" w:hanging="1185"/>
      </w:pPr>
      <w:r>
        <w:t xml:space="preserve">LM3 </w:t>
      </w:r>
      <w:r>
        <w:tab/>
        <w:t xml:space="preserve">Asiakirjan allekirjoittamiseen liittyvä dokumentaatio on julkaistu Kanta.fi-sivustolla, ks. alisivu </w:t>
      </w:r>
      <w:r w:rsidR="0090493F" w:rsidRPr="0090493F">
        <w:t>Sähköisen allekirjoituksen määritys ja soveltamisohje</w:t>
      </w:r>
      <w:r w:rsidR="0090493F">
        <w:br/>
      </w:r>
      <w:hyperlink r:id="rId16" w:history="1">
        <w:r w:rsidR="0090493F" w:rsidRPr="00A63715">
          <w:rPr>
            <w:rStyle w:val="Hyperlinkki"/>
          </w:rPr>
          <w:t>https://www.kanta.fi/jarjestelmakehittajat/sahkoisen-allekirjoituksen-maarittely</w:t>
        </w:r>
      </w:hyperlink>
      <w:r w:rsidR="0090493F">
        <w:t xml:space="preserve"> </w:t>
      </w:r>
    </w:p>
    <w:p w14:paraId="40A31A99" w14:textId="1F0695B7" w:rsidR="00934B70" w:rsidRDefault="00934B70" w:rsidP="00642F71">
      <w:pPr>
        <w:pStyle w:val="Leipteksti"/>
        <w:ind w:left="2603" w:hanging="1185"/>
      </w:pPr>
      <w:r>
        <w:t xml:space="preserve">LM4 </w:t>
      </w:r>
      <w:r>
        <w:tab/>
        <w:t xml:space="preserve">Sanomien muodostaminen, vaaditut tiedot ja mahdolliset hakuparametrit on tarkemmin kuvattu dokumentissa </w:t>
      </w:r>
      <w:r w:rsidR="007D5DCB">
        <w:t>Potilastietovarannon</w:t>
      </w:r>
      <w:r>
        <w:t xml:space="preserve"> Medical Records -sanomat, joka on julkaistu Kanta.fi-sivustolla, ks. alisivu </w:t>
      </w:r>
      <w:r w:rsidR="007D5DCB">
        <w:t>Potilastietovarannon</w:t>
      </w:r>
      <w:r w:rsidR="00D74F36" w:rsidRPr="00D74F36">
        <w:t xml:space="preserve"> Medical Records</w:t>
      </w:r>
      <w:r w:rsidR="00D74F36">
        <w:t xml:space="preserve"> </w:t>
      </w:r>
      <w:r w:rsidR="00D74F36">
        <w:br/>
      </w:r>
      <w:hyperlink r:id="rId17" w:history="1">
        <w:r w:rsidR="00D74F36" w:rsidRPr="00A63715">
          <w:rPr>
            <w:rStyle w:val="Hyperlinkki"/>
          </w:rPr>
          <w:t>https://www.kanta.fi/jarjestelmakehittajat/potilastiedon-arkiston-medical-records</w:t>
        </w:r>
      </w:hyperlink>
      <w:r w:rsidR="00D74F36">
        <w:t xml:space="preserve"> </w:t>
      </w:r>
    </w:p>
    <w:p w14:paraId="4C404662" w14:textId="0D3E9769" w:rsidR="00934B70" w:rsidRDefault="00934B70" w:rsidP="00642F71">
      <w:pPr>
        <w:pStyle w:val="Leipteksti"/>
        <w:ind w:left="2603" w:hanging="1185"/>
      </w:pPr>
      <w:r>
        <w:t xml:space="preserve">LM5 </w:t>
      </w:r>
      <w:r>
        <w:tab/>
      </w:r>
      <w:r w:rsidR="007D5DCB">
        <w:t>Potilastietovarannon</w:t>
      </w:r>
      <w:r>
        <w:t xml:space="preserve"> asiakirjojen kuvailutiedot, </w:t>
      </w:r>
      <w:r w:rsidR="007D5DCB">
        <w:t>Potilastietovarannon</w:t>
      </w:r>
      <w:r>
        <w:t xml:space="preserve"> CDA R2 Header, </w:t>
      </w:r>
      <w:r w:rsidR="0090493F">
        <w:t>j</w:t>
      </w:r>
      <w:r>
        <w:t xml:space="preserve">oka on julkaistu Kanta.fi-sivustolla, ks. alisivu </w:t>
      </w:r>
      <w:r w:rsidR="007D5DCB">
        <w:t>Potilastietovarannon</w:t>
      </w:r>
      <w:r w:rsidR="0090493F" w:rsidRPr="0090493F">
        <w:t xml:space="preserve"> CDA R2 Header</w:t>
      </w:r>
      <w:r w:rsidR="0090493F">
        <w:br/>
      </w:r>
      <w:hyperlink r:id="rId18" w:history="1">
        <w:r w:rsidR="0090493F" w:rsidRPr="00A63715">
          <w:rPr>
            <w:rStyle w:val="Hyperlinkki"/>
          </w:rPr>
          <w:t>https://www.kanta.fi/jarjestelmakehittajat/potilastiedon-arkiston-cda-r2-header</w:t>
        </w:r>
      </w:hyperlink>
      <w:r w:rsidR="0090493F">
        <w:t xml:space="preserve"> </w:t>
      </w:r>
    </w:p>
    <w:p w14:paraId="58D8FF88" w14:textId="5FBEF306" w:rsidR="00934B70" w:rsidRDefault="00934B70" w:rsidP="00642F71">
      <w:pPr>
        <w:pStyle w:val="Leipteksti"/>
        <w:ind w:left="2603" w:hanging="1185"/>
      </w:pPr>
      <w:r>
        <w:t xml:space="preserve">LM6 </w:t>
      </w:r>
      <w:r>
        <w:tab/>
      </w:r>
      <w:r w:rsidR="00907E9A">
        <w:t>poistettu</w:t>
      </w:r>
    </w:p>
    <w:p w14:paraId="17CFEDC2" w14:textId="3B7E230B" w:rsidR="00934B70" w:rsidRDefault="00934B70" w:rsidP="00642F71">
      <w:pPr>
        <w:pStyle w:val="Leipteksti"/>
        <w:ind w:left="2603" w:hanging="1185"/>
      </w:pPr>
      <w:r>
        <w:t xml:space="preserve">LM7 </w:t>
      </w:r>
      <w:r>
        <w:tab/>
        <w:t xml:space="preserve">Kevyitä kyselyrajapintoja koskeva dokumentaatio on julkaistu Kanta.fi-sivustolla, ks. alisivu </w:t>
      </w:r>
      <w:r w:rsidR="0090493F" w:rsidRPr="0090493F">
        <w:t>Kanta-palvelut kevyet kyselyrajapinnat</w:t>
      </w:r>
      <w:r w:rsidR="0090493F">
        <w:br/>
      </w:r>
      <w:hyperlink r:id="rId19" w:history="1">
        <w:r w:rsidR="0090493F" w:rsidRPr="00A63715">
          <w:rPr>
            <w:rStyle w:val="Hyperlinkki"/>
          </w:rPr>
          <w:t>https://www.kanta.fi/jarjestelmakehittajat/kanta-palvelut-kevyet-kyselyrajapinnat</w:t>
        </w:r>
      </w:hyperlink>
      <w:r w:rsidR="0090493F">
        <w:t xml:space="preserve"> </w:t>
      </w:r>
    </w:p>
    <w:p w14:paraId="1EE0EDCA" w14:textId="71132C1E" w:rsidR="00934B70" w:rsidRDefault="00934B70" w:rsidP="00642F71">
      <w:pPr>
        <w:pStyle w:val="Leipteksti"/>
        <w:ind w:left="2603" w:hanging="1185"/>
      </w:pPr>
      <w:r>
        <w:lastRenderedPageBreak/>
        <w:t xml:space="preserve">LM8 </w:t>
      </w:r>
      <w:r>
        <w:tab/>
        <w:t xml:space="preserve">Vanhoja asiakirjoja koskeva koskeva dokumentaatio on julkaistu Kanta.fi-sivustolla, ks. alisivu </w:t>
      </w:r>
      <w:r w:rsidR="0090493F" w:rsidRPr="0090493F">
        <w:t>Vanhojen potilastietojen arkistointi</w:t>
      </w:r>
      <w:r w:rsidR="0090493F">
        <w:br/>
      </w:r>
      <w:hyperlink r:id="rId20" w:history="1">
        <w:r w:rsidR="0090493F" w:rsidRPr="00A63715">
          <w:rPr>
            <w:rStyle w:val="Hyperlinkki"/>
          </w:rPr>
          <w:t>https://www.kanta.fi/jarjestelmakehittajat/vanhojen-potilastietojen-arkistointi</w:t>
        </w:r>
      </w:hyperlink>
      <w:r w:rsidR="0090493F">
        <w:t xml:space="preserve"> </w:t>
      </w:r>
    </w:p>
    <w:p w14:paraId="360F2EB5" w14:textId="746406F8" w:rsidR="00934B70" w:rsidRDefault="00934B70" w:rsidP="00642F71">
      <w:pPr>
        <w:pStyle w:val="Leipteksti"/>
        <w:ind w:left="2603" w:hanging="1185"/>
      </w:pPr>
      <w:r>
        <w:t xml:space="preserve">LM9 </w:t>
      </w:r>
      <w:r>
        <w:tab/>
        <w:t xml:space="preserve">Ostopalvelua koskeva koskeva dokumentaatio on julkaistu dokumentissa </w:t>
      </w:r>
      <w:r w:rsidR="007D5DCB">
        <w:t>Potilastietovarannon</w:t>
      </w:r>
      <w:r>
        <w:t xml:space="preserve">  toiminnalliset vaatimukset sosiaali- ja terveydenhuollon  tietojärjestelmille</w:t>
      </w:r>
      <w:r w:rsidR="00867F5C">
        <w:t xml:space="preserve"> [LM1]</w:t>
      </w:r>
    </w:p>
    <w:p w14:paraId="7F7FA4CD" w14:textId="3C424989" w:rsidR="00934B70" w:rsidRDefault="00934B70" w:rsidP="00642F71">
      <w:pPr>
        <w:pStyle w:val="Leipteksti"/>
        <w:ind w:left="2603" w:hanging="1185"/>
      </w:pPr>
      <w:r>
        <w:t xml:space="preserve">LM10 </w:t>
      </w:r>
      <w:r>
        <w:tab/>
        <w:t xml:space="preserve">Terveydenhuollon todistusten välitystä koskeva dokumentaatio on julkaistu Kanta.fi-sivustolla, ks. </w:t>
      </w:r>
      <w:r w:rsidR="00907E9A" w:rsidRPr="00907E9A">
        <w:t>Terveydenhuollon todistusten ja lomakkeiden määrittelyt</w:t>
      </w:r>
      <w:r w:rsidR="00907E9A">
        <w:br/>
      </w:r>
      <w:hyperlink r:id="rId21" w:history="1">
        <w:r w:rsidR="00907E9A" w:rsidRPr="00A63715">
          <w:rPr>
            <w:rStyle w:val="Hyperlinkki"/>
          </w:rPr>
          <w:t>https://www.kanta.fi/jarjestelmakehittajat/terveydenhuollon-todistukset-ja-lomakkeet</w:t>
        </w:r>
      </w:hyperlink>
      <w:r w:rsidR="00907E9A">
        <w:t xml:space="preserve"> </w:t>
      </w:r>
    </w:p>
    <w:p w14:paraId="5EE23E83" w14:textId="560BD1C7"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r w:rsidR="00907E9A" w:rsidRPr="00907E9A">
        <w:t>Yhteiset määrittelyt</w:t>
      </w:r>
      <w:r w:rsidR="00907E9A">
        <w:br/>
      </w:r>
      <w:hyperlink r:id="rId22" w:history="1">
        <w:r w:rsidR="00907E9A" w:rsidRPr="00A63715">
          <w:rPr>
            <w:rStyle w:val="Hyperlinkki"/>
          </w:rPr>
          <w:t>https://www.kanta.fi/jarjestelmakehittajat/yhteiset-maarittelyt</w:t>
        </w:r>
      </w:hyperlink>
      <w:r w:rsidR="00907E9A">
        <w:t xml:space="preserve"> </w:t>
      </w:r>
    </w:p>
    <w:p w14:paraId="23723568" w14:textId="2ACA67B9" w:rsidR="00934B70" w:rsidRDefault="00934B70" w:rsidP="00642F71">
      <w:pPr>
        <w:pStyle w:val="Leipteksti"/>
        <w:ind w:left="2603" w:hanging="1185"/>
      </w:pPr>
      <w:r>
        <w:t xml:space="preserve">LM12 </w:t>
      </w:r>
      <w:r>
        <w:tab/>
        <w:t xml:space="preserve">Kanta - </w:t>
      </w:r>
      <w:r w:rsidR="007D5DCB">
        <w:t>Potilastietovarannon</w:t>
      </w:r>
      <w:r>
        <w:t xml:space="preserve"> teknisiä ohjeita -dokumentti on julkaistu Kanta.fi-sivustolla, ks. alisivu </w:t>
      </w:r>
      <w:r w:rsidR="007D5DCB">
        <w:t>Potilastietovarannon</w:t>
      </w:r>
      <w:r w:rsidR="00907E9A" w:rsidRPr="00907E9A">
        <w:t xml:space="preserve"> teknisiä ohjeita</w:t>
      </w:r>
      <w:r w:rsidR="00907E9A">
        <w:br/>
      </w:r>
      <w:hyperlink r:id="rId23" w:history="1">
        <w:r w:rsidR="00907E9A" w:rsidRPr="00A63715">
          <w:rPr>
            <w:rStyle w:val="Hyperlinkki"/>
          </w:rPr>
          <w:t>https://www.kanta.fi/jarjestelmakehittajat/potilastiedon-arkiston-teknisia-ohjeita</w:t>
        </w:r>
      </w:hyperlink>
      <w:r w:rsidR="00907E9A">
        <w:t xml:space="preserve"> </w:t>
      </w:r>
    </w:p>
    <w:p w14:paraId="16BFEC13" w14:textId="15D6491B" w:rsidR="00A533B3" w:rsidRPr="00934B70" w:rsidRDefault="00A533B3" w:rsidP="00642F71">
      <w:pPr>
        <w:pStyle w:val="Leipteksti"/>
        <w:ind w:left="2603" w:hanging="1185"/>
      </w:pPr>
      <w:r>
        <w:t>LM13</w:t>
      </w:r>
      <w:r>
        <w:tab/>
        <w:t>Asiakas- ja potilastietojen luovutustenhallinnan yleiskuvaus, joka on julkaistu Kanta.fi-sivustolla</w:t>
      </w:r>
      <w:r w:rsidR="00907E9A">
        <w:t xml:space="preserve">, ks. alisivu </w:t>
      </w:r>
      <w:r w:rsidR="00907E9A" w:rsidRPr="00907E9A">
        <w:t>Asiakas- ja potilastietojen luovutustenhallinnan yleiskuvaus</w:t>
      </w:r>
      <w:r w:rsidR="00907E9A">
        <w:br/>
      </w:r>
      <w:hyperlink r:id="rId24" w:history="1">
        <w:r w:rsidR="00907E9A" w:rsidRPr="00A63715">
          <w:rPr>
            <w:rStyle w:val="Hyperlinkki"/>
          </w:rPr>
          <w:t>https://www.kanta.fi/jarjestelmakehittajat/luovutustenhallinnan-yleiskuvaus</w:t>
        </w:r>
      </w:hyperlink>
      <w:r w:rsidR="00907E9A">
        <w:t xml:space="preserve"> </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lastRenderedPageBreak/>
        <w:t xml:space="preserve">LK3 </w:t>
      </w:r>
      <w:r>
        <w:tab/>
        <w:t>Palvelupyynnöt, eArkisto - Arkistosanomien palvelupyynnöt, 1.2.246.537.5.40157.2008</w:t>
      </w:r>
    </w:p>
    <w:p w14:paraId="5477B787" w14:textId="5B5AE925" w:rsidR="00934B70" w:rsidRDefault="00934B70" w:rsidP="00642F71">
      <w:pPr>
        <w:pStyle w:val="Leipteksti"/>
        <w:ind w:left="2603" w:hanging="1185"/>
      </w:pPr>
      <w:r>
        <w:t xml:space="preserve">LK4 </w:t>
      </w:r>
      <w:r>
        <w:tab/>
      </w:r>
      <w:r w:rsidR="007D5DCB">
        <w:t>Potilastietovarannon</w:t>
      </w:r>
      <w:r>
        <w:t xml:space="preserve">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10300FC" w:rsid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3B4984CF" w14:textId="1DA5FD98" w:rsidR="008D768E" w:rsidRPr="00934B70" w:rsidRDefault="008D768E" w:rsidP="00642F71">
      <w:pPr>
        <w:pStyle w:val="Leipteksti"/>
        <w:ind w:left="2603" w:hanging="1185"/>
      </w:pPr>
      <w:r>
        <w:t>LK14</w:t>
      </w:r>
      <w:r>
        <w:tab/>
        <w:t xml:space="preserve">Yksityisen toimintansa päättäneen rekisterinpitäjän rekisterinpitovastuun siirto,  </w:t>
      </w:r>
      <w:r w:rsidRPr="008D768E">
        <w:t>Kanta-palvelut - Rekisterinpitovastuun siirrot</w:t>
      </w:r>
      <w:r>
        <w:t xml:space="preserve">, </w:t>
      </w:r>
      <w:r w:rsidRPr="008D768E">
        <w:t>1.2.246.537.6.1404.202401</w:t>
      </w:r>
    </w:p>
    <w:p w14:paraId="55A120B8" w14:textId="23C6F2F5" w:rsidR="009F703C" w:rsidRDefault="009F703C" w:rsidP="009F703C">
      <w:pPr>
        <w:pStyle w:val="Otsikko2"/>
      </w:pPr>
      <w:r>
        <w:lastRenderedPageBreak/>
        <w:t>Muu liittyvä aineisto</w:t>
      </w:r>
    </w:p>
    <w:p w14:paraId="226373BA" w14:textId="25A3260F" w:rsidR="00934B70" w:rsidRDefault="00934B70" w:rsidP="00F15419">
      <w:pPr>
        <w:pStyle w:val="Leipteksti"/>
      </w:pPr>
      <w:r w:rsidRPr="00934B70">
        <w:t xml:space="preserve">LY1 </w:t>
      </w:r>
      <w:r w:rsidRPr="00934B70">
        <w:tab/>
      </w:r>
      <w:r w:rsidR="00EE4C0D">
        <w:t>Lääkemääräystietojen luovutuskielto-lomakkeen</w:t>
      </w:r>
      <w:r w:rsidRPr="00934B70">
        <w:t xml:space="preserve"> tulostemalli on julkaistu Kanta.fi-sivustolla, ks. alisivu </w:t>
      </w:r>
      <w:r w:rsidR="007D5DCB">
        <w:t>Potilastietovarannon</w:t>
      </w:r>
      <w:r w:rsidRPr="00934B70">
        <w:t xml:space="preserve"> määrittelyt </w:t>
      </w:r>
    </w:p>
    <w:p w14:paraId="3807E7A3" w14:textId="6F81C29D" w:rsidR="009F703C" w:rsidRDefault="00975A37" w:rsidP="00975A37">
      <w:pPr>
        <w:pStyle w:val="Otsikko1"/>
      </w:pPr>
      <w:bookmarkStart w:id="57" w:name="_Toc161153369"/>
      <w:bookmarkStart w:id="58" w:name="_Toc162975617"/>
      <w:bookmarkStart w:id="59" w:name="_Toc162975786"/>
      <w:bookmarkStart w:id="60" w:name="_Toc174027213"/>
      <w:bookmarkStart w:id="61" w:name="_Toc176333479"/>
      <w:bookmarkStart w:id="62" w:name="_Toc176338290"/>
      <w:bookmarkStart w:id="63" w:name="_Toc191902122"/>
      <w:bookmarkEnd w:id="57"/>
      <w:bookmarkEnd w:id="58"/>
      <w:bookmarkEnd w:id="59"/>
      <w:bookmarkEnd w:id="60"/>
      <w:bookmarkEnd w:id="61"/>
      <w:bookmarkEnd w:id="62"/>
      <w:r>
        <w:t>Muutoshistoria</w:t>
      </w:r>
      <w:bookmarkEnd w:id="63"/>
    </w:p>
    <w:p w14:paraId="0E54070F" w14:textId="77777777" w:rsidR="003C40C1" w:rsidRDefault="003C40C1" w:rsidP="003C40C1">
      <w:pPr>
        <w:pStyle w:val="Leipteksti"/>
        <w:spacing w:after="0"/>
        <w:ind w:left="0"/>
      </w:pPr>
      <w:r>
        <w:t>Versio 2.4</w:t>
      </w:r>
    </w:p>
    <w:p w14:paraId="489F8AAA" w14:textId="77777777" w:rsidR="003C40C1" w:rsidRDefault="003C40C1" w:rsidP="003C40C1">
      <w:pPr>
        <w:pStyle w:val="Leipteksti"/>
        <w:spacing w:after="0"/>
        <w:ind w:left="0"/>
      </w:pPr>
      <w:r>
        <w:tab/>
        <w:t>3/2025</w:t>
      </w:r>
    </w:p>
    <w:p w14:paraId="2B9768C9" w14:textId="77777777" w:rsidR="003C40C1" w:rsidRDefault="003C40C1" w:rsidP="003C40C1">
      <w:pPr>
        <w:pStyle w:val="Leipteksti"/>
        <w:spacing w:after="0"/>
        <w:ind w:left="0"/>
      </w:pPr>
      <w:r>
        <w:tab/>
        <w:t xml:space="preserve">Lisätty lääkemääräyskohtaisen kiellon (RKIE) kahden eri lomakeversion käsittely. Muutokset </w:t>
      </w:r>
    </w:p>
    <w:p w14:paraId="6A9BB65E" w14:textId="77777777" w:rsidR="003C40C1" w:rsidRDefault="003C40C1" w:rsidP="003C40C1">
      <w:pPr>
        <w:pStyle w:val="Leipteksti"/>
        <w:spacing w:after="0"/>
        <w:ind w:left="0"/>
      </w:pPr>
      <w:r>
        <w:tab/>
        <w:t>koskevat:</w:t>
      </w:r>
    </w:p>
    <w:p w14:paraId="72B01BB2" w14:textId="77777777" w:rsidR="003C40C1" w:rsidRDefault="003C40C1" w:rsidP="003C40C1">
      <w:pPr>
        <w:pStyle w:val="Leipteksti"/>
        <w:spacing w:after="0"/>
        <w:ind w:left="0"/>
      </w:pPr>
      <w:r>
        <w:tab/>
      </w:r>
      <w:r>
        <w:tab/>
        <w:t>lukua Arkistoi asiakirja Tahdonilmaisupalveluun</w:t>
      </w:r>
    </w:p>
    <w:p w14:paraId="69237CEA" w14:textId="77777777" w:rsidR="003C40C1" w:rsidRDefault="003C40C1" w:rsidP="003C40C1">
      <w:pPr>
        <w:pStyle w:val="Leipteksti"/>
        <w:spacing w:after="0"/>
        <w:ind w:left="0"/>
      </w:pPr>
      <w:r>
        <w:tab/>
      </w:r>
      <w:r>
        <w:tab/>
        <w:t>lukua Korvaa Tahdonilmaisupalvelun asiakirja</w:t>
      </w:r>
    </w:p>
    <w:p w14:paraId="117C0396" w14:textId="77777777" w:rsidR="003C40C1" w:rsidRDefault="003C40C1" w:rsidP="003C40C1">
      <w:pPr>
        <w:pStyle w:val="Leipteksti"/>
        <w:spacing w:after="0"/>
        <w:ind w:left="0"/>
      </w:pPr>
      <w:r>
        <w:tab/>
      </w:r>
      <w:r>
        <w:tab/>
        <w:t>lukua Hae Tahdonilmaisupalvelun asiakirjoja</w:t>
      </w:r>
    </w:p>
    <w:p w14:paraId="5DA25E84" w14:textId="77777777" w:rsidR="003C40C1" w:rsidRDefault="003C40C1" w:rsidP="003C40C1">
      <w:pPr>
        <w:pStyle w:val="Leipteksti"/>
        <w:spacing w:after="0"/>
        <w:ind w:left="0"/>
      </w:pPr>
      <w:r>
        <w:tab/>
      </w:r>
    </w:p>
    <w:p w14:paraId="3910E3AB" w14:textId="77777777" w:rsidR="003C40C1" w:rsidRDefault="003C40C1" w:rsidP="003C40C1">
      <w:pPr>
        <w:pStyle w:val="Leipteksti"/>
        <w:spacing w:after="0"/>
        <w:ind w:left="1304"/>
      </w:pPr>
      <w:r>
        <w:t>Tarkennettu lukuihin Arkistoi arkistoasiakirja ja Korvaa arkistoasiakirja ostopalvelun     valtuutusasiakirjan tietorakenteen tunnisteen codeId2 käyttöä</w:t>
      </w:r>
    </w:p>
    <w:p w14:paraId="2A335516" w14:textId="77777777" w:rsidR="003C40C1" w:rsidRDefault="003C40C1" w:rsidP="002C6018">
      <w:pPr>
        <w:pStyle w:val="Leipteksti"/>
        <w:spacing w:after="0"/>
        <w:ind w:left="0"/>
      </w:pPr>
    </w:p>
    <w:p w14:paraId="7943A60D" w14:textId="59F1BED8" w:rsidR="002C6018" w:rsidRDefault="002C6018" w:rsidP="002C6018">
      <w:pPr>
        <w:pStyle w:val="Leipteksti"/>
        <w:spacing w:after="0"/>
        <w:ind w:left="0"/>
      </w:pPr>
      <w:r>
        <w:t>Versio 2.3</w:t>
      </w:r>
    </w:p>
    <w:p w14:paraId="33464605" w14:textId="24C72936" w:rsidR="002C6018" w:rsidRDefault="002C6018" w:rsidP="002C6018">
      <w:pPr>
        <w:pStyle w:val="Leipteksti"/>
        <w:spacing w:after="0"/>
        <w:ind w:left="0"/>
      </w:pPr>
      <w:r>
        <w:tab/>
      </w:r>
      <w:r w:rsidR="00F15419">
        <w:t>3/</w:t>
      </w:r>
      <w:r>
        <w:t>20</w:t>
      </w:r>
      <w:r w:rsidR="00F15419">
        <w:t>2</w:t>
      </w:r>
      <w:r>
        <w:t>4</w:t>
      </w:r>
      <w:r w:rsidR="001C0A14">
        <w:t>, tarkennettu 2.4.2024</w:t>
      </w:r>
    </w:p>
    <w:p w14:paraId="0E852425" w14:textId="462E583A" w:rsidR="00BB767B" w:rsidRDefault="00BB767B" w:rsidP="002F247D">
      <w:pPr>
        <w:pStyle w:val="Leipteksti"/>
        <w:spacing w:after="0"/>
        <w:ind w:left="1304"/>
      </w:pPr>
      <w:r>
        <w:t xml:space="preserve">Lisätty </w:t>
      </w:r>
      <w:r w:rsidR="002F247D">
        <w:t xml:space="preserve">toimintansa päättäneen rekisterinpitäjän tietojen haku ja arkistointi. Toimittaessa järjestämisvastuun perusteella käytetään palvelupyyntöjä PPA11 ja PPB11, jotka on kuvattu käyttötilanteiksi palvelupyyntöjen PPA ja PPB käyttötapauksiin. Toimittaessa yhteisliittymistilanteessa käytetään palvelupyyntöjä PPA ja PPB, joiden käyttötapauksiin käyttötilanteet on kuvattu. </w:t>
      </w:r>
    </w:p>
    <w:p w14:paraId="29F90D0D" w14:textId="69587DAF" w:rsidR="002C6018" w:rsidRDefault="002C6018" w:rsidP="002C6018">
      <w:pPr>
        <w:pStyle w:val="Leipteksti"/>
        <w:spacing w:after="0"/>
        <w:ind w:left="1304"/>
      </w:pPr>
      <w:r>
        <w:t xml:space="preserve">Muutokset: </w:t>
      </w:r>
    </w:p>
    <w:p w14:paraId="52768064" w14:textId="77777777" w:rsidR="002C6018" w:rsidRDefault="002C6018" w:rsidP="002C6018">
      <w:pPr>
        <w:pStyle w:val="Leipteksti"/>
        <w:spacing w:after="0"/>
        <w:ind w:left="1304"/>
      </w:pPr>
      <w:r>
        <w:t xml:space="preserve">- päivitetty lukuun 2.2, </w:t>
      </w:r>
      <w:r w:rsidRPr="00FD2370">
        <w:t>Käyttötapaukset ja palvelupyynnöt</w:t>
      </w:r>
      <w:r>
        <w:t xml:space="preserve"> uudet palvelupyynnöt PPA11 ja PPB11</w:t>
      </w:r>
    </w:p>
    <w:p w14:paraId="27285FE9" w14:textId="56AB7CDC" w:rsidR="002C6018" w:rsidRDefault="002C6018" w:rsidP="002C6018">
      <w:pPr>
        <w:pStyle w:val="Leipteksti"/>
        <w:spacing w:after="0"/>
        <w:ind w:left="1304"/>
      </w:pPr>
      <w:r>
        <w:t xml:space="preserve">- lisätty </w:t>
      </w:r>
      <w:r w:rsidR="00BB767B">
        <w:t>uudet käyttötilanteet</w:t>
      </w:r>
    </w:p>
    <w:p w14:paraId="5D912CC4" w14:textId="77777777" w:rsidR="006E7AAF" w:rsidRDefault="002C6018" w:rsidP="002C6018">
      <w:pPr>
        <w:pStyle w:val="Leipteksti"/>
        <w:spacing w:after="0"/>
        <w:ind w:left="2608"/>
      </w:pPr>
      <w:r>
        <w:t xml:space="preserve">lukuun 4, Arkistoi palvelutapahtuma-asiakirja (PPA) </w:t>
      </w:r>
    </w:p>
    <w:p w14:paraId="28402167" w14:textId="77777777" w:rsidR="001F4A66" w:rsidRDefault="006E7AAF" w:rsidP="002C6018">
      <w:pPr>
        <w:pStyle w:val="Leipteksti"/>
        <w:spacing w:after="0"/>
        <w:ind w:left="2608"/>
      </w:pPr>
      <w:r>
        <w:t>lukuun 5, Arkistoi palvelutapahtuma-asiakirja</w:t>
      </w:r>
      <w:r w:rsidR="002C6018">
        <w:br/>
        <w:t>lukuun 6, Arkistoi hoitoasiakirja (PPA)</w:t>
      </w:r>
    </w:p>
    <w:p w14:paraId="7CEFC405" w14:textId="3DEC307B" w:rsidR="001F4A66" w:rsidRDefault="001F4A66" w:rsidP="002C6018">
      <w:pPr>
        <w:pStyle w:val="Leipteksti"/>
        <w:spacing w:after="0"/>
        <w:ind w:left="2608"/>
      </w:pPr>
      <w:r>
        <w:t>lukuun 7, Arkistoi hoitoasiakirja</w:t>
      </w:r>
      <w:r w:rsidR="002C6018">
        <w:t xml:space="preserve"> </w:t>
      </w:r>
      <w:r w:rsidR="002C6018">
        <w:br/>
        <w:t xml:space="preserve">lukuun 11, </w:t>
      </w:r>
      <w:r w:rsidR="002C6018" w:rsidRPr="0015252D">
        <w:t>Korvaa palvelutapahtuma-asiakirja (PPA)</w:t>
      </w:r>
    </w:p>
    <w:p w14:paraId="52F4307B" w14:textId="2CA83042" w:rsidR="002C6018" w:rsidRDefault="001F4A66" w:rsidP="002C6018">
      <w:pPr>
        <w:pStyle w:val="Leipteksti"/>
        <w:spacing w:after="0"/>
        <w:ind w:left="2608"/>
      </w:pPr>
      <w:r>
        <w:t xml:space="preserve">lukuun 12, </w:t>
      </w:r>
      <w:r w:rsidRPr="0015252D">
        <w:t xml:space="preserve">Korvaa palvelutapahtuma-asiakirja </w:t>
      </w:r>
      <w:r w:rsidR="002C6018">
        <w:br/>
        <w:t xml:space="preserve">lukuun 13, </w:t>
      </w:r>
      <w:r w:rsidR="002C6018" w:rsidRPr="0015252D">
        <w:t xml:space="preserve">Korvaa </w:t>
      </w:r>
      <w:r w:rsidR="002C6018">
        <w:t>hoito</w:t>
      </w:r>
      <w:r w:rsidR="002C6018" w:rsidRPr="0015252D">
        <w:t>asiakirja (PPA)</w:t>
      </w:r>
    </w:p>
    <w:p w14:paraId="4B5030AA" w14:textId="15B8C55A" w:rsidR="001F4A66" w:rsidRDefault="001F4A66" w:rsidP="002C6018">
      <w:pPr>
        <w:pStyle w:val="Leipteksti"/>
        <w:spacing w:after="0"/>
        <w:ind w:left="2608"/>
      </w:pPr>
      <w:r>
        <w:t xml:space="preserve">lukuun 14, </w:t>
      </w:r>
      <w:r w:rsidRPr="0015252D">
        <w:t xml:space="preserve">Korvaa </w:t>
      </w:r>
      <w:r>
        <w:t>hoito</w:t>
      </w:r>
      <w:r w:rsidRPr="0015252D">
        <w:t>asiakirja</w:t>
      </w:r>
    </w:p>
    <w:p w14:paraId="73DCE9CF" w14:textId="39C18385" w:rsidR="00BB767B" w:rsidRDefault="00BB767B" w:rsidP="002C6018">
      <w:pPr>
        <w:pStyle w:val="Leipteksti"/>
        <w:spacing w:after="0"/>
        <w:ind w:left="2608"/>
      </w:pPr>
      <w:r>
        <w:t>lukuun 17, Hae potilasasiakirjoja (PPB)</w:t>
      </w:r>
    </w:p>
    <w:p w14:paraId="4FDF5963" w14:textId="6D5E00C6" w:rsidR="001F4A66" w:rsidRDefault="001F4A66" w:rsidP="001C0A14">
      <w:pPr>
        <w:pStyle w:val="Leipteksti"/>
        <w:spacing w:after="0"/>
        <w:ind w:left="2608"/>
      </w:pPr>
      <w:r>
        <w:t>lukuun 1</w:t>
      </w:r>
      <w:r w:rsidR="00E81082">
        <w:t>8</w:t>
      </w:r>
      <w:r>
        <w:t xml:space="preserve">, Hae </w:t>
      </w:r>
      <w:r w:rsidR="00E81082">
        <w:t>oman rekisterin asiakirjoja</w:t>
      </w:r>
    </w:p>
    <w:p w14:paraId="1A1380DF" w14:textId="2F528871" w:rsidR="002C6018" w:rsidRDefault="002C6018" w:rsidP="002C6018">
      <w:pPr>
        <w:pStyle w:val="Leipteksti"/>
        <w:spacing w:after="0"/>
        <w:ind w:left="1304"/>
      </w:pPr>
      <w:r>
        <w:lastRenderedPageBreak/>
        <w:t xml:space="preserve">- lisätty lukuun </w:t>
      </w:r>
      <w:r w:rsidR="002F247D">
        <w:t>29</w:t>
      </w:r>
      <w:r>
        <w:t>.2, Liittyvä koodistot koodisto LK14.</w:t>
      </w:r>
    </w:p>
    <w:p w14:paraId="0C4915D8" w14:textId="171D014B" w:rsidR="003321D9" w:rsidRDefault="003321D9" w:rsidP="002C6018">
      <w:pPr>
        <w:pStyle w:val="Leipteksti"/>
        <w:spacing w:after="0"/>
        <w:ind w:left="1304"/>
      </w:pPr>
      <w:r>
        <w:t>26.4.2024</w:t>
      </w:r>
    </w:p>
    <w:p w14:paraId="4EC751B1" w14:textId="742C846D" w:rsidR="003321D9" w:rsidRDefault="003321D9" w:rsidP="002C6018">
      <w:pPr>
        <w:pStyle w:val="Leipteksti"/>
        <w:spacing w:after="0"/>
        <w:ind w:left="1304"/>
      </w:pPr>
      <w:r>
        <w:t>- lisätty Korvaa Arkistoasiakirja -käyttötapaukseen luku 16.6 lisätietoja korvauksesta eri lomakeversioilla</w:t>
      </w:r>
    </w:p>
    <w:p w14:paraId="6AE1514A" w14:textId="31C8881D" w:rsidR="00603A86" w:rsidRDefault="00603A86" w:rsidP="002C6018">
      <w:pPr>
        <w:pStyle w:val="Leipteksti"/>
        <w:spacing w:after="0"/>
        <w:ind w:left="1304"/>
      </w:pPr>
      <w:r>
        <w:t>8.8.2024</w:t>
      </w:r>
    </w:p>
    <w:p w14:paraId="4B5E86CB" w14:textId="77777777" w:rsidR="00603A86" w:rsidRDefault="00603A86" w:rsidP="00603A86">
      <w:pPr>
        <w:pStyle w:val="Leipteksti"/>
        <w:spacing w:after="0"/>
        <w:ind w:left="1304"/>
      </w:pPr>
      <w:r>
        <w:t>Palvelun nimi päivitettu Potilastiedon arkistosta Potilastietovarannoksi.</w:t>
      </w:r>
    </w:p>
    <w:p w14:paraId="751A7DAD" w14:textId="046600ED" w:rsidR="00603A86" w:rsidRDefault="00603A86" w:rsidP="002C6018">
      <w:pPr>
        <w:pStyle w:val="Leipteksti"/>
        <w:spacing w:after="0"/>
        <w:ind w:left="1304"/>
      </w:pPr>
      <w:r>
        <w:t>Lisätty toimintansa päättäneen rekisterinpitäjän vanhojen tietojen haku ja arkistointi.</w:t>
      </w:r>
    </w:p>
    <w:p w14:paraId="628FAA76" w14:textId="77777777" w:rsidR="00603A86" w:rsidRDefault="00603A86" w:rsidP="00603A86">
      <w:pPr>
        <w:pStyle w:val="Leipteksti"/>
        <w:spacing w:after="0"/>
        <w:ind w:left="1304"/>
      </w:pPr>
      <w:r>
        <w:t xml:space="preserve">Muutokset: </w:t>
      </w:r>
    </w:p>
    <w:p w14:paraId="3C8B4BC1" w14:textId="321FA821" w:rsidR="00603A86" w:rsidRDefault="00603A86" w:rsidP="00603A86">
      <w:pPr>
        <w:pStyle w:val="Leipteksti"/>
        <w:spacing w:after="0"/>
        <w:ind w:left="1304"/>
      </w:pPr>
      <w:r>
        <w:t xml:space="preserve">- päivitetty lukuun 2.2, </w:t>
      </w:r>
      <w:r w:rsidRPr="00FD2370">
        <w:t>Käyttötapaukset ja palvelupyynnöt</w:t>
      </w:r>
      <w:r>
        <w:t xml:space="preserve"> uudet palvelupyynnöt PP3611 ja PP3711</w:t>
      </w:r>
    </w:p>
    <w:p w14:paraId="46E6119D" w14:textId="393F3BCB" w:rsidR="00603A86" w:rsidRDefault="00603A86" w:rsidP="00603A86">
      <w:pPr>
        <w:pStyle w:val="Leipteksti"/>
        <w:spacing w:after="0"/>
        <w:ind w:left="1304"/>
      </w:pPr>
      <w:r>
        <w:t xml:space="preserve">- lisätty </w:t>
      </w:r>
      <w:r w:rsidR="002B7979">
        <w:t>PP3611- ja PP3711-</w:t>
      </w:r>
      <w:r>
        <w:t>käyttötilanteet</w:t>
      </w:r>
    </w:p>
    <w:p w14:paraId="0CBE5E62" w14:textId="4054DEB4" w:rsidR="00603A86" w:rsidRDefault="00603A86" w:rsidP="00603A86">
      <w:pPr>
        <w:pStyle w:val="Leipteksti"/>
        <w:spacing w:after="0"/>
        <w:ind w:left="2608"/>
      </w:pPr>
      <w:r>
        <w:t>lukuun 5, Arkistoi palvelutapahtuma-asiakirja</w:t>
      </w:r>
      <w:r>
        <w:br/>
        <w:t xml:space="preserve">lukuun 7, Arkistoi hoitoasiakirja </w:t>
      </w:r>
      <w:r>
        <w:br/>
        <w:t xml:space="preserve">lukuun 12, </w:t>
      </w:r>
      <w:r w:rsidRPr="0015252D">
        <w:t xml:space="preserve">Korvaa palvelutapahtuma-asiakirja </w:t>
      </w:r>
      <w:r>
        <w:br/>
        <w:t xml:space="preserve">lukuun 14, </w:t>
      </w:r>
      <w:r w:rsidRPr="0015252D">
        <w:t xml:space="preserve">Korvaa </w:t>
      </w:r>
      <w:r>
        <w:t>hoito</w:t>
      </w:r>
      <w:r w:rsidRPr="0015252D">
        <w:t>asiakirja</w:t>
      </w:r>
    </w:p>
    <w:p w14:paraId="363337AD" w14:textId="2A5AA5A3" w:rsidR="00603A86" w:rsidRDefault="00603A86" w:rsidP="00603A86">
      <w:pPr>
        <w:pStyle w:val="Leipteksti"/>
        <w:spacing w:after="0"/>
        <w:ind w:left="2608"/>
      </w:pPr>
      <w:r>
        <w:t>lukuun 18, Hae oman rekisterin asiakirjoja</w:t>
      </w:r>
      <w:r w:rsidR="002B7979">
        <w:t>.</w:t>
      </w:r>
    </w:p>
    <w:p w14:paraId="38CF8304" w14:textId="3505591A" w:rsidR="008A5A9F" w:rsidRDefault="001A7B46" w:rsidP="008A5A9F">
      <w:pPr>
        <w:pStyle w:val="Leipteksti"/>
        <w:spacing w:after="0"/>
        <w:ind w:left="1304"/>
      </w:pPr>
      <w:r>
        <w:t>4</w:t>
      </w:r>
      <w:r w:rsidR="008A5A9F">
        <w:t>.</w:t>
      </w:r>
      <w:r>
        <w:t>9</w:t>
      </w:r>
      <w:r w:rsidR="008A5A9F">
        <w:t>.2024</w:t>
      </w:r>
    </w:p>
    <w:p w14:paraId="123B02A7" w14:textId="293802AE" w:rsidR="008A5A9F" w:rsidRDefault="008A5A9F" w:rsidP="006023B6">
      <w:pPr>
        <w:pStyle w:val="Leipteksti"/>
        <w:spacing w:after="0"/>
        <w:ind w:left="1304"/>
      </w:pPr>
      <w:r>
        <w:t>- Lukuun 24.1 ja 26.4 tarkennettu</w:t>
      </w:r>
      <w:r w:rsidR="00FC7AEE">
        <w:t xml:space="preserve"> tahdonilmaisujen haku </w:t>
      </w:r>
      <w:r>
        <w:t>keskeisten terveystietojen hätähau</w:t>
      </w:r>
      <w:r w:rsidR="00FC7AEE">
        <w:t>n yhteydessä.</w:t>
      </w:r>
      <w:r>
        <w:t xml:space="preserve"> </w:t>
      </w:r>
    </w:p>
    <w:p w14:paraId="64CB8495" w14:textId="0F5074EE" w:rsidR="001A7B46" w:rsidRDefault="001A7B46" w:rsidP="006023B6">
      <w:pPr>
        <w:pStyle w:val="Leipteksti"/>
        <w:spacing w:after="0"/>
        <w:ind w:left="1304"/>
      </w:pPr>
      <w:r>
        <w:t>- Lukuun 28.3 tarkennus: kaikilla haun palvelupyynnöillä annetaan hakevan ohjelmiston tiedot.</w:t>
      </w:r>
    </w:p>
    <w:p w14:paraId="36149C03" w14:textId="3A1D88BD" w:rsidR="007F55C9" w:rsidRDefault="007F55C9" w:rsidP="00147F45">
      <w:pPr>
        <w:pStyle w:val="Leipteksti"/>
        <w:spacing w:after="0"/>
        <w:ind w:left="0"/>
      </w:pPr>
      <w:r>
        <w:t>Versio 2.2</w:t>
      </w:r>
    </w:p>
    <w:p w14:paraId="01A7492F" w14:textId="1AB5E62A" w:rsidR="007F55C9" w:rsidRDefault="007F55C9" w:rsidP="00147F45">
      <w:pPr>
        <w:pStyle w:val="Leipteksti"/>
        <w:spacing w:after="0"/>
        <w:ind w:left="0"/>
      </w:pPr>
      <w:r>
        <w:tab/>
        <w:t>11.12.2023</w:t>
      </w:r>
    </w:p>
    <w:p w14:paraId="4F4B9B0B" w14:textId="44D9D736" w:rsidR="007F55C9" w:rsidRDefault="007F55C9" w:rsidP="00147F45">
      <w:pPr>
        <w:pStyle w:val="Leipteksti"/>
        <w:spacing w:after="0"/>
        <w:ind w:left="0"/>
      </w:pPr>
      <w:r>
        <w:tab/>
        <w:t>-     Poistettu RC-status</w:t>
      </w:r>
    </w:p>
    <w:p w14:paraId="742215AB" w14:textId="0A0802C0" w:rsidR="007166AB" w:rsidRDefault="007166AB" w:rsidP="00147F45">
      <w:pPr>
        <w:pStyle w:val="Leipteksti"/>
        <w:spacing w:after="0"/>
        <w:ind w:left="0"/>
      </w:pPr>
      <w:r>
        <w:tab/>
        <w:t>23.1.2024</w:t>
      </w:r>
    </w:p>
    <w:p w14:paraId="410D52A9" w14:textId="1D26F680" w:rsidR="007166AB" w:rsidRDefault="007166AB" w:rsidP="007166AB">
      <w:pPr>
        <w:pStyle w:val="Leipteksti"/>
        <w:spacing w:after="0"/>
        <w:ind w:left="0"/>
      </w:pPr>
      <w:r>
        <w:tab/>
        <w:t>- Lukuun 8.6 tarkennettu rivinvaihtoja koskevaa tekstiä (LT3).</w:t>
      </w:r>
    </w:p>
    <w:p w14:paraId="7ACB3B67" w14:textId="3ABC4C1F" w:rsidR="00FF07A6" w:rsidRDefault="00FF07A6" w:rsidP="007166AB">
      <w:pPr>
        <w:pStyle w:val="Leipteksti"/>
        <w:spacing w:after="0"/>
        <w:ind w:left="0"/>
      </w:pPr>
      <w:bookmarkStart w:id="64" w:name="_Hlk158192118"/>
      <w:r>
        <w:tab/>
        <w:t xml:space="preserve">7.2.2024 Poistettu luvusta 6 virheellinen skenaario E. </w:t>
      </w:r>
    </w:p>
    <w:bookmarkEnd w:id="64"/>
    <w:p w14:paraId="705E3C24" w14:textId="3728EBEC" w:rsidR="007166AB" w:rsidRDefault="007166AB" w:rsidP="00147F45">
      <w:pPr>
        <w:pStyle w:val="Leipteksti"/>
        <w:spacing w:after="0"/>
        <w:ind w:left="0"/>
      </w:pPr>
    </w:p>
    <w:p w14:paraId="3D5B4487" w14:textId="7B1A2BF0" w:rsidR="00CF31F2" w:rsidRDefault="00CF31F2" w:rsidP="00147F45">
      <w:pPr>
        <w:pStyle w:val="Leipteksti"/>
        <w:spacing w:after="0"/>
        <w:ind w:left="0"/>
      </w:pPr>
      <w:r>
        <w:t>Versio 2.</w:t>
      </w:r>
      <w:r w:rsidR="00BC106E">
        <w:t>2RC2</w:t>
      </w:r>
    </w:p>
    <w:p w14:paraId="14BF945B" w14:textId="19439B9A" w:rsidR="00CF31F2" w:rsidRDefault="00CF31F2" w:rsidP="00147F45">
      <w:pPr>
        <w:pStyle w:val="Leipteksti"/>
        <w:spacing w:after="0"/>
        <w:ind w:left="0"/>
      </w:pPr>
      <w:r>
        <w:tab/>
      </w:r>
      <w:r w:rsidR="00BC106E">
        <w:t>9</w:t>
      </w:r>
      <w:r>
        <w:t>.</w:t>
      </w:r>
      <w:r w:rsidR="00BC106E">
        <w:t>5</w:t>
      </w:r>
      <w:r>
        <w:t>.2023</w:t>
      </w:r>
    </w:p>
    <w:p w14:paraId="0D834847" w14:textId="6722182A" w:rsidR="001E14E0" w:rsidRDefault="001E14E0" w:rsidP="00A642C1">
      <w:pPr>
        <w:pStyle w:val="Leipteksti"/>
        <w:numPr>
          <w:ilvl w:val="0"/>
          <w:numId w:val="46"/>
        </w:numPr>
        <w:spacing w:after="0"/>
      </w:pPr>
      <w:r>
        <w:t xml:space="preserve">Lukuun 2.2 päivitetty palvelupyynnön PP22 nimi, </w:t>
      </w:r>
      <w:r w:rsidRPr="001E14E0">
        <w:t>Haku Uudenmaan väliaikaisen tiedonsaantioikeuden perusteella</w:t>
      </w:r>
    </w:p>
    <w:p w14:paraId="095328B8" w14:textId="4C561AC1" w:rsidR="00CF31F2" w:rsidRDefault="00CF31F2" w:rsidP="00A642C1">
      <w:pPr>
        <w:pStyle w:val="Leipteksti"/>
        <w:numPr>
          <w:ilvl w:val="0"/>
          <w:numId w:val="46"/>
        </w:numPr>
        <w:spacing w:after="0"/>
      </w:pPr>
      <w:r>
        <w:t>Lukuun 15.3. kohtaan 3 lisätty palvelupyyntöjen PP24 ja PP25 käyttöä Kanta-infomoinnin päivitystilanteessa koskeva huomautus</w:t>
      </w:r>
    </w:p>
    <w:p w14:paraId="1E4D45D1" w14:textId="02D30651" w:rsidR="00306B07" w:rsidRDefault="00306B07" w:rsidP="00A642C1">
      <w:pPr>
        <w:pStyle w:val="Leipteksti"/>
        <w:numPr>
          <w:ilvl w:val="0"/>
          <w:numId w:val="46"/>
        </w:numPr>
        <w:spacing w:after="0"/>
      </w:pPr>
      <w:r>
        <w:t>Lukuun 26.3 kohtaan 4 lisätty huomautus asiakirjan edelleenvälittämisestä ostopalvelutilanteessa</w:t>
      </w:r>
    </w:p>
    <w:p w14:paraId="6CBFFB4A" w14:textId="4D63603A" w:rsidR="00CF31F2" w:rsidRDefault="00CF31F2" w:rsidP="00A642C1">
      <w:pPr>
        <w:pStyle w:val="Leipteksti"/>
        <w:numPr>
          <w:ilvl w:val="0"/>
          <w:numId w:val="46"/>
        </w:numPr>
        <w:spacing w:after="0"/>
      </w:pPr>
      <w:r>
        <w:t xml:space="preserve">Lisätty Tahdonilmaisupalveluun tallennettavan lomakkeen </w:t>
      </w:r>
      <w:r w:rsidRPr="00CF31F2">
        <w:t>Tutkimusaineistolöydöstä koskeva yhteydenottokielto</w:t>
      </w:r>
      <w:r>
        <w:t xml:space="preserve"> k</w:t>
      </w:r>
      <w:r w:rsidR="00EC06ED">
        <w:t>ä</w:t>
      </w:r>
      <w:r>
        <w:t>sittely</w:t>
      </w:r>
      <w:r w:rsidR="00EC06ED">
        <w:t>:</w:t>
      </w:r>
    </w:p>
    <w:p w14:paraId="67F7567B" w14:textId="73D45611" w:rsidR="005E1B38" w:rsidRDefault="005E1B38" w:rsidP="00A642C1">
      <w:pPr>
        <w:pStyle w:val="Leipteksti"/>
        <w:numPr>
          <w:ilvl w:val="1"/>
          <w:numId w:val="46"/>
        </w:numPr>
        <w:spacing w:after="0"/>
      </w:pPr>
      <w:r>
        <w:lastRenderedPageBreak/>
        <w:t>Lukujen 3.1 ja 3.2 taulukoihin lisätty yhteydenottokielto-lomake</w:t>
      </w:r>
    </w:p>
    <w:p w14:paraId="6DED06C5" w14:textId="5C47C20C" w:rsidR="00F66D4A" w:rsidRDefault="005E1B38" w:rsidP="00A642C1">
      <w:pPr>
        <w:pStyle w:val="Leipteksti"/>
        <w:numPr>
          <w:ilvl w:val="1"/>
          <w:numId w:val="46"/>
        </w:numPr>
        <w:spacing w:after="0"/>
      </w:pPr>
      <w:r>
        <w:t>Yhteyden</w:t>
      </w:r>
      <w:r w:rsidR="00A455EB">
        <w:t>ot</w:t>
      </w:r>
      <w:r>
        <w:t>tokiellon käsittely lisätty Tahdonilmaisupalvelun asiakirjojen arkistoinnin (luku 8</w:t>
      </w:r>
      <w:r w:rsidR="00AC75F4">
        <w:t>.1 ja 8.6</w:t>
      </w:r>
      <w:r>
        <w:t>), korvauksen (luku</w:t>
      </w:r>
      <w:r w:rsidR="006B7DAF">
        <w:t xml:space="preserve"> 15.1 ja 15.4</w:t>
      </w:r>
      <w:r>
        <w:t>) ja haun (luku</w:t>
      </w:r>
      <w:r w:rsidR="006B7DAF">
        <w:t xml:space="preserve"> 21.1</w:t>
      </w:r>
      <w:r>
        <w:t xml:space="preserve">) käyttötapauksiin.  </w:t>
      </w:r>
    </w:p>
    <w:p w14:paraId="39299DF7" w14:textId="711D8AC0" w:rsidR="00F66D4A" w:rsidRDefault="00EC06ED" w:rsidP="00F66D4A">
      <w:pPr>
        <w:pStyle w:val="Leipteksti"/>
        <w:spacing w:after="0"/>
        <w:ind w:left="1304"/>
      </w:pPr>
      <w:r>
        <w:t>1</w:t>
      </w:r>
      <w:r w:rsidR="00F66D4A">
        <w:t>.</w:t>
      </w:r>
      <w:r>
        <w:t>6</w:t>
      </w:r>
      <w:r w:rsidR="00F66D4A">
        <w:t>.2023</w:t>
      </w:r>
    </w:p>
    <w:p w14:paraId="56FDE4B5" w14:textId="77777777" w:rsidR="00396388" w:rsidRDefault="00F66D4A" w:rsidP="00A642C1">
      <w:pPr>
        <w:pStyle w:val="Leipteksti"/>
        <w:numPr>
          <w:ilvl w:val="0"/>
          <w:numId w:val="45"/>
        </w:numPr>
        <w:spacing w:after="0"/>
      </w:pPr>
      <w:r>
        <w:t xml:space="preserve">Lukuun Hae Tahdonilmaisupalvelun asiakirjoja on lisätty </w:t>
      </w:r>
    </w:p>
    <w:p w14:paraId="3971C9B5" w14:textId="241C6F5C" w:rsidR="00396388" w:rsidRDefault="00F66D4A" w:rsidP="00A642C1">
      <w:pPr>
        <w:pStyle w:val="Leipteksti"/>
        <w:numPr>
          <w:ilvl w:val="0"/>
          <w:numId w:val="45"/>
        </w:numPr>
        <w:spacing w:after="0"/>
      </w:pPr>
      <w:r>
        <w:t>huoltajalle tulostettava kieltoyhteenveto</w:t>
      </w:r>
      <w:r w:rsidR="00396388">
        <w:t xml:space="preserve"> (KIEYHTH)</w:t>
      </w:r>
    </w:p>
    <w:p w14:paraId="05403E9F" w14:textId="0B59EA89" w:rsidR="00396388" w:rsidRDefault="00396388" w:rsidP="00A642C1">
      <w:pPr>
        <w:pStyle w:val="Leipteksti"/>
        <w:numPr>
          <w:ilvl w:val="0"/>
          <w:numId w:val="45"/>
        </w:numPr>
        <w:spacing w:after="0"/>
      </w:pPr>
      <w:r>
        <w:t>tahdonilmaisupalvelun haku tulostamista varten: yhteydenottokiellon (YKIE) pdf-tuloste</w:t>
      </w:r>
    </w:p>
    <w:p w14:paraId="13872EB6" w14:textId="085ACBC2" w:rsidR="00DB4F57" w:rsidRDefault="00DB4F57" w:rsidP="00D937A5">
      <w:pPr>
        <w:pStyle w:val="Leipteksti"/>
        <w:spacing w:after="0"/>
        <w:ind w:left="1304"/>
      </w:pPr>
      <w:r>
        <w:t>2</w:t>
      </w:r>
      <w:r w:rsidR="007507B7">
        <w:t>9</w:t>
      </w:r>
      <w:r>
        <w:t>.6.2023</w:t>
      </w:r>
    </w:p>
    <w:p w14:paraId="6E22D49E" w14:textId="2D91FB69" w:rsidR="00DB4F57" w:rsidRDefault="00DB4F57" w:rsidP="00A642C1">
      <w:pPr>
        <w:pStyle w:val="Leipteksti"/>
        <w:numPr>
          <w:ilvl w:val="0"/>
          <w:numId w:val="45"/>
        </w:numPr>
        <w:spacing w:after="0"/>
      </w:pPr>
      <w:r>
        <w:t xml:space="preserve">Lisätty Tahdonilmaisupalveluun tallennettavan lomakkeen </w:t>
      </w:r>
      <w:r w:rsidRPr="00DB4F57">
        <w:t>Eurooppalaisen potilasyhteenvedon informointi ja suostumus</w:t>
      </w:r>
      <w:r>
        <w:t xml:space="preserve"> (PSSUO) käsittely:</w:t>
      </w:r>
    </w:p>
    <w:p w14:paraId="79411768" w14:textId="4F68714D" w:rsidR="00DB4F57" w:rsidRDefault="00DB4F57" w:rsidP="00A642C1">
      <w:pPr>
        <w:pStyle w:val="Leipteksti"/>
        <w:numPr>
          <w:ilvl w:val="1"/>
          <w:numId w:val="45"/>
        </w:numPr>
        <w:spacing w:after="0"/>
      </w:pPr>
      <w:r>
        <w:t xml:space="preserve">Lukujen 3.1 ja </w:t>
      </w:r>
      <w:r w:rsidR="001F3E17">
        <w:t>3.2 taulukot</w:t>
      </w:r>
    </w:p>
    <w:p w14:paraId="7FD28184" w14:textId="157EBDA9" w:rsidR="00DB4F57" w:rsidRDefault="00DB4F57" w:rsidP="00A642C1">
      <w:pPr>
        <w:pStyle w:val="Leipteksti"/>
        <w:numPr>
          <w:ilvl w:val="1"/>
          <w:numId w:val="45"/>
        </w:numPr>
        <w:spacing w:after="0"/>
      </w:pPr>
      <w:r>
        <w:t>Tahdonilmaisupalvelun asiakirjojen arkistoinnin (luku 8.1 ja 8.6), korvauksen (luku 15.1 ja 15.4) ja haun (luku 21.1</w:t>
      </w:r>
      <w:r w:rsidR="001F3E17">
        <w:t>) käyttötapaukset</w:t>
      </w:r>
    </w:p>
    <w:p w14:paraId="3A3EBC29" w14:textId="2CB9BC54" w:rsidR="00FA5ADA" w:rsidRDefault="00FA5ADA" w:rsidP="0032299A">
      <w:pPr>
        <w:pStyle w:val="Leipteksti"/>
        <w:spacing w:after="0"/>
      </w:pPr>
      <w:r>
        <w:t>23.8.2023</w:t>
      </w:r>
    </w:p>
    <w:p w14:paraId="6C7AA14E" w14:textId="44F983BB" w:rsidR="00FA5ADA" w:rsidRDefault="00FA5ADA" w:rsidP="0032299A">
      <w:pPr>
        <w:pStyle w:val="Leipteksti"/>
        <w:spacing w:after="0"/>
      </w:pPr>
      <w:r>
        <w:t xml:space="preserve">-     </w:t>
      </w:r>
      <w:r w:rsidR="00165542">
        <w:t xml:space="preserve">Arkistoi tahdonilmaisupalvelun asiakirja ja </w:t>
      </w:r>
      <w:r>
        <w:t>Korvaa tahdoni</w:t>
      </w:r>
      <w:r w:rsidR="00165542">
        <w:t>lmaisupalvelun asiakirja –lukuihin</w:t>
      </w:r>
      <w:r>
        <w:t xml:space="preserve"> on lisätty muutokset koskien Luovutusluvan </w:t>
      </w:r>
      <w:r w:rsidR="00165542">
        <w:t xml:space="preserve">arkistointia ja </w:t>
      </w:r>
      <w:r>
        <w:t>korvausta 1.1.2024 alkaen, jolloin Luovutuslupa laajene</w:t>
      </w:r>
      <w:r w:rsidR="00165542">
        <w:t>e kattamaan luovutukset myös Po</w:t>
      </w:r>
      <w:r>
        <w:t>tilastiedon arkiston ulkopuolella.</w:t>
      </w:r>
    </w:p>
    <w:p w14:paraId="6BC6EC7F" w14:textId="4E5A6FAD" w:rsidR="003F39A4" w:rsidRDefault="003F39A4" w:rsidP="00A642C1">
      <w:pPr>
        <w:pStyle w:val="Leipteksti"/>
        <w:numPr>
          <w:ilvl w:val="0"/>
          <w:numId w:val="45"/>
        </w:numPr>
        <w:spacing w:after="0"/>
      </w:pPr>
      <w:r>
        <w:t xml:space="preserve">Lisätty lukuun 8 ohjeistus rivinvaihtojen käsittelemiseksi lomakkeilla YKIE ja PSSUO. Lukuun 8.4 tarkennus ja uusi lisätieto LT3. </w:t>
      </w:r>
    </w:p>
    <w:p w14:paraId="482F4B7D" w14:textId="27DF4ACD" w:rsidR="00D3673E" w:rsidRDefault="00D3673E" w:rsidP="00592CC9">
      <w:pPr>
        <w:pStyle w:val="Leipteksti"/>
        <w:spacing w:after="0"/>
        <w:ind w:left="1304"/>
      </w:pPr>
      <w:r>
        <w:t>5.9.2023</w:t>
      </w:r>
    </w:p>
    <w:p w14:paraId="7E7B2A9E" w14:textId="3F0319D8" w:rsidR="00D3673E" w:rsidRDefault="00D3673E" w:rsidP="00A642C1">
      <w:pPr>
        <w:pStyle w:val="Leipteksti"/>
        <w:numPr>
          <w:ilvl w:val="0"/>
          <w:numId w:val="45"/>
        </w:numPr>
        <w:spacing w:after="0"/>
      </w:pPr>
      <w:r>
        <w:t>Luvusta Korvaa tahdonilmaisupalvelun asiakirja poistettu 1.1.2024 alkaen voimaan tulevan Luovutusluvan korvaustilannetta koskeva sääntö eri Lomakkeen omistajan määrittelyversio -arvoilla</w:t>
      </w:r>
    </w:p>
    <w:p w14:paraId="18B158C8" w14:textId="566E12F1" w:rsidR="00977769" w:rsidRDefault="00977769" w:rsidP="00592CC9">
      <w:pPr>
        <w:pStyle w:val="Leipteksti"/>
        <w:spacing w:after="0"/>
        <w:ind w:left="1304"/>
      </w:pPr>
      <w:r>
        <w:t>2</w:t>
      </w:r>
      <w:r w:rsidR="00282EE8">
        <w:t>5</w:t>
      </w:r>
      <w:r>
        <w:t>.10.2023</w:t>
      </w:r>
    </w:p>
    <w:p w14:paraId="75033FBE" w14:textId="53ADD918" w:rsidR="00977769" w:rsidRDefault="00977769" w:rsidP="00A642C1">
      <w:pPr>
        <w:pStyle w:val="Leipteksti"/>
        <w:numPr>
          <w:ilvl w:val="0"/>
          <w:numId w:val="45"/>
        </w:numPr>
        <w:spacing w:after="0"/>
      </w:pPr>
      <w:r>
        <w:t xml:space="preserve">Lukuun Arkistoi asiakirja tahdonilmaisupalveluun (kohta LT1) lisätty sääntö ettei kieltolomakkeella saa esiintyä useita samoja kieltoja </w:t>
      </w:r>
    </w:p>
    <w:p w14:paraId="78991323" w14:textId="77777777" w:rsidR="008B2092" w:rsidRDefault="008B2092" w:rsidP="008B2092">
      <w:pPr>
        <w:pStyle w:val="Leipteksti"/>
        <w:spacing w:after="0"/>
        <w:ind w:left="1304"/>
      </w:pPr>
      <w:r>
        <w:t>1.12.2023</w:t>
      </w:r>
    </w:p>
    <w:p w14:paraId="02A13A99" w14:textId="5D762D51" w:rsidR="008B2092" w:rsidRDefault="008B2092" w:rsidP="008B2092">
      <w:pPr>
        <w:pStyle w:val="Leipteksti"/>
        <w:spacing w:after="0"/>
        <w:ind w:left="1304"/>
      </w:pPr>
      <w:r>
        <w:t xml:space="preserve">-      Lukuun Arkistoi </w:t>
      </w:r>
      <w:r w:rsidR="00651752">
        <w:t>Luovutusilmoitus</w:t>
      </w:r>
      <w:r>
        <w:t xml:space="preserve"> lisätty tietoa luovutuksesta saman reksiterinpitäjän eri </w:t>
      </w:r>
    </w:p>
    <w:p w14:paraId="784440DB" w14:textId="58F2E719" w:rsidR="008B2092" w:rsidRDefault="008B2092" w:rsidP="00592CC9">
      <w:pPr>
        <w:pStyle w:val="Leipteksti"/>
        <w:spacing w:after="0"/>
        <w:ind w:left="1304"/>
      </w:pPr>
      <w:r>
        <w:t xml:space="preserve">       rekisterien (terveydenhuolto-sosiaalihuolto) välillä</w:t>
      </w:r>
    </w:p>
    <w:p w14:paraId="301B9121" w14:textId="4DD4C860" w:rsidR="0032299A" w:rsidRDefault="0032299A" w:rsidP="00592CC9">
      <w:pPr>
        <w:pStyle w:val="Leipteksti"/>
        <w:spacing w:after="0"/>
        <w:ind w:left="0"/>
      </w:pPr>
    </w:p>
    <w:p w14:paraId="27A5D399" w14:textId="3739BED8" w:rsidR="009E7931" w:rsidRDefault="009E7931" w:rsidP="00147F45">
      <w:pPr>
        <w:pStyle w:val="Leipteksti"/>
        <w:spacing w:after="0"/>
        <w:ind w:left="0"/>
      </w:pPr>
      <w:r>
        <w:t>Versio 2.2</w:t>
      </w:r>
    </w:p>
    <w:p w14:paraId="526E44AD" w14:textId="5B4E09D7" w:rsidR="004751B1" w:rsidRDefault="004751B1" w:rsidP="00147F45">
      <w:pPr>
        <w:pStyle w:val="Leipteksti"/>
        <w:spacing w:after="0"/>
        <w:ind w:left="0"/>
      </w:pPr>
      <w:r>
        <w:tab/>
        <w:t>Muutokset</w:t>
      </w:r>
    </w:p>
    <w:p w14:paraId="5BDC5AB1" w14:textId="3BCB513D" w:rsidR="004751B1" w:rsidRDefault="004751B1" w:rsidP="00A642C1">
      <w:pPr>
        <w:pStyle w:val="Leipteksti"/>
        <w:numPr>
          <w:ilvl w:val="0"/>
          <w:numId w:val="45"/>
        </w:numPr>
        <w:spacing w:after="0"/>
      </w:pPr>
      <w:r>
        <w:t xml:space="preserve">Luvun 3.2 taulukkoon </w:t>
      </w:r>
      <w:r w:rsidR="006717DB">
        <w:t xml:space="preserve">ja lukuun Korvaa Tahdonilmaisupalvelun asiakirja on </w:t>
      </w:r>
      <w:r>
        <w:t>lisätty</w:t>
      </w:r>
      <w:r w:rsidR="006717DB">
        <w:t xml:space="preserve"> Luovutusluvan mitätöintimahdollisuus korvauksen syyllä 4.</w:t>
      </w:r>
    </w:p>
    <w:p w14:paraId="20F66B73" w14:textId="20D2CF7A" w:rsidR="009E7931" w:rsidRDefault="009E7931" w:rsidP="00147F45">
      <w:pPr>
        <w:pStyle w:val="Leipteksti"/>
        <w:spacing w:after="0"/>
        <w:ind w:left="0"/>
      </w:pPr>
      <w:r>
        <w:tab/>
        <w:t>16.8.2022</w:t>
      </w:r>
    </w:p>
    <w:p w14:paraId="2740B04C" w14:textId="0C1E1C76" w:rsidR="009E7931" w:rsidRDefault="009E7931">
      <w:pPr>
        <w:pStyle w:val="Leipteksti"/>
        <w:spacing w:after="0"/>
        <w:ind w:left="0"/>
      </w:pPr>
      <w:r>
        <w:tab/>
        <w:t>Muutokset:</w:t>
      </w:r>
    </w:p>
    <w:p w14:paraId="7A367F77" w14:textId="62430F8A" w:rsidR="00AC516B" w:rsidRDefault="00AC516B" w:rsidP="00A642C1">
      <w:pPr>
        <w:pStyle w:val="Leipteksti"/>
        <w:numPr>
          <w:ilvl w:val="0"/>
          <w:numId w:val="44"/>
        </w:numPr>
        <w:spacing w:after="0"/>
      </w:pPr>
      <w:r w:rsidRPr="00AC516B">
        <w:lastRenderedPageBreak/>
        <w:t>L</w:t>
      </w:r>
      <w:r>
        <w:t>ukuihin</w:t>
      </w:r>
      <w:r w:rsidR="00FD26B2">
        <w:t xml:space="preserve"> Hae Tahdonilmaisupalvelun asiakirjoja, </w:t>
      </w:r>
      <w:r w:rsidRPr="00AC516B">
        <w:t xml:space="preserve">Arkistoi asiakirja </w:t>
      </w:r>
      <w:r>
        <w:t>T</w:t>
      </w:r>
      <w:r w:rsidRPr="00AC516B">
        <w:t>ahdonilmaisupalveluun</w:t>
      </w:r>
      <w:r>
        <w:t xml:space="preserve"> ja Korvaa Tahdonilmaisupalvelun asiakirja</w:t>
      </w:r>
      <w:r w:rsidRPr="00AC516B">
        <w:t xml:space="preserve"> on lisätty 1.1.2024 voimaan tulevan</w:t>
      </w:r>
      <w:r w:rsidR="00835BBD">
        <w:t xml:space="preserve"> uuden kieltolomak</w:t>
      </w:r>
      <w:r w:rsidRPr="00AC516B">
        <w:t>e</w:t>
      </w:r>
      <w:r w:rsidR="00835BBD">
        <w:t>version</w:t>
      </w:r>
      <w:r w:rsidRPr="00AC516B">
        <w:t xml:space="preserve"> käyttö</w:t>
      </w:r>
      <w:r w:rsidR="00835BBD">
        <w:t xml:space="preserve"> </w:t>
      </w:r>
      <w:r w:rsidR="00FD26B2">
        <w:t>rinnakkain nykyisen version kanssa</w:t>
      </w:r>
    </w:p>
    <w:p w14:paraId="41B7FE45" w14:textId="4349B89A" w:rsidR="00C92796" w:rsidRDefault="00C92796" w:rsidP="00A642C1">
      <w:pPr>
        <w:pStyle w:val="Leipteksti"/>
        <w:numPr>
          <w:ilvl w:val="0"/>
          <w:numId w:val="44"/>
        </w:numPr>
        <w:spacing w:after="0"/>
      </w:pPr>
      <w:r>
        <w:t xml:space="preserve">Lukuun Arkistoi asiakirja Tahdonilmaisupalveluun on paranneltu tekstiä Suostumus-asiakirjan muutoksesta Luovutuslupa-asiakirjaksi </w:t>
      </w:r>
    </w:p>
    <w:p w14:paraId="7E3BB61F" w14:textId="3C42EBD7" w:rsidR="00D26409" w:rsidRDefault="00D26409" w:rsidP="00A642C1">
      <w:pPr>
        <w:pStyle w:val="Leipteksti"/>
        <w:numPr>
          <w:ilvl w:val="0"/>
          <w:numId w:val="44"/>
        </w:numPr>
        <w:spacing w:after="0"/>
      </w:pPr>
      <w:r>
        <w:t>Lukuun Hae arkistoasiakirjat tarkennettu ostopalvelu valtuutus -lomakkeen versionumero</w:t>
      </w:r>
    </w:p>
    <w:p w14:paraId="6E5E71FE" w14:textId="4B5EB3CA" w:rsidR="00E31B98" w:rsidRDefault="00E31B98" w:rsidP="00306B07">
      <w:pPr>
        <w:pStyle w:val="Leipteksti"/>
        <w:spacing w:after="0"/>
        <w:ind w:left="1304"/>
      </w:pPr>
      <w:r>
        <w:t>9.12.2022</w:t>
      </w:r>
    </w:p>
    <w:p w14:paraId="5EBBCDEF" w14:textId="2416A0E1" w:rsidR="00001C57" w:rsidRDefault="00E31B98" w:rsidP="00A642C1">
      <w:pPr>
        <w:pStyle w:val="Leipteksti"/>
        <w:numPr>
          <w:ilvl w:val="0"/>
          <w:numId w:val="44"/>
        </w:numPr>
        <w:spacing w:after="0"/>
      </w:pPr>
      <w:r>
        <w:t>Lukuun 21.6</w:t>
      </w:r>
      <w:r w:rsidR="00001C57">
        <w:t xml:space="preserve"> lisätietoon LT1</w:t>
      </w:r>
      <w:r>
        <w:t xml:space="preserve"> </w:t>
      </w:r>
      <w:r w:rsidR="00001C57">
        <w:t>lisätty tarkennus hakusanomassa ilmoitetun organisaation nimen näkymisestä kieltoyhteenvedolla</w:t>
      </w:r>
    </w:p>
    <w:p w14:paraId="13268A65" w14:textId="2400FB19" w:rsidR="009E4D82" w:rsidRDefault="009E4D82" w:rsidP="00306B07">
      <w:pPr>
        <w:pStyle w:val="Leipteksti"/>
        <w:spacing w:after="0"/>
        <w:ind w:left="1304"/>
      </w:pPr>
      <w:r>
        <w:t>24.1.2023</w:t>
      </w:r>
    </w:p>
    <w:p w14:paraId="6E06F15F" w14:textId="23FD7194" w:rsidR="009E4D82" w:rsidRPr="00AC516B" w:rsidRDefault="00CA01CD" w:rsidP="00A642C1">
      <w:pPr>
        <w:pStyle w:val="Leipteksti"/>
        <w:numPr>
          <w:ilvl w:val="0"/>
          <w:numId w:val="44"/>
        </w:numPr>
        <w:spacing w:after="0"/>
      </w:pPr>
      <w:r>
        <w:t>Lukuun Hae Arkistoasiakirjoja t</w:t>
      </w:r>
      <w:r w:rsidR="009E4D82">
        <w:t>arkennettu PP38 hakuparametri</w:t>
      </w:r>
      <w:r>
        <w:t>en käyttöä</w:t>
      </w:r>
    </w:p>
    <w:p w14:paraId="796C827B" w14:textId="77777777" w:rsidR="009E7931" w:rsidRDefault="009E7931" w:rsidP="00147F45">
      <w:pPr>
        <w:pStyle w:val="Leipteksti"/>
        <w:spacing w:after="0"/>
        <w:ind w:left="0"/>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A642C1">
      <w:pPr>
        <w:pStyle w:val="Leipteksti"/>
        <w:numPr>
          <w:ilvl w:val="0"/>
          <w:numId w:val="39"/>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A642C1">
      <w:pPr>
        <w:pStyle w:val="Leipteksti"/>
        <w:numPr>
          <w:ilvl w:val="0"/>
          <w:numId w:val="39"/>
        </w:numPr>
        <w:spacing w:after="0"/>
      </w:pPr>
      <w:r>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A642C1">
      <w:pPr>
        <w:pStyle w:val="Leipteksti"/>
        <w:numPr>
          <w:ilvl w:val="1"/>
          <w:numId w:val="39"/>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A642C1">
      <w:pPr>
        <w:pStyle w:val="Leipteksti"/>
        <w:numPr>
          <w:ilvl w:val="0"/>
          <w:numId w:val="39"/>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A642C1">
      <w:pPr>
        <w:pStyle w:val="Leipteksti"/>
        <w:numPr>
          <w:ilvl w:val="1"/>
          <w:numId w:val="39"/>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A642C1">
      <w:pPr>
        <w:pStyle w:val="Leipteksti"/>
        <w:numPr>
          <w:ilvl w:val="0"/>
          <w:numId w:val="39"/>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br/>
        <w:t xml:space="preserve">Tuotantoversio. </w:t>
      </w:r>
      <w:r>
        <w:br/>
        <w:t>Muutokset:</w:t>
      </w:r>
    </w:p>
    <w:p w14:paraId="1C97A715" w14:textId="77777777" w:rsidR="006454F5" w:rsidRPr="006C6991" w:rsidRDefault="00147F45" w:rsidP="00A642C1">
      <w:pPr>
        <w:pStyle w:val="Leipteksti"/>
        <w:numPr>
          <w:ilvl w:val="0"/>
          <w:numId w:val="4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A642C1">
      <w:pPr>
        <w:pStyle w:val="Leipteksti"/>
        <w:numPr>
          <w:ilvl w:val="0"/>
          <w:numId w:val="43"/>
        </w:numPr>
        <w:spacing w:after="0"/>
      </w:pPr>
      <w:r w:rsidRPr="00B402BD">
        <w:t>Muutos lukuun 17 Hae potilasasiakirjoja (PPB).</w:t>
      </w:r>
    </w:p>
    <w:p w14:paraId="79B21CCC" w14:textId="77777777" w:rsidR="003106A8" w:rsidRPr="006C6991" w:rsidRDefault="00A969C8" w:rsidP="00A642C1">
      <w:pPr>
        <w:pStyle w:val="Leipteksti"/>
        <w:numPr>
          <w:ilvl w:val="0"/>
          <w:numId w:val="40"/>
        </w:numPr>
        <w:spacing w:after="0"/>
      </w:pPr>
      <w:r w:rsidRPr="00B402BD">
        <w:rPr>
          <w:rStyle w:val="LeiptekstiChar"/>
        </w:rPr>
        <w:lastRenderedPageBreak/>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A642C1">
      <w:pPr>
        <w:pStyle w:val="Leipteksti"/>
        <w:numPr>
          <w:ilvl w:val="0"/>
          <w:numId w:val="4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A642C1">
      <w:pPr>
        <w:pStyle w:val="Leipteksti"/>
        <w:numPr>
          <w:ilvl w:val="0"/>
          <w:numId w:val="4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lastRenderedPageBreak/>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lastRenderedPageBreak/>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lastRenderedPageBreak/>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lastRenderedPageBreak/>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044540">
      <w:headerReference w:type="default" r:id="rId25"/>
      <w:pgSz w:w="11906" w:h="16838" w:code="9"/>
      <w:pgMar w:top="2438" w:right="127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BCEEE" w14:textId="77777777" w:rsidR="001017FB" w:rsidRDefault="001017FB" w:rsidP="00661F12">
      <w:r>
        <w:separator/>
      </w:r>
    </w:p>
    <w:p w14:paraId="417E792C" w14:textId="77777777" w:rsidR="001017FB" w:rsidRDefault="001017FB"/>
  </w:endnote>
  <w:endnote w:type="continuationSeparator" w:id="0">
    <w:p w14:paraId="647C9727" w14:textId="77777777" w:rsidR="001017FB" w:rsidRDefault="001017FB" w:rsidP="00661F12">
      <w:r>
        <w:continuationSeparator/>
      </w:r>
    </w:p>
    <w:p w14:paraId="1ABFA489" w14:textId="77777777" w:rsidR="001017FB" w:rsidRDefault="00101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8E040" w14:textId="77777777" w:rsidR="001017FB" w:rsidRDefault="001017FB" w:rsidP="00661F12">
      <w:r>
        <w:separator/>
      </w:r>
    </w:p>
    <w:p w14:paraId="3D8FBC8F" w14:textId="77777777" w:rsidR="001017FB" w:rsidRDefault="001017FB"/>
  </w:footnote>
  <w:footnote w:type="continuationSeparator" w:id="0">
    <w:p w14:paraId="44E95CE4" w14:textId="77777777" w:rsidR="001017FB" w:rsidRDefault="001017FB" w:rsidP="00661F12">
      <w:r>
        <w:continuationSeparator/>
      </w:r>
    </w:p>
    <w:p w14:paraId="479D717E" w14:textId="77777777" w:rsidR="001017FB" w:rsidRDefault="001017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850"/>
      <w:gridCol w:w="991"/>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4" name="Kuva 4"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592CC9">
      <w:tc>
        <w:tcPr>
          <w:tcW w:w="5222" w:type="dxa"/>
          <w:vMer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157356F6" w:rsidR="00982045" w:rsidRPr="0074362D" w:rsidRDefault="00982045" w:rsidP="00F53733">
              <w:pPr>
                <w:pStyle w:val="Yltunniste"/>
                <w:rPr>
                  <w:b/>
                </w:rPr>
              </w:pPr>
              <w:r>
                <w:rPr>
                  <w:b/>
                  <w:color w:val="auto"/>
                </w:rPr>
                <w:t>Määrittely</w:t>
              </w:r>
            </w:p>
          </w:tc>
        </w:sdtContent>
      </w:sdt>
      <w:tc>
        <w:tcPr>
          <w:tcW w:w="850" w:type="dxa"/>
        </w:tcPr>
        <w:p w14:paraId="2CB64ED6" w14:textId="77777777" w:rsidR="00982045" w:rsidRPr="00CD3BD4" w:rsidRDefault="00982045" w:rsidP="00F53733">
          <w:pPr>
            <w:pStyle w:val="Yltunniste"/>
          </w:pPr>
        </w:p>
      </w:tc>
      <w:tc>
        <w:tcPr>
          <w:tcW w:w="991" w:type="dxa"/>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r w:rsidR="001017FB">
            <w:fldChar w:fldCharType="begin"/>
          </w:r>
          <w:r w:rsidR="001017FB">
            <w:instrText xml:space="preserve"> NUMPAGES   \* MERGEFORMAT </w:instrText>
          </w:r>
          <w:r w:rsidR="001017FB">
            <w:fldChar w:fldCharType="separate"/>
          </w:r>
          <w:r w:rsidR="00D3673E">
            <w:t>130</w:t>
          </w:r>
          <w:r w:rsidR="001017FB">
            <w:fldChar w:fldCharType="end"/>
          </w:r>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122B70BC" w:rsidR="00982045" w:rsidRPr="00661F12" w:rsidRDefault="00AD1EB6" w:rsidP="00F53733">
          <w:pPr>
            <w:pStyle w:val="Yltunniste"/>
          </w:pPr>
          <w:r>
            <w:t>Potilastietovaranto</w:t>
          </w:r>
          <w:r w:rsidR="00982045">
            <w:t xml:space="preserve">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5-03-04T00:00:00Z">
            <w:dateFormat w:val="d.M.yyyy"/>
            <w:lid w:val="fi-FI"/>
            <w:storeMappedDataAs w:val="dateTime"/>
            <w:calendar w:val="gregorian"/>
          </w:date>
        </w:sdtPr>
        <w:sdtEndPr/>
        <w:sdtContent>
          <w:tc>
            <w:tcPr>
              <w:tcW w:w="2575" w:type="dxa"/>
              <w:gridSpan w:val="2"/>
            </w:tcPr>
            <w:p w14:paraId="6D2E652A" w14:textId="7D31BDD4" w:rsidR="00982045" w:rsidRDefault="003C40C1" w:rsidP="00907E9A">
              <w:pPr>
                <w:pStyle w:val="Yltunniste"/>
              </w:pPr>
              <w:r>
                <w:t>4.3.2025</w:t>
              </w:r>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p w14:paraId="042F38D2" w14:textId="77777777" w:rsidR="00CB25DA" w:rsidRDefault="00CB25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92266EA"/>
    <w:lvl w:ilvl="0">
      <w:start w:val="1"/>
      <w:numFmt w:val="decimal"/>
      <w:lvlText w:val="%1."/>
      <w:lvlJc w:val="left"/>
      <w:pPr>
        <w:tabs>
          <w:tab w:val="num" w:pos="360"/>
        </w:tabs>
        <w:ind w:left="360" w:hanging="360"/>
      </w:pPr>
    </w:lvl>
  </w:abstractNum>
  <w:abstractNum w:abstractNumId="1"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2"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06BD2AAE"/>
    <w:multiLevelType w:val="hybridMultilevel"/>
    <w:tmpl w:val="4EF2FF68"/>
    <w:lvl w:ilvl="0" w:tplc="025A90FC">
      <w:start w:val="20"/>
      <w:numFmt w:val="bullet"/>
      <w:lvlText w:val="-"/>
      <w:lvlJc w:val="left"/>
      <w:pPr>
        <w:ind w:left="2248" w:hanging="360"/>
      </w:pPr>
      <w:rPr>
        <w:rFonts w:ascii="Calibri" w:eastAsia="Calibri" w:hAnsi="Calibri" w:cs="Times New Roman" w:hint="default"/>
      </w:rPr>
    </w:lvl>
    <w:lvl w:ilvl="1" w:tplc="040B0003" w:tentative="1">
      <w:start w:val="1"/>
      <w:numFmt w:val="bullet"/>
      <w:lvlText w:val="o"/>
      <w:lvlJc w:val="left"/>
      <w:pPr>
        <w:ind w:left="2968" w:hanging="360"/>
      </w:pPr>
      <w:rPr>
        <w:rFonts w:ascii="Courier New" w:hAnsi="Courier New" w:cs="Courier New" w:hint="default"/>
      </w:rPr>
    </w:lvl>
    <w:lvl w:ilvl="2" w:tplc="040B0005" w:tentative="1">
      <w:start w:val="1"/>
      <w:numFmt w:val="bullet"/>
      <w:lvlText w:val=""/>
      <w:lvlJc w:val="left"/>
      <w:pPr>
        <w:ind w:left="3688" w:hanging="360"/>
      </w:pPr>
      <w:rPr>
        <w:rFonts w:ascii="Wingdings" w:hAnsi="Wingdings" w:hint="default"/>
      </w:rPr>
    </w:lvl>
    <w:lvl w:ilvl="3" w:tplc="040B0001" w:tentative="1">
      <w:start w:val="1"/>
      <w:numFmt w:val="bullet"/>
      <w:lvlText w:val=""/>
      <w:lvlJc w:val="left"/>
      <w:pPr>
        <w:ind w:left="4408" w:hanging="360"/>
      </w:pPr>
      <w:rPr>
        <w:rFonts w:ascii="Symbol" w:hAnsi="Symbol" w:hint="default"/>
      </w:rPr>
    </w:lvl>
    <w:lvl w:ilvl="4" w:tplc="040B0003" w:tentative="1">
      <w:start w:val="1"/>
      <w:numFmt w:val="bullet"/>
      <w:lvlText w:val="o"/>
      <w:lvlJc w:val="left"/>
      <w:pPr>
        <w:ind w:left="5128" w:hanging="360"/>
      </w:pPr>
      <w:rPr>
        <w:rFonts w:ascii="Courier New" w:hAnsi="Courier New" w:cs="Courier New" w:hint="default"/>
      </w:rPr>
    </w:lvl>
    <w:lvl w:ilvl="5" w:tplc="040B0005" w:tentative="1">
      <w:start w:val="1"/>
      <w:numFmt w:val="bullet"/>
      <w:lvlText w:val=""/>
      <w:lvlJc w:val="left"/>
      <w:pPr>
        <w:ind w:left="5848" w:hanging="360"/>
      </w:pPr>
      <w:rPr>
        <w:rFonts w:ascii="Wingdings" w:hAnsi="Wingdings" w:hint="default"/>
      </w:rPr>
    </w:lvl>
    <w:lvl w:ilvl="6" w:tplc="040B0001" w:tentative="1">
      <w:start w:val="1"/>
      <w:numFmt w:val="bullet"/>
      <w:lvlText w:val=""/>
      <w:lvlJc w:val="left"/>
      <w:pPr>
        <w:ind w:left="6568" w:hanging="360"/>
      </w:pPr>
      <w:rPr>
        <w:rFonts w:ascii="Symbol" w:hAnsi="Symbol" w:hint="default"/>
      </w:rPr>
    </w:lvl>
    <w:lvl w:ilvl="7" w:tplc="040B0003" w:tentative="1">
      <w:start w:val="1"/>
      <w:numFmt w:val="bullet"/>
      <w:lvlText w:val="o"/>
      <w:lvlJc w:val="left"/>
      <w:pPr>
        <w:ind w:left="7288" w:hanging="360"/>
      </w:pPr>
      <w:rPr>
        <w:rFonts w:ascii="Courier New" w:hAnsi="Courier New" w:cs="Courier New" w:hint="default"/>
      </w:rPr>
    </w:lvl>
    <w:lvl w:ilvl="8" w:tplc="040B0005" w:tentative="1">
      <w:start w:val="1"/>
      <w:numFmt w:val="bullet"/>
      <w:lvlText w:val=""/>
      <w:lvlJc w:val="left"/>
      <w:pPr>
        <w:ind w:left="8008" w:hanging="360"/>
      </w:pPr>
      <w:rPr>
        <w:rFonts w:ascii="Wingdings" w:hAnsi="Wingdings" w:hint="default"/>
      </w:rPr>
    </w:lvl>
  </w:abstractNum>
  <w:abstractNum w:abstractNumId="6" w15:restartNumberingAfterBreak="0">
    <w:nsid w:val="0E587DFE"/>
    <w:multiLevelType w:val="hybridMultilevel"/>
    <w:tmpl w:val="F3E8D6D4"/>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10"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1"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2" w15:restartNumberingAfterBreak="0">
    <w:nsid w:val="19114E39"/>
    <w:multiLevelType w:val="hybridMultilevel"/>
    <w:tmpl w:val="FFFC1D5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3"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4"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9D7677B"/>
    <w:multiLevelType w:val="hybridMultilevel"/>
    <w:tmpl w:val="0BAAF1A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6" w15:restartNumberingAfterBreak="0">
    <w:nsid w:val="2AFC3682"/>
    <w:multiLevelType w:val="hybridMultilevel"/>
    <w:tmpl w:val="89F8501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18"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19" w15:restartNumberingAfterBreak="0">
    <w:nsid w:val="36215442"/>
    <w:multiLevelType w:val="hybridMultilevel"/>
    <w:tmpl w:val="40E29C84"/>
    <w:lvl w:ilvl="0" w:tplc="040B0015">
      <w:start w:val="1"/>
      <w:numFmt w:val="upperLetter"/>
      <w:lvlText w:val="%1."/>
      <w:lvlJc w:val="left"/>
      <w:pPr>
        <w:ind w:left="2138" w:hanging="360"/>
      </w:pPr>
      <w:rPr>
        <w:rFonts w:hint="default"/>
      </w:r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0"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1" w15:restartNumberingAfterBreak="0">
    <w:nsid w:val="38681DEB"/>
    <w:multiLevelType w:val="hybridMultilevel"/>
    <w:tmpl w:val="C06A3CD4"/>
    <w:lvl w:ilvl="0" w:tplc="5978C032">
      <w:start w:val="1"/>
      <w:numFmt w:val="upperLetter"/>
      <w:lvlText w:val="%1."/>
      <w:lvlJc w:val="left"/>
      <w:pPr>
        <w:ind w:left="2515" w:hanging="360"/>
      </w:pPr>
      <w:rPr>
        <w:rFonts w:hint="default"/>
      </w:r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22"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3"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4" w15:restartNumberingAfterBreak="0">
    <w:nsid w:val="40F52840"/>
    <w:multiLevelType w:val="hybridMultilevel"/>
    <w:tmpl w:val="1498787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5"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6"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7"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8" w15:restartNumberingAfterBreak="0">
    <w:nsid w:val="491F6E39"/>
    <w:multiLevelType w:val="multilevel"/>
    <w:tmpl w:val="BBD443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0" w15:restartNumberingAfterBreak="0">
    <w:nsid w:val="49D23A8B"/>
    <w:multiLevelType w:val="hybridMultilevel"/>
    <w:tmpl w:val="64B63A04"/>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start w:val="1"/>
      <w:numFmt w:val="bullet"/>
      <w:lvlText w:val="o"/>
      <w:lvlJc w:val="left"/>
      <w:pPr>
        <w:ind w:left="5358" w:hanging="360"/>
      </w:pPr>
      <w:rPr>
        <w:rFonts w:ascii="Courier New" w:hAnsi="Courier New" w:cs="Courier New" w:hint="default"/>
      </w:rPr>
    </w:lvl>
    <w:lvl w:ilvl="5" w:tplc="040B0005">
      <w:start w:val="1"/>
      <w:numFmt w:val="bullet"/>
      <w:lvlText w:val=""/>
      <w:lvlJc w:val="left"/>
      <w:pPr>
        <w:ind w:left="6078" w:hanging="360"/>
      </w:pPr>
      <w:rPr>
        <w:rFonts w:ascii="Wingdings" w:hAnsi="Wingdings" w:hint="default"/>
      </w:rPr>
    </w:lvl>
    <w:lvl w:ilvl="6" w:tplc="040B0001">
      <w:start w:val="1"/>
      <w:numFmt w:val="bullet"/>
      <w:lvlText w:val=""/>
      <w:lvlJc w:val="left"/>
      <w:pPr>
        <w:ind w:left="6798" w:hanging="360"/>
      </w:pPr>
      <w:rPr>
        <w:rFonts w:ascii="Symbol" w:hAnsi="Symbol" w:hint="default"/>
      </w:rPr>
    </w:lvl>
    <w:lvl w:ilvl="7" w:tplc="040B0003">
      <w:start w:val="1"/>
      <w:numFmt w:val="bullet"/>
      <w:lvlText w:val="o"/>
      <w:lvlJc w:val="left"/>
      <w:pPr>
        <w:ind w:left="7518" w:hanging="360"/>
      </w:pPr>
      <w:rPr>
        <w:rFonts w:ascii="Courier New" w:hAnsi="Courier New" w:cs="Courier New" w:hint="default"/>
      </w:rPr>
    </w:lvl>
    <w:lvl w:ilvl="8" w:tplc="040B0015">
      <w:start w:val="1"/>
      <w:numFmt w:val="upperLetter"/>
      <w:lvlText w:val="%9."/>
      <w:lvlJc w:val="left"/>
      <w:pPr>
        <w:ind w:left="8238" w:hanging="360"/>
      </w:pPr>
      <w:rPr>
        <w:rFonts w:hint="default"/>
      </w:rPr>
    </w:lvl>
  </w:abstractNum>
  <w:abstractNum w:abstractNumId="31" w15:restartNumberingAfterBreak="0">
    <w:nsid w:val="4AB95E67"/>
    <w:multiLevelType w:val="hybridMultilevel"/>
    <w:tmpl w:val="1CBCBC4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2" w15:restartNumberingAfterBreak="0">
    <w:nsid w:val="4AF3019C"/>
    <w:multiLevelType w:val="multilevel"/>
    <w:tmpl w:val="42645648"/>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lvlText w:val="%9."/>
      <w:lvlJc w:val="left"/>
      <w:pPr>
        <w:tabs>
          <w:tab w:val="num" w:pos="2098"/>
        </w:tabs>
        <w:ind w:left="2098" w:hanging="340"/>
      </w:pPr>
      <w:rPr>
        <w:rFonts w:hint="default"/>
      </w:rPr>
    </w:lvl>
  </w:abstractNum>
  <w:abstractNum w:abstractNumId="33" w15:restartNumberingAfterBreak="0">
    <w:nsid w:val="51FE337C"/>
    <w:multiLevelType w:val="hybridMultilevel"/>
    <w:tmpl w:val="3F64632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4"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5" w15:restartNumberingAfterBreak="0">
    <w:nsid w:val="585E69FE"/>
    <w:multiLevelType w:val="hybridMultilevel"/>
    <w:tmpl w:val="267252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6"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7" w15:restartNumberingAfterBreak="0">
    <w:nsid w:val="5ABC18F9"/>
    <w:multiLevelType w:val="hybridMultilevel"/>
    <w:tmpl w:val="5F2A47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8"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9"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0"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1"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2"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3"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start w:val="1"/>
      <w:numFmt w:val="bullet"/>
      <w:lvlText w:val=""/>
      <w:lvlJc w:val="left"/>
      <w:pPr>
        <w:ind w:left="3955" w:hanging="360"/>
      </w:pPr>
      <w:rPr>
        <w:rFonts w:ascii="Wingdings" w:hAnsi="Wingdings" w:hint="default"/>
      </w:rPr>
    </w:lvl>
    <w:lvl w:ilvl="3" w:tplc="040B0001">
      <w:start w:val="1"/>
      <w:numFmt w:val="bullet"/>
      <w:lvlText w:val=""/>
      <w:lvlJc w:val="left"/>
      <w:pPr>
        <w:ind w:left="4675" w:hanging="360"/>
      </w:pPr>
      <w:rPr>
        <w:rFonts w:ascii="Symbol" w:hAnsi="Symbol" w:hint="default"/>
      </w:rPr>
    </w:lvl>
    <w:lvl w:ilvl="4" w:tplc="040B0003">
      <w:start w:val="1"/>
      <w:numFmt w:val="bullet"/>
      <w:lvlText w:val="o"/>
      <w:lvlJc w:val="left"/>
      <w:pPr>
        <w:ind w:left="5395" w:hanging="360"/>
      </w:pPr>
      <w:rPr>
        <w:rFonts w:ascii="Courier New" w:hAnsi="Courier New" w:cs="Courier New" w:hint="default"/>
      </w:rPr>
    </w:lvl>
    <w:lvl w:ilvl="5" w:tplc="040B0005">
      <w:start w:val="1"/>
      <w:numFmt w:val="bullet"/>
      <w:lvlText w:val=""/>
      <w:lvlJc w:val="left"/>
      <w:pPr>
        <w:ind w:left="6115" w:hanging="360"/>
      </w:pPr>
      <w:rPr>
        <w:rFonts w:ascii="Wingdings" w:hAnsi="Wingdings" w:hint="default"/>
      </w:rPr>
    </w:lvl>
    <w:lvl w:ilvl="6" w:tplc="040B0001">
      <w:start w:val="1"/>
      <w:numFmt w:val="bullet"/>
      <w:lvlText w:val=""/>
      <w:lvlJc w:val="left"/>
      <w:pPr>
        <w:ind w:left="6835" w:hanging="360"/>
      </w:pPr>
      <w:rPr>
        <w:rFonts w:ascii="Symbol" w:hAnsi="Symbol" w:hint="default"/>
      </w:rPr>
    </w:lvl>
    <w:lvl w:ilvl="7" w:tplc="040B0003">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44"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5"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6"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7" w15:restartNumberingAfterBreak="0">
    <w:nsid w:val="797000C1"/>
    <w:multiLevelType w:val="multilevel"/>
    <w:tmpl w:val="388A7428"/>
    <w:styleLink w:val="Otsikkonumerointi"/>
    <w:lvl w:ilvl="0">
      <w:start w:val="1"/>
      <w:numFmt w:val="decimal"/>
      <w:lvlText w:val="%1"/>
      <w:lvlJc w:val="left"/>
      <w:pPr>
        <w:ind w:left="425" w:hanging="425"/>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48" w15:restartNumberingAfterBreak="0">
    <w:nsid w:val="7FF061C1"/>
    <w:multiLevelType w:val="hybridMultilevel"/>
    <w:tmpl w:val="770C9C2A"/>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41"/>
  </w:num>
  <w:num w:numId="2">
    <w:abstractNumId w:val="41"/>
  </w:num>
  <w:num w:numId="3">
    <w:abstractNumId w:val="47"/>
  </w:num>
  <w:num w:numId="4">
    <w:abstractNumId w:val="32"/>
  </w:num>
  <w:num w:numId="5">
    <w:abstractNumId w:val="18"/>
  </w:num>
  <w:num w:numId="6">
    <w:abstractNumId w:val="31"/>
  </w:num>
  <w:num w:numId="7">
    <w:abstractNumId w:val="33"/>
  </w:num>
  <w:num w:numId="8">
    <w:abstractNumId w:val="19"/>
  </w:num>
  <w:num w:numId="9">
    <w:abstractNumId w:val="12"/>
  </w:num>
  <w:num w:numId="10">
    <w:abstractNumId w:val="4"/>
  </w:num>
  <w:num w:numId="11">
    <w:abstractNumId w:val="15"/>
  </w:num>
  <w:num w:numId="12">
    <w:abstractNumId w:val="24"/>
  </w:num>
  <w:num w:numId="13">
    <w:abstractNumId w:val="37"/>
  </w:num>
  <w:num w:numId="14">
    <w:abstractNumId w:val="8"/>
  </w:num>
  <w:num w:numId="15">
    <w:abstractNumId w:val="27"/>
  </w:num>
  <w:num w:numId="16">
    <w:abstractNumId w:val="11"/>
  </w:num>
  <w:num w:numId="17">
    <w:abstractNumId w:val="6"/>
  </w:num>
  <w:num w:numId="18">
    <w:abstractNumId w:val="16"/>
  </w:num>
  <w:num w:numId="19">
    <w:abstractNumId w:val="45"/>
  </w:num>
  <w:num w:numId="20">
    <w:abstractNumId w:val="2"/>
  </w:num>
  <w:num w:numId="21">
    <w:abstractNumId w:val="10"/>
  </w:num>
  <w:num w:numId="22">
    <w:abstractNumId w:val="44"/>
  </w:num>
  <w:num w:numId="23">
    <w:abstractNumId w:val="7"/>
  </w:num>
  <w:num w:numId="24">
    <w:abstractNumId w:val="14"/>
  </w:num>
  <w:num w:numId="25">
    <w:abstractNumId w:val="29"/>
  </w:num>
  <w:num w:numId="26">
    <w:abstractNumId w:val="9"/>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43"/>
  </w:num>
  <w:num w:numId="33">
    <w:abstractNumId w:val="42"/>
  </w:num>
  <w:num w:numId="34">
    <w:abstractNumId w:val="48"/>
  </w:num>
  <w:num w:numId="35">
    <w:abstractNumId w:val="34"/>
  </w:num>
  <w:num w:numId="36">
    <w:abstractNumId w:val="17"/>
  </w:num>
  <w:num w:numId="37">
    <w:abstractNumId w:val="23"/>
  </w:num>
  <w:num w:numId="38">
    <w:abstractNumId w:val="30"/>
  </w:num>
  <w:num w:numId="39">
    <w:abstractNumId w:val="25"/>
  </w:num>
  <w:num w:numId="40">
    <w:abstractNumId w:val="36"/>
  </w:num>
  <w:num w:numId="41">
    <w:abstractNumId w:val="39"/>
  </w:num>
  <w:num w:numId="42">
    <w:abstractNumId w:val="3"/>
  </w:num>
  <w:num w:numId="43">
    <w:abstractNumId w:val="40"/>
  </w:num>
  <w:num w:numId="44">
    <w:abstractNumId w:val="26"/>
  </w:num>
  <w:num w:numId="45">
    <w:abstractNumId w:val="38"/>
  </w:num>
  <w:num w:numId="46">
    <w:abstractNumId w:val="22"/>
  </w:num>
  <w:num w:numId="47">
    <w:abstractNumId w:val="46"/>
  </w:num>
  <w:num w:numId="48">
    <w:abstractNumId w:val="21"/>
  </w:num>
  <w:num w:numId="49">
    <w:abstractNumId w:val="35"/>
  </w:num>
  <w:num w:numId="50">
    <w:abstractNumId w:val="32"/>
  </w:num>
  <w:num w:numId="51">
    <w:abstractNumId w:val="0"/>
  </w:num>
  <w:num w:numId="52">
    <w:abstractNumId w:val="32"/>
  </w:num>
  <w:num w:numId="53">
    <w:abstractNumId w:val="32"/>
  </w:num>
  <w:num w:numId="54">
    <w:abstractNumId w:val="32"/>
  </w:num>
  <w:num w:numId="55">
    <w:abstractNumId w:val="32"/>
  </w:num>
  <w:num w:numId="56">
    <w:abstractNumId w:val="5"/>
  </w:num>
  <w:num w:numId="57">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3EA5"/>
    <w:rsid w:val="00044540"/>
    <w:rsid w:val="00052F21"/>
    <w:rsid w:val="00054303"/>
    <w:rsid w:val="00056875"/>
    <w:rsid w:val="00056B7D"/>
    <w:rsid w:val="000643DE"/>
    <w:rsid w:val="00074E13"/>
    <w:rsid w:val="00076036"/>
    <w:rsid w:val="000767E4"/>
    <w:rsid w:val="00076B9B"/>
    <w:rsid w:val="00081E50"/>
    <w:rsid w:val="000828D5"/>
    <w:rsid w:val="00082C49"/>
    <w:rsid w:val="00083DE9"/>
    <w:rsid w:val="00083FB1"/>
    <w:rsid w:val="0008718D"/>
    <w:rsid w:val="000A4280"/>
    <w:rsid w:val="000A67ED"/>
    <w:rsid w:val="000B6C92"/>
    <w:rsid w:val="000C05D1"/>
    <w:rsid w:val="000C4805"/>
    <w:rsid w:val="000D00CA"/>
    <w:rsid w:val="000D0D7B"/>
    <w:rsid w:val="000D0E34"/>
    <w:rsid w:val="000D37C7"/>
    <w:rsid w:val="000D3F82"/>
    <w:rsid w:val="000D7DCD"/>
    <w:rsid w:val="000E2410"/>
    <w:rsid w:val="000E3814"/>
    <w:rsid w:val="000E7D4E"/>
    <w:rsid w:val="001017FB"/>
    <w:rsid w:val="00101F35"/>
    <w:rsid w:val="001104FF"/>
    <w:rsid w:val="001106D7"/>
    <w:rsid w:val="00112607"/>
    <w:rsid w:val="00115959"/>
    <w:rsid w:val="00123A6F"/>
    <w:rsid w:val="00123B35"/>
    <w:rsid w:val="00126E3B"/>
    <w:rsid w:val="0013030A"/>
    <w:rsid w:val="00131EBB"/>
    <w:rsid w:val="0014074C"/>
    <w:rsid w:val="00140E8A"/>
    <w:rsid w:val="00142F3A"/>
    <w:rsid w:val="00145B24"/>
    <w:rsid w:val="00147186"/>
    <w:rsid w:val="00147F45"/>
    <w:rsid w:val="001520E9"/>
    <w:rsid w:val="0015252D"/>
    <w:rsid w:val="00157F3E"/>
    <w:rsid w:val="0016163F"/>
    <w:rsid w:val="001647BF"/>
    <w:rsid w:val="00165542"/>
    <w:rsid w:val="001661F3"/>
    <w:rsid w:val="0016637F"/>
    <w:rsid w:val="00171F5A"/>
    <w:rsid w:val="00180CFE"/>
    <w:rsid w:val="00182F11"/>
    <w:rsid w:val="001865C1"/>
    <w:rsid w:val="00187A6D"/>
    <w:rsid w:val="00187ADB"/>
    <w:rsid w:val="00190381"/>
    <w:rsid w:val="0019203C"/>
    <w:rsid w:val="0019618B"/>
    <w:rsid w:val="001976A7"/>
    <w:rsid w:val="001976E8"/>
    <w:rsid w:val="00197E20"/>
    <w:rsid w:val="001A1F96"/>
    <w:rsid w:val="001A210C"/>
    <w:rsid w:val="001A33AB"/>
    <w:rsid w:val="001A6133"/>
    <w:rsid w:val="001A7591"/>
    <w:rsid w:val="001A7B46"/>
    <w:rsid w:val="001B3EA1"/>
    <w:rsid w:val="001B6A94"/>
    <w:rsid w:val="001C0A14"/>
    <w:rsid w:val="001C7E78"/>
    <w:rsid w:val="001D21C3"/>
    <w:rsid w:val="001D2D91"/>
    <w:rsid w:val="001D2EF1"/>
    <w:rsid w:val="001E0B93"/>
    <w:rsid w:val="001E1146"/>
    <w:rsid w:val="001E14E0"/>
    <w:rsid w:val="001E26A8"/>
    <w:rsid w:val="001E2B80"/>
    <w:rsid w:val="001E3BDB"/>
    <w:rsid w:val="001F022D"/>
    <w:rsid w:val="001F0271"/>
    <w:rsid w:val="001F3E17"/>
    <w:rsid w:val="001F4A66"/>
    <w:rsid w:val="001F578C"/>
    <w:rsid w:val="001F5FCA"/>
    <w:rsid w:val="001F6960"/>
    <w:rsid w:val="00203DE0"/>
    <w:rsid w:val="002042A0"/>
    <w:rsid w:val="002044CF"/>
    <w:rsid w:val="00204D8F"/>
    <w:rsid w:val="0020602B"/>
    <w:rsid w:val="002060B7"/>
    <w:rsid w:val="00207EF3"/>
    <w:rsid w:val="00215911"/>
    <w:rsid w:val="00220168"/>
    <w:rsid w:val="002215D7"/>
    <w:rsid w:val="00222305"/>
    <w:rsid w:val="00226B69"/>
    <w:rsid w:val="0022745E"/>
    <w:rsid w:val="00236D13"/>
    <w:rsid w:val="002463EA"/>
    <w:rsid w:val="00251744"/>
    <w:rsid w:val="002530BF"/>
    <w:rsid w:val="00260500"/>
    <w:rsid w:val="0026323B"/>
    <w:rsid w:val="00266FFB"/>
    <w:rsid w:val="00272176"/>
    <w:rsid w:val="00273F46"/>
    <w:rsid w:val="00275338"/>
    <w:rsid w:val="0027749B"/>
    <w:rsid w:val="00277721"/>
    <w:rsid w:val="00282EE8"/>
    <w:rsid w:val="00285B98"/>
    <w:rsid w:val="00291159"/>
    <w:rsid w:val="0029470C"/>
    <w:rsid w:val="002A2553"/>
    <w:rsid w:val="002A3A88"/>
    <w:rsid w:val="002A62C3"/>
    <w:rsid w:val="002B6779"/>
    <w:rsid w:val="002B68BD"/>
    <w:rsid w:val="002B7979"/>
    <w:rsid w:val="002C43C8"/>
    <w:rsid w:val="002C4BE8"/>
    <w:rsid w:val="002C6018"/>
    <w:rsid w:val="002D048C"/>
    <w:rsid w:val="002D0A7C"/>
    <w:rsid w:val="002D0B60"/>
    <w:rsid w:val="002D3F48"/>
    <w:rsid w:val="002D64B3"/>
    <w:rsid w:val="002E0D27"/>
    <w:rsid w:val="002E1066"/>
    <w:rsid w:val="002E66F2"/>
    <w:rsid w:val="002E6E03"/>
    <w:rsid w:val="002F102C"/>
    <w:rsid w:val="002F247D"/>
    <w:rsid w:val="002F614B"/>
    <w:rsid w:val="002F69EA"/>
    <w:rsid w:val="00306252"/>
    <w:rsid w:val="00306B07"/>
    <w:rsid w:val="003106A8"/>
    <w:rsid w:val="0031290F"/>
    <w:rsid w:val="00316E5C"/>
    <w:rsid w:val="003178CD"/>
    <w:rsid w:val="00317A02"/>
    <w:rsid w:val="00320A54"/>
    <w:rsid w:val="0032299A"/>
    <w:rsid w:val="00326848"/>
    <w:rsid w:val="00330140"/>
    <w:rsid w:val="003321D9"/>
    <w:rsid w:val="0033724D"/>
    <w:rsid w:val="00341AFC"/>
    <w:rsid w:val="00344D6F"/>
    <w:rsid w:val="0034678A"/>
    <w:rsid w:val="003504FB"/>
    <w:rsid w:val="00354E22"/>
    <w:rsid w:val="00356A72"/>
    <w:rsid w:val="003606FE"/>
    <w:rsid w:val="00363109"/>
    <w:rsid w:val="003636D8"/>
    <w:rsid w:val="003639BA"/>
    <w:rsid w:val="00364E7A"/>
    <w:rsid w:val="003724A8"/>
    <w:rsid w:val="003733D8"/>
    <w:rsid w:val="00373CFF"/>
    <w:rsid w:val="00374128"/>
    <w:rsid w:val="00377F5A"/>
    <w:rsid w:val="0038057C"/>
    <w:rsid w:val="00381E2F"/>
    <w:rsid w:val="003821A7"/>
    <w:rsid w:val="0039216E"/>
    <w:rsid w:val="00392FA0"/>
    <w:rsid w:val="00396388"/>
    <w:rsid w:val="00397BB1"/>
    <w:rsid w:val="00397EF1"/>
    <w:rsid w:val="003A2759"/>
    <w:rsid w:val="003A2774"/>
    <w:rsid w:val="003A5C28"/>
    <w:rsid w:val="003B3CA4"/>
    <w:rsid w:val="003B7920"/>
    <w:rsid w:val="003C0EB6"/>
    <w:rsid w:val="003C40C1"/>
    <w:rsid w:val="003C42E7"/>
    <w:rsid w:val="003C6E86"/>
    <w:rsid w:val="003C7A5D"/>
    <w:rsid w:val="003D29FF"/>
    <w:rsid w:val="003E19F6"/>
    <w:rsid w:val="003E461D"/>
    <w:rsid w:val="003E64D1"/>
    <w:rsid w:val="003E6853"/>
    <w:rsid w:val="003F39A4"/>
    <w:rsid w:val="003F6100"/>
    <w:rsid w:val="003F7445"/>
    <w:rsid w:val="003F7B76"/>
    <w:rsid w:val="00410048"/>
    <w:rsid w:val="00422F67"/>
    <w:rsid w:val="004266E6"/>
    <w:rsid w:val="004443F4"/>
    <w:rsid w:val="0044749A"/>
    <w:rsid w:val="00447C46"/>
    <w:rsid w:val="00447EB6"/>
    <w:rsid w:val="00457CF4"/>
    <w:rsid w:val="00460CD7"/>
    <w:rsid w:val="004616CF"/>
    <w:rsid w:val="004627ED"/>
    <w:rsid w:val="0046397A"/>
    <w:rsid w:val="00463AE1"/>
    <w:rsid w:val="0046761D"/>
    <w:rsid w:val="004702DA"/>
    <w:rsid w:val="00472797"/>
    <w:rsid w:val="00472ACD"/>
    <w:rsid w:val="00474B53"/>
    <w:rsid w:val="004751B1"/>
    <w:rsid w:val="00480D66"/>
    <w:rsid w:val="004865B3"/>
    <w:rsid w:val="004960B5"/>
    <w:rsid w:val="004972ED"/>
    <w:rsid w:val="004A15C3"/>
    <w:rsid w:val="004A60EA"/>
    <w:rsid w:val="004A7F9E"/>
    <w:rsid w:val="004B0B6E"/>
    <w:rsid w:val="004B5C7B"/>
    <w:rsid w:val="004C2BAC"/>
    <w:rsid w:val="004C489C"/>
    <w:rsid w:val="004C49D0"/>
    <w:rsid w:val="004C5D06"/>
    <w:rsid w:val="004D4A4E"/>
    <w:rsid w:val="004D7704"/>
    <w:rsid w:val="004D7986"/>
    <w:rsid w:val="004E2F03"/>
    <w:rsid w:val="004E7D9A"/>
    <w:rsid w:val="004E7FD2"/>
    <w:rsid w:val="004F013D"/>
    <w:rsid w:val="004F42DF"/>
    <w:rsid w:val="004F64C2"/>
    <w:rsid w:val="00500A1B"/>
    <w:rsid w:val="00501C4B"/>
    <w:rsid w:val="00505EC7"/>
    <w:rsid w:val="005062D1"/>
    <w:rsid w:val="00506DFC"/>
    <w:rsid w:val="00510939"/>
    <w:rsid w:val="00510DCA"/>
    <w:rsid w:val="00515173"/>
    <w:rsid w:val="005169C6"/>
    <w:rsid w:val="00517F51"/>
    <w:rsid w:val="00521FA4"/>
    <w:rsid w:val="00524A7D"/>
    <w:rsid w:val="00531151"/>
    <w:rsid w:val="005311BF"/>
    <w:rsid w:val="005371CB"/>
    <w:rsid w:val="0054268E"/>
    <w:rsid w:val="00543DA2"/>
    <w:rsid w:val="00545194"/>
    <w:rsid w:val="00552E07"/>
    <w:rsid w:val="005577AB"/>
    <w:rsid w:val="00560360"/>
    <w:rsid w:val="00560F58"/>
    <w:rsid w:val="00565515"/>
    <w:rsid w:val="0056680E"/>
    <w:rsid w:val="00567349"/>
    <w:rsid w:val="0057146C"/>
    <w:rsid w:val="00571E68"/>
    <w:rsid w:val="005776B9"/>
    <w:rsid w:val="00577EDD"/>
    <w:rsid w:val="00580A9E"/>
    <w:rsid w:val="00583000"/>
    <w:rsid w:val="005924CD"/>
    <w:rsid w:val="00592CC9"/>
    <w:rsid w:val="00593390"/>
    <w:rsid w:val="00593C68"/>
    <w:rsid w:val="00595952"/>
    <w:rsid w:val="005A02FD"/>
    <w:rsid w:val="005A102F"/>
    <w:rsid w:val="005A361F"/>
    <w:rsid w:val="005A499F"/>
    <w:rsid w:val="005A49DE"/>
    <w:rsid w:val="005A4D76"/>
    <w:rsid w:val="005B07BF"/>
    <w:rsid w:val="005B09C6"/>
    <w:rsid w:val="005C1B2C"/>
    <w:rsid w:val="005C75CF"/>
    <w:rsid w:val="005C7BCE"/>
    <w:rsid w:val="005D1228"/>
    <w:rsid w:val="005D155E"/>
    <w:rsid w:val="005D3D00"/>
    <w:rsid w:val="005D592C"/>
    <w:rsid w:val="005E0746"/>
    <w:rsid w:val="005E1A90"/>
    <w:rsid w:val="005E1B38"/>
    <w:rsid w:val="005E2709"/>
    <w:rsid w:val="005E4E47"/>
    <w:rsid w:val="005F4FD9"/>
    <w:rsid w:val="006023B6"/>
    <w:rsid w:val="00603324"/>
    <w:rsid w:val="00603A86"/>
    <w:rsid w:val="00603FEB"/>
    <w:rsid w:val="006040F8"/>
    <w:rsid w:val="00623221"/>
    <w:rsid w:val="006243B8"/>
    <w:rsid w:val="00624CEA"/>
    <w:rsid w:val="00630183"/>
    <w:rsid w:val="00631841"/>
    <w:rsid w:val="00642F71"/>
    <w:rsid w:val="006454F5"/>
    <w:rsid w:val="00651752"/>
    <w:rsid w:val="00655584"/>
    <w:rsid w:val="006562AE"/>
    <w:rsid w:val="006566B8"/>
    <w:rsid w:val="00661F12"/>
    <w:rsid w:val="00662E8C"/>
    <w:rsid w:val="006662BE"/>
    <w:rsid w:val="006717DB"/>
    <w:rsid w:val="006726B8"/>
    <w:rsid w:val="006733C7"/>
    <w:rsid w:val="0068147F"/>
    <w:rsid w:val="0068539E"/>
    <w:rsid w:val="0068570C"/>
    <w:rsid w:val="00686EAE"/>
    <w:rsid w:val="00691A92"/>
    <w:rsid w:val="0069332A"/>
    <w:rsid w:val="00695D34"/>
    <w:rsid w:val="00696B39"/>
    <w:rsid w:val="00696F24"/>
    <w:rsid w:val="00697349"/>
    <w:rsid w:val="006B43C0"/>
    <w:rsid w:val="006B7DAF"/>
    <w:rsid w:val="006C2388"/>
    <w:rsid w:val="006C2945"/>
    <w:rsid w:val="006C5683"/>
    <w:rsid w:val="006C6991"/>
    <w:rsid w:val="006D0F2A"/>
    <w:rsid w:val="006E122B"/>
    <w:rsid w:val="006E1D02"/>
    <w:rsid w:val="006E5A91"/>
    <w:rsid w:val="006E62E9"/>
    <w:rsid w:val="006E7082"/>
    <w:rsid w:val="006E7AAF"/>
    <w:rsid w:val="006F018F"/>
    <w:rsid w:val="006F0348"/>
    <w:rsid w:val="006F0557"/>
    <w:rsid w:val="006F2036"/>
    <w:rsid w:val="006F2E62"/>
    <w:rsid w:val="006F3FED"/>
    <w:rsid w:val="006F749D"/>
    <w:rsid w:val="00702C8B"/>
    <w:rsid w:val="007126BB"/>
    <w:rsid w:val="0071349C"/>
    <w:rsid w:val="00714F72"/>
    <w:rsid w:val="007166AB"/>
    <w:rsid w:val="007177FE"/>
    <w:rsid w:val="0072110F"/>
    <w:rsid w:val="00722E69"/>
    <w:rsid w:val="007239BD"/>
    <w:rsid w:val="00724B15"/>
    <w:rsid w:val="00724B1D"/>
    <w:rsid w:val="007313FA"/>
    <w:rsid w:val="0073389D"/>
    <w:rsid w:val="0073503F"/>
    <w:rsid w:val="00735DB9"/>
    <w:rsid w:val="007365AC"/>
    <w:rsid w:val="007412D6"/>
    <w:rsid w:val="0074362D"/>
    <w:rsid w:val="00743C25"/>
    <w:rsid w:val="00744FDC"/>
    <w:rsid w:val="007507B7"/>
    <w:rsid w:val="0075267D"/>
    <w:rsid w:val="007552EA"/>
    <w:rsid w:val="007566A2"/>
    <w:rsid w:val="0076194A"/>
    <w:rsid w:val="0076241A"/>
    <w:rsid w:val="0076514E"/>
    <w:rsid w:val="00771FA1"/>
    <w:rsid w:val="00775046"/>
    <w:rsid w:val="00780943"/>
    <w:rsid w:val="00781502"/>
    <w:rsid w:val="007959BE"/>
    <w:rsid w:val="007A0C4C"/>
    <w:rsid w:val="007A17CE"/>
    <w:rsid w:val="007A29A4"/>
    <w:rsid w:val="007A4123"/>
    <w:rsid w:val="007B3A78"/>
    <w:rsid w:val="007C215A"/>
    <w:rsid w:val="007D5DCB"/>
    <w:rsid w:val="007D7122"/>
    <w:rsid w:val="007E31FD"/>
    <w:rsid w:val="007E3B4B"/>
    <w:rsid w:val="007F3EE0"/>
    <w:rsid w:val="007F55C9"/>
    <w:rsid w:val="007F66B2"/>
    <w:rsid w:val="008010F8"/>
    <w:rsid w:val="00805180"/>
    <w:rsid w:val="00805A26"/>
    <w:rsid w:val="008060A5"/>
    <w:rsid w:val="0080611C"/>
    <w:rsid w:val="008135D5"/>
    <w:rsid w:val="00814E40"/>
    <w:rsid w:val="0081689C"/>
    <w:rsid w:val="008236E1"/>
    <w:rsid w:val="008338F6"/>
    <w:rsid w:val="00835286"/>
    <w:rsid w:val="00835466"/>
    <w:rsid w:val="00835BBD"/>
    <w:rsid w:val="00841279"/>
    <w:rsid w:val="00845BA2"/>
    <w:rsid w:val="00846E17"/>
    <w:rsid w:val="0085075F"/>
    <w:rsid w:val="00853327"/>
    <w:rsid w:val="00855CD5"/>
    <w:rsid w:val="00860809"/>
    <w:rsid w:val="00860E8D"/>
    <w:rsid w:val="008635CF"/>
    <w:rsid w:val="00863A9D"/>
    <w:rsid w:val="00866D20"/>
    <w:rsid w:val="00867F5C"/>
    <w:rsid w:val="008706EC"/>
    <w:rsid w:val="008729B1"/>
    <w:rsid w:val="00875E55"/>
    <w:rsid w:val="0087798E"/>
    <w:rsid w:val="00877D1B"/>
    <w:rsid w:val="00877FFB"/>
    <w:rsid w:val="00884BB2"/>
    <w:rsid w:val="008943EB"/>
    <w:rsid w:val="008953B7"/>
    <w:rsid w:val="008962B8"/>
    <w:rsid w:val="00896325"/>
    <w:rsid w:val="00897704"/>
    <w:rsid w:val="008A5A9F"/>
    <w:rsid w:val="008A5E93"/>
    <w:rsid w:val="008B2092"/>
    <w:rsid w:val="008B35EB"/>
    <w:rsid w:val="008B59FA"/>
    <w:rsid w:val="008B61E0"/>
    <w:rsid w:val="008C0653"/>
    <w:rsid w:val="008C0DC6"/>
    <w:rsid w:val="008C2FD8"/>
    <w:rsid w:val="008D11BE"/>
    <w:rsid w:val="008D11E5"/>
    <w:rsid w:val="008D34B3"/>
    <w:rsid w:val="008D768E"/>
    <w:rsid w:val="008E3D3D"/>
    <w:rsid w:val="008E6F6B"/>
    <w:rsid w:val="008F0C23"/>
    <w:rsid w:val="008F1816"/>
    <w:rsid w:val="008F1BFE"/>
    <w:rsid w:val="008F3B31"/>
    <w:rsid w:val="008F3F85"/>
    <w:rsid w:val="008F7D47"/>
    <w:rsid w:val="0090355B"/>
    <w:rsid w:val="009047A4"/>
    <w:rsid w:val="0090493F"/>
    <w:rsid w:val="00906E63"/>
    <w:rsid w:val="0090757A"/>
    <w:rsid w:val="00907E9A"/>
    <w:rsid w:val="009117F7"/>
    <w:rsid w:val="00911A9F"/>
    <w:rsid w:val="00921BD8"/>
    <w:rsid w:val="00923923"/>
    <w:rsid w:val="00927943"/>
    <w:rsid w:val="00927F07"/>
    <w:rsid w:val="00930101"/>
    <w:rsid w:val="00932680"/>
    <w:rsid w:val="00932E0D"/>
    <w:rsid w:val="00934B70"/>
    <w:rsid w:val="00936EA2"/>
    <w:rsid w:val="00952B6D"/>
    <w:rsid w:val="00954EA6"/>
    <w:rsid w:val="009555D4"/>
    <w:rsid w:val="0095729F"/>
    <w:rsid w:val="00960FF9"/>
    <w:rsid w:val="009710EF"/>
    <w:rsid w:val="0097161E"/>
    <w:rsid w:val="009754DF"/>
    <w:rsid w:val="00975A37"/>
    <w:rsid w:val="00975FC9"/>
    <w:rsid w:val="00977769"/>
    <w:rsid w:val="009777CF"/>
    <w:rsid w:val="00977FB5"/>
    <w:rsid w:val="009804B9"/>
    <w:rsid w:val="00982045"/>
    <w:rsid w:val="00995170"/>
    <w:rsid w:val="009A01F6"/>
    <w:rsid w:val="009A30A4"/>
    <w:rsid w:val="009A4BBC"/>
    <w:rsid w:val="009B1DD0"/>
    <w:rsid w:val="009B4DCE"/>
    <w:rsid w:val="009B508A"/>
    <w:rsid w:val="009B6E64"/>
    <w:rsid w:val="009C14B5"/>
    <w:rsid w:val="009C3D0F"/>
    <w:rsid w:val="009D26D3"/>
    <w:rsid w:val="009D4632"/>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4227"/>
    <w:rsid w:val="00A20798"/>
    <w:rsid w:val="00A218B6"/>
    <w:rsid w:val="00A22A48"/>
    <w:rsid w:val="00A23055"/>
    <w:rsid w:val="00A2599D"/>
    <w:rsid w:val="00A261D2"/>
    <w:rsid w:val="00A264D4"/>
    <w:rsid w:val="00A2749B"/>
    <w:rsid w:val="00A309D9"/>
    <w:rsid w:val="00A35114"/>
    <w:rsid w:val="00A35891"/>
    <w:rsid w:val="00A42548"/>
    <w:rsid w:val="00A42A76"/>
    <w:rsid w:val="00A44285"/>
    <w:rsid w:val="00A455EB"/>
    <w:rsid w:val="00A465D5"/>
    <w:rsid w:val="00A52C53"/>
    <w:rsid w:val="00A533B3"/>
    <w:rsid w:val="00A624FF"/>
    <w:rsid w:val="00A642C1"/>
    <w:rsid w:val="00A66440"/>
    <w:rsid w:val="00A676B9"/>
    <w:rsid w:val="00A71348"/>
    <w:rsid w:val="00A80747"/>
    <w:rsid w:val="00A82268"/>
    <w:rsid w:val="00A8579C"/>
    <w:rsid w:val="00A8653A"/>
    <w:rsid w:val="00A91134"/>
    <w:rsid w:val="00A93576"/>
    <w:rsid w:val="00A93777"/>
    <w:rsid w:val="00A95D34"/>
    <w:rsid w:val="00A969C8"/>
    <w:rsid w:val="00A97051"/>
    <w:rsid w:val="00AA20A1"/>
    <w:rsid w:val="00AA55DF"/>
    <w:rsid w:val="00AA5AF3"/>
    <w:rsid w:val="00AA6161"/>
    <w:rsid w:val="00AA6D43"/>
    <w:rsid w:val="00AA7DE5"/>
    <w:rsid w:val="00AB58C9"/>
    <w:rsid w:val="00AC0063"/>
    <w:rsid w:val="00AC342E"/>
    <w:rsid w:val="00AC516B"/>
    <w:rsid w:val="00AC6A24"/>
    <w:rsid w:val="00AC710C"/>
    <w:rsid w:val="00AC75F4"/>
    <w:rsid w:val="00AD1EB6"/>
    <w:rsid w:val="00AD3E32"/>
    <w:rsid w:val="00AE0012"/>
    <w:rsid w:val="00AE0028"/>
    <w:rsid w:val="00AE129F"/>
    <w:rsid w:val="00AE17C5"/>
    <w:rsid w:val="00AE6A59"/>
    <w:rsid w:val="00AF0323"/>
    <w:rsid w:val="00AF60D2"/>
    <w:rsid w:val="00B00C5D"/>
    <w:rsid w:val="00B00E1E"/>
    <w:rsid w:val="00B04BA2"/>
    <w:rsid w:val="00B12BEA"/>
    <w:rsid w:val="00B21DEE"/>
    <w:rsid w:val="00B25F09"/>
    <w:rsid w:val="00B277F2"/>
    <w:rsid w:val="00B402BD"/>
    <w:rsid w:val="00B43280"/>
    <w:rsid w:val="00B4377C"/>
    <w:rsid w:val="00B46992"/>
    <w:rsid w:val="00B545D2"/>
    <w:rsid w:val="00B611E6"/>
    <w:rsid w:val="00B642EF"/>
    <w:rsid w:val="00B65798"/>
    <w:rsid w:val="00B67F14"/>
    <w:rsid w:val="00B8495E"/>
    <w:rsid w:val="00B86A22"/>
    <w:rsid w:val="00B90C6B"/>
    <w:rsid w:val="00B91984"/>
    <w:rsid w:val="00B91A0F"/>
    <w:rsid w:val="00B972D2"/>
    <w:rsid w:val="00BA1109"/>
    <w:rsid w:val="00BA5AC3"/>
    <w:rsid w:val="00BA6A02"/>
    <w:rsid w:val="00BB528D"/>
    <w:rsid w:val="00BB6223"/>
    <w:rsid w:val="00BB767B"/>
    <w:rsid w:val="00BC106E"/>
    <w:rsid w:val="00BC4E1B"/>
    <w:rsid w:val="00BC7042"/>
    <w:rsid w:val="00BC7676"/>
    <w:rsid w:val="00BD2FD6"/>
    <w:rsid w:val="00BD3175"/>
    <w:rsid w:val="00BD4279"/>
    <w:rsid w:val="00BD48A8"/>
    <w:rsid w:val="00BD611F"/>
    <w:rsid w:val="00BE33DF"/>
    <w:rsid w:val="00BE4CCD"/>
    <w:rsid w:val="00BE4EA2"/>
    <w:rsid w:val="00BE76FC"/>
    <w:rsid w:val="00BF0ECC"/>
    <w:rsid w:val="00BF1F9A"/>
    <w:rsid w:val="00BF2D0D"/>
    <w:rsid w:val="00BF312A"/>
    <w:rsid w:val="00BF5B60"/>
    <w:rsid w:val="00C0196D"/>
    <w:rsid w:val="00C06DC8"/>
    <w:rsid w:val="00C07048"/>
    <w:rsid w:val="00C070D9"/>
    <w:rsid w:val="00C073B7"/>
    <w:rsid w:val="00C149F8"/>
    <w:rsid w:val="00C25D2D"/>
    <w:rsid w:val="00C25F8F"/>
    <w:rsid w:val="00C33701"/>
    <w:rsid w:val="00C34E41"/>
    <w:rsid w:val="00C4103A"/>
    <w:rsid w:val="00C43260"/>
    <w:rsid w:val="00C55778"/>
    <w:rsid w:val="00C5640E"/>
    <w:rsid w:val="00C660DC"/>
    <w:rsid w:val="00C662C6"/>
    <w:rsid w:val="00C67CE8"/>
    <w:rsid w:val="00C70C16"/>
    <w:rsid w:val="00C72F25"/>
    <w:rsid w:val="00C74095"/>
    <w:rsid w:val="00C756D0"/>
    <w:rsid w:val="00C76B72"/>
    <w:rsid w:val="00C76FF2"/>
    <w:rsid w:val="00C847C1"/>
    <w:rsid w:val="00C85CCD"/>
    <w:rsid w:val="00C874B6"/>
    <w:rsid w:val="00C92796"/>
    <w:rsid w:val="00C9340F"/>
    <w:rsid w:val="00C9437A"/>
    <w:rsid w:val="00CA01CD"/>
    <w:rsid w:val="00CA1B77"/>
    <w:rsid w:val="00CA727E"/>
    <w:rsid w:val="00CB25DA"/>
    <w:rsid w:val="00CB7D83"/>
    <w:rsid w:val="00CC0D85"/>
    <w:rsid w:val="00CD3BD4"/>
    <w:rsid w:val="00CD7401"/>
    <w:rsid w:val="00CD7407"/>
    <w:rsid w:val="00CE128F"/>
    <w:rsid w:val="00CE638C"/>
    <w:rsid w:val="00CE7310"/>
    <w:rsid w:val="00CF20FB"/>
    <w:rsid w:val="00CF31F2"/>
    <w:rsid w:val="00D07F12"/>
    <w:rsid w:val="00D173AD"/>
    <w:rsid w:val="00D2003E"/>
    <w:rsid w:val="00D200E6"/>
    <w:rsid w:val="00D263EC"/>
    <w:rsid w:val="00D26409"/>
    <w:rsid w:val="00D27414"/>
    <w:rsid w:val="00D309DD"/>
    <w:rsid w:val="00D337CB"/>
    <w:rsid w:val="00D3673E"/>
    <w:rsid w:val="00D37A2E"/>
    <w:rsid w:val="00D4178A"/>
    <w:rsid w:val="00D46773"/>
    <w:rsid w:val="00D47985"/>
    <w:rsid w:val="00D507E9"/>
    <w:rsid w:val="00D513CC"/>
    <w:rsid w:val="00D52859"/>
    <w:rsid w:val="00D53075"/>
    <w:rsid w:val="00D54165"/>
    <w:rsid w:val="00D626EE"/>
    <w:rsid w:val="00D678C1"/>
    <w:rsid w:val="00D70986"/>
    <w:rsid w:val="00D749B8"/>
    <w:rsid w:val="00D74F36"/>
    <w:rsid w:val="00D7702B"/>
    <w:rsid w:val="00D80CFC"/>
    <w:rsid w:val="00D9267E"/>
    <w:rsid w:val="00D937A5"/>
    <w:rsid w:val="00D94941"/>
    <w:rsid w:val="00D94EA8"/>
    <w:rsid w:val="00D96969"/>
    <w:rsid w:val="00DA4E49"/>
    <w:rsid w:val="00DA6AB0"/>
    <w:rsid w:val="00DA6FD9"/>
    <w:rsid w:val="00DA739D"/>
    <w:rsid w:val="00DB0C80"/>
    <w:rsid w:val="00DB1976"/>
    <w:rsid w:val="00DB4F57"/>
    <w:rsid w:val="00DB5989"/>
    <w:rsid w:val="00DB6F44"/>
    <w:rsid w:val="00DB7C9E"/>
    <w:rsid w:val="00DC11C4"/>
    <w:rsid w:val="00DC4F91"/>
    <w:rsid w:val="00DC73F0"/>
    <w:rsid w:val="00DC7ECA"/>
    <w:rsid w:val="00DD129D"/>
    <w:rsid w:val="00DD4017"/>
    <w:rsid w:val="00DD612E"/>
    <w:rsid w:val="00DE014B"/>
    <w:rsid w:val="00DF11D1"/>
    <w:rsid w:val="00DF18AC"/>
    <w:rsid w:val="00DF784E"/>
    <w:rsid w:val="00E02A20"/>
    <w:rsid w:val="00E0348C"/>
    <w:rsid w:val="00E06370"/>
    <w:rsid w:val="00E06EFE"/>
    <w:rsid w:val="00E12B31"/>
    <w:rsid w:val="00E2064B"/>
    <w:rsid w:val="00E2224A"/>
    <w:rsid w:val="00E23BFF"/>
    <w:rsid w:val="00E263FA"/>
    <w:rsid w:val="00E31B98"/>
    <w:rsid w:val="00E32509"/>
    <w:rsid w:val="00E34DD9"/>
    <w:rsid w:val="00E417F4"/>
    <w:rsid w:val="00E44CAC"/>
    <w:rsid w:val="00E45BC8"/>
    <w:rsid w:val="00E46DB1"/>
    <w:rsid w:val="00E50A7A"/>
    <w:rsid w:val="00E57258"/>
    <w:rsid w:val="00E57E35"/>
    <w:rsid w:val="00E6224B"/>
    <w:rsid w:val="00E6284E"/>
    <w:rsid w:val="00E62E01"/>
    <w:rsid w:val="00E65499"/>
    <w:rsid w:val="00E72043"/>
    <w:rsid w:val="00E72044"/>
    <w:rsid w:val="00E72817"/>
    <w:rsid w:val="00E75537"/>
    <w:rsid w:val="00E7634A"/>
    <w:rsid w:val="00E7722D"/>
    <w:rsid w:val="00E77EB0"/>
    <w:rsid w:val="00E81082"/>
    <w:rsid w:val="00E81B00"/>
    <w:rsid w:val="00E81DC0"/>
    <w:rsid w:val="00E90F7E"/>
    <w:rsid w:val="00E96EEC"/>
    <w:rsid w:val="00EA6D70"/>
    <w:rsid w:val="00EB61AC"/>
    <w:rsid w:val="00EC06ED"/>
    <w:rsid w:val="00EC1CB2"/>
    <w:rsid w:val="00EC41FE"/>
    <w:rsid w:val="00ED0DB7"/>
    <w:rsid w:val="00ED65FB"/>
    <w:rsid w:val="00EE15C0"/>
    <w:rsid w:val="00EE1ED7"/>
    <w:rsid w:val="00EE1FC5"/>
    <w:rsid w:val="00EE4C0D"/>
    <w:rsid w:val="00EE756B"/>
    <w:rsid w:val="00EF0733"/>
    <w:rsid w:val="00EF2F46"/>
    <w:rsid w:val="00EF5357"/>
    <w:rsid w:val="00EF59B6"/>
    <w:rsid w:val="00EF6EC7"/>
    <w:rsid w:val="00F00848"/>
    <w:rsid w:val="00F00FCC"/>
    <w:rsid w:val="00F03B54"/>
    <w:rsid w:val="00F043E8"/>
    <w:rsid w:val="00F06795"/>
    <w:rsid w:val="00F10AE1"/>
    <w:rsid w:val="00F1204C"/>
    <w:rsid w:val="00F14496"/>
    <w:rsid w:val="00F15419"/>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5814"/>
    <w:rsid w:val="00F65F83"/>
    <w:rsid w:val="00F66D4A"/>
    <w:rsid w:val="00F815FA"/>
    <w:rsid w:val="00F81F6A"/>
    <w:rsid w:val="00F87A39"/>
    <w:rsid w:val="00F91EDD"/>
    <w:rsid w:val="00FA0431"/>
    <w:rsid w:val="00FA0EDF"/>
    <w:rsid w:val="00FA5ADA"/>
    <w:rsid w:val="00FA7311"/>
    <w:rsid w:val="00FB0204"/>
    <w:rsid w:val="00FB17E2"/>
    <w:rsid w:val="00FB5523"/>
    <w:rsid w:val="00FB664E"/>
    <w:rsid w:val="00FC6639"/>
    <w:rsid w:val="00FC757D"/>
    <w:rsid w:val="00FC79CD"/>
    <w:rsid w:val="00FC7AEE"/>
    <w:rsid w:val="00FD1122"/>
    <w:rsid w:val="00FD1838"/>
    <w:rsid w:val="00FD1A4C"/>
    <w:rsid w:val="00FD2370"/>
    <w:rsid w:val="00FD26B2"/>
    <w:rsid w:val="00FD49ED"/>
    <w:rsid w:val="00FD537C"/>
    <w:rsid w:val="00FE1083"/>
    <w:rsid w:val="00FF07A6"/>
    <w:rsid w:val="00FF3280"/>
    <w:rsid w:val="00FF349F"/>
    <w:rsid w:val="00FF4FC2"/>
    <w:rsid w:val="00FF53F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821387992">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30988284">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846356635">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kanta.fi/jarjestelmakehittajat/potilastiedon-arkiston-cda-r2-head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kanta.fi/jarjestelmakehittajat/terveydenhuollon-todistukset-ja-lomakkee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kanta.fi/jarjestelmakehittajat/potilastiedon-arkiston-medical-record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anta.fi/jarjestelmakehittajat/sahkoisen-allekirjoituksen-maarittely" TargetMode="External"/><Relationship Id="rId20" Type="http://schemas.openxmlformats.org/officeDocument/2006/relationships/hyperlink" Target="https://www.kanta.fi/jarjestelmakehittajat/vanhojen-potilastietojen-arkistointi"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kanta.fi/jarjestelmakehittajat/luovutustenhallinnan-yleiskuvaus" TargetMode="External"/><Relationship Id="rId5" Type="http://schemas.openxmlformats.org/officeDocument/2006/relationships/customXml" Target="../customXml/item5.xml"/><Relationship Id="rId15" Type="http://schemas.openxmlformats.org/officeDocument/2006/relationships/hyperlink" Target="https://www.kanta.fi/jarjestelmakehittajat/potilastiedon-arkisto" TargetMode="External"/><Relationship Id="rId23" Type="http://schemas.openxmlformats.org/officeDocument/2006/relationships/hyperlink" Target="https://www.kanta.fi/jarjestelmakehittajat/potilastiedon-arkiston-teknisia-ohjeita"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kanta.fi/jarjestelmakehittajat/kanta-palvelut-kevyet-kyselyrajapinna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kanta.fi/jarjestelmakehittajat/potilastiedon-arkiston-toiminnalliset-vaatimukset" TargetMode="External"/><Relationship Id="rId22" Type="http://schemas.openxmlformats.org/officeDocument/2006/relationships/hyperlink" Target="https://www.kanta.fi/jarjestelmakehittajat/yhteiset-maarittelyt"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47315"/>
    <w:rsid w:val="00165524"/>
    <w:rsid w:val="00174230"/>
    <w:rsid w:val="001B032A"/>
    <w:rsid w:val="002065EA"/>
    <w:rsid w:val="002103A2"/>
    <w:rsid w:val="00284DC5"/>
    <w:rsid w:val="00291356"/>
    <w:rsid w:val="002B1FDE"/>
    <w:rsid w:val="002D0BA7"/>
    <w:rsid w:val="00301560"/>
    <w:rsid w:val="00365CE8"/>
    <w:rsid w:val="003B7710"/>
    <w:rsid w:val="003D1300"/>
    <w:rsid w:val="0043037D"/>
    <w:rsid w:val="00444359"/>
    <w:rsid w:val="00453A5B"/>
    <w:rsid w:val="00475D30"/>
    <w:rsid w:val="004856F9"/>
    <w:rsid w:val="004D33BD"/>
    <w:rsid w:val="004E1681"/>
    <w:rsid w:val="00504D3B"/>
    <w:rsid w:val="00516A19"/>
    <w:rsid w:val="00524B98"/>
    <w:rsid w:val="00547DF2"/>
    <w:rsid w:val="00584CF5"/>
    <w:rsid w:val="00594BA0"/>
    <w:rsid w:val="005C020F"/>
    <w:rsid w:val="005D2473"/>
    <w:rsid w:val="005D2E9C"/>
    <w:rsid w:val="005E3E51"/>
    <w:rsid w:val="006620C4"/>
    <w:rsid w:val="0069683D"/>
    <w:rsid w:val="006A2AFB"/>
    <w:rsid w:val="006A553F"/>
    <w:rsid w:val="006D3BA3"/>
    <w:rsid w:val="00714237"/>
    <w:rsid w:val="00743BEC"/>
    <w:rsid w:val="007751D2"/>
    <w:rsid w:val="007A2143"/>
    <w:rsid w:val="007A2233"/>
    <w:rsid w:val="007A7A31"/>
    <w:rsid w:val="007D62FF"/>
    <w:rsid w:val="007E1AE1"/>
    <w:rsid w:val="00804068"/>
    <w:rsid w:val="00806FD4"/>
    <w:rsid w:val="008243EF"/>
    <w:rsid w:val="00830273"/>
    <w:rsid w:val="00904E8D"/>
    <w:rsid w:val="00926FDB"/>
    <w:rsid w:val="009510CB"/>
    <w:rsid w:val="00965728"/>
    <w:rsid w:val="00973CFA"/>
    <w:rsid w:val="009A285C"/>
    <w:rsid w:val="009A4F97"/>
    <w:rsid w:val="009F3D68"/>
    <w:rsid w:val="009F6F91"/>
    <w:rsid w:val="00A1344B"/>
    <w:rsid w:val="00A95B12"/>
    <w:rsid w:val="00AD5ECD"/>
    <w:rsid w:val="00AE0DC2"/>
    <w:rsid w:val="00AE60AB"/>
    <w:rsid w:val="00B2686F"/>
    <w:rsid w:val="00B46E8D"/>
    <w:rsid w:val="00B92278"/>
    <w:rsid w:val="00B938B9"/>
    <w:rsid w:val="00BA69A0"/>
    <w:rsid w:val="00BE68D8"/>
    <w:rsid w:val="00BF707B"/>
    <w:rsid w:val="00C0193F"/>
    <w:rsid w:val="00C17F44"/>
    <w:rsid w:val="00C445F4"/>
    <w:rsid w:val="00C52963"/>
    <w:rsid w:val="00C651BB"/>
    <w:rsid w:val="00C66F40"/>
    <w:rsid w:val="00C77E56"/>
    <w:rsid w:val="00C8502E"/>
    <w:rsid w:val="00C90C84"/>
    <w:rsid w:val="00CB2F99"/>
    <w:rsid w:val="00CB5063"/>
    <w:rsid w:val="00CE10FA"/>
    <w:rsid w:val="00CE2625"/>
    <w:rsid w:val="00CF7F5E"/>
    <w:rsid w:val="00D07101"/>
    <w:rsid w:val="00D108BE"/>
    <w:rsid w:val="00D14495"/>
    <w:rsid w:val="00D26F0D"/>
    <w:rsid w:val="00D56112"/>
    <w:rsid w:val="00D74FD7"/>
    <w:rsid w:val="00D85CC8"/>
    <w:rsid w:val="00DA1D6D"/>
    <w:rsid w:val="00DC622D"/>
    <w:rsid w:val="00DE08F9"/>
    <w:rsid w:val="00DF1714"/>
    <w:rsid w:val="00DF58AC"/>
    <w:rsid w:val="00E0756D"/>
    <w:rsid w:val="00E3505B"/>
    <w:rsid w:val="00E7248D"/>
    <w:rsid w:val="00E74E2D"/>
    <w:rsid w:val="00F0609C"/>
    <w:rsid w:val="00F379AC"/>
    <w:rsid w:val="00F5683F"/>
    <w:rsid w:val="00F56EB2"/>
    <w:rsid w:val="00F90E91"/>
    <w:rsid w:val="00F925D4"/>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2025-03-04T00:00:00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4.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3.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4.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customXml/itemProps6.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1</TotalTime>
  <Pages>144</Pages>
  <Words>27935</Words>
  <Characters>226281</Characters>
  <Application>Microsoft Office Word</Application>
  <DocSecurity>0</DocSecurity>
  <Lines>1885</Lines>
  <Paragraphs>507</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Potilastietovaranto: rajapintakäyttötapaukset tietovarannon ja liittyvän järjestelmän välillä</vt:lpstr>
      <vt:lpstr/>
    </vt:vector>
  </TitlesOfParts>
  <Company>Kela</Company>
  <LinksUpToDate>false</LinksUpToDate>
  <CharactersWithSpaces>253709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Potilastietovaranto: rajapintakäyttötapaukset tietovarannon ja liittyvän järjestelmän välillä</dc:title>
  <dc:subject>Määrittely</dc:subject>
  <dc:creator>Pakari Arja</dc:creator>
  <cp:keywords/>
  <cp:lastModifiedBy>Kunnari Riitta</cp:lastModifiedBy>
  <cp:revision>3</cp:revision>
  <cp:lastPrinted>2020-11-25T15:04:00Z</cp:lastPrinted>
  <dcterms:created xsi:type="dcterms:W3CDTF">2025-03-06T08:49:00Z</dcterms:created>
  <dcterms:modified xsi:type="dcterms:W3CDTF">2025-03-06T08:49:00Z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