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w:t>
      </w:r>
      <w:del w:id="0" w:author="Kauppila Timo" w:date="2017-09-11T14:56:00Z">
        <w:r>
          <w:rPr/>
          <w:delText>:42</w:delText>
        </w:r>
      </w:del>
      <w:ins w:id="1" w:author="Kauppila Timo" w:date="2017-09-11T14:57:00Z">
        <w:r>
          <w:rPr/>
          <w:t>.50</w:t>
        </w:r>
      </w:ins>
    </w:p>
    <w:p>
      <w:pPr>
        <w:pStyle w:val="Normal"/>
        <w:jc w:val="center"/>
        <w:rPr/>
      </w:pPr>
      <w:r>
        <w:rPr/>
        <w:t xml:space="preserve"> </w:t>
      </w:r>
      <w:ins w:id="2" w:author="Kauppila Timo" w:date="2017-09-11T14:57:00Z">
        <w:r>
          <w:rPr/>
          <w:t>7.9.2017</w:t>
        </w:r>
      </w:ins>
      <w:del w:id="3" w:author="Kauppila Timo" w:date="2017-09-11T14:57:00Z">
        <w:r>
          <w:rPr/>
          <w:delText>14.10.2016</w:delText>
        </w:r>
      </w:del>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w:t>
      </w:r>
      <w:ins w:id="4" w:author="Kauppila Timo" w:date="2017-09-11T15:09:00Z">
        <w:r>
          <w:rPr>
            <w:szCs w:val="32"/>
          </w:rPr>
          <w:t>7.9</w:t>
        </w:r>
      </w:ins>
      <w:del w:id="5" w:author="Kauppila Timo" w:date="2017-09-11T15:09:00Z">
        <w:r>
          <w:rPr>
            <w:szCs w:val="32"/>
          </w:rPr>
          <w:delText>6.10</w:delText>
        </w:r>
      </w:del>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43208349">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0">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12</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1">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2">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3">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4">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5">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19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6">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7">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8">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9">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0">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29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1">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2">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3">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4">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5">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6">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36</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67">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8">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9">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39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0">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1">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2">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3">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4">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5">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6">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7">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8">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9">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0">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1">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2">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3">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4">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5">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6">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7">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8">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9">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0">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1">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2">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3">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4">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5">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6">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7">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8">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9">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0">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68</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1">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2">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3">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4">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5">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6">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7">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8">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9">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0">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1">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2">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3">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80</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4">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5">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6">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82</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7">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8">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19">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0">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1">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2">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89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3">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4">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5">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6">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7">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8">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9">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0">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1">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2">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3">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4">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5">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6">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7">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97</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palautettu uusimispyynnön suostumustyyppi –tieto (ks. v.3.40)</w:t>
            </w:r>
          </w:p>
          <w:p>
            <w:pPr>
              <w:pStyle w:val="Normal"/>
              <w:rPr/>
            </w:pPr>
            <w:r>
              <w:rPr/>
              <w:t>- tarkennettu voimassaloajan esittämistapaa 4.2.2</w:t>
            </w:r>
          </w:p>
          <w:p>
            <w:pPr>
              <w:pStyle w:val="Normal"/>
              <w:rPr/>
            </w:pPr>
            <w:r>
              <w:rPr/>
              <w:t>- hoitolaji T poistunut käytöstä ja korjattu esimerkkiä 4.6</w:t>
            </w:r>
          </w:p>
          <w:p>
            <w:pPr>
              <w:pStyle w:val="Normal"/>
              <w:rPr/>
            </w:pPr>
            <w:r>
              <w:rPr/>
              <w:t xml:space="preserve">- selvitys Reseptikeskuksen palauttamasta tiedoista siirretty Medical Records –dokumenttiin 5.2 </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ins w:id="6" w:author="Kauppila Timo" w:date="2017-09-11T14:54:00Z">
              <w:r>
                <w:rPr/>
                <w:t>3.50</w:t>
              </w:r>
            </w:ins>
          </w:p>
        </w:tc>
        <w:tc>
          <w:tcPr>
            <w:tcW w:w="1998" w:type="dxa"/>
            <w:tcBorders>
              <w:top w:val="single" w:sz="4" w:space="0" w:color="000000"/>
              <w:left w:val="single" w:sz="4" w:space="0" w:color="000000"/>
              <w:bottom w:val="single" w:sz="4" w:space="0" w:color="000000"/>
              <w:right w:val="single" w:sz="4" w:space="0" w:color="000000"/>
            </w:tcBorders>
          </w:tcPr>
          <w:p>
            <w:pPr>
              <w:pStyle w:val="Normal"/>
              <w:rPr/>
            </w:pPr>
            <w:ins w:id="7" w:author="Kauppila Timo" w:date="2017-09-11T14:54:00Z">
              <w:r>
                <w:rPr/>
                <w:t>7.9.2017</w:t>
              </w:r>
            </w:ins>
          </w:p>
        </w:tc>
        <w:tc>
          <w:tcPr>
            <w:tcW w:w="2700" w:type="dxa"/>
            <w:tcBorders>
              <w:top w:val="single" w:sz="4" w:space="0" w:color="000000"/>
              <w:left w:val="single" w:sz="4" w:space="0" w:color="000000"/>
              <w:bottom w:val="single" w:sz="4" w:space="0" w:color="000000"/>
              <w:right w:val="single" w:sz="4" w:space="0" w:color="000000"/>
            </w:tcBorders>
          </w:tcPr>
          <w:p>
            <w:pPr>
              <w:pStyle w:val="Normal"/>
              <w:rPr/>
            </w:pPr>
            <w:ins w:id="8" w:author="Kauppila Timo" w:date="2017-09-11T14:54:00Z">
              <w:r>
                <w:rPr/>
                <w:t>Kela</w:t>
              </w:r>
            </w:ins>
          </w:p>
        </w:tc>
        <w:tc>
          <w:tcPr>
            <w:tcW w:w="2700" w:type="dxa"/>
            <w:tcBorders>
              <w:top w:val="single" w:sz="4" w:space="0" w:color="000000"/>
              <w:left w:val="single" w:sz="4" w:space="0" w:color="000000"/>
              <w:bottom w:val="single" w:sz="4" w:space="0" w:color="000000"/>
              <w:right w:val="single" w:sz="4" w:space="0" w:color="000000"/>
            </w:tcBorders>
          </w:tcPr>
          <w:p>
            <w:pPr>
              <w:pStyle w:val="Normal"/>
              <w:rPr/>
            </w:pPr>
            <w:ins w:id="9" w:author="Kauppila Timo" w:date="2017-09-11T14:54:00Z">
              <w:r>
                <w:rPr/>
                <w:t>Tekstitäsmennyksiä</w:t>
              </w:r>
            </w:ins>
          </w:p>
          <w:p>
            <w:pPr>
              <w:pStyle w:val="Normal"/>
              <w:rPr/>
            </w:pPr>
            <w:ins w:id="11" w:author="Kauppila Timo" w:date="2017-09-11T14:54:00Z">
              <w:r>
                <w:rPr/>
                <w:t>- annostus</w:t>
              </w:r>
            </w:ins>
          </w:p>
          <w:p>
            <w:pPr>
              <w:pStyle w:val="Normal"/>
              <w:rPr/>
            </w:pPr>
            <w:ins w:id="13" w:author="Kauppila Timo" w:date="2017-09-11T14:55:00Z">
              <w:r>
                <w:rPr/>
                <w:t>- lääkemääräyksen muut tiedot</w:t>
              </w:r>
            </w:ins>
          </w:p>
        </w:tc>
      </w:tr>
    </w:tbl>
    <w:p>
      <w:pPr>
        <w:pStyle w:val="Normal"/>
        <w:rPr/>
      </w:pPr>
      <w:r>
        <w:rPr/>
      </w:r>
      <w:r>
        <w:br w:type="page"/>
      </w:r>
    </w:p>
    <w:p>
      <w:pPr>
        <w:pStyle w:val="Normal"/>
        <w:rPr/>
      </w:pPr>
      <w:r>
        <w:rPr/>
      </w:r>
    </w:p>
    <w:p>
      <w:pPr>
        <w:pStyle w:val="Heading1"/>
        <w:rPr/>
      </w:pPr>
      <w:bookmarkStart w:id="0" w:name="__RefHeading___Toc443208349"/>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43208350"/>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43208351"/>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43208352"/>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510"/>
        <w:gridCol w:w="4860"/>
        <w:gridCol w:w="2520"/>
      </w:tblGrid>
      <w:tr>
        <w:trPr/>
        <w:tc>
          <w:tcPr>
            <w:tcW w:w="151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86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43208353"/>
      <w:bookmarkEnd w:id="4"/>
      <w:r>
        <w:rPr/>
        <w:t>LÄÄKEMÄÄRÄYS - rakenteinen muoto (computable structures)</w:t>
      </w:r>
    </w:p>
    <w:p>
      <w:pPr>
        <w:pStyle w:val="Normal"/>
        <w:rPr/>
      </w:pPr>
      <w:r>
        <w:rPr/>
      </w:r>
    </w:p>
    <w:p>
      <w:pPr>
        <w:pStyle w:val="Heading2"/>
        <w:rPr/>
      </w:pPr>
      <w:bookmarkStart w:id="5" w:name="__RefHeading___Toc443208354"/>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43208355"/>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43208356"/>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43208357"/>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43208358"/>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43208359"/>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43208360"/>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43208361"/>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43208362"/>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43208363"/>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43208364"/>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43208365"/>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43208366"/>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43208367"/>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43208368"/>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43208369"/>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43208370"/>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43208371"/>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43208372"/>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43208373"/>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43208374"/>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43208375"/>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ins w:id="14" w:author="Kauppila Timo" w:date="2016-12-21T14:06:00Z">
              <w:commentRangeStart w:id="0"/>
              <w:r>
                <w:rPr/>
                <w:t>P</w:t>
              </w:r>
            </w:ins>
            <w:ins w:id="15" w:author="Kauppila Timo" w:date="2016-12-21T14:06:00Z">
              <w:commentRangeEnd w:id="0"/>
              <w:r>
                <w:commentReference w:id="0"/>
              </w:r>
              <w:r>
                <w:rPr>
                  <w:rStyle w:val="Kommentinviite"/>
                  <w:vanish w:val="false"/>
                </w:rPr>
              </w:r>
            </w:ins>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43208376"/>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43208377"/>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43208378"/>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43208379"/>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43208380"/>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762" w:type="dxa"/>
        <w:jc w:val="left"/>
        <w:tblInd w:w="-714" w:type="dxa"/>
        <w:tblLayout w:type="fixed"/>
        <w:tblCellMar>
          <w:top w:w="0" w:type="dxa"/>
          <w:left w:w="70" w:type="dxa"/>
          <w:bottom w:w="0" w:type="dxa"/>
          <w:right w:w="70" w:type="dxa"/>
        </w:tblCellMar>
      </w:tblPr>
      <w:tblGrid>
        <w:gridCol w:w="1274"/>
        <w:gridCol w:w="1847"/>
        <w:gridCol w:w="1180"/>
        <w:gridCol w:w="3142"/>
        <w:gridCol w:w="2166"/>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16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w:t>
            </w:r>
            <w:ins w:id="16" w:author="Kauppila Timo" w:date="2017-06-14T10:15:00Z">
              <w:commentRangeStart w:id="1"/>
              <w:r>
                <w:rPr/>
                <w:t>, pakollinen tieto</w:t>
              </w:r>
            </w:ins>
            <w:ins w:id="17" w:author="Kauppila Timo" w:date="2017-06-14T10:15:00Z">
              <w:commentRangeEnd w:id="1"/>
              <w:r>
                <w:commentReference w:id="1"/>
              </w:r>
              <w:r>
                <w:rPr>
                  <w:rStyle w:val="Kommentinviite"/>
                  <w:vanish w:val="false"/>
                </w:rPr>
              </w:r>
            </w:ins>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onko kyseessä erikoislääkärin palkkio, pakollinen, jos </w:t>
            </w:r>
            <w:commentRangeStart w:id="2"/>
            <w:r>
              <w:rPr/>
              <w:t>lääkärinpalkkiotieto</w:t>
            </w:r>
            <w:ins w:id="18" w:author="Kauppila Timo" w:date="2016-12-28T10:02:00Z">
              <w:r>
                <w:rPr/>
                <w:t>a</w:t>
              </w:r>
            </w:ins>
            <w:r>
              <w:rPr/>
              <w:t xml:space="preserve"> </w:t>
            </w:r>
            <w:ins w:id="19" w:author="Kauppila Timo" w:date="2016-12-28T10:02:00Z">
              <w:r>
                <w:rPr/>
                <w:t>ei ole</w:t>
              </w:r>
            </w:ins>
            <w:del w:id="20" w:author="Kauppila Timo" w:date="2016-12-28T10:02:00Z">
              <w:r>
                <w:rPr/>
                <w:delText>on</w:delText>
              </w:r>
            </w:del>
            <w:r>
              <w:rPr/>
              <w:t xml:space="preserve"> annettu</w:t>
            </w:r>
            <w:ins w:id="21" w:author="Kauppila Timo" w:date="2016-12-28T10:02:00Z">
              <w:r>
                <w:rPr/>
                <w:t>, arvon on false</w:t>
              </w:r>
            </w:ins>
            <w:ins w:id="22" w:author="Kauppila Timo" w:date="2016-12-28T10:02:00Z">
              <w:commentRangeEnd w:id="2"/>
              <w:r>
                <w:commentReference w:id="2"/>
              </w:r>
              <w:r>
                <w:rPr>
                  <w:rStyle w:val="Kommentinviite"/>
                  <w:vanish w:val="false"/>
                </w:rPr>
              </w:r>
            </w:ins>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r>
      <w:r>
        <w:rPr>
          <w:rFonts w:cs="Arial" w:ascii="Arial" w:hAnsi="Arial"/>
          <w:lang w:val="en-US"/>
        </w:rPr>
        <w:t>&lt;/</w:t>
      </w:r>
      <w:r>
        <w:rPr>
          <w:rFonts w:cs="Arial" w:ascii="Arial" w:hAnsi="Arial"/>
          <w:color w:val="800000"/>
          <w:highlight w:val="white"/>
          <w:lang w:val="en-US"/>
        </w:rPr>
        <w:t>observation</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lang w:val="en-US"/>
        </w:rPr>
      </w:pPr>
      <w:r>
        <w:rPr>
          <w:rFonts w:cs="Arial" w:ascii="Arial" w:hAnsi="Arial"/>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 T = työtapaturma poistuu käytöstä 1.1.2016 alkaen.)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FF0000"/>
          <w:highlight w:val="white"/>
          <w:lang w:val="en-US"/>
        </w:rPr>
        <w:t xml:space="preserve"> </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43208381"/>
      <w:bookmarkEnd w:id="42"/>
      <w:r>
        <w:rPr/>
        <w:t>Lääkemääräyksen mitätöinti</w:t>
      </w:r>
    </w:p>
    <w:p>
      <w:pPr>
        <w:pStyle w:val="Normal"/>
        <w:rPr/>
      </w:pPr>
      <w:r>
        <w:rPr/>
      </w:r>
    </w:p>
    <w:p>
      <w:pPr>
        <w:pStyle w:val="Heading2"/>
        <w:rPr/>
      </w:pPr>
      <w:bookmarkStart w:id="43" w:name="__RefHeading___Toc443208382"/>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43208383"/>
      <w:bookmarkEnd w:id="44"/>
      <w:r>
        <w:rPr/>
        <w:t>Rakenteinen muoto</w:t>
      </w:r>
    </w:p>
    <w:p>
      <w:pPr>
        <w:pStyle w:val="Normal"/>
        <w:rPr/>
      </w:pPr>
      <w:r>
        <w:rPr/>
      </w:r>
    </w:p>
    <w:p>
      <w:pPr>
        <w:pStyle w:val="Normal"/>
        <w:rPr/>
      </w:pPr>
      <w:r>
        <w:rPr/>
        <w:t>Body-osaan generoidaan reseptin edellisen version kaikki tiedot samassa muodossa kuin edellisessä lääkemääräyksessä</w:t>
      </w:r>
      <w:ins w:id="23" w:author="Kauppila Timo" w:date="2017-03-21T13:34:00Z">
        <w:r>
          <w:rPr/>
          <w:t xml:space="preserve"> </w:t>
        </w:r>
      </w:ins>
      <w:ins w:id="24" w:author="Kauppila Timo" w:date="2017-03-21T13:34:00Z">
        <w:commentRangeStart w:id="3"/>
        <w:r>
          <w:rPr/>
          <w:t xml:space="preserve">(myös tapauksissa, joissa mitätöitävä </w:t>
        </w:r>
      </w:ins>
      <w:ins w:id="25" w:author="Kauppila Timo" w:date="2017-03-21T13:35:00Z">
        <w:r>
          <w:rPr/>
          <w:t>lääkemääräys</w:t>
        </w:r>
      </w:ins>
      <w:ins w:id="26" w:author="Kauppila Timo" w:date="2017-03-21T13:34:00Z">
        <w:r>
          <w:rPr/>
          <w:t xml:space="preserve"> on tehty vanhemmilla määritysversioilla)</w:t>
        </w:r>
      </w:ins>
      <w:ins w:id="27" w:author="Kauppila Timo" w:date="2017-03-21T15:53:00Z">
        <w:r>
          <w:rPr>
            <w:rStyle w:val="Kommentinviite"/>
            <w:vanish w:val="false"/>
          </w:rPr>
        </w:r>
      </w:ins>
      <w:commentRangeEnd w:id="3"/>
      <w:r>
        <w:commentReference w:id="3"/>
      </w:r>
      <w:r>
        <w:rPr/>
        <w:t xml:space="preserve">.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Normal"/>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p>
    <w:p>
      <w:pPr>
        <w:pStyle w:val="Normal"/>
        <w:rPr/>
      </w:pPr>
      <w:r>
        <w:rPr/>
      </w:r>
    </w:p>
    <w:p>
      <w:pPr>
        <w:pStyle w:val="Heading1"/>
        <w:rPr/>
      </w:pPr>
      <w:bookmarkStart w:id="45" w:name="__RefHeading___Toc443208384"/>
      <w:bookmarkEnd w:id="45"/>
      <w:r>
        <w:rPr/>
        <w:t>Lääkemääräyksen korjaus</w:t>
      </w:r>
    </w:p>
    <w:p>
      <w:pPr>
        <w:pStyle w:val="Normal"/>
        <w:rPr/>
      </w:pPr>
      <w:r>
        <w:rPr/>
      </w:r>
    </w:p>
    <w:p>
      <w:pPr>
        <w:pStyle w:val="Heading2"/>
        <w:rPr/>
      </w:pPr>
      <w:bookmarkStart w:id="46" w:name="__RefHeading___Toc443208385"/>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43208386"/>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43208387"/>
      <w:bookmarkEnd w:id="48"/>
      <w:r>
        <w:rPr/>
        <w:t>Lääkemääräyksen lukitus</w:t>
      </w:r>
    </w:p>
    <w:p>
      <w:pPr>
        <w:pStyle w:val="Normal"/>
        <w:rPr/>
      </w:pPr>
      <w:r>
        <w:rPr/>
      </w:r>
    </w:p>
    <w:p>
      <w:pPr>
        <w:pStyle w:val="Heading2"/>
        <w:rPr/>
      </w:pPr>
      <w:bookmarkStart w:id="49" w:name="__RefHeading___Toc443208388"/>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43208389"/>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43208390"/>
      <w:bookmarkEnd w:id="51"/>
      <w:r>
        <w:rPr/>
        <w:t>Lääkemääräyksen lukituksen purku</w:t>
      </w:r>
    </w:p>
    <w:p>
      <w:pPr>
        <w:pStyle w:val="Normal"/>
        <w:rPr/>
      </w:pPr>
      <w:r>
        <w:rPr/>
      </w:r>
    </w:p>
    <w:p>
      <w:pPr>
        <w:pStyle w:val="Heading2"/>
        <w:rPr/>
      </w:pPr>
      <w:bookmarkStart w:id="52" w:name="__RefHeading___Toc443208391"/>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43208392"/>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43208393"/>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43208394"/>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43208395"/>
      <w:bookmarkEnd w:id="56"/>
      <w:r>
        <w:rPr/>
        <w:t>Lääkemääräyksen uusimispyyntö</w:t>
      </w:r>
    </w:p>
    <w:p>
      <w:pPr>
        <w:pStyle w:val="Normal"/>
        <w:rPr/>
      </w:pPr>
      <w:r>
        <w:rPr/>
      </w:r>
    </w:p>
    <w:p>
      <w:pPr>
        <w:pStyle w:val="Heading2"/>
        <w:rPr/>
      </w:pPr>
      <w:bookmarkStart w:id="57" w:name="__RefHeading___Toc443208396"/>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43208397"/>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43208398"/>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43208399"/>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43208400"/>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43208401"/>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43208402"/>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43208403"/>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43208404"/>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43208405"/>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43208406"/>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43208407"/>
      <w:bookmarkEnd w:id="68"/>
      <w:r>
        <w:rPr/>
        <w:t>Lääkevalmisteen ja pakkauksen tiedot sekä toimituksen perustiedot</w:t>
      </w:r>
    </w:p>
    <w:p>
      <w:pPr>
        <w:pStyle w:val="Normal"/>
        <w:rPr/>
      </w:pPr>
      <w:r>
        <w:rPr/>
      </w:r>
    </w:p>
    <w:p>
      <w:pPr>
        <w:pStyle w:val="Heading3"/>
        <w:ind w:left="1134" w:hanging="1134"/>
        <w:rPr/>
      </w:pPr>
      <w:bookmarkStart w:id="69" w:name="__RefHeading___Toc443208408"/>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43208409"/>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43208410"/>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43208411"/>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43208412"/>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43208413"/>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43208414"/>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43208415"/>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43208416"/>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43208417"/>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43208418"/>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43208419"/>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43208420"/>
      <w:bookmarkEnd w:id="83"/>
      <w:r>
        <w:rPr/>
        <w:t>Lääkemääräyksen toimituksen mitätöinti</w:t>
      </w:r>
    </w:p>
    <w:p>
      <w:pPr>
        <w:pStyle w:val="Normal"/>
        <w:rPr/>
      </w:pPr>
      <w:r>
        <w:rPr/>
      </w:r>
    </w:p>
    <w:p>
      <w:pPr>
        <w:pStyle w:val="Heading2"/>
        <w:rPr/>
      </w:pPr>
      <w:bookmarkStart w:id="84" w:name="__RefHeading___Toc443208421"/>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43208422"/>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43208423"/>
      <w:bookmarkEnd w:id="86"/>
      <w:r>
        <w:rPr/>
        <w:t>Lääkemääräyksen toimituksen korjaus</w:t>
      </w:r>
    </w:p>
    <w:p>
      <w:pPr>
        <w:pStyle w:val="Normal"/>
        <w:rPr/>
      </w:pPr>
      <w:r>
        <w:rPr/>
      </w:r>
    </w:p>
    <w:p>
      <w:pPr>
        <w:pStyle w:val="Heading2"/>
        <w:rPr/>
      </w:pPr>
      <w:bookmarkStart w:id="87" w:name="__RefHeading___Toc443208424"/>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43208425"/>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43208426"/>
      <w:bookmarkEnd w:id="89"/>
      <w:r>
        <w:rPr/>
        <w:t>Annosjakelu</w:t>
      </w:r>
    </w:p>
    <w:p>
      <w:pPr>
        <w:pStyle w:val="Normal"/>
        <w:rPr/>
      </w:pPr>
      <w:r>
        <w:rPr/>
      </w:r>
    </w:p>
    <w:p>
      <w:pPr>
        <w:pStyle w:val="Heading2"/>
        <w:rPr/>
      </w:pPr>
      <w:bookmarkStart w:id="90" w:name="__RefHeading___Toc443208427"/>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43208428"/>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43208429"/>
      <w:bookmarkEnd w:id="92"/>
      <w:r>
        <w:rPr/>
        <w:t>Annosjakelun purku</w:t>
      </w:r>
    </w:p>
    <w:p>
      <w:pPr>
        <w:pStyle w:val="Normal"/>
        <w:rPr/>
      </w:pPr>
      <w:r>
        <w:rPr/>
      </w:r>
    </w:p>
    <w:p>
      <w:pPr>
        <w:pStyle w:val="Heading2"/>
        <w:rPr/>
      </w:pPr>
      <w:bookmarkStart w:id="93" w:name="__RefHeading___Toc443208430"/>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43208431"/>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43208432"/>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43208433"/>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43208434"/>
      <w:bookmarkEnd w:id="97"/>
      <w:r>
        <w:rPr/>
        <w:t>Toimitusvarauksen purku</w:t>
      </w:r>
    </w:p>
    <w:p>
      <w:pPr>
        <w:pStyle w:val="Normal"/>
        <w:rPr/>
      </w:pPr>
      <w:r>
        <w:rPr/>
      </w:r>
    </w:p>
    <w:p>
      <w:pPr>
        <w:pStyle w:val="Normal"/>
        <w:rPr/>
      </w:pPr>
      <w:r>
        <w:rPr/>
      </w:r>
    </w:p>
    <w:p>
      <w:pPr>
        <w:pStyle w:val="Heading2"/>
        <w:rPr/>
      </w:pPr>
      <w:bookmarkStart w:id="98" w:name="__RefHeading___Toc443208435"/>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43208436"/>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43208437"/>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Kauppila Timo" w:date="2017-06-14T10:15:00Z" w:initials="TK">
    <w:p>
      <w:r>
        <w:rPr>
          <w:rFonts w:ascii="Times New Roman" w:hAnsi="Times New Roman" w:eastAsia="Times New Roman" w:cs="Times New Roman"/>
          <w:color w:val="auto"/>
          <w:sz w:val="20"/>
          <w:szCs w:val="20"/>
          <w:lang w:eastAsia="en-US" w:val="fi-FI" w:bidi="ar-SA"/>
        </w:rPr>
        <w:t>Korjattu puuttuva pakollisuus-tieto. ks.k.4.5.5.1.</w:t>
      </w:r>
    </w:p>
  </w:comment>
  <w:comment w:id="1" w:author="Kauppila Timo" w:date="2017-06-14T10:15:00Z" w:initials="TK">
    <w:p>
      <w:r>
        <w:rPr>
          <w:rFonts w:ascii="Times New Roman" w:hAnsi="Times New Roman" w:eastAsia="Times New Roman" w:cs="Times New Roman"/>
          <w:color w:val="auto"/>
          <w:sz w:val="20"/>
          <w:szCs w:val="20"/>
          <w:lang w:eastAsia="en-US" w:val="fi-FI" w:bidi="ar-SA"/>
        </w:rPr>
        <w:t>Lisätty selventävä teksti tiedon pakollisuudesta.</w:t>
      </w:r>
    </w:p>
  </w:comment>
  <w:comment w:id="2" w:author="Kauppila Timo" w:date="2017-06-14T10:15:00Z" w:initials="TK">
    <w:p>
      <w:r>
        <w:rPr>
          <w:rFonts w:ascii="Times New Roman" w:hAnsi="Times New Roman" w:eastAsia="Times New Roman" w:cs="Times New Roman"/>
          <w:color w:val="auto"/>
          <w:sz w:val="20"/>
          <w:szCs w:val="20"/>
          <w:lang w:eastAsia="en-US" w:val="fi-FI" w:bidi="ar-SA"/>
        </w:rPr>
        <w:t>Korjattu tekstiä, jotta vastaa pääsääntöä ”muiden tietojen boolean-tiedot ovat pakollisia”.</w:t>
      </w:r>
    </w:p>
  </w:comment>
  <w:comment w:id="3" w:author="Kauppila Timo" w:date="2017-06-14T10:15:00Z" w:initials="TK">
    <w:p>
      <w:r>
        <w:rPr>
          <w:rFonts w:ascii="Times New Roman" w:hAnsi="Times New Roman" w:eastAsia="Times New Roman" w:cs="Times New Roman"/>
          <w:color w:val="auto"/>
          <w:sz w:val="20"/>
          <w:szCs w:val="20"/>
          <w:lang w:eastAsia="en-US" w:val="fi-FI" w:bidi="ar-SA"/>
        </w:rPr>
        <w:t>Lisätäänkö?</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Style w:val="PageNumber"/>
      </w:rPr>
      <w:fldChar w:fldCharType="begin"/>
    </w:r>
    <w:r>
      <w:rPr>
        <w:rStyle w:val="PageNumber"/>
      </w:rPr>
      <w:instrText> PAGE </w:instrText>
    </w:r>
    <w:r>
      <w:rPr>
        <w:rStyle w:val="PageNumber"/>
      </w:rPr>
      <w:fldChar w:fldCharType="separate"/>
    </w:r>
    <w:r>
      <w:rPr>
        <w:rStyle w:val="PageNumber"/>
      </w:rPr>
      <w:t>99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3.4</w:t>
    </w:r>
    <w:ins w:id="28" w:author="Kauppila Timo" w:date="2017-09-11T14:57:00Z">
      <w:r>
        <w:rPr/>
        <w:t>50</w:t>
      </w:r>
    </w:ins>
    <w:del w:id="29" w:author="Kauppila Timo" w:date="2017-09-11T14:57:00Z">
      <w:r>
        <w:rPr/>
        <w:delText>2</w:delText>
      </w:r>
    </w:del>
    <w:r>
      <w:rPr/>
      <w:t xml:space="preserve"> </w:t>
    </w:r>
    <w:del w:id="30" w:author="Kauppila Timo" w:date="2017-09-11T14:57:00Z">
      <w:r>
        <w:rPr/>
        <w:delText>14.10.2016</w:delText>
      </w:r>
    </w:del>
    <w:ins w:id="31" w:author="Kauppila Timo" w:date="2017-09-11T14:57:00Z">
      <w:r>
        <w:rPr/>
        <w:t>7.9.2017</w:t>
      </w:r>
    </w:ins>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10"/>
  <w:trackRevisions/>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Times New Roman" w:hAnsi="Times New Roman" w:eastAsia="Times New Roman"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comments" Target="comment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223</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2016-10-15T11:04:00Z</dcterms:created>
  <dc:creator>Timo Tarhonen</dc:creator>
  <dc:description/>
  <cp:keywords> </cp:keywords>
  <dc:language>en-US</dc:language>
  <cp:lastModifiedBy>Kauppila Timo</cp:lastModifiedBy>
  <cp:lastPrinted>2015-08-02T07:32:00Z</cp:lastPrinted>
  <dcterms:modified xsi:type="dcterms:W3CDTF">2017-09-11T15:45:00Z</dcterms:modified>
  <cp:revision>13</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1.2.246.10.777.11.2017.9</vt:lpwstr>
  </property>
  <property fmtid="{D5CDD505-2E9C-101B-9397-08002B2CF9AE}" pid="3" name="Paketti">
    <vt:lpwstr>3.50</vt:lpwstr>
  </property>
  <property fmtid="{D5CDD505-2E9C-101B-9397-08002B2CF9AE}" pid="4" name="Versio">
    <vt:lpwstr>3.50</vt:lpwstr>
  </property>
  <property fmtid="{D5CDD505-2E9C-101B-9397-08002B2CF9AE}" pid="5" name="VersioPvm">
    <vt:lpwstr>7.9.2017</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