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1228725" cy="304800"/>
            <wp:effectExtent l="0" t="0" r="0" b="0"/>
            <wp:docPr id="1" name="Kuv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
                    <pic:cNvPicPr>
                      <a:picLocks noChangeAspect="1" noChangeArrowheads="1"/>
                    </pic:cNvPicPr>
                  </pic:nvPicPr>
                  <pic:blipFill>
                    <a:blip r:embed="rId2"/>
                    <a:srcRect l="-29" t="-118" r="-29" b="-118"/>
                    <a:stretch>
                      <a:fillRect/>
                    </a:stretch>
                  </pic:blipFill>
                  <pic:spPr bwMode="auto">
                    <a:xfrm>
                      <a:off x="0" y="0"/>
                      <a:ext cx="1228725" cy="304800"/>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w:t>
      </w:r>
      <w:del w:id="0" w:author="Kauppila Timo" w:date="2019-12-20T10:23:00Z">
        <w:r>
          <w:rPr/>
          <w:delText>62</w:delText>
        </w:r>
      </w:del>
      <w:ins w:id="1" w:author="Kauppila Timo" w:date="2019-12-20T10:23:00Z">
        <w:r>
          <w:rPr/>
          <w:t>63</w:t>
        </w:r>
      </w:ins>
    </w:p>
    <w:p>
      <w:pPr>
        <w:pStyle w:val="Normal"/>
        <w:jc w:val="center"/>
        <w:rPr/>
      </w:pPr>
      <w:r>
        <w:rPr/>
        <w:t xml:space="preserve"> </w:t>
      </w:r>
      <w:r>
        <w:rPr/>
        <w:t>2</w:t>
      </w:r>
      <w:ins w:id="2" w:author="Kauppila Timo" w:date="2019-12-20T10:23:00Z">
        <w:r>
          <w:rPr/>
          <w:t>0</w:t>
        </w:r>
      </w:ins>
      <w:del w:id="3" w:author="Kauppila Timo" w:date="2019-12-20T10:23:00Z">
        <w:r>
          <w:rPr/>
          <w:delText>4</w:delText>
        </w:r>
      </w:del>
      <w:r>
        <w:rPr/>
        <w:t>.</w:t>
      </w:r>
      <w:del w:id="4" w:author="Kauppila Timo" w:date="2019-12-20T10:23:00Z">
        <w:r>
          <w:rPr/>
          <w:delText>9</w:delText>
        </w:r>
      </w:del>
      <w:ins w:id="5" w:author="Kauppila Timo" w:date="2019-12-20T10:23:00Z">
        <w:r>
          <w:rPr/>
          <w:t>12</w:t>
        </w:r>
      </w:ins>
      <w:r>
        <w:rPr/>
        <w:t>.2019</w:t>
      </w:r>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1.2.246.777.11.2019.3</w:t>
      </w:r>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92905660">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1">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2">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3">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4">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5">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6">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7">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8">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9">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0">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1">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2">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3">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4">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5">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6">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7">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78">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9">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0">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40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1">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2">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3">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4">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5">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6">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7">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8">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9">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90">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1">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2">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3">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4">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5">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6">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7">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8">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9">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0">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1">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2">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3">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4">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5">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6">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7">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8">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09">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0">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1">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2">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3">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4">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5">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6">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7">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8">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9">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0">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1">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2">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3">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79</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4">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5">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6">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7">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8">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84</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9">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0">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1">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2">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3">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90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4">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5">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6">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7">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8">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9">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0">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1">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2">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3">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4">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5">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6">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7">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8">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98</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palautettu uusimispyynnön suostumustyyppi –tieto (ks. v.3.40)</w:t>
            </w:r>
          </w:p>
          <w:p>
            <w:pPr>
              <w:pStyle w:val="Normal"/>
              <w:rPr/>
            </w:pPr>
            <w:r>
              <w:rPr/>
              <w:t>- tarkennettu voimassaloajan esittämistapaa 4.2.2</w:t>
            </w:r>
          </w:p>
          <w:p>
            <w:pPr>
              <w:pStyle w:val="Normal"/>
              <w:rPr/>
            </w:pPr>
            <w:r>
              <w:rPr/>
              <w:t>- hoitolaji T poistunut käytöstä ja korjattu esimerkkiä 4.6</w:t>
            </w:r>
          </w:p>
          <w:p>
            <w:pPr>
              <w:pStyle w:val="Normal"/>
              <w:rPr/>
            </w:pPr>
            <w:r>
              <w:rPr/>
              <w:t xml:space="preserve">- selvitys Reseptikeskuksen palauttamasta tiedoista siirretty Medical Records –dokumenttiin 5.2 </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Tekstitäsmennyksiä</w:t>
            </w:r>
          </w:p>
          <w:p>
            <w:pPr>
              <w:pStyle w:val="Normal"/>
              <w:rPr/>
            </w:pPr>
            <w:r>
              <w:rPr/>
              <w:t>- annostus</w:t>
            </w:r>
          </w:p>
          <w:p>
            <w:pPr>
              <w:pStyle w:val="Normal"/>
              <w:rPr/>
            </w:pPr>
            <w:r>
              <w:rPr/>
              <w:t>- lääkemääräyksen muut tiedot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3.60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10.4.2019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organisaation tunnuksen pituus 128 merkkiin, aikaisemmin 60 merkkiä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del w:id="6" w:author="Kauppila Timo" w:date="2019-12-18T16:05:00Z">
              <w:r>
                <w:rPr/>
                <w:delText>3.63</w:delText>
              </w:r>
            </w:del>
            <w:ins w:id="7" w:author="Kauppila Timo" w:date="2019-12-18T16:05:00Z">
              <w:r>
                <w:rPr/>
                <w:t>3,63</w:t>
              </w:r>
            </w:ins>
          </w:p>
        </w:tc>
        <w:tc>
          <w:tcPr>
            <w:tcW w:w="1998" w:type="dxa"/>
            <w:tcBorders>
              <w:top w:val="single" w:sz="4" w:space="0" w:color="000000"/>
              <w:left w:val="single" w:sz="4" w:space="0" w:color="000000"/>
              <w:bottom w:val="single" w:sz="4" w:space="0" w:color="000000"/>
              <w:right w:val="single" w:sz="4" w:space="0" w:color="000000"/>
            </w:tcBorders>
          </w:tcPr>
          <w:p>
            <w:pPr>
              <w:pStyle w:val="Normal"/>
              <w:rPr/>
            </w:pPr>
            <w:ins w:id="8" w:author="Kauppila Timo" w:date="2019-12-20T10:31:00Z">
              <w:r>
                <w:rPr/>
                <w:t>20.12.2019</w:t>
              </w:r>
            </w:ins>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del w:id="9" w:author="Kauppila Timo" w:date="2019-12-18T16:05:00Z">
              <w:r>
                <w:rPr/>
                <w:delText>Ei muutoksia</w:delText>
              </w:r>
            </w:del>
            <w:ins w:id="10" w:author="Kauppila Timo" w:date="2019-12-18T16:05:00Z">
              <w:r>
                <w:rPr/>
                <w:t>Korjattu lääketoimituksen tietojen yhteenvetotaulukossa ollut virhe organisaatiotunnuksen pituudessa 60 -&gt; 128</w:t>
              </w:r>
            </w:ins>
          </w:p>
        </w:tc>
      </w:tr>
    </w:tbl>
    <w:p>
      <w:pPr>
        <w:pStyle w:val="Normal"/>
        <w:rPr/>
      </w:pPr>
      <w:r>
        <w:rPr/>
      </w:r>
      <w:r>
        <w:br w:type="page"/>
      </w:r>
    </w:p>
    <w:p>
      <w:pPr>
        <w:pStyle w:val="Normal"/>
        <w:rPr/>
      </w:pPr>
      <w:r>
        <w:rPr/>
      </w:r>
    </w:p>
    <w:p>
      <w:pPr>
        <w:pStyle w:val="Heading1"/>
        <w:rPr/>
      </w:pPr>
      <w:bookmarkStart w:id="0" w:name="__RefHeading___Toc492905660"/>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92905661"/>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92905662"/>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92905663"/>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510"/>
        <w:gridCol w:w="4860"/>
        <w:gridCol w:w="2520"/>
      </w:tblGrid>
      <w:tr>
        <w:trPr/>
        <w:tc>
          <w:tcPr>
            <w:tcW w:w="151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86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92905664"/>
      <w:bookmarkEnd w:id="4"/>
      <w:r>
        <w:rPr/>
        <w:t>LÄÄKEMÄÄRÄYS - rakenteinen muoto (computable structures)</w:t>
      </w:r>
    </w:p>
    <w:p>
      <w:pPr>
        <w:pStyle w:val="Normal"/>
        <w:rPr/>
      </w:pPr>
      <w:r>
        <w:rPr/>
      </w:r>
    </w:p>
    <w:p>
      <w:pPr>
        <w:pStyle w:val="Heading2"/>
        <w:rPr/>
      </w:pPr>
      <w:bookmarkStart w:id="5" w:name="__RefHeading___Toc492905665"/>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92905666"/>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92905667"/>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128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92905668"/>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92905669"/>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92905670"/>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92905671"/>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92905672"/>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92905673"/>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92905674"/>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92905675"/>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92905676"/>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92905677"/>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92905678"/>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92905679"/>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92905680"/>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92905681"/>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92905682"/>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92905683"/>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92905684"/>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92905685"/>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92905686"/>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92905687"/>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92905688"/>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92905689"/>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92905690"/>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92905691"/>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762" w:type="dxa"/>
        <w:jc w:val="left"/>
        <w:tblInd w:w="-714" w:type="dxa"/>
        <w:tblLayout w:type="fixed"/>
        <w:tblCellMar>
          <w:top w:w="0" w:type="dxa"/>
          <w:left w:w="70" w:type="dxa"/>
          <w:bottom w:w="0" w:type="dxa"/>
          <w:right w:w="70" w:type="dxa"/>
        </w:tblCellMar>
      </w:tblPr>
      <w:tblGrid>
        <w:gridCol w:w="1274"/>
        <w:gridCol w:w="1847"/>
        <w:gridCol w:w="1180"/>
        <w:gridCol w:w="3142"/>
        <w:gridCol w:w="2166"/>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16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 pakollinen tieto</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kyseessä erikoislääkärin palkkio, pakollinen, jos lääkärinpalkkiotietoa ei ole annettu, arvo on false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&lt;/</w:t>
      </w:r>
      <w:r>
        <w:rPr>
          <w:rFonts w:cs="Arial" w:ascii="Arial" w:hAnsi="Arial"/>
          <w:color w:val="800000"/>
          <w:highlight w:val="white"/>
        </w:rPr>
        <w:t>observation</w:t>
      </w:r>
      <w:r>
        <w:rPr>
          <w:rFonts w:cs="Arial" w:ascii="Arial" w:hAnsi="Arial"/>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&lt;/</w:t>
      </w:r>
      <w:r>
        <w:rPr>
          <w:rFonts w:cs="Arial" w:ascii="Arial" w:hAnsi="Arial"/>
          <w:color w:val="800000"/>
          <w:highlight w:val="white"/>
        </w:rPr>
        <w:t>component</w:t>
      </w:r>
      <w:r>
        <w:rPr>
          <w:rFonts w:cs="Arial" w:ascii="Arial" w:hAnsi="Aria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rPr>
      </w:pPr>
      <w:r>
        <w:rPr>
          <w:rFonts w:cs="Arial" w:ascii="Arial" w:hAnsi="Arial"/>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 T = työtapaturma poistuu käytöstä 1.1.2016 alkaen.)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FF0000"/>
          <w:highlight w:val="white"/>
          <w:lang w:val="en-US"/>
        </w:rPr>
        <w:t xml:space="preserve"> </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92905692"/>
      <w:bookmarkEnd w:id="42"/>
      <w:r>
        <w:rPr/>
        <w:t>Lääkemääräyksen mitätöinti</w:t>
      </w:r>
    </w:p>
    <w:p>
      <w:pPr>
        <w:pStyle w:val="Normal"/>
        <w:rPr/>
      </w:pPr>
      <w:r>
        <w:rPr/>
      </w:r>
    </w:p>
    <w:p>
      <w:pPr>
        <w:pStyle w:val="Heading2"/>
        <w:rPr/>
      </w:pPr>
      <w:bookmarkStart w:id="43" w:name="__RefHeading___Toc492905693"/>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92905694"/>
      <w:bookmarkEnd w:id="44"/>
      <w:r>
        <w:rPr/>
        <w:t>Rakenteinen muoto</w:t>
      </w:r>
    </w:p>
    <w:p>
      <w:pPr>
        <w:pStyle w:val="Normal"/>
        <w:rPr/>
      </w:pPr>
      <w:r>
        <w:rPr/>
      </w:r>
    </w:p>
    <w:p>
      <w:pPr>
        <w:pStyle w:val="Normal"/>
        <w:rPr/>
      </w:pPr>
      <w:r>
        <w:rPr/>
        <w:t xml:space="preserve">Body-osaan generoidaan reseptin edellisen version kaikki tiedot samassa muodossa kuin edellisessä lääkemääräyksessä (myös tapauksissa, joissa mitätöitävä lääkemääräys on tehty vanhemmilla määritysversioilla).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Normal"/>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p>
    <w:p>
      <w:pPr>
        <w:pStyle w:val="Normal"/>
        <w:rPr/>
      </w:pPr>
      <w:r>
        <w:rPr/>
      </w:r>
    </w:p>
    <w:p>
      <w:pPr>
        <w:pStyle w:val="Heading1"/>
        <w:rPr/>
      </w:pPr>
      <w:bookmarkStart w:id="45" w:name="__RefHeading___Toc492905695"/>
      <w:bookmarkEnd w:id="45"/>
      <w:r>
        <w:rPr/>
        <w:t>Lääkemääräyksen korjaus</w:t>
      </w:r>
    </w:p>
    <w:p>
      <w:pPr>
        <w:pStyle w:val="Normal"/>
        <w:rPr/>
      </w:pPr>
      <w:r>
        <w:rPr/>
      </w:r>
    </w:p>
    <w:p>
      <w:pPr>
        <w:pStyle w:val="Heading2"/>
        <w:rPr/>
      </w:pPr>
      <w:bookmarkStart w:id="46" w:name="__RefHeading___Toc492905696"/>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92905697"/>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92905698"/>
      <w:bookmarkEnd w:id="48"/>
      <w:r>
        <w:rPr/>
        <w:t>Lääkemääräyksen lukitus</w:t>
      </w:r>
    </w:p>
    <w:p>
      <w:pPr>
        <w:pStyle w:val="Normal"/>
        <w:rPr/>
      </w:pPr>
      <w:r>
        <w:rPr/>
      </w:r>
    </w:p>
    <w:p>
      <w:pPr>
        <w:pStyle w:val="Heading2"/>
        <w:rPr/>
      </w:pPr>
      <w:bookmarkStart w:id="49" w:name="__RefHeading___Toc492905699"/>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92905700"/>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92905701"/>
      <w:bookmarkEnd w:id="51"/>
      <w:r>
        <w:rPr/>
        <w:t>Lääkemääräyksen lukituksen purku</w:t>
      </w:r>
    </w:p>
    <w:p>
      <w:pPr>
        <w:pStyle w:val="Normal"/>
        <w:rPr/>
      </w:pPr>
      <w:r>
        <w:rPr/>
      </w:r>
    </w:p>
    <w:p>
      <w:pPr>
        <w:pStyle w:val="Heading2"/>
        <w:rPr/>
      </w:pPr>
      <w:bookmarkStart w:id="52" w:name="__RefHeading___Toc492905702"/>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92905703"/>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92905704"/>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92905705"/>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92905706"/>
      <w:bookmarkEnd w:id="56"/>
      <w:r>
        <w:rPr/>
        <w:t>Lääkemääräyksen uusimispyyntö</w:t>
      </w:r>
    </w:p>
    <w:p>
      <w:pPr>
        <w:pStyle w:val="Normal"/>
        <w:rPr/>
      </w:pPr>
      <w:r>
        <w:rPr/>
      </w:r>
    </w:p>
    <w:p>
      <w:pPr>
        <w:pStyle w:val="Heading2"/>
        <w:rPr/>
      </w:pPr>
      <w:bookmarkStart w:id="57" w:name="__RefHeading___Toc492905707"/>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92905708"/>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92905709"/>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92905710"/>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92905711"/>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92905712"/>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92905713"/>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92905714"/>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92905715"/>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92905716"/>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92905717"/>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92905718"/>
      <w:bookmarkEnd w:id="68"/>
      <w:r>
        <w:rPr/>
        <w:t>Lääkevalmisteen ja pakkauksen tiedot sekä toimituksen perustiedot</w:t>
      </w:r>
    </w:p>
    <w:p>
      <w:pPr>
        <w:pStyle w:val="Normal"/>
        <w:rPr/>
      </w:pPr>
      <w:r>
        <w:rPr/>
      </w:r>
    </w:p>
    <w:p>
      <w:pPr>
        <w:pStyle w:val="Heading3"/>
        <w:ind w:left="1134" w:hanging="1134"/>
        <w:rPr/>
      </w:pPr>
      <w:bookmarkStart w:id="69" w:name="__RefHeading___Toc492905719"/>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 xml:space="preserve">(max </w:t>
            </w:r>
            <w:del w:id="11" w:author="Kauppila Timo" w:date="2019-12-18T16:05:00Z">
              <w:r>
                <w:rPr/>
                <w:delText>60</w:delText>
              </w:r>
            </w:del>
            <w:ins w:id="12" w:author="Kauppila Timo" w:date="2019-12-18T16:05:00Z">
              <w:r>
                <w:rPr/>
                <w:t>128</w:t>
              </w:r>
            </w:ins>
            <w:r>
              <w:rPr/>
              <w:t xml:space="preserve">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92905720"/>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92905721"/>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92905722"/>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92905723"/>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92905724"/>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92905725"/>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92905726"/>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92905727"/>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92905728"/>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92905729"/>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92905730"/>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92905731"/>
      <w:bookmarkEnd w:id="83"/>
      <w:r>
        <w:rPr/>
        <w:t>Lääkemääräyksen toimituksen mitätöinti</w:t>
      </w:r>
    </w:p>
    <w:p>
      <w:pPr>
        <w:pStyle w:val="Normal"/>
        <w:rPr/>
      </w:pPr>
      <w:r>
        <w:rPr/>
      </w:r>
    </w:p>
    <w:p>
      <w:pPr>
        <w:pStyle w:val="Heading2"/>
        <w:rPr/>
      </w:pPr>
      <w:bookmarkStart w:id="84" w:name="__RefHeading___Toc492905732"/>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92905733"/>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92905734"/>
      <w:bookmarkEnd w:id="86"/>
      <w:r>
        <w:rPr/>
        <w:t>Lääkemääräyksen toimituksen korjaus</w:t>
      </w:r>
    </w:p>
    <w:p>
      <w:pPr>
        <w:pStyle w:val="Normal"/>
        <w:rPr/>
      </w:pPr>
      <w:r>
        <w:rPr/>
      </w:r>
    </w:p>
    <w:p>
      <w:pPr>
        <w:pStyle w:val="Heading2"/>
        <w:rPr/>
      </w:pPr>
      <w:bookmarkStart w:id="87" w:name="__RefHeading___Toc492905735"/>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92905736"/>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92905737"/>
      <w:bookmarkEnd w:id="89"/>
      <w:r>
        <w:rPr/>
        <w:t>Annosjakelu</w:t>
      </w:r>
    </w:p>
    <w:p>
      <w:pPr>
        <w:pStyle w:val="Normal"/>
        <w:rPr/>
      </w:pPr>
      <w:r>
        <w:rPr/>
      </w:r>
    </w:p>
    <w:p>
      <w:pPr>
        <w:pStyle w:val="Heading2"/>
        <w:rPr/>
      </w:pPr>
      <w:bookmarkStart w:id="90" w:name="__RefHeading___Toc492905738"/>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92905739"/>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92905740"/>
      <w:bookmarkEnd w:id="92"/>
      <w:r>
        <w:rPr/>
        <w:t>Annosjakelun purku</w:t>
      </w:r>
    </w:p>
    <w:p>
      <w:pPr>
        <w:pStyle w:val="Normal"/>
        <w:rPr/>
      </w:pPr>
      <w:r>
        <w:rPr/>
      </w:r>
    </w:p>
    <w:p>
      <w:pPr>
        <w:pStyle w:val="Heading2"/>
        <w:rPr/>
      </w:pPr>
      <w:bookmarkStart w:id="93" w:name="__RefHeading___Toc492905741"/>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92905742"/>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92905743"/>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92905744"/>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92905745"/>
      <w:bookmarkEnd w:id="97"/>
      <w:r>
        <w:rPr/>
        <w:t>Toimitusvarauksen purku</w:t>
      </w:r>
    </w:p>
    <w:p>
      <w:pPr>
        <w:pStyle w:val="Normal"/>
        <w:rPr/>
      </w:pPr>
      <w:r>
        <w:rPr/>
      </w:r>
    </w:p>
    <w:p>
      <w:pPr>
        <w:pStyle w:val="Normal"/>
        <w:rPr/>
      </w:pPr>
      <w:r>
        <w:rPr/>
      </w:r>
    </w:p>
    <w:p>
      <w:pPr>
        <w:pStyle w:val="Heading2"/>
        <w:rPr/>
      </w:pPr>
      <w:bookmarkStart w:id="98" w:name="__RefHeading___Toc492905746"/>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92905747"/>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92905748"/>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3.63 2</w:t>
    </w:r>
    <w:ins w:id="13" w:author="Kauppila Timo" w:date="2019-12-20T10:23:00Z">
      <w:r>
        <w:rPr/>
        <w:t>0</w:t>
      </w:r>
    </w:ins>
    <w:del w:id="14" w:author="Kauppila Timo" w:date="2019-12-20T10:23:00Z">
      <w:r>
        <w:rPr/>
        <w:delText>4</w:delText>
      </w:r>
    </w:del>
    <w:r>
      <w:rPr/>
      <w:t>.</w:t>
    </w:r>
    <w:del w:id="15" w:author="Kauppila Timo" w:date="2019-12-20T10:23:00Z">
      <w:r>
        <w:rPr/>
        <w:delText>9</w:delText>
      </w:r>
    </w:del>
    <w:ins w:id="16" w:author="Kauppila Timo" w:date="2019-12-20T10:23:00Z">
      <w:r>
        <w:rPr/>
        <w:t>12</w:t>
      </w:r>
    </w:ins>
    <w:r>
      <w:rPr/>
      <w:t>.2019</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Times New Roman" w:hAnsi="Times New Roman" w:eastAsia="Times New Roman"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9</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2019-12-18T17:08:00Z</dcterms:created>
  <dc:creator>Timo Tarhonen</dc:creator>
  <dc:description/>
  <cp:keywords> </cp:keywords>
  <dc:language>en-US</dc:language>
  <cp:lastModifiedBy>Pettersson Mirkka</cp:lastModifiedBy>
  <cp:lastPrinted>2015-08-02T07:32:00Z</cp:lastPrinted>
  <dcterms:modified xsi:type="dcterms:W3CDTF">2020-06-16T12:43:00Z</dcterms:modified>
  <cp:revision>4</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1.2.246.10.777.11.2019.3</vt:lpwstr>
  </property>
  <property fmtid="{D5CDD505-2E9C-101B-9397-08002B2CF9AE}" pid="3" name="Paketti">
    <vt:lpwstr>3.63</vt:lpwstr>
  </property>
  <property fmtid="{D5CDD505-2E9C-101B-9397-08002B2CF9AE}" pid="4" name="Versio">
    <vt:lpwstr>3.63</vt:lpwstr>
  </property>
  <property fmtid="{D5CDD505-2E9C-101B-9397-08002B2CF9AE}" pid="5" name="VersioPvm">
    <vt:lpwstr>20.12.2019</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