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header8.xml.rels" ContentType="application/vnd.openxmlformats-package.relationships+xml"/>
  <Override PartName="/word/_rels/document.xml.rels" ContentType="application/vnd.openxmlformats-package.relationships+xml"/>
  <Override PartName="/word/_rels/header1.xml.rels" ContentType="application/vnd.openxmlformats-package.relationships+xml"/>
  <Override PartName="/word/_rels/header6.xml.rels" ContentType="application/vnd.openxmlformats-package.relationships+xml"/>
  <Override PartName="/word/_rels/header4.xml.rels" ContentType="application/vnd.openxmlformats-package.relationships+xml"/>
  <Override PartName="/word/header5.xml" ContentType="application/vnd.openxmlformats-officedocument.wordprocessingml.header+xml"/>
  <Override PartName="/word/styles.xml" ContentType="application/vnd.openxmlformats-officedocument.wordprocessingml.styles+xml"/>
  <Override PartName="/word/footer4.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settings.xml" ContentType="application/vnd.openxmlformats-officedocument.wordprocessingml.settings+xml"/>
  <Override PartName="/word/footer8.xml" ContentType="application/vnd.openxmlformats-officedocument.wordprocessingml.footer+xml"/>
  <Override PartName="/word/numbering.xml" ContentType="application/vnd.openxmlformats-officedocument.wordprocessingml.numbering+xml"/>
  <Override PartName="/word/footer7.xml" ContentType="application/vnd.openxmlformats-officedocument.wordprocessingml.footer+xml"/>
  <Override PartName="/word/header8.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5.xml" ContentType="application/vnd.openxmlformats-officedocument.wordprocessingml.footer+xml"/>
  <Override PartName="/word/document.xml" ContentType="application/vnd.openxmlformats-officedocument.wordprocessingml.document.main+xml"/>
  <Override PartName="/word/header2.xml" ContentType="application/vnd.openxmlformats-officedocument.wordprocessingml.header+xml"/>
  <Override PartName="/word/media/image1.png" ContentType="image/png"/>
  <Override PartName="/word/media/image2.wmf" ContentType="image/x-wmf"/>
  <Override PartName="/word/media/image3.png" ContentType="image/png"/>
  <Override PartName="/word/media/image4.png" ContentType="image/png"/>
  <Override PartName="/word/media/image8.jpeg" ContentType="image/jpeg"/>
  <Override PartName="/word/media/image5.png" ContentType="image/png"/>
  <Override PartName="/word/media/image6.png" ContentType="image/png"/>
  <Override PartName="/word/media/image7.jpeg" ContentType="image/jpeg"/>
  <Override PartName="/word/media/image9.jpeg" ContentType="image/jpeg"/>
  <Override PartName="/word/media/image10.jpeg" ContentType="image/jpeg"/>
  <Override PartName="/word/fontTable.xml" ContentType="application/vnd.openxmlformats-officedocument.wordprocessingml.fontTable+xml"/>
  <Override PartName="/word/header1.xml" ContentType="application/vnd.openxmlformats-officedocument.wordprocessingml.head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pPr>
      <w:r>
        <w:rPr/>
        <w:drawing>
          <wp:inline distT="0" distB="0" distL="0" distR="0">
            <wp:extent cx="1228725" cy="304800"/>
            <wp:effectExtent l="0" t="0" r="0" b="0"/>
            <wp:docPr id="1" name="Kuva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uva 1" descr=""/>
                    <pic:cNvPicPr>
                      <a:picLocks noChangeAspect="1" noChangeArrowheads="1"/>
                    </pic:cNvPicPr>
                  </pic:nvPicPr>
                  <pic:blipFill>
                    <a:blip r:embed="rId2"/>
                    <a:srcRect l="-29" t="-118" r="-29" b="-118"/>
                    <a:stretch>
                      <a:fillRect/>
                    </a:stretch>
                  </pic:blipFill>
                  <pic:spPr bwMode="auto">
                    <a:xfrm>
                      <a:off x="0" y="0"/>
                      <a:ext cx="1228725" cy="304800"/>
                    </a:xfrm>
                    <a:prstGeom prst="rect">
                      <a:avLst/>
                    </a:prstGeom>
                  </pic:spPr>
                </pic:pic>
              </a:graphicData>
            </a:graphic>
          </wp:inline>
        </w:drawing>
      </w:r>
    </w:p>
    <w:p>
      <w:pPr>
        <w:pStyle w:val="Normal"/>
        <w:rPr/>
      </w:pPr>
      <w:r>
        <w:rPr/>
      </w:r>
    </w:p>
    <w:p>
      <w:pPr>
        <w:pStyle w:val="Normal"/>
        <w:rPr/>
      </w:pPr>
      <w:r>
        <w:rPr/>
      </w:r>
    </w:p>
    <w:p>
      <w:pPr>
        <w:pStyle w:val="Normal"/>
        <w:rPr/>
      </w:pPr>
      <w:r>
        <w:rPr/>
      </w:r>
    </w:p>
    <w:p>
      <w:pPr>
        <w:pStyle w:val="Normal"/>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rFonts w:ascii="Arial" w:hAnsi="Arial" w:cs="Arial"/>
          <w:sz w:val="40"/>
        </w:rPr>
      </w:pPr>
      <w:r>
        <w:rPr>
          <w:rFonts w:cs="Arial" w:ascii="Arial" w:hAnsi="Arial"/>
          <w:b/>
          <w:bCs/>
          <w:sz w:val="40"/>
        </w:rPr>
        <w:t>Lääkemääräyksen CDA R2 Header</w:t>
      </w:r>
    </w:p>
    <w:p>
      <w:pPr>
        <w:pStyle w:val="Normal"/>
        <w:jc w:val="center"/>
        <w:rPr>
          <w:rFonts w:ascii="Arial" w:hAnsi="Arial" w:cs="Arial"/>
          <w:sz w:val="40"/>
        </w:rPr>
      </w:pPr>
      <w:r>
        <w:rPr>
          <w:rFonts w:cs="Arial" w:ascii="Arial" w:hAnsi="Arial"/>
          <w:sz w:val="40"/>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t xml:space="preserve">V </w:t>
      </w:r>
      <w:r>
        <w:rPr/>
        <w:fldChar w:fldCharType="begin"/>
      </w:r>
      <w:r>
        <w:rPr/>
        <w:instrText> DOCPROPERTY "VersioNro"</w:instrText>
      </w:r>
      <w:r>
        <w:rPr/>
        <w:fldChar w:fldCharType="separate"/>
      </w:r>
      <w:r>
        <w:rPr/>
        <w:t>3.63</w:t>
      </w:r>
      <w:r>
        <w:rPr/>
        <w:fldChar w:fldCharType="end"/>
      </w:r>
    </w:p>
    <w:p>
      <w:pPr>
        <w:pStyle w:val="Normal"/>
        <w:jc w:val="center"/>
        <w:rPr/>
      </w:pPr>
      <w:r>
        <w:rPr/>
        <w:fldChar w:fldCharType="begin"/>
      </w:r>
      <w:r>
        <w:rPr/>
        <w:instrText> DOCPROPERTY "VersioPvm"</w:instrText>
      </w:r>
      <w:r>
        <w:rPr/>
        <w:fldChar w:fldCharType="separate"/>
      </w:r>
      <w:r>
        <w:rPr/>
        <w:t>1.6.2020</w:t>
      </w:r>
      <w:r>
        <w:rPr/>
        <w:fldChar w:fldCharType="end"/>
      </w:r>
    </w:p>
    <w:p>
      <w:pPr>
        <w:pStyle w:val="Normal"/>
        <w:jc w:val="center"/>
        <w:rPr/>
      </w:pPr>
      <w:r>
        <w:rPr/>
      </w:r>
    </w:p>
    <w:p>
      <w:pPr>
        <w:pStyle w:val="Normal"/>
        <w:jc w:val="center"/>
        <w:rPr/>
      </w:pPr>
      <w:r>
        <w:rPr/>
      </w:r>
    </w:p>
    <w:p>
      <w:pPr>
        <w:pStyle w:val="Normal"/>
        <w:jc w:val="center"/>
        <w:rPr>
          <w:sz w:val="32"/>
          <w:szCs w:val="32"/>
        </w:rPr>
      </w:pPr>
      <w:r>
        <w:rPr>
          <w:sz w:val="32"/>
          <w:szCs w:val="32"/>
        </w:rPr>
        <w:t xml:space="preserve">OID: </w:t>
      </w:r>
      <w:r>
        <w:rPr>
          <w:sz w:val="32"/>
          <w:szCs w:val="32"/>
        </w:rPr>
        <w:fldChar w:fldCharType="begin"/>
      </w:r>
      <w:r>
        <w:rPr>
          <w:sz w:val="32"/>
          <w:szCs w:val="32"/>
        </w:rPr>
        <w:instrText> DOCPROPERTY "OID"</w:instrText>
      </w:r>
      <w:r>
        <w:rPr>
          <w:sz w:val="32"/>
          <w:szCs w:val="32"/>
        </w:rPr>
        <w:fldChar w:fldCharType="separate"/>
      </w:r>
      <w:r>
        <w:rPr>
          <w:sz w:val="32"/>
          <w:szCs w:val="32"/>
        </w:rPr>
        <w:t>1.2.246.777.11.2019.2</w:t>
      </w:r>
      <w:r>
        <w:rPr>
          <w:sz w:val="32"/>
          <w:szCs w:val="32"/>
        </w:rPr>
        <w:fldChar w:fldCharType="end"/>
      </w:r>
      <w:r>
        <w:rPr/>
        <w:fldChar w:fldCharType="begin"/>
      </w:r>
      <w:r>
        <w:rPr/>
        <w:instrText> DOCPROPERTY "OID"</w:instrText>
      </w:r>
      <w:r>
        <w:rPr/>
        <w:fldChar w:fldCharType="separate"/>
      </w:r>
      <w:r>
        <w:rPr/>
        <w:t>1.2.246.777.11.2019.2</w:t>
      </w:r>
      <w:r>
        <w:rPr/>
        <w:fldChar w:fldCharType="end"/>
      </w:r>
    </w:p>
    <w:p>
      <w:pPr>
        <w:pStyle w:val="Normal"/>
        <w:jc w:val="center"/>
        <w:rPr>
          <w:sz w:val="32"/>
          <w:szCs w:val="32"/>
        </w:rPr>
      </w:pPr>
      <w:r>
        <w:rPr>
          <w:sz w:val="32"/>
          <w:szCs w:val="32"/>
        </w:rPr>
      </w:r>
    </w:p>
    <w:p>
      <w:pPr>
        <w:pStyle w:val="Normal"/>
        <w:jc w:val="center"/>
        <w:rPr>
          <w:sz w:val="32"/>
          <w:szCs w:val="32"/>
        </w:rPr>
      </w:pPr>
      <w:r>
        <w:rPr>
          <w:sz w:val="32"/>
          <w:szCs w:val="32"/>
        </w:rPr>
      </w:r>
    </w:p>
    <w:p>
      <w:pPr>
        <w:pStyle w:val="Normal"/>
        <w:jc w:val="center"/>
        <w:rPr/>
      </w:pPr>
      <w:r>
        <w:rPr/>
      </w:r>
      <w:r>
        <w:br w:type="page"/>
      </w:r>
    </w:p>
    <w:p>
      <w:pPr>
        <w:pStyle w:val="Normal"/>
        <w:rPr/>
      </w:pPr>
      <w:r>
        <w:rPr/>
      </w:r>
    </w:p>
    <w:p>
      <w:pPr>
        <w:pStyle w:val="Normal"/>
        <w:rPr>
          <w:b/>
          <w:b/>
          <w:bCs/>
        </w:rPr>
      </w:pPr>
      <w:r>
        <w:rPr>
          <w:b/>
          <w:bCs/>
        </w:rPr>
        <w:t>Sisällysluettelo</w:t>
      </w:r>
    </w:p>
    <w:p>
      <w:pPr>
        <w:pStyle w:val="Normal"/>
        <w:rPr>
          <w:b/>
          <w:b/>
          <w:bCs/>
        </w:rPr>
      </w:pPr>
      <w:r>
        <w:rPr>
          <w:b/>
          <w:bCs/>
        </w:rPr>
      </w:r>
    </w:p>
    <w:sdt>
      <w:sdtPr>
        <w:docPartObj>
          <w:docPartGallery w:val="Table of Contents"/>
          <w:docPartUnique w:val="true"/>
        </w:docPartObj>
      </w:sdtPr>
      <w:sdtContent>
        <w:p>
          <w:pPr>
            <w:pStyle w:val="Contents1"/>
            <w:tabs>
              <w:tab w:val="clear" w:pos="284"/>
              <w:tab w:val="left" w:pos="480" w:leader="none"/>
              <w:tab w:val="right" w:pos="8302" w:leader="dot"/>
            </w:tabs>
            <w:rPr>
              <w:rFonts w:ascii="Calibri" w:hAnsi="Calibri" w:cs="Calibri"/>
              <w:sz w:val="22"/>
              <w:szCs w:val="22"/>
              <w:lang w:val="en-US" w:eastAsia="en-US"/>
            </w:rPr>
          </w:pPr>
          <w:r>
            <w:fldChar w:fldCharType="begin"/>
          </w:r>
          <w:r>
            <w:rPr>
              <w:rStyle w:val="IndexLink"/>
              <w:lang w:val="en-US" w:eastAsia="en-US"/>
            </w:rPr>
            <w:instrText> TOC \o "1-3" \h \z </w:instrText>
          </w:r>
          <w:r>
            <w:rPr>
              <w:rStyle w:val="IndexLink"/>
              <w:lang w:val="en-US" w:eastAsia="en-US"/>
            </w:rPr>
            <w:fldChar w:fldCharType="separate"/>
          </w:r>
          <w:hyperlink w:anchor="__RefHeading___Toc1991524">
            <w:r>
              <w:rPr>
                <w:rStyle w:val="IndexLink"/>
                <w:lang w:val="en-US" w:eastAsia="en-US"/>
              </w:rPr>
              <w:t>1</w:t>
            </w:r>
            <w:r>
              <w:rPr>
                <w:rStyle w:val="IndexLink"/>
                <w:rFonts w:cs="Calibri" w:ascii="Calibri" w:hAnsi="Calibri"/>
                <w:sz w:val="22"/>
                <w:szCs w:val="22"/>
                <w:lang w:val="en-US" w:eastAsia="en-US"/>
              </w:rPr>
              <w:tab/>
            </w:r>
            <w:r>
              <w:rPr>
                <w:rStyle w:val="IndexLink"/>
                <w:lang w:val="en-US" w:eastAsia="en-US"/>
              </w:rPr>
              <w:t>Johdanto</w:t>
              <w:tab/>
              <w:t>6</w:t>
            </w:r>
          </w:hyperlink>
        </w:p>
        <w:p>
          <w:pPr>
            <w:pStyle w:val="Contents1"/>
            <w:tabs>
              <w:tab w:val="clear" w:pos="284"/>
              <w:tab w:val="left" w:pos="480" w:leader="none"/>
              <w:tab w:val="right" w:pos="8302" w:leader="dot"/>
            </w:tabs>
            <w:rPr>
              <w:rFonts w:ascii="Calibri" w:hAnsi="Calibri" w:cs="Calibri"/>
              <w:sz w:val="22"/>
              <w:szCs w:val="22"/>
              <w:lang w:val="en-US" w:eastAsia="en-US"/>
            </w:rPr>
          </w:pPr>
          <w:hyperlink w:anchor="__RefHeading___Toc1991525">
            <w:r>
              <w:rPr>
                <w:rStyle w:val="IndexLink"/>
                <w:lang w:val="en-US" w:eastAsia="en-US"/>
              </w:rPr>
              <w:t>2</w:t>
            </w:r>
            <w:r>
              <w:rPr>
                <w:rStyle w:val="IndexLink"/>
                <w:rFonts w:cs="Calibri" w:ascii="Calibri" w:hAnsi="Calibri"/>
                <w:sz w:val="22"/>
                <w:szCs w:val="22"/>
                <w:lang w:val="en-US" w:eastAsia="en-US"/>
              </w:rPr>
              <w:tab/>
            </w:r>
            <w:r>
              <w:rPr>
                <w:rStyle w:val="IndexLink"/>
                <w:lang w:val="en-US" w:eastAsia="en-US"/>
              </w:rPr>
              <w:t>Headerin elementit reseptissä</w:t>
              <w:tab/>
              <w:t>7</w:t>
            </w:r>
          </w:hyperlink>
        </w:p>
        <w:p>
          <w:pPr>
            <w:pStyle w:val="Contents1"/>
            <w:tabs>
              <w:tab w:val="clear" w:pos="284"/>
              <w:tab w:val="left" w:pos="480" w:leader="none"/>
              <w:tab w:val="right" w:pos="8302" w:leader="dot"/>
            </w:tabs>
            <w:rPr>
              <w:rFonts w:ascii="Calibri" w:hAnsi="Calibri" w:cs="Calibri"/>
              <w:sz w:val="22"/>
              <w:szCs w:val="22"/>
              <w:lang w:val="en-US" w:eastAsia="en-US"/>
            </w:rPr>
          </w:pPr>
          <w:hyperlink w:anchor="__RefHeading___Toc1991526">
            <w:r>
              <w:rPr>
                <w:rStyle w:val="IndexLink"/>
                <w:lang w:val="en-US" w:eastAsia="en-US"/>
              </w:rPr>
              <w:t>3</w:t>
            </w:r>
            <w:r>
              <w:rPr>
                <w:rStyle w:val="IndexLink"/>
                <w:rFonts w:cs="Calibri" w:ascii="Calibri" w:hAnsi="Calibri"/>
                <w:sz w:val="22"/>
                <w:szCs w:val="22"/>
                <w:lang w:val="en-US" w:eastAsia="en-US"/>
              </w:rPr>
              <w:tab/>
            </w:r>
            <w:r>
              <w:rPr>
                <w:rStyle w:val="IndexLink"/>
                <w:lang w:val="en-US" w:eastAsia="en-US"/>
              </w:rPr>
              <w:t>Elementtikohtaiset määrittelyt</w:t>
              <w:tab/>
              <w:t>10</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1991527">
            <w:r>
              <w:rPr>
                <w:rStyle w:val="IndexLink"/>
                <w:lang w:val="en-US" w:eastAsia="en-US"/>
              </w:rPr>
              <w:t>3.1</w:t>
            </w:r>
            <w:r>
              <w:rPr>
                <w:rStyle w:val="IndexLink"/>
                <w:rFonts w:cs="Calibri" w:ascii="Calibri" w:hAnsi="Calibri"/>
                <w:sz w:val="22"/>
                <w:szCs w:val="22"/>
                <w:lang w:val="en-US" w:eastAsia="en-US"/>
              </w:rPr>
              <w:tab/>
            </w:r>
            <w:r>
              <w:rPr>
                <w:rStyle w:val="IndexLink"/>
                <w:lang w:val="en-US" w:eastAsia="en-US"/>
              </w:rPr>
              <w:t>id – asiakirjan tunniste</w:t>
              <w:tab/>
              <w:t>10</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1991528">
            <w:r>
              <w:rPr>
                <w:rStyle w:val="IndexLink"/>
                <w:lang w:val="en-US" w:eastAsia="en-US"/>
              </w:rPr>
              <w:t>3.2</w:t>
            </w:r>
            <w:r>
              <w:rPr>
                <w:rStyle w:val="IndexLink"/>
                <w:rFonts w:cs="Calibri" w:ascii="Calibri" w:hAnsi="Calibri"/>
                <w:sz w:val="22"/>
                <w:szCs w:val="22"/>
                <w:lang w:val="en-US" w:eastAsia="en-US"/>
              </w:rPr>
              <w:tab/>
            </w:r>
            <w:r>
              <w:rPr>
                <w:rStyle w:val="IndexLink"/>
                <w:lang w:val="en-US" w:eastAsia="en-US"/>
              </w:rPr>
              <w:t>code – Dokumentin tyyppi</w:t>
              <w:tab/>
              <w:t>13</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1991529">
            <w:r>
              <w:rPr>
                <w:rStyle w:val="IndexLink"/>
                <w:lang w:val="en-US" w:eastAsia="en-US"/>
              </w:rPr>
              <w:t>3.3</w:t>
            </w:r>
            <w:r>
              <w:rPr>
                <w:rStyle w:val="IndexLink"/>
                <w:rFonts w:cs="Calibri" w:ascii="Calibri" w:hAnsi="Calibri"/>
                <w:sz w:val="22"/>
                <w:szCs w:val="22"/>
                <w:lang w:val="en-US" w:eastAsia="en-US"/>
              </w:rPr>
              <w:tab/>
            </w:r>
            <w:r>
              <w:rPr>
                <w:rStyle w:val="IndexLink"/>
                <w:lang w:val="en-US" w:eastAsia="en-US"/>
              </w:rPr>
              <w:t>effectiveTime – Asiakirjan luontiaika (pakollinen)</w:t>
              <w:tab/>
              <w:t>13</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1991530">
            <w:r>
              <w:rPr>
                <w:rStyle w:val="IndexLink"/>
                <w:lang w:val="en-US" w:eastAsia="en-US"/>
              </w:rPr>
              <w:t>3.4</w:t>
            </w:r>
            <w:r>
              <w:rPr>
                <w:rStyle w:val="IndexLink"/>
                <w:rFonts w:cs="Calibri" w:ascii="Calibri" w:hAnsi="Calibri"/>
                <w:sz w:val="22"/>
                <w:szCs w:val="22"/>
                <w:lang w:val="en-US" w:eastAsia="en-US"/>
              </w:rPr>
              <w:tab/>
            </w:r>
            <w:r>
              <w:rPr>
                <w:rStyle w:val="IndexLink"/>
                <w:lang w:val="en-US" w:eastAsia="en-US"/>
              </w:rPr>
              <w:t>setId – Alkuperäisen asiakirjan yksilöintitunnus (pakollinen)</w:t>
              <w:tab/>
              <w:t>13</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1991531">
            <w:r>
              <w:rPr>
                <w:rStyle w:val="IndexLink"/>
                <w:lang w:val="en-US" w:eastAsia="en-US"/>
              </w:rPr>
              <w:t>3.5</w:t>
            </w:r>
            <w:r>
              <w:rPr>
                <w:rStyle w:val="IndexLink"/>
                <w:rFonts w:cs="Calibri" w:ascii="Calibri" w:hAnsi="Calibri"/>
                <w:sz w:val="22"/>
                <w:szCs w:val="22"/>
                <w:lang w:val="en-US" w:eastAsia="en-US"/>
              </w:rPr>
              <w:tab/>
            </w:r>
            <w:r>
              <w:rPr>
                <w:rStyle w:val="IndexLink"/>
                <w:lang w:val="en-US" w:eastAsia="en-US"/>
              </w:rPr>
              <w:t>versionNumber – versionumero</w:t>
              <w:tab/>
              <w:t>13</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1991532">
            <w:r>
              <w:rPr>
                <w:rStyle w:val="IndexLink"/>
                <w:lang w:val="en-US" w:eastAsia="en-US"/>
              </w:rPr>
              <w:t>3.6</w:t>
            </w:r>
            <w:r>
              <w:rPr>
                <w:rStyle w:val="IndexLink"/>
                <w:rFonts w:cs="Calibri" w:ascii="Calibri" w:hAnsi="Calibri"/>
                <w:sz w:val="22"/>
                <w:szCs w:val="22"/>
                <w:lang w:val="en-US" w:eastAsia="en-US"/>
              </w:rPr>
              <w:tab/>
            </w:r>
            <w:r>
              <w:rPr>
                <w:rStyle w:val="IndexLink"/>
                <w:lang w:val="en-US" w:eastAsia="en-US"/>
              </w:rPr>
              <w:t>recordTarget – Asiakirjan kohde</w:t>
              <w:tab/>
              <w:t>14</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1991533">
            <w:r>
              <w:rPr>
                <w:rStyle w:val="IndexLink"/>
                <w:lang w:val="en-US" w:eastAsia="en-US"/>
              </w:rPr>
              <w:t>3.7</w:t>
            </w:r>
            <w:r>
              <w:rPr>
                <w:rStyle w:val="IndexLink"/>
                <w:rFonts w:cs="Calibri" w:ascii="Calibri" w:hAnsi="Calibri"/>
                <w:sz w:val="22"/>
                <w:szCs w:val="22"/>
                <w:lang w:val="en-US" w:eastAsia="en-US"/>
              </w:rPr>
              <w:tab/>
            </w:r>
            <w:r>
              <w:rPr>
                <w:rStyle w:val="IndexLink"/>
                <w:lang w:val="en-US" w:eastAsia="en-US"/>
              </w:rPr>
              <w:t>author</w:t>
              <w:tab/>
              <w:t>16</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1991534">
            <w:r>
              <w:rPr>
                <w:rStyle w:val="IndexLink"/>
                <w:lang w:val="en-US" w:eastAsia="en-US"/>
              </w:rPr>
              <w:t>3.8</w:t>
            </w:r>
            <w:r>
              <w:rPr>
                <w:rStyle w:val="IndexLink"/>
                <w:rFonts w:cs="Calibri" w:ascii="Calibri" w:hAnsi="Calibri"/>
                <w:sz w:val="22"/>
                <w:szCs w:val="22"/>
                <w:lang w:val="en-US" w:eastAsia="en-US"/>
              </w:rPr>
              <w:tab/>
            </w:r>
            <w:r>
              <w:rPr>
                <w:rStyle w:val="IndexLink"/>
                <w:lang w:val="en-US" w:eastAsia="en-US"/>
              </w:rPr>
              <w:t>custodian – rekisterinpitäjä (pakollinen)</w:t>
              <w:tab/>
              <w:t>21</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1991535">
            <w:r>
              <w:rPr>
                <w:rStyle w:val="IndexLink"/>
                <w:lang w:val="en-US" w:eastAsia="en-US"/>
              </w:rPr>
              <w:t>3.9</w:t>
            </w:r>
            <w:r>
              <w:rPr>
                <w:rStyle w:val="IndexLink"/>
                <w:rFonts w:cs="Calibri" w:ascii="Calibri" w:hAnsi="Calibri"/>
                <w:sz w:val="22"/>
                <w:szCs w:val="22"/>
                <w:lang w:val="en-US" w:eastAsia="en-US"/>
              </w:rPr>
              <w:tab/>
            </w:r>
            <w:r>
              <w:rPr>
                <w:rStyle w:val="IndexLink"/>
                <w:lang w:val="en-US" w:eastAsia="en-US"/>
              </w:rPr>
              <w:t>relatedDocument – viittaus toiseen dokumenttiin</w:t>
              <w:tab/>
              <w:t>22</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1991536">
            <w:r>
              <w:rPr>
                <w:rStyle w:val="IndexLink"/>
                <w:lang w:val="en-US" w:eastAsia="en-US"/>
              </w:rPr>
              <w:t>3.10</w:t>
            </w:r>
            <w:r>
              <w:rPr>
                <w:rStyle w:val="IndexLink"/>
                <w:rFonts w:cs="Calibri" w:ascii="Calibri" w:hAnsi="Calibri"/>
                <w:sz w:val="22"/>
                <w:szCs w:val="22"/>
                <w:lang w:val="en-US" w:eastAsia="en-US"/>
              </w:rPr>
              <w:tab/>
            </w:r>
            <w:r>
              <w:rPr>
                <w:rStyle w:val="IndexLink"/>
                <w:lang w:val="en-US" w:eastAsia="en-US"/>
              </w:rPr>
              <w:t>authorization - valtuudet</w:t>
              <w:tab/>
              <w:t>22</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1991537">
            <w:r>
              <w:rPr>
                <w:rStyle w:val="IndexLink"/>
                <w:lang w:val="en-US" w:eastAsia="en-US"/>
              </w:rPr>
              <w:t>3.11</w:t>
            </w:r>
            <w:r>
              <w:rPr>
                <w:rStyle w:val="IndexLink"/>
                <w:rFonts w:cs="Calibri" w:ascii="Calibri" w:hAnsi="Calibri"/>
                <w:sz w:val="22"/>
                <w:szCs w:val="22"/>
                <w:lang w:val="en-US" w:eastAsia="en-US"/>
              </w:rPr>
              <w:tab/>
            </w:r>
            <w:r>
              <w:rPr>
                <w:rStyle w:val="IndexLink"/>
                <w:lang w:val="en-US" w:eastAsia="en-US"/>
              </w:rPr>
              <w:t>componentOf</w:t>
              <w:tab/>
              <w:t>23</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1991538">
            <w:r>
              <w:rPr>
                <w:rStyle w:val="IndexLink"/>
                <w:lang w:val="en-US" w:eastAsia="en-US"/>
              </w:rPr>
              <w:t>3.12</w:t>
            </w:r>
            <w:r>
              <w:rPr>
                <w:rStyle w:val="IndexLink"/>
                <w:rFonts w:cs="Calibri" w:ascii="Calibri" w:hAnsi="Calibri"/>
                <w:sz w:val="22"/>
                <w:szCs w:val="22"/>
                <w:lang w:val="en-US" w:eastAsia="en-US"/>
              </w:rPr>
              <w:tab/>
            </w:r>
            <w:r>
              <w:rPr>
                <w:rStyle w:val="IndexLink"/>
                <w:lang w:val="en-US" w:eastAsia="en-US"/>
              </w:rPr>
              <w:t>hl7fi:signatureCollection – Allekirjoitukset</w:t>
              <w:tab/>
              <w:t>26</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1991539">
            <w:r>
              <w:rPr>
                <w:rStyle w:val="IndexLink"/>
                <w:lang w:val="en-US" w:eastAsia="en-US"/>
              </w:rPr>
              <w:t>3.13</w:t>
            </w:r>
            <w:r>
              <w:rPr>
                <w:rStyle w:val="IndexLink"/>
                <w:rFonts w:cs="Calibri" w:ascii="Calibri" w:hAnsi="Calibri"/>
                <w:sz w:val="22"/>
                <w:szCs w:val="22"/>
                <w:lang w:val="en-US" w:eastAsia="en-US"/>
              </w:rPr>
              <w:tab/>
            </w:r>
            <w:r>
              <w:rPr>
                <w:rStyle w:val="IndexLink"/>
                <w:lang w:val="en-US" w:eastAsia="en-US"/>
              </w:rPr>
              <w:t>hl7fi:sender – lähettäjä</w:t>
              <w:tab/>
              <w:t>26</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1991540">
            <w:r>
              <w:rPr>
                <w:rStyle w:val="IndexLink"/>
                <w:lang w:val="en-US" w:eastAsia="en-US"/>
              </w:rPr>
              <w:t>3.14</w:t>
            </w:r>
            <w:r>
              <w:rPr>
                <w:rStyle w:val="IndexLink"/>
                <w:rFonts w:cs="Calibri" w:ascii="Calibri" w:hAnsi="Calibri"/>
                <w:sz w:val="22"/>
                <w:szCs w:val="22"/>
                <w:lang w:val="en-US" w:eastAsia="en-US"/>
              </w:rPr>
              <w:tab/>
            </w:r>
            <w:r>
              <w:rPr>
                <w:rStyle w:val="IndexLink"/>
                <w:lang w:val="en-US" w:eastAsia="en-US"/>
              </w:rPr>
              <w:t>hl7fi:password – Salasana</w:t>
              <w:tab/>
              <w:t>26</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1991541">
            <w:r>
              <w:rPr>
                <w:rStyle w:val="IndexLink"/>
                <w:lang w:val="en-US" w:eastAsia="en-US"/>
              </w:rPr>
              <w:t>3.15</w:t>
            </w:r>
            <w:r>
              <w:rPr>
                <w:rStyle w:val="IndexLink"/>
                <w:rFonts w:cs="Calibri" w:ascii="Calibri" w:hAnsi="Calibri"/>
                <w:sz w:val="22"/>
                <w:szCs w:val="22"/>
                <w:lang w:val="en-US" w:eastAsia="en-US"/>
              </w:rPr>
              <w:tab/>
            </w:r>
            <w:r>
              <w:rPr>
                <w:rStyle w:val="IndexLink"/>
                <w:lang w:val="en-US" w:eastAsia="en-US"/>
              </w:rPr>
              <w:t>InformationRecipient – uusintapyynnön vastaanottaja</w:t>
              <w:tab/>
              <w:t>26</w:t>
            </w:r>
          </w:hyperlink>
        </w:p>
        <w:p>
          <w:pPr>
            <w:pStyle w:val="Contents1"/>
            <w:tabs>
              <w:tab w:val="clear" w:pos="284"/>
              <w:tab w:val="left" w:pos="480" w:leader="none"/>
              <w:tab w:val="right" w:pos="8302" w:leader="dot"/>
            </w:tabs>
            <w:rPr>
              <w:rFonts w:ascii="Calibri" w:hAnsi="Calibri" w:cs="Calibri"/>
              <w:sz w:val="22"/>
              <w:szCs w:val="22"/>
              <w:lang w:val="en-US" w:eastAsia="en-US"/>
            </w:rPr>
          </w:pPr>
          <w:hyperlink w:anchor="__RefHeading___Toc1991542">
            <w:r>
              <w:rPr>
                <w:rStyle w:val="IndexLink"/>
                <w:lang w:val="en-US" w:eastAsia="en-US"/>
              </w:rPr>
              <w:t>4</w:t>
            </w:r>
            <w:r>
              <w:rPr>
                <w:rStyle w:val="IndexLink"/>
                <w:rFonts w:cs="Calibri" w:ascii="Calibri" w:hAnsi="Calibri"/>
                <w:sz w:val="22"/>
                <w:szCs w:val="22"/>
                <w:lang w:val="en-US" w:eastAsia="en-US"/>
              </w:rPr>
              <w:tab/>
            </w:r>
            <w:r>
              <w:rPr>
                <w:rStyle w:val="IndexLink"/>
                <w:lang w:val="en-US" w:eastAsia="en-US"/>
              </w:rPr>
              <w:t>Yleisiä periaatteita</w:t>
              <w:tab/>
              <w:t>26</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1991543">
            <w:r>
              <w:rPr>
                <w:rStyle w:val="IndexLink"/>
                <w:lang w:val="en-US" w:eastAsia="en-US"/>
              </w:rPr>
              <w:t>4.1</w:t>
            </w:r>
            <w:r>
              <w:rPr>
                <w:rStyle w:val="IndexLink"/>
                <w:rFonts w:cs="Calibri" w:ascii="Calibri" w:hAnsi="Calibri"/>
                <w:sz w:val="22"/>
                <w:szCs w:val="22"/>
                <w:lang w:val="en-US" w:eastAsia="en-US"/>
              </w:rPr>
              <w:tab/>
            </w:r>
            <w:r>
              <w:rPr>
                <w:rStyle w:val="IndexLink"/>
                <w:lang w:val="en-US" w:eastAsia="en-US"/>
              </w:rPr>
              <w:t>Ajan esittäminen</w:t>
              <w:tab/>
              <w:t>27</w:t>
            </w:r>
          </w:hyperlink>
        </w:p>
        <w:p>
          <w:pPr>
            <w:pStyle w:val="Contents1"/>
            <w:tabs>
              <w:tab w:val="clear" w:pos="284"/>
              <w:tab w:val="left" w:pos="480" w:leader="none"/>
              <w:tab w:val="right" w:pos="8302" w:leader="dot"/>
            </w:tabs>
            <w:rPr>
              <w:rFonts w:ascii="Calibri" w:hAnsi="Calibri" w:cs="Calibri"/>
              <w:sz w:val="22"/>
              <w:szCs w:val="22"/>
              <w:lang w:val="en-US" w:eastAsia="en-US"/>
            </w:rPr>
          </w:pPr>
          <w:hyperlink w:anchor="__RefHeading___Toc1991544">
            <w:r>
              <w:rPr>
                <w:rStyle w:val="IndexLink"/>
                <w:lang w:val="en-US" w:eastAsia="en-US"/>
              </w:rPr>
              <w:t>5</w:t>
            </w:r>
            <w:r>
              <w:rPr>
                <w:rStyle w:val="IndexLink"/>
                <w:rFonts w:cs="Calibri" w:ascii="Calibri" w:hAnsi="Calibri"/>
                <w:sz w:val="22"/>
                <w:szCs w:val="22"/>
                <w:lang w:val="en-US" w:eastAsia="en-US"/>
              </w:rPr>
              <w:tab/>
            </w:r>
            <w:r>
              <w:rPr>
                <w:rStyle w:val="IndexLink"/>
                <w:lang w:val="en-US" w:eastAsia="en-US"/>
              </w:rPr>
              <w:t>Lääkemääräysten ja toimitusten linkitys</w:t>
              <w:tab/>
              <w:t>27</w:t>
            </w:r>
          </w:hyperlink>
        </w:p>
        <w:p>
          <w:pPr>
            <w:pStyle w:val="Contents1"/>
            <w:tabs>
              <w:tab w:val="clear" w:pos="284"/>
              <w:tab w:val="left" w:pos="480" w:leader="none"/>
              <w:tab w:val="right" w:pos="8302" w:leader="dot"/>
            </w:tabs>
            <w:rPr>
              <w:rFonts w:ascii="Calibri" w:hAnsi="Calibri" w:cs="Calibri"/>
              <w:sz w:val="22"/>
              <w:szCs w:val="22"/>
              <w:lang w:val="en-US" w:eastAsia="en-US"/>
            </w:rPr>
          </w:pPr>
          <w:hyperlink w:anchor="__RefHeading___Toc1991545">
            <w:r>
              <w:rPr>
                <w:rStyle w:val="IndexLink"/>
                <w:lang w:val="en-US" w:eastAsia="en-US"/>
              </w:rPr>
              <w:t>6</w:t>
            </w:r>
            <w:r>
              <w:rPr>
                <w:rStyle w:val="IndexLink"/>
                <w:rFonts w:cs="Calibri" w:ascii="Calibri" w:hAnsi="Calibri"/>
                <w:sz w:val="22"/>
                <w:szCs w:val="22"/>
                <w:lang w:val="en-US" w:eastAsia="en-US"/>
              </w:rPr>
              <w:tab/>
            </w:r>
            <w:r>
              <w:rPr>
                <w:rStyle w:val="IndexLink"/>
                <w:lang w:val="en-US" w:eastAsia="en-US"/>
              </w:rPr>
              <w:t>Sähköisten lääkemääräysasiakirjojen versiointi</w:t>
              <w:tab/>
              <w:t>35</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1991546">
            <w:r>
              <w:rPr>
                <w:rStyle w:val="IndexLink"/>
                <w:lang w:val="en-US" w:eastAsia="en-US"/>
              </w:rPr>
              <w:t>6.1</w:t>
            </w:r>
            <w:r>
              <w:rPr>
                <w:rStyle w:val="IndexLink"/>
                <w:rFonts w:cs="Calibri" w:ascii="Calibri" w:hAnsi="Calibri"/>
                <w:sz w:val="22"/>
                <w:szCs w:val="22"/>
                <w:lang w:val="en-US" w:eastAsia="en-US"/>
              </w:rPr>
              <w:tab/>
            </w:r>
            <w:r>
              <w:rPr>
                <w:rStyle w:val="IndexLink"/>
                <w:lang w:val="en-US" w:eastAsia="en-US"/>
              </w:rPr>
              <w:t>Johdanto</w:t>
              <w:tab/>
              <w:t>35</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1991547">
            <w:r>
              <w:rPr>
                <w:rStyle w:val="IndexLink"/>
                <w:lang w:val="en-US" w:eastAsia="en-US"/>
              </w:rPr>
              <w:t>6.2</w:t>
            </w:r>
            <w:r>
              <w:rPr>
                <w:rStyle w:val="IndexLink"/>
                <w:rFonts w:cs="Calibri" w:ascii="Calibri" w:hAnsi="Calibri"/>
                <w:sz w:val="22"/>
                <w:szCs w:val="22"/>
                <w:lang w:val="en-US" w:eastAsia="en-US"/>
              </w:rPr>
              <w:tab/>
            </w:r>
            <w:r>
              <w:rPr>
                <w:rStyle w:val="IndexLink"/>
                <w:lang w:val="en-US" w:eastAsia="en-US"/>
              </w:rPr>
              <w:t>Termit ja käsitteet</w:t>
              <w:tab/>
              <w:t>35</w:t>
            </w:r>
          </w:hyperlink>
        </w:p>
        <w:p>
          <w:pPr>
            <w:pStyle w:val="Contents2"/>
            <w:tabs>
              <w:tab w:val="clear" w:pos="284"/>
              <w:tab w:val="left" w:pos="880" w:leader="none"/>
              <w:tab w:val="right" w:pos="8302" w:leader="dot"/>
            </w:tabs>
            <w:rPr>
              <w:rFonts w:ascii="Calibri" w:hAnsi="Calibri" w:cs="Calibri"/>
              <w:sz w:val="22"/>
              <w:szCs w:val="22"/>
              <w:lang w:val="en-US" w:eastAsia="en-US"/>
            </w:rPr>
          </w:pPr>
          <w:hyperlink w:anchor="__RefHeading___Toc1991548">
            <w:r>
              <w:rPr>
                <w:rStyle w:val="IndexLink"/>
                <w:lang w:val="en-US" w:eastAsia="en-US"/>
              </w:rPr>
              <w:t>6.3</w:t>
            </w:r>
            <w:r>
              <w:rPr>
                <w:rStyle w:val="IndexLink"/>
                <w:rFonts w:cs="Calibri" w:ascii="Calibri" w:hAnsi="Calibri"/>
                <w:sz w:val="22"/>
                <w:szCs w:val="22"/>
                <w:lang w:val="en-US" w:eastAsia="en-US"/>
              </w:rPr>
              <w:tab/>
            </w:r>
            <w:r>
              <w:rPr>
                <w:rStyle w:val="IndexLink"/>
                <w:lang w:val="en-US" w:eastAsia="en-US"/>
              </w:rPr>
              <w:t>Linjauksen tarkennus sähköisen reseptin osalta</w:t>
              <w:tab/>
              <w:t>36</w:t>
            </w:r>
          </w:hyperlink>
          <w:r>
            <w:rPr>
              <w:rStyle w:val="IndexLink"/>
              <w:lang w:val="en-US" w:eastAsia="en-US"/>
            </w:rPr>
            <w:fldChar w:fldCharType="end"/>
          </w:r>
        </w:p>
      </w:sdtContent>
    </w:sdt>
    <w:p>
      <w:pPr>
        <w:pStyle w:val="Normal"/>
        <w:rPr>
          <w:rFonts w:ascii="Calibri" w:hAnsi="Calibri" w:cs="Calibri"/>
          <w:sz w:val="22"/>
          <w:szCs w:val="22"/>
          <w:lang w:val="en-US" w:eastAsia="en-US"/>
        </w:rPr>
      </w:pPr>
      <w:r>
        <w:rPr>
          <w:rFonts w:cs="Calibri" w:ascii="Calibri" w:hAnsi="Calibri"/>
          <w:sz w:val="22"/>
          <w:szCs w:val="22"/>
          <w:lang w:val="en-US" w:eastAsia="en-US"/>
        </w:rPr>
      </w:r>
    </w:p>
    <w:p>
      <w:pPr>
        <w:pStyle w:val="Normal"/>
        <w:rPr/>
      </w:pPr>
      <w:r>
        <w:rPr/>
      </w:r>
    </w:p>
    <w:p>
      <w:pPr>
        <w:pStyle w:val="Normal"/>
        <w:jc w:val="center"/>
        <w:rPr/>
      </w:pPr>
      <w:r>
        <w:rPr/>
      </w:r>
      <w:r>
        <w:br w:type="page"/>
      </w:r>
    </w:p>
    <w:p>
      <w:pPr>
        <w:pStyle w:val="Normal"/>
        <w:rPr>
          <w:b/>
          <w:b/>
          <w:bCs/>
        </w:rPr>
      </w:pPr>
      <w:r>
        <w:rPr>
          <w:b/>
          <w:bCs/>
        </w:rPr>
        <w:t>Versiohistoria</w:t>
      </w:r>
    </w:p>
    <w:p>
      <w:pPr>
        <w:pStyle w:val="Normal"/>
        <w:rPr>
          <w:b/>
          <w:b/>
          <w:bCs/>
        </w:rPr>
      </w:pPr>
      <w:r>
        <w:rPr>
          <w:b/>
          <w:bCs/>
        </w:rPr>
      </w:r>
    </w:p>
    <w:p>
      <w:pPr>
        <w:pStyle w:val="Normal"/>
        <w:jc w:val="center"/>
        <w:rPr/>
      </w:pPr>
      <w:r>
        <w:rPr/>
      </w:r>
    </w:p>
    <w:tbl>
      <w:tblPr>
        <w:tblW w:w="8388" w:type="dxa"/>
        <w:jc w:val="left"/>
        <w:tblInd w:w="-113" w:type="dxa"/>
        <w:tblLayout w:type="fixed"/>
        <w:tblCellMar>
          <w:top w:w="0" w:type="dxa"/>
          <w:left w:w="108" w:type="dxa"/>
          <w:bottom w:w="0" w:type="dxa"/>
          <w:right w:w="108" w:type="dxa"/>
        </w:tblCellMar>
      </w:tblPr>
      <w:tblGrid>
        <w:gridCol w:w="1008"/>
        <w:gridCol w:w="1440"/>
        <w:gridCol w:w="1260"/>
        <w:gridCol w:w="4680"/>
      </w:tblGrid>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Versio</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Pvm</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Tekijät</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Selite</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0.0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24.10.2006</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AVE</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xml:space="preserve">Ensimmäinen versio työryhmälle. Hyödynnetty määrittelydokumentin ensimmäistä versiota ja A.Ension materiaalia. </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0.1</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1.11.2006</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AVE, TT, JP</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Täydennetty TC-kokouksen 31.10.2006 ja työpalaverin 1.11.2006 perusteella.</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0.2</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20.11.2006</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AVE+työryhmä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Täydennetty työkokouksen 10.11.2006 perusteella.</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0.9</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30.11.2006</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AVE+työryhmä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Täydennetty työkokouksen 27.11.2006 perusteella.</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1.00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31.12.2006</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AVE</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Virallinen julkaisuversio</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2.0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2.7.2007</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AVE</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Täydennetty äänestyskierroksen kommenttien ja KELAn kommenttien perusteella.</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2.2</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15.11.2007</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TOT, EE</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xml:space="preserve">Lisätty headeriin informationRecipient ja sen pakollisuus sekä relatedDocument pakollisuus ja myös allekirjoituksen pakollisuus. Muutettu lääkemääräyksen tunnisteen (id) ja allekirjoituksen määrittelyä. </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2.3</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12.12.2007</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TOT</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Lisätty annosjakelu ja sen purku sekä author-toistuma korjaajalle ja mitätöijälle.</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2.35</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27.1.2007</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JP, MS</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Täydennetty sähköiseen allekirjoituksen määrittelevää lukua (aikaleima ja moniallekirjoitus).</w:t>
            </w:r>
          </w:p>
          <w:p>
            <w:pPr>
              <w:pStyle w:val="Normal"/>
              <w:rPr/>
            </w:pPr>
            <w:r>
              <w:rPr/>
              <w:t>hasPart kenttä korvattu encompassingEncounter.id kentällä</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2.40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17.2.2008</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JP, TT +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Dokumenttisuhteita kuvaava taulukko päivitetty vastaamaan uusia interaktiota + uusisanoma toimitusvarauksen purku. Muutettu uusimispyynnön vastauksen suhde uusimispyyntöön replaceksi Mika Suomalaisen kommentin pohjalta. Päivitetty dokumenttisuhteita esittävä kuva. Dokumentti-  ja koodistoviittauksia päivitetty uudemmiksi. Pieniä korjauksia ja stilisointia.</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2.50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30.5.2008</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JP  +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xml:space="preserve">Logican Arto Huuskon kommenttien pohjalta: korjattu allekirjoitus esimerkkiä (Xpath filtteri) ja muutettu moniallekirjoituksissa käytettävät algoritmit  (nyt samoja kuin varsinaisessa allekirjoituksessa). Muutettu sender elementti vapaaehtoiseksi. </w:t>
            </w:r>
          </w:p>
          <w:p>
            <w:pPr>
              <w:pStyle w:val="Normal"/>
              <w:rPr/>
            </w:pPr>
            <w:r>
              <w:rPr/>
            </w:r>
          </w:p>
          <w:p>
            <w:pPr>
              <w:pStyle w:val="Normal"/>
              <w:rPr/>
            </w:pPr>
            <w:r>
              <w:rPr/>
              <w:t>Todettu että tulostusformaattien ja lokikyselyn osalta ei käytetä CDA R2 headeria.</w:t>
            </w:r>
          </w:p>
          <w:p>
            <w:pPr>
              <w:pStyle w:val="Normal"/>
              <w:rPr/>
            </w:pPr>
            <w:r>
              <w:rPr/>
            </w:r>
          </w:p>
          <w:p>
            <w:pPr>
              <w:pStyle w:val="Normal"/>
              <w:rPr/>
            </w:pPr>
            <w:r>
              <w:rPr/>
              <w:t>Täsmennetty viivakoodin tietosisältöä.</w:t>
            </w:r>
          </w:p>
          <w:p>
            <w:pPr>
              <w:pStyle w:val="Normal"/>
              <w:rPr/>
            </w:pPr>
            <w:r>
              <w:rPr/>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2.6</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2.2.2010</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Dokumenttia on päivitetty errata-dokumentin pohjalta.</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1.9.2011</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Lisätty author-elementin tarkennus. Tarkennettu componentOf-rakennetta.</w:t>
            </w:r>
          </w:p>
          <w:p>
            <w:pPr>
              <w:pStyle w:val="Normal"/>
              <w:rPr/>
            </w:pPr>
            <w:r>
              <w:rPr/>
              <w:t>Korjattu lääkemääräyksen ja toimituksen linkitysesimerkkiä.</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3.1</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1.3.2014</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Potilaan nimi ja syntymäaika pakollisiksi.</w:t>
            </w:r>
          </w:p>
          <w:p>
            <w:pPr>
              <w:pStyle w:val="Normal"/>
              <w:rPr/>
            </w:pPr>
            <w:r>
              <w:rPr/>
              <w:t>Omakannan ja yksityisten liittymismallin mukaiset organisaatiotiedot author- ja componentOf -rakenteeseen.</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3.2</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1.6.2014</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lisätty authorin yksilöintiin terhikkinumero</w:t>
            </w:r>
          </w:p>
          <w:p>
            <w:pPr>
              <w:pStyle w:val="Normal"/>
              <w:rPr/>
            </w:pPr>
            <w:r>
              <w:rPr/>
              <w:t>- SoftwareSupport-tiedon päivitys</w:t>
            </w:r>
          </w:p>
          <w:p>
            <w:pPr>
              <w:pStyle w:val="Normal"/>
              <w:rPr/>
            </w:pPr>
            <w:r>
              <w:rPr/>
              <w:t>- lisätty sähköisten lääkemääräysasiakirjojen versiointi</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3.21</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12.12.2014</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xml:space="preserve">Tarkennettu sähköisten lääkemääräysasiakirjojen versiointia (lukua 6). </w:t>
            </w:r>
          </w:p>
          <w:p>
            <w:pPr>
              <w:pStyle w:val="Normal"/>
              <w:rPr/>
            </w:pPr>
            <w:r>
              <w:rPr/>
              <w:t>Lisätty taulukot recordTargetin, authorin ja componentOf- rakenteiden tiedoista.</w:t>
            </w:r>
          </w:p>
          <w:p>
            <w:pPr>
              <w:pStyle w:val="Normal"/>
              <w:rPr/>
            </w:pPr>
            <w:r>
              <w:rPr/>
              <w:t>Lisätty tarkennukset authorin tietojen pakollisuuksista versionvaihtotilanteessa.</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3.22</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15.1.2015</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korjattu kappaleessa 3.11 tekstiä</w:t>
            </w:r>
          </w:p>
          <w:p>
            <w:pPr>
              <w:pStyle w:val="Normal"/>
              <w:rPr/>
            </w:pPr>
            <w:r>
              <w:rPr/>
              <w:t>- kappaleessa 6.3 lievennetty eteenpäin yhteensopivuutta lääkemääräyksen mitätöinnissä</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3.30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15.4.2015</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korjattu OID-oppaan linkki kappaleessa 3.1</w:t>
            </w:r>
          </w:p>
          <w:p>
            <w:pPr>
              <w:pStyle w:val="Normal"/>
              <w:rPr/>
            </w:pPr>
            <w:r>
              <w:rPr/>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3.40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1.11.2015</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lisätty author-tietoihin KIR-rooli</w:t>
            </w:r>
          </w:p>
          <w:p>
            <w:pPr>
              <w:pStyle w:val="Normal"/>
              <w:rPr/>
            </w:pPr>
            <w:r>
              <w:rPr/>
              <w:t>- palvelutapahtumatunnuksen pakollisuutta tarkennettu</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3.41</w:t>
              <w:tab/>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15.2.2016</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Tekstitarkennuksia ja esimerkkien korjaus (asiakirjan OID kokonaan root-attribuuttiin).</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3.42</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14.10.2016</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aikavyöhyketieto effectiveTime-elementtiin kappaleessa 3.3</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3.50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7.9.2017</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Ei muutoksia</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3.60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10.4.2019</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lisätty valtuudet-tieto (authorization)</w:t>
            </w:r>
          </w:p>
          <w:p>
            <w:pPr>
              <w:pStyle w:val="Normal"/>
              <w:rPr/>
            </w:pPr>
            <w:r>
              <w:rPr/>
              <w:t>- täsmennetty palvelutapahtuman tunnuksen pakollisuutta</w:t>
            </w:r>
          </w:p>
          <w:p>
            <w:pPr>
              <w:pStyle w:val="Normal"/>
              <w:rPr/>
            </w:pPr>
            <w:r>
              <w:rPr/>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3.61</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1.9.2019</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tarkennettu authorization-tiedon pakollisuutta</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3.62</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24.9.2019</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xml:space="preserve">- korjattu alaikäisen potilastietojen luovuttaminen huoltajille –koodiston OID-tunnus </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ins w:id="0" w:author="Kauppila Timo" w:date="2019-09-30T13:42:00Z">
              <w:r>
                <w:rPr/>
                <w:t>3.63</w:t>
              </w:r>
            </w:ins>
          </w:p>
        </w:tc>
        <w:tc>
          <w:tcPr>
            <w:tcW w:w="1440" w:type="dxa"/>
            <w:tcBorders>
              <w:top w:val="single" w:sz="4" w:space="0" w:color="000000"/>
              <w:left w:val="single" w:sz="4" w:space="0" w:color="000000"/>
              <w:bottom w:val="single" w:sz="4" w:space="0" w:color="000000"/>
              <w:right w:val="single" w:sz="4" w:space="0" w:color="000000"/>
            </w:tcBorders>
          </w:tcPr>
          <w:p>
            <w:pPr>
              <w:pStyle w:val="Normal"/>
              <w:rPr/>
            </w:pPr>
            <w:ins w:id="1" w:author="Kauppila Timo" w:date="2019-09-30T13:42:00Z">
              <w:r>
                <w:rPr/>
                <w:t>1</w:t>
              </w:r>
            </w:ins>
            <w:ins w:id="2" w:author="Pettersson Mirkka" w:date="2020-06-16T13:00:00Z">
              <w:r>
                <w:rPr/>
                <w:t>7</w:t>
              </w:r>
            </w:ins>
            <w:ins w:id="3" w:author="Kauppila Timo" w:date="2019-09-30T13:42:00Z">
              <w:r>
                <w:rPr/>
                <w:t>.6.2020</w:t>
              </w:r>
            </w:ins>
          </w:p>
        </w:tc>
        <w:tc>
          <w:tcPr>
            <w:tcW w:w="1260" w:type="dxa"/>
            <w:tcBorders>
              <w:top w:val="single" w:sz="4" w:space="0" w:color="000000"/>
              <w:left w:val="single" w:sz="4" w:space="0" w:color="000000"/>
              <w:bottom w:val="single" w:sz="4" w:space="0" w:color="000000"/>
              <w:right w:val="single" w:sz="4" w:space="0" w:color="000000"/>
            </w:tcBorders>
          </w:tcPr>
          <w:p>
            <w:pPr>
              <w:pStyle w:val="Normal"/>
              <w:rPr/>
            </w:pPr>
            <w:ins w:id="4" w:author="Kauppila Timo" w:date="2019-09-30T13:42:00Z">
              <w:r>
                <w:rPr/>
                <w:t>Kela</w:t>
              </w:r>
            </w:ins>
          </w:p>
        </w:tc>
        <w:tc>
          <w:tcPr>
            <w:tcW w:w="4680" w:type="dxa"/>
            <w:tcBorders>
              <w:top w:val="single" w:sz="4" w:space="0" w:color="000000"/>
              <w:left w:val="single" w:sz="4" w:space="0" w:color="000000"/>
              <w:bottom w:val="single" w:sz="4" w:space="0" w:color="000000"/>
              <w:right w:val="single" w:sz="4" w:space="0" w:color="000000"/>
            </w:tcBorders>
          </w:tcPr>
          <w:p>
            <w:pPr>
              <w:pStyle w:val="Normal"/>
              <w:rPr/>
            </w:pPr>
            <w:ins w:id="5" w:author="Kauppila Timo" w:date="2019-09-30T13:42:00Z">
              <w:r>
                <w:rPr/>
                <w:t>- päivitetty alaikäisen potilastietojen luovuttaminen huoltajille –koodiston versionumero</w:t>
              </w:r>
            </w:ins>
          </w:p>
          <w:p>
            <w:pPr>
              <w:pStyle w:val="Normal"/>
              <w:rPr>
                <w:b/>
                <w:b/>
              </w:rPr>
            </w:pPr>
            <w:ins w:id="7" w:author="Kauppila Timo" w:date="2020-06-12T19:11:00Z">
              <w:r>
                <w:rPr>
                  <w:b/>
                </w:rPr>
                <w:t xml:space="preserve">- </w:t>
              </w:r>
            </w:ins>
            <w:ins w:id="8" w:author="Kauppila Timo" w:date="2020-06-12T19:11:00Z">
              <w:r>
                <w:rPr/>
                <w:t>lisätty authorization-rakenteessa puuttunut templateId</w:t>
              </w:r>
            </w:ins>
          </w:p>
        </w:tc>
      </w:tr>
    </w:tbl>
    <w:p>
      <w:pPr>
        <w:pStyle w:val="Normal"/>
        <w:rPr/>
      </w:pPr>
      <w:r>
        <w:rPr/>
      </w:r>
    </w:p>
    <w:p>
      <w:pPr>
        <w:pStyle w:val="Normal"/>
        <w:rPr/>
      </w:pPr>
      <w:r>
        <w:rPr/>
      </w:r>
    </w:p>
    <w:p>
      <w:pPr>
        <w:pStyle w:val="Normal"/>
        <w:rPr/>
      </w:pPr>
      <w:r>
        <w:rPr/>
        <w:t>AVE = Ari Vähä-Erkkilä / Prime Solutions Oy</w:t>
      </w:r>
    </w:p>
    <w:p>
      <w:pPr>
        <w:pStyle w:val="Normal"/>
        <w:rPr/>
      </w:pPr>
      <w:r>
        <w:rPr/>
        <w:t>TT = Timo Tarhonen / Tietotarha Oy</w:t>
      </w:r>
    </w:p>
    <w:p>
      <w:pPr>
        <w:pStyle w:val="Normal"/>
        <w:rPr/>
      </w:pPr>
      <w:r>
        <w:rPr/>
        <w:t>JP = Jari Porrasmaa / Kuopion yliopisto</w:t>
      </w:r>
    </w:p>
    <w:p>
      <w:pPr>
        <w:pStyle w:val="Normal"/>
        <w:rPr/>
      </w:pPr>
      <w:r>
        <w:rPr/>
        <w:t>MS = Marko Sormunen / Kuopion yliopisto</w:t>
      </w:r>
    </w:p>
    <w:p>
      <w:pPr>
        <w:pStyle w:val="Normal"/>
        <w:rPr/>
      </w:pPr>
      <w:r>
        <w:rPr/>
        <w:t>TOT = Timo Tarhonen</w:t>
      </w:r>
    </w:p>
    <w:p>
      <w:pPr>
        <w:pStyle w:val="Normal"/>
        <w:rPr/>
      </w:pPr>
      <w:r>
        <w:rPr/>
        <w:t>EE = Esko Eloranta</w:t>
      </w:r>
    </w:p>
    <w:p>
      <w:pPr>
        <w:pStyle w:val="Normal"/>
        <w:rPr/>
      </w:pPr>
      <w:r>
        <w:rPr/>
      </w:r>
    </w:p>
    <w:p>
      <w:pPr>
        <w:pStyle w:val="Normal"/>
        <w:rPr/>
      </w:pPr>
      <w:r>
        <w:rPr/>
        <w:t xml:space="preserve">(Alkuperäiseen eResepti työryhmään kuuluivat Kelan asiantuntijoina: </w:t>
      </w:r>
    </w:p>
    <w:p>
      <w:pPr>
        <w:pStyle w:val="Normal"/>
        <w:rPr/>
      </w:pPr>
      <w:r>
        <w:rPr/>
        <w:t xml:space="preserve">Petri Kemppainen, </w:t>
      </w:r>
    </w:p>
    <w:p>
      <w:pPr>
        <w:pStyle w:val="Normal"/>
        <w:rPr/>
      </w:pPr>
      <w:r>
        <w:rPr/>
        <w:t>Sirkka Hartikainen,</w:t>
      </w:r>
    </w:p>
    <w:p>
      <w:pPr>
        <w:pStyle w:val="Normal"/>
        <w:rPr/>
      </w:pPr>
      <w:r>
        <w:rPr/>
        <w:t>Annika Juurikivi,</w:t>
      </w:r>
    </w:p>
    <w:p>
      <w:pPr>
        <w:pStyle w:val="Normal"/>
        <w:rPr/>
      </w:pPr>
      <w:r>
        <w:rPr/>
        <w:t xml:space="preserve">Timo Kauppila,  </w:t>
      </w:r>
    </w:p>
    <w:p>
      <w:pPr>
        <w:pStyle w:val="Normal"/>
        <w:rPr/>
      </w:pPr>
      <w:r>
        <w:rPr/>
        <w:t>Sanna Kavén,</w:t>
      </w:r>
    </w:p>
    <w:p>
      <w:pPr>
        <w:pStyle w:val="Normal"/>
        <w:rPr/>
      </w:pPr>
      <w:r>
        <w:rPr/>
        <w:t>Ari Vähä-Erkkilä,</w:t>
      </w:r>
    </w:p>
    <w:p>
      <w:pPr>
        <w:pStyle w:val="Normal"/>
        <w:rPr/>
      </w:pPr>
      <w:r>
        <w:rPr/>
        <w:t>Katriina Köli,</w:t>
      </w:r>
    </w:p>
    <w:p>
      <w:pPr>
        <w:pStyle w:val="Normal"/>
        <w:rPr/>
      </w:pPr>
      <w:r>
        <w:rPr/>
        <w:t>Pia Lindholm,</w:t>
      </w:r>
    </w:p>
    <w:p>
      <w:pPr>
        <w:pStyle w:val="Normal"/>
        <w:rPr/>
      </w:pPr>
      <w:r>
        <w:rPr/>
        <w:t>Markku T. Vuorinen,</w:t>
      </w:r>
    </w:p>
    <w:p>
      <w:pPr>
        <w:pStyle w:val="Normal"/>
        <w:rPr/>
      </w:pPr>
      <w:r>
        <w:rPr/>
        <w:t>Kristian Sandler)</w:t>
      </w:r>
    </w:p>
    <w:p>
      <w:pPr>
        <w:pStyle w:val="Normal"/>
        <w:tabs>
          <w:tab w:val="clear" w:pos="284"/>
          <w:tab w:val="left" w:pos="1940" w:leader="none"/>
        </w:tabs>
        <w:rPr/>
      </w:pPr>
      <w:r>
        <w:rPr/>
      </w:r>
    </w:p>
    <w:p>
      <w:pPr>
        <w:pStyle w:val="Normal"/>
        <w:tabs>
          <w:tab w:val="clear" w:pos="284"/>
          <w:tab w:val="left" w:pos="1940" w:leader="none"/>
        </w:tabs>
        <w:rPr/>
      </w:pPr>
      <w:r>
        <w:rPr/>
        <w:t>Fujitsun edustajana työryhmässä toimivat Teemu Suna, Lauri Tikkanen ja Heikki Salminen.</w:t>
      </w:r>
    </w:p>
    <w:p>
      <w:pPr>
        <w:pStyle w:val="Normal"/>
        <w:tabs>
          <w:tab w:val="clear" w:pos="284"/>
          <w:tab w:val="left" w:pos="1940" w:leader="none"/>
        </w:tabs>
        <w:rPr/>
      </w:pPr>
      <w:r>
        <w:rPr/>
      </w:r>
    </w:p>
    <w:p>
      <w:pPr>
        <w:pStyle w:val="Normal"/>
        <w:tabs>
          <w:tab w:val="clear" w:pos="284"/>
          <w:tab w:val="left" w:pos="1940" w:leader="none"/>
        </w:tabs>
        <w:rPr/>
      </w:pPr>
      <w:r>
        <w:rPr/>
        <w:t>Kela:</w:t>
      </w:r>
    </w:p>
    <w:p>
      <w:pPr>
        <w:pStyle w:val="Normal"/>
        <w:tabs>
          <w:tab w:val="clear" w:pos="284"/>
          <w:tab w:val="left" w:pos="1940" w:leader="none"/>
        </w:tabs>
        <w:rPr/>
      </w:pPr>
      <w:r>
        <w:rPr/>
        <w:t>Timo Kauppila</w:t>
      </w:r>
    </w:p>
    <w:p>
      <w:pPr>
        <w:pStyle w:val="Normal"/>
        <w:tabs>
          <w:tab w:val="clear" w:pos="284"/>
          <w:tab w:val="left" w:pos="1940" w:leader="none"/>
        </w:tabs>
        <w:rPr/>
      </w:pPr>
      <w:r>
        <w:rPr/>
        <w:t>Katriina Köli</w:t>
      </w:r>
    </w:p>
    <w:p>
      <w:pPr>
        <w:pStyle w:val="Normal"/>
        <w:tabs>
          <w:tab w:val="clear" w:pos="284"/>
          <w:tab w:val="left" w:pos="1940" w:leader="none"/>
        </w:tabs>
        <w:rPr/>
      </w:pPr>
      <w:r>
        <w:rPr/>
        <w:t>Anna Korpela</w:t>
      </w:r>
    </w:p>
    <w:p>
      <w:pPr>
        <w:pStyle w:val="Normal"/>
        <w:tabs>
          <w:tab w:val="clear" w:pos="284"/>
          <w:tab w:val="left" w:pos="1940" w:leader="none"/>
        </w:tabs>
        <w:rPr/>
      </w:pPr>
      <w:r>
        <w:rPr/>
        <w:t>Kristian Sandler</w:t>
      </w:r>
    </w:p>
    <w:p>
      <w:pPr>
        <w:pStyle w:val="Normal"/>
        <w:tabs>
          <w:tab w:val="clear" w:pos="284"/>
          <w:tab w:val="left" w:pos="1940" w:leader="none"/>
        </w:tabs>
        <w:rPr/>
      </w:pPr>
      <w:r>
        <w:rPr/>
        <w:t>Tiina Penttinen</w:t>
      </w:r>
      <w:r>
        <w:br w:type="page"/>
      </w:r>
    </w:p>
    <w:p>
      <w:pPr>
        <w:pStyle w:val="Heading1"/>
        <w:rPr/>
      </w:pPr>
      <w:bookmarkStart w:id="0" w:name="__RefHeading___Toc1991524"/>
      <w:bookmarkEnd w:id="0"/>
      <w:r>
        <w:rPr/>
        <w:t>Johdanto</w:t>
      </w:r>
    </w:p>
    <w:p>
      <w:pPr>
        <w:pStyle w:val="Normal"/>
        <w:rPr/>
      </w:pPr>
      <w:r>
        <w:rPr/>
      </w:r>
    </w:p>
    <w:p>
      <w:pPr>
        <w:pStyle w:val="Normal"/>
        <w:rPr/>
      </w:pPr>
      <w:r>
        <w:rPr/>
        <w:t>Tässä dokumentissa kuvataan CDA R2 Header niin kuin sitä käytetään lääkemääräyssanomien CDA R2 dokumenteissa. Tämä määrittely perustuu OpenCDA 2008 Header –määrittelyyn 1.2.246.777.11.2008.2 versio 4.00 (pvm. 4.2.2008), jossa on kuvattu elementtien tarkka sisältö ja merkitys.</w:t>
      </w:r>
    </w:p>
    <w:p>
      <w:pPr>
        <w:pStyle w:val="Normal"/>
        <w:rPr/>
      </w:pPr>
      <w:r>
        <w:rPr/>
      </w:r>
    </w:p>
    <w:p>
      <w:pPr>
        <w:pStyle w:val="Normal"/>
        <w:rPr/>
      </w:pPr>
      <w:r>
        <w:rPr/>
        <w:t xml:space="preserve">OpenCDA 2008 Header –määrittely on saatavissa HL7-yhdistyksen dokumenttiarkistosta </w:t>
      </w:r>
      <w:hyperlink r:id="rId3">
        <w:r>
          <w:rPr>
            <w:rStyle w:val="InternetLink"/>
          </w:rPr>
          <w:t>http://www.hl7.fi/</w:t>
        </w:r>
      </w:hyperlink>
      <w:r>
        <w:rPr/>
        <w:t xml:space="preserve"> .</w:t>
      </w:r>
    </w:p>
    <w:p>
      <w:pPr>
        <w:pStyle w:val="Normal"/>
        <w:rPr/>
      </w:pPr>
      <w:r>
        <w:rPr/>
      </w:r>
    </w:p>
    <w:p>
      <w:pPr>
        <w:pStyle w:val="Normal"/>
        <w:rPr/>
      </w:pPr>
      <w:r>
        <w:rPr/>
      </w:r>
      <w:r>
        <w:br w:type="page"/>
      </w:r>
    </w:p>
    <w:p>
      <w:pPr>
        <w:pStyle w:val="Normal"/>
        <w:rPr/>
      </w:pPr>
      <w:r>
        <w:rPr/>
      </w:r>
    </w:p>
    <w:p>
      <w:pPr>
        <w:pStyle w:val="Heading1"/>
        <w:rPr/>
      </w:pPr>
      <w:bookmarkStart w:id="1" w:name="__RefHeading___Toc1991525"/>
      <w:bookmarkEnd w:id="1"/>
      <w:r>
        <w:rPr/>
        <w:t>Headerin elementit reseptissä</w:t>
      </w:r>
    </w:p>
    <w:p>
      <w:pPr>
        <w:pStyle w:val="Normal"/>
        <w:rPr/>
      </w:pPr>
      <w:r>
        <w:rPr/>
      </w:r>
    </w:p>
    <w:p>
      <w:pPr>
        <w:pStyle w:val="Normal"/>
        <w:rPr/>
      </w:pPr>
      <w:r>
        <w:rPr/>
        <w:t xml:space="preserve">Pakollisuus – sarakkeeseen on merkitty P:llä ne elementit, jotka ovat </w:t>
      </w:r>
      <w:r>
        <w:rPr>
          <w:b/>
        </w:rPr>
        <w:t xml:space="preserve">pakollisia </w:t>
      </w:r>
      <w:r>
        <w:rPr/>
        <w:t xml:space="preserve">ja EP:llä ne elementit, jotka ovat </w:t>
      </w:r>
      <w:r>
        <w:rPr>
          <w:b/>
        </w:rPr>
        <w:t>ehdollisesti pakollisia</w:t>
      </w:r>
      <w:r>
        <w:rPr/>
        <w:t>. Headerin elementtejä, joita tässä taulukossa ei ole mainittu, ei näissä sanomissa käytetä. Jos elementti on annettu, sen on noudatettava CDA R2 Header-määritystä.</w:t>
      </w:r>
    </w:p>
    <w:p>
      <w:pPr>
        <w:pStyle w:val="Normal"/>
        <w:rPr/>
      </w:pPr>
      <w:r>
        <w:rPr/>
      </w:r>
    </w:p>
    <w:p>
      <w:pPr>
        <w:pStyle w:val="Normal"/>
        <w:rPr/>
      </w:pPr>
      <w:r>
        <w:rPr/>
        <w:t>Seuraavat asiakirjatyypit eivät ole CDA R2 dokumentteja ja niiden yhteydessä ei ole CDA R2 headeria:</w:t>
      </w:r>
    </w:p>
    <w:p>
      <w:pPr>
        <w:pStyle w:val="Normal"/>
        <w:numPr>
          <w:ilvl w:val="0"/>
          <w:numId w:val="5"/>
        </w:numPr>
        <w:rPr/>
      </w:pPr>
      <w:r>
        <w:rPr/>
        <w:t>13 – Potilasohje</w:t>
      </w:r>
    </w:p>
    <w:p>
      <w:pPr>
        <w:pStyle w:val="Normal"/>
        <w:numPr>
          <w:ilvl w:val="0"/>
          <w:numId w:val="5"/>
        </w:numPr>
        <w:rPr/>
      </w:pPr>
      <w:r>
        <w:rPr/>
        <w:t>14 – Yhteenveto lääkemääräyksistä</w:t>
      </w:r>
    </w:p>
    <w:p>
      <w:pPr>
        <w:pStyle w:val="Normal"/>
        <w:numPr>
          <w:ilvl w:val="0"/>
          <w:numId w:val="5"/>
        </w:numPr>
        <w:rPr/>
      </w:pPr>
      <w:r>
        <w:rPr/>
        <w:t xml:space="preserve">19 – Katseluyhteyden loki </w:t>
      </w:r>
    </w:p>
    <w:p>
      <w:pPr>
        <w:pStyle w:val="Normal"/>
        <w:numPr>
          <w:ilvl w:val="0"/>
          <w:numId w:val="5"/>
        </w:numPr>
        <w:rPr/>
      </w:pPr>
      <w:r>
        <w:rPr/>
        <w:t xml:space="preserve">20 – Tietosuojavastaavan loki </w:t>
      </w:r>
    </w:p>
    <w:p>
      <w:pPr>
        <w:pStyle w:val="Normal"/>
        <w:rPr/>
      </w:pPr>
      <w:r>
        <w:rPr/>
      </w:r>
    </w:p>
    <w:p>
      <w:pPr>
        <w:pStyle w:val="Normal"/>
        <w:rPr/>
      </w:pPr>
      <w:r>
        <w:rPr/>
      </w:r>
    </w:p>
    <w:tbl>
      <w:tblPr>
        <w:tblW w:w="9130" w:type="dxa"/>
        <w:jc w:val="left"/>
        <w:tblInd w:w="-113" w:type="dxa"/>
        <w:tblLayout w:type="fixed"/>
        <w:tblCellMar>
          <w:top w:w="0" w:type="dxa"/>
          <w:left w:w="108" w:type="dxa"/>
          <w:bottom w:w="0" w:type="dxa"/>
          <w:right w:w="108" w:type="dxa"/>
        </w:tblCellMar>
      </w:tblPr>
      <w:tblGrid>
        <w:gridCol w:w="2616"/>
        <w:gridCol w:w="2024"/>
        <w:gridCol w:w="4490"/>
      </w:tblGrid>
      <w:tr>
        <w:trPr>
          <w:tblHeader w:val="true"/>
        </w:trPr>
        <w:tc>
          <w:tcPr>
            <w:tcW w:w="2616" w:type="dxa"/>
            <w:tcBorders>
              <w:top w:val="single" w:sz="4" w:space="0" w:color="000000"/>
              <w:left w:val="single" w:sz="4" w:space="0" w:color="000000"/>
              <w:bottom w:val="single" w:sz="4" w:space="0" w:color="000000"/>
              <w:right w:val="single" w:sz="4" w:space="0" w:color="000000"/>
            </w:tcBorders>
            <w:shd w:fill="E6E6E6" w:val="clear"/>
          </w:tcPr>
          <w:p>
            <w:pPr>
              <w:pStyle w:val="Normal"/>
              <w:rPr>
                <w:b/>
                <w:b/>
              </w:rPr>
            </w:pPr>
            <w:r>
              <w:rPr>
                <w:b/>
              </w:rPr>
              <w:t>Elementti</w:t>
            </w:r>
          </w:p>
        </w:tc>
        <w:tc>
          <w:tcPr>
            <w:tcW w:w="2024" w:type="dxa"/>
            <w:tcBorders>
              <w:top w:val="single" w:sz="4" w:space="0" w:color="000000"/>
              <w:left w:val="single" w:sz="4" w:space="0" w:color="000000"/>
              <w:bottom w:val="single" w:sz="4" w:space="0" w:color="000000"/>
              <w:right w:val="single" w:sz="4" w:space="0" w:color="000000"/>
            </w:tcBorders>
            <w:shd w:fill="E6E6E6" w:val="clear"/>
          </w:tcPr>
          <w:p>
            <w:pPr>
              <w:pStyle w:val="Normal"/>
              <w:rPr>
                <w:b/>
                <w:b/>
              </w:rPr>
            </w:pPr>
            <w:r>
              <w:rPr>
                <w:b/>
              </w:rPr>
              <w:t>Pakollisuus</w:t>
            </w:r>
          </w:p>
        </w:tc>
        <w:tc>
          <w:tcPr>
            <w:tcW w:w="4490" w:type="dxa"/>
            <w:tcBorders>
              <w:top w:val="single" w:sz="4" w:space="0" w:color="000000"/>
              <w:left w:val="single" w:sz="4" w:space="0" w:color="000000"/>
              <w:bottom w:val="single" w:sz="4" w:space="0" w:color="000000"/>
              <w:right w:val="single" w:sz="4" w:space="0" w:color="000000"/>
            </w:tcBorders>
            <w:shd w:fill="E6E6E6" w:val="clear"/>
          </w:tcPr>
          <w:p>
            <w:pPr>
              <w:pStyle w:val="Normal"/>
              <w:rPr>
                <w:b/>
                <w:b/>
              </w:rPr>
            </w:pPr>
            <w:r>
              <w:rPr>
                <w:b/>
              </w:rPr>
              <w:t>Tietosisältö</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realmCode</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Aina ’FI’.</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typeId</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Aina </w:t>
            </w:r>
            <w:r>
              <w:rPr>
                <w:rStyle w:val="XML10ptBlue"/>
                <w:szCs w:val="20"/>
                <w:highlight w:val="white"/>
              </w:rPr>
              <w:t>&lt;</w:t>
            </w:r>
            <w:r>
              <w:rPr>
                <w:rStyle w:val="XML10ptDarkRed"/>
                <w:szCs w:val="20"/>
                <w:highlight w:val="white"/>
              </w:rPr>
              <w:t>typeId</w:t>
            </w:r>
            <w:r>
              <w:rPr>
                <w:rStyle w:val="XML10ptRed"/>
                <w:szCs w:val="20"/>
                <w:highlight w:val="white"/>
              </w:rPr>
              <w:t xml:space="preserve"> root</w:t>
            </w:r>
            <w:r>
              <w:rPr>
                <w:rStyle w:val="XML10ptBlue"/>
                <w:szCs w:val="20"/>
                <w:highlight w:val="white"/>
              </w:rPr>
              <w:t>="</w:t>
            </w:r>
            <w:r>
              <w:rPr>
                <w:rStyle w:val="XML10ptBlack"/>
                <w:szCs w:val="20"/>
                <w:highlight w:val="white"/>
              </w:rPr>
              <w:t>2.16.840.1.113883.1.3</w:t>
            </w:r>
            <w:r>
              <w:rPr>
                <w:rStyle w:val="XML10ptBlue"/>
                <w:szCs w:val="20"/>
                <w:highlight w:val="white"/>
              </w:rPr>
              <w:t>"</w:t>
            </w:r>
            <w:r>
              <w:rPr>
                <w:rStyle w:val="XML10ptRed"/>
                <w:szCs w:val="20"/>
                <w:highlight w:val="white"/>
              </w:rPr>
              <w:t xml:space="preserve"> extension</w:t>
            </w:r>
            <w:r>
              <w:rPr>
                <w:rStyle w:val="XML10ptBlue"/>
                <w:szCs w:val="20"/>
                <w:highlight w:val="white"/>
              </w:rPr>
              <w:t>="</w:t>
            </w:r>
            <w:r>
              <w:rPr>
                <w:rStyle w:val="XML10ptBlack"/>
                <w:szCs w:val="20"/>
                <w:highlight w:val="white"/>
              </w:rPr>
              <w:t>POCD_HD000040</w:t>
            </w:r>
            <w:r>
              <w:rPr>
                <w:rStyle w:val="XML10ptBlue"/>
                <w:szCs w:val="20"/>
                <w:highlight w:val="white"/>
              </w:rPr>
              <w:t>"/&gt;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templateId</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CDA R2 Headerin määrittelydokumentin voimassaolevan version OID, esim. </w:t>
              <w:br/>
            </w:r>
            <w:r>
              <w:rPr>
                <w:color w:val="0000FF"/>
                <w:sz w:val="20"/>
                <w:szCs w:val="20"/>
                <w:highlight w:val="white"/>
                <w:lang w:eastAsia="en-US"/>
              </w:rPr>
              <w:t>&lt;</w:t>
            </w:r>
            <w:r>
              <w:rPr>
                <w:color w:val="800000"/>
                <w:sz w:val="20"/>
                <w:szCs w:val="20"/>
                <w:highlight w:val="white"/>
                <w:lang w:eastAsia="en-US"/>
              </w:rPr>
              <w:t>templateId</w:t>
            </w:r>
            <w:r>
              <w:rPr>
                <w:color w:val="FF0000"/>
                <w:sz w:val="20"/>
                <w:szCs w:val="20"/>
                <w:highlight w:val="white"/>
                <w:lang w:eastAsia="en-US"/>
              </w:rPr>
              <w:t xml:space="preserve"> root</w:t>
            </w:r>
            <w:r>
              <w:rPr>
                <w:color w:val="0000FF"/>
                <w:sz w:val="20"/>
                <w:szCs w:val="20"/>
                <w:highlight w:val="white"/>
                <w:lang w:eastAsia="en-US"/>
              </w:rPr>
              <w:t>="</w:t>
            </w:r>
            <w:r>
              <w:rPr>
                <w:color w:val="000000"/>
                <w:sz w:val="20"/>
                <w:szCs w:val="20"/>
                <w:highlight w:val="white"/>
                <w:lang w:eastAsia="en-US"/>
              </w:rPr>
              <w:t>1.2.246.777.11.2008.28</w:t>
            </w:r>
            <w:r>
              <w:rPr>
                <w:color w:val="0000FF"/>
                <w:sz w:val="20"/>
                <w:szCs w:val="20"/>
                <w:highlight w:val="white"/>
                <w:lang w:eastAsia="en-US"/>
              </w:rPr>
              <w:t>"/&gt;</w:t>
            </w:r>
            <w:r>
              <w:rPr>
                <w:color w:val="0000FF"/>
                <w:sz w:val="20"/>
                <w:szCs w:val="20"/>
                <w:lang w:eastAsia="en-US"/>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id</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Lääkemääräyksen, toimituksen tai muun dokumentin yksikäsitteinen tunniste eli OID. Katso tarkemmin luvusta </w:t>
            </w:r>
            <w:r>
              <w:rPr/>
              <w:fldChar w:fldCharType="begin"/>
            </w:r>
            <w:r>
              <w:rPr/>
              <w:instrText> REF _Ref151790216 \r \h </w:instrText>
            </w:r>
            <w:r>
              <w:rPr/>
              <w:fldChar w:fldCharType="separate"/>
            </w:r>
            <w:r>
              <w:rPr/>
              <w:t>3.1</w:t>
            </w:r>
            <w:r>
              <w:rPr/>
              <w:fldChar w:fldCharType="end"/>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code</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Sanoman tyyppi. Katso tarkemmin luvusta </w:t>
            </w:r>
            <w:r>
              <w:rPr/>
              <w:fldChar w:fldCharType="begin"/>
            </w:r>
            <w:r>
              <w:rPr/>
              <w:instrText> REF _Ref151790230 \r \h </w:instrText>
            </w:r>
            <w:r>
              <w:rPr/>
              <w:fldChar w:fldCharType="separate"/>
            </w:r>
            <w:r>
              <w:rPr/>
              <w:t>3.2</w:t>
            </w:r>
            <w:r>
              <w:rPr/>
              <w:fldChar w:fldCharType="end"/>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title</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Otsikko: Lääkemääräys, Toimitus tms.</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effectiveTime</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Asiakirjan luontiajankohta. Katso tarkemmin luvusta </w:t>
            </w:r>
            <w:r>
              <w:rPr/>
              <w:fldChar w:fldCharType="begin"/>
            </w:r>
            <w:r>
              <w:rPr/>
              <w:instrText> REF _Ref151790241 \r \h </w:instrText>
            </w:r>
            <w:r>
              <w:rPr/>
              <w:fldChar w:fldCharType="separate"/>
            </w:r>
            <w:r>
              <w:rPr/>
              <w:t>3.3</w:t>
            </w:r>
            <w:r>
              <w:rPr/>
              <w:fldChar w:fldCharType="end"/>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confidentialityCode</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tabs>
                <w:tab w:val="clear" w:pos="284"/>
                <w:tab w:val="left" w:pos="550" w:leader="none"/>
              </w:tabs>
              <w:rPr/>
            </w:pPr>
            <w:r>
              <w:rPr/>
              <w:t xml:space="preserve">Luottamuksellisuus, aina </w:t>
            </w:r>
          </w:p>
          <w:p>
            <w:pPr>
              <w:pStyle w:val="Normal"/>
              <w:tabs>
                <w:tab w:val="clear" w:pos="284"/>
                <w:tab w:val="left" w:pos="550" w:leader="none"/>
              </w:tabs>
              <w:rPr/>
            </w:pPr>
            <w:r>
              <w:rPr>
                <w:rStyle w:val="XML10ptBlue"/>
                <w:highlight w:val="white"/>
              </w:rPr>
              <w:t>&lt;</w:t>
            </w:r>
            <w:r>
              <w:rPr>
                <w:rStyle w:val="XML10ptDarkRed"/>
                <w:highlight w:val="white"/>
              </w:rPr>
              <w:t>confidentialityCode</w:t>
            </w:r>
            <w:r>
              <w:rPr>
                <w:rFonts w:cs="Arial" w:ascii="Arial" w:hAnsi="Arial"/>
                <w:color w:val="FF0000"/>
                <w:sz w:val="20"/>
                <w:highlight w:val="white"/>
              </w:rPr>
              <w:t xml:space="preserve"> </w:t>
            </w:r>
            <w:r>
              <w:rPr>
                <w:rStyle w:val="XML10ptRed"/>
                <w:highlight w:val="white"/>
              </w:rPr>
              <w:t>code</w:t>
            </w:r>
            <w:r>
              <w:rPr>
                <w:rStyle w:val="XML10ptBlue"/>
                <w:highlight w:val="white"/>
              </w:rPr>
              <w:t>="</w:t>
            </w:r>
            <w:r>
              <w:rPr>
                <w:rStyle w:val="XML10ptBlack"/>
                <w:highlight w:val="white"/>
              </w:rPr>
              <w:t>5</w:t>
            </w:r>
            <w:r>
              <w:rPr>
                <w:rStyle w:val="XML10ptBlue"/>
                <w:highlight w:val="white"/>
              </w:rPr>
              <w:t>"</w:t>
            </w:r>
            <w:r>
              <w:rPr>
                <w:rFonts w:cs="Arial" w:ascii="Arial" w:hAnsi="Arial"/>
                <w:color w:val="FF0000"/>
                <w:sz w:val="20"/>
                <w:highlight w:val="white"/>
              </w:rPr>
              <w:t xml:space="preserve"> </w:t>
            </w:r>
            <w:r>
              <w:rPr>
                <w:rStyle w:val="XML10ptRed"/>
                <w:highlight w:val="white"/>
              </w:rPr>
              <w:t>codeSystem</w:t>
            </w:r>
            <w:r>
              <w:rPr>
                <w:rStyle w:val="XML10ptBlue"/>
                <w:highlight w:val="white"/>
              </w:rPr>
              <w:t>="</w:t>
            </w:r>
            <w:r>
              <w:rPr>
                <w:sz w:val="18"/>
                <w:szCs w:val="18"/>
                <w:lang w:eastAsia="en-US"/>
              </w:rPr>
              <w:t>1.2.246.777.5.99902.2006</w:t>
            </w:r>
            <w:r>
              <w:rPr>
                <w:rStyle w:val="XML10ptBlue"/>
                <w:highlight w:val="white"/>
              </w:rPr>
              <w:t>"</w:t>
            </w:r>
            <w:r>
              <w:rPr>
                <w:rFonts w:cs="Arial" w:ascii="Arial" w:hAnsi="Arial"/>
                <w:color w:val="FF0000"/>
                <w:sz w:val="20"/>
                <w:highlight w:val="white"/>
              </w:rPr>
              <w:t xml:space="preserve"> </w:t>
            </w:r>
            <w:r>
              <w:rPr>
                <w:rStyle w:val="XML10ptRed"/>
                <w:highlight w:val="white"/>
              </w:rPr>
              <w:t>codeSystemName</w:t>
            </w:r>
            <w:r>
              <w:rPr>
                <w:rStyle w:val="XML10ptBlue"/>
                <w:highlight w:val="white"/>
              </w:rPr>
              <w:t>="</w:t>
            </w:r>
            <w:r>
              <w:rPr>
                <w:rStyle w:val="XML10ptBlack"/>
                <w:highlight w:val="white"/>
              </w:rPr>
              <w:t>KanTa-palvelut - Asiakirjan luottamuksellisuus</w:t>
            </w:r>
            <w:r>
              <w:rPr>
                <w:rStyle w:val="XML10ptBlue"/>
                <w:highlight w:val="white"/>
              </w:rPr>
              <w:t>"</w:t>
            </w:r>
            <w:r>
              <w:rPr>
                <w:rFonts w:cs="Arial" w:ascii="Arial" w:hAnsi="Arial"/>
                <w:color w:val="FF0000"/>
                <w:sz w:val="20"/>
                <w:highlight w:val="white"/>
              </w:rPr>
              <w:t xml:space="preserve"> </w:t>
            </w:r>
            <w:r>
              <w:rPr>
                <w:rStyle w:val="XML10ptRed"/>
                <w:highlight w:val="white"/>
              </w:rPr>
              <w:t>displayName</w:t>
            </w:r>
            <w:r>
              <w:rPr>
                <w:rStyle w:val="XML10ptBlue"/>
                <w:highlight w:val="white"/>
              </w:rPr>
              <w:t>="</w:t>
            </w:r>
            <w:r>
              <w:rPr>
                <w:rFonts w:cs="Microsoft Sans Serif" w:ascii="Microsoft Sans Serif" w:hAnsi="Microsoft Sans Serif"/>
                <w:sz w:val="18"/>
                <w:szCs w:val="18"/>
                <w:lang w:eastAsia="en-US"/>
              </w:rPr>
              <w:t>Terveydenhuollon salassapidettävä</w:t>
            </w:r>
            <w:r>
              <w:rPr>
                <w:rStyle w:val="XML10ptBlue"/>
                <w:highlight w:val="white"/>
              </w:rPr>
              <w:t>"/&gt;</w:t>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languageCode</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Asiakirjan kieli, esim. </w:t>
            </w:r>
            <w:r>
              <w:rPr>
                <w:rStyle w:val="XML10ptBlue"/>
                <w:highlight w:val="white"/>
              </w:rPr>
              <w:t>&lt;</w:t>
            </w:r>
            <w:r>
              <w:rPr>
                <w:rStyle w:val="XML10ptDarkRed"/>
                <w:highlight w:val="white"/>
              </w:rPr>
              <w:t>languageCode</w:t>
            </w:r>
            <w:r>
              <w:rPr>
                <w:rStyle w:val="XML10ptRed"/>
                <w:highlight w:val="white"/>
              </w:rPr>
              <w:t xml:space="preserve"> code</w:t>
            </w:r>
            <w:r>
              <w:rPr>
                <w:rStyle w:val="XML10ptBlue"/>
                <w:highlight w:val="white"/>
              </w:rPr>
              <w:t>="</w:t>
            </w:r>
            <w:r>
              <w:rPr>
                <w:rStyle w:val="XML10ptBlack"/>
                <w:highlight w:val="white"/>
              </w:rPr>
              <w:t>fi</w:t>
            </w:r>
            <w:r>
              <w:rPr>
                <w:rStyle w:val="XML10ptBlue"/>
                <w:highlight w:val="white"/>
              </w:rPr>
              <w:t>"/&gt;</w:t>
            </w:r>
            <w:r>
              <w:rPr>
                <w:rStyle w:val="XML10ptBlue"/>
              </w:rPr>
              <w:t xml:space="preserve">. </w:t>
            </w:r>
            <w:r>
              <w:rPr/>
              <w:t>Koodisto RFC3066</w:t>
            </w:r>
            <w:r>
              <w:rPr>
                <w:rStyle w:val="XML10ptBlue"/>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setId</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Alkuperäisen dokumentin (ensimmäisen version) OID. Katso lisää luvusta </w:t>
            </w:r>
            <w:r>
              <w:rPr/>
              <w:fldChar w:fldCharType="begin"/>
            </w:r>
            <w:r>
              <w:rPr/>
              <w:instrText> REF _Ref151790346 \r \h </w:instrText>
            </w:r>
            <w:r>
              <w:rPr/>
              <w:fldChar w:fldCharType="separate"/>
            </w:r>
            <w:r>
              <w:rPr/>
              <w:t>3.4</w:t>
            </w:r>
            <w:r>
              <w:rPr/>
              <w:fldChar w:fldCharType="end"/>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versionNumber</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Asiakirjan versionumero.</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copyTime</w:t>
            </w:r>
          </w:p>
        </w:tc>
        <w:tc>
          <w:tcPr>
            <w:tcW w:w="2024"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Kopiointiajankohta, jos asiakirja on kopio.</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recordTarget</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Henkilö, jolle resepti on määrätty tai jonka reseptiin toimitus on tehty. Katso tarkemmin luvusta </w:t>
            </w:r>
            <w:r>
              <w:rPr/>
              <w:fldChar w:fldCharType="begin"/>
            </w:r>
            <w:r>
              <w:rPr/>
              <w:instrText> REF _Ref151790357 \r \h </w:instrText>
            </w:r>
            <w:r>
              <w:rPr/>
              <w:fldChar w:fldCharType="separate"/>
            </w:r>
            <w:r>
              <w:rPr/>
              <w:t>3.6</w:t>
            </w:r>
            <w:r>
              <w:rPr/>
              <w:fldChar w:fldCharType="end"/>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author</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Ammattihenkilön tiedot, ammattihenkilön rooli tunnistetaan koodistopalvelun mukaisella roolitunnuksella (functionCode) &lt;functionCode code=”XXX” codeSystem="1.2.246.537.5.40006.2003"/&gt;.</w:t>
            </w:r>
          </w:p>
          <w:p>
            <w:pPr>
              <w:pStyle w:val="Normal"/>
              <w:rPr/>
            </w:pPr>
            <w:r>
              <w:rPr>
                <w:b/>
              </w:rPr>
              <w:t xml:space="preserve">Alkuperäisen lääkemääräyksen laatinut lääkäri: </w:t>
            </w:r>
            <w:r>
              <w:rPr/>
              <w:t xml:space="preserve">code="LAL" </w:t>
            </w:r>
          </w:p>
          <w:p>
            <w:pPr>
              <w:pStyle w:val="Normal"/>
              <w:rPr>
                <w:b/>
                <w:b/>
              </w:rPr>
            </w:pPr>
            <w:r>
              <w:rPr>
                <w:b/>
              </w:rPr>
              <w:t>Toimituksen tekijä</w:t>
            </w:r>
            <w:r>
              <w:rPr/>
              <w:t xml:space="preserve"> (farmaseutti tms):</w:t>
            </w:r>
            <w:r>
              <w:rPr>
                <w:b/>
              </w:rPr>
              <w:t xml:space="preserve"> </w:t>
            </w:r>
            <w:r>
              <w:rPr/>
              <w:t>code=”LTE”.</w:t>
            </w:r>
          </w:p>
          <w:p>
            <w:pPr>
              <w:pStyle w:val="Normal"/>
              <w:rPr>
                <w:b/>
                <w:b/>
              </w:rPr>
            </w:pPr>
            <w:r>
              <w:rPr>
                <w:b/>
              </w:rPr>
              <w:t xml:space="preserve">Jos kyseessä on korjaus, author-elementti toistuu korjaajan tiedoille. </w:t>
            </w:r>
            <w:r>
              <w:rPr/>
              <w:t>Korjaajalle</w:t>
            </w:r>
            <w:r>
              <w:rPr>
                <w:b/>
              </w:rPr>
              <w:t xml:space="preserve"> </w:t>
            </w:r>
            <w:r>
              <w:rPr/>
              <w:t>code=”KOR”.</w:t>
            </w:r>
          </w:p>
          <w:p>
            <w:pPr>
              <w:pStyle w:val="Normal"/>
              <w:rPr/>
            </w:pPr>
            <w:r>
              <w:rPr>
                <w:b/>
              </w:rPr>
              <w:t xml:space="preserve">Jos kyseessä on mitätöinti, author-elementti toistuu mitätöijän tiedoille. </w:t>
            </w:r>
            <w:r>
              <w:rPr/>
              <w:t>Mitätöijälle code=</w:t>
            </w:r>
            <w:r>
              <w:rPr>
                <w:b/>
              </w:rPr>
              <w:t xml:space="preserve"> </w:t>
            </w:r>
            <w:r>
              <w:rPr/>
              <w:t>”MIT”.</w:t>
            </w:r>
          </w:p>
          <w:p>
            <w:pPr>
              <w:pStyle w:val="Normal"/>
              <w:rPr>
                <w:b/>
                <w:b/>
              </w:rPr>
            </w:pPr>
            <w:r>
              <w:rPr/>
              <w:t>Jos kyseessä on apteekin tallentama paperi- tai puhelinlääkemääräys, author-elementti toistuu kirjaajan tiedoille.</w:t>
            </w:r>
            <w:r>
              <w:rPr>
                <w:b/>
              </w:rPr>
              <w:t xml:space="preserve"> </w:t>
            </w:r>
            <w:r>
              <w:rPr/>
              <w:t>Kirjaajalle</w:t>
            </w:r>
            <w:r>
              <w:rPr>
                <w:b/>
              </w:rPr>
              <w:t xml:space="preserve"> </w:t>
            </w:r>
            <w:r>
              <w:rPr/>
              <w:t>code=”KIR”.</w:t>
            </w:r>
          </w:p>
          <w:p>
            <w:pPr>
              <w:pStyle w:val="Normal"/>
              <w:rPr>
                <w:b/>
                <w:b/>
              </w:rPr>
            </w:pPr>
            <w:r>
              <w:rPr>
                <w:b/>
              </w:rPr>
            </w:r>
          </w:p>
          <w:p>
            <w:pPr>
              <w:pStyle w:val="Normal"/>
              <w:rPr/>
            </w:pPr>
            <w:r>
              <w:rPr/>
              <w:t xml:space="preserve">Jos siis kyse on lääkemääräyksen mitätöinnistä tai korjauksesta, toisessa author-elementissä on ”LAL” ja toisessa ”MIT” tai ”KOR”. </w:t>
            </w:r>
          </w:p>
          <w:p>
            <w:pPr>
              <w:pStyle w:val="Normal"/>
              <w:rPr/>
            </w:pPr>
            <w:r>
              <w:rPr/>
              <w:t xml:space="preserve">Jos taas kyse on lääketoimituksen mitätöinnistä tai korjauksesta, toisessa author-elementissä on ”LTE” ja toisessa ”MIT” tai ”KOR.” </w:t>
            </w:r>
          </w:p>
          <w:p>
            <w:pPr>
              <w:pStyle w:val="Normal"/>
              <w:rPr/>
            </w:pPr>
            <w:r>
              <w:rPr/>
              <w:t xml:space="preserve">Katso tarkempi määrittely luvusta </w:t>
            </w:r>
            <w:r>
              <w:rPr/>
              <w:fldChar w:fldCharType="begin"/>
            </w:r>
            <w:r>
              <w:rPr/>
              <w:instrText> REF AUTHOR \r \h </w:instrText>
            </w:r>
            <w:r>
              <w:rPr/>
              <w:fldChar w:fldCharType="separate"/>
            </w:r>
            <w:r>
              <w:rPr/>
              <w:t>3.7</w:t>
            </w:r>
            <w:r>
              <w:rPr/>
              <w:fldChar w:fldCharType="end"/>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custodian</w:t>
            </w:r>
          </w:p>
        </w:tc>
        <w:tc>
          <w:tcPr>
            <w:tcW w:w="2024"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Rekisterinpitäjä. </w:t>
            </w:r>
          </w:p>
          <w:p>
            <w:pPr>
              <w:pStyle w:val="Normal"/>
              <w:rPr>
                <w:b/>
                <w:b/>
              </w:rPr>
            </w:pPr>
            <w:r>
              <w:rPr/>
              <w:t xml:space="preserve">Katso tarkempi määrittely luvusta </w:t>
            </w:r>
            <w:r>
              <w:rPr/>
              <w:fldChar w:fldCharType="begin"/>
            </w:r>
            <w:r>
              <w:rPr/>
              <w:instrText> REF CUSTODIAN \r \h </w:instrText>
            </w:r>
            <w:r>
              <w:rPr/>
              <w:fldChar w:fldCharType="separate"/>
            </w:r>
            <w:r>
              <w:rPr/>
              <w:t>3.8</w:t>
            </w:r>
            <w:r>
              <w:rPr/>
              <w:fldChar w:fldCharType="end"/>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informationRecipient</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b/>
              </w:rPr>
              <w:t>P, jos uusimis-pyyntö</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Tässä: uusintapyynnön vastaanottaja.</w:t>
            </w:r>
          </w:p>
          <w:p>
            <w:pPr>
              <w:pStyle w:val="Normal"/>
              <w:rPr/>
            </w:pPr>
            <w:r>
              <w:rPr/>
              <w:t xml:space="preserve">Katso tarkempi määrittely luvusta </w:t>
            </w:r>
            <w:r>
              <w:rPr/>
              <w:fldChar w:fldCharType="begin"/>
            </w:r>
            <w:r>
              <w:rPr/>
              <w:instrText> REF INFORMATIONRECIPIENT \r \h </w:instrText>
            </w:r>
            <w:r>
              <w:rPr/>
              <w:fldChar w:fldCharType="separate"/>
            </w:r>
            <w:r>
              <w:rPr/>
              <w:t>3.15</w:t>
            </w:r>
            <w:r>
              <w:rPr/>
              <w:fldChar w:fldCharType="end"/>
            </w:r>
            <w:r>
              <w:rPr/>
              <w:t xml:space="preserve"> </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relatedDocument</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b/>
              </w:rPr>
              <w:t>P, jos kyseessä</w:t>
            </w:r>
          </w:p>
          <w:p>
            <w:pPr>
              <w:pStyle w:val="Normal"/>
              <w:rPr>
                <w:b/>
                <w:b/>
              </w:rPr>
            </w:pPr>
            <w:r>
              <w:rPr>
                <w:b/>
              </w:rPr>
              <w:t>muu kuin alkuperäinen</w:t>
            </w:r>
          </w:p>
          <w:p>
            <w:pPr>
              <w:pStyle w:val="Normal"/>
              <w:rPr>
                <w:b/>
                <w:b/>
              </w:rPr>
            </w:pPr>
            <w:r>
              <w:rPr>
                <w:b/>
              </w:rPr>
              <w:t xml:space="preserve">lääkemääräys, </w:t>
            </w:r>
          </w:p>
          <w:p>
            <w:pPr>
              <w:pStyle w:val="Normal"/>
              <w:rPr>
                <w:b/>
                <w:b/>
              </w:rPr>
            </w:pPr>
            <w:r>
              <w:rPr>
                <w:b/>
              </w:rPr>
              <w:t>joka ei perustu</w:t>
            </w:r>
          </w:p>
          <w:p>
            <w:pPr>
              <w:pStyle w:val="Normal"/>
              <w:rPr>
                <w:b/>
                <w:b/>
              </w:rPr>
            </w:pPr>
            <w:r>
              <w:rPr>
                <w:b/>
              </w:rPr>
              <w:t xml:space="preserve">uusimispyyntöön. </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Kun lääkemääräys tai toimitus korjataan, viitataan tällä elementillä korjattuun dokumenttiin. Katso tarkempi määrittely luvusta </w:t>
            </w:r>
            <w:r>
              <w:rPr/>
              <w:fldChar w:fldCharType="begin"/>
            </w:r>
            <w:r>
              <w:rPr/>
              <w:instrText> REF _Ref151790446 \r \h </w:instrText>
            </w:r>
            <w:r>
              <w:rPr/>
              <w:fldChar w:fldCharType="separate"/>
            </w:r>
            <w:r>
              <w:rPr/>
              <w:t>3.9</w:t>
            </w:r>
            <w:r>
              <w:rPr/>
              <w:fldChar w:fldCharType="end"/>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authorization</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 jos kyseessä on alaikäisen lääkemääräys</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Katso tarkempi määrittely luvusta </w:t>
            </w:r>
            <w:hyperlink w:anchor="AUTHORIZATION">
              <w:r>
                <w:rPr>
                  <w:rStyle w:val="InternetLink"/>
                </w:rPr>
                <w:t>3.10</w:t>
              </w:r>
            </w:hyperlink>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componentOf</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i/>
                <w:i/>
              </w:rPr>
            </w:pPr>
            <w:r>
              <w:rPr>
                <w:b/>
              </w:rPr>
              <w:t>Lääkemääräyksen määräyspäivä ja -paikka tai toimituksen toimituspäivä ja toimituksen tehnyt apteekki.</w:t>
            </w:r>
            <w:r>
              <w:rPr/>
              <w:t xml:space="preserve"> Määräyspäivää ja –paikkaa ei saa muuttaa lääkemääräyksen korjauksessa ja mitätöinnissä. Ajat ilmoitetaan sekunnin tarkkuudella.</w:t>
            </w:r>
          </w:p>
          <w:p>
            <w:pPr>
              <w:pStyle w:val="Normal"/>
              <w:rPr/>
            </w:pPr>
            <w:r>
              <w:rPr>
                <w:b/>
              </w:rPr>
              <w:t xml:space="preserve">Palvelutapahtuman yksilöintitunnus </w:t>
            </w:r>
            <w:r>
              <w:rPr/>
              <w:t xml:space="preserve">(vain lääkemääräyksissä, niiden korjauksissa ja mitätöinneissä, jos lääkemääräys on kirjoitettu palvelutapahtuman yhteydessä) Palvelutapahtuman tunnusta ei saa muuttaa lääkemääräyksen korjauksessa ja mitätöinnissä. </w:t>
            </w:r>
          </w:p>
          <w:p>
            <w:pPr>
              <w:pStyle w:val="Normal"/>
              <w:rPr/>
            </w:pPr>
            <w:r>
              <w:rPr/>
              <w:t xml:space="preserve">Katso tarkempi määrittely luvusta </w:t>
            </w:r>
            <w:r>
              <w:rPr/>
              <w:fldChar w:fldCharType="begin"/>
            </w:r>
            <w:r>
              <w:rPr/>
              <w:instrText> REF _Ref152387289 \r \h </w:instrText>
            </w:r>
            <w:r>
              <w:rPr/>
              <w:fldChar w:fldCharType="separate"/>
            </w:r>
            <w:r>
              <w:rPr/>
              <w:t>3.11</w:t>
            </w:r>
            <w:r>
              <w:rPr/>
              <w:fldChar w:fldCharType="end"/>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hl7fi:declaredTime</w:t>
            </w:r>
          </w:p>
        </w:tc>
        <w:tc>
          <w:tcPr>
            <w:tcW w:w="2024"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Asiakirjan arkistointiaika eli milloin toimitettu reseptikeskukseen.</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hl7fi:softwareSupport</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rStyle w:val="XML10ptBlue"/>
              </w:rPr>
            </w:pPr>
            <w:r>
              <w:rPr/>
              <w:t xml:space="preserve">Tuottanut sovellus ja sen versio. </w:t>
            </w:r>
            <w:r>
              <w:rPr>
                <w:rStyle w:val="XML10ptBlue"/>
                <w:highlight w:val="white"/>
              </w:rPr>
              <w:t>&lt;</w:t>
            </w:r>
            <w:r>
              <w:rPr>
                <w:rStyle w:val="XML10ptDarkRed"/>
                <w:highlight w:val="white"/>
              </w:rPr>
              <w:t xml:space="preserve">hl7fi:softwareSupport </w:t>
            </w:r>
            <w:r>
              <w:rPr>
                <w:rFonts w:cs="Courier New" w:ascii="Courier New" w:hAnsi="Courier New"/>
                <w:color w:val="FF0000"/>
                <w:sz w:val="18"/>
              </w:rPr>
              <w:t>moderator</w:t>
            </w:r>
            <w:r>
              <w:rPr>
                <w:rFonts w:cs="Courier New" w:ascii="Courier New" w:hAnsi="Courier New"/>
                <w:color w:val="0000FF"/>
                <w:sz w:val="18"/>
              </w:rPr>
              <w:t>="</w:t>
            </w:r>
            <w:r>
              <w:rPr>
                <w:rFonts w:cs="Courier New" w:ascii="Courier New" w:hAnsi="Courier New"/>
                <w:color w:val="000000"/>
                <w:sz w:val="18"/>
              </w:rPr>
              <w:t>Yritys Oy</w:t>
            </w:r>
            <w:r>
              <w:rPr>
                <w:rFonts w:cs="Courier New" w:ascii="Courier New" w:hAnsi="Courier New"/>
                <w:color w:val="0000FF"/>
                <w:sz w:val="18"/>
              </w:rPr>
              <w:t>"</w:t>
            </w:r>
            <w:r>
              <w:rPr>
                <w:rFonts w:cs="Courier New" w:ascii="Courier New" w:hAnsi="Courier New"/>
                <w:color w:val="008080"/>
                <w:sz w:val="18"/>
              </w:rPr>
              <w:t xml:space="preserve"> </w:t>
            </w:r>
            <w:r>
              <w:rPr>
                <w:rFonts w:cs="Courier New" w:ascii="Courier New" w:hAnsi="Courier New"/>
                <w:color w:val="FF0000"/>
                <w:sz w:val="18"/>
              </w:rPr>
              <w:t>product</w:t>
            </w:r>
            <w:r>
              <w:rPr>
                <w:rFonts w:cs="Courier New" w:ascii="Courier New" w:hAnsi="Courier New"/>
                <w:color w:val="0000FF"/>
                <w:sz w:val="18"/>
              </w:rPr>
              <w:t>="</w:t>
            </w:r>
            <w:r>
              <w:rPr>
                <w:rFonts w:cs="Courier New" w:ascii="Courier New" w:hAnsi="Courier New"/>
                <w:color w:val="000000"/>
                <w:sz w:val="18"/>
              </w:rPr>
              <w:t>MD Miranda</w:t>
            </w:r>
            <w:r>
              <w:rPr>
                <w:rFonts w:cs="Courier New" w:ascii="Courier New" w:hAnsi="Courier New"/>
                <w:color w:val="0000FF"/>
                <w:sz w:val="18"/>
              </w:rPr>
              <w:t>"</w:t>
            </w:r>
            <w:r>
              <w:rPr>
                <w:rFonts w:cs="Courier New" w:ascii="Courier New" w:hAnsi="Courier New"/>
                <w:color w:val="008080"/>
                <w:sz w:val="18"/>
              </w:rPr>
              <w:t xml:space="preserve"> </w:t>
            </w:r>
            <w:r>
              <w:rPr>
                <w:rFonts w:cs="Courier New" w:ascii="Courier New" w:hAnsi="Courier New"/>
                <w:color w:val="FF0000"/>
                <w:sz w:val="18"/>
              </w:rPr>
              <w:t>version</w:t>
            </w:r>
            <w:r>
              <w:rPr>
                <w:rFonts w:cs="Courier New" w:ascii="Courier New" w:hAnsi="Courier New"/>
                <w:color w:val="0000FF"/>
                <w:sz w:val="18"/>
              </w:rPr>
              <w:t>="3.4"</w:t>
            </w:r>
            <w:r>
              <w:rPr>
                <w:rStyle w:val="XML10ptBlue"/>
                <w:highlight w:val="white"/>
              </w:rPr>
              <w:t>&gt;</w:t>
            </w:r>
            <w:r>
              <w:rPr>
                <w:rStyle w:val="XML10ptBlack"/>
                <w:highlight w:val="white"/>
              </w:rPr>
              <w:t>Yritys Oy MD Miranda v. 3.4 2006-06-13</w:t>
            </w:r>
            <w:r>
              <w:rPr>
                <w:rStyle w:val="XML10ptBlue"/>
                <w:highlight w:val="white"/>
              </w:rPr>
              <w:t>&lt;/</w:t>
            </w:r>
            <w:r>
              <w:rPr>
                <w:rStyle w:val="XML10ptDarkRed"/>
                <w:highlight w:val="white"/>
              </w:rPr>
              <w:t>hl7fi:softwareSupport</w:t>
            </w:r>
            <w:r>
              <w:rPr>
                <w:rStyle w:val="XML10ptBlue"/>
                <w:highlight w:val="white"/>
              </w:rPr>
              <w:t>&gt;</w:t>
            </w:r>
            <w:r>
              <w:rPr>
                <w:rStyle w:val="XML10ptBlue"/>
              </w:rPr>
              <w:t>.</w:t>
            </w:r>
          </w:p>
          <w:p>
            <w:pPr>
              <w:pStyle w:val="Normal"/>
              <w:rPr/>
            </w:pPr>
            <w:r>
              <w:rPr/>
              <w:t>Tietoa käytetään virhetilanteiden selvittelyn apuna.</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hl7fi:hasPart</w:t>
            </w:r>
          </w:p>
          <w:p>
            <w:pPr>
              <w:pStyle w:val="Normal"/>
              <w:rPr/>
            </w:pPr>
            <w:r>
              <w:rPr/>
              <w:t>(ei käytössä)</w:t>
            </w:r>
          </w:p>
        </w:tc>
        <w:tc>
          <w:tcPr>
            <w:tcW w:w="2024"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Siirretty componentOf-elementtiin, Katso tarkempi määrittely luvusta </w:t>
            </w:r>
            <w:r>
              <w:rPr/>
              <w:fldChar w:fldCharType="begin"/>
            </w:r>
            <w:r>
              <w:rPr/>
              <w:instrText> REF _Ref152387289 \r \h </w:instrText>
            </w:r>
            <w:r>
              <w:rPr/>
              <w:fldChar w:fldCharType="separate"/>
            </w:r>
            <w:r>
              <w:rPr/>
              <w:t>3.11</w:t>
            </w:r>
            <w:r>
              <w:rPr/>
              <w:fldChar w:fldCharType="end"/>
            </w:r>
            <w:r>
              <w:rPr/>
              <w:t>.</w:t>
            </w:r>
          </w:p>
          <w:p>
            <w:pPr>
              <w:pStyle w:val="Normal"/>
              <w:rPr/>
            </w:pPr>
            <w:r>
              <w:rPr/>
              <w:t>(Palvelutapahtuman asiakirjatunnus)</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hl7fi:signatureCollection</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 jos</w:t>
            </w:r>
          </w:p>
          <w:p>
            <w:pPr>
              <w:pStyle w:val="Normal"/>
              <w:rPr/>
            </w:pPr>
            <w:r>
              <w:rPr/>
              <w:t xml:space="preserve">lääkemääräys, </w:t>
            </w:r>
          </w:p>
          <w:p>
            <w:pPr>
              <w:pStyle w:val="Normal"/>
              <w:rPr/>
            </w:pPr>
            <w:r>
              <w:rPr/>
              <w:t>sen korjaus</w:t>
            </w:r>
          </w:p>
          <w:p>
            <w:pPr>
              <w:pStyle w:val="Normal"/>
              <w:rPr/>
            </w:pPr>
            <w:r>
              <w:rPr/>
              <w:t>tai mitätöinti,</w:t>
            </w:r>
          </w:p>
          <w:p>
            <w:pPr>
              <w:pStyle w:val="Normal"/>
              <w:rPr/>
            </w:pPr>
            <w:r>
              <w:rPr/>
              <w:t>toimitus,</w:t>
            </w:r>
          </w:p>
          <w:p>
            <w:pPr>
              <w:pStyle w:val="Normal"/>
              <w:rPr/>
            </w:pPr>
            <w:r>
              <w:rPr/>
              <w:t>toimituksen korjaus,</w:t>
            </w:r>
          </w:p>
          <w:p>
            <w:pPr>
              <w:pStyle w:val="Normal"/>
              <w:rPr/>
            </w:pPr>
            <w:r>
              <w:rPr/>
              <w:t>toimituksen mitätöinti</w:t>
            </w:r>
          </w:p>
          <w:p>
            <w:pPr>
              <w:pStyle w:val="Normal"/>
              <w:rPr/>
            </w:pPr>
            <w:r>
              <w:rPr/>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Sähköiset allekirjoitukset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hl7fi:sender</w:t>
            </w:r>
          </w:p>
        </w:tc>
        <w:tc>
          <w:tcPr>
            <w:tcW w:w="2024"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Lähettäjän osapuolitunniste. Katso lisää luvusta </w:t>
            </w:r>
            <w:r>
              <w:rPr/>
              <w:fldChar w:fldCharType="begin"/>
            </w:r>
            <w:r>
              <w:rPr/>
              <w:instrText> REF _Ref151790548 \r \h </w:instrText>
            </w:r>
            <w:r>
              <w:rPr/>
              <w:fldChar w:fldCharType="separate"/>
            </w:r>
            <w:r>
              <w:rPr/>
              <w:t>3.13</w:t>
            </w:r>
            <w:r>
              <w:rPr/>
              <w:fldChar w:fldCharType="end"/>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hl7fi:password</w:t>
            </w:r>
          </w:p>
        </w:tc>
        <w:tc>
          <w:tcPr>
            <w:tcW w:w="2024"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Lääkemääräyksen salasana, jos henkilö, jolle lääkemääräys on annettu, on päättänyt salata sen. Katso lisää luvusta </w:t>
            </w:r>
            <w:r>
              <w:rPr/>
              <w:fldChar w:fldCharType="begin"/>
            </w:r>
            <w:r>
              <w:rPr/>
              <w:instrText> REF _Ref169575727 \r \h </w:instrText>
            </w:r>
            <w:r>
              <w:rPr/>
              <w:fldChar w:fldCharType="separate"/>
            </w:r>
            <w:r>
              <w:rPr/>
              <w:t>3.14</w:t>
            </w:r>
            <w:r>
              <w:rPr/>
              <w:fldChar w:fldCharType="end"/>
            </w:r>
            <w:r>
              <w:rPr/>
              <w:t>.</w:t>
            </w:r>
          </w:p>
        </w:tc>
      </w:tr>
    </w:tbl>
    <w:p>
      <w:pPr>
        <w:pStyle w:val="Normal"/>
        <w:rPr/>
      </w:pPr>
      <w:r>
        <w:rPr/>
      </w:r>
      <w:r>
        <w:br w:type="page"/>
      </w:r>
    </w:p>
    <w:p>
      <w:pPr>
        <w:pStyle w:val="Normal"/>
        <w:rPr/>
      </w:pPr>
      <w:r>
        <w:rPr/>
      </w:r>
    </w:p>
    <w:p>
      <w:pPr>
        <w:pStyle w:val="Heading1"/>
        <w:rPr/>
      </w:pPr>
      <w:bookmarkStart w:id="2" w:name="__RefHeading___Toc1991526"/>
      <w:bookmarkEnd w:id="2"/>
      <w:r>
        <w:rPr/>
        <w:t>Elementtikohtaiset määrittelyt</w:t>
      </w:r>
    </w:p>
    <w:p>
      <w:pPr>
        <w:pStyle w:val="Normal"/>
        <w:rPr/>
      </w:pPr>
      <w:r>
        <w:rPr/>
      </w:r>
    </w:p>
    <w:p>
      <w:pPr>
        <w:pStyle w:val="Normal"/>
        <w:rPr/>
      </w:pPr>
      <w:r>
        <w:rPr/>
        <w:t>Tässä luvussa kuvataan elementtikohtaiset määrittelyt siltä osin kuin ne poikkeavat tai täydentävät OpenCDA 2008 Header määrittelyä.</w:t>
      </w:r>
    </w:p>
    <w:p>
      <w:pPr>
        <w:pStyle w:val="Normal"/>
        <w:rPr/>
      </w:pPr>
      <w:r>
        <w:rPr/>
      </w:r>
    </w:p>
    <w:p>
      <w:pPr>
        <w:pStyle w:val="Heading2"/>
        <w:rPr/>
      </w:pPr>
      <w:bookmarkStart w:id="3" w:name="__RefHeading___Toc1991527"/>
      <w:bookmarkStart w:id="4" w:name="_Ref151790216"/>
      <w:bookmarkEnd w:id="3"/>
      <w:r>
        <w:rPr/>
        <w:t>id – asiakirjan tunniste</w:t>
      </w:r>
      <w:bookmarkEnd w:id="4"/>
    </w:p>
    <w:p>
      <w:pPr>
        <w:pStyle w:val="Normal"/>
        <w:rPr/>
      </w:pPr>
      <w:r>
        <w:rPr/>
      </w:r>
    </w:p>
    <w:p>
      <w:pPr>
        <w:pStyle w:val="Normal"/>
        <w:rPr/>
      </w:pPr>
      <w:r>
        <w:rPr/>
        <w:t xml:space="preserve">Asiakirjan yksikäsitteinen tunniste eli OID sijoitetaan id-elementtiin. Kaikilla asiakirjoilla ja asiakirjojen versioilla on oma yksikäsitteinen tunnisteensa. </w:t>
      </w:r>
    </w:p>
    <w:p>
      <w:pPr>
        <w:pStyle w:val="Normal"/>
        <w:rPr/>
      </w:pPr>
      <w:r>
        <w:rPr/>
      </w:r>
    </w:p>
    <w:p>
      <w:pPr>
        <w:pStyle w:val="Normal"/>
        <w:rPr/>
      </w:pPr>
      <w:r>
        <w:rPr/>
        <w:t>Asiakirjan tunniste muodostetaan jollakin seuraavista tavoista:</w:t>
      </w:r>
    </w:p>
    <w:p>
      <w:pPr>
        <w:pStyle w:val="Normal"/>
        <w:rPr/>
      </w:pPr>
      <w:r>
        <w:rPr/>
      </w:r>
    </w:p>
    <w:p>
      <w:pPr>
        <w:pStyle w:val="Normal"/>
        <w:rPr/>
      </w:pPr>
      <w:r>
        <w:rPr/>
        <w:t xml:space="preserve">Silloin kun lääkemääräys tehdään käyttäen julkisen tai yksityisen organisaation sovellusta tai järjestelmää, OID muodostetaan seuraavasti: </w:t>
      </w:r>
    </w:p>
    <w:p>
      <w:pPr>
        <w:pStyle w:val="LuetteloIndent"/>
        <w:rPr/>
      </w:pPr>
      <w:r>
        <w:rPr/>
        <w:t>1.2.246.xxx.yyy.93.2007.1234</w:t>
      </w:r>
    </w:p>
    <w:p>
      <w:pPr>
        <w:pStyle w:val="Normal"/>
        <w:tabs>
          <w:tab w:val="clear" w:pos="284"/>
          <w:tab w:val="left" w:pos="900" w:leader="none"/>
          <w:tab w:val="left" w:pos="1980" w:leader="none"/>
        </w:tabs>
        <w:rPr/>
      </w:pPr>
      <w:r>
        <w:rPr/>
        <w:t>Jossa</w:t>
        <w:tab/>
      </w:r>
    </w:p>
    <w:p>
      <w:pPr>
        <w:pStyle w:val="LuetteloIndent"/>
        <w:rPr/>
      </w:pPr>
      <w:r>
        <w:rPr/>
        <w:t>xxx</w:t>
        <w:tab/>
        <w:t>organisaation juuri (10 tai 537)</w:t>
      </w:r>
    </w:p>
    <w:p>
      <w:pPr>
        <w:pStyle w:val="LuetteloIndent"/>
        <w:rPr/>
      </w:pPr>
      <w:r>
        <w:rPr/>
        <w:t xml:space="preserve">yyy </w:t>
        <w:tab/>
        <w:t xml:space="preserve">organisaation y-tunnus </w:t>
      </w:r>
    </w:p>
    <w:p>
      <w:pPr>
        <w:pStyle w:val="LuetteloIndent"/>
        <w:rPr/>
      </w:pPr>
      <w:r>
        <w:rPr/>
        <w:t>93</w:t>
        <w:tab/>
        <w:t>lääkemääräysten solmuluokka (sisältää generaattorin tunnisteen, 2 tai 5 numeroa)</w:t>
      </w:r>
    </w:p>
    <w:p>
      <w:pPr>
        <w:pStyle w:val="LuetteloIndent"/>
        <w:rPr/>
      </w:pPr>
      <w:r>
        <w:rPr/>
        <w:t>2007</w:t>
        <w:tab/>
        <w:t>antovuoden sarja</w:t>
      </w:r>
    </w:p>
    <w:p>
      <w:pPr>
        <w:pStyle w:val="LuetteloIndent"/>
        <w:rPr/>
      </w:pPr>
      <w:r>
        <w:rPr/>
        <w:t>1234</w:t>
        <w:tab/>
        <w:t>juokseva numero</w:t>
      </w:r>
    </w:p>
    <w:p>
      <w:pPr>
        <w:pStyle w:val="Normal"/>
        <w:rPr/>
      </w:pPr>
      <w:r>
        <w:rPr/>
      </w:r>
    </w:p>
    <w:p>
      <w:pPr>
        <w:pStyle w:val="Normal"/>
        <w:numPr>
          <w:ilvl w:val="0"/>
          <w:numId w:val="2"/>
        </w:numPr>
        <w:rPr/>
      </w:pPr>
      <w:r>
        <w:rPr/>
        <w:t>Organisaation y-tunnus on reseptinkirjoitusjärjestelmän tai –sovelluksen käyttäjäorganisaation y-tunnus. Mahdollista aliorganisaatiota ei huomioida.</w:t>
      </w:r>
    </w:p>
    <w:p>
      <w:pPr>
        <w:pStyle w:val="Normal"/>
        <w:rPr/>
      </w:pPr>
      <w:r>
        <w:rPr/>
      </w:r>
    </w:p>
    <w:p>
      <w:pPr>
        <w:pStyle w:val="Normal"/>
        <w:numPr>
          <w:ilvl w:val="0"/>
          <w:numId w:val="2"/>
        </w:numPr>
        <w:rPr/>
      </w:pPr>
      <w:r>
        <w:rPr/>
        <w:t>Jos organisaatiolla on yksi tietojärjestelmä, jossa kaikki reseptit kirjoitetaan, reseptin solmuluokka on 93.</w:t>
      </w:r>
    </w:p>
    <w:p>
      <w:pPr>
        <w:pStyle w:val="Normal"/>
        <w:rPr/>
      </w:pPr>
      <w:r>
        <w:rPr/>
      </w:r>
    </w:p>
    <w:p>
      <w:pPr>
        <w:pStyle w:val="Normal"/>
        <w:numPr>
          <w:ilvl w:val="0"/>
          <w:numId w:val="2"/>
        </w:numPr>
        <w:rPr/>
      </w:pPr>
      <w:r>
        <w:rPr/>
        <w:t xml:space="preserve">Jos organisaatiolla reseptejä tuotetaan useissa erillisissä tietojärjestelmissä, jokaisessa tietojärjestelmässä on oltava oma resepti-id-generaattori, jolla on oma yksilöllinen generaattorin tunniste. Tällöin reseptin solmuluokka on 93001, 93002 jne., jossa 001, 002 jne. on generaattorin tunniste. </w:t>
      </w:r>
    </w:p>
    <w:p>
      <w:pPr>
        <w:pStyle w:val="Normal"/>
        <w:rPr/>
      </w:pPr>
      <w:r>
        <w:rPr/>
      </w:r>
    </w:p>
    <w:p>
      <w:pPr>
        <w:pStyle w:val="Normal"/>
        <w:rPr/>
      </w:pPr>
      <w:r>
        <w:rPr/>
        <w:t>Yksityisvastaanottotoiminnassa jos organisaatiotunnusta ei ole tai sitä ei voida käyttää, OID muodostetaan seuraavasti</w:t>
      </w:r>
    </w:p>
    <w:p>
      <w:pPr>
        <w:pStyle w:val="LuetteloIndent"/>
        <w:rPr/>
      </w:pPr>
      <w:r>
        <w:rPr/>
        <w:t>1.2.246.537.25.1.123456.93.2007.1234</w:t>
      </w:r>
    </w:p>
    <w:p>
      <w:pPr>
        <w:pStyle w:val="Normal"/>
        <w:tabs>
          <w:tab w:val="clear" w:pos="284"/>
          <w:tab w:val="left" w:pos="900" w:leader="none"/>
          <w:tab w:val="left" w:pos="1980" w:leader="none"/>
        </w:tabs>
        <w:rPr/>
      </w:pPr>
      <w:r>
        <w:rPr/>
        <w:t>Jossa</w:t>
        <w:tab/>
      </w:r>
    </w:p>
    <w:p>
      <w:pPr>
        <w:pStyle w:val="LuetteloIndent"/>
        <w:rPr/>
      </w:pPr>
      <w:r>
        <w:rPr/>
        <w:t xml:space="preserve">123456 </w:t>
        <w:tab/>
        <w:t>yksilöintitunnus (sv-numero)</w:t>
      </w:r>
    </w:p>
    <w:p>
      <w:pPr>
        <w:pStyle w:val="LuetteloIndent"/>
        <w:rPr/>
      </w:pPr>
      <w:r>
        <w:rPr/>
        <w:t>93</w:t>
        <w:tab/>
        <w:t>lääkemääräysten solmuluokka (2 tai 5 numeroa)</w:t>
      </w:r>
    </w:p>
    <w:p>
      <w:pPr>
        <w:pStyle w:val="LuetteloIndent"/>
        <w:rPr/>
      </w:pPr>
      <w:r>
        <w:rPr/>
        <w:t>2007</w:t>
        <w:tab/>
        <w:t>antovuoden sarja</w:t>
      </w:r>
    </w:p>
    <w:p>
      <w:pPr>
        <w:pStyle w:val="LuetteloIndent"/>
        <w:rPr/>
      </w:pPr>
      <w:r>
        <w:rPr/>
        <w:t>1234</w:t>
        <w:tab/>
        <w:t>juokseva numero</w:t>
      </w:r>
    </w:p>
    <w:p>
      <w:pPr>
        <w:pStyle w:val="Normal"/>
        <w:rPr/>
      </w:pPr>
      <w:r>
        <w:rPr/>
      </w:r>
    </w:p>
    <w:p>
      <w:pPr>
        <w:pStyle w:val="Normal"/>
        <w:rPr/>
      </w:pPr>
      <w:r>
        <w:rPr/>
        <w:t>Mikäli yksityisvastaanottotoiminnassa juoksevan numeron hallinta on mahdotonta (esimerkiksi useita PDA/kännykkäsovelluksia jotka eivät keskustele keskenään), OID muodostetaan seuraavasti:</w:t>
      </w:r>
    </w:p>
    <w:p>
      <w:pPr>
        <w:pStyle w:val="LuetteloIndent"/>
        <w:rPr/>
      </w:pPr>
      <w:r>
        <w:rPr/>
        <w:t>1.2.246.537.25.1.123456.93.2007. 412.91203</w:t>
      </w:r>
    </w:p>
    <w:p>
      <w:pPr>
        <w:pStyle w:val="Normal"/>
        <w:tabs>
          <w:tab w:val="clear" w:pos="284"/>
          <w:tab w:val="left" w:pos="900" w:leader="none"/>
          <w:tab w:val="left" w:pos="1980" w:leader="none"/>
        </w:tabs>
        <w:rPr/>
      </w:pPr>
      <w:r>
        <w:rPr/>
        <w:t>Jossa</w:t>
        <w:tab/>
      </w:r>
    </w:p>
    <w:p>
      <w:pPr>
        <w:pStyle w:val="LuetteloIndent"/>
        <w:rPr/>
      </w:pPr>
      <w:r>
        <w:rPr/>
        <w:t xml:space="preserve">123456 </w:t>
        <w:tab/>
        <w:t>yksilöintitunnus (sv-numero)/Fimean apteekkinumero</w:t>
      </w:r>
    </w:p>
    <w:p>
      <w:pPr>
        <w:pStyle w:val="LuetteloIndent"/>
        <w:rPr/>
      </w:pPr>
      <w:r>
        <w:rPr/>
        <w:tab/>
        <w:t>Apteekkinumero esitetään muodossa nnnnxx, missä nnnn on apteekkinumero ja xx on työasemanumero.</w:t>
      </w:r>
    </w:p>
    <w:p>
      <w:pPr>
        <w:pStyle w:val="LuetteloIndent"/>
        <w:rPr/>
      </w:pPr>
      <w:r>
        <w:rPr/>
        <w:t xml:space="preserve"> </w:t>
      </w:r>
      <w:r>
        <w:rPr/>
        <w:t>93</w:t>
        <w:tab/>
        <w:t>lääkemääräysten solmuluokka (2 tai 5 numeroa)</w:t>
      </w:r>
    </w:p>
    <w:p>
      <w:pPr>
        <w:pStyle w:val="LuetteloIndent"/>
        <w:rPr/>
      </w:pPr>
      <w:r>
        <w:rPr/>
        <w:t>2007</w:t>
        <w:tab/>
        <w:t>antovuoden sarja</w:t>
      </w:r>
    </w:p>
    <w:p>
      <w:pPr>
        <w:pStyle w:val="LuetteloIndent"/>
        <w:rPr/>
      </w:pPr>
      <w:r>
        <w:rPr>
          <w:strike/>
        </w:rPr>
        <w:t>0</w:t>
      </w:r>
      <w:r>
        <w:rPr/>
        <w:t>412</w:t>
        <w:tab/>
        <w:t>antopäivä (kuukaudesta poistetaan etunolla)</w:t>
      </w:r>
    </w:p>
    <w:p>
      <w:pPr>
        <w:pStyle w:val="LuetteloIndent"/>
        <w:rPr/>
      </w:pPr>
      <w:r>
        <w:rPr>
          <w:strike/>
        </w:rPr>
        <w:t>0</w:t>
      </w:r>
      <w:r>
        <w:rPr/>
        <w:t>91203</w:t>
        <w:tab/>
        <w:t>kellonaika sekunnin tarkkuudella (kellonajasta poistetaan etunollat)</w:t>
      </w:r>
    </w:p>
    <w:p>
      <w:pPr>
        <w:pStyle w:val="Normal"/>
        <w:rPr/>
      </w:pPr>
      <w:r>
        <w:rPr/>
        <w:t>Esimerkkejä kellonajoista ja solmun arvosta:</w:t>
      </w:r>
    </w:p>
    <w:tbl>
      <w:tblPr>
        <w:tblW w:w="5920" w:type="dxa"/>
        <w:jc w:val="left"/>
        <w:tblInd w:w="-113" w:type="dxa"/>
        <w:tblLayout w:type="fixed"/>
        <w:tblCellMar>
          <w:top w:w="0" w:type="dxa"/>
          <w:left w:w="108" w:type="dxa"/>
          <w:bottom w:w="0" w:type="dxa"/>
          <w:right w:w="108" w:type="dxa"/>
        </w:tblCellMar>
      </w:tblPr>
      <w:tblGrid>
        <w:gridCol w:w="1668"/>
        <w:gridCol w:w="4252"/>
      </w:tblGrid>
      <w:tr>
        <w:trPr/>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Courier New" w:hAnsi="Courier New" w:cs="Courier New"/>
              </w:rPr>
            </w:pPr>
            <w:r>
              <w:rPr>
                <w:rFonts w:cs="Courier New" w:ascii="Courier New" w:hAnsi="Courier New"/>
              </w:rPr>
              <w:t>03.00.45</w:t>
            </w:r>
          </w:p>
        </w:tc>
        <w:tc>
          <w:tcPr>
            <w:tcW w:w="4252"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MetaNormalLF-Roman" w:hAnsi="MetaNormalLF-Roman" w:cs="MetaNormalLF-Roman"/>
              </w:rPr>
            </w:pPr>
            <w:r>
              <w:rPr>
                <w:rFonts w:cs="Courier New" w:ascii="Courier New" w:hAnsi="Courier New"/>
              </w:rPr>
              <w:t>30045</w:t>
            </w:r>
          </w:p>
        </w:tc>
      </w:tr>
      <w:tr>
        <w:trPr/>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MetaNormalLF-Roman" w:hAnsi="MetaNormalLF-Roman" w:cs="MetaNormalLF-Roman"/>
              </w:rPr>
            </w:pPr>
            <w:r>
              <w:rPr>
                <w:rFonts w:cs="Courier New" w:ascii="Courier New" w:hAnsi="Courier New"/>
              </w:rPr>
              <w:t>00.03.45</w:t>
            </w:r>
          </w:p>
        </w:tc>
        <w:tc>
          <w:tcPr>
            <w:tcW w:w="4252"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MetaNormalLF-Roman" w:hAnsi="MetaNormalLF-Roman" w:cs="MetaNormalLF-Roman"/>
              </w:rPr>
            </w:pPr>
            <w:r>
              <w:rPr>
                <w:rFonts w:cs="Courier New" w:ascii="Courier New" w:hAnsi="Courier New"/>
              </w:rPr>
              <w:t>345</w:t>
            </w:r>
          </w:p>
        </w:tc>
      </w:tr>
      <w:tr>
        <w:trPr>
          <w:trHeight w:val="185" w:hRule="atLeast"/>
        </w:trPr>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MetaNormalLF-Roman" w:hAnsi="MetaNormalLF-Roman" w:cs="MetaNormalLF-Roman"/>
              </w:rPr>
            </w:pPr>
            <w:r>
              <w:rPr>
                <w:rFonts w:cs="Courier New" w:ascii="Courier New" w:hAnsi="Courier New"/>
              </w:rPr>
              <w:t>03.45.00</w:t>
            </w:r>
          </w:p>
        </w:tc>
        <w:tc>
          <w:tcPr>
            <w:tcW w:w="4252"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MetaNormalLF-Roman" w:hAnsi="MetaNormalLF-Roman" w:cs="MetaNormalLF-Roman"/>
              </w:rPr>
            </w:pPr>
            <w:r>
              <w:rPr>
                <w:rFonts w:cs="Courier New" w:ascii="Courier New" w:hAnsi="Courier New"/>
              </w:rPr>
              <w:t>34500</w:t>
            </w:r>
          </w:p>
        </w:tc>
      </w:tr>
      <w:tr>
        <w:trPr/>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Courier New" w:hAnsi="Courier New" w:cs="Courier New"/>
              </w:rPr>
            </w:pPr>
            <w:r>
              <w:rPr>
                <w:rFonts w:cs="Courier New" w:ascii="Courier New" w:hAnsi="Courier New"/>
              </w:rPr>
              <w:t>03.04.05</w:t>
            </w:r>
          </w:p>
        </w:tc>
        <w:tc>
          <w:tcPr>
            <w:tcW w:w="4252"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Courier New" w:hAnsi="Courier New" w:cs="Courier New"/>
              </w:rPr>
            </w:pPr>
            <w:r>
              <w:rPr>
                <w:rFonts w:cs="Courier New" w:ascii="Courier New" w:hAnsi="Courier New"/>
              </w:rPr>
              <w:t>30405</w:t>
            </w:r>
          </w:p>
        </w:tc>
      </w:tr>
      <w:tr>
        <w:trPr/>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Courier New" w:hAnsi="Courier New" w:cs="Courier New"/>
              </w:rPr>
            </w:pPr>
            <w:r>
              <w:rPr>
                <w:rFonts w:cs="Courier New" w:ascii="Courier New" w:hAnsi="Courier New"/>
              </w:rPr>
              <w:t>00.00.05</w:t>
            </w:r>
          </w:p>
        </w:tc>
        <w:tc>
          <w:tcPr>
            <w:tcW w:w="4252"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Courier New" w:hAnsi="Courier New" w:cs="Courier New"/>
              </w:rPr>
            </w:pPr>
            <w:r>
              <w:rPr>
                <w:rFonts w:cs="Courier New" w:ascii="Courier New" w:hAnsi="Courier New"/>
              </w:rPr>
              <w:t>5</w:t>
            </w:r>
          </w:p>
        </w:tc>
      </w:tr>
      <w:tr>
        <w:trPr/>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Courier New" w:hAnsi="Courier New" w:cs="Courier New"/>
              </w:rPr>
            </w:pPr>
            <w:r>
              <w:rPr>
                <w:rFonts w:cs="Courier New" w:ascii="Courier New" w:hAnsi="Courier New"/>
              </w:rPr>
              <w:t>00.00.00</w:t>
            </w:r>
          </w:p>
        </w:tc>
        <w:tc>
          <w:tcPr>
            <w:tcW w:w="4252"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Courier New" w:hAnsi="Courier New" w:cs="Courier New"/>
              </w:rPr>
            </w:pPr>
            <w:r>
              <w:rPr>
                <w:rFonts w:cs="Courier New" w:ascii="Courier New" w:hAnsi="Courier New"/>
              </w:rPr>
              <w:t xml:space="preserve">1 </w:t>
            </w:r>
            <w:r>
              <w:rPr/>
              <w:t>(solmun arvo ei voi olla nolla)</w:t>
            </w:r>
          </w:p>
        </w:tc>
      </w:tr>
    </w:tbl>
    <w:p>
      <w:pPr>
        <w:pStyle w:val="Normal"/>
        <w:rPr/>
      </w:pPr>
      <w:r>
        <w:rPr/>
      </w:r>
    </w:p>
    <w:p>
      <w:pPr>
        <w:pStyle w:val="Normal"/>
        <w:rPr/>
      </w:pPr>
      <w:r>
        <w:rPr/>
        <w:t>Web-reseptisovelluksissa lääkemääräyksen OID voidaan muodostaa aina yksilöintitunnuksen (sv-numeron) perusteella.</w:t>
      </w:r>
    </w:p>
    <w:p>
      <w:pPr>
        <w:pStyle w:val="Normal"/>
        <w:rPr/>
      </w:pPr>
      <w:r>
        <w:rPr/>
      </w:r>
    </w:p>
    <w:p>
      <w:pPr>
        <w:pStyle w:val="Normal"/>
        <w:rPr/>
      </w:pPr>
      <w:r>
        <w:rPr/>
        <w:t>Koko OID sijoitetaan root-attribuuttiin, ellei HL7n tuleva tietotyyppimääritys muuta edellytä. Mikään OID:n solmuluokista ei saa alkaa nollalla eli esim. y-tunnuksessa ja yksilöintitunnuksessa olevat etunollat poistetaan OID:n muodostuksessa.</w:t>
      </w:r>
    </w:p>
    <w:p>
      <w:pPr>
        <w:pStyle w:val="Normal"/>
        <w:rPr/>
      </w:pPr>
      <w:r>
        <w:rPr/>
      </w:r>
    </w:p>
    <w:p>
      <w:pPr>
        <w:pStyle w:val="Normal"/>
        <w:rPr/>
      </w:pPr>
      <w:r>
        <w:rPr/>
        <w:t>Tällä menetelmällä jokainen erillinen tietojärjestelmä tuottaa varmuudella yksilöllisiä reseptin tunnisteita.</w:t>
      </w:r>
    </w:p>
    <w:p>
      <w:pPr>
        <w:pStyle w:val="Normal"/>
        <w:rPr/>
      </w:pPr>
      <w:r>
        <w:rPr/>
      </w:r>
    </w:p>
    <w:p>
      <w:pPr>
        <w:pStyle w:val="Normal"/>
        <w:rPr/>
      </w:pPr>
      <w:r>
        <w:rPr/>
        <w:t xml:space="preserve">OID tunnuksen yleisestä muodostamisesta ja esimerkiksi solmuluokista löytyy lisää tietoa THL:n oppaasta ”ISO OID -yksilöintitunnuksen käytön kansalliset periaatteet sosiaali- ja terveysalalla” (Löytyy mm. </w:t>
      </w:r>
      <w:hyperlink r:id="rId4">
        <w:r>
          <w:rPr>
            <w:rStyle w:val="InternetLink"/>
          </w:rPr>
          <w:t>https://www.thl.fi/fi/web/tiedonhallinta-sosiaali-ja-terveysalalla/tiedon-ja-vaatimusten-yhdenmukaistaminen/koodistopalvelu/tekniset-ohjeet/oid-yksilointitunnukset</w:t>
        </w:r>
      </w:hyperlink>
      <w:r>
        <w:rPr/>
        <w:t xml:space="preserve"> ).</w:t>
      </w:r>
    </w:p>
    <w:p>
      <w:pPr>
        <w:pStyle w:val="Normal"/>
        <w:rPr/>
      </w:pPr>
      <w:r>
        <w:rPr/>
      </w:r>
    </w:p>
    <w:p>
      <w:pPr>
        <w:pStyle w:val="Normal"/>
        <w:rPr/>
      </w:pPr>
      <w:r>
        <w:rPr/>
        <w:t>Reseptikeskus muodostaa viivakoodin sähköisten lääkemääräysten OID-tunnuksista potilasohjeeseen sekä yhteenvetoon. Jos lääkemääräyksen tunnistetta ei ole luotu kyseisten sääntöjen mukaan, reseptikeskus ei tuota tulosteisiin viivakoodia. Lääkemääräyksen tunnus esitetään viivakoodina seuraavasti:</w:t>
      </w:r>
    </w:p>
    <w:p>
      <w:pPr>
        <w:pStyle w:val="Normal"/>
        <w:rPr/>
      </w:pPr>
      <w:r>
        <w:rPr/>
      </w:r>
    </w:p>
    <w:p>
      <w:pPr>
        <w:pStyle w:val="LuetteloIndent"/>
        <w:rPr/>
      </w:pPr>
      <w:r>
        <w:rPr/>
        <w:t>ABBBB BBBBC CCCCDD EEEEE … EEEF</w:t>
      </w:r>
    </w:p>
    <w:p>
      <w:pPr>
        <w:pStyle w:val="Normal"/>
        <w:rPr/>
      </w:pPr>
      <w:r>
        <w:rPr/>
      </w:r>
    </w:p>
    <w:p>
      <w:pPr>
        <w:pStyle w:val="Normal"/>
        <w:tabs>
          <w:tab w:val="clear" w:pos="284"/>
          <w:tab w:val="left" w:pos="900" w:leader="none"/>
          <w:tab w:val="left" w:pos="1980" w:leader="none"/>
        </w:tabs>
        <w:rPr/>
      </w:pPr>
      <w:r>
        <w:rPr/>
        <w:t>Jossa</w:t>
        <w:tab/>
      </w:r>
    </w:p>
    <w:p>
      <w:pPr>
        <w:pStyle w:val="LuetteloIndent"/>
        <w:rPr/>
      </w:pPr>
      <w:r>
        <w:rPr/>
        <w:t>A</w:t>
        <w:tab/>
        <w:t>1 = y-tunnus</w:t>
        <w:br/>
        <w:t>2 = yksilöintitunnus (sv-numero) + juokseva numero</w:t>
        <w:br/>
        <w:t>3 = yksilöintitunnus (sv-numero) + päiväys ja kellonaika</w:t>
      </w:r>
    </w:p>
    <w:p>
      <w:pPr>
        <w:pStyle w:val="LuetteloIndent"/>
        <w:rPr/>
      </w:pPr>
      <w:r>
        <w:rPr/>
        <w:t>BBBBB</w:t>
        <w:tab/>
        <w:t>y-tunnus tai yksilöintitunnus (sv-numero) (8 numeroa, tarvittaessa etunollia)</w:t>
      </w:r>
    </w:p>
    <w:p>
      <w:pPr>
        <w:pStyle w:val="LuetteloIndent"/>
        <w:rPr/>
      </w:pPr>
      <w:r>
        <w:rPr/>
        <w:t>CC</w:t>
        <w:tab/>
        <w:t>solmuluokka (5 numeroa, tarvittaessa etunollia)</w:t>
      </w:r>
    </w:p>
    <w:p>
      <w:pPr>
        <w:pStyle w:val="LuetteloIndent"/>
        <w:rPr/>
      </w:pPr>
      <w:r>
        <w:rPr/>
        <w:t xml:space="preserve">DD </w:t>
        <w:tab/>
        <w:t>Antovuoden sarja kahdella merkillä (2007 = 07)</w:t>
      </w:r>
    </w:p>
    <w:p>
      <w:pPr>
        <w:pStyle w:val="LuetteloIndent"/>
        <w:rPr/>
      </w:pPr>
      <w:r>
        <w:rPr/>
        <w:t>EEEE...</w:t>
        <w:tab/>
        <w:t>Juokseva numero (37 merkkiä) tai antopäivä ja kellonaika (10 merkkiä) muodossa KKPPTTMMSS</w:t>
      </w:r>
    </w:p>
    <w:p>
      <w:pPr>
        <w:pStyle w:val="LuetteloIndent"/>
        <w:rPr/>
      </w:pPr>
      <w:r>
        <w:rPr/>
        <w:tab/>
        <w:t>Tämä kenttä täytetään etunollilla jotta merkkijono on kokonaisuudessaan aina 54 merkkiä pitkä (A, B, C, D, E ja F pituudet yhteensä)</w:t>
      </w:r>
    </w:p>
    <w:p>
      <w:pPr>
        <w:pStyle w:val="LuetteloIndent"/>
        <w:rPr/>
      </w:pPr>
      <w:r>
        <w:rPr/>
        <w:t>F</w:t>
        <w:tab/>
        <w:t>Tarkistemerkki kuten viitepankkisiirrossa (aina viimeinen merkki)</w:t>
      </w:r>
    </w:p>
    <w:p>
      <w:pPr>
        <w:pStyle w:val="Normal"/>
        <w:rPr/>
      </w:pPr>
      <w:r>
        <w:rPr/>
      </w:r>
    </w:p>
    <w:p>
      <w:pPr>
        <w:pStyle w:val="Normal"/>
        <w:rPr/>
      </w:pPr>
      <w:r>
        <w:rPr/>
        <w:t>Viivakoodi muodostetaan Finanssialan keskusliiton kuvaamaa viivakoodistandardia mukaillen siten, että yllä mainittu numerosarja sijoitetaan sellaisenaan alku- ja loppumerkkien väliin.</w:t>
      </w:r>
    </w:p>
    <w:p>
      <w:pPr>
        <w:pStyle w:val="Normal"/>
        <w:rPr/>
      </w:pPr>
      <w:r>
        <w:rPr/>
      </w:r>
    </w:p>
    <w:p>
      <w:pPr>
        <w:pStyle w:val="Normal"/>
        <w:rPr/>
      </w:pPr>
      <w:r>
        <w:rPr/>
        <w:t>Muodostetulle viivakoodille pitää päteä seuraavat säännöt:</w:t>
      </w:r>
    </w:p>
    <w:p>
      <w:pPr>
        <w:pStyle w:val="Normal"/>
        <w:rPr>
          <w:b/>
          <w:b/>
        </w:rPr>
      </w:pPr>
      <w:r>
        <w:rPr>
          <w:b/>
        </w:rPr>
        <w:t>Yleiset ehdot:</w:t>
      </w:r>
    </w:p>
    <w:p>
      <w:pPr>
        <w:pStyle w:val="Normal"/>
        <w:numPr>
          <w:ilvl w:val="0"/>
          <w:numId w:val="4"/>
        </w:numPr>
        <w:rPr/>
      </w:pPr>
      <w:r>
        <w:rPr/>
        <w:t>Solmujen lukumäärän oltava 8, 10 tai 11</w:t>
      </w:r>
    </w:p>
    <w:p>
      <w:pPr>
        <w:pStyle w:val="Normal"/>
        <w:numPr>
          <w:ilvl w:val="0"/>
          <w:numId w:val="4"/>
        </w:numPr>
        <w:rPr/>
      </w:pPr>
      <w:r>
        <w:rPr/>
        <w:t>1. solmun oltava "1"</w:t>
      </w:r>
    </w:p>
    <w:p>
      <w:pPr>
        <w:pStyle w:val="Normal"/>
        <w:numPr>
          <w:ilvl w:val="0"/>
          <w:numId w:val="4"/>
        </w:numPr>
        <w:rPr/>
      </w:pPr>
      <w:r>
        <w:rPr/>
        <w:t>2. solmun oltava "2"</w:t>
      </w:r>
    </w:p>
    <w:p>
      <w:pPr>
        <w:pStyle w:val="Normal"/>
        <w:numPr>
          <w:ilvl w:val="0"/>
          <w:numId w:val="4"/>
        </w:numPr>
        <w:rPr/>
      </w:pPr>
      <w:r>
        <w:rPr/>
        <w:t>3. solmun oltava "246"</w:t>
      </w:r>
    </w:p>
    <w:p>
      <w:pPr>
        <w:pStyle w:val="Normal"/>
        <w:numPr>
          <w:ilvl w:val="0"/>
          <w:numId w:val="4"/>
        </w:numPr>
        <w:rPr/>
      </w:pPr>
      <w:r>
        <w:rPr/>
        <w:t>4. solmun oltava joko "10" tai "537"</w:t>
      </w:r>
    </w:p>
    <w:p>
      <w:pPr>
        <w:pStyle w:val="Normal"/>
        <w:rPr>
          <w:b/>
          <w:b/>
        </w:rPr>
      </w:pPr>
      <w:r>
        <w:rPr>
          <w:b/>
        </w:rPr>
        <w:t>Jos 4. solmu on "10”:</w:t>
      </w:r>
    </w:p>
    <w:p>
      <w:pPr>
        <w:pStyle w:val="Normal"/>
        <w:numPr>
          <w:ilvl w:val="0"/>
          <w:numId w:val="4"/>
        </w:numPr>
        <w:rPr/>
      </w:pPr>
      <w:r>
        <w:rPr/>
        <w:t xml:space="preserve">Solmujen lukumäärän oltava 8  </w:t>
      </w:r>
    </w:p>
    <w:p>
      <w:pPr>
        <w:pStyle w:val="Normal"/>
        <w:numPr>
          <w:ilvl w:val="0"/>
          <w:numId w:val="4"/>
        </w:numPr>
        <w:rPr/>
      </w:pPr>
      <w:r>
        <w:rPr/>
        <w:t>5. solmun oltava 2-8 numeroa (käytetään viivakoodissa y-tunnuksena)</w:t>
      </w:r>
    </w:p>
    <w:p>
      <w:pPr>
        <w:pStyle w:val="Normal"/>
        <w:numPr>
          <w:ilvl w:val="0"/>
          <w:numId w:val="4"/>
        </w:numPr>
        <w:rPr/>
      </w:pPr>
      <w:r>
        <w:rPr/>
        <w:t xml:space="preserve">6. solmun oltava ”93” tai "93xxx" jossa xxx on generaattorin tunniste 001, 002 jne (käytetään viivakoodissa solmuluokkana) </w:t>
      </w:r>
    </w:p>
    <w:p>
      <w:pPr>
        <w:pStyle w:val="Normal"/>
        <w:numPr>
          <w:ilvl w:val="0"/>
          <w:numId w:val="4"/>
        </w:numPr>
        <w:rPr/>
      </w:pPr>
      <w:r>
        <w:rPr/>
        <w:t>7. solmun oltava 4 numeroa (kahta viimeistä numeroa käytetään viivakoodissa antovuoden sarjana)</w:t>
      </w:r>
    </w:p>
    <w:p>
      <w:pPr>
        <w:pStyle w:val="Normal"/>
        <w:numPr>
          <w:ilvl w:val="0"/>
          <w:numId w:val="4"/>
        </w:numPr>
        <w:rPr/>
      </w:pPr>
      <w:r>
        <w:rPr/>
        <w:t>8. solmun oltava 1-37 numeroa (käytetään viivakoodissa juoksevana numerona)</w:t>
      </w:r>
    </w:p>
    <w:p>
      <w:pPr>
        <w:pStyle w:val="Normal"/>
        <w:rPr>
          <w:b/>
          <w:b/>
        </w:rPr>
      </w:pPr>
      <w:r>
        <w:rPr>
          <w:b/>
        </w:rPr>
        <w:t>Jos 4. solmu on "537":</w:t>
      </w:r>
    </w:p>
    <w:p>
      <w:pPr>
        <w:pStyle w:val="Normal"/>
        <w:numPr>
          <w:ilvl w:val="0"/>
          <w:numId w:val="4"/>
        </w:numPr>
        <w:rPr/>
      </w:pPr>
      <w:r>
        <w:rPr/>
        <w:t>Solmujen lukumäärän oltava 10 tai 11</w:t>
      </w:r>
    </w:p>
    <w:p>
      <w:pPr>
        <w:pStyle w:val="Normal"/>
        <w:numPr>
          <w:ilvl w:val="0"/>
          <w:numId w:val="4"/>
        </w:numPr>
        <w:rPr/>
      </w:pPr>
      <w:r>
        <w:rPr/>
        <w:t>5. solmun oltava "25"</w:t>
      </w:r>
    </w:p>
    <w:p>
      <w:pPr>
        <w:pStyle w:val="Normal"/>
        <w:numPr>
          <w:ilvl w:val="0"/>
          <w:numId w:val="4"/>
        </w:numPr>
        <w:rPr/>
      </w:pPr>
      <w:r>
        <w:rPr/>
        <w:t>6. solmun oltava "1"</w:t>
        <w:tab/>
      </w:r>
    </w:p>
    <w:p>
      <w:pPr>
        <w:pStyle w:val="Normal"/>
        <w:numPr>
          <w:ilvl w:val="0"/>
          <w:numId w:val="4"/>
        </w:numPr>
        <w:rPr/>
      </w:pPr>
      <w:r>
        <w:rPr/>
        <w:t>7. solmun oltava 1-8 numeroa (käytetään viivakoodissa yksilöintitunnuksena (sv-numerona))</w:t>
      </w:r>
    </w:p>
    <w:p>
      <w:pPr>
        <w:pStyle w:val="Normal"/>
        <w:numPr>
          <w:ilvl w:val="0"/>
          <w:numId w:val="4"/>
        </w:numPr>
        <w:rPr/>
      </w:pPr>
      <w:r>
        <w:rPr/>
        <w:t xml:space="preserve">8. solmun oltava ”93” (käytetään viivakoodissa solmuluokkana) </w:t>
      </w:r>
    </w:p>
    <w:p>
      <w:pPr>
        <w:pStyle w:val="Normal"/>
        <w:numPr>
          <w:ilvl w:val="0"/>
          <w:numId w:val="4"/>
        </w:numPr>
        <w:rPr/>
      </w:pPr>
      <w:r>
        <w:rPr/>
        <w:t>9. solmun oltava 4 numeroa (kahta viimeistä numeroa käytetään viivakoodissa antovuoden sarjana)</w:t>
      </w:r>
    </w:p>
    <w:p>
      <w:pPr>
        <w:pStyle w:val="Normal"/>
        <w:rPr>
          <w:b/>
          <w:b/>
        </w:rPr>
      </w:pPr>
      <w:r>
        <w:rPr>
          <w:b/>
        </w:rPr>
        <w:t> </w:t>
      </w:r>
      <w:r>
        <w:rPr>
          <w:b/>
        </w:rPr>
        <w:t>Jos 4. solmu on "537" ja solmujen lukumäärä on 10:</w:t>
      </w:r>
    </w:p>
    <w:p>
      <w:pPr>
        <w:pStyle w:val="Normal"/>
        <w:numPr>
          <w:ilvl w:val="0"/>
          <w:numId w:val="4"/>
        </w:numPr>
        <w:rPr/>
      </w:pPr>
      <w:r>
        <w:rPr/>
        <w:t>10. solmun oltava 1-37 numeroa (käytetään viivakoodissa juoksevana numerona)</w:t>
      </w:r>
    </w:p>
    <w:p>
      <w:pPr>
        <w:pStyle w:val="Normal"/>
        <w:rPr>
          <w:b/>
          <w:b/>
        </w:rPr>
      </w:pPr>
      <w:r>
        <w:rPr>
          <w:b/>
        </w:rPr>
        <w:t>Jos 4. solmu on "537" ja solmujen lukumäärä on 11:</w:t>
      </w:r>
    </w:p>
    <w:p>
      <w:pPr>
        <w:pStyle w:val="Normal"/>
        <w:numPr>
          <w:ilvl w:val="0"/>
          <w:numId w:val="4"/>
        </w:numPr>
        <w:rPr/>
      </w:pPr>
      <w:r>
        <w:rPr/>
        <w:t xml:space="preserve">10. solmun oltava 3-4 numeroa (käytetään viivakoodissa antopäivänä) </w:t>
      </w:r>
    </w:p>
    <w:p>
      <w:pPr>
        <w:pStyle w:val="Normal"/>
        <w:numPr>
          <w:ilvl w:val="0"/>
          <w:numId w:val="4"/>
        </w:numPr>
        <w:rPr/>
      </w:pPr>
      <w:r>
        <w:rPr/>
        <w:t>11. solmun oltava 1-6 numeroa (käytetään viivakoodissa kellonaikana)</w:t>
      </w:r>
    </w:p>
    <w:p>
      <w:pPr>
        <w:pStyle w:val="Normal"/>
        <w:rPr/>
      </w:pPr>
      <w:r>
        <w:rPr/>
      </w:r>
    </w:p>
    <w:p>
      <w:pPr>
        <w:pStyle w:val="Normal"/>
        <w:rPr/>
      </w:pPr>
      <w:r>
        <w:rPr/>
      </w:r>
    </w:p>
    <w:p>
      <w:pPr>
        <w:pStyle w:val="Heading2"/>
        <w:rPr/>
      </w:pPr>
      <w:bookmarkStart w:id="5" w:name="__RefHeading___Toc1991528"/>
      <w:bookmarkStart w:id="6" w:name="_Ref151790230"/>
      <w:bookmarkEnd w:id="5"/>
      <w:r>
        <w:rPr/>
        <w:t>code – Dokumentin tyyppi</w:t>
      </w:r>
      <w:bookmarkEnd w:id="6"/>
    </w:p>
    <w:p>
      <w:pPr>
        <w:pStyle w:val="Normal"/>
        <w:rPr/>
      </w:pPr>
      <w:r>
        <w:rPr/>
      </w:r>
    </w:p>
    <w:p>
      <w:pPr>
        <w:pStyle w:val="Normal"/>
        <w:rPr/>
      </w:pPr>
      <w:r>
        <w:rPr/>
        <w:t>Tämä elementti määrittelee, mikä dokumentti on kyseessä. Käytettävä koodisto on 1.2.246.537.5.40105 Reseptisanoman tyyppi. Koodiston arvojoukko on kuvattu Lääkemääräyksen sanomat CDA R2-rakenteena dokumentissa luvussa 2.1.</w:t>
      </w:r>
    </w:p>
    <w:p>
      <w:pPr>
        <w:pStyle w:val="Normal"/>
        <w:rPr/>
      </w:pPr>
      <w:r>
        <w:rPr/>
        <w:t>Ajantasaiset koodistot löytyvät kansalliselta koodistopalvelimelta.</w:t>
      </w:r>
    </w:p>
    <w:p>
      <w:pPr>
        <w:pStyle w:val="Heading2"/>
        <w:ind w:left="578" w:hanging="578"/>
        <w:rPr/>
      </w:pPr>
      <w:bookmarkStart w:id="7" w:name="__RefHeading___Toc1991529"/>
      <w:bookmarkStart w:id="8" w:name="_Ref151790241"/>
      <w:bookmarkEnd w:id="7"/>
      <w:r>
        <w:rPr/>
        <w:t>effectiveTime – Asiakirjan luontiaika (pakollinen)</w:t>
      </w:r>
      <w:bookmarkEnd w:id="8"/>
    </w:p>
    <w:p>
      <w:pPr>
        <w:pStyle w:val="Normal"/>
        <w:keepNext w:val="true"/>
        <w:rPr/>
      </w:pPr>
      <w:r>
        <w:rPr/>
      </w:r>
    </w:p>
    <w:p>
      <w:pPr>
        <w:pStyle w:val="Normal"/>
        <w:rPr/>
      </w:pPr>
      <w:r>
        <w:rPr/>
        <w:t>Asiakirjan luontiaikaa kuvaa effectiveTime-elementti. Luontiajankohta tarkoittaa nimenomaan asiakirjan luontiajankohtaa, eikä välttämättä ole sama kuin lääkemääräyksen määräyspäivä tai toimituksen toimituspäivä. Aika ilmoitetaan sekunnin tarkkuudella.</w:t>
      </w:r>
    </w:p>
    <w:p>
      <w:pPr>
        <w:pStyle w:val="Normal"/>
        <w:autoSpaceDE w:val="false"/>
        <w:rPr/>
      </w:pPr>
      <w:r>
        <w:rPr/>
      </w:r>
    </w:p>
    <w:p>
      <w:pPr>
        <w:pStyle w:val="Normal"/>
        <w:autoSpaceDE w:val="false"/>
        <w:rPr/>
      </w:pPr>
      <w:r>
        <w:rPr/>
        <w:t>Aikavyöhyketieto otetaan vaiheittain käyttöön myöhemmin, ks. määrittelydokumentti HL7-Finland – Tietotyypit HL7 Kanta.fi-sivustolla.</w:t>
      </w:r>
    </w:p>
    <w:p>
      <w:pPr>
        <w:pStyle w:val="Normal"/>
        <w:rPr/>
      </w:pPr>
      <w:r>
        <w:rPr/>
      </w:r>
    </w:p>
    <w:p>
      <w:pPr>
        <w:pStyle w:val="Heading2"/>
        <w:rPr/>
      </w:pPr>
      <w:bookmarkStart w:id="9" w:name="__RefHeading___Toc1991530"/>
      <w:bookmarkStart w:id="10" w:name="_Ref151790346"/>
      <w:bookmarkEnd w:id="9"/>
      <w:r>
        <w:rPr/>
        <w:t>setId – Alkuperäisen asiakirjan yksilöintitunnus (pakollinen)</w:t>
      </w:r>
      <w:bookmarkEnd w:id="10"/>
    </w:p>
    <w:p>
      <w:pPr>
        <w:pStyle w:val="Normal"/>
        <w:rPr/>
      </w:pPr>
      <w:r>
        <w:rPr/>
      </w:r>
    </w:p>
    <w:p>
      <w:pPr>
        <w:pStyle w:val="Normal"/>
        <w:rPr/>
      </w:pPr>
      <w:r>
        <w:rPr/>
        <w:t xml:space="preserve">Pakollinen elementti setId kuvaa alkuperäisen dokumentin yksilöintitunnuksen. </w:t>
      </w:r>
    </w:p>
    <w:p>
      <w:pPr>
        <w:pStyle w:val="Normal"/>
        <w:rPr/>
      </w:pPr>
      <w:r>
        <w:rPr/>
        <w:t xml:space="preserve">Kun dokumentin versionumero on 1, on setId aina sama kuin asiakirjan yksilöintitunnus (id). Tunnus pysyy samana kaikissa alkuperäisen dokumentin versioissa, jolloin dokumentin tunnus (id) ja versionumero (versionNumber) muuttuu ja setId viittaa aina alkuperäisen dokumenttiin. </w:t>
      </w:r>
    </w:p>
    <w:p>
      <w:pPr>
        <w:pStyle w:val="Normal"/>
        <w:rPr/>
      </w:pPr>
      <w:r>
        <w:rPr/>
      </w:r>
    </w:p>
    <w:p>
      <w:pPr>
        <w:pStyle w:val="Heading2"/>
        <w:rPr/>
      </w:pPr>
      <w:bookmarkStart w:id="11" w:name="__RefHeading___Toc1991531"/>
      <w:bookmarkEnd w:id="11"/>
      <w:r>
        <w:rPr/>
        <w:t>versionNumber – versionumero</w:t>
      </w:r>
    </w:p>
    <w:p>
      <w:pPr>
        <w:pStyle w:val="Normal"/>
        <w:rPr/>
      </w:pPr>
      <w:r>
        <w:rPr/>
      </w:r>
    </w:p>
    <w:p>
      <w:pPr>
        <w:pStyle w:val="Normal"/>
        <w:rPr/>
      </w:pPr>
      <w:r>
        <w:rPr/>
        <w:t>Asiakirjan versionumero tuodaan elementissä versionNumber. Versionumero alkaa numerosta 1 ja kasvaa aina yhdellä jokaisen korjauksen yhteydessä setId:n säilyessä samana. Myös mitätöitäessä muodostuu uusi versio. Asiakirjan elinkaari saadaan poimimalla reseptikeskuksesta asiakirja setId:llä, jolloin saadaan kaikki asiakirjan versiot ehyenä sarjana.</w:t>
      </w:r>
    </w:p>
    <w:p>
      <w:pPr>
        <w:pStyle w:val="Normal"/>
        <w:rPr/>
      </w:pPr>
      <w:r>
        <w:rPr/>
        <w:t xml:space="preserve"> </w:t>
      </w:r>
    </w:p>
    <w:p>
      <w:pPr>
        <w:pStyle w:val="Normal"/>
        <w:rPr/>
      </w:pPr>
      <w:r>
        <w:rPr/>
        <w:t xml:space="preserve">Uusi </w:t>
      </w:r>
      <w:r>
        <w:rPr>
          <w:i/>
        </w:rPr>
        <w:t>versio</w:t>
      </w:r>
      <w:r>
        <w:rPr/>
        <w:t xml:space="preserve"> syntyy lääkemääräyksen ja toimituksen korjauksessa ja mitätöinnissä sekä purettaessa lukitus, varaus ja annosjakeluvaraus sekä uusimispyynnön vastauksessa. Muutoin syntyy aina uusi dokumentti, jolla on uusi id, setId ja versionumero on 1.</w:t>
      </w:r>
    </w:p>
    <w:p>
      <w:pPr>
        <w:pStyle w:val="Normal"/>
        <w:rPr/>
      </w:pPr>
      <w:r>
        <w:rPr/>
      </w:r>
    </w:p>
    <w:p>
      <w:pPr>
        <w:pStyle w:val="Heading2"/>
        <w:rPr/>
      </w:pPr>
      <w:bookmarkStart w:id="12" w:name="__RefHeading___Toc1991532"/>
      <w:bookmarkStart w:id="13" w:name="_Ref151790357"/>
      <w:bookmarkEnd w:id="12"/>
      <w:r>
        <w:rPr/>
        <w:t>recordTarget – Asiakirjan kohde</w:t>
      </w:r>
      <w:bookmarkEnd w:id="13"/>
    </w:p>
    <w:p>
      <w:pPr>
        <w:pStyle w:val="Normal"/>
        <w:keepNext w:val="true"/>
        <w:rPr/>
      </w:pPr>
      <w:r>
        <w:rPr/>
      </w:r>
    </w:p>
    <w:tbl>
      <w:tblPr>
        <w:tblW w:w="8568" w:type="dxa"/>
        <w:jc w:val="left"/>
        <w:tblInd w:w="-113" w:type="dxa"/>
        <w:tblLayout w:type="fixed"/>
        <w:tblCellMar>
          <w:top w:w="0" w:type="dxa"/>
          <w:left w:w="108" w:type="dxa"/>
          <w:bottom w:w="0" w:type="dxa"/>
          <w:right w:w="108" w:type="dxa"/>
        </w:tblCellMar>
      </w:tblPr>
      <w:tblGrid>
        <w:gridCol w:w="2802"/>
        <w:gridCol w:w="1576"/>
        <w:gridCol w:w="4190"/>
      </w:tblGrid>
      <w:tr>
        <w:trPr>
          <w:tblHeader w:val="true"/>
        </w:trPr>
        <w:tc>
          <w:tcPr>
            <w:tcW w:w="2802"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Elementti</w:t>
            </w:r>
          </w:p>
        </w:tc>
        <w:tc>
          <w:tcPr>
            <w:tcW w:w="1576"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Pakollisuus</w:t>
            </w:r>
          </w:p>
        </w:tc>
        <w:tc>
          <w:tcPr>
            <w:tcW w:w="4190"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Tietosisältö</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keepNext w:val="true"/>
              <w:rPr/>
            </w:pPr>
            <w:r>
              <w:rPr/>
              <w:t>id</w:t>
            </w:r>
          </w:p>
        </w:tc>
        <w:tc>
          <w:tcPr>
            <w:tcW w:w="1576" w:type="dxa"/>
            <w:tcBorders>
              <w:top w:val="single" w:sz="4" w:space="0" w:color="000000"/>
              <w:left w:val="single" w:sz="4" w:space="0" w:color="000000"/>
              <w:bottom w:val="single" w:sz="4" w:space="0" w:color="000000"/>
              <w:right w:val="single" w:sz="4" w:space="0" w:color="000000"/>
            </w:tcBorders>
          </w:tcPr>
          <w:p>
            <w:pPr>
              <w:pStyle w:val="Normal"/>
              <w:keepNext w:val="true"/>
              <w:rPr/>
            </w:pPr>
            <w:r>
              <w:rPr/>
              <w:t>P, jos potilaalla on virallinen henkilötunnus</w:t>
            </w:r>
          </w:p>
        </w:tc>
        <w:tc>
          <w:tcPr>
            <w:tcW w:w="4190" w:type="dxa"/>
            <w:tcBorders>
              <w:top w:val="single" w:sz="4" w:space="0" w:color="000000"/>
              <w:left w:val="single" w:sz="4" w:space="0" w:color="000000"/>
              <w:bottom w:val="single" w:sz="4" w:space="0" w:color="000000"/>
              <w:right w:val="single" w:sz="4" w:space="0" w:color="000000"/>
            </w:tcBorders>
          </w:tcPr>
          <w:p>
            <w:pPr>
              <w:pStyle w:val="Normal"/>
              <w:keepNext w:val="true"/>
              <w:rPr/>
            </w:pPr>
            <w:r>
              <w:rPr/>
              <w:t xml:space="preserve">Potilaan henkilötunnus </w:t>
            </w:r>
          </w:p>
          <w:p>
            <w:pPr>
              <w:pStyle w:val="Normal"/>
              <w:keepNext w:val="true"/>
              <w:rPr/>
            </w:pPr>
            <w:r>
              <w:rPr/>
              <w:t>Väliaikaisia tai järjestelmän itse luomia henkilötunnuksia ei saa käyttää.</w:t>
            </w:r>
          </w:p>
        </w:tc>
      </w:tr>
      <w:tr>
        <w:trPr/>
        <w:tc>
          <w:tcPr>
            <w:tcW w:w="2802"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name</w:t>
            </w:r>
          </w:p>
        </w:tc>
        <w:tc>
          <w:tcPr>
            <w:tcW w:w="1576"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190"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Potilaan nimi</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given</w:t>
            </w:r>
          </w:p>
        </w:tc>
        <w:tc>
          <w:tcPr>
            <w:tcW w:w="1576"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190" w:type="dxa"/>
            <w:tcBorders>
              <w:top w:val="single" w:sz="4" w:space="0" w:color="000000"/>
              <w:left w:val="single" w:sz="4" w:space="0" w:color="000000"/>
              <w:bottom w:val="single" w:sz="4" w:space="0" w:color="000000"/>
              <w:right w:val="single" w:sz="4" w:space="0" w:color="000000"/>
            </w:tcBorders>
          </w:tcPr>
          <w:p>
            <w:pPr>
              <w:pStyle w:val="Normal"/>
              <w:rPr/>
            </w:pPr>
            <w:r>
              <w:rPr/>
              <w:t>Potilaan etunimi</w:t>
            </w:r>
          </w:p>
          <w:p>
            <w:pPr>
              <w:pStyle w:val="Normal"/>
              <w:rPr/>
            </w:pPr>
            <w:r>
              <w:rPr/>
              <w:t>Etunimet luetellaan omissa given elementeissään. Kutsumanimi erotetaan qualifier="CL"&gt; attribuutilla.</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prefix</w:t>
            </w:r>
          </w:p>
        </w:tc>
        <w:tc>
          <w:tcPr>
            <w:tcW w:w="1576"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190" w:type="dxa"/>
            <w:tcBorders>
              <w:top w:val="single" w:sz="4" w:space="0" w:color="000000"/>
              <w:left w:val="single" w:sz="4" w:space="0" w:color="000000"/>
              <w:bottom w:val="single" w:sz="4" w:space="0" w:color="000000"/>
              <w:right w:val="single" w:sz="4" w:space="0" w:color="000000"/>
            </w:tcBorders>
          </w:tcPr>
          <w:p>
            <w:pPr>
              <w:pStyle w:val="Normal"/>
              <w:rPr/>
            </w:pPr>
            <w:r>
              <w:rPr/>
              <w:t>Aatelisarvoa kuvaava nimen osa ilmaistaan etuliitteellä. Mikäli järjestelmässä ei ole eroteltuna aatelisarvoa, se voidaan esittää myös family elementissä sukunimen kanssa. Samoin Suomessa on sallittua esittää myös muut nimen etuliitteet NB qualifierilla, mikäli järjestelmässä ei ole eroteltuna.</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family</w:t>
            </w:r>
          </w:p>
        </w:tc>
        <w:tc>
          <w:tcPr>
            <w:tcW w:w="1576"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190" w:type="dxa"/>
            <w:tcBorders>
              <w:top w:val="single" w:sz="4" w:space="0" w:color="000000"/>
              <w:left w:val="single" w:sz="4" w:space="0" w:color="000000"/>
              <w:bottom w:val="single" w:sz="4" w:space="0" w:color="000000"/>
              <w:right w:val="single" w:sz="4" w:space="0" w:color="000000"/>
            </w:tcBorders>
          </w:tcPr>
          <w:p>
            <w:pPr>
              <w:pStyle w:val="Normal"/>
              <w:rPr/>
            </w:pPr>
            <w:r>
              <w:rPr/>
              <w:t>Potilaan sukunimi</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administrativeGenderCode</w:t>
            </w:r>
          </w:p>
        </w:tc>
        <w:tc>
          <w:tcPr>
            <w:tcW w:w="1576"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190" w:type="dxa"/>
            <w:tcBorders>
              <w:top w:val="single" w:sz="4" w:space="0" w:color="000000"/>
              <w:left w:val="single" w:sz="4" w:space="0" w:color="000000"/>
              <w:bottom w:val="single" w:sz="4" w:space="0" w:color="000000"/>
              <w:right w:val="single" w:sz="4" w:space="0" w:color="000000"/>
            </w:tcBorders>
          </w:tcPr>
          <w:p>
            <w:pPr>
              <w:pStyle w:val="Normal"/>
              <w:rPr/>
            </w:pPr>
            <w:r>
              <w:rPr/>
              <w:t>Potilaan sukupuoli</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birthTime</w:t>
            </w:r>
          </w:p>
        </w:tc>
        <w:tc>
          <w:tcPr>
            <w:tcW w:w="1576"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190" w:type="dxa"/>
            <w:tcBorders>
              <w:top w:val="single" w:sz="4" w:space="0" w:color="000000"/>
              <w:left w:val="single" w:sz="4" w:space="0" w:color="000000"/>
              <w:bottom w:val="single" w:sz="4" w:space="0" w:color="000000"/>
              <w:right w:val="single" w:sz="4" w:space="0" w:color="000000"/>
            </w:tcBorders>
          </w:tcPr>
          <w:p>
            <w:pPr>
              <w:pStyle w:val="Normal"/>
              <w:rPr/>
            </w:pPr>
            <w:r>
              <w:rPr/>
              <w:t>Potilaan syntymäaika</w:t>
            </w:r>
          </w:p>
        </w:tc>
      </w:tr>
    </w:tbl>
    <w:p>
      <w:pPr>
        <w:pStyle w:val="Normal"/>
        <w:rPr/>
      </w:pPr>
      <w:r>
        <w:rPr/>
      </w:r>
    </w:p>
    <w:p>
      <w:pPr>
        <w:pStyle w:val="Normal"/>
        <w:rPr/>
      </w:pPr>
      <w:r>
        <w:rPr/>
        <w:t>RecordTarget-elementissä kuvataan potilas, jonka asiakirjasta on kyse. Potilaan nimi ja syntymäaika on aina annettava.</w:t>
      </w:r>
    </w:p>
    <w:p>
      <w:pPr>
        <w:pStyle w:val="Normal"/>
        <w:rPr/>
      </w:pPr>
      <w:r>
        <w:rPr/>
      </w:r>
    </w:p>
    <w:p>
      <w:pPr>
        <w:pStyle w:val="Normal"/>
        <w:rPr/>
      </w:pPr>
      <w:r>
        <w:rPr/>
        <w:t>Henkilön matkapuhelinnumero voidaan tarvittaessa esittää uusimispyyntöasiakirjassa telecom-elementillä.</w:t>
      </w:r>
    </w:p>
    <w:p>
      <w:pPr>
        <w:pStyle w:val="Normal"/>
        <w:rPr/>
      </w:pPr>
      <w:r>
        <w:rPr/>
      </w:r>
    </w:p>
    <w:p>
      <w:pPr>
        <w:pStyle w:val="Normal"/>
        <w:rPr/>
      </w:pPr>
      <w:r>
        <w:rPr/>
        <w:t>Esim:</w:t>
      </w:r>
    </w:p>
    <w:p>
      <w:pPr>
        <w:pStyle w:val="Normal"/>
        <w:autoSpaceDE w:val="false"/>
        <w:rPr>
          <w:color w:val="000000"/>
          <w:highlight w:val="white"/>
        </w:rPr>
      </w:pPr>
      <w:r>
        <w:rPr>
          <w:color w:val="0000FF"/>
          <w:highlight w:val="white"/>
        </w:rPr>
        <w:t>&lt;</w:t>
      </w:r>
      <w:r>
        <w:rPr>
          <w:color w:val="800000"/>
          <w:highlight w:val="white"/>
        </w:rPr>
        <w:t>recordTarget</w:t>
      </w:r>
      <w:r>
        <w:rPr>
          <w:color w:val="0000FF"/>
          <w:highlight w:val="white"/>
        </w:rPr>
        <w:t>&gt;</w:t>
      </w:r>
    </w:p>
    <w:p>
      <w:pPr>
        <w:pStyle w:val="Normal"/>
        <w:autoSpaceDE w:val="false"/>
        <w:rPr>
          <w:color w:val="000000"/>
          <w:highlight w:val="white"/>
        </w:rPr>
      </w:pPr>
      <w:r>
        <w:rPr>
          <w:color w:val="000000"/>
          <w:highlight w:val="white"/>
        </w:rPr>
        <w:tab/>
      </w:r>
      <w:r>
        <w:rPr>
          <w:color w:val="0000FF"/>
          <w:highlight w:val="white"/>
        </w:rPr>
        <w:t>&lt;</w:t>
      </w:r>
      <w:r>
        <w:rPr>
          <w:color w:val="800000"/>
          <w:highlight w:val="white"/>
        </w:rPr>
        <w:t>patientRole</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8080"/>
          <w:highlight w:val="white"/>
        </w:rPr>
        <w:t xml:space="preserve"> Potilaan henkilötunnus </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0000"/>
          <w:highlight w:val="white"/>
        </w:rPr>
        <w:t>id</w:t>
      </w:r>
      <w:r>
        <w:rPr>
          <w:color w:val="FF0000"/>
          <w:highlight w:val="white"/>
        </w:rPr>
        <w:t xml:space="preserve"> extension</w:t>
      </w:r>
      <w:r>
        <w:rPr>
          <w:color w:val="0000FF"/>
          <w:highlight w:val="white"/>
        </w:rPr>
        <w:t>="</w:t>
      </w:r>
      <w:r>
        <w:rPr>
          <w:color w:val="000000"/>
          <w:highlight w:val="white"/>
        </w:rPr>
        <w:t>030875-999Y</w:t>
      </w:r>
      <w:r>
        <w:rPr>
          <w:color w:val="0000FF"/>
          <w:highlight w:val="white"/>
        </w:rPr>
        <w:t>"</w:t>
      </w:r>
      <w:r>
        <w:rPr>
          <w:color w:val="FF0000"/>
          <w:highlight w:val="white"/>
        </w:rPr>
        <w:t xml:space="preserve"> root</w:t>
      </w:r>
      <w:r>
        <w:rPr>
          <w:color w:val="0000FF"/>
          <w:highlight w:val="white"/>
        </w:rPr>
        <w:t>="</w:t>
      </w:r>
      <w:r>
        <w:rPr>
          <w:color w:val="000000"/>
          <w:highlight w:val="white"/>
        </w:rPr>
        <w:t>1.2.246.21</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0000"/>
          <w:highlight w:val="white"/>
        </w:rPr>
        <w:t>patient</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8080"/>
          <w:highlight w:val="white"/>
        </w:rPr>
        <w:t xml:space="preserve"> Potilaan nimi </w:t>
      </w:r>
      <w:r>
        <w:rPr>
          <w:color w:val="0000FF"/>
          <w:highlight w:val="white"/>
        </w:rPr>
        <w:t>--&gt;</w:t>
      </w:r>
    </w:p>
    <w:p>
      <w:pPr>
        <w:pStyle w:val="Normal"/>
        <w:autoSpaceDE w:val="false"/>
        <w:rPr>
          <w:color w:val="000000"/>
          <w:highlight w:val="white"/>
          <w:lang w:val="en-US"/>
        </w:rPr>
      </w:pPr>
      <w:r>
        <w:rPr>
          <w:color w:val="000000"/>
          <w:highlight w:val="white"/>
        </w:rPr>
        <w:tab/>
        <w:tab/>
        <w:tab/>
      </w:r>
      <w:r>
        <w:rPr>
          <w:color w:val="0000FF"/>
          <w:highlight w:val="white"/>
          <w:lang w:val="en-US"/>
        </w:rPr>
        <w:t>&lt;</w:t>
      </w:r>
      <w:r>
        <w:rPr>
          <w:color w:val="800000"/>
          <w:highlight w:val="white"/>
          <w:lang w:val="en-US"/>
        </w:rPr>
        <w:t>name</w:t>
      </w:r>
      <w:r>
        <w:rPr>
          <w:color w:val="0000FF"/>
          <w:highlight w:val="white"/>
          <w:lang w:val="en-US"/>
        </w:rPr>
        <w:t>&gt;</w:t>
      </w:r>
    </w:p>
    <w:p>
      <w:pPr>
        <w:pStyle w:val="Normal"/>
        <w:autoSpaceDE w:val="false"/>
        <w:rPr>
          <w:color w:val="0000FF"/>
          <w:highlight w:val="white"/>
          <w:lang w:val="en-US"/>
        </w:rPr>
      </w:pPr>
      <w:r>
        <w:rPr>
          <w:color w:val="000000"/>
          <w:highlight w:val="white"/>
          <w:lang w:val="en-US"/>
        </w:rPr>
        <w:tab/>
        <w:tab/>
        <w:tab/>
        <w:tab/>
      </w:r>
      <w:r>
        <w:rPr>
          <w:color w:val="0000FF"/>
          <w:highlight w:val="white"/>
          <w:lang w:val="en-US"/>
        </w:rPr>
        <w:t>&lt;</w:t>
      </w:r>
      <w:r>
        <w:rPr>
          <w:color w:val="800000"/>
          <w:highlight w:val="white"/>
          <w:lang w:val="en-US"/>
        </w:rPr>
        <w:t>given</w:t>
      </w:r>
      <w:r>
        <w:rPr>
          <w:color w:val="0000FF"/>
          <w:highlight w:val="white"/>
          <w:lang w:val="en-US"/>
        </w:rPr>
        <w:t>&gt;</w:t>
      </w:r>
      <w:r>
        <w:rPr>
          <w:color w:val="000000"/>
          <w:highlight w:val="white"/>
          <w:lang w:val="en-US"/>
        </w:rPr>
        <w:t>Jaakko</w:t>
      </w:r>
      <w:r>
        <w:rPr>
          <w:color w:val="0000FF"/>
          <w:highlight w:val="white"/>
          <w:lang w:val="en-US"/>
        </w:rPr>
        <w:t>&lt;/</w:t>
      </w:r>
      <w:r>
        <w:rPr>
          <w:color w:val="800000"/>
          <w:highlight w:val="white"/>
          <w:lang w:val="en-US"/>
        </w:rPr>
        <w:t>given</w:t>
      </w:r>
      <w:r>
        <w:rPr>
          <w:color w:val="0000FF"/>
          <w:highlight w:val="white"/>
          <w:lang w:val="en-US"/>
        </w:rPr>
        <w:t>&gt;</w:t>
      </w:r>
    </w:p>
    <w:p>
      <w:pPr>
        <w:pStyle w:val="Normal"/>
        <w:autoSpaceDE w:val="false"/>
        <w:rPr>
          <w:color w:val="0000FF"/>
          <w:highlight w:val="white"/>
          <w:lang w:val="en-GB"/>
        </w:rPr>
      </w:pPr>
      <w:r>
        <w:rPr>
          <w:color w:val="0000FF"/>
          <w:highlight w:val="white"/>
          <w:lang w:val="en-US"/>
        </w:rPr>
        <w:tab/>
        <w:tab/>
        <w:tab/>
        <w:tab/>
      </w:r>
      <w:r>
        <w:rPr>
          <w:color w:val="0000FF"/>
          <w:highlight w:val="white"/>
          <w:lang w:val="en-GB"/>
        </w:rPr>
        <w:t>&lt;</w:t>
      </w:r>
      <w:r>
        <w:rPr>
          <w:color w:val="800000"/>
          <w:highlight w:val="white"/>
          <w:lang w:val="en-GB"/>
        </w:rPr>
        <w:t>given</w:t>
      </w:r>
      <w:r>
        <w:rPr>
          <w:color w:val="0000FF"/>
          <w:highlight w:val="white"/>
          <w:lang w:val="en-GB"/>
        </w:rPr>
        <w:t>&gt;</w:t>
      </w:r>
      <w:r>
        <w:rPr>
          <w:color w:val="000000"/>
          <w:highlight w:val="white"/>
          <w:lang w:val="en-GB"/>
        </w:rPr>
        <w:t>Teppo</w:t>
      </w:r>
      <w:r>
        <w:rPr>
          <w:color w:val="0000FF"/>
          <w:highlight w:val="white"/>
          <w:lang w:val="en-GB"/>
        </w:rPr>
        <w:t>&lt;/</w:t>
      </w:r>
      <w:r>
        <w:rPr>
          <w:color w:val="800000"/>
          <w:highlight w:val="white"/>
          <w:lang w:val="en-GB"/>
        </w:rPr>
        <w:t>given</w:t>
      </w:r>
      <w:r>
        <w:rPr>
          <w:color w:val="0000FF"/>
          <w:highlight w:val="white"/>
          <w:lang w:val="en-GB"/>
        </w:rPr>
        <w:t>&gt;</w:t>
      </w:r>
    </w:p>
    <w:p>
      <w:pPr>
        <w:pStyle w:val="Normal"/>
        <w:autoSpaceDE w:val="false"/>
        <w:rPr>
          <w:color w:val="0000FF"/>
          <w:highlight w:val="white"/>
          <w:lang w:val="en-GB"/>
        </w:rPr>
      </w:pPr>
      <w:r>
        <w:rPr>
          <w:color w:val="0000FF"/>
          <w:highlight w:val="white"/>
          <w:lang w:val="en-GB"/>
        </w:rPr>
        <w:tab/>
        <w:tab/>
        <w:tab/>
        <w:tab/>
      </w:r>
      <w:r>
        <w:rPr>
          <w:color w:val="0000FF"/>
          <w:highlight w:val="white"/>
          <w:lang w:val="en-US"/>
        </w:rPr>
        <w:t>&lt;</w:t>
      </w:r>
      <w:r>
        <w:rPr>
          <w:color w:val="800000"/>
          <w:highlight w:val="white"/>
          <w:lang w:val="en-US"/>
        </w:rPr>
        <w:t>given</w:t>
      </w:r>
      <w:r>
        <w:rPr>
          <w:color w:val="FF0000"/>
          <w:highlight w:val="white"/>
          <w:lang w:val="en-US"/>
        </w:rPr>
        <w:t xml:space="preserve"> qualifier</w:t>
      </w:r>
      <w:r>
        <w:rPr>
          <w:color w:val="0000FF"/>
          <w:highlight w:val="white"/>
          <w:lang w:val="en-US"/>
        </w:rPr>
        <w:t>="</w:t>
      </w:r>
      <w:r>
        <w:rPr>
          <w:color w:val="000000"/>
          <w:highlight w:val="white"/>
          <w:lang w:val="en-US"/>
        </w:rPr>
        <w:t>CL</w:t>
      </w:r>
      <w:r>
        <w:rPr>
          <w:color w:val="0000FF"/>
          <w:highlight w:val="white"/>
          <w:lang w:val="en-US"/>
        </w:rPr>
        <w:t>"&gt;</w:t>
      </w:r>
      <w:r>
        <w:rPr>
          <w:color w:val="000000"/>
          <w:highlight w:val="white"/>
          <w:lang w:val="en-US"/>
        </w:rPr>
        <w:t>Teppo</w:t>
      </w:r>
      <w:r>
        <w:rPr>
          <w:color w:val="0000FF"/>
          <w:highlight w:val="white"/>
          <w:lang w:val="en-US"/>
        </w:rPr>
        <w:t>&lt;/</w:t>
      </w:r>
      <w:r>
        <w:rPr>
          <w:color w:val="800000"/>
          <w:highlight w:val="white"/>
          <w:lang w:val="en-US"/>
        </w:rPr>
        <w:t>given</w:t>
      </w:r>
      <w:r>
        <w:rPr>
          <w:color w:val="0000FF"/>
          <w:highlight w:val="white"/>
          <w:lang w:val="en-US"/>
        </w:rPr>
        <w:t>&gt;</w:t>
      </w:r>
    </w:p>
    <w:p>
      <w:pPr>
        <w:pStyle w:val="Normal"/>
        <w:autoSpaceDE w:val="false"/>
        <w:rPr>
          <w:color w:val="000000"/>
          <w:highlight w:val="white"/>
          <w:lang w:val="en-GB"/>
        </w:rPr>
      </w:pPr>
      <w:r>
        <w:rPr>
          <w:color w:val="0000FF"/>
          <w:highlight w:val="white"/>
          <w:lang w:val="en-GB"/>
        </w:rPr>
        <w:tab/>
        <w:tab/>
        <w:tab/>
        <w:tab/>
        <w:t>&lt;</w:t>
      </w:r>
      <w:r>
        <w:rPr>
          <w:color w:val="800000"/>
          <w:highlight w:val="white"/>
          <w:lang w:val="en-GB"/>
        </w:rPr>
        <w:t xml:space="preserve">prefix </w:t>
      </w:r>
      <w:r>
        <w:rPr>
          <w:color w:val="FF0000"/>
          <w:highlight w:val="white"/>
          <w:lang w:val="en-GB"/>
        </w:rPr>
        <w:t>qualifier</w:t>
      </w:r>
      <w:r>
        <w:rPr>
          <w:color w:val="0000FF"/>
          <w:highlight w:val="white"/>
          <w:lang w:val="en-GB"/>
        </w:rPr>
        <w:t>=”</w:t>
      </w:r>
      <w:r>
        <w:rPr>
          <w:highlight w:val="white"/>
          <w:lang w:val="en-GB"/>
        </w:rPr>
        <w:t>NB</w:t>
      </w:r>
      <w:r>
        <w:rPr>
          <w:color w:val="0000FF"/>
          <w:highlight w:val="white"/>
          <w:lang w:val="en-GB"/>
        </w:rPr>
        <w:t>”&gt;</w:t>
      </w:r>
      <w:r>
        <w:rPr>
          <w:color w:val="000000"/>
          <w:highlight w:val="white"/>
          <w:lang w:val="en-GB"/>
        </w:rPr>
        <w:t>von</w:t>
      </w:r>
      <w:r>
        <w:rPr>
          <w:color w:val="0000FF"/>
          <w:highlight w:val="white"/>
          <w:lang w:val="en-GB"/>
        </w:rPr>
        <w:t>&lt;/</w:t>
      </w:r>
      <w:r>
        <w:rPr>
          <w:color w:val="800000"/>
          <w:highlight w:val="white"/>
          <w:lang w:val="en-GB"/>
        </w:rPr>
        <w:t>prefix</w:t>
      </w:r>
      <w:r>
        <w:rPr>
          <w:color w:val="0000FF"/>
          <w:highlight w:val="white"/>
          <w:lang w:val="en-GB"/>
        </w:rPr>
        <w:t>&gt;</w:t>
      </w:r>
    </w:p>
    <w:p>
      <w:pPr>
        <w:pStyle w:val="Normal"/>
        <w:autoSpaceDE w:val="false"/>
        <w:rPr>
          <w:color w:val="000000"/>
          <w:highlight w:val="white"/>
        </w:rPr>
      </w:pPr>
      <w:r>
        <w:rPr>
          <w:color w:val="000000"/>
          <w:highlight w:val="white"/>
          <w:lang w:val="en-GB"/>
        </w:rPr>
        <w:tab/>
        <w:tab/>
        <w:tab/>
        <w:tab/>
      </w:r>
      <w:r>
        <w:rPr>
          <w:color w:val="0000FF"/>
          <w:highlight w:val="white"/>
        </w:rPr>
        <w:t>&lt;</w:t>
      </w:r>
      <w:r>
        <w:rPr>
          <w:color w:val="800000"/>
          <w:highlight w:val="white"/>
        </w:rPr>
        <w:t>family</w:t>
      </w:r>
      <w:r>
        <w:rPr>
          <w:color w:val="0000FF"/>
          <w:highlight w:val="white"/>
        </w:rPr>
        <w:t>&gt;</w:t>
      </w:r>
      <w:r>
        <w:rPr>
          <w:color w:val="000000"/>
          <w:highlight w:val="white"/>
        </w:rPr>
        <w:t>Potilas</w:t>
      </w:r>
      <w:r>
        <w:rPr>
          <w:color w:val="0000FF"/>
          <w:highlight w:val="white"/>
        </w:rPr>
        <w:t>&lt;/</w:t>
      </w:r>
      <w:r>
        <w:rPr>
          <w:color w:val="800000"/>
          <w:highlight w:val="white"/>
        </w:rPr>
        <w:t>family</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0000"/>
          <w:highlight w:val="white"/>
        </w:rPr>
        <w:t>name</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8080"/>
          <w:highlight w:val="white"/>
        </w:rPr>
        <w:t xml:space="preserve"> Potilaan sukupuoli, koodiston arvot:1=mies, 2=nainen, 0=tuntematon </w:t>
      </w:r>
      <w:r>
        <w:rPr>
          <w:color w:val="0000FF"/>
          <w:highlight w:val="white"/>
        </w:rPr>
        <w:t>--&gt;</w:t>
      </w:r>
    </w:p>
    <w:p>
      <w:pPr>
        <w:pStyle w:val="Normal"/>
        <w:autoSpaceDE w:val="false"/>
        <w:rPr>
          <w:color w:val="FF0000"/>
          <w:highlight w:val="white"/>
          <w:lang w:val="en-GB"/>
        </w:rPr>
      </w:pPr>
      <w:r>
        <w:rPr>
          <w:color w:val="000000"/>
          <w:highlight w:val="white"/>
        </w:rPr>
        <w:tab/>
        <w:tab/>
        <w:tab/>
      </w:r>
      <w:r>
        <w:rPr>
          <w:color w:val="0000FF"/>
          <w:highlight w:val="white"/>
          <w:lang w:val="en-GB"/>
        </w:rPr>
        <w:t>&lt;</w:t>
      </w:r>
      <w:r>
        <w:rPr>
          <w:color w:val="800000"/>
          <w:highlight w:val="white"/>
          <w:lang w:val="en-GB"/>
        </w:rPr>
        <w:t>administrativeGenderCode</w:t>
      </w:r>
      <w:r>
        <w:rPr>
          <w:color w:val="FF0000"/>
          <w:highlight w:val="white"/>
          <w:lang w:val="en-GB"/>
        </w:rPr>
        <w:t xml:space="preserve"> </w:t>
      </w:r>
    </w:p>
    <w:p>
      <w:pPr>
        <w:pStyle w:val="Normal"/>
        <w:autoSpaceDE w:val="false"/>
        <w:ind w:left="852" w:firstLine="284"/>
        <w:rPr>
          <w:color w:val="FF0000"/>
          <w:highlight w:val="white"/>
          <w:lang w:val="en-US"/>
        </w:rPr>
      </w:pPr>
      <w:r>
        <w:rPr>
          <w:color w:val="FF0000"/>
          <w:highlight w:val="white"/>
          <w:lang w:val="en-US"/>
        </w:rPr>
        <w:t>code</w:t>
      </w:r>
      <w:r>
        <w:rPr>
          <w:color w:val="0000FF"/>
          <w:highlight w:val="white"/>
          <w:lang w:val="en-US"/>
        </w:rPr>
        <w:t>="</w:t>
      </w:r>
      <w:r>
        <w:rPr>
          <w:color w:val="000000"/>
          <w:highlight w:val="white"/>
          <w:lang w:val="en-US"/>
        </w:rPr>
        <w:t>1</w:t>
      </w:r>
      <w:r>
        <w:rPr>
          <w:color w:val="0000FF"/>
          <w:highlight w:val="white"/>
          <w:lang w:val="en-US"/>
        </w:rPr>
        <w:t>"</w:t>
      </w:r>
      <w:r>
        <w:rPr>
          <w:color w:val="FF0000"/>
          <w:highlight w:val="white"/>
          <w:lang w:val="en-US"/>
        </w:rPr>
        <w:t xml:space="preserve"> </w:t>
      </w:r>
    </w:p>
    <w:p>
      <w:pPr>
        <w:pStyle w:val="Normal"/>
        <w:autoSpaceDE w:val="false"/>
        <w:ind w:left="852" w:firstLine="284"/>
        <w:rPr>
          <w:color w:val="FF0000"/>
          <w:highlight w:val="white"/>
          <w:lang w:val="en-US"/>
        </w:rPr>
      </w:pPr>
      <w:r>
        <w:rPr>
          <w:color w:val="FF0000"/>
          <w:highlight w:val="white"/>
          <w:lang w:val="en-US"/>
        </w:rPr>
        <w:t>codeSystem</w:t>
      </w:r>
      <w:r>
        <w:rPr>
          <w:color w:val="0000FF"/>
          <w:highlight w:val="white"/>
          <w:lang w:val="en-US"/>
        </w:rPr>
        <w:t>="</w:t>
      </w:r>
      <w:r>
        <w:rPr>
          <w:color w:val="000000"/>
          <w:highlight w:val="white"/>
          <w:lang w:val="en-US"/>
        </w:rPr>
        <w:t>1.2.246.537.5.1.1997</w:t>
      </w:r>
      <w:r>
        <w:rPr>
          <w:color w:val="0000FF"/>
          <w:highlight w:val="white"/>
          <w:lang w:val="en-US"/>
        </w:rPr>
        <w:t>"</w:t>
      </w:r>
      <w:r>
        <w:rPr>
          <w:color w:val="FF0000"/>
          <w:highlight w:val="white"/>
          <w:lang w:val="en-US"/>
        </w:rPr>
        <w:t xml:space="preserve"> </w:t>
      </w:r>
    </w:p>
    <w:p>
      <w:pPr>
        <w:pStyle w:val="Normal"/>
        <w:autoSpaceDE w:val="false"/>
        <w:ind w:left="852" w:firstLine="284"/>
        <w:rPr>
          <w:color w:val="FF0000"/>
          <w:highlight w:val="white"/>
          <w:lang w:val="en-US"/>
        </w:rPr>
      </w:pPr>
      <w:r>
        <w:rPr>
          <w:color w:val="FF0000"/>
          <w:highlight w:val="white"/>
          <w:lang w:val="en-US"/>
        </w:rPr>
        <w:t>codeSystemName</w:t>
      </w:r>
      <w:r>
        <w:rPr>
          <w:color w:val="0000FF"/>
          <w:highlight w:val="white"/>
          <w:lang w:val="en-US"/>
        </w:rPr>
        <w:t>="</w:t>
      </w:r>
      <w:r>
        <w:rPr>
          <w:color w:val="000000"/>
          <w:highlight w:val="white"/>
          <w:lang w:val="en-US"/>
        </w:rPr>
        <w:t>AR/YDIN - Sukupuoli</w:t>
      </w:r>
      <w:r>
        <w:rPr>
          <w:color w:val="0000FF"/>
          <w:highlight w:val="white"/>
          <w:lang w:val="en-US"/>
        </w:rPr>
        <w:t>"</w:t>
      </w:r>
      <w:r>
        <w:rPr>
          <w:color w:val="FF0000"/>
          <w:highlight w:val="white"/>
          <w:lang w:val="en-US"/>
        </w:rPr>
        <w:t xml:space="preserve"> </w:t>
      </w:r>
    </w:p>
    <w:p>
      <w:pPr>
        <w:pStyle w:val="Normal"/>
        <w:autoSpaceDE w:val="false"/>
        <w:ind w:left="852" w:firstLine="284"/>
        <w:rPr>
          <w:color w:val="000000"/>
          <w:highlight w:val="white"/>
        </w:rPr>
      </w:pPr>
      <w:r>
        <w:rPr>
          <w:color w:val="FF0000"/>
          <w:highlight w:val="white"/>
        </w:rPr>
        <w:t>displayName</w:t>
      </w:r>
      <w:r>
        <w:rPr>
          <w:color w:val="0000FF"/>
          <w:highlight w:val="white"/>
        </w:rPr>
        <w:t>="</w:t>
      </w:r>
      <w:r>
        <w:rPr>
          <w:color w:val="000000"/>
          <w:highlight w:val="white"/>
        </w:rPr>
        <w:t>mies</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8080"/>
          <w:highlight w:val="white"/>
        </w:rPr>
        <w:t xml:space="preserve"> Potilaan syntymäaika </w:t>
      </w:r>
      <w:r>
        <w:rPr>
          <w:color w:val="0000FF"/>
          <w:highlight w:val="white"/>
        </w:rPr>
        <w:t>--&gt;</w:t>
      </w:r>
    </w:p>
    <w:p>
      <w:pPr>
        <w:pStyle w:val="Normal"/>
        <w:autoSpaceDE w:val="false"/>
        <w:rPr>
          <w:color w:val="000000"/>
          <w:highlight w:val="white"/>
          <w:lang w:val="en-US"/>
        </w:rPr>
      </w:pPr>
      <w:r>
        <w:rPr>
          <w:color w:val="000000"/>
          <w:highlight w:val="white"/>
        </w:rPr>
        <w:tab/>
        <w:tab/>
        <w:tab/>
      </w:r>
      <w:r>
        <w:rPr>
          <w:color w:val="0000FF"/>
          <w:highlight w:val="white"/>
          <w:lang w:val="en-US"/>
        </w:rPr>
        <w:t>&lt;</w:t>
      </w:r>
      <w:r>
        <w:rPr>
          <w:color w:val="800000"/>
          <w:highlight w:val="white"/>
          <w:lang w:val="en-US"/>
        </w:rPr>
        <w:t>birthTime</w:t>
      </w:r>
      <w:r>
        <w:rPr>
          <w:color w:val="FF0000"/>
          <w:highlight w:val="white"/>
          <w:lang w:val="en-US"/>
        </w:rPr>
        <w:t xml:space="preserve"> value</w:t>
      </w:r>
      <w:r>
        <w:rPr>
          <w:color w:val="0000FF"/>
          <w:highlight w:val="white"/>
          <w:lang w:val="en-US"/>
        </w:rPr>
        <w:t>="</w:t>
      </w:r>
      <w:r>
        <w:rPr>
          <w:color w:val="000000"/>
          <w:highlight w:val="white"/>
          <w:lang w:val="en-US"/>
        </w:rPr>
        <w:t>19750803</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r>
      <w:r>
        <w:rPr>
          <w:color w:val="0000FF"/>
          <w:highlight w:val="white"/>
          <w:lang w:val="en-US"/>
        </w:rPr>
        <w:t>&lt;/</w:t>
      </w:r>
      <w:r>
        <w:rPr>
          <w:color w:val="800000"/>
          <w:highlight w:val="white"/>
          <w:lang w:val="en-US"/>
        </w:rPr>
        <w:t>patient</w:t>
      </w:r>
      <w:r>
        <w:rPr>
          <w:color w:val="0000FF"/>
          <w:highlight w:val="white"/>
          <w:lang w:val="en-US"/>
        </w:rPr>
        <w:t>&gt;</w:t>
      </w:r>
    </w:p>
    <w:p>
      <w:pPr>
        <w:pStyle w:val="Normal"/>
        <w:autoSpaceDE w:val="false"/>
        <w:rPr>
          <w:color w:val="000000"/>
          <w:highlight w:val="white"/>
          <w:lang w:val="en-US"/>
        </w:rPr>
      </w:pPr>
      <w:r>
        <w:rPr>
          <w:color w:val="000000"/>
          <w:highlight w:val="white"/>
          <w:lang w:val="en-US"/>
        </w:rPr>
        <w:tab/>
      </w:r>
      <w:r>
        <w:rPr>
          <w:color w:val="0000FF"/>
          <w:highlight w:val="white"/>
          <w:lang w:val="en-US"/>
        </w:rPr>
        <w:t>&lt;/</w:t>
      </w:r>
      <w:r>
        <w:rPr>
          <w:color w:val="800000"/>
          <w:highlight w:val="white"/>
          <w:lang w:val="en-US"/>
        </w:rPr>
        <w:t>patientRole</w:t>
      </w:r>
      <w:r>
        <w:rPr>
          <w:color w:val="0000FF"/>
          <w:highlight w:val="white"/>
          <w:lang w:val="en-US"/>
        </w:rPr>
        <w:t>&gt;</w:t>
      </w:r>
    </w:p>
    <w:p>
      <w:pPr>
        <w:pStyle w:val="Normal"/>
        <w:autoSpaceDE w:val="false"/>
        <w:rPr>
          <w:rStyle w:val="XML10ptBlack"/>
          <w:highlight w:val="white"/>
          <w:lang w:val="en-US"/>
        </w:rPr>
      </w:pPr>
      <w:r>
        <w:rPr>
          <w:color w:val="0000FF"/>
          <w:highlight w:val="white"/>
          <w:lang w:val="en-US"/>
        </w:rPr>
        <w:t>&lt;/</w:t>
      </w:r>
      <w:r>
        <w:rPr>
          <w:color w:val="800000"/>
          <w:highlight w:val="white"/>
          <w:lang w:val="en-US"/>
        </w:rPr>
        <w:t>recordTarget</w:t>
      </w:r>
      <w:r>
        <w:rPr>
          <w:color w:val="0000FF"/>
          <w:highlight w:val="white"/>
          <w:lang w:val="en-US"/>
        </w:rPr>
        <w:t>&gt;</w:t>
      </w:r>
    </w:p>
    <w:p>
      <w:pPr>
        <w:pStyle w:val="Normal"/>
        <w:rPr>
          <w:rStyle w:val="XML10ptBlack"/>
          <w:lang w:val="en-US"/>
        </w:rPr>
      </w:pPr>
      <w:r>
        <w:rPr>
          <w:highlight w:val="white"/>
        </w:rPr>
      </w:r>
    </w:p>
    <w:p>
      <w:pPr>
        <w:pStyle w:val="Heading2"/>
        <w:rPr/>
      </w:pPr>
      <w:bookmarkStart w:id="14" w:name="__RefHeading___Toc1991533"/>
      <w:bookmarkStart w:id="15" w:name="AUTHOR"/>
      <w:bookmarkStart w:id="16" w:name="_Ref151790365"/>
      <w:bookmarkEnd w:id="14"/>
      <w:bookmarkEnd w:id="15"/>
      <w:r>
        <w:rPr/>
        <w:t>author</w:t>
      </w:r>
    </w:p>
    <w:p>
      <w:pPr>
        <w:pStyle w:val="Normal"/>
        <w:keepNext w:val="true"/>
        <w:rPr/>
      </w:pPr>
      <w:r>
        <w:rPr/>
      </w:r>
    </w:p>
    <w:p>
      <w:pPr>
        <w:pStyle w:val="Normal"/>
        <w:keepNext w:val="true"/>
        <w:rPr/>
      </w:pPr>
      <w:r>
        <w:rPr/>
        <w:t>Henkilön tiedot</w:t>
      </w:r>
    </w:p>
    <w:p>
      <w:pPr>
        <w:pStyle w:val="Normal"/>
        <w:keepNext w:val="true"/>
        <w:rPr/>
      </w:pPr>
      <w:r>
        <w:rPr/>
      </w:r>
    </w:p>
    <w:tbl>
      <w:tblPr>
        <w:tblW w:w="8568" w:type="dxa"/>
        <w:jc w:val="left"/>
        <w:tblInd w:w="-113" w:type="dxa"/>
        <w:tblLayout w:type="fixed"/>
        <w:tblCellMar>
          <w:top w:w="0" w:type="dxa"/>
          <w:left w:w="108" w:type="dxa"/>
          <w:bottom w:w="0" w:type="dxa"/>
          <w:right w:w="108" w:type="dxa"/>
        </w:tblCellMar>
      </w:tblPr>
      <w:tblGrid>
        <w:gridCol w:w="2688"/>
        <w:gridCol w:w="1390"/>
        <w:gridCol w:w="4490"/>
      </w:tblGrid>
      <w:tr>
        <w:trPr>
          <w:cantSplit w:val="true"/>
        </w:trPr>
        <w:tc>
          <w:tcPr>
            <w:tcW w:w="2688"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Elementti</w:t>
            </w:r>
          </w:p>
        </w:tc>
        <w:tc>
          <w:tcPr>
            <w:tcW w:w="1390"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Pakollisuus</w:t>
            </w:r>
          </w:p>
        </w:tc>
        <w:tc>
          <w:tcPr>
            <w:tcW w:w="4490"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Pakollisuusehto ja lisätiedot</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keepNext w:val="true"/>
              <w:rPr/>
            </w:pPr>
            <w:r>
              <w:rPr/>
              <w:t>functionCode</w:t>
            </w:r>
          </w:p>
        </w:tc>
        <w:tc>
          <w:tcPr>
            <w:tcW w:w="1390" w:type="dxa"/>
            <w:tcBorders>
              <w:top w:val="single" w:sz="4" w:space="0" w:color="000000"/>
              <w:left w:val="single" w:sz="4" w:space="0" w:color="000000"/>
              <w:bottom w:val="single" w:sz="4" w:space="0" w:color="000000"/>
              <w:right w:val="single" w:sz="4" w:space="0" w:color="000000"/>
            </w:tcBorders>
          </w:tcPr>
          <w:p>
            <w:pPr>
              <w:pStyle w:val="Normal"/>
              <w:keepNext w:val="true"/>
              <w:rPr/>
            </w:pPr>
            <w:r>
              <w:rPr/>
              <w:t>EP</w:t>
            </w:r>
          </w:p>
        </w:tc>
        <w:tc>
          <w:tcPr>
            <w:tcW w:w="4490" w:type="dxa"/>
            <w:tcBorders>
              <w:top w:val="single" w:sz="4" w:space="0" w:color="000000"/>
              <w:left w:val="single" w:sz="4" w:space="0" w:color="000000"/>
              <w:bottom w:val="single" w:sz="4" w:space="0" w:color="000000"/>
              <w:right w:val="single" w:sz="4" w:space="0" w:color="000000"/>
            </w:tcBorders>
          </w:tcPr>
          <w:p>
            <w:pPr>
              <w:pStyle w:val="Normal"/>
              <w:keepNext w:val="true"/>
              <w:rPr/>
            </w:pPr>
            <w:r>
              <w:rPr/>
              <w:t xml:space="preserve">Ammattihenkilön rooli </w:t>
            </w:r>
          </w:p>
          <w:p>
            <w:pPr>
              <w:pStyle w:val="Normal"/>
              <w:keepNext w:val="true"/>
              <w:rPr/>
            </w:pPr>
            <w:r>
              <w:rPr/>
            </w:r>
          </w:p>
          <w:p>
            <w:pPr>
              <w:pStyle w:val="Normal"/>
              <w:keepNext w:val="true"/>
              <w:rPr/>
            </w:pPr>
            <w:r>
              <w:rPr/>
              <w:t>Pakollinen lääkemääräyksessä ja toimituksessa sekä näiden korjauksissa ja mitätöinneissä</w:t>
            </w:r>
          </w:p>
          <w:p>
            <w:pPr>
              <w:pStyle w:val="Normal"/>
              <w:keepNext w:val="true"/>
              <w:rPr/>
            </w:pPr>
            <w:r>
              <w:rPr/>
            </w:r>
          </w:p>
          <w:p>
            <w:pPr>
              <w:pStyle w:val="Normal"/>
              <w:keepNext w:val="true"/>
              <w:rPr/>
            </w:pPr>
            <w:r>
              <w:rPr/>
              <w:t xml:space="preserve">Ammattihenkilön rooli ilmoitetaan koodiston 1.2.246.537.5.40006.2003 eArkisto - tekninen CDA R2 henkilötarkennin 2009 mukaisena arvona. </w:t>
            </w:r>
          </w:p>
          <w:p>
            <w:pPr>
              <w:pStyle w:val="Normal"/>
              <w:keepNext w:val="true"/>
              <w:rPr/>
            </w:pPr>
            <w:r>
              <w:rPr/>
            </w:r>
          </w:p>
          <w:p>
            <w:pPr>
              <w:pStyle w:val="Normal"/>
              <w:keepNext w:val="true"/>
              <w:rPr/>
            </w:pPr>
            <w:r>
              <w:rPr/>
              <w:t xml:space="preserve">Alkuperäinen lääkkeen määrääjä: code="LAL" </w:t>
            </w:r>
          </w:p>
          <w:p>
            <w:pPr>
              <w:pStyle w:val="Normal"/>
              <w:keepNext w:val="true"/>
              <w:rPr/>
            </w:pPr>
            <w:r>
              <w:rPr/>
              <w:t>Toimituksen tekijä: code=”LTE”</w:t>
            </w:r>
          </w:p>
          <w:p>
            <w:pPr>
              <w:pStyle w:val="Normal"/>
              <w:keepNext w:val="true"/>
              <w:rPr/>
            </w:pPr>
            <w:r>
              <w:rPr/>
              <w:t>Jos kyseessä on korjaus tai mitätöinti, author-elementti toistuu korjaajan tai mitätöijän tiedoille</w:t>
            </w:r>
          </w:p>
          <w:p>
            <w:pPr>
              <w:pStyle w:val="Normal"/>
              <w:keepNext w:val="true"/>
              <w:rPr/>
            </w:pPr>
            <w:r>
              <w:rPr/>
              <w:t>korjaajalle code=”KOR”</w:t>
            </w:r>
          </w:p>
          <w:p>
            <w:pPr>
              <w:pStyle w:val="Normal"/>
              <w:keepNext w:val="true"/>
              <w:rPr/>
            </w:pPr>
            <w:r>
              <w:rPr/>
              <w:t>mitätöijälle code= ”MIT”</w:t>
            </w:r>
          </w:p>
          <w:p>
            <w:pPr>
              <w:pStyle w:val="Normal"/>
              <w:rPr>
                <w:b/>
                <w:b/>
              </w:rPr>
            </w:pPr>
            <w:r>
              <w:rPr/>
              <w:t>Jos kyseessä on apteekin tallentama paperi- tai puhelinlääkemääräys, author-elementti toistuu kirjaajan tiedoille.</w:t>
            </w:r>
            <w:r>
              <w:rPr>
                <w:b/>
              </w:rPr>
              <w:t xml:space="preserve"> </w:t>
            </w:r>
            <w:r>
              <w:rPr/>
              <w:t>Kirjaajalle</w:t>
            </w:r>
            <w:r>
              <w:rPr>
                <w:b/>
              </w:rPr>
              <w:t xml:space="preserve"> </w:t>
            </w:r>
            <w:r>
              <w:rPr/>
              <w:t>code=”KIR”.</w:t>
            </w:r>
          </w:p>
          <w:p>
            <w:pPr>
              <w:pStyle w:val="Normal"/>
              <w:rPr>
                <w:b/>
                <w:b/>
              </w:rPr>
            </w:pPr>
            <w:r>
              <w:rPr/>
              <w:t>”</w:t>
            </w:r>
            <w:r>
              <w:rPr/>
              <w:t>.</w:t>
            </w:r>
          </w:p>
          <w:p>
            <w:pPr>
              <w:pStyle w:val="Normal"/>
              <w:keepNext w:val="true"/>
              <w:rPr>
                <w:b/>
                <w:b/>
              </w:rPr>
            </w:pPr>
            <w:r>
              <w:rPr>
                <w:b/>
              </w:rPr>
            </w:r>
          </w:p>
          <w:p>
            <w:pPr>
              <w:pStyle w:val="Normal"/>
              <w:keepNext w:val="true"/>
              <w:rPr/>
            </w:pPr>
            <w:r>
              <w:rPr/>
              <w:t xml:space="preserve">Jos siis kyse on lääkemääräyksen mitätöinnistä tai korjauksesta, toisessa author-elementissä on ”LAL” ja toisessa ”MIT” tai ”KOR”. </w:t>
            </w:r>
          </w:p>
          <w:p>
            <w:pPr>
              <w:pStyle w:val="Normal"/>
              <w:keepNext w:val="true"/>
              <w:rPr/>
            </w:pPr>
            <w:r>
              <w:rPr/>
              <w:t>Jos taas kyse on lääketoimituksen mitätöinnistä tai korjauksesta, toisessa author-elementissä on ”LTE” ja toisessa ”MIT” tai ”KOR.”</w:t>
            </w:r>
          </w:p>
          <w:p>
            <w:pPr>
              <w:pStyle w:val="Normal"/>
              <w:keepNext w:val="true"/>
              <w:rPr/>
            </w:pPr>
            <w:r>
              <w:rPr/>
            </w:r>
          </w:p>
          <w:p>
            <w:pPr>
              <w:pStyle w:val="Normal"/>
              <w:keepNext w:val="true"/>
              <w:rPr/>
            </w:pPr>
            <w:r>
              <w:rPr/>
              <w:t>Jos lääkemääräystä tai toimitusta on korjattu ja/tai mitätöity useampia kertoja, ilmoitetaan lääkemääräyksen/toimituksen korjauksessa/mitätöinnissä vain alkuperäisen version ja kyseisen version laatija. Lisäksi apteekin tallentamassa lääkemääräyksessä on näissäkin tilanteissa lääkemääräyksen kirjaajan tiedot (KIR).</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rPr/>
            </w:pPr>
            <w:r>
              <w:rPr/>
              <w:t>time</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Time elementissä voidaan välittää ammattihenkilön kirjautumisaika, tieto ei ole pakollinen.</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assignedAuthor</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id </w:t>
            </w:r>
          </w:p>
          <w:p>
            <w:pPr>
              <w:pStyle w:val="Normal"/>
              <w:rPr/>
            </w:pPr>
            <w:r>
              <w:rPr/>
              <w:t xml:space="preserve">  </w:t>
            </w:r>
            <w:r>
              <w:rPr/>
              <w:t>(root 1.2.246.537.25)</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Yksilöintitunnus (ent. sv-numero)</w:t>
            </w:r>
          </w:p>
          <w:p>
            <w:pPr>
              <w:pStyle w:val="Normal"/>
              <w:rPr/>
            </w:pPr>
            <w:r>
              <w:rPr/>
              <w:t>Pakollinen niillä käyttäjillä, joilla on yksilöintitunnus</w:t>
            </w:r>
          </w:p>
          <w:p>
            <w:pPr>
              <w:pStyle w:val="Normal"/>
              <w:rPr/>
            </w:pPr>
            <w:r>
              <w:rPr/>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id </w:t>
            </w:r>
          </w:p>
          <w:p>
            <w:pPr>
              <w:pStyle w:val="Normal"/>
              <w:rPr/>
            </w:pPr>
            <w:r>
              <w:rPr/>
              <w:t xml:space="preserve">  </w:t>
            </w:r>
            <w:r>
              <w:rPr/>
              <w:t>(root 1.2.246.537.26)</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Rekisteröintinumero (eli ns. terhikkitunnus)</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code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Erikoisala </w:t>
            </w:r>
          </w:p>
          <w:p>
            <w:pPr>
              <w:pStyle w:val="Normal"/>
              <w:rPr/>
            </w:pPr>
            <w:r>
              <w:rPr/>
              <w:t>Pakollinen erikoislääkärillä lääkemääräyksessä, lääkemääräyksen korjauksessa ja mitätöinnissä</w:t>
            </w:r>
          </w:p>
          <w:p>
            <w:pPr>
              <w:pStyle w:val="Normal"/>
              <w:rPr/>
            </w:pPr>
            <w:r>
              <w:rPr/>
              <w:t>Ilmoitetaan koodistolla 1.2.246.537.6.148.2008 Valvira-Koulutusluokitus 2008</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 xml:space="preserve">    </w:t>
            </w:r>
            <w:r>
              <w:rPr/>
              <w:t>translation</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2688"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 xml:space="preserve">      </w:t>
            </w:r>
            <w:r>
              <w:rPr/>
              <w:t>qualifier</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2688"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 xml:space="preserve">        </w:t>
            </w:r>
            <w:r>
              <w:rPr/>
              <w:t>value</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originalText </w:t>
            </w:r>
          </w:p>
          <w:p>
            <w:pPr>
              <w:pStyle w:val="Normal"/>
              <w:rPr/>
            </w:pPr>
            <w:r>
              <w:rPr/>
              <w:t xml:space="preserve">          </w:t>
            </w:r>
            <w:r>
              <w:rPr/>
              <w:t>(name code="x")</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Virkanimike (code="1.2")</w:t>
            </w:r>
          </w:p>
          <w:p>
            <w:pPr>
              <w:pStyle w:val="Normal"/>
              <w:rPr/>
            </w:pPr>
            <w:r>
              <w:rPr/>
              <w:t xml:space="preserve">Ei ole enää pakollinen 1.1.2017 alkaen. </w:t>
            </w:r>
          </w:p>
          <w:p>
            <w:pPr>
              <w:pStyle w:val="Normal"/>
              <w:rPr/>
            </w:pPr>
            <w:r>
              <w:rPr/>
            </w:r>
          </w:p>
          <w:p>
            <w:pPr>
              <w:pStyle w:val="Normal"/>
              <w:rPr/>
            </w:pPr>
            <w:r>
              <w:rPr/>
              <w:t>Oppiarvo (code="1.3")</w:t>
            </w:r>
          </w:p>
          <w:p>
            <w:pPr>
              <w:pStyle w:val="Normal"/>
              <w:rPr/>
            </w:pPr>
            <w:r>
              <w:rPr/>
              <w:t>Ei ole enää pakollinen 1.1.2017 alkaen.</w:t>
            </w:r>
          </w:p>
          <w:p>
            <w:pPr>
              <w:pStyle w:val="Normal"/>
              <w:rPr/>
            </w:pPr>
            <w:r>
              <w:rPr/>
            </w:r>
          </w:p>
          <w:p>
            <w:pPr>
              <w:pStyle w:val="Normal"/>
              <w:rPr/>
            </w:pPr>
            <w:r>
              <w:rPr/>
              <w:t>Ammattioikeus (code="151")</w:t>
            </w:r>
          </w:p>
          <w:p>
            <w:pPr>
              <w:pStyle w:val="Normal"/>
              <w:rPr/>
            </w:pPr>
            <w:r>
              <w:rPr/>
              <w:t>Pakollinen</w:t>
            </w:r>
          </w:p>
          <w:p>
            <w:pPr>
              <w:pStyle w:val="Normal"/>
              <w:rPr/>
            </w:pPr>
            <w:r>
              <w:rPr/>
              <w:t>Ilmoitetaan koodistolla 1.2.246.537.6.140.2008 Valvira - Ammattioikeudet 2008</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 xml:space="preserve">  </w:t>
            </w:r>
            <w:r>
              <w:rPr/>
              <w:t>assignedPerson</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2688"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 xml:space="preserve">    </w:t>
            </w:r>
            <w:r>
              <w:rPr/>
              <w:t>name</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Ammattihenkilön nimi</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given</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Etunimet tuodaan omissa given-elementeissään</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family</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Sukunimi</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suffix</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Loppuliite, joka kuvaa akateemista koulutusta ja virkaa tai tehtävää</w:t>
            </w:r>
          </w:p>
        </w:tc>
      </w:tr>
    </w:tbl>
    <w:p>
      <w:pPr>
        <w:pStyle w:val="Normal"/>
        <w:rPr/>
      </w:pPr>
      <w:r>
        <w:rPr/>
      </w:r>
    </w:p>
    <w:p>
      <w:pPr>
        <w:pStyle w:val="Normal"/>
        <w:rPr/>
      </w:pPr>
      <w:r>
        <w:rPr/>
      </w:r>
    </w:p>
    <w:p>
      <w:pPr>
        <w:pStyle w:val="Normal"/>
        <w:rPr/>
      </w:pPr>
      <w:r>
        <w:rPr/>
      </w:r>
    </w:p>
    <w:p>
      <w:pPr>
        <w:pStyle w:val="Normal"/>
        <w:rPr/>
      </w:pPr>
      <w:r>
        <w:rPr/>
        <w:t>Organisaation tiedot</w:t>
      </w:r>
    </w:p>
    <w:p>
      <w:pPr>
        <w:pStyle w:val="Normal"/>
        <w:rPr/>
      </w:pPr>
      <w:r>
        <w:rPr/>
      </w:r>
    </w:p>
    <w:tbl>
      <w:tblPr>
        <w:tblW w:w="8568" w:type="dxa"/>
        <w:jc w:val="left"/>
        <w:tblInd w:w="-113" w:type="dxa"/>
        <w:tblLayout w:type="fixed"/>
        <w:tblCellMar>
          <w:top w:w="0" w:type="dxa"/>
          <w:left w:w="108" w:type="dxa"/>
          <w:bottom w:w="0" w:type="dxa"/>
          <w:right w:w="108" w:type="dxa"/>
        </w:tblCellMar>
      </w:tblPr>
      <w:tblGrid>
        <w:gridCol w:w="2802"/>
        <w:gridCol w:w="1390"/>
        <w:gridCol w:w="4376"/>
      </w:tblGrid>
      <w:tr>
        <w:trPr>
          <w:cantSplit w:val="true"/>
        </w:trPr>
        <w:tc>
          <w:tcPr>
            <w:tcW w:w="2802" w:type="dxa"/>
            <w:tcBorders>
              <w:top w:val="single" w:sz="4" w:space="0" w:color="000000"/>
              <w:left w:val="single" w:sz="4" w:space="0" w:color="000000"/>
              <w:bottom w:val="single" w:sz="4" w:space="0" w:color="000000"/>
              <w:right w:val="single" w:sz="4" w:space="0" w:color="000000"/>
            </w:tcBorders>
            <w:shd w:fill="E6E6E6" w:val="clear"/>
          </w:tcPr>
          <w:p>
            <w:pPr>
              <w:pStyle w:val="Normal"/>
              <w:rPr>
                <w:b/>
                <w:b/>
              </w:rPr>
            </w:pPr>
            <w:r>
              <w:rPr>
                <w:b/>
              </w:rPr>
              <w:t>Tieto</w:t>
            </w:r>
          </w:p>
        </w:tc>
        <w:tc>
          <w:tcPr>
            <w:tcW w:w="1390" w:type="dxa"/>
            <w:tcBorders>
              <w:top w:val="single" w:sz="4" w:space="0" w:color="000000"/>
              <w:left w:val="single" w:sz="4" w:space="0" w:color="000000"/>
              <w:bottom w:val="single" w:sz="4" w:space="0" w:color="000000"/>
              <w:right w:val="single" w:sz="4" w:space="0" w:color="000000"/>
            </w:tcBorders>
            <w:shd w:fill="E6E6E6" w:val="clear"/>
          </w:tcPr>
          <w:p>
            <w:pPr>
              <w:pStyle w:val="Normal"/>
              <w:rPr>
                <w:b/>
                <w:b/>
              </w:rPr>
            </w:pPr>
            <w:r>
              <w:rPr>
                <w:b/>
              </w:rPr>
              <w:t>Pakollisuus</w:t>
            </w:r>
          </w:p>
        </w:tc>
        <w:tc>
          <w:tcPr>
            <w:tcW w:w="4376" w:type="dxa"/>
            <w:tcBorders>
              <w:top w:val="single" w:sz="4" w:space="0" w:color="000000"/>
              <w:left w:val="single" w:sz="4" w:space="0" w:color="000000"/>
              <w:bottom w:val="single" w:sz="4" w:space="0" w:color="000000"/>
              <w:right w:val="single" w:sz="4" w:space="0" w:color="000000"/>
            </w:tcBorders>
            <w:shd w:fill="E6E6E6" w:val="clear"/>
          </w:tcPr>
          <w:p>
            <w:pPr>
              <w:pStyle w:val="Normal"/>
              <w:rPr>
                <w:b/>
                <w:b/>
              </w:rPr>
            </w:pPr>
            <w:r>
              <w:rPr>
                <w:b/>
              </w:rPr>
              <w:t>Pakollisuusehto ja lisätiedot</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shd w:fill="BFBFBF" w:val="clear"/>
          </w:tcPr>
          <w:p>
            <w:pPr>
              <w:pStyle w:val="Normal"/>
              <w:rPr>
                <w:b/>
                <w:b/>
              </w:rPr>
            </w:pPr>
            <w:r>
              <w:rPr>
                <w:b/>
              </w:rPr>
              <w:t>representedOrganization</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4376"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 xml:space="preserve">Terveydenhuollon palveluyksikön tai apteekin tiedot. </w:t>
            </w:r>
          </w:p>
          <w:p>
            <w:pPr>
              <w:pStyle w:val="Normal"/>
              <w:rPr>
                <w:b/>
                <w:b/>
              </w:rPr>
            </w:pPr>
            <w:r>
              <w:rPr/>
              <w:t>Yksityisen terveydenhuollon liittymismallit on kuvattu tarkemmin omassa määrittelyssään.</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id</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 xml:space="preserve">Organisaation oid </w:t>
            </w:r>
          </w:p>
          <w:p>
            <w:pPr>
              <w:pStyle w:val="Normal"/>
              <w:rPr/>
            </w:pPr>
            <w:r>
              <w:rPr/>
              <w:t>Oid sijoitetaan kokonaisuudessaan root-elementtiin.</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name</w:t>
            </w:r>
          </w:p>
          <w:p>
            <w:pPr>
              <w:pStyle w:val="Normal"/>
              <w:rPr/>
            </w:pPr>
            <w:r>
              <w:rPr/>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nimi</w:t>
            </w:r>
          </w:p>
          <w:p>
            <w:pPr>
              <w:pStyle w:val="Normal"/>
              <w:rPr/>
            </w:pPr>
            <w:r>
              <w:rPr/>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telecom </w:t>
            </w:r>
          </w:p>
          <w:p>
            <w:pPr>
              <w:pStyle w:val="Normal"/>
              <w:rPr/>
            </w:pPr>
            <w:r>
              <w:rPr/>
              <w:t xml:space="preserve">  </w:t>
            </w:r>
            <w:r>
              <w:rPr/>
              <w:t>(etuliite tel:)</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puhelinnumero</w:t>
            </w:r>
          </w:p>
          <w:p>
            <w:pPr>
              <w:pStyle w:val="Normal"/>
              <w:rPr/>
            </w:pPr>
            <w:r>
              <w:rPr/>
              <w:t>Puhelinnumeron erottelu välilyönnillä on kielletty. Use-attribuutin arvo on "DIR" (suora numero) tai ”PUB” (vaihteen numero).</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telecom </w:t>
            </w:r>
          </w:p>
          <w:p>
            <w:pPr>
              <w:pStyle w:val="Normal"/>
              <w:rPr/>
            </w:pPr>
            <w:r>
              <w:rPr/>
              <w:t xml:space="preserve">  </w:t>
            </w:r>
            <w:r>
              <w:rPr/>
              <w:t>(etuliite mailto:)</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sähköpostiosoite</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 xml:space="preserve">  </w:t>
            </w:r>
            <w:r>
              <w:rPr/>
              <w:t>addr</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376"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Organisaation osoitetiedot</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lang w:val="en-US"/>
              </w:rPr>
              <w:t xml:space="preserve">    </w:t>
            </w:r>
            <w:r>
              <w:rPr>
                <w:lang w:val="en-US"/>
              </w:rPr>
              <w:t>streetAddressLine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katuosoite</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postalCode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postinumero</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city</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postitoimipaikka</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shd w:fill="BFBFBF" w:val="clear"/>
          </w:tcPr>
          <w:p>
            <w:pPr>
              <w:pStyle w:val="Normal"/>
              <w:rPr>
                <w:b/>
                <w:b/>
              </w:rPr>
            </w:pPr>
            <w:r>
              <w:rPr>
                <w:b/>
              </w:rPr>
              <w:t>asOrganizationPartOf</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4376"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2802" w:type="dxa"/>
            <w:tcBorders>
              <w:top w:val="single" w:sz="4" w:space="0" w:color="000000"/>
              <w:left w:val="single" w:sz="4" w:space="0" w:color="000000"/>
              <w:bottom w:val="single" w:sz="4" w:space="0" w:color="000000"/>
              <w:right w:val="single" w:sz="4" w:space="0" w:color="000000"/>
            </w:tcBorders>
            <w:shd w:fill="BFBFBF" w:val="clear"/>
          </w:tcPr>
          <w:p>
            <w:pPr>
              <w:pStyle w:val="Normal"/>
              <w:rPr>
                <w:b/>
                <w:b/>
              </w:rPr>
            </w:pPr>
            <w:r>
              <w:rPr>
                <w:b/>
              </w:rPr>
              <w:t xml:space="preserve">  </w:t>
            </w:r>
            <w:r>
              <w:rPr>
                <w:b/>
              </w:rPr>
              <w:t>wholeOrgan</w:t>
            </w:r>
            <w:r>
              <w:rPr>
                <w:b/>
                <w:lang w:val="en-US"/>
              </w:rPr>
              <w:t>ization</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4376"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Terveydenhuollon palvelunantajan tiedot</w:t>
            </w:r>
          </w:p>
          <w:p>
            <w:pPr>
              <w:pStyle w:val="Normal"/>
              <w:rPr/>
            </w:pPr>
            <w:r>
              <w:rPr/>
              <w:t xml:space="preserve">Yksityisen terveydenhuollon liittymismallit on kuvattu tarkemmin omassa määrittelyssään. </w:t>
            </w:r>
          </w:p>
          <w:p>
            <w:pPr>
              <w:pStyle w:val="Normal"/>
              <w:rPr/>
            </w:pPr>
            <w:r>
              <w:rPr/>
              <w:t>Palvelunantajan tiedot ovat pakollisia terveydenhuollon laatimissa asiakirjoissa.</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id</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oid</w:t>
            </w:r>
          </w:p>
          <w:p>
            <w:pPr>
              <w:pStyle w:val="Normal"/>
              <w:rPr/>
            </w:pPr>
            <w:r>
              <w:rPr/>
              <w:t>Oid sijoitetaan kokonaisuudessaan root-elementtiin.</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name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nimi</w:t>
            </w:r>
          </w:p>
          <w:p>
            <w:pPr>
              <w:pStyle w:val="Normal"/>
              <w:rPr/>
            </w:pPr>
            <w:r>
              <w:rPr/>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telecom </w:t>
            </w:r>
          </w:p>
          <w:p>
            <w:pPr>
              <w:pStyle w:val="Normal"/>
              <w:rPr/>
            </w:pPr>
            <w:r>
              <w:rPr/>
              <w:t xml:space="preserve">    </w:t>
            </w:r>
            <w:r>
              <w:rPr/>
              <w:t>(etuliite tel:)</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puhelinnumero</w:t>
            </w:r>
          </w:p>
          <w:p>
            <w:pPr>
              <w:pStyle w:val="Normal"/>
              <w:rPr/>
            </w:pPr>
            <w:r>
              <w:rPr/>
              <w:t>Puhelinnumeron erottelu välilyönnillä on kielletty. Use-attribuutin arvo on "DIR" (suora numero) tai ”PUB” (vaihteen numero).</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telecom </w:t>
            </w:r>
          </w:p>
          <w:p>
            <w:pPr>
              <w:pStyle w:val="Normal"/>
              <w:rPr/>
            </w:pPr>
            <w:r>
              <w:rPr/>
              <w:t xml:space="preserve">    </w:t>
            </w:r>
            <w:r>
              <w:rPr/>
              <w:t>(etuliite mailto:)</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sähköpostisosoite</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 xml:space="preserve">    </w:t>
            </w:r>
            <w:r>
              <w:rPr/>
              <w:t>addr</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376"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lang w:val="en-US"/>
              </w:rPr>
              <w:t xml:space="preserve">      </w:t>
            </w:r>
            <w:r>
              <w:rPr>
                <w:lang w:val="en-US"/>
              </w:rPr>
              <w:t>streetAddressLine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katuosoite</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postalCode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postinumero</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city</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postitoimipaikka</w:t>
            </w:r>
          </w:p>
        </w:tc>
      </w:tr>
    </w:tbl>
    <w:p>
      <w:pPr>
        <w:pStyle w:val="Normal"/>
        <w:rPr/>
      </w:pPr>
      <w:r>
        <w:rPr/>
      </w:r>
    </w:p>
    <w:p>
      <w:pPr>
        <w:pStyle w:val="Normal"/>
        <w:rPr/>
      </w:pPr>
      <w:r>
        <w:rPr/>
        <w:t xml:space="preserve">Pakollisuussäännöt eivät koske Omakannasta tehtyä uusimispyyntöä, jossa author jätetään tyhjäksi. </w:t>
      </w:r>
    </w:p>
    <w:p>
      <w:pPr>
        <w:pStyle w:val="Normal"/>
        <w:rPr/>
      </w:pPr>
      <w:r>
        <w:rPr/>
      </w:r>
    </w:p>
    <w:p>
      <w:pPr>
        <w:pStyle w:val="Normal"/>
        <w:rPr/>
      </w:pPr>
      <w:r>
        <w:rPr/>
        <w:t xml:space="preserve">Lääkemääräyksen tai lääketoimituksen korjauksessa ja mitätöinnissä ei saa korjata alkuperäisen määrääjän (LAL-author) tai alkuperäisen lääketoimituksen tehneen henkilön (LTE-author) tietoja. Mikäli alkuperäisestä lääkemääräyksestä tai lääketoimituksesta puuttuu authorin tietoja, jotka ovat uusimman määrityksen mukaan pakollisia, tietoja ei tuoda lääkemääräyksen tai toimituksen korjauksessa tai mitätöinnissä. </w:t>
      </w:r>
    </w:p>
    <w:p>
      <w:pPr>
        <w:pStyle w:val="Normal"/>
        <w:rPr/>
      </w:pPr>
      <w:r>
        <w:rPr/>
      </w:r>
      <w:bookmarkStart w:id="17" w:name="AUTHOR"/>
      <w:bookmarkStart w:id="18" w:name="AUTHOR"/>
      <w:bookmarkEnd w:id="18"/>
    </w:p>
    <w:p>
      <w:pPr>
        <w:pStyle w:val="Normal"/>
        <w:rPr/>
      </w:pPr>
      <w:r>
        <w:rPr/>
        <w:t>Lääkkeen määrääjä yksilöidään yksilöintitunnuksella (entinen SV-numero). Lisäksi yksilöintiin käytetään Valviran rekisteröintinumeroa (terhikki-tunnusta). Samoja tunnisteita on käytettävä Body osan merkinnöissä henkilön tunnistamiseen.</w:t>
      </w:r>
    </w:p>
    <w:p>
      <w:pPr>
        <w:pStyle w:val="Normal"/>
        <w:rPr/>
      </w:pPr>
      <w:r>
        <w:rPr/>
      </w:r>
    </w:p>
    <w:p>
      <w:pPr>
        <w:pStyle w:val="Normal"/>
        <w:autoSpaceDE w:val="false"/>
        <w:rPr>
          <w:color w:val="000000"/>
          <w:highlight w:val="white"/>
        </w:rPr>
      </w:pPr>
      <w:r>
        <w:rPr>
          <w:color w:val="0000FF"/>
          <w:highlight w:val="white"/>
        </w:rPr>
        <w:t>&lt;!--</w:t>
      </w:r>
      <w:r>
        <w:rPr>
          <w:color w:val="808080"/>
          <w:highlight w:val="white"/>
        </w:rPr>
        <w:t xml:space="preserve"> Lääkemääräyksen laatija </w:t>
      </w:r>
      <w:r>
        <w:rPr>
          <w:color w:val="0000FF"/>
          <w:highlight w:val="white"/>
        </w:rPr>
        <w:t>--&gt;</w:t>
      </w:r>
    </w:p>
    <w:p>
      <w:pPr>
        <w:pStyle w:val="Normal"/>
        <w:autoSpaceDE w:val="false"/>
        <w:rPr>
          <w:color w:val="000000"/>
          <w:highlight w:val="white"/>
        </w:rPr>
      </w:pPr>
      <w:r>
        <w:rPr>
          <w:color w:val="000000"/>
          <w:highlight w:val="white"/>
        </w:rPr>
        <w:tab/>
      </w:r>
      <w:r>
        <w:rPr>
          <w:color w:val="0000FF"/>
          <w:highlight w:val="white"/>
        </w:rPr>
        <w:t>&lt;</w:t>
      </w:r>
      <w:r>
        <w:rPr>
          <w:color w:val="800000"/>
          <w:highlight w:val="white"/>
        </w:rPr>
        <w:t>author</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8080"/>
          <w:highlight w:val="white"/>
        </w:rPr>
        <w:t xml:space="preserve"> Ammattihenkilön rooli </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0000"/>
          <w:highlight w:val="white"/>
        </w:rPr>
        <w:t>functionCode</w:t>
      </w:r>
      <w:r>
        <w:rPr>
          <w:color w:val="FF0000"/>
          <w:highlight w:val="white"/>
        </w:rPr>
        <w:t xml:space="preserve"> code</w:t>
      </w:r>
      <w:r>
        <w:rPr>
          <w:color w:val="0000FF"/>
          <w:highlight w:val="white"/>
        </w:rPr>
        <w:t>="</w:t>
      </w:r>
      <w:r>
        <w:rPr>
          <w:color w:val="000000"/>
          <w:highlight w:val="white"/>
        </w:rPr>
        <w:t>LAL</w:t>
      </w:r>
      <w:r>
        <w:rPr>
          <w:color w:val="0000FF"/>
          <w:highlight w:val="white"/>
        </w:rPr>
        <w:t>"</w:t>
      </w:r>
      <w:r>
        <w:rPr>
          <w:color w:val="FF0000"/>
          <w:highlight w:val="white"/>
        </w:rPr>
        <w:t xml:space="preserve"> codeSystem</w:t>
      </w:r>
      <w:r>
        <w:rPr>
          <w:color w:val="0000FF"/>
          <w:highlight w:val="white"/>
        </w:rPr>
        <w:t>="</w:t>
      </w:r>
      <w:r>
        <w:rPr>
          <w:color w:val="000000"/>
          <w:highlight w:val="white"/>
        </w:rPr>
        <w:t>1.2.246.537.5.40006.2003</w:t>
      </w:r>
      <w:r>
        <w:rPr>
          <w:color w:val="0000FF"/>
          <w:highlight w:val="white"/>
        </w:rPr>
        <w:t>"</w:t>
      </w:r>
      <w:r>
        <w:rPr>
          <w:color w:val="FF0000"/>
          <w:highlight w:val="white"/>
        </w:rPr>
        <w:t xml:space="preserve"> codeSystemName</w:t>
      </w:r>
      <w:r>
        <w:rPr>
          <w:color w:val="0000FF"/>
          <w:highlight w:val="white"/>
        </w:rPr>
        <w:t>="</w:t>
      </w:r>
      <w:r>
        <w:rPr>
          <w:color w:val="000000"/>
          <w:highlight w:val="white"/>
        </w:rPr>
        <w:t>Ammattihenkilön rooli</w:t>
      </w:r>
      <w:r>
        <w:rPr>
          <w:color w:val="0000FF"/>
          <w:highlight w:val="white"/>
        </w:rPr>
        <w:t>"</w:t>
      </w:r>
      <w:r>
        <w:rPr>
          <w:color w:val="FF0000"/>
          <w:highlight w:val="white"/>
        </w:rPr>
        <w:t xml:space="preserve"> displayName</w:t>
      </w:r>
      <w:r>
        <w:rPr>
          <w:color w:val="0000FF"/>
          <w:highlight w:val="white"/>
        </w:rPr>
        <w:t>="</w:t>
      </w:r>
      <w:r>
        <w:rPr>
          <w:color w:val="000000"/>
          <w:highlight w:val="white"/>
        </w:rPr>
        <w:t>Lääkityksen aloittanut lääkäri</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8080"/>
          <w:highlight w:val="white"/>
        </w:rPr>
        <w:t xml:space="preserve"> Lääkärin kirjautumisaika</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0000"/>
          <w:highlight w:val="white"/>
        </w:rPr>
        <w:t>time</w:t>
      </w:r>
      <w:r>
        <w:rPr>
          <w:color w:val="FF0000"/>
          <w:highlight w:val="white"/>
        </w:rPr>
        <w:t xml:space="preserve"> value</w:t>
      </w:r>
      <w:r>
        <w:rPr>
          <w:color w:val="0000FF"/>
          <w:highlight w:val="white"/>
        </w:rPr>
        <w:t>="</w:t>
      </w:r>
      <w:r>
        <w:rPr>
          <w:color w:val="000000"/>
          <w:highlight w:val="white"/>
        </w:rPr>
        <w:t>20090424092017</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0000"/>
          <w:highlight w:val="white"/>
        </w:rPr>
        <w:t>assignedAuthor</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8080"/>
          <w:highlight w:val="white"/>
        </w:rPr>
        <w:t xml:space="preserve"> Terveydenhuollon ammattilaisen (lääkäri) tunniste, yksilöintitunnus (sv-numero) extensionissa </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0000"/>
          <w:highlight w:val="white"/>
        </w:rPr>
        <w:t>id</w:t>
      </w:r>
      <w:r>
        <w:rPr>
          <w:color w:val="FF0000"/>
          <w:highlight w:val="white"/>
        </w:rPr>
        <w:t xml:space="preserve"> extension</w:t>
      </w:r>
      <w:r>
        <w:rPr>
          <w:color w:val="0000FF"/>
          <w:highlight w:val="white"/>
        </w:rPr>
        <w:t>="</w:t>
      </w:r>
      <w:r>
        <w:rPr>
          <w:color w:val="000000"/>
          <w:highlight w:val="white"/>
        </w:rPr>
        <w:t>123455</w:t>
      </w:r>
      <w:r>
        <w:rPr>
          <w:color w:val="0000FF"/>
          <w:highlight w:val="white"/>
        </w:rPr>
        <w:t>"</w:t>
      </w:r>
      <w:r>
        <w:rPr>
          <w:color w:val="FF0000"/>
          <w:highlight w:val="white"/>
        </w:rPr>
        <w:t xml:space="preserve"> root</w:t>
      </w:r>
      <w:r>
        <w:rPr>
          <w:color w:val="0000FF"/>
          <w:highlight w:val="white"/>
        </w:rPr>
        <w:t>="</w:t>
      </w:r>
      <w:r>
        <w:rPr>
          <w:color w:val="000000"/>
          <w:highlight w:val="white"/>
        </w:rPr>
        <w:t>1.2.246.537.25</w:t>
      </w:r>
      <w:r>
        <w:rPr>
          <w:color w:val="0000FF"/>
          <w:highlight w:val="white"/>
        </w:rPr>
        <w:t>"/&gt;</w:t>
      </w:r>
    </w:p>
    <w:p>
      <w:pPr>
        <w:pStyle w:val="Normal"/>
        <w:autoSpaceDE w:val="false"/>
        <w:jc w:val="both"/>
        <w:rPr/>
      </w:pPr>
      <w:r>
        <w:rPr>
          <w:color w:val="808080"/>
          <w:highlight w:val="white"/>
        </w:rPr>
        <w:tab/>
        <w:tab/>
        <w:tab/>
        <w:t>&lt;!--  Ammattihenkilön lisätunniste, rekisteröintinumero (terhikki) --&gt;</w:t>
      </w:r>
    </w:p>
    <w:p>
      <w:pPr>
        <w:pStyle w:val="Normal"/>
        <w:autoSpaceDE w:val="false"/>
        <w:rPr>
          <w:rFonts w:ascii="Arial" w:hAnsi="Arial" w:cs="Arial"/>
          <w:color w:val="000000"/>
          <w:sz w:val="20"/>
          <w:highlight w:val="white"/>
        </w:rPr>
      </w:pPr>
      <w:r>
        <w:rPr>
          <w:rFonts w:cs="Arial" w:ascii="Arial" w:hAnsi="Arial"/>
          <w:color w:val="000000"/>
          <w:sz w:val="20"/>
          <w:highlight w:val="white"/>
        </w:rPr>
        <w:tab/>
        <w:tab/>
        <w:tab/>
      </w:r>
      <w:r>
        <w:rPr>
          <w:rFonts w:cs="Arial" w:ascii="Arial" w:hAnsi="Arial"/>
          <w:color w:val="0000FF"/>
          <w:sz w:val="20"/>
          <w:highlight w:val="white"/>
        </w:rPr>
        <w:t>&lt;</w:t>
      </w:r>
      <w:r>
        <w:rPr>
          <w:color w:val="800000"/>
          <w:highlight w:val="white"/>
        </w:rPr>
        <w:t>id</w:t>
      </w:r>
      <w:r>
        <w:rPr>
          <w:rFonts w:cs="Arial" w:ascii="Arial" w:hAnsi="Arial"/>
          <w:color w:val="FF0000"/>
          <w:sz w:val="20"/>
          <w:highlight w:val="white"/>
        </w:rPr>
        <w:t xml:space="preserve"> </w:t>
      </w:r>
      <w:r>
        <w:rPr>
          <w:color w:val="FF0000"/>
          <w:highlight w:val="white"/>
        </w:rPr>
        <w:t>extension</w:t>
      </w:r>
      <w:r>
        <w:rPr>
          <w:rFonts w:cs="Arial" w:ascii="Arial" w:hAnsi="Arial"/>
          <w:color w:val="0000FF"/>
          <w:sz w:val="20"/>
          <w:highlight w:val="white"/>
        </w:rPr>
        <w:t>="</w:t>
      </w:r>
      <w:r>
        <w:rPr>
          <w:color w:val="000000"/>
          <w:highlight w:val="white"/>
        </w:rPr>
        <w:t>12345678901</w:t>
      </w:r>
      <w:r>
        <w:rPr>
          <w:rFonts w:cs="Arial" w:ascii="Arial" w:hAnsi="Arial"/>
          <w:color w:val="0000FF"/>
          <w:sz w:val="20"/>
          <w:highlight w:val="white"/>
        </w:rPr>
        <w:t>"</w:t>
      </w:r>
      <w:r>
        <w:rPr>
          <w:rFonts w:cs="Arial" w:ascii="Arial" w:hAnsi="Arial"/>
          <w:color w:val="FF0000"/>
          <w:sz w:val="20"/>
          <w:highlight w:val="white"/>
        </w:rPr>
        <w:t xml:space="preserve"> </w:t>
      </w:r>
      <w:r>
        <w:rPr>
          <w:color w:val="FF0000"/>
          <w:highlight w:val="white"/>
        </w:rPr>
        <w:t>root</w:t>
      </w:r>
      <w:r>
        <w:rPr>
          <w:rFonts w:cs="Arial" w:ascii="Arial" w:hAnsi="Arial"/>
          <w:color w:val="0000FF"/>
          <w:sz w:val="20"/>
          <w:highlight w:val="white"/>
        </w:rPr>
        <w:t>="</w:t>
      </w:r>
      <w:r>
        <w:rPr>
          <w:color w:val="000000"/>
          <w:highlight w:val="white"/>
        </w:rPr>
        <w:t>1.2.246.537.26</w:t>
      </w:r>
      <w:r>
        <w:rPr>
          <w:rFonts w:cs="Arial" w:ascii="Arial" w:hAnsi="Arial"/>
          <w:color w:val="0000FF"/>
          <w:sz w:val="20"/>
          <w:highlight w:val="white"/>
        </w:rPr>
        <w:t>"/&gt;</w:t>
      </w:r>
    </w:p>
    <w:p>
      <w:pPr>
        <w:pStyle w:val="Normal"/>
        <w:autoSpaceDE w:val="false"/>
        <w:rPr>
          <w:rFonts w:ascii="Arial" w:hAnsi="Arial" w:cs="Arial"/>
          <w:color w:val="000000"/>
          <w:sz w:val="20"/>
          <w:highlight w:val="white"/>
        </w:rPr>
      </w:pPr>
      <w:r>
        <w:rPr>
          <w:rFonts w:cs="Arial" w:ascii="Arial" w:hAnsi="Arial"/>
          <w:color w:val="000000"/>
          <w:sz w:val="20"/>
          <w:highlight w:val="white"/>
        </w:rPr>
      </w:r>
    </w:p>
    <w:p>
      <w:pPr>
        <w:pStyle w:val="Normal"/>
        <w:autoSpaceDE w:val="false"/>
        <w:rPr>
          <w:color w:val="000000"/>
          <w:highlight w:val="white"/>
        </w:rPr>
      </w:pPr>
      <w:r>
        <w:rPr>
          <w:color w:val="000000"/>
          <w:highlight w:val="white"/>
        </w:rPr>
        <w:tab/>
        <w:tab/>
        <w:tab/>
      </w:r>
      <w:r>
        <w:rPr>
          <w:color w:val="0000FF"/>
          <w:highlight w:val="white"/>
        </w:rPr>
        <w:t>&lt;!--</w:t>
      </w:r>
      <w:r>
        <w:rPr>
          <w:color w:val="808080"/>
          <w:highlight w:val="white"/>
        </w:rPr>
        <w:t xml:space="preserve"> Lääkärin erikoisala </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0000"/>
          <w:highlight w:val="white"/>
        </w:rPr>
        <w:t>code</w:t>
      </w:r>
      <w:r>
        <w:rPr>
          <w:color w:val="FF0000"/>
          <w:highlight w:val="white"/>
        </w:rPr>
        <w:t xml:space="preserve"> code</w:t>
      </w:r>
      <w:r>
        <w:rPr>
          <w:color w:val="0000FF"/>
          <w:highlight w:val="white"/>
        </w:rPr>
        <w:t>="</w:t>
      </w:r>
      <w:r>
        <w:rPr/>
        <w:t>76111-222</w:t>
      </w:r>
      <w:r>
        <w:rPr>
          <w:color w:val="0000FF"/>
          <w:highlight w:val="white"/>
        </w:rPr>
        <w:t>"</w:t>
      </w:r>
      <w:r>
        <w:rPr>
          <w:color w:val="FF0000"/>
          <w:highlight w:val="white"/>
        </w:rPr>
        <w:t xml:space="preserve"> codeSystem</w:t>
      </w:r>
      <w:r>
        <w:rPr>
          <w:color w:val="0000FF"/>
          <w:highlight w:val="white"/>
        </w:rPr>
        <w:t>="</w:t>
      </w:r>
      <w:r>
        <w:rPr>
          <w:color w:val="000000"/>
          <w:highlight w:val="white"/>
        </w:rPr>
        <w:t>1.2.246.537.6.148.2008</w:t>
      </w:r>
      <w:r>
        <w:rPr>
          <w:color w:val="0000FF"/>
          <w:highlight w:val="white"/>
        </w:rPr>
        <w:t>"</w:t>
      </w:r>
      <w:r>
        <w:rPr>
          <w:color w:val="FF0000"/>
          <w:highlight w:val="white"/>
        </w:rPr>
        <w:t xml:space="preserve"> codeSystemName</w:t>
      </w:r>
      <w:r>
        <w:rPr>
          <w:color w:val="0000FF"/>
          <w:highlight w:val="white"/>
        </w:rPr>
        <w:t>="</w:t>
      </w:r>
      <w:r>
        <w:rPr>
          <w:color w:val="000000"/>
          <w:highlight w:val="white"/>
        </w:rPr>
        <w:t>Valvira - Koulutusluokitus</w:t>
      </w:r>
      <w:r>
        <w:rPr>
          <w:color w:val="0000FF"/>
          <w:highlight w:val="white"/>
        </w:rPr>
        <w:t>"</w:t>
      </w:r>
      <w:r>
        <w:rPr>
          <w:color w:val="FF0000"/>
          <w:highlight w:val="white"/>
        </w:rPr>
        <w:t xml:space="preserve"> displayName</w:t>
      </w:r>
      <w:r>
        <w:rPr>
          <w:color w:val="0000FF"/>
          <w:highlight w:val="white"/>
        </w:rPr>
        <w:t>="</w:t>
      </w:r>
      <w:r>
        <w:rPr/>
        <w:t>lääketieteen lisensiaatti</w:t>
      </w:r>
      <w:r>
        <w:rPr>
          <w:color w:val="0000FF"/>
          <w:highlight w:val="white"/>
        </w:rPr>
        <w:t>"&gt;</w:t>
      </w:r>
    </w:p>
    <w:p>
      <w:pPr>
        <w:pStyle w:val="Normal"/>
        <w:autoSpaceDE w:val="false"/>
        <w:rPr>
          <w:color w:val="0000FF"/>
          <w:highlight w:val="white"/>
          <w:lang w:val="en-GB"/>
        </w:rPr>
      </w:pPr>
      <w:r>
        <w:rPr>
          <w:color w:val="000000"/>
          <w:highlight w:val="white"/>
        </w:rPr>
        <w:tab/>
        <w:tab/>
        <w:tab/>
        <w:tab/>
      </w:r>
      <w:r>
        <w:rPr>
          <w:color w:val="0000FF"/>
          <w:highlight w:val="white"/>
          <w:lang w:val="en-GB"/>
        </w:rPr>
        <w:t>&lt;</w:t>
      </w:r>
      <w:r>
        <w:rPr>
          <w:color w:val="800000"/>
          <w:highlight w:val="white"/>
          <w:lang w:val="en-GB"/>
        </w:rPr>
        <w:t>translation</w:t>
      </w:r>
      <w:r>
        <w:rPr>
          <w:color w:val="0000FF"/>
          <w:highlight w:val="white"/>
          <w:lang w:val="en-GB"/>
        </w:rPr>
        <w:t>&gt;</w:t>
      </w:r>
    </w:p>
    <w:p>
      <w:pPr>
        <w:pStyle w:val="Normal"/>
        <w:tabs>
          <w:tab w:val="left" w:pos="284" w:leader="none"/>
          <w:tab w:val="left" w:pos="568" w:leader="none"/>
          <w:tab w:val="left" w:pos="1920" w:leader="none"/>
        </w:tabs>
        <w:autoSpaceDE w:val="false"/>
        <w:rPr>
          <w:color w:val="000000"/>
          <w:highlight w:val="white"/>
          <w:lang w:val="en-US"/>
        </w:rPr>
      </w:pPr>
      <w:r>
        <w:rPr>
          <w:color w:val="000000"/>
          <w:highlight w:val="white"/>
          <w:lang w:val="en-GB"/>
        </w:rPr>
        <w:tab/>
        <w:tab/>
        <w:t xml:space="preserve">     </w:t>
      </w:r>
      <w:r>
        <w:rPr>
          <w:color w:val="0000FF"/>
          <w:highlight w:val="white"/>
          <w:lang w:val="en-US"/>
        </w:rPr>
        <w:t>&lt;!--</w:t>
      </w:r>
      <w:r>
        <w:rPr>
          <w:color w:val="808080"/>
          <w:highlight w:val="white"/>
          <w:lang w:val="en-US"/>
        </w:rPr>
        <w:t xml:space="preserve"> Virkanimike </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r>
      <w:r>
        <w:rPr>
          <w:color w:val="0000FF"/>
          <w:highlight w:val="white"/>
          <w:lang w:val="en-US"/>
        </w:rPr>
        <w:t>&lt;</w:t>
      </w:r>
      <w:r>
        <w:rPr>
          <w:color w:val="800000"/>
          <w:highlight w:val="white"/>
          <w:lang w:val="en-US"/>
        </w:rPr>
        <w:t>qualifier</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tab/>
      </w:r>
      <w:r>
        <w:rPr>
          <w:color w:val="0000FF"/>
          <w:highlight w:val="white"/>
          <w:lang w:val="en-US"/>
        </w:rPr>
        <w:t>&lt;</w:t>
      </w:r>
      <w:r>
        <w:rPr>
          <w:color w:val="800000"/>
          <w:highlight w:val="white"/>
          <w:lang w:val="en-US"/>
        </w:rPr>
        <w:t>name</w:t>
      </w:r>
      <w:r>
        <w:rPr>
          <w:color w:val="FF0000"/>
          <w:highlight w:val="white"/>
          <w:lang w:val="en-US"/>
        </w:rPr>
        <w:t xml:space="preserve"> code</w:t>
      </w:r>
      <w:r>
        <w:rPr>
          <w:color w:val="0000FF"/>
          <w:highlight w:val="white"/>
          <w:lang w:val="en-US"/>
        </w:rPr>
        <w:t>="</w:t>
      </w:r>
      <w:r>
        <w:rPr>
          <w:color w:val="000000"/>
          <w:highlight w:val="white"/>
          <w:lang w:val="en-US"/>
        </w:rPr>
        <w:t>1.2</w:t>
      </w:r>
      <w:r>
        <w:rPr>
          <w:color w:val="0000FF"/>
          <w:highlight w:val="white"/>
          <w:lang w:val="en-US"/>
        </w:rPr>
        <w:t>"</w:t>
      </w:r>
      <w:r>
        <w:rPr>
          <w:color w:val="FF0000"/>
          <w:highlight w:val="white"/>
          <w:lang w:val="en-US"/>
        </w:rPr>
        <w:t xml:space="preserve"> codeSystem</w:t>
      </w:r>
      <w:r>
        <w:rPr>
          <w:color w:val="0000FF"/>
          <w:highlight w:val="white"/>
          <w:lang w:val="en-US"/>
        </w:rPr>
        <w:t>="</w:t>
      </w:r>
      <w:r>
        <w:rPr>
          <w:color w:val="000000"/>
          <w:highlight w:val="white"/>
          <w:lang w:val="en-US"/>
        </w:rPr>
        <w:t>1.2.246.537.6.12.999.2003</w:t>
      </w:r>
      <w:r>
        <w:rPr>
          <w:color w:val="0000FF"/>
          <w:highlight w:val="white"/>
          <w:lang w:val="en-US"/>
        </w:rPr>
        <w:t>"</w:t>
      </w:r>
      <w:r>
        <w:rPr>
          <w:color w:val="FF0000"/>
          <w:highlight w:val="white"/>
          <w:lang w:val="en-US"/>
        </w:rPr>
        <w:t xml:space="preserve"> displayName</w:t>
      </w:r>
      <w:r>
        <w:rPr>
          <w:color w:val="0000FF"/>
          <w:highlight w:val="white"/>
          <w:lang w:val="en-US"/>
        </w:rPr>
        <w:t>="</w:t>
      </w:r>
      <w:r>
        <w:rPr>
          <w:color w:val="000000"/>
          <w:highlight w:val="white"/>
          <w:lang w:val="en-US"/>
        </w:rPr>
        <w:t>Virkanimike</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tab/>
      </w:r>
      <w:r>
        <w:rPr>
          <w:color w:val="0000FF"/>
          <w:highlight w:val="white"/>
          <w:lang w:val="en-US"/>
        </w:rPr>
        <w:t>&lt;</w:t>
      </w:r>
      <w:r>
        <w:rPr>
          <w:color w:val="800000"/>
          <w:highlight w:val="white"/>
          <w:lang w:val="en-US"/>
        </w:rPr>
        <w:t>value</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tab/>
        <w:tab/>
      </w:r>
      <w:r>
        <w:rPr>
          <w:color w:val="0000FF"/>
          <w:highlight w:val="white"/>
          <w:lang w:val="en-US"/>
        </w:rPr>
        <w:t>&lt;</w:t>
      </w:r>
      <w:r>
        <w:rPr>
          <w:color w:val="800000"/>
          <w:highlight w:val="white"/>
          <w:lang w:val="en-US"/>
        </w:rPr>
        <w:t>originalText</w:t>
      </w:r>
      <w:r>
        <w:rPr>
          <w:color w:val="0000FF"/>
          <w:highlight w:val="white"/>
          <w:lang w:val="en-US"/>
        </w:rPr>
        <w:t>&gt;</w:t>
      </w:r>
      <w:r>
        <w:rPr>
          <w:color w:val="000000"/>
          <w:highlight w:val="white"/>
          <w:lang w:val="en-US"/>
        </w:rPr>
        <w:t>Ylilääkäri</w:t>
      </w:r>
      <w:r>
        <w:rPr>
          <w:color w:val="0000FF"/>
          <w:highlight w:val="white"/>
          <w:lang w:val="en-US"/>
        </w:rPr>
        <w:t>&lt;/</w:t>
      </w:r>
      <w:r>
        <w:rPr>
          <w:color w:val="800000"/>
          <w:highlight w:val="white"/>
          <w:lang w:val="en-US"/>
        </w:rPr>
        <w:t>originalText</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tab/>
      </w:r>
      <w:r>
        <w:rPr>
          <w:color w:val="0000FF"/>
          <w:highlight w:val="white"/>
          <w:lang w:val="en-US"/>
        </w:rPr>
        <w:t>&lt;/</w:t>
      </w:r>
      <w:r>
        <w:rPr>
          <w:color w:val="800000"/>
          <w:highlight w:val="white"/>
          <w:lang w:val="en-US"/>
        </w:rPr>
        <w:t>value</w:t>
      </w:r>
      <w:r>
        <w:rPr>
          <w:color w:val="0000FF"/>
          <w:highlight w:val="white"/>
          <w:lang w:val="en-US"/>
        </w:rPr>
        <w:t>&gt;</w:t>
      </w:r>
    </w:p>
    <w:p>
      <w:pPr>
        <w:pStyle w:val="Normal"/>
        <w:autoSpaceDE w:val="false"/>
        <w:rPr>
          <w:color w:val="0000FF"/>
          <w:highlight w:val="white"/>
          <w:lang w:val="en-US"/>
        </w:rPr>
      </w:pPr>
      <w:r>
        <w:rPr>
          <w:color w:val="000000"/>
          <w:highlight w:val="white"/>
          <w:lang w:val="en-US"/>
        </w:rPr>
        <w:tab/>
        <w:tab/>
        <w:tab/>
        <w:tab/>
        <w:tab/>
      </w:r>
      <w:r>
        <w:rPr>
          <w:color w:val="0000FF"/>
          <w:highlight w:val="white"/>
          <w:lang w:val="en-US"/>
        </w:rPr>
        <w:t>&lt;/</w:t>
      </w:r>
      <w:r>
        <w:rPr>
          <w:color w:val="800000"/>
          <w:highlight w:val="white"/>
          <w:lang w:val="en-US"/>
        </w:rPr>
        <w:t>qualifier</w:t>
      </w:r>
      <w:r>
        <w:rPr>
          <w:color w:val="0000FF"/>
          <w:highlight w:val="white"/>
          <w:lang w:val="en-US"/>
        </w:rPr>
        <w:t>&gt;</w:t>
      </w:r>
    </w:p>
    <w:p>
      <w:pPr>
        <w:pStyle w:val="Normal"/>
        <w:tabs>
          <w:tab w:val="left" w:pos="284" w:leader="none"/>
          <w:tab w:val="left" w:pos="568" w:leader="none"/>
          <w:tab w:val="left" w:pos="1920" w:leader="none"/>
        </w:tabs>
        <w:autoSpaceDE w:val="false"/>
        <w:rPr>
          <w:color w:val="000000"/>
          <w:highlight w:val="white"/>
          <w:lang w:val="en-US"/>
        </w:rPr>
      </w:pPr>
      <w:r>
        <w:rPr>
          <w:color w:val="000000"/>
          <w:highlight w:val="white"/>
          <w:lang w:val="en-GB"/>
        </w:rPr>
        <w:tab/>
        <w:tab/>
        <w:t xml:space="preserve">     </w:t>
      </w:r>
      <w:r>
        <w:rPr>
          <w:color w:val="0000FF"/>
          <w:highlight w:val="white"/>
          <w:lang w:val="en-US"/>
        </w:rPr>
        <w:t>&lt;!--</w:t>
      </w:r>
      <w:r>
        <w:rPr>
          <w:color w:val="808080"/>
          <w:highlight w:val="white"/>
          <w:lang w:val="en-US"/>
        </w:rPr>
        <w:t xml:space="preserve"> Lääkärin oppiarvo </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r>
      <w:r>
        <w:rPr>
          <w:color w:val="0000FF"/>
          <w:highlight w:val="white"/>
          <w:lang w:val="en-US"/>
        </w:rPr>
        <w:t>&lt;</w:t>
      </w:r>
      <w:r>
        <w:rPr>
          <w:color w:val="800000"/>
          <w:highlight w:val="white"/>
          <w:lang w:val="en-US"/>
        </w:rPr>
        <w:t>qualifier</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tab/>
      </w:r>
      <w:r>
        <w:rPr>
          <w:color w:val="0000FF"/>
          <w:highlight w:val="white"/>
          <w:lang w:val="en-US"/>
        </w:rPr>
        <w:t>&lt;</w:t>
      </w:r>
      <w:r>
        <w:rPr>
          <w:color w:val="800000"/>
          <w:highlight w:val="white"/>
          <w:lang w:val="en-US"/>
        </w:rPr>
        <w:t>name</w:t>
      </w:r>
      <w:r>
        <w:rPr>
          <w:color w:val="FF0000"/>
          <w:highlight w:val="white"/>
          <w:lang w:val="en-US"/>
        </w:rPr>
        <w:t xml:space="preserve"> code</w:t>
      </w:r>
      <w:r>
        <w:rPr>
          <w:color w:val="0000FF"/>
          <w:highlight w:val="white"/>
          <w:lang w:val="en-US"/>
        </w:rPr>
        <w:t>="</w:t>
      </w:r>
      <w:r>
        <w:rPr>
          <w:color w:val="000000"/>
          <w:highlight w:val="white"/>
          <w:lang w:val="en-US"/>
        </w:rPr>
        <w:t>1.3</w:t>
      </w:r>
      <w:r>
        <w:rPr>
          <w:color w:val="0000FF"/>
          <w:highlight w:val="white"/>
          <w:lang w:val="en-US"/>
        </w:rPr>
        <w:t>"</w:t>
      </w:r>
      <w:r>
        <w:rPr>
          <w:color w:val="FF0000"/>
          <w:highlight w:val="white"/>
          <w:lang w:val="en-US"/>
        </w:rPr>
        <w:t xml:space="preserve"> codeSystem</w:t>
      </w:r>
      <w:r>
        <w:rPr>
          <w:color w:val="0000FF"/>
          <w:highlight w:val="white"/>
          <w:lang w:val="en-US"/>
        </w:rPr>
        <w:t>="</w:t>
      </w:r>
      <w:r>
        <w:rPr>
          <w:color w:val="000000"/>
          <w:highlight w:val="white"/>
          <w:lang w:val="en-US"/>
        </w:rPr>
        <w:t>1.2.246.537.6.12.999.2003</w:t>
      </w:r>
      <w:r>
        <w:rPr>
          <w:color w:val="0000FF"/>
          <w:highlight w:val="white"/>
          <w:lang w:val="en-US"/>
        </w:rPr>
        <w:t>"</w:t>
      </w:r>
      <w:r>
        <w:rPr>
          <w:color w:val="FF0000"/>
          <w:highlight w:val="white"/>
          <w:lang w:val="en-US"/>
        </w:rPr>
        <w:t xml:space="preserve"> displayName</w:t>
      </w:r>
      <w:r>
        <w:rPr>
          <w:color w:val="0000FF"/>
          <w:highlight w:val="white"/>
          <w:lang w:val="en-US"/>
        </w:rPr>
        <w:t>="</w:t>
      </w:r>
      <w:r>
        <w:rPr>
          <w:color w:val="000000"/>
          <w:highlight w:val="white"/>
          <w:lang w:val="en-US"/>
        </w:rPr>
        <w:t>Oppiarvo</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tab/>
      </w:r>
      <w:r>
        <w:rPr>
          <w:color w:val="0000FF"/>
          <w:highlight w:val="white"/>
          <w:lang w:val="en-US"/>
        </w:rPr>
        <w:t>&lt;</w:t>
      </w:r>
      <w:r>
        <w:rPr>
          <w:color w:val="800000"/>
          <w:highlight w:val="white"/>
          <w:lang w:val="en-US"/>
        </w:rPr>
        <w:t>value</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tab/>
        <w:tab/>
      </w:r>
      <w:r>
        <w:rPr>
          <w:color w:val="0000FF"/>
          <w:highlight w:val="white"/>
          <w:lang w:val="en-US"/>
        </w:rPr>
        <w:t>&lt;</w:t>
      </w:r>
      <w:r>
        <w:rPr>
          <w:color w:val="800000"/>
          <w:highlight w:val="white"/>
          <w:lang w:val="en-US"/>
        </w:rPr>
        <w:t>originalText</w:t>
      </w:r>
      <w:r>
        <w:rPr>
          <w:color w:val="0000FF"/>
          <w:highlight w:val="white"/>
          <w:lang w:val="en-US"/>
        </w:rPr>
        <w:t>&gt;</w:t>
      </w:r>
      <w:r>
        <w:rPr>
          <w:color w:val="000000"/>
          <w:highlight w:val="white"/>
          <w:lang w:val="en-US"/>
        </w:rPr>
        <w:t>Lääketieteen lisensiaatti</w:t>
      </w:r>
      <w:r>
        <w:rPr>
          <w:color w:val="0000FF"/>
          <w:highlight w:val="white"/>
          <w:lang w:val="en-US"/>
        </w:rPr>
        <w:t>&lt;/</w:t>
      </w:r>
      <w:r>
        <w:rPr>
          <w:color w:val="800000"/>
          <w:highlight w:val="white"/>
          <w:lang w:val="en-US"/>
        </w:rPr>
        <w:t>originalText</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tab/>
      </w:r>
      <w:r>
        <w:rPr>
          <w:color w:val="0000FF"/>
          <w:highlight w:val="white"/>
          <w:lang w:val="en-US"/>
        </w:rPr>
        <w:t>&lt;/</w:t>
      </w:r>
      <w:r>
        <w:rPr>
          <w:color w:val="800000"/>
          <w:highlight w:val="white"/>
          <w:lang w:val="en-US"/>
        </w:rPr>
        <w:t>value</w:t>
      </w:r>
      <w:r>
        <w:rPr>
          <w:color w:val="0000FF"/>
          <w:highlight w:val="white"/>
          <w:lang w:val="en-US"/>
        </w:rPr>
        <w:t>&gt;</w:t>
      </w:r>
    </w:p>
    <w:p>
      <w:pPr>
        <w:pStyle w:val="Normal"/>
        <w:autoSpaceDE w:val="false"/>
        <w:rPr>
          <w:color w:val="0000FF"/>
          <w:highlight w:val="white"/>
          <w:lang w:val="en-US"/>
        </w:rPr>
      </w:pPr>
      <w:r>
        <w:rPr>
          <w:color w:val="000000"/>
          <w:highlight w:val="white"/>
          <w:lang w:val="en-US"/>
        </w:rPr>
        <w:tab/>
        <w:tab/>
        <w:tab/>
        <w:tab/>
        <w:tab/>
      </w:r>
      <w:r>
        <w:rPr>
          <w:color w:val="0000FF"/>
          <w:highlight w:val="white"/>
          <w:lang w:val="en-US"/>
        </w:rPr>
        <w:t>&lt;/</w:t>
      </w:r>
      <w:r>
        <w:rPr>
          <w:color w:val="800000"/>
          <w:highlight w:val="white"/>
          <w:lang w:val="en-US"/>
        </w:rPr>
        <w:t>qualifier</w:t>
      </w:r>
      <w:r>
        <w:rPr>
          <w:color w:val="0000FF"/>
          <w:highlight w:val="white"/>
          <w:lang w:val="en-US"/>
        </w:rPr>
        <w:t>&gt;</w:t>
      </w:r>
    </w:p>
    <w:p>
      <w:pPr>
        <w:pStyle w:val="Normal"/>
        <w:autoSpaceDE w:val="false"/>
        <w:rPr>
          <w:color w:val="0000FF"/>
          <w:highlight w:val="white"/>
          <w:lang w:val="en-US"/>
        </w:rPr>
      </w:pPr>
      <w:r>
        <w:rPr>
          <w:color w:val="0000FF"/>
          <w:highlight w:val="white"/>
          <w:lang w:val="en-US"/>
        </w:rPr>
        <w:tab/>
        <w:tab/>
        <w:tab/>
        <w:t>&lt;!--</w:t>
      </w:r>
      <w:r>
        <w:rPr>
          <w:color w:val="808080"/>
          <w:highlight w:val="white"/>
          <w:lang w:val="en-US"/>
        </w:rPr>
        <w:t xml:space="preserve"> Lääkärin ammattioikeus </w:t>
      </w:r>
      <w:r>
        <w:rPr>
          <w:color w:val="0000FF"/>
          <w:highlight w:val="white"/>
          <w:lang w:val="en-US"/>
        </w:rPr>
        <w:t>--&gt;</w:t>
      </w:r>
    </w:p>
    <w:p>
      <w:pPr>
        <w:pStyle w:val="Normal"/>
        <w:autoSpaceDE w:val="false"/>
        <w:rPr/>
      </w:pPr>
      <w:r>
        <w:rPr>
          <w:color w:val="0000FF"/>
          <w:lang w:val="en-US"/>
        </w:rPr>
        <w:tab/>
        <w:tab/>
        <w:tab/>
        <w:tab/>
        <w:tab/>
        <w:t>&lt;</w:t>
      </w:r>
      <w:r>
        <w:rPr>
          <w:color w:val="800000"/>
          <w:highlight w:val="white"/>
          <w:lang w:val="en-GB"/>
        </w:rPr>
        <w:t>qualifier</w:t>
      </w:r>
      <w:r>
        <w:rPr>
          <w:color w:val="0000FF"/>
          <w:lang w:val="en-US"/>
        </w:rPr>
        <w:t>&gt;</w:t>
      </w:r>
    </w:p>
    <w:p>
      <w:pPr>
        <w:pStyle w:val="Normal"/>
        <w:autoSpaceDE w:val="false"/>
        <w:rPr/>
      </w:pPr>
      <w:r>
        <w:rPr>
          <w:color w:val="0000FF"/>
          <w:lang w:val="en-US"/>
        </w:rPr>
        <w:tab/>
        <w:tab/>
        <w:tab/>
        <w:tab/>
        <w:tab/>
        <w:tab/>
        <w:t>&lt;</w:t>
      </w:r>
      <w:r>
        <w:rPr>
          <w:color w:val="800000"/>
          <w:highlight w:val="white"/>
          <w:lang w:val="en-GB"/>
        </w:rPr>
        <w:t>name</w:t>
      </w:r>
      <w:r>
        <w:rPr>
          <w:color w:val="0000FF"/>
          <w:lang w:val="en-US"/>
        </w:rPr>
        <w:t xml:space="preserve"> </w:t>
      </w:r>
      <w:r>
        <w:rPr>
          <w:color w:val="FF0000"/>
          <w:highlight w:val="white"/>
          <w:lang w:val="en-US"/>
        </w:rPr>
        <w:t>code</w:t>
      </w:r>
      <w:r>
        <w:rPr>
          <w:color w:val="0000FF"/>
          <w:lang w:val="en-US"/>
        </w:rPr>
        <w:t>="</w:t>
      </w:r>
      <w:r>
        <w:rPr>
          <w:color w:val="000000"/>
          <w:highlight w:val="white"/>
          <w:lang w:val="en-US"/>
        </w:rPr>
        <w:t>151</w:t>
      </w:r>
      <w:r>
        <w:rPr>
          <w:color w:val="0000FF"/>
          <w:lang w:val="en-US"/>
        </w:rPr>
        <w:t xml:space="preserve">" </w:t>
      </w:r>
      <w:r>
        <w:rPr>
          <w:color w:val="FF0000"/>
          <w:highlight w:val="white"/>
          <w:lang w:val="en-US"/>
        </w:rPr>
        <w:t>codeSystem</w:t>
      </w:r>
      <w:r>
        <w:rPr>
          <w:color w:val="0000FF"/>
          <w:lang w:val="en-US"/>
        </w:rPr>
        <w:t>="</w:t>
      </w:r>
      <w:r>
        <w:rPr>
          <w:color w:val="000000"/>
          <w:highlight w:val="white"/>
          <w:lang w:val="en-US"/>
        </w:rPr>
        <w:t>1.2.246.537.6.12.2002.126</w:t>
      </w:r>
      <w:r>
        <w:rPr>
          <w:color w:val="0000FF"/>
          <w:lang w:val="en-US"/>
        </w:rPr>
        <w:t xml:space="preserve">" </w:t>
      </w:r>
      <w:r>
        <w:rPr>
          <w:color w:val="FF0000"/>
          <w:highlight w:val="white"/>
          <w:lang w:val="en-US"/>
        </w:rPr>
        <w:t>codeSystemName</w:t>
      </w:r>
      <w:r>
        <w:rPr>
          <w:color w:val="0000FF"/>
          <w:lang w:val="en-US"/>
        </w:rPr>
        <w:t>="</w:t>
      </w:r>
      <w:r>
        <w:rPr>
          <w:color w:val="000000"/>
          <w:highlight w:val="white"/>
          <w:lang w:val="en-US"/>
        </w:rPr>
        <w:t>Lääkityslista</w:t>
      </w:r>
      <w:r>
        <w:rPr>
          <w:color w:val="0000FF"/>
          <w:lang w:val="en-US"/>
        </w:rPr>
        <w:t xml:space="preserve">" </w:t>
      </w:r>
      <w:r>
        <w:rPr>
          <w:color w:val="FF0000"/>
          <w:highlight w:val="white"/>
          <w:lang w:val="en-US"/>
        </w:rPr>
        <w:t>displayName</w:t>
      </w:r>
      <w:r>
        <w:rPr>
          <w:color w:val="0000FF"/>
          <w:lang w:val="en-US"/>
        </w:rPr>
        <w:t>="</w:t>
      </w:r>
      <w:r>
        <w:rPr>
          <w:color w:val="000000"/>
          <w:highlight w:val="white"/>
          <w:lang w:val="en-US"/>
        </w:rPr>
        <w:t>Ammattioikeus</w:t>
      </w:r>
      <w:r>
        <w:rPr>
          <w:color w:val="0000FF"/>
          <w:lang w:val="en-US"/>
        </w:rPr>
        <w:t>"/&gt;</w:t>
      </w:r>
    </w:p>
    <w:p>
      <w:pPr>
        <w:pStyle w:val="Normal"/>
        <w:autoSpaceDE w:val="false"/>
        <w:rPr/>
      </w:pPr>
      <w:r>
        <w:rPr>
          <w:color w:val="0000FF"/>
          <w:lang w:val="en-US"/>
        </w:rPr>
        <w:tab/>
        <w:tab/>
        <w:tab/>
        <w:tab/>
        <w:tab/>
        <w:tab/>
      </w:r>
      <w:r>
        <w:rPr>
          <w:color w:val="0000FF"/>
        </w:rPr>
        <w:t>&lt;</w:t>
      </w:r>
      <w:r>
        <w:rPr>
          <w:color w:val="800000"/>
          <w:highlight w:val="white"/>
        </w:rPr>
        <w:t>value</w:t>
      </w:r>
      <w:r>
        <w:rPr>
          <w:color w:val="0000FF"/>
        </w:rPr>
        <w:t xml:space="preserve"> code="</w:t>
      </w:r>
      <w:r>
        <w:rPr>
          <w:color w:val="000000"/>
          <w:highlight w:val="white"/>
        </w:rPr>
        <w:t>034</w:t>
      </w:r>
      <w:r>
        <w:rPr>
          <w:color w:val="0000FF"/>
        </w:rPr>
        <w:t xml:space="preserve">" </w:t>
      </w:r>
      <w:r>
        <w:rPr>
          <w:color w:val="FF0000"/>
          <w:highlight w:val="white"/>
        </w:rPr>
        <w:t>codeSystem</w:t>
      </w:r>
      <w:r>
        <w:rPr>
          <w:color w:val="0000FF"/>
        </w:rPr>
        <w:t>="</w:t>
      </w:r>
      <w:r>
        <w:rPr>
          <w:color w:val="000000"/>
          <w:highlight w:val="white"/>
        </w:rPr>
        <w:t>1.2.246.537.6.140.2008</w:t>
      </w:r>
      <w:r>
        <w:rPr>
          <w:color w:val="0000FF"/>
        </w:rPr>
        <w:t xml:space="preserve">" </w:t>
      </w:r>
      <w:r>
        <w:rPr>
          <w:color w:val="FF0000"/>
          <w:highlight w:val="white"/>
        </w:rPr>
        <w:t>codeSystemName</w:t>
      </w:r>
      <w:r>
        <w:rPr>
          <w:color w:val="0000FF"/>
        </w:rPr>
        <w:t>="</w:t>
      </w:r>
      <w:r>
        <w:rPr>
          <w:color w:val="000000"/>
          <w:highlight w:val="white"/>
        </w:rPr>
        <w:t>Valvira - Ammattioikeudet</w:t>
      </w:r>
      <w:r>
        <w:rPr>
          <w:color w:val="0000FF"/>
        </w:rPr>
        <w:t xml:space="preserve">" </w:t>
      </w:r>
      <w:r>
        <w:rPr>
          <w:color w:val="FF0000"/>
          <w:highlight w:val="white"/>
        </w:rPr>
        <w:t>displayName</w:t>
      </w:r>
      <w:r>
        <w:rPr>
          <w:color w:val="0000FF"/>
        </w:rPr>
        <w:t>="</w:t>
      </w:r>
      <w:r>
        <w:rPr>
          <w:color w:val="000000"/>
          <w:highlight w:val="white"/>
        </w:rPr>
        <w:t>laillistettu erikoislääkäri</w:t>
      </w:r>
      <w:r>
        <w:rPr>
          <w:color w:val="0000FF"/>
        </w:rPr>
        <w:t>"/&gt;</w:t>
      </w:r>
    </w:p>
    <w:p>
      <w:pPr>
        <w:pStyle w:val="Normal"/>
        <w:autoSpaceDE w:val="false"/>
        <w:rPr>
          <w:color w:val="0000FF"/>
          <w:highlight w:val="white"/>
        </w:rPr>
      </w:pPr>
      <w:r>
        <w:rPr>
          <w:color w:val="0000FF"/>
        </w:rPr>
        <w:tab/>
        <w:tab/>
        <w:tab/>
        <w:tab/>
        <w:tab/>
        <w:t>&lt;/</w:t>
      </w:r>
      <w:r>
        <w:rPr>
          <w:color w:val="800000"/>
          <w:highlight w:val="white"/>
        </w:rPr>
        <w:t>qualifier</w:t>
      </w:r>
      <w:r>
        <w:rPr>
          <w:color w:val="0000FF"/>
        </w:rPr>
        <w:t>&gt;</w:t>
      </w:r>
    </w:p>
    <w:p>
      <w:pPr>
        <w:pStyle w:val="Normal"/>
        <w:tabs>
          <w:tab w:val="clear" w:pos="28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00000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8080"/>
          <w:sz w:val="20"/>
          <w:szCs w:val="20"/>
          <w:highlight w:val="white"/>
        </w:rPr>
        <w:t xml:space="preserve"> lääkkeen määrääjän lisäerikoisalat, annetaan mikäli erikoisaloja on enemmän kuin yksi, qualifieria toistetaan tarvittava määrä (tulee käyttöön 1.1.2017)</w:t>
      </w:r>
    </w:p>
    <w:p>
      <w:pPr>
        <w:pStyle w:val="Normal"/>
        <w:tabs>
          <w:tab w:val="left" w:pos="284" w:leader="none"/>
          <w:tab w:val="left" w:pos="567" w:leader="none"/>
          <w:tab w:val="left" w:pos="851" w:leader="none"/>
          <w:tab w:val="left" w:pos="1134" w:leader="none"/>
          <w:tab w:val="left" w:pos="1418" w:leader="none"/>
          <w:tab w:val="left" w:pos="1701" w:leader="none"/>
        </w:tabs>
        <w:autoSpaceDE w:val="false"/>
        <w:rPr>
          <w:rFonts w:ascii="Arial" w:hAnsi="Arial" w:cs="Arial"/>
          <w:color w:val="0000FF"/>
          <w:sz w:val="20"/>
          <w:szCs w:val="20"/>
          <w:highlight w:val="white"/>
        </w:rPr>
      </w:pPr>
      <w:r>
        <w:rPr>
          <w:rFonts w:cs="Arial" w:ascii="Arial" w:hAnsi="Arial"/>
          <w:color w:val="0000FF"/>
          <w:sz w:val="20"/>
          <w:szCs w:val="20"/>
          <w:highlight w:val="white"/>
        </w:rPr>
        <w:t>--&gt;</w:t>
      </w:r>
    </w:p>
    <w:p>
      <w:pPr>
        <w:pStyle w:val="Normal"/>
        <w:tabs>
          <w:tab w:val="left" w:pos="284" w:leader="none"/>
          <w:tab w:val="left" w:pos="567" w:leader="none"/>
          <w:tab w:val="left" w:pos="851" w:leader="none"/>
          <w:tab w:val="left" w:pos="1134" w:leader="none"/>
          <w:tab w:val="left" w:pos="1418" w:leader="none"/>
          <w:tab w:val="left" w:pos="1701" w:leader="none"/>
        </w:tabs>
        <w:autoSpaceDE w:val="false"/>
        <w:rPr/>
      </w:pPr>
      <w:r>
        <w:rPr>
          <w:color w:val="0000FF"/>
          <w:highlight w:val="white"/>
        </w:rPr>
        <w:tab/>
        <w:tab/>
        <w:tab/>
        <w:tab/>
        <w:t>&lt;</w:t>
      </w:r>
      <w:r>
        <w:rPr>
          <w:color w:val="800000"/>
          <w:highlight w:val="white"/>
        </w:rPr>
        <w:t>qualifier</w:t>
      </w:r>
      <w:r>
        <w:rPr>
          <w:color w:val="0000FF"/>
          <w:highlight w:val="white"/>
        </w:rPr>
        <w:t>&gt;</w:t>
      </w:r>
    </w:p>
    <w:p>
      <w:pPr>
        <w:pStyle w:val="Normal"/>
        <w:tabs>
          <w:tab w:val="left" w:pos="284" w:leader="none"/>
          <w:tab w:val="left" w:pos="567" w:leader="none"/>
          <w:tab w:val="left" w:pos="851" w:leader="none"/>
          <w:tab w:val="left" w:pos="1134" w:leader="none"/>
          <w:tab w:val="left" w:pos="1418" w:leader="none"/>
          <w:tab w:val="left" w:pos="1701" w:leader="none"/>
        </w:tabs>
        <w:autoSpaceDE w:val="false"/>
        <w:rPr/>
      </w:pPr>
      <w:r>
        <w:rPr>
          <w:color w:val="0000FF"/>
          <w:highlight w:val="white"/>
        </w:rPr>
        <w:tab/>
        <w:tab/>
        <w:tab/>
        <w:tab/>
        <w:tab/>
        <w:t>&lt;</w:t>
      </w:r>
      <w:r>
        <w:rPr>
          <w:color w:val="800000"/>
          <w:highlight w:val="white"/>
        </w:rPr>
        <w:t>name</w:t>
      </w:r>
      <w:r>
        <w:rPr>
          <w:color w:val="FF0000"/>
          <w:highlight w:val="white"/>
        </w:rPr>
        <w:t xml:space="preserve"> code</w:t>
      </w:r>
      <w:r>
        <w:rPr>
          <w:color w:val="0000FF"/>
          <w:highlight w:val="white"/>
        </w:rPr>
        <w:t>="</w:t>
      </w:r>
      <w:r>
        <w:rPr>
          <w:color w:val="000000"/>
          <w:highlight w:val="white"/>
        </w:rPr>
        <w:t>195</w:t>
      </w:r>
      <w:r>
        <w:rPr>
          <w:color w:val="0000FF"/>
          <w:highlight w:val="white"/>
        </w:rPr>
        <w:t>"</w:t>
      </w:r>
      <w:r>
        <w:rPr>
          <w:color w:val="FF0000"/>
          <w:highlight w:val="white"/>
        </w:rPr>
        <w:t xml:space="preserve"> codeSystem</w:t>
      </w:r>
      <w:r>
        <w:rPr>
          <w:color w:val="0000FF"/>
          <w:highlight w:val="white"/>
        </w:rPr>
        <w:t>="</w:t>
      </w:r>
      <w:r>
        <w:rPr>
          <w:color w:val="000000"/>
          <w:highlight w:val="white"/>
        </w:rPr>
        <w:t>1.2.246.537.6.12.2002.126</w:t>
      </w:r>
      <w:r>
        <w:rPr>
          <w:color w:val="0000FF"/>
          <w:highlight w:val="white"/>
        </w:rPr>
        <w:t>"</w:t>
      </w:r>
      <w:r>
        <w:rPr>
          <w:color w:val="FF0000"/>
          <w:highlight w:val="white"/>
        </w:rPr>
        <w:t xml:space="preserve"> codeSystemName</w:t>
      </w:r>
      <w:r>
        <w:rPr>
          <w:color w:val="0000FF"/>
          <w:highlight w:val="white"/>
        </w:rPr>
        <w:t>="</w:t>
      </w:r>
      <w:r>
        <w:rPr>
          <w:color w:val="000000"/>
          <w:highlight w:val="white"/>
        </w:rPr>
        <w:t>Lääkityslista</w:t>
      </w:r>
      <w:r>
        <w:rPr>
          <w:color w:val="0000FF"/>
          <w:highlight w:val="white"/>
        </w:rPr>
        <w:t>"</w:t>
      </w:r>
      <w:r>
        <w:rPr>
          <w:color w:val="FF0000"/>
          <w:highlight w:val="white"/>
        </w:rPr>
        <w:t xml:space="preserve"> displayName</w:t>
      </w:r>
      <w:r>
        <w:rPr>
          <w:color w:val="0000FF"/>
          <w:highlight w:val="white"/>
        </w:rPr>
        <w:t>="</w:t>
      </w:r>
      <w:r>
        <w:rPr>
          <w:color w:val="000000"/>
          <w:highlight w:val="white"/>
        </w:rPr>
        <w:t>Lääkkeen määrääjän lisäerikoisala</w:t>
      </w:r>
      <w:r>
        <w:rPr>
          <w:color w:val="0000FF"/>
          <w:highlight w:val="white"/>
        </w:rPr>
        <w:t>"/&gt;</w:t>
      </w:r>
    </w:p>
    <w:p>
      <w:pPr>
        <w:pStyle w:val="Normal"/>
        <w:tabs>
          <w:tab w:val="left" w:pos="284" w:leader="none"/>
          <w:tab w:val="left" w:pos="567" w:leader="none"/>
          <w:tab w:val="left" w:pos="851" w:leader="none"/>
          <w:tab w:val="left" w:pos="1134" w:leader="none"/>
          <w:tab w:val="left" w:pos="1418" w:leader="none"/>
          <w:tab w:val="left" w:pos="1701" w:leader="none"/>
        </w:tabs>
        <w:autoSpaceDE w:val="false"/>
        <w:rPr>
          <w:color w:val="000000"/>
          <w:highlight w:val="white"/>
        </w:rPr>
      </w:pPr>
      <w:r>
        <w:rPr>
          <w:color w:val="0000FF"/>
          <w:highlight w:val="white"/>
        </w:rPr>
        <w:tab/>
        <w:tab/>
        <w:tab/>
        <w:tab/>
        <w:tab/>
        <w:t>&lt;</w:t>
      </w:r>
      <w:r>
        <w:rPr>
          <w:color w:val="800000"/>
          <w:highlight w:val="white"/>
        </w:rPr>
        <w:t>value</w:t>
      </w:r>
      <w:r>
        <w:rPr>
          <w:color w:val="FF0000"/>
          <w:highlight w:val="white"/>
        </w:rPr>
        <w:t xml:space="preserve"> code</w:t>
      </w:r>
      <w:r>
        <w:rPr>
          <w:color w:val="0000FF"/>
          <w:highlight w:val="white"/>
        </w:rPr>
        <w:t>="</w:t>
      </w:r>
      <w:r>
        <w:rPr>
          <w:color w:val="000000"/>
          <w:highlight w:val="white"/>
        </w:rPr>
        <w:t>86113-180</w:t>
      </w:r>
      <w:r>
        <w:rPr>
          <w:color w:val="0000FF"/>
          <w:highlight w:val="white"/>
        </w:rPr>
        <w:t>"</w:t>
      </w:r>
      <w:r>
        <w:rPr>
          <w:color w:val="FF0000"/>
          <w:highlight w:val="white"/>
        </w:rPr>
        <w:t xml:space="preserve"> codeSystem</w:t>
      </w:r>
      <w:r>
        <w:rPr>
          <w:color w:val="0000FF"/>
          <w:highlight w:val="white"/>
        </w:rPr>
        <w:t>="</w:t>
      </w:r>
      <w:r>
        <w:rPr>
          <w:color w:val="000000"/>
          <w:highlight w:val="white"/>
        </w:rPr>
        <w:t>1.2.246.537.6.148.2008</w:t>
      </w:r>
      <w:r>
        <w:rPr>
          <w:color w:val="0000FF"/>
          <w:highlight w:val="white"/>
        </w:rPr>
        <w:t>"</w:t>
      </w:r>
      <w:r>
        <w:rPr>
          <w:color w:val="FF0000"/>
          <w:highlight w:val="white"/>
        </w:rPr>
        <w:t xml:space="preserve"> codeSystemName</w:t>
      </w:r>
      <w:r>
        <w:rPr>
          <w:color w:val="0000FF"/>
          <w:highlight w:val="white"/>
        </w:rPr>
        <w:t>="</w:t>
      </w:r>
      <w:r>
        <w:rPr>
          <w:color w:val="000000"/>
          <w:highlight w:val="white"/>
        </w:rPr>
        <w:t>Valvira - Koulutusluokitus</w:t>
      </w:r>
      <w:r>
        <w:rPr>
          <w:color w:val="0000FF"/>
          <w:highlight w:val="white"/>
        </w:rPr>
        <w:t>"</w:t>
      </w:r>
      <w:r>
        <w:rPr>
          <w:color w:val="FF0000"/>
          <w:highlight w:val="white"/>
        </w:rPr>
        <w:t xml:space="preserve"> displayName</w:t>
      </w:r>
      <w:r>
        <w:rPr>
          <w:color w:val="0000FF"/>
          <w:highlight w:val="white"/>
        </w:rPr>
        <w:t>="</w:t>
      </w:r>
      <w:r>
        <w:rPr>
          <w:color w:val="000000"/>
          <w:highlight w:val="white"/>
        </w:rPr>
        <w:t>erikoislääkäri keuhkosairaudet</w:t>
      </w:r>
      <w:r>
        <w:rPr>
          <w:color w:val="0000FF"/>
          <w:highlight w:val="white"/>
        </w:rPr>
        <w:t>"/&gt;</w:t>
      </w:r>
    </w:p>
    <w:p>
      <w:pPr>
        <w:pStyle w:val="Normal"/>
        <w:tabs>
          <w:tab w:val="left" w:pos="284" w:leader="none"/>
          <w:tab w:val="left" w:pos="567" w:leader="none"/>
          <w:tab w:val="left" w:pos="851" w:leader="none"/>
          <w:tab w:val="left" w:pos="1134" w:leader="none"/>
          <w:tab w:val="left" w:pos="1418" w:leader="none"/>
          <w:tab w:val="left" w:pos="1701" w:leader="none"/>
        </w:tabs>
        <w:autoSpaceDE w:val="false"/>
        <w:rPr>
          <w:color w:val="000000"/>
          <w:highlight w:val="white"/>
          <w:lang w:val="en-US"/>
        </w:rPr>
      </w:pPr>
      <w:r>
        <w:rPr>
          <w:color w:val="000000"/>
          <w:highlight w:val="white"/>
        </w:rPr>
        <w:tab/>
        <w:tab/>
        <w:tab/>
        <w:tab/>
      </w:r>
      <w:r>
        <w:rPr>
          <w:color w:val="0000FF"/>
          <w:highlight w:val="white"/>
          <w:lang w:val="en-US"/>
        </w:rPr>
        <w:t>&lt;/</w:t>
      </w:r>
      <w:r>
        <w:rPr>
          <w:color w:val="800000"/>
          <w:highlight w:val="white"/>
          <w:lang w:val="en-US"/>
        </w:rPr>
        <w:t>qualifier</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r>
      <w:r>
        <w:rPr>
          <w:color w:val="0000FF"/>
          <w:highlight w:val="white"/>
          <w:lang w:val="en-US"/>
        </w:rPr>
        <w:t>&lt;/</w:t>
      </w:r>
      <w:r>
        <w:rPr>
          <w:color w:val="800000"/>
          <w:highlight w:val="white"/>
          <w:lang w:val="en-US"/>
        </w:rPr>
        <w:t>translation</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r>
      <w:r>
        <w:rPr>
          <w:color w:val="0000FF"/>
          <w:highlight w:val="white"/>
          <w:lang w:val="en-US"/>
        </w:rPr>
        <w:t>&lt;/</w:t>
      </w:r>
      <w:r>
        <w:rPr>
          <w:color w:val="800000"/>
          <w:highlight w:val="white"/>
          <w:lang w:val="en-US"/>
        </w:rPr>
        <w:t>code</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r>
      <w:r>
        <w:rPr>
          <w:color w:val="0000FF"/>
          <w:highlight w:val="white"/>
          <w:lang w:val="en-US"/>
        </w:rPr>
        <w:t>&lt;!--</w:t>
      </w:r>
      <w:r>
        <w:rPr>
          <w:color w:val="808080"/>
          <w:highlight w:val="white"/>
          <w:lang w:val="en-US"/>
        </w:rPr>
        <w:t xml:space="preserve"> Lääkärin nimi </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r>
      <w:r>
        <w:rPr>
          <w:color w:val="0000FF"/>
          <w:highlight w:val="white"/>
          <w:lang w:val="en-US"/>
        </w:rPr>
        <w:t>&lt;</w:t>
      </w:r>
      <w:r>
        <w:rPr>
          <w:color w:val="800000"/>
          <w:highlight w:val="white"/>
          <w:lang w:val="en-US"/>
        </w:rPr>
        <w:t>assignedPerson</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r>
      <w:r>
        <w:rPr>
          <w:color w:val="0000FF"/>
          <w:highlight w:val="white"/>
          <w:lang w:val="en-US"/>
        </w:rPr>
        <w:t>&lt;</w:t>
      </w:r>
      <w:r>
        <w:rPr>
          <w:color w:val="800000"/>
          <w:highlight w:val="white"/>
          <w:lang w:val="en-US"/>
        </w:rPr>
        <w:t>name</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r>
      <w:r>
        <w:rPr>
          <w:color w:val="0000FF"/>
          <w:highlight w:val="white"/>
          <w:lang w:val="en-US"/>
        </w:rPr>
        <w:t>&lt;</w:t>
      </w:r>
      <w:r>
        <w:rPr>
          <w:color w:val="800000"/>
          <w:highlight w:val="white"/>
          <w:lang w:val="en-US"/>
        </w:rPr>
        <w:t>given</w:t>
      </w:r>
      <w:r>
        <w:rPr>
          <w:color w:val="0000FF"/>
          <w:highlight w:val="white"/>
          <w:lang w:val="en-US"/>
        </w:rPr>
        <w:t>&gt;</w:t>
      </w:r>
      <w:r>
        <w:rPr>
          <w:color w:val="000000"/>
          <w:highlight w:val="white"/>
          <w:lang w:val="en-US"/>
        </w:rPr>
        <w:t>Timo</w:t>
      </w:r>
      <w:r>
        <w:rPr>
          <w:color w:val="0000FF"/>
          <w:highlight w:val="white"/>
          <w:lang w:val="en-US"/>
        </w:rPr>
        <w:t>&lt;/</w:t>
      </w:r>
      <w:r>
        <w:rPr>
          <w:color w:val="800000"/>
          <w:highlight w:val="white"/>
          <w:lang w:val="en-US"/>
        </w:rPr>
        <w:t>given</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r>
      <w:r>
        <w:rPr>
          <w:color w:val="0000FF"/>
          <w:highlight w:val="white"/>
          <w:lang w:val="en-US"/>
        </w:rPr>
        <w:t>&lt;</w:t>
      </w:r>
      <w:r>
        <w:rPr>
          <w:color w:val="800000"/>
          <w:highlight w:val="white"/>
          <w:lang w:val="en-US"/>
        </w:rPr>
        <w:t>family</w:t>
      </w:r>
      <w:r>
        <w:rPr>
          <w:color w:val="0000FF"/>
          <w:highlight w:val="white"/>
          <w:lang w:val="en-US"/>
        </w:rPr>
        <w:t>&gt;</w:t>
      </w:r>
      <w:r>
        <w:rPr>
          <w:color w:val="000000"/>
          <w:highlight w:val="white"/>
          <w:lang w:val="en-US"/>
        </w:rPr>
        <w:t>Markka</w:t>
      </w:r>
      <w:r>
        <w:rPr>
          <w:color w:val="0000FF"/>
          <w:highlight w:val="white"/>
          <w:lang w:val="en-US"/>
        </w:rPr>
        <w:t>&lt;/</w:t>
      </w:r>
      <w:r>
        <w:rPr>
          <w:color w:val="800000"/>
          <w:highlight w:val="white"/>
          <w:lang w:val="en-US"/>
        </w:rPr>
        <w:t>family</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r>
      <w:r>
        <w:rPr>
          <w:color w:val="0000FF"/>
          <w:highlight w:val="white"/>
          <w:lang w:val="en-US"/>
        </w:rPr>
        <w:t>&lt;</w:t>
      </w:r>
      <w:r>
        <w:rPr>
          <w:color w:val="800000"/>
          <w:highlight w:val="white"/>
          <w:lang w:val="en-US"/>
        </w:rPr>
        <w:t>suffix qualifier=”AC”</w:t>
      </w:r>
      <w:r>
        <w:rPr>
          <w:color w:val="0000FF"/>
          <w:highlight w:val="white"/>
          <w:lang w:val="en-US"/>
        </w:rPr>
        <w:t>&gt;</w:t>
      </w:r>
      <w:r>
        <w:rPr>
          <w:color w:val="000000"/>
          <w:highlight w:val="white"/>
          <w:lang w:val="en-US"/>
        </w:rPr>
        <w:t>Ylilääkäri</w:t>
      </w:r>
      <w:r>
        <w:rPr>
          <w:color w:val="0000FF"/>
          <w:highlight w:val="white"/>
          <w:lang w:val="en-US"/>
        </w:rPr>
        <w:t>&lt;/</w:t>
      </w:r>
      <w:r>
        <w:rPr>
          <w:color w:val="800000"/>
          <w:highlight w:val="white"/>
          <w:lang w:val="en-US"/>
        </w:rPr>
        <w:t>suffix</w:t>
      </w:r>
      <w:r>
        <w:rPr>
          <w:color w:val="0000FF"/>
          <w:highlight w:val="white"/>
          <w:lang w:val="en-US"/>
        </w:rPr>
        <w:t>&gt;</w:t>
      </w:r>
    </w:p>
    <w:p>
      <w:pPr>
        <w:pStyle w:val="Normal"/>
        <w:autoSpaceDE w:val="false"/>
        <w:rPr>
          <w:color w:val="000000"/>
          <w:highlight w:val="white"/>
        </w:rPr>
      </w:pPr>
      <w:r>
        <w:rPr>
          <w:color w:val="000000"/>
          <w:highlight w:val="white"/>
          <w:lang w:val="en-US"/>
        </w:rPr>
        <w:tab/>
        <w:tab/>
        <w:tab/>
        <w:tab/>
      </w:r>
      <w:r>
        <w:rPr>
          <w:color w:val="0000FF"/>
          <w:highlight w:val="white"/>
        </w:rPr>
        <w:t>&lt;/</w:t>
      </w:r>
      <w:r>
        <w:rPr>
          <w:color w:val="800000"/>
          <w:highlight w:val="white"/>
        </w:rPr>
        <w:t>name</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0000"/>
          <w:highlight w:val="white"/>
        </w:rPr>
        <w:t>assignedPerson</w:t>
      </w:r>
      <w:r>
        <w:rPr>
          <w:color w:val="0000FF"/>
          <w:highlight w:val="white"/>
        </w:rPr>
        <w:t>&gt;</w:t>
      </w:r>
    </w:p>
    <w:p>
      <w:pPr>
        <w:pStyle w:val="Normal"/>
        <w:autoSpaceDE w:val="false"/>
        <w:rPr>
          <w:color w:val="0000FF"/>
          <w:highlight w:val="white"/>
        </w:rPr>
      </w:pPr>
      <w:r>
        <w:rPr>
          <w:color w:val="0000FF"/>
          <w:highlight w:val="white"/>
        </w:rPr>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r>
      <w:r>
        <w:rPr>
          <w:rFonts w:cs="Arial" w:ascii="Arial" w:hAnsi="Arial"/>
          <w:color w:val="0000FF"/>
          <w:sz w:val="20"/>
          <w:szCs w:val="20"/>
          <w:highlight w:val="white"/>
        </w:rPr>
        <w:t>&lt;!--</w:t>
      </w:r>
      <w:r>
        <w:rPr>
          <w:rFonts w:cs="Arial" w:ascii="Arial" w:hAnsi="Arial"/>
          <w:color w:val="808080"/>
          <w:sz w:val="20"/>
          <w:szCs w:val="20"/>
          <w:highlight w:val="white"/>
        </w:rPr>
        <w:t xml:space="preserve"> Lääkemääräyksen tuottava organisaatio </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r>
      <w:r>
        <w:rPr>
          <w:rFonts w:cs="Arial" w:ascii="Arial" w:hAnsi="Arial"/>
          <w:color w:val="0000FF"/>
          <w:sz w:val="20"/>
          <w:szCs w:val="20"/>
          <w:highlight w:val="white"/>
        </w:rPr>
        <w:t>&lt;!--</w:t>
      </w:r>
      <w:r>
        <w:rPr>
          <w:rFonts w:cs="Arial" w:ascii="Arial" w:hAnsi="Arial"/>
          <w:color w:val="808080"/>
          <w:sz w:val="20"/>
          <w:szCs w:val="20"/>
          <w:highlight w:val="white"/>
        </w:rPr>
        <w:t xml:space="preserve"> PALVELUYKSIKKÖ </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r>
      <w:r>
        <w:rPr>
          <w:rFonts w:cs="Arial" w:ascii="Arial" w:hAnsi="Arial"/>
          <w:color w:val="0000FF"/>
          <w:sz w:val="20"/>
          <w:szCs w:val="20"/>
          <w:highlight w:val="white"/>
        </w:rPr>
        <w:t>&lt;</w:t>
      </w:r>
      <w:r>
        <w:rPr>
          <w:rFonts w:cs="Arial" w:ascii="Arial" w:hAnsi="Arial"/>
          <w:color w:val="800000"/>
          <w:sz w:val="20"/>
          <w:szCs w:val="20"/>
          <w:highlight w:val="white"/>
        </w:rPr>
        <w:t>representedOrganization</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0000"/>
          <w:sz w:val="20"/>
          <w:szCs w:val="20"/>
          <w:highlight w:val="white"/>
        </w:rPr>
        <w:t>id</w:t>
      </w:r>
      <w:r>
        <w:rPr>
          <w:rFonts w:cs="Arial" w:ascii="Arial" w:hAnsi="Arial"/>
          <w:color w:val="FF0000"/>
          <w:sz w:val="20"/>
          <w:szCs w:val="20"/>
          <w:highlight w:val="white"/>
        </w:rPr>
        <w:t xml:space="preserve"> root</w:t>
      </w:r>
      <w:r>
        <w:rPr>
          <w:rFonts w:cs="Arial" w:ascii="Arial" w:hAnsi="Arial"/>
          <w:color w:val="0000FF"/>
          <w:sz w:val="20"/>
          <w:szCs w:val="20"/>
          <w:highlight w:val="white"/>
        </w:rPr>
        <w:t>="</w:t>
      </w:r>
      <w:r>
        <w:rPr>
          <w:rFonts w:cs="Arial" w:ascii="Arial" w:hAnsi="Arial"/>
          <w:color w:val="000000"/>
          <w:sz w:val="20"/>
          <w:szCs w:val="20"/>
          <w:highlight w:val="white"/>
        </w:rPr>
        <w:t>1.2.246.10.1536552.10.1</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0000"/>
          <w:sz w:val="20"/>
          <w:szCs w:val="20"/>
          <w:highlight w:val="white"/>
        </w:rPr>
        <w:t>name</w:t>
      </w:r>
      <w:r>
        <w:rPr>
          <w:rFonts w:cs="Arial" w:ascii="Arial" w:hAnsi="Arial"/>
          <w:color w:val="0000FF"/>
          <w:sz w:val="20"/>
          <w:szCs w:val="20"/>
          <w:highlight w:val="white"/>
        </w:rPr>
        <w:t>&gt;</w:t>
      </w:r>
      <w:r>
        <w:rPr>
          <w:rFonts w:cs="Arial" w:ascii="Arial" w:hAnsi="Arial"/>
          <w:color w:val="000000"/>
          <w:sz w:val="20"/>
          <w:szCs w:val="20"/>
          <w:highlight w:val="white"/>
        </w:rPr>
        <w:t>Kosken Korva ja Nenä Oy</w:t>
      </w:r>
      <w:r>
        <w:rPr>
          <w:rFonts w:cs="Arial" w:ascii="Arial" w:hAnsi="Arial"/>
          <w:color w:val="0000FF"/>
          <w:sz w:val="20"/>
          <w:szCs w:val="20"/>
          <w:highlight w:val="white"/>
        </w:rPr>
        <w:t>&lt;/</w:t>
      </w:r>
      <w:r>
        <w:rPr>
          <w:rFonts w:cs="Arial" w:ascii="Arial" w:hAnsi="Arial"/>
          <w:color w:val="800000"/>
          <w:sz w:val="20"/>
          <w:szCs w:val="20"/>
          <w:highlight w:val="white"/>
        </w:rPr>
        <w:t>name</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8080"/>
          <w:sz w:val="20"/>
          <w:szCs w:val="20"/>
          <w:highlight w:val="white"/>
        </w:rPr>
        <w:t xml:space="preserve"> puhelinnumero: erottelu välilyönnillä on kielletty. Organisaation puhelinnumero välitetään telecom-elementillä, jossa use-attribuutin arvo on "DIR" (suora numero) tai ”PUB” (vaihteen numero) </w:t>
      </w:r>
      <w:r>
        <w:rPr>
          <w:rFonts w:cs="Arial" w:ascii="Arial" w:hAnsi="Arial"/>
          <w:color w:val="0000FF"/>
          <w:sz w:val="20"/>
          <w:szCs w:val="20"/>
          <w:highlight w:val="white"/>
        </w:rPr>
        <w:t>--&gt;</w:t>
      </w:r>
    </w:p>
    <w:p>
      <w:pPr>
        <w:pStyle w:val="Normal"/>
        <w:autoSpaceDE w:val="false"/>
        <w:rPr>
          <w:rFonts w:ascii="Arial" w:hAnsi="Arial" w:cs="Arial"/>
          <w:color w:val="0000FF"/>
          <w:sz w:val="20"/>
          <w:szCs w:val="20"/>
          <w:highlight w:val="white"/>
          <w:lang w:val="en-US"/>
        </w:rPr>
      </w:pPr>
      <w:r>
        <w:rPr>
          <w:rFonts w:cs="Arial" w:ascii="Arial" w:hAnsi="Arial"/>
          <w:color w:val="000000"/>
          <w:sz w:val="20"/>
          <w:szCs w:val="20"/>
          <w:highlight w:val="white"/>
        </w:rPr>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telecom</w:t>
      </w:r>
      <w:r>
        <w:rPr>
          <w:rFonts w:cs="Arial" w:ascii="Arial" w:hAnsi="Arial"/>
          <w:color w:val="FF0000"/>
          <w:sz w:val="20"/>
          <w:szCs w:val="20"/>
          <w:highlight w:val="white"/>
          <w:lang w:val="en-US"/>
        </w:rPr>
        <w:t xml:space="preserve"> value</w:t>
      </w:r>
      <w:r>
        <w:rPr>
          <w:rFonts w:cs="Arial" w:ascii="Arial" w:hAnsi="Arial"/>
          <w:color w:val="0000FF"/>
          <w:sz w:val="20"/>
          <w:szCs w:val="20"/>
          <w:highlight w:val="white"/>
          <w:lang w:val="en-US"/>
        </w:rPr>
        <w:t>="</w:t>
      </w:r>
      <w:r>
        <w:rPr>
          <w:rFonts w:cs="Arial" w:ascii="Arial" w:hAnsi="Arial"/>
          <w:color w:val="000000"/>
          <w:sz w:val="20"/>
          <w:szCs w:val="20"/>
          <w:highlight w:val="white"/>
          <w:lang w:val="en-US"/>
        </w:rPr>
        <w:t>tel:0201234567</w:t>
      </w:r>
      <w:r>
        <w:rPr>
          <w:rFonts w:cs="Arial" w:ascii="Arial" w:hAnsi="Arial"/>
          <w:color w:val="0000FF"/>
          <w:sz w:val="20"/>
          <w:szCs w:val="20"/>
          <w:highlight w:val="white"/>
          <w:lang w:val="en-US"/>
        </w:rPr>
        <w:t>"</w:t>
      </w:r>
      <w:r>
        <w:rPr>
          <w:rFonts w:cs="Arial" w:ascii="Arial" w:hAnsi="Arial"/>
          <w:color w:val="FF0000"/>
          <w:sz w:val="20"/>
          <w:szCs w:val="20"/>
          <w:highlight w:val="white"/>
          <w:lang w:val="en-US"/>
        </w:rPr>
        <w:t xml:space="preserve"> use</w:t>
      </w:r>
      <w:r>
        <w:rPr>
          <w:rFonts w:cs="Arial" w:ascii="Arial" w:hAnsi="Arial"/>
          <w:color w:val="0000FF"/>
          <w:sz w:val="20"/>
          <w:szCs w:val="20"/>
          <w:highlight w:val="white"/>
          <w:lang w:val="en-US"/>
        </w:rPr>
        <w:t>="</w:t>
      </w:r>
      <w:r>
        <w:rPr>
          <w:rFonts w:cs="Arial" w:ascii="Arial" w:hAnsi="Arial"/>
          <w:color w:val="000000"/>
          <w:sz w:val="20"/>
          <w:szCs w:val="20"/>
          <w:highlight w:val="white"/>
          <w:lang w:val="en-US"/>
        </w:rPr>
        <w:t>DIR</w:t>
      </w:r>
      <w:r>
        <w:rPr>
          <w:rFonts w:cs="Arial" w:ascii="Arial" w:hAnsi="Arial"/>
          <w:color w:val="0000FF"/>
          <w:sz w:val="20"/>
          <w:szCs w:val="20"/>
          <w:highlight w:val="white"/>
          <w:lang w:val="en-US"/>
        </w:rPr>
        <w:t>"/&gt;</w:t>
      </w:r>
    </w:p>
    <w:p>
      <w:pPr>
        <w:pStyle w:val="Normal"/>
        <w:autoSpaceDE w:val="false"/>
        <w:ind w:left="852" w:firstLine="284"/>
        <w:rPr>
          <w:rFonts w:ascii="Arial" w:hAnsi="Arial" w:cs="Arial"/>
          <w:color w:val="000000"/>
          <w:sz w:val="20"/>
          <w:szCs w:val="20"/>
          <w:highlight w:val="white"/>
          <w:lang w:val="en-US"/>
        </w:rPr>
      </w:pPr>
      <w:r>
        <w:rPr>
          <w:rFonts w:cs="Arial" w:ascii="Arial" w:hAnsi="Arial"/>
          <w:color w:val="0000FF"/>
          <w:sz w:val="20"/>
          <w:szCs w:val="20"/>
          <w:highlight w:val="white"/>
          <w:lang w:val="en-US"/>
        </w:rPr>
        <w:t>&lt;</w:t>
      </w:r>
      <w:r>
        <w:rPr>
          <w:rFonts w:cs="Arial" w:ascii="Arial" w:hAnsi="Arial"/>
          <w:color w:val="800000"/>
          <w:sz w:val="20"/>
          <w:szCs w:val="20"/>
          <w:highlight w:val="white"/>
          <w:lang w:val="en-US"/>
        </w:rPr>
        <w:t>telecom</w:t>
      </w:r>
      <w:r>
        <w:rPr>
          <w:rFonts w:cs="Arial" w:ascii="Arial" w:hAnsi="Arial"/>
          <w:color w:val="FF0000"/>
          <w:sz w:val="20"/>
          <w:szCs w:val="20"/>
          <w:highlight w:val="white"/>
          <w:lang w:val="en-US"/>
        </w:rPr>
        <w:t xml:space="preserve"> value</w:t>
      </w:r>
      <w:r>
        <w:rPr>
          <w:rFonts w:cs="Arial" w:ascii="Arial" w:hAnsi="Arial"/>
          <w:color w:val="0000FF"/>
          <w:sz w:val="20"/>
          <w:szCs w:val="20"/>
          <w:highlight w:val="white"/>
          <w:lang w:val="en-US"/>
        </w:rPr>
        <w:t>="</w:t>
      </w:r>
      <w:r>
        <w:rPr>
          <w:rFonts w:cs="Arial" w:ascii="Arial" w:hAnsi="Arial"/>
          <w:color w:val="000000"/>
          <w:sz w:val="20"/>
          <w:szCs w:val="20"/>
          <w:highlight w:val="white"/>
          <w:lang w:val="en-US"/>
        </w:rPr>
        <w:t>mailto:sähköpostiosoite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addr</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streetAddressLine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Insinöörinkatu 30</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streetAddressLine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postalCode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33720</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postalCode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city</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Tampere</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city</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lang w:val="en-US"/>
        </w:rPr>
        <w:tab/>
        <w:tab/>
        <w:tab/>
        <w:tab/>
      </w:r>
      <w:r>
        <w:rPr>
          <w:rFonts w:cs="Arial" w:ascii="Arial" w:hAnsi="Arial"/>
          <w:color w:val="0000FF"/>
          <w:sz w:val="20"/>
          <w:szCs w:val="20"/>
          <w:highlight w:val="white"/>
        </w:rPr>
        <w:t>&lt;/</w:t>
      </w:r>
      <w:r>
        <w:rPr>
          <w:rFonts w:cs="Arial" w:ascii="Arial" w:hAnsi="Arial"/>
          <w:color w:val="800000"/>
          <w:sz w:val="20"/>
          <w:szCs w:val="20"/>
          <w:highlight w:val="white"/>
        </w:rPr>
        <w:t>addr</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0000"/>
          <w:sz w:val="20"/>
          <w:szCs w:val="20"/>
          <w:highlight w:val="white"/>
        </w:rPr>
        <w:t>asOrganizationPartOf</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tab/>
      </w:r>
      <w:r>
        <w:rPr>
          <w:rFonts w:cs="Arial" w:ascii="Arial" w:hAnsi="Arial"/>
          <w:color w:val="0000FF"/>
          <w:sz w:val="20"/>
          <w:szCs w:val="20"/>
          <w:highlight w:val="white"/>
        </w:rPr>
        <w:t>&lt;!--</w:t>
      </w:r>
      <w:r>
        <w:rPr>
          <w:rFonts w:cs="Arial" w:ascii="Arial" w:hAnsi="Arial"/>
          <w:color w:val="808080"/>
          <w:sz w:val="20"/>
          <w:szCs w:val="20"/>
          <w:highlight w:val="white"/>
        </w:rPr>
        <w:t xml:space="preserve">  PALVELUNANTAJA = TOIMINTAYKSIKKÖ = Palveluntuottaja </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rPr>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wholeOrganization</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id</w:t>
      </w:r>
      <w:r>
        <w:rPr>
          <w:rFonts w:cs="Arial" w:ascii="Arial" w:hAnsi="Arial"/>
          <w:color w:val="FF0000"/>
          <w:sz w:val="20"/>
          <w:szCs w:val="20"/>
          <w:highlight w:val="white"/>
          <w:lang w:val="en-US"/>
        </w:rPr>
        <w:t xml:space="preserve"> root</w:t>
      </w:r>
      <w:r>
        <w:rPr>
          <w:rFonts w:cs="Arial" w:ascii="Arial" w:hAnsi="Arial"/>
          <w:color w:val="0000FF"/>
          <w:sz w:val="20"/>
          <w:szCs w:val="20"/>
          <w:highlight w:val="white"/>
          <w:lang w:val="en-US"/>
        </w:rPr>
        <w:t>="</w:t>
      </w:r>
      <w:r>
        <w:rPr>
          <w:rFonts w:cs="Arial" w:ascii="Arial" w:hAnsi="Arial"/>
          <w:color w:val="000000"/>
          <w:sz w:val="20"/>
          <w:szCs w:val="20"/>
          <w:highlight w:val="white"/>
          <w:lang w:val="en-US"/>
        </w:rPr>
        <w:t>1.2.246.10.1536552.10.0</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name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Tampereen Lääkärikeskus Oy</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name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addr</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streetAddressLine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 xml:space="preserve">Hatanpäänvaltatie 1 </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streetAddressLine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postalCode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33600</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postalCode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city</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Tampere</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city</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addr</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wholeOrganization</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asOrganizationPartOf</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representedOrganization</w:t>
      </w:r>
      <w:r>
        <w:rPr>
          <w:rFonts w:cs="Arial" w:ascii="Arial" w:hAnsi="Arial"/>
          <w:color w:val="0000FF"/>
          <w:sz w:val="20"/>
          <w:szCs w:val="20"/>
          <w:highlight w:val="white"/>
          <w:lang w:val="en-US"/>
        </w:rPr>
        <w:t>&gt;</w:t>
      </w:r>
    </w:p>
    <w:p>
      <w:pPr>
        <w:pStyle w:val="Normal"/>
        <w:autoSpaceDE w:val="false"/>
        <w:rPr>
          <w:color w:val="000000"/>
          <w:highlight w:val="white"/>
          <w:lang w:val="en-US"/>
        </w:rPr>
      </w:pPr>
      <w:r>
        <w:rPr>
          <w:color w:val="000000"/>
          <w:highlight w:val="white"/>
          <w:lang w:val="en-US"/>
        </w:rPr>
        <w:tab/>
        <w:tab/>
      </w:r>
      <w:r>
        <w:rPr>
          <w:color w:val="0000FF"/>
          <w:highlight w:val="white"/>
          <w:lang w:val="en-US"/>
        </w:rPr>
        <w:t>&lt;/</w:t>
      </w:r>
      <w:r>
        <w:rPr>
          <w:color w:val="800000"/>
          <w:highlight w:val="white"/>
          <w:lang w:val="en-US"/>
        </w:rPr>
        <w:t>assignedAuthor</w:t>
      </w:r>
      <w:r>
        <w:rPr>
          <w:color w:val="0000FF"/>
          <w:highlight w:val="white"/>
          <w:lang w:val="en-US"/>
        </w:rPr>
        <w:t>&gt;</w:t>
      </w:r>
    </w:p>
    <w:p>
      <w:pPr>
        <w:pStyle w:val="Normal"/>
        <w:rPr/>
      </w:pPr>
      <w:r>
        <w:rPr>
          <w:color w:val="000000"/>
          <w:highlight w:val="white"/>
          <w:lang w:val="en-US"/>
        </w:rPr>
        <w:tab/>
      </w:r>
      <w:r>
        <w:rPr>
          <w:color w:val="0000FF"/>
          <w:highlight w:val="white"/>
        </w:rPr>
        <w:t>&lt;/</w:t>
      </w:r>
      <w:r>
        <w:rPr>
          <w:color w:val="800000"/>
          <w:highlight w:val="white"/>
        </w:rPr>
        <w:t>author</w:t>
      </w:r>
      <w:r>
        <w:rPr>
          <w:color w:val="0000FF"/>
          <w:highlight w:val="white"/>
        </w:rPr>
        <w:t>&gt;</w:t>
      </w:r>
    </w:p>
    <w:p>
      <w:pPr>
        <w:pStyle w:val="Normal"/>
        <w:rPr/>
      </w:pPr>
      <w:r>
        <w:rPr/>
      </w:r>
    </w:p>
    <w:p>
      <w:pPr>
        <w:pStyle w:val="Normal"/>
        <w:rPr/>
      </w:pPr>
      <w:r>
        <w:rPr/>
      </w:r>
    </w:p>
    <w:p>
      <w:pPr>
        <w:pStyle w:val="Normal"/>
        <w:rPr/>
      </w:pPr>
      <w:r>
        <w:rPr/>
        <w:t xml:space="preserve">Lääkemääräyksen tuottava terveydenhuollon palveluyksikkö ilmoitetaan representedOrganization-rakenteessa ja terveydenhuollon palvelunantaja representedOrganization.asOrganizationPartOf-rakenteessa. Yksityisen terveydenhuollon liittymismalleja on kuvattu tarkemmin </w:t>
      </w:r>
      <w:hyperlink r:id="rId5" w:tgtFrame="_blank">
        <w:r>
          <w:rPr>
            <w:rStyle w:val="InternetLink"/>
          </w:rPr>
          <w:t>Yksityisen terveydenhuollon organisaatiotiedot HL7-sanomissa ja -asiakirjoissa</w:t>
        </w:r>
      </w:hyperlink>
      <w:r>
        <w:rPr/>
        <w:t xml:space="preserve"> (xls) määrittelyssä.</w:t>
      </w:r>
    </w:p>
    <w:p>
      <w:pPr>
        <w:pStyle w:val="Normal"/>
        <w:rPr/>
      </w:pPr>
      <w:r>
        <w:rPr/>
      </w:r>
    </w:p>
    <w:p>
      <w:pPr>
        <w:pStyle w:val="Normal"/>
        <w:rPr/>
      </w:pPr>
      <w:r>
        <w:rPr/>
        <w:t>Poikkeuksen edellä määriteltyyn author-tietoon muodostaa Omakanta. Kun kansalainen tekee lääkemääräyksen uusimispyynnön Omakannassa, author-tieto jätetään tyhjäksi. Author-tieto jätetään tyhjäksi myös tilanteessa, jossa potilastietojärjestelmä palauttaa uusimispyynnön automaattisesti Reseptikeskukseen.</w:t>
      </w:r>
    </w:p>
    <w:p>
      <w:pPr>
        <w:pStyle w:val="Normal"/>
        <w:numPr>
          <w:ilvl w:val="1"/>
          <w:numId w:val="3"/>
        </w:numPr>
        <w:spacing w:before="0" w:after="280"/>
        <w:rPr>
          <w:rFonts w:ascii="Arial" w:hAnsi="Arial" w:cs="Arial"/>
          <w:sz w:val="22"/>
          <w:lang w:val="en-US"/>
        </w:rPr>
      </w:pPr>
      <w:r>
        <w:rPr>
          <w:rFonts w:cs="Arial" w:ascii="Arial" w:hAnsi="Arial"/>
          <w:sz w:val="22"/>
          <w:lang w:val="en-US"/>
        </w:rPr>
        <w:t>&lt;author nullFlavor="NA"&gt;</w:t>
        <w:br/>
        <w:t>     &lt;time nullFlavor="NA"/&gt;</w:t>
        <w:br/>
        <w:t>     &lt;assignedAuthor&gt;</w:t>
        <w:br/>
        <w:t>          &lt;id nullFlavor="NA"/&gt;</w:t>
        <w:br/>
        <w:t>     &lt;/assignedAuthor&gt;</w:t>
      </w:r>
    </w:p>
    <w:p>
      <w:pPr>
        <w:pStyle w:val="Normal"/>
        <w:rPr>
          <w:rFonts w:ascii="Arial" w:hAnsi="Arial" w:cs="Arial"/>
          <w:sz w:val="22"/>
          <w:lang w:val="en-US"/>
        </w:rPr>
      </w:pPr>
      <w:r>
        <w:rPr>
          <w:rFonts w:cs="Arial" w:ascii="Arial" w:hAnsi="Arial"/>
          <w:sz w:val="22"/>
          <w:lang w:val="en-US"/>
        </w:rPr>
      </w:r>
    </w:p>
    <w:p>
      <w:pPr>
        <w:pStyle w:val="Heading2"/>
        <w:rPr/>
      </w:pPr>
      <w:bookmarkStart w:id="19" w:name="_Ref151790365"/>
      <w:bookmarkStart w:id="20" w:name="__RefHeading___Toc1991534"/>
      <w:bookmarkStart w:id="21" w:name="CUSTODIAN"/>
      <w:bookmarkEnd w:id="20"/>
      <w:bookmarkEnd w:id="21"/>
      <w:r>
        <w:rPr/>
        <w:t>custodian – rekisterinpitäjä (pakollinen)</w:t>
      </w:r>
      <w:bookmarkEnd w:id="19"/>
    </w:p>
    <w:p>
      <w:pPr>
        <w:pStyle w:val="Normal"/>
        <w:rPr/>
      </w:pPr>
      <w:r>
        <w:rPr/>
        <w:t>Lääkemääräysten ja toimitusten vastuullinen rekisterinpitäjä on KELA, jonka OID sijoitetaan tähän elementtiin. OID on 1.2.246.10.2462460.19.1.</w:t>
      </w:r>
    </w:p>
    <w:p>
      <w:pPr>
        <w:pStyle w:val="Normal"/>
        <w:rPr/>
      </w:pPr>
      <w:r>
        <w:rPr/>
        <w:t>Koko OID sijoitetaan root-attribuuttiin.</w:t>
      </w:r>
    </w:p>
    <w:p>
      <w:pPr>
        <w:pStyle w:val="Normal"/>
        <w:rPr>
          <w:b/>
          <w:b/>
        </w:rPr>
      </w:pPr>
      <w:r>
        <w:rPr>
          <w:b/>
        </w:rPr>
      </w:r>
    </w:p>
    <w:p>
      <w:pPr>
        <w:pStyle w:val="Normal"/>
        <w:autoSpaceDE w:val="false"/>
        <w:rPr>
          <w:color w:val="000000"/>
          <w:highlight w:val="white"/>
        </w:rPr>
      </w:pPr>
      <w:r>
        <w:rPr>
          <w:color w:val="0000FF"/>
          <w:highlight w:val="white"/>
        </w:rPr>
        <w:t>&lt;</w:t>
      </w:r>
      <w:r>
        <w:rPr>
          <w:color w:val="800000"/>
          <w:highlight w:val="white"/>
        </w:rPr>
        <w:t>custodian</w:t>
      </w:r>
      <w:r>
        <w:rPr>
          <w:color w:val="0000FF"/>
          <w:highlight w:val="white"/>
        </w:rPr>
        <w:t>&gt;</w:t>
      </w:r>
    </w:p>
    <w:p>
      <w:pPr>
        <w:pStyle w:val="Normal"/>
        <w:autoSpaceDE w:val="false"/>
        <w:rPr>
          <w:color w:val="000000"/>
          <w:highlight w:val="white"/>
        </w:rPr>
      </w:pPr>
      <w:r>
        <w:rPr>
          <w:color w:val="000000"/>
          <w:highlight w:val="white"/>
        </w:rPr>
        <w:tab/>
      </w:r>
      <w:r>
        <w:rPr>
          <w:color w:val="0000FF"/>
          <w:highlight w:val="white"/>
        </w:rPr>
        <w:t>&lt;</w:t>
      </w:r>
      <w:r>
        <w:rPr>
          <w:color w:val="800000"/>
          <w:highlight w:val="white"/>
        </w:rPr>
        <w:t>assignedCustodian</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0000"/>
          <w:highlight w:val="white"/>
        </w:rPr>
        <w:t>representedCustodianOrganization</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0000"/>
          <w:highlight w:val="white"/>
        </w:rPr>
        <w:t>id</w:t>
      </w:r>
      <w:r>
        <w:rPr>
          <w:color w:val="FF0000"/>
          <w:highlight w:val="white"/>
        </w:rPr>
        <w:t xml:space="preserve"> root</w:t>
      </w:r>
      <w:r>
        <w:rPr>
          <w:color w:val="0000FF"/>
          <w:highlight w:val="white"/>
        </w:rPr>
        <w:t>="</w:t>
      </w:r>
      <w:r>
        <w:rPr>
          <w:color w:val="000000"/>
          <w:highlight w:val="white"/>
        </w:rPr>
        <w:t>1.2.246.10.2462460.19.1</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0000"/>
          <w:highlight w:val="white"/>
        </w:rPr>
        <w:t>name</w:t>
      </w:r>
      <w:r>
        <w:rPr>
          <w:color w:val="0000FF"/>
          <w:highlight w:val="white"/>
        </w:rPr>
        <w:t>&gt;</w:t>
      </w:r>
      <w:r>
        <w:rPr>
          <w:color w:val="000000"/>
          <w:highlight w:val="white"/>
        </w:rPr>
        <w:t>Kansaneläkelaitos</w:t>
      </w:r>
      <w:r>
        <w:rPr>
          <w:color w:val="0000FF"/>
          <w:highlight w:val="white"/>
        </w:rPr>
        <w:t>&lt;/</w:t>
      </w:r>
      <w:r>
        <w:rPr>
          <w:color w:val="800000"/>
          <w:highlight w:val="white"/>
        </w:rPr>
        <w:t>name</w:t>
      </w:r>
      <w:r>
        <w:rPr>
          <w:color w:val="0000FF"/>
          <w:highlight w:val="white"/>
        </w:rPr>
        <w:t>&gt;</w:t>
      </w:r>
    </w:p>
    <w:p>
      <w:pPr>
        <w:pStyle w:val="Normal"/>
        <w:autoSpaceDE w:val="false"/>
        <w:rPr>
          <w:color w:val="000000"/>
          <w:highlight w:val="white"/>
          <w:lang w:val="en-US"/>
        </w:rPr>
      </w:pPr>
      <w:r>
        <w:rPr>
          <w:color w:val="000000"/>
          <w:highlight w:val="white"/>
        </w:rPr>
        <w:tab/>
        <w:tab/>
        <w:tab/>
      </w:r>
      <w:r>
        <w:rPr>
          <w:color w:val="0000FF"/>
          <w:highlight w:val="white"/>
          <w:lang w:val="en-US"/>
        </w:rPr>
        <w:t>&lt;</w:t>
      </w:r>
      <w:r>
        <w:rPr>
          <w:color w:val="800000"/>
          <w:highlight w:val="white"/>
          <w:lang w:val="en-US"/>
        </w:rPr>
        <w:t>addr</w:t>
      </w:r>
      <w:r>
        <w:rPr>
          <w:color w:val="FF0000"/>
          <w:highlight w:val="white"/>
          <w:lang w:val="en-US"/>
        </w:rPr>
        <w:t xml:space="preserve"> use</w:t>
      </w:r>
      <w:r>
        <w:rPr>
          <w:color w:val="0000FF"/>
          <w:highlight w:val="white"/>
          <w:lang w:val="en-US"/>
        </w:rPr>
        <w:t>="</w:t>
      </w:r>
      <w:r>
        <w:rPr>
          <w:color w:val="000000"/>
          <w:highlight w:val="white"/>
          <w:lang w:val="en-US"/>
        </w:rPr>
        <w:t>PST</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r>
      <w:r>
        <w:rPr>
          <w:color w:val="0000FF"/>
          <w:highlight w:val="white"/>
          <w:lang w:val="en-US"/>
        </w:rPr>
        <w:t>&lt;</w:t>
      </w:r>
      <w:r>
        <w:rPr>
          <w:color w:val="800000"/>
          <w:highlight w:val="white"/>
          <w:lang w:val="en-US"/>
        </w:rPr>
        <w:t>postBox</w:t>
      </w:r>
      <w:r>
        <w:rPr>
          <w:color w:val="0000FF"/>
          <w:highlight w:val="white"/>
          <w:lang w:val="en-US"/>
        </w:rPr>
        <w:t>&gt;</w:t>
      </w:r>
      <w:r>
        <w:rPr>
          <w:color w:val="000000"/>
          <w:highlight w:val="white"/>
          <w:lang w:val="en-US"/>
        </w:rPr>
        <w:t>PL 450</w:t>
      </w:r>
      <w:r>
        <w:rPr>
          <w:color w:val="0000FF"/>
          <w:highlight w:val="white"/>
          <w:lang w:val="en-US"/>
        </w:rPr>
        <w:t>&lt;/</w:t>
      </w:r>
      <w:r>
        <w:rPr>
          <w:color w:val="800000"/>
          <w:highlight w:val="white"/>
          <w:lang w:val="en-US"/>
        </w:rPr>
        <w:t>postBox</w:t>
      </w:r>
      <w:r>
        <w:rPr>
          <w:color w:val="0000FF"/>
          <w:highlight w:val="white"/>
          <w:lang w:val="en-US"/>
        </w:rPr>
        <w:t>&gt;</w:t>
      </w:r>
    </w:p>
    <w:p>
      <w:pPr>
        <w:pStyle w:val="Normal"/>
        <w:autoSpaceDE w:val="false"/>
        <w:rPr>
          <w:color w:val="000000"/>
          <w:highlight w:val="white"/>
          <w:lang w:val="en-GB"/>
        </w:rPr>
      </w:pPr>
      <w:r>
        <w:rPr>
          <w:color w:val="000000"/>
          <w:highlight w:val="white"/>
          <w:lang w:val="en-US"/>
        </w:rPr>
        <w:tab/>
        <w:tab/>
        <w:tab/>
        <w:tab/>
      </w:r>
      <w:r>
        <w:rPr>
          <w:color w:val="0000FF"/>
          <w:highlight w:val="white"/>
          <w:lang w:val="en-GB"/>
        </w:rPr>
        <w:t>&lt;</w:t>
      </w:r>
      <w:r>
        <w:rPr>
          <w:color w:val="800000"/>
          <w:highlight w:val="white"/>
          <w:lang w:val="en-GB"/>
        </w:rPr>
        <w:t>city</w:t>
      </w:r>
      <w:r>
        <w:rPr>
          <w:color w:val="0000FF"/>
          <w:highlight w:val="white"/>
          <w:lang w:val="en-GB"/>
        </w:rPr>
        <w:t>&gt;</w:t>
      </w:r>
      <w:r>
        <w:rPr>
          <w:color w:val="000000"/>
          <w:highlight w:val="white"/>
          <w:lang w:val="en-GB"/>
        </w:rPr>
        <w:t>Helsinki</w:t>
      </w:r>
      <w:r>
        <w:rPr>
          <w:color w:val="0000FF"/>
          <w:highlight w:val="white"/>
          <w:lang w:val="en-GB"/>
        </w:rPr>
        <w:t>&lt;/</w:t>
      </w:r>
      <w:r>
        <w:rPr>
          <w:color w:val="800000"/>
          <w:highlight w:val="white"/>
          <w:lang w:val="en-GB"/>
        </w:rPr>
        <w:t>city</w:t>
      </w:r>
      <w:r>
        <w:rPr>
          <w:color w:val="0000FF"/>
          <w:highlight w:val="white"/>
          <w:lang w:val="en-GB"/>
        </w:rPr>
        <w:t>&gt;</w:t>
      </w:r>
    </w:p>
    <w:p>
      <w:pPr>
        <w:pStyle w:val="Normal"/>
        <w:autoSpaceDE w:val="false"/>
        <w:rPr>
          <w:color w:val="000000"/>
          <w:highlight w:val="white"/>
          <w:lang w:val="en-GB"/>
        </w:rPr>
      </w:pPr>
      <w:r>
        <w:rPr>
          <w:color w:val="000000"/>
          <w:highlight w:val="white"/>
          <w:lang w:val="en-GB"/>
        </w:rPr>
        <w:tab/>
        <w:tab/>
        <w:tab/>
        <w:tab/>
      </w:r>
      <w:r>
        <w:rPr>
          <w:color w:val="0000FF"/>
          <w:highlight w:val="white"/>
          <w:lang w:val="en-GB"/>
        </w:rPr>
        <w:t>&lt;</w:t>
      </w:r>
      <w:r>
        <w:rPr>
          <w:color w:val="800000"/>
          <w:highlight w:val="white"/>
          <w:lang w:val="en-GB"/>
        </w:rPr>
        <w:t>postalCode</w:t>
      </w:r>
      <w:r>
        <w:rPr>
          <w:color w:val="0000FF"/>
          <w:highlight w:val="white"/>
          <w:lang w:val="en-GB"/>
        </w:rPr>
        <w:t>&gt;</w:t>
      </w:r>
      <w:r>
        <w:rPr>
          <w:color w:val="000000"/>
          <w:highlight w:val="white"/>
          <w:lang w:val="en-GB"/>
        </w:rPr>
        <w:t>00101</w:t>
      </w:r>
      <w:r>
        <w:rPr>
          <w:color w:val="0000FF"/>
          <w:highlight w:val="white"/>
          <w:lang w:val="en-GB"/>
        </w:rPr>
        <w:t>&lt;/</w:t>
      </w:r>
      <w:r>
        <w:rPr>
          <w:color w:val="800000"/>
          <w:highlight w:val="white"/>
          <w:lang w:val="en-GB"/>
        </w:rPr>
        <w:t>postalCode</w:t>
      </w:r>
      <w:r>
        <w:rPr>
          <w:color w:val="0000FF"/>
          <w:highlight w:val="white"/>
          <w:lang w:val="en-GB"/>
        </w:rPr>
        <w:t>&gt;</w:t>
      </w:r>
    </w:p>
    <w:p>
      <w:pPr>
        <w:pStyle w:val="Normal"/>
        <w:autoSpaceDE w:val="false"/>
        <w:rPr>
          <w:color w:val="000000"/>
          <w:highlight w:val="white"/>
          <w:lang w:val="en-GB"/>
        </w:rPr>
      </w:pPr>
      <w:r>
        <w:rPr>
          <w:color w:val="000000"/>
          <w:highlight w:val="white"/>
          <w:lang w:val="en-GB"/>
        </w:rPr>
        <w:tab/>
        <w:tab/>
        <w:tab/>
      </w:r>
      <w:r>
        <w:rPr>
          <w:color w:val="0000FF"/>
          <w:highlight w:val="white"/>
          <w:lang w:val="en-GB"/>
        </w:rPr>
        <w:t>&lt;/</w:t>
      </w:r>
      <w:r>
        <w:rPr>
          <w:color w:val="800000"/>
          <w:highlight w:val="white"/>
          <w:lang w:val="en-GB"/>
        </w:rPr>
        <w:t>addr</w:t>
      </w:r>
      <w:r>
        <w:rPr>
          <w:color w:val="0000FF"/>
          <w:highlight w:val="white"/>
          <w:lang w:val="en-GB"/>
        </w:rPr>
        <w:t>&gt;</w:t>
      </w:r>
    </w:p>
    <w:p>
      <w:pPr>
        <w:pStyle w:val="Normal"/>
        <w:autoSpaceDE w:val="false"/>
        <w:rPr>
          <w:color w:val="000000"/>
          <w:highlight w:val="white"/>
          <w:lang w:val="en-GB"/>
        </w:rPr>
      </w:pPr>
      <w:r>
        <w:rPr>
          <w:color w:val="000000"/>
          <w:highlight w:val="white"/>
          <w:lang w:val="en-GB"/>
        </w:rPr>
        <w:tab/>
        <w:tab/>
      </w:r>
      <w:r>
        <w:rPr>
          <w:color w:val="0000FF"/>
          <w:highlight w:val="white"/>
          <w:lang w:val="en-GB"/>
        </w:rPr>
        <w:t>&lt;/</w:t>
      </w:r>
      <w:r>
        <w:rPr>
          <w:color w:val="800000"/>
          <w:highlight w:val="white"/>
          <w:lang w:val="en-GB"/>
        </w:rPr>
        <w:t>representedCustodianOrganization</w:t>
      </w:r>
      <w:r>
        <w:rPr>
          <w:color w:val="0000FF"/>
          <w:highlight w:val="white"/>
          <w:lang w:val="en-GB"/>
        </w:rPr>
        <w:t>&gt;</w:t>
      </w:r>
    </w:p>
    <w:p>
      <w:pPr>
        <w:pStyle w:val="Normal"/>
        <w:autoSpaceDE w:val="false"/>
        <w:rPr>
          <w:color w:val="000000"/>
          <w:highlight w:val="white"/>
          <w:lang w:val="en-GB"/>
        </w:rPr>
      </w:pPr>
      <w:r>
        <w:rPr>
          <w:color w:val="000000"/>
          <w:highlight w:val="white"/>
          <w:lang w:val="en-GB"/>
        </w:rPr>
        <w:tab/>
      </w:r>
      <w:r>
        <w:rPr>
          <w:color w:val="0000FF"/>
          <w:highlight w:val="white"/>
          <w:lang w:val="en-GB"/>
        </w:rPr>
        <w:t>&lt;/</w:t>
      </w:r>
      <w:r>
        <w:rPr>
          <w:color w:val="800000"/>
          <w:highlight w:val="white"/>
          <w:lang w:val="en-GB"/>
        </w:rPr>
        <w:t>assignedCustodian</w:t>
      </w:r>
      <w:r>
        <w:rPr>
          <w:color w:val="0000FF"/>
          <w:highlight w:val="white"/>
          <w:lang w:val="en-GB"/>
        </w:rPr>
        <w:t>&gt;</w:t>
      </w:r>
    </w:p>
    <w:p>
      <w:pPr>
        <w:pStyle w:val="Normal"/>
        <w:autoSpaceDE w:val="false"/>
        <w:rPr>
          <w:color w:val="000000"/>
          <w:highlight w:val="white"/>
        </w:rPr>
      </w:pPr>
      <w:r>
        <w:rPr>
          <w:color w:val="0000FF"/>
          <w:highlight w:val="white"/>
        </w:rPr>
        <w:t>&lt;/</w:t>
      </w:r>
      <w:r>
        <w:rPr>
          <w:color w:val="800000"/>
          <w:highlight w:val="white"/>
        </w:rPr>
        <w:t>custodian</w:t>
      </w:r>
      <w:r>
        <w:rPr>
          <w:color w:val="0000FF"/>
          <w:highlight w:val="white"/>
        </w:rPr>
        <w:t>&gt;</w:t>
      </w:r>
    </w:p>
    <w:p>
      <w:pPr>
        <w:pStyle w:val="Normal"/>
        <w:autoSpaceDE w:val="false"/>
        <w:rPr>
          <w:rStyle w:val="XML10ptBlack"/>
          <w:sz w:val="24"/>
        </w:rPr>
      </w:pPr>
      <w:r>
        <w:rPr>
          <w:color w:val="000000"/>
          <w:highlight w:val="white"/>
        </w:rPr>
      </w:r>
    </w:p>
    <w:p>
      <w:pPr>
        <w:pStyle w:val="Normal"/>
        <w:rPr>
          <w:rStyle w:val="XML10ptBlack"/>
          <w:b/>
          <w:b/>
          <w:sz w:val="24"/>
          <w:lang w:val="en-US"/>
        </w:rPr>
      </w:pPr>
      <w:r>
        <w:rPr>
          <w:highlight w:val="white"/>
        </w:rPr>
      </w:r>
    </w:p>
    <w:p>
      <w:pPr>
        <w:pStyle w:val="Heading2"/>
        <w:rPr/>
      </w:pPr>
      <w:bookmarkStart w:id="22" w:name="__RefHeading___Toc1991535"/>
      <w:bookmarkStart w:id="23" w:name="_Ref151790446"/>
      <w:bookmarkEnd w:id="22"/>
      <w:r>
        <w:rPr/>
        <w:t>relatedDocument – viittaus toiseen dokumenttiin</w:t>
      </w:r>
      <w:bookmarkEnd w:id="23"/>
    </w:p>
    <w:p>
      <w:pPr>
        <w:pStyle w:val="Normal"/>
        <w:rPr/>
      </w:pPr>
      <w:r>
        <w:rPr/>
        <w:t>Tässä elementissä viittataan korjattuun dokumenttiin niissä tilanteissa, kun dokumentti on esim. lääkemääräyksen tai toimituksen korjaus tai mitätöinti.</w:t>
      </w:r>
    </w:p>
    <w:p>
      <w:pPr>
        <w:pStyle w:val="Normal"/>
        <w:rPr>
          <w:b/>
          <w:b/>
        </w:rPr>
      </w:pPr>
      <w:r>
        <w:rPr>
          <w:b/>
        </w:rPr>
      </w:r>
    </w:p>
    <w:p>
      <w:pPr>
        <w:pStyle w:val="Normal"/>
        <w:autoSpaceDE w:val="false"/>
        <w:rPr>
          <w:rStyle w:val="XML10ptBlack"/>
          <w:sz w:val="24"/>
          <w:highlight w:val="white"/>
          <w:lang w:val="sv-SE"/>
        </w:rPr>
      </w:pPr>
      <w:r>
        <w:rPr>
          <w:rStyle w:val="XML10ptBlue"/>
          <w:sz w:val="24"/>
          <w:highlight w:val="white"/>
          <w:lang w:val="sv-SE"/>
        </w:rPr>
        <w:t>&lt;!--</w:t>
      </w:r>
      <w:r>
        <w:rPr>
          <w:rStyle w:val="XML10ptGray50"/>
          <w:sz w:val="24"/>
          <w:highlight w:val="white"/>
          <w:lang w:val="sv-SE"/>
        </w:rPr>
        <w:t xml:space="preserve"> relatedDocument  - Korjattu lääkemääräys </w:t>
      </w:r>
      <w:r>
        <w:rPr>
          <w:rStyle w:val="XML10ptBlue"/>
          <w:sz w:val="24"/>
          <w:highlight w:val="white"/>
          <w:lang w:val="sv-SE"/>
        </w:rPr>
        <w:t>--&gt;</w:t>
      </w:r>
    </w:p>
    <w:p>
      <w:pPr>
        <w:pStyle w:val="Normal"/>
        <w:autoSpaceDE w:val="false"/>
        <w:rPr>
          <w:rStyle w:val="XML10ptBlack"/>
          <w:sz w:val="24"/>
          <w:highlight w:val="white"/>
          <w:lang w:val="sv-SE"/>
        </w:rPr>
      </w:pPr>
      <w:r>
        <w:rPr>
          <w:rStyle w:val="XML10ptBlue"/>
          <w:sz w:val="24"/>
          <w:highlight w:val="white"/>
          <w:lang w:val="sv-SE"/>
        </w:rPr>
        <w:t>&lt;</w:t>
      </w:r>
      <w:r>
        <w:rPr>
          <w:rStyle w:val="XML10ptDarkRed"/>
          <w:sz w:val="24"/>
          <w:highlight w:val="white"/>
          <w:lang w:val="sv-SE"/>
        </w:rPr>
        <w:t>relatedDocument</w:t>
      </w:r>
      <w:r>
        <w:rPr>
          <w:rStyle w:val="XML10ptRed"/>
          <w:sz w:val="24"/>
          <w:highlight w:val="white"/>
          <w:lang w:val="sv-SE"/>
        </w:rPr>
        <w:t xml:space="preserve"> typeCode</w:t>
      </w:r>
      <w:r>
        <w:rPr>
          <w:rStyle w:val="XML10ptBlue"/>
          <w:sz w:val="24"/>
          <w:highlight w:val="white"/>
          <w:lang w:val="sv-SE"/>
        </w:rPr>
        <w:t>="</w:t>
      </w:r>
      <w:r>
        <w:rPr>
          <w:rStyle w:val="XML10ptBlack"/>
          <w:sz w:val="24"/>
          <w:highlight w:val="white"/>
          <w:lang w:val="sv-SE"/>
        </w:rPr>
        <w:t>RPLC</w:t>
      </w:r>
      <w:r>
        <w:rPr>
          <w:rStyle w:val="XML10ptBlue"/>
          <w:sz w:val="24"/>
          <w:highlight w:val="white"/>
          <w:lang w:val="sv-SE"/>
        </w:rPr>
        <w:t>"&gt;</w:t>
      </w:r>
    </w:p>
    <w:p>
      <w:pPr>
        <w:pStyle w:val="Normal"/>
        <w:autoSpaceDE w:val="false"/>
        <w:rPr>
          <w:rStyle w:val="XML10ptBlack"/>
          <w:sz w:val="24"/>
          <w:highlight w:val="white"/>
          <w:lang w:val="sv-SE"/>
        </w:rPr>
      </w:pPr>
      <w:r>
        <w:rPr>
          <w:rStyle w:val="XML10ptBlack"/>
          <w:sz w:val="24"/>
          <w:highlight w:val="white"/>
          <w:lang w:val="sv-SE"/>
        </w:rPr>
        <w:tab/>
      </w:r>
      <w:r>
        <w:rPr>
          <w:rStyle w:val="XML10ptBlue"/>
          <w:sz w:val="24"/>
          <w:highlight w:val="white"/>
          <w:lang w:val="sv-SE"/>
        </w:rPr>
        <w:t>&lt;</w:t>
      </w:r>
      <w:r>
        <w:rPr>
          <w:rStyle w:val="XML10ptDarkRed"/>
          <w:sz w:val="24"/>
          <w:highlight w:val="white"/>
          <w:lang w:val="sv-SE"/>
        </w:rPr>
        <w:t>parentDocument</w:t>
      </w:r>
      <w:r>
        <w:rPr>
          <w:rStyle w:val="XML10ptBlue"/>
          <w:sz w:val="24"/>
          <w:highlight w:val="white"/>
          <w:lang w:val="sv-SE"/>
        </w:rPr>
        <w:t>&gt;</w:t>
      </w:r>
    </w:p>
    <w:p>
      <w:pPr>
        <w:pStyle w:val="Normal"/>
        <w:autoSpaceDE w:val="false"/>
        <w:rPr>
          <w:rStyle w:val="XML10ptBlack"/>
          <w:sz w:val="24"/>
          <w:highlight w:val="white"/>
          <w:lang w:val="sv-SE"/>
        </w:rPr>
      </w:pPr>
      <w:r>
        <w:rPr>
          <w:rStyle w:val="XML10ptBlack"/>
          <w:sz w:val="24"/>
          <w:highlight w:val="white"/>
          <w:lang w:val="sv-SE"/>
        </w:rPr>
        <w:tab/>
        <w:tab/>
      </w:r>
      <w:r>
        <w:rPr>
          <w:rStyle w:val="XML10ptBlue"/>
          <w:sz w:val="24"/>
          <w:highlight w:val="white"/>
          <w:lang w:val="sv-SE"/>
        </w:rPr>
        <w:t>&lt;!--</w:t>
      </w:r>
      <w:r>
        <w:rPr>
          <w:rStyle w:val="XML10ptGray50"/>
          <w:sz w:val="24"/>
          <w:highlight w:val="white"/>
          <w:lang w:val="sv-SE"/>
        </w:rPr>
        <w:t xml:space="preserve"> Viitattu dokumentti </w:t>
      </w:r>
      <w:r>
        <w:rPr>
          <w:rStyle w:val="XML10ptBlue"/>
          <w:sz w:val="24"/>
          <w:highlight w:val="white"/>
          <w:lang w:val="sv-SE"/>
        </w:rPr>
        <w:t>--&gt;</w:t>
      </w:r>
    </w:p>
    <w:p>
      <w:pPr>
        <w:pStyle w:val="Normal"/>
        <w:autoSpaceDE w:val="false"/>
        <w:rPr/>
      </w:pPr>
      <w:r>
        <w:rPr>
          <w:rStyle w:val="XML10ptBlack"/>
          <w:sz w:val="24"/>
          <w:highlight w:val="white"/>
          <w:lang w:val="sv-SE"/>
        </w:rPr>
        <w:tab/>
        <w:tab/>
      </w:r>
      <w:r>
        <w:rPr>
          <w:rStyle w:val="XML10ptBlue"/>
          <w:sz w:val="24"/>
          <w:highlight w:val="white"/>
        </w:rPr>
        <w:t>&lt;</w:t>
      </w:r>
      <w:r>
        <w:rPr>
          <w:rStyle w:val="XML10ptDarkRed"/>
          <w:sz w:val="24"/>
          <w:highlight w:val="white"/>
        </w:rPr>
        <w:t>id</w:t>
      </w:r>
      <w:r>
        <w:rPr>
          <w:rStyle w:val="XML10ptRed"/>
          <w:sz w:val="24"/>
          <w:highlight w:val="white"/>
        </w:rPr>
        <w:t xml:space="preserve"> root</w:t>
      </w:r>
      <w:r>
        <w:rPr>
          <w:rStyle w:val="XML10ptBlue"/>
          <w:sz w:val="24"/>
          <w:highlight w:val="white"/>
        </w:rPr>
        <w:t>="</w:t>
      </w:r>
      <w:r>
        <w:rPr>
          <w:rStyle w:val="XML10ptBlack"/>
          <w:sz w:val="24"/>
          <w:highlight w:val="white"/>
        </w:rPr>
        <w:t>1.2.246.10.98765432.93</w:t>
      </w:r>
      <w:r>
        <w:rPr>
          <w:rStyle w:val="XML10ptBlue"/>
          <w:sz w:val="24"/>
          <w:highlight w:val="white"/>
        </w:rPr>
        <w:t>.</w:t>
      </w:r>
      <w:r>
        <w:rPr>
          <w:rStyle w:val="XML10ptBlack"/>
          <w:sz w:val="24"/>
          <w:highlight w:val="white"/>
        </w:rPr>
        <w:t>2006.1</w:t>
      </w:r>
      <w:r>
        <w:rPr>
          <w:rStyle w:val="XML10ptBlue"/>
          <w:sz w:val="24"/>
          <w:highlight w:val="white"/>
        </w:rPr>
        <w:t>"</w:t>
      </w:r>
      <w:r>
        <w:rPr>
          <w:rStyle w:val="XML10ptRed"/>
          <w:sz w:val="24"/>
          <w:highlight w:val="white"/>
        </w:rPr>
        <w:t xml:space="preserve"> </w:t>
      </w:r>
      <w:r>
        <w:rPr>
          <w:rStyle w:val="XML10ptBlue"/>
          <w:sz w:val="24"/>
          <w:highlight w:val="white"/>
        </w:rPr>
        <w:t>/&gt;</w:t>
      </w:r>
      <w:r>
        <w:rPr>
          <w:rStyle w:val="XML10ptBlack"/>
          <w:sz w:val="24"/>
          <w:highlight w:val="white"/>
        </w:rPr>
        <w:tab/>
        <w:tab/>
        <w:tab/>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Gray50"/>
          <w:sz w:val="24"/>
          <w:highlight w:val="white"/>
        </w:rPr>
        <w:t xml:space="preserve"> Viitatun dokumentin tyyppi </w:t>
      </w:r>
      <w:r>
        <w:rPr>
          <w:rStyle w:val="XML10ptBlue"/>
          <w:sz w:val="24"/>
          <w:highlight w:val="white"/>
        </w:rPr>
        <w:t>--&gt;</w:t>
      </w:r>
    </w:p>
    <w:p>
      <w:pPr>
        <w:pStyle w:val="Normal"/>
        <w:autoSpaceDE w:val="false"/>
        <w:ind w:left="568" w:hanging="0"/>
        <w:rPr>
          <w:rStyle w:val="XML10ptBlack"/>
          <w:sz w:val="24"/>
          <w:highlight w:val="white"/>
        </w:rPr>
      </w:pPr>
      <w:r>
        <w:rPr>
          <w:rStyle w:val="XML10ptBlue"/>
          <w:sz w:val="24"/>
          <w:highlight w:val="white"/>
        </w:rPr>
        <w:t>&lt;</w:t>
      </w:r>
      <w:r>
        <w:rPr>
          <w:rStyle w:val="XML10ptDarkRed"/>
          <w:sz w:val="24"/>
          <w:highlight w:val="white"/>
        </w:rPr>
        <w:t>code</w:t>
      </w:r>
      <w:r>
        <w:rPr>
          <w:rStyle w:val="XML10ptRed"/>
          <w:sz w:val="24"/>
          <w:highlight w:val="white"/>
        </w:rPr>
        <w:t xml:space="preserve"> displayName</w:t>
      </w:r>
      <w:r>
        <w:rPr>
          <w:rStyle w:val="XML10ptBlue"/>
          <w:sz w:val="24"/>
          <w:highlight w:val="white"/>
        </w:rPr>
        <w:t>="</w:t>
      </w:r>
      <w:r>
        <w:rPr>
          <w:rStyle w:val="XML10ptBlack"/>
          <w:sz w:val="24"/>
          <w:highlight w:val="white"/>
        </w:rPr>
        <w:t>Lääkemääräys</w:t>
      </w:r>
      <w:r>
        <w:rPr>
          <w:rStyle w:val="XML10ptBlue"/>
          <w:sz w:val="24"/>
          <w:highlight w:val="white"/>
        </w:rPr>
        <w:t>"</w:t>
      </w:r>
      <w:r>
        <w:rPr>
          <w:rStyle w:val="XML10ptRed"/>
          <w:sz w:val="24"/>
          <w:highlight w:val="white"/>
        </w:rPr>
        <w:t xml:space="preserve"> code</w:t>
      </w:r>
      <w:r>
        <w:rPr>
          <w:rStyle w:val="XML10ptBlue"/>
          <w:sz w:val="24"/>
          <w:highlight w:val="white"/>
        </w:rPr>
        <w:t>="</w:t>
      </w:r>
      <w:r>
        <w:rPr>
          <w:rStyle w:val="XML10ptBlack"/>
          <w:sz w:val="24"/>
          <w:highlight w:val="white"/>
        </w:rPr>
        <w:t>1</w:t>
      </w:r>
      <w:r>
        <w:rPr>
          <w:rStyle w:val="XML10ptBlue"/>
          <w:sz w:val="24"/>
          <w:highlight w:val="white"/>
        </w:rPr>
        <w:t>"</w:t>
      </w:r>
      <w:r>
        <w:rPr>
          <w:rStyle w:val="XML10ptRed"/>
          <w:sz w:val="24"/>
          <w:highlight w:val="white"/>
        </w:rPr>
        <w:t xml:space="preserve"> codeSystem</w:t>
      </w:r>
      <w:r>
        <w:rPr>
          <w:rStyle w:val="XML10ptBlue"/>
          <w:sz w:val="24"/>
          <w:highlight w:val="white"/>
        </w:rPr>
        <w:t>="</w:t>
      </w:r>
      <w:r>
        <w:rPr>
          <w:rStyle w:val="XML10ptBlack"/>
          <w:sz w:val="24"/>
          <w:highlight w:val="white"/>
        </w:rPr>
        <w:t>1.2.246.537.5.40105.2006</w:t>
      </w:r>
      <w:r>
        <w:rPr>
          <w:rStyle w:val="XML10ptBlue"/>
          <w:sz w:val="24"/>
          <w:highlight w:val="white"/>
        </w:rPr>
        <w:t>"</w:t>
        <w:br/>
      </w:r>
      <w:r>
        <w:rPr>
          <w:rStyle w:val="XML10ptRed"/>
          <w:sz w:val="24"/>
          <w:highlight w:val="white"/>
        </w:rPr>
        <w:t>codeSystemName</w:t>
      </w:r>
      <w:r>
        <w:rPr>
          <w:rStyle w:val="XML10ptBlue"/>
          <w:sz w:val="24"/>
          <w:highlight w:val="white"/>
        </w:rPr>
        <w:t>="</w:t>
      </w:r>
      <w:r>
        <w:rPr>
          <w:rStyle w:val="XML10ptBlack"/>
          <w:sz w:val="24"/>
          <w:highlight w:val="white"/>
        </w:rPr>
        <w:t>Reseptisanoman tyyppi</w:t>
      </w:r>
      <w:r>
        <w:rPr>
          <w:rStyle w:val="XML10ptBlue"/>
          <w:sz w:val="24"/>
          <w:highlight w:val="white"/>
        </w:rPr>
        <w:t>"</w:t>
      </w:r>
      <w:r>
        <w:rPr>
          <w:rStyle w:val="XML10ptRed"/>
          <w:sz w:val="24"/>
          <w:highlight w:val="white"/>
        </w:rPr>
        <w:t xml:space="preserve"> </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Gray50"/>
          <w:sz w:val="24"/>
          <w:highlight w:val="white"/>
        </w:rPr>
        <w:t xml:space="preserve"> Viitattu dokumentin setId </w:t>
      </w:r>
      <w:r>
        <w:rPr>
          <w:rStyle w:val="XML10ptBlue"/>
          <w:sz w:val="24"/>
          <w:highlight w:val="white"/>
        </w:rPr>
        <w:t>--&gt;</w:t>
      </w:r>
    </w:p>
    <w:p>
      <w:pPr>
        <w:pStyle w:val="Normal"/>
        <w:autoSpaceDE w:val="false"/>
        <w:rPr>
          <w:rStyle w:val="XML10ptBlack"/>
          <w:sz w:val="24"/>
          <w:highlight w:val="white"/>
          <w:lang w:val="en-US"/>
        </w:rPr>
      </w:pPr>
      <w:r>
        <w:rPr>
          <w:rStyle w:val="XML10ptBlack"/>
          <w:sz w:val="24"/>
          <w:highlight w:val="white"/>
        </w:rPr>
        <w:tab/>
        <w:tab/>
      </w:r>
      <w:r>
        <w:rPr>
          <w:rStyle w:val="XML10ptBlue"/>
          <w:sz w:val="24"/>
          <w:highlight w:val="white"/>
          <w:lang w:val="en-US"/>
        </w:rPr>
        <w:t>&lt;</w:t>
      </w:r>
      <w:r>
        <w:rPr>
          <w:rStyle w:val="XML10ptDarkRed"/>
          <w:sz w:val="24"/>
          <w:highlight w:val="white"/>
          <w:lang w:val="en-US"/>
        </w:rPr>
        <w:t>setId</w:t>
      </w:r>
      <w:r>
        <w:rPr>
          <w:rStyle w:val="XML10ptRed"/>
          <w:sz w:val="24"/>
          <w:highlight w:val="white"/>
          <w:lang w:val="en-US"/>
        </w:rPr>
        <w:t xml:space="preserve"> root</w:t>
      </w:r>
      <w:r>
        <w:rPr>
          <w:rStyle w:val="XML10ptBlue"/>
          <w:sz w:val="24"/>
          <w:highlight w:val="white"/>
          <w:lang w:val="en-US"/>
        </w:rPr>
        <w:t>="</w:t>
      </w:r>
      <w:r>
        <w:rPr>
          <w:rStyle w:val="XML10ptBlack"/>
          <w:sz w:val="24"/>
          <w:highlight w:val="white"/>
          <w:lang w:val="en-US"/>
        </w:rPr>
        <w:t>1.2.246.10.98765432.93</w:t>
      </w:r>
      <w:r>
        <w:rPr>
          <w:rStyle w:val="XML10ptBlue"/>
          <w:sz w:val="24"/>
          <w:highlight w:val="white"/>
          <w:lang w:val="en-US"/>
        </w:rPr>
        <w:t>.</w:t>
      </w:r>
      <w:r>
        <w:rPr>
          <w:rStyle w:val="XML10ptBlack"/>
          <w:sz w:val="24"/>
          <w:highlight w:val="white"/>
          <w:lang w:val="en-US"/>
        </w:rPr>
        <w:t>2006.1</w:t>
      </w:r>
      <w:r>
        <w:rPr>
          <w:rStyle w:val="XML10ptBlue"/>
          <w:sz w:val="24"/>
          <w:highlight w:val="white"/>
          <w:lang w:val="en-US"/>
        </w:rPr>
        <w:t>"</w:t>
      </w:r>
      <w:r>
        <w:rPr>
          <w:rStyle w:val="XML10ptRed"/>
          <w:sz w:val="24"/>
          <w:highlight w:val="white"/>
          <w:lang w:val="en-US"/>
        </w:rPr>
        <w:t xml:space="preserve"> </w:t>
      </w:r>
      <w:r>
        <w:rPr>
          <w:rStyle w:val="XML10ptBlue"/>
          <w:sz w:val="24"/>
          <w:highlight w:val="white"/>
          <w:lang w:val="en-US"/>
        </w:rPr>
        <w:t>/&gt;</w:t>
      </w:r>
    </w:p>
    <w:p>
      <w:pPr>
        <w:pStyle w:val="Normal"/>
        <w:autoSpaceDE w:val="false"/>
        <w:rPr>
          <w:rStyle w:val="XML10ptBlack"/>
          <w:sz w:val="24"/>
          <w:highlight w:val="white"/>
          <w:lang w:val="en-US"/>
        </w:rPr>
      </w:pPr>
      <w:r>
        <w:rPr>
          <w:rStyle w:val="XML10ptBlack"/>
          <w:sz w:val="24"/>
          <w:highlight w:val="white"/>
          <w:lang w:val="en-US"/>
        </w:rPr>
        <w:tab/>
      </w:r>
      <w:r>
        <w:rPr>
          <w:rStyle w:val="XML10ptBlue"/>
          <w:sz w:val="24"/>
          <w:highlight w:val="white"/>
          <w:lang w:val="en-US"/>
        </w:rPr>
        <w:t>&lt;/</w:t>
      </w:r>
      <w:r>
        <w:rPr>
          <w:rStyle w:val="XML10ptDarkRed"/>
          <w:sz w:val="24"/>
          <w:highlight w:val="white"/>
          <w:lang w:val="en-US"/>
        </w:rPr>
        <w:t>parentDocument</w:t>
      </w:r>
      <w:r>
        <w:rPr>
          <w:rStyle w:val="XML10ptBlue"/>
          <w:sz w:val="24"/>
          <w:highlight w:val="white"/>
          <w:lang w:val="en-US"/>
        </w:rPr>
        <w:t>&gt;</w:t>
      </w:r>
    </w:p>
    <w:p>
      <w:pPr>
        <w:pStyle w:val="Normal"/>
        <w:autoSpaceDE w:val="false"/>
        <w:rPr>
          <w:rStyle w:val="XML10ptBlack"/>
          <w:sz w:val="24"/>
          <w:highlight w:val="white"/>
          <w:lang w:val="en-US"/>
        </w:rPr>
      </w:pPr>
      <w:r>
        <w:rPr>
          <w:rStyle w:val="XML10ptBlue"/>
          <w:sz w:val="24"/>
          <w:highlight w:val="white"/>
          <w:lang w:val="en-US"/>
        </w:rPr>
        <w:t>&lt;/</w:t>
      </w:r>
      <w:r>
        <w:rPr>
          <w:rStyle w:val="XML10ptDarkRed"/>
          <w:sz w:val="24"/>
          <w:highlight w:val="white"/>
          <w:lang w:val="en-US"/>
        </w:rPr>
        <w:t>relatedDocument</w:t>
      </w:r>
      <w:r>
        <w:rPr>
          <w:rStyle w:val="XML10ptBlue"/>
          <w:sz w:val="24"/>
          <w:highlight w:val="white"/>
          <w:lang w:val="en-US"/>
        </w:rPr>
        <w:t>&gt;</w:t>
      </w:r>
    </w:p>
    <w:p>
      <w:pPr>
        <w:pStyle w:val="Normal"/>
        <w:rPr>
          <w:rStyle w:val="XML10ptBlack"/>
          <w:sz w:val="24"/>
          <w:lang w:val="en-US"/>
        </w:rPr>
      </w:pPr>
      <w:r>
        <w:rPr>
          <w:highlight w:val="white"/>
        </w:rPr>
      </w:r>
    </w:p>
    <w:p>
      <w:pPr>
        <w:pStyle w:val="Normal"/>
        <w:keepNext w:val="true"/>
        <w:keepLines/>
        <w:rPr/>
      </w:pPr>
      <w:r>
        <w:rPr/>
        <w:t xml:space="preserve">RelatedDocument-elementin typeCode-attribuutti määrittelee viittauksen tyypin. </w:t>
      </w:r>
    </w:p>
    <w:tbl>
      <w:tblPr>
        <w:tblW w:w="8528" w:type="dxa"/>
        <w:jc w:val="left"/>
        <w:tblInd w:w="-113" w:type="dxa"/>
        <w:tblLayout w:type="fixed"/>
        <w:tblCellMar>
          <w:top w:w="0" w:type="dxa"/>
          <w:left w:w="108" w:type="dxa"/>
          <w:bottom w:w="0" w:type="dxa"/>
          <w:right w:w="108" w:type="dxa"/>
        </w:tblCellMar>
      </w:tblPr>
      <w:tblGrid>
        <w:gridCol w:w="930"/>
        <w:gridCol w:w="3138"/>
        <w:gridCol w:w="4460"/>
      </w:tblGrid>
      <w:tr>
        <w:trPr/>
        <w:tc>
          <w:tcPr>
            <w:tcW w:w="930" w:type="dxa"/>
            <w:tcBorders>
              <w:top w:val="single" w:sz="4" w:space="0" w:color="000000"/>
              <w:left w:val="single" w:sz="4" w:space="0" w:color="000000"/>
              <w:bottom w:val="single" w:sz="4" w:space="0" w:color="000000"/>
              <w:right w:val="single" w:sz="4" w:space="0" w:color="000000"/>
            </w:tcBorders>
          </w:tcPr>
          <w:p>
            <w:pPr>
              <w:pStyle w:val="Normal"/>
              <w:rPr>
                <w:b/>
                <w:b/>
              </w:rPr>
            </w:pPr>
            <w:r>
              <w:rPr>
                <w:b/>
              </w:rPr>
              <w:t>Arvo</w:t>
            </w:r>
          </w:p>
        </w:tc>
        <w:tc>
          <w:tcPr>
            <w:tcW w:w="3138" w:type="dxa"/>
            <w:tcBorders>
              <w:top w:val="single" w:sz="4" w:space="0" w:color="000000"/>
              <w:left w:val="single" w:sz="4" w:space="0" w:color="000000"/>
              <w:bottom w:val="single" w:sz="4" w:space="0" w:color="000000"/>
              <w:right w:val="single" w:sz="4" w:space="0" w:color="000000"/>
            </w:tcBorders>
          </w:tcPr>
          <w:p>
            <w:pPr>
              <w:pStyle w:val="Normal"/>
              <w:rPr>
                <w:b/>
                <w:b/>
              </w:rPr>
            </w:pPr>
            <w:r>
              <w:rPr>
                <w:b/>
              </w:rPr>
              <w:t>Merkitys</w:t>
            </w:r>
          </w:p>
        </w:tc>
        <w:tc>
          <w:tcPr>
            <w:tcW w:w="4460" w:type="dxa"/>
            <w:tcBorders>
              <w:top w:val="single" w:sz="4" w:space="0" w:color="000000"/>
              <w:left w:val="single" w:sz="4" w:space="0" w:color="000000"/>
              <w:bottom w:val="single" w:sz="4" w:space="0" w:color="000000"/>
              <w:right w:val="single" w:sz="4" w:space="0" w:color="000000"/>
            </w:tcBorders>
          </w:tcPr>
          <w:p>
            <w:pPr>
              <w:pStyle w:val="Normal"/>
              <w:rPr>
                <w:b/>
                <w:b/>
              </w:rPr>
            </w:pPr>
            <w:r>
              <w:rPr>
                <w:b/>
              </w:rPr>
              <w:t>Käyttö</w:t>
            </w:r>
          </w:p>
        </w:tc>
      </w:tr>
      <w:tr>
        <w:trPr/>
        <w:tc>
          <w:tcPr>
            <w:tcW w:w="930" w:type="dxa"/>
            <w:tcBorders>
              <w:top w:val="single" w:sz="4" w:space="0" w:color="000000"/>
              <w:left w:val="single" w:sz="4" w:space="0" w:color="000000"/>
              <w:bottom w:val="single" w:sz="4" w:space="0" w:color="000000"/>
              <w:right w:val="single" w:sz="4" w:space="0" w:color="000000"/>
            </w:tcBorders>
          </w:tcPr>
          <w:p>
            <w:pPr>
              <w:pStyle w:val="Normal"/>
              <w:rPr/>
            </w:pPr>
            <w:r>
              <w:rPr/>
              <w:t>RPLC</w:t>
            </w:r>
          </w:p>
        </w:tc>
        <w:tc>
          <w:tcPr>
            <w:tcW w:w="3138" w:type="dxa"/>
            <w:tcBorders>
              <w:top w:val="single" w:sz="4" w:space="0" w:color="000000"/>
              <w:left w:val="single" w:sz="4" w:space="0" w:color="000000"/>
              <w:bottom w:val="single" w:sz="4" w:space="0" w:color="000000"/>
              <w:right w:val="single" w:sz="4" w:space="0" w:color="000000"/>
            </w:tcBorders>
          </w:tcPr>
          <w:p>
            <w:pPr>
              <w:pStyle w:val="Normal"/>
              <w:rPr/>
            </w:pPr>
            <w:r>
              <w:rPr/>
              <w:t>Viitattu dokumentti korvataan tällä dokumentilla.</w:t>
            </w:r>
          </w:p>
        </w:tc>
        <w:tc>
          <w:tcPr>
            <w:tcW w:w="4460" w:type="dxa"/>
            <w:tcBorders>
              <w:top w:val="single" w:sz="4" w:space="0" w:color="000000"/>
              <w:left w:val="single" w:sz="4" w:space="0" w:color="000000"/>
              <w:bottom w:val="single" w:sz="4" w:space="0" w:color="000000"/>
              <w:right w:val="single" w:sz="4" w:space="0" w:color="000000"/>
            </w:tcBorders>
          </w:tcPr>
          <w:p>
            <w:pPr>
              <w:pStyle w:val="Normal"/>
              <w:rPr/>
            </w:pPr>
            <w:r>
              <w:rPr/>
              <w:t>Esim. lääkemääräyksen uusi versio korvaa aiemman.</w:t>
            </w:r>
          </w:p>
        </w:tc>
      </w:tr>
      <w:tr>
        <w:trPr/>
        <w:tc>
          <w:tcPr>
            <w:tcW w:w="930" w:type="dxa"/>
            <w:tcBorders>
              <w:top w:val="single" w:sz="4" w:space="0" w:color="000000"/>
              <w:left w:val="single" w:sz="4" w:space="0" w:color="000000"/>
              <w:bottom w:val="single" w:sz="4" w:space="0" w:color="000000"/>
              <w:right w:val="single" w:sz="4" w:space="0" w:color="000000"/>
            </w:tcBorders>
          </w:tcPr>
          <w:p>
            <w:pPr>
              <w:pStyle w:val="Normal"/>
              <w:rPr/>
            </w:pPr>
            <w:r>
              <w:rPr/>
              <w:t>APND</w:t>
            </w:r>
          </w:p>
        </w:tc>
        <w:tc>
          <w:tcPr>
            <w:tcW w:w="3138" w:type="dxa"/>
            <w:tcBorders>
              <w:top w:val="single" w:sz="4" w:space="0" w:color="000000"/>
              <w:left w:val="single" w:sz="4" w:space="0" w:color="000000"/>
              <w:bottom w:val="single" w:sz="4" w:space="0" w:color="000000"/>
              <w:right w:val="single" w:sz="4" w:space="0" w:color="000000"/>
            </w:tcBorders>
          </w:tcPr>
          <w:p>
            <w:pPr>
              <w:pStyle w:val="Normal"/>
              <w:rPr/>
            </w:pPr>
            <w:r>
              <w:rPr/>
              <w:t>Tämä dokumentti on liite viitattuun dokumenttiin.</w:t>
            </w:r>
          </w:p>
        </w:tc>
        <w:tc>
          <w:tcPr>
            <w:tcW w:w="4460" w:type="dxa"/>
            <w:tcBorders>
              <w:top w:val="single" w:sz="4" w:space="0" w:color="000000"/>
              <w:left w:val="single" w:sz="4" w:space="0" w:color="000000"/>
              <w:bottom w:val="single" w:sz="4" w:space="0" w:color="000000"/>
              <w:right w:val="single" w:sz="4" w:space="0" w:color="000000"/>
            </w:tcBorders>
          </w:tcPr>
          <w:p>
            <w:pPr>
              <w:pStyle w:val="Normal"/>
              <w:rPr/>
            </w:pPr>
            <w:r>
              <w:rPr/>
              <w:t>Esim. lukitussanoma, jolla lukitaan viitattu lääkemääräys.</w:t>
            </w:r>
          </w:p>
        </w:tc>
      </w:tr>
    </w:tbl>
    <w:p>
      <w:pPr>
        <w:pStyle w:val="Normal"/>
        <w:rPr/>
      </w:pPr>
      <w:r>
        <w:rPr/>
      </w:r>
    </w:p>
    <w:p>
      <w:pPr>
        <w:pStyle w:val="Normal"/>
        <w:rPr/>
      </w:pPr>
      <w:r>
        <w:rPr/>
        <w:t xml:space="preserve">parentDocument.id –elementissä kuvataan dokumentti, johon viitataan. parentDocument.setId –elementissä toistetaan viitatun dokumentin setId. parentDocument.code –elementissä toistetaan viitatun dokumentin tyyppi elementistä code. </w:t>
      </w:r>
    </w:p>
    <w:p>
      <w:pPr>
        <w:pStyle w:val="Normal"/>
        <w:rPr/>
      </w:pPr>
      <w:r>
        <w:rPr/>
      </w:r>
    </w:p>
    <w:p>
      <w:pPr>
        <w:pStyle w:val="Normal"/>
        <w:rPr/>
      </w:pPr>
      <w:r>
        <w:rPr/>
        <w:t xml:space="preserve">RelatedDocument ja linkitykset on tarkemmin käyty läpi luvussa </w:t>
      </w:r>
      <w:r>
        <w:rPr/>
        <w:fldChar w:fldCharType="begin"/>
      </w:r>
      <w:r>
        <w:rPr/>
        <w:instrText> REF _Ref151824887 \r \h </w:instrText>
      </w:r>
      <w:r>
        <w:rPr/>
        <w:fldChar w:fldCharType="separate"/>
      </w:r>
      <w:r>
        <w:rPr/>
        <w:t>5</w:t>
      </w:r>
      <w:r>
        <w:rPr/>
        <w:fldChar w:fldCharType="end"/>
      </w:r>
      <w:r>
        <w:rPr/>
        <w:t>.</w:t>
      </w:r>
    </w:p>
    <w:p>
      <w:pPr>
        <w:pStyle w:val="Normal"/>
        <w:rPr/>
      </w:pPr>
      <w:r>
        <w:rPr/>
      </w:r>
    </w:p>
    <w:p>
      <w:pPr>
        <w:pStyle w:val="Normal"/>
        <w:rPr/>
      </w:pPr>
      <w:r>
        <w:rPr/>
        <w:t>Esitetty typeCode-attribuutin käyttö poikkeaa kansainvälisistä määrityksistä siten että lääkemääräyssanomissa headerissa voi olla useita RPLC ja APND –arvoisia viittauksia.</w:t>
      </w:r>
    </w:p>
    <w:p>
      <w:pPr>
        <w:pStyle w:val="Normal"/>
        <w:rPr/>
      </w:pPr>
      <w:r>
        <w:rPr/>
      </w:r>
    </w:p>
    <w:p>
      <w:pPr>
        <w:pStyle w:val="Heading2"/>
        <w:rPr/>
      </w:pPr>
      <w:bookmarkStart w:id="24" w:name="__RefHeading___Toc1991536"/>
      <w:bookmarkStart w:id="25" w:name="AUTHORIZATION"/>
      <w:bookmarkStart w:id="26" w:name="OLE_LINK2"/>
      <w:bookmarkEnd w:id="26"/>
      <w:r>
        <w:rPr/>
        <w:t xml:space="preserve">authorization </w:t>
      </w:r>
      <w:bookmarkEnd w:id="25"/>
      <w:r>
        <w:rPr/>
        <w:t>- valtuudet</w:t>
      </w:r>
      <w:bookmarkEnd w:id="24"/>
      <w:r>
        <w:rPr/>
        <w:t xml:space="preserve"> </w:t>
      </w:r>
    </w:p>
    <w:p>
      <w:pPr>
        <w:pStyle w:val="Normal"/>
        <w:rPr/>
      </w:pPr>
      <w:r>
        <w:rPr/>
      </w:r>
    </w:p>
    <w:p>
      <w:pPr>
        <w:pStyle w:val="Normal"/>
        <w:rPr/>
      </w:pPr>
      <w:r>
        <w:rPr/>
        <w:t>Tällä authorization-rakenteella tallennetaan tieto alaikäisen potilastietojen luovuttamisesta huoltajille. Rakenteeseen kirjataan alaikäisen ilmoittama asiakirjan luovutuskielto huoltajille, missä koodistona käytetään koodistopalvelun luokitusta 1.2.246.537.5.40202 Kanta-palvelut – Alaikäisen potilastietojen luovuttaminen huoltajille. Luovutuskielto kirjataan elementtiin authorization.consent.code. Tietoa käytetään silloin, kun tiedon hakijana on joku muu kuin alaikäinen itse.</w:t>
      </w:r>
      <w:ins w:id="9" w:author="Kauppila Timo" w:date="2020-06-12T19:13:00Z">
        <w:r>
          <w:rPr/>
          <w:t xml:space="preserve"> Pakollisella tiedolla templateId </w:t>
        </w:r>
      </w:ins>
      <w:ins w:id="10" w:author="Kauppila Timo" w:date="2020-06-12T19:13:00Z">
        <w:r>
          <w:rPr>
            <w:color w:val="1F497D"/>
          </w:rPr>
          <w:t>tunnistetaan mistä authorization-rakenteesta on kyse (</w:t>
        </w:r>
      </w:ins>
      <w:ins w:id="11" w:author="Kauppila Timo" w:date="2020-06-12T19:13:00Z">
        <w:r>
          <w:rPr/>
          <w:t>KanTa-palvelut - Tekninen CDA R2 rakennekoodisto 1.2.246.537.6.12.999 ja koodi 31 Huoltajille luovuttamisen kielto).</w:t>
        </w:r>
      </w:ins>
    </w:p>
    <w:p>
      <w:pPr>
        <w:pStyle w:val="Normal"/>
        <w:rPr/>
      </w:pPr>
      <w:r>
        <w:rPr/>
      </w:r>
    </w:p>
    <w:p>
      <w:pPr>
        <w:pStyle w:val="Normal"/>
        <w:autoSpaceDE w:val="false"/>
        <w:rPr>
          <w:rFonts w:ascii="Arial" w:hAnsi="Arial" w:cs="Arial"/>
          <w:color w:val="0000FF"/>
          <w:sz w:val="20"/>
          <w:szCs w:val="20"/>
          <w:highlight w:val="white"/>
        </w:rPr>
      </w:pPr>
      <w:r>
        <w:rPr>
          <w:rFonts w:cs="Arial" w:ascii="Arial" w:hAnsi="Arial"/>
          <w:color w:val="0000FF"/>
          <w:sz w:val="20"/>
          <w:szCs w:val="20"/>
          <w:highlight w:val="white"/>
        </w:rPr>
        <w:t>&lt;!--</w:t>
      </w:r>
      <w:r>
        <w:rPr>
          <w:rFonts w:cs="Arial" w:ascii="Arial" w:hAnsi="Arial"/>
          <w:color w:val="808080"/>
          <w:sz w:val="20"/>
          <w:szCs w:val="20"/>
          <w:highlight w:val="white"/>
        </w:rPr>
        <w:t xml:space="preserve"> Alaikäisen puolesta asiointi</w:t>
      </w:r>
      <w:r>
        <w:rPr>
          <w:rFonts w:cs="Arial" w:ascii="Arial" w:hAnsi="Arial"/>
          <w:color w:val="0000FF"/>
          <w:sz w:val="20"/>
          <w:szCs w:val="20"/>
          <w:highlight w:val="white"/>
        </w:rPr>
        <w:t>, tietojen luovutus huoltajille --&gt;</w:t>
      </w:r>
    </w:p>
    <w:p>
      <w:pPr>
        <w:pStyle w:val="Normal"/>
        <w:autoSpaceDE w:val="false"/>
        <w:rPr>
          <w:rFonts w:ascii="Arial" w:hAnsi="Arial" w:cs="Arial"/>
          <w:color w:val="000000"/>
          <w:sz w:val="20"/>
          <w:szCs w:val="20"/>
          <w:highlight w:val="white"/>
          <w:lang w:val="en-US"/>
        </w:rPr>
      </w:pPr>
      <w:r>
        <w:rPr>
          <w:rFonts w:cs="Arial" w:ascii="Arial" w:hAnsi="Arial"/>
          <w:color w:val="0000FF"/>
          <w:sz w:val="20"/>
          <w:szCs w:val="20"/>
          <w:highlight w:val="white"/>
          <w:lang w:val="en-US"/>
        </w:rPr>
        <w:t>&lt;</w:t>
      </w:r>
      <w:r>
        <w:rPr>
          <w:rFonts w:cs="Arial" w:ascii="Arial" w:hAnsi="Arial"/>
          <w:color w:val="800000"/>
          <w:sz w:val="20"/>
          <w:szCs w:val="20"/>
          <w:highlight w:val="white"/>
          <w:lang w:val="en-US"/>
        </w:rPr>
        <w:t>authorization</w:t>
      </w:r>
      <w:r>
        <w:rPr>
          <w:rFonts w:cs="Arial" w:ascii="Arial" w:hAnsi="Arial"/>
          <w:color w:val="FF0000"/>
          <w:sz w:val="20"/>
          <w:szCs w:val="20"/>
          <w:highlight w:val="white"/>
          <w:lang w:val="en-US"/>
        </w:rPr>
        <w:t xml:space="preserve"> typeCode</w:t>
      </w:r>
      <w:r>
        <w:rPr>
          <w:rFonts w:cs="Arial" w:ascii="Arial" w:hAnsi="Arial"/>
          <w:color w:val="0000FF"/>
          <w:sz w:val="20"/>
          <w:szCs w:val="20"/>
          <w:highlight w:val="white"/>
          <w:lang w:val="en-US"/>
        </w:rPr>
        <w:t>="</w:t>
      </w:r>
      <w:r>
        <w:rPr>
          <w:rFonts w:cs="Arial" w:ascii="Arial" w:hAnsi="Arial"/>
          <w:color w:val="000000"/>
          <w:sz w:val="20"/>
          <w:szCs w:val="20"/>
          <w:highlight w:val="white"/>
          <w:lang w:val="en-US"/>
        </w:rPr>
        <w:t>AUTH</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consent</w:t>
      </w:r>
      <w:r>
        <w:rPr>
          <w:rFonts w:cs="Arial" w:ascii="Arial" w:hAnsi="Arial"/>
          <w:color w:val="FF0000"/>
          <w:sz w:val="20"/>
          <w:szCs w:val="20"/>
          <w:highlight w:val="white"/>
          <w:lang w:val="en-US"/>
        </w:rPr>
        <w:t xml:space="preserve"> classCode</w:t>
      </w:r>
      <w:r>
        <w:rPr>
          <w:rFonts w:cs="Arial" w:ascii="Arial" w:hAnsi="Arial"/>
          <w:color w:val="0000FF"/>
          <w:sz w:val="20"/>
          <w:szCs w:val="20"/>
          <w:highlight w:val="white"/>
          <w:lang w:val="en-US"/>
        </w:rPr>
        <w:t>="</w:t>
      </w:r>
      <w:r>
        <w:rPr>
          <w:rFonts w:cs="Arial" w:ascii="Arial" w:hAnsi="Arial"/>
          <w:color w:val="000000"/>
          <w:sz w:val="20"/>
          <w:szCs w:val="20"/>
          <w:highlight w:val="white"/>
          <w:lang w:val="en-US"/>
        </w:rPr>
        <w:t>CONS</w:t>
      </w:r>
      <w:r>
        <w:rPr>
          <w:rFonts w:cs="Arial" w:ascii="Arial" w:hAnsi="Arial"/>
          <w:color w:val="0000FF"/>
          <w:sz w:val="20"/>
          <w:szCs w:val="20"/>
          <w:highlight w:val="white"/>
          <w:lang w:val="en-US"/>
        </w:rPr>
        <w:t>"</w:t>
      </w:r>
      <w:r>
        <w:rPr>
          <w:rFonts w:cs="Arial" w:ascii="Arial" w:hAnsi="Arial"/>
          <w:color w:val="FF0000"/>
          <w:sz w:val="20"/>
          <w:szCs w:val="20"/>
          <w:highlight w:val="white"/>
          <w:lang w:val="en-US"/>
        </w:rPr>
        <w:t xml:space="preserve"> moodCode</w:t>
      </w:r>
      <w:r>
        <w:rPr>
          <w:rFonts w:cs="Arial" w:ascii="Arial" w:hAnsi="Arial"/>
          <w:color w:val="0000FF"/>
          <w:sz w:val="20"/>
          <w:szCs w:val="20"/>
          <w:highlight w:val="white"/>
          <w:lang w:val="en-US"/>
        </w:rPr>
        <w:t>="</w:t>
      </w:r>
      <w:r>
        <w:rPr>
          <w:rFonts w:cs="Arial" w:ascii="Arial" w:hAnsi="Arial"/>
          <w:color w:val="000000"/>
          <w:sz w:val="20"/>
          <w:szCs w:val="20"/>
          <w:highlight w:val="white"/>
          <w:lang w:val="en-US"/>
        </w:rPr>
        <w:t>EVN</w:t>
      </w:r>
      <w:r>
        <w:rPr>
          <w:rFonts w:cs="Arial" w:ascii="Arial" w:hAnsi="Arial"/>
          <w:color w:val="0000FF"/>
          <w:sz w:val="20"/>
          <w:szCs w:val="20"/>
          <w:highlight w:val="white"/>
          <w:lang w:val="en-US"/>
        </w:rPr>
        <w:t>"&gt;</w:t>
      </w:r>
    </w:p>
    <w:p>
      <w:pPr>
        <w:pStyle w:val="Normal"/>
        <w:autoSpaceDE w:val="false"/>
        <w:rPr>
          <w:rFonts w:ascii="Arial" w:hAnsi="Arial" w:cs="Arial"/>
          <w:color w:val="000000"/>
          <w:ins w:id="19" w:author="Kauppila Timo" w:date="2020-06-12T19:13:00Z"/>
          <w:sz w:val="20"/>
          <w:szCs w:val="20"/>
          <w:highlight w:val="white"/>
        </w:rPr>
      </w:pPr>
      <w:ins w:id="12" w:author="Kauppila Timo" w:date="2020-06-12T19:13:00Z">
        <w:r>
          <w:rPr>
            <w:rFonts w:eastAsia="Arial" w:cs="Arial" w:ascii="Arial" w:hAnsi="Arial"/>
            <w:color w:val="000000"/>
            <w:sz w:val="20"/>
            <w:szCs w:val="20"/>
            <w:highlight w:val="white"/>
          </w:rPr>
          <w:t xml:space="preserve">          </w:t>
        </w:r>
      </w:ins>
      <w:ins w:id="13" w:author="Kauppila Timo" w:date="2020-06-12T19:13:00Z">
        <w:r>
          <w:rPr>
            <w:rFonts w:cs="Arial" w:ascii="Arial" w:hAnsi="Arial"/>
            <w:color w:val="0000FF"/>
            <w:sz w:val="20"/>
            <w:szCs w:val="20"/>
            <w:highlight w:val="white"/>
          </w:rPr>
          <w:t>&lt;</w:t>
        </w:r>
      </w:ins>
      <w:ins w:id="14" w:author="Kauppila Timo" w:date="2020-06-12T19:13:00Z">
        <w:r>
          <w:rPr>
            <w:rFonts w:cs="Arial" w:ascii="Arial" w:hAnsi="Arial"/>
            <w:color w:val="800000"/>
            <w:sz w:val="20"/>
            <w:szCs w:val="20"/>
            <w:highlight w:val="white"/>
          </w:rPr>
          <w:t>templateId</w:t>
        </w:r>
      </w:ins>
      <w:ins w:id="15" w:author="Kauppila Timo" w:date="2020-06-12T19:13:00Z">
        <w:r>
          <w:rPr>
            <w:rFonts w:cs="Arial" w:ascii="Arial" w:hAnsi="Arial"/>
            <w:color w:val="FF0000"/>
            <w:sz w:val="20"/>
            <w:szCs w:val="20"/>
            <w:highlight w:val="white"/>
          </w:rPr>
          <w:t xml:space="preserve"> root</w:t>
        </w:r>
      </w:ins>
      <w:ins w:id="16" w:author="Kauppila Timo" w:date="2020-06-12T19:13:00Z">
        <w:r>
          <w:rPr>
            <w:rFonts w:cs="Arial" w:ascii="Arial" w:hAnsi="Arial"/>
            <w:color w:val="0000FF"/>
            <w:sz w:val="20"/>
            <w:szCs w:val="20"/>
            <w:highlight w:val="white"/>
          </w:rPr>
          <w:t>="</w:t>
        </w:r>
      </w:ins>
      <w:ins w:id="17" w:author="Kauppila Timo" w:date="2020-06-12T19:13:00Z">
        <w:r>
          <w:rPr>
            <w:rFonts w:cs="Arial" w:ascii="Arial" w:hAnsi="Arial"/>
            <w:color w:val="000000"/>
            <w:sz w:val="20"/>
            <w:szCs w:val="20"/>
            <w:highlight w:val="white"/>
          </w:rPr>
          <w:t>1.2.246.537.6.12.999.2003.31</w:t>
        </w:r>
      </w:ins>
      <w:ins w:id="18" w:author="Kauppila Timo" w:date="2020-06-12T19:13:00Z">
        <w:r>
          <w:rPr>
            <w:rFonts w:cs="Arial" w:ascii="Arial" w:hAnsi="Arial"/>
            <w:color w:val="0000FF"/>
            <w:sz w:val="20"/>
            <w:szCs w:val="20"/>
            <w:highlight w:val="white"/>
          </w:rPr>
          <w:t>"/&gt;</w:t>
        </w:r>
      </w:ins>
    </w:p>
    <w:p>
      <w:pPr>
        <w:pStyle w:val="Normal"/>
        <w:autoSpaceDE w:val="false"/>
        <w:rPr>
          <w:rFonts w:ascii="Arial" w:hAnsi="Arial" w:cs="Arial"/>
          <w:color w:val="0000FF"/>
          <w:sz w:val="20"/>
          <w:szCs w:val="20"/>
          <w:highlight w:val="white"/>
        </w:rPr>
      </w:pPr>
      <w:r>
        <w:rPr>
          <w:rFonts w:cs="Arial" w:ascii="Arial" w:hAnsi="Arial"/>
          <w:color w:val="000000"/>
          <w:sz w:val="20"/>
          <w:szCs w:val="20"/>
          <w:highlight w:val="white"/>
          <w:lang w:val="en-US"/>
        </w:rPr>
        <w:tab/>
        <w:tab/>
      </w:r>
      <w:r>
        <w:rPr>
          <w:rFonts w:cs="Arial" w:ascii="Arial" w:hAnsi="Arial"/>
          <w:color w:val="0000FF"/>
          <w:sz w:val="20"/>
          <w:szCs w:val="20"/>
          <w:highlight w:val="white"/>
        </w:rPr>
        <w:t>&lt;</w:t>
      </w:r>
      <w:r>
        <w:rPr>
          <w:rFonts w:cs="Arial" w:ascii="Arial" w:hAnsi="Arial"/>
          <w:color w:val="800000"/>
          <w:sz w:val="20"/>
          <w:szCs w:val="20"/>
          <w:highlight w:val="white"/>
        </w:rPr>
        <w:t>code</w:t>
      </w:r>
      <w:r>
        <w:rPr>
          <w:rFonts w:cs="Arial" w:ascii="Arial" w:hAnsi="Arial"/>
          <w:color w:val="FF0000"/>
          <w:sz w:val="20"/>
          <w:szCs w:val="20"/>
          <w:highlight w:val="white"/>
        </w:rPr>
        <w:t xml:space="preserve"> code</w:t>
      </w:r>
      <w:r>
        <w:rPr>
          <w:rFonts w:cs="Arial" w:ascii="Arial" w:hAnsi="Arial"/>
          <w:color w:val="0000FF"/>
          <w:sz w:val="20"/>
          <w:szCs w:val="20"/>
          <w:highlight w:val="white"/>
        </w:rPr>
        <w:t>="</w:t>
      </w:r>
      <w:r>
        <w:rPr>
          <w:rFonts w:cs="Arial" w:ascii="Arial" w:hAnsi="Arial"/>
          <w:color w:val="000000"/>
          <w:sz w:val="20"/>
          <w:szCs w:val="20"/>
          <w:highlight w:val="white"/>
        </w:rPr>
        <w:t>1</w:t>
      </w:r>
      <w:r>
        <w:rPr>
          <w:rFonts w:cs="Arial" w:ascii="Arial" w:hAnsi="Arial"/>
          <w:color w:val="0000FF"/>
          <w:sz w:val="20"/>
          <w:szCs w:val="20"/>
          <w:highlight w:val="white"/>
        </w:rPr>
        <w:t>"</w:t>
      </w:r>
    </w:p>
    <w:p>
      <w:pPr>
        <w:pStyle w:val="Normal"/>
        <w:autoSpaceDE w:val="false"/>
        <w:ind w:left="568" w:firstLine="284"/>
        <w:rPr>
          <w:rFonts w:ascii="Arial" w:hAnsi="Arial" w:cs="Arial"/>
          <w:color w:val="FF0000"/>
          <w:sz w:val="20"/>
          <w:szCs w:val="20"/>
          <w:highlight w:val="white"/>
        </w:rPr>
      </w:pPr>
      <w:r>
        <w:rPr>
          <w:rFonts w:cs="Arial" w:ascii="Arial" w:hAnsi="Arial"/>
          <w:color w:val="FF0000"/>
          <w:sz w:val="20"/>
          <w:szCs w:val="20"/>
          <w:highlight w:val="white"/>
        </w:rPr>
        <w:t>codeSystem</w:t>
      </w:r>
      <w:r>
        <w:rPr>
          <w:rFonts w:cs="Arial" w:ascii="Arial" w:hAnsi="Arial"/>
          <w:color w:val="0000FF"/>
          <w:sz w:val="20"/>
          <w:szCs w:val="20"/>
          <w:highlight w:val="white"/>
        </w:rPr>
        <w:t>="</w:t>
      </w:r>
      <w:r>
        <w:rPr>
          <w:rFonts w:cs="Arial" w:ascii="Arial" w:hAnsi="Arial"/>
          <w:color w:val="000000"/>
          <w:sz w:val="20"/>
          <w:szCs w:val="20"/>
          <w:highlight w:val="white"/>
        </w:rPr>
        <w:t>1.2.246.537.5.40202.201</w:t>
      </w:r>
      <w:ins w:id="20" w:author="Kauppila Timo" w:date="2019-09-30T13:38:00Z">
        <w:r>
          <w:rPr>
            <w:rFonts w:cs="Arial" w:ascii="Arial" w:hAnsi="Arial"/>
            <w:color w:val="000000"/>
            <w:sz w:val="20"/>
            <w:szCs w:val="20"/>
            <w:highlight w:val="white"/>
          </w:rPr>
          <w:t>9</w:t>
        </w:r>
      </w:ins>
      <w:del w:id="21" w:author="Kauppila Timo" w:date="2019-09-30T13:38:00Z">
        <w:r>
          <w:rPr>
            <w:rFonts w:cs="Arial" w:ascii="Arial" w:hAnsi="Arial"/>
            <w:color w:val="000000"/>
            <w:sz w:val="20"/>
            <w:szCs w:val="20"/>
            <w:highlight w:val="white"/>
          </w:rPr>
          <w:delText>8</w:delText>
        </w:r>
      </w:del>
      <w:r>
        <w:rPr>
          <w:rFonts w:cs="Arial" w:ascii="Arial" w:hAnsi="Arial"/>
          <w:color w:val="000000"/>
          <w:sz w:val="20"/>
          <w:szCs w:val="20"/>
          <w:highlight w:val="white"/>
        </w:rPr>
        <w:t>01</w:t>
      </w:r>
      <w:r>
        <w:rPr>
          <w:rFonts w:cs="Arial" w:ascii="Arial" w:hAnsi="Arial"/>
          <w:color w:val="0000FF"/>
          <w:sz w:val="20"/>
          <w:szCs w:val="20"/>
          <w:highlight w:val="white"/>
        </w:rPr>
        <w:t>"</w:t>
      </w:r>
      <w:r>
        <w:rPr>
          <w:rFonts w:cs="Arial" w:ascii="Arial" w:hAnsi="Arial"/>
          <w:color w:val="FF0000"/>
          <w:sz w:val="20"/>
          <w:szCs w:val="20"/>
          <w:highlight w:val="white"/>
        </w:rPr>
        <w:t xml:space="preserve"> </w:t>
      </w:r>
    </w:p>
    <w:p>
      <w:pPr>
        <w:pStyle w:val="Normal"/>
        <w:autoSpaceDE w:val="false"/>
        <w:ind w:left="568" w:firstLine="284"/>
        <w:rPr>
          <w:rFonts w:ascii="Arial" w:hAnsi="Arial" w:cs="Arial"/>
          <w:color w:val="0000FF"/>
          <w:sz w:val="20"/>
          <w:szCs w:val="20"/>
          <w:highlight w:val="white"/>
        </w:rPr>
      </w:pPr>
      <w:r>
        <w:rPr>
          <w:rFonts w:cs="Arial" w:ascii="Arial" w:hAnsi="Arial"/>
          <w:color w:val="FF0000"/>
          <w:sz w:val="20"/>
          <w:szCs w:val="20"/>
          <w:highlight w:val="white"/>
        </w:rPr>
        <w:t>codeSystemName</w:t>
      </w:r>
      <w:r>
        <w:rPr>
          <w:rFonts w:cs="Arial" w:ascii="Arial" w:hAnsi="Arial"/>
          <w:color w:val="0000FF"/>
          <w:sz w:val="20"/>
          <w:szCs w:val="20"/>
          <w:highlight w:val="white"/>
        </w:rPr>
        <w:t>="</w:t>
      </w:r>
      <w:r>
        <w:rPr>
          <w:rFonts w:cs="Arial" w:ascii="Arial" w:hAnsi="Arial"/>
          <w:color w:val="000000"/>
          <w:sz w:val="20"/>
          <w:szCs w:val="20"/>
          <w:highlight w:val="white"/>
        </w:rPr>
        <w:t>THL – Alaikäisen potilastietojen luovuttaminen huoltajille</w:t>
      </w:r>
      <w:r>
        <w:rPr>
          <w:rFonts w:cs="Arial" w:ascii="Arial" w:hAnsi="Arial"/>
          <w:color w:val="0000FF"/>
          <w:sz w:val="20"/>
          <w:szCs w:val="20"/>
          <w:highlight w:val="white"/>
        </w:rPr>
        <w:t>"</w:t>
      </w:r>
    </w:p>
    <w:p>
      <w:pPr>
        <w:pStyle w:val="Normal"/>
        <w:autoSpaceDE w:val="false"/>
        <w:ind w:left="568" w:firstLine="284"/>
        <w:rPr>
          <w:rFonts w:ascii="Arial" w:hAnsi="Arial" w:cs="Arial"/>
          <w:color w:val="000000"/>
          <w:sz w:val="20"/>
          <w:szCs w:val="20"/>
          <w:highlight w:val="white"/>
        </w:rPr>
      </w:pPr>
      <w:r>
        <w:rPr>
          <w:rFonts w:cs="Arial" w:ascii="Arial" w:hAnsi="Arial"/>
          <w:color w:val="FF0000"/>
          <w:sz w:val="20"/>
          <w:szCs w:val="20"/>
          <w:highlight w:val="white"/>
        </w:rPr>
        <w:t>displayName</w:t>
      </w:r>
      <w:r>
        <w:rPr>
          <w:rFonts w:cs="Arial" w:ascii="Arial" w:hAnsi="Arial"/>
          <w:color w:val="0000FF"/>
          <w:sz w:val="20"/>
          <w:szCs w:val="20"/>
          <w:highlight w:val="white"/>
        </w:rPr>
        <w:t>="Luovutetaan, koska ei kykene päättämään hoidostaan"/&gt;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rPr>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statusCode</w:t>
      </w:r>
      <w:r>
        <w:rPr>
          <w:rFonts w:cs="Arial" w:ascii="Arial" w:hAnsi="Arial"/>
          <w:color w:val="FF0000"/>
          <w:sz w:val="20"/>
          <w:szCs w:val="20"/>
          <w:highlight w:val="white"/>
          <w:lang w:val="en-US"/>
        </w:rPr>
        <w:t xml:space="preserve"> code</w:t>
      </w:r>
      <w:r>
        <w:rPr>
          <w:rFonts w:cs="Arial" w:ascii="Arial" w:hAnsi="Arial"/>
          <w:color w:val="0000FF"/>
          <w:sz w:val="20"/>
          <w:szCs w:val="20"/>
          <w:highlight w:val="white"/>
          <w:lang w:val="en-US"/>
        </w:rPr>
        <w:t>="</w:t>
      </w:r>
      <w:r>
        <w:rPr>
          <w:rFonts w:cs="Arial" w:ascii="Arial" w:hAnsi="Arial"/>
          <w:color w:val="000000"/>
          <w:sz w:val="20"/>
          <w:szCs w:val="20"/>
          <w:highlight w:val="white"/>
          <w:lang w:val="en-US"/>
        </w:rPr>
        <w:t>completed</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consent</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FF"/>
          <w:sz w:val="20"/>
          <w:szCs w:val="20"/>
          <w:highlight w:val="white"/>
          <w:lang w:val="en-US"/>
        </w:rPr>
        <w:t>&lt;/</w:t>
      </w:r>
      <w:r>
        <w:rPr>
          <w:rFonts w:cs="Arial" w:ascii="Arial" w:hAnsi="Arial"/>
          <w:color w:val="800000"/>
          <w:sz w:val="20"/>
          <w:szCs w:val="20"/>
          <w:highlight w:val="white"/>
          <w:lang w:val="en-US"/>
        </w:rPr>
        <w:t>authorization</w:t>
      </w:r>
      <w:r>
        <w:rPr>
          <w:rFonts w:cs="Arial" w:ascii="Arial" w:hAnsi="Arial"/>
          <w:color w:val="0000FF"/>
          <w:sz w:val="20"/>
          <w:szCs w:val="20"/>
          <w:highlight w:val="white"/>
          <w:lang w:val="en-US"/>
        </w:rPr>
        <w:t>&gt;</w:t>
      </w:r>
    </w:p>
    <w:p>
      <w:pPr>
        <w:pStyle w:val="Normal"/>
        <w:rPr>
          <w:rFonts w:ascii="Arial" w:hAnsi="Arial" w:cs="Arial"/>
          <w:b/>
          <w:b/>
          <w:color w:val="000000"/>
          <w:sz w:val="20"/>
          <w:szCs w:val="20"/>
          <w:highlight w:val="white"/>
          <w:lang w:val="en-US"/>
        </w:rPr>
      </w:pPr>
      <w:r>
        <w:rPr>
          <w:rFonts w:cs="Arial" w:ascii="Arial" w:hAnsi="Arial"/>
          <w:b/>
          <w:color w:val="000000"/>
          <w:sz w:val="20"/>
          <w:szCs w:val="20"/>
          <w:highlight w:val="white"/>
          <w:lang w:val="en-US"/>
        </w:rPr>
      </w:r>
    </w:p>
    <w:p>
      <w:pPr>
        <w:pStyle w:val="Normal"/>
        <w:rPr>
          <w:b/>
          <w:b/>
          <w:lang w:val="en-GB"/>
        </w:rPr>
      </w:pPr>
      <w:r>
        <w:rPr>
          <w:b/>
          <w:lang w:val="en-GB"/>
        </w:rPr>
      </w:r>
    </w:p>
    <w:p>
      <w:pPr>
        <w:pStyle w:val="Heading2"/>
        <w:rPr/>
      </w:pPr>
      <w:bookmarkStart w:id="27" w:name="__RefHeading___Toc1991537"/>
      <w:bookmarkStart w:id="28" w:name="_Ref152387289"/>
      <w:bookmarkEnd w:id="27"/>
      <w:r>
        <w:rPr/>
        <w:t>componentOf</w:t>
      </w:r>
      <w:bookmarkEnd w:id="28"/>
    </w:p>
    <w:p>
      <w:pPr>
        <w:pStyle w:val="Normal"/>
        <w:keepNext w:val="true"/>
        <w:rPr/>
      </w:pPr>
      <w:r>
        <w:rPr/>
      </w:r>
    </w:p>
    <w:tbl>
      <w:tblPr>
        <w:tblW w:w="8568" w:type="dxa"/>
        <w:jc w:val="left"/>
        <w:tblInd w:w="-113" w:type="dxa"/>
        <w:tblLayout w:type="fixed"/>
        <w:tblCellMar>
          <w:top w:w="0" w:type="dxa"/>
          <w:left w:w="108" w:type="dxa"/>
          <w:bottom w:w="0" w:type="dxa"/>
          <w:right w:w="108" w:type="dxa"/>
        </w:tblCellMar>
      </w:tblPr>
      <w:tblGrid>
        <w:gridCol w:w="3189"/>
        <w:gridCol w:w="1390"/>
        <w:gridCol w:w="3989"/>
      </w:tblGrid>
      <w:tr>
        <w:trPr>
          <w:cantSplit w:val="true"/>
        </w:trPr>
        <w:tc>
          <w:tcPr>
            <w:tcW w:w="3189"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Elementti</w:t>
            </w:r>
          </w:p>
        </w:tc>
        <w:tc>
          <w:tcPr>
            <w:tcW w:w="1390"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Pakollisuus</w:t>
            </w:r>
          </w:p>
        </w:tc>
        <w:tc>
          <w:tcPr>
            <w:tcW w:w="3989"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Kuvaus</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shd w:fill="BFBFBF" w:val="clear"/>
          </w:tcPr>
          <w:p>
            <w:pPr>
              <w:pStyle w:val="Normal"/>
              <w:rPr>
                <w:b/>
                <w:b/>
              </w:rPr>
            </w:pPr>
            <w:r>
              <w:rPr>
                <w:b/>
              </w:rPr>
              <w:t>encompassingEncounter</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3989"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id</w:t>
            </w:r>
          </w:p>
          <w:p>
            <w:pPr>
              <w:pStyle w:val="Normal"/>
              <w:rPr/>
            </w:pPr>
            <w:r>
              <w:rPr/>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Palvelutapahtuman tunnus</w:t>
            </w:r>
          </w:p>
          <w:p>
            <w:pPr>
              <w:pStyle w:val="Normal"/>
              <w:rPr/>
            </w:pPr>
            <w:r>
              <w:rPr/>
            </w:r>
          </w:p>
          <w:p>
            <w:pPr>
              <w:pStyle w:val="Normal"/>
              <w:rPr>
                <w:b/>
                <w:b/>
              </w:rPr>
            </w:pPr>
            <w:r>
              <w:rPr/>
              <w:t xml:space="preserve">Pakollinen kaikissa potilastietojärjestelmien laatimissa asiakirjoissa jos asiakirja on laadittu palvelutapahtuman yhteydessä. </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effectiveTime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Lääkemääräyksessä määräyspäivä, toimituksessa toimituspäivä. Muissa asiakirjoissa kuin lääkemääräyksissä ja toimituksissa sekä näiden korjauksissa ja mitätöinneissä toimenpiteen tekohetki (esim. lukituksen tekoaika).</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shd w:fill="BFBFBF" w:val="clear"/>
          </w:tcPr>
          <w:p>
            <w:pPr>
              <w:pStyle w:val="Normal"/>
              <w:rPr>
                <w:b/>
                <w:b/>
              </w:rPr>
            </w:pPr>
            <w:r>
              <w:rPr>
                <w:b/>
              </w:rPr>
              <w:t xml:space="preserve">  </w:t>
            </w:r>
            <w:r>
              <w:rPr>
                <w:b/>
              </w:rPr>
              <w:t xml:space="preserve">location </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3989"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3189" w:type="dxa"/>
            <w:tcBorders>
              <w:top w:val="single" w:sz="4" w:space="0" w:color="000000"/>
              <w:left w:val="single" w:sz="4" w:space="0" w:color="000000"/>
              <w:bottom w:val="single" w:sz="4" w:space="0" w:color="000000"/>
              <w:right w:val="single" w:sz="4" w:space="0" w:color="000000"/>
            </w:tcBorders>
            <w:shd w:fill="BFBFBF" w:val="clear"/>
          </w:tcPr>
          <w:p>
            <w:pPr>
              <w:pStyle w:val="Normal"/>
              <w:rPr>
                <w:b/>
                <w:b/>
              </w:rPr>
            </w:pPr>
            <w:r>
              <w:rPr>
                <w:b/>
                <w:lang w:val="en-US"/>
              </w:rPr>
              <w:t xml:space="preserve">    </w:t>
            </w:r>
            <w:r>
              <w:rPr>
                <w:b/>
                <w:lang w:val="en-US"/>
              </w:rPr>
              <w:t>healthCareFacility</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3989"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Palveluyksikön tai apteekin tiedot</w:t>
            </w:r>
          </w:p>
          <w:p>
            <w:pPr>
              <w:pStyle w:val="Normal"/>
              <w:rPr/>
            </w:pPr>
            <w:r>
              <w:rPr/>
              <w:t>Yksityisen terveydenhuollon liittymismallit on kuvattu tarkemmin omassa määrittelyssään.</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id</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id</w:t>
            </w:r>
          </w:p>
          <w:p>
            <w:pPr>
              <w:pStyle w:val="Normal"/>
              <w:rPr/>
            </w:pPr>
            <w:r>
              <w:rPr/>
              <w:t>Oid sijoitetaan kokonaisuudessaan root-elementtiin.</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b/>
              </w:rPr>
              <w:t xml:space="preserve">        </w:t>
            </w:r>
            <w:r>
              <w:rPr>
                <w:b/>
              </w:rPr>
              <w:t>location</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3989"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name</w:t>
            </w:r>
          </w:p>
          <w:p>
            <w:pPr>
              <w:pStyle w:val="Normal"/>
              <w:rPr/>
            </w:pPr>
            <w:r>
              <w:rPr/>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nimi</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telecom </w:t>
            </w:r>
          </w:p>
          <w:p>
            <w:pPr>
              <w:pStyle w:val="Normal"/>
              <w:rPr/>
            </w:pPr>
            <w:r>
              <w:rPr/>
              <w:t xml:space="preserve">          </w:t>
            </w:r>
            <w:r>
              <w:rPr/>
              <w:t>(etuliite tel:)</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puhelinnumero</w:t>
            </w:r>
          </w:p>
          <w:p>
            <w:pPr>
              <w:pStyle w:val="Normal"/>
              <w:rPr/>
            </w:pPr>
            <w:r>
              <w:rPr/>
              <w:t>Puhelinnumeron erottelu välilyönnillä on kielletty. Use-attribuutin arvo on "DIR" (suora numero) tai ”PUB” (vaihteen numero).</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telecom </w:t>
            </w:r>
          </w:p>
          <w:p>
            <w:pPr>
              <w:pStyle w:val="Normal"/>
              <w:rPr/>
            </w:pPr>
            <w:r>
              <w:rPr/>
              <w:t xml:space="preserve">          </w:t>
            </w:r>
            <w:r>
              <w:rPr/>
              <w:t>(etuliite mailto:)</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sähköpostisosoite</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b/>
              </w:rPr>
              <w:t xml:space="preserve">          </w:t>
            </w:r>
            <w:r>
              <w:rPr>
                <w:b/>
              </w:rPr>
              <w:t>addr</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3989"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Organisaation osoitetiedot</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lang w:val="en-US"/>
              </w:rPr>
              <w:t xml:space="preserve">            </w:t>
            </w:r>
            <w:r>
              <w:rPr>
                <w:lang w:val="en-US"/>
              </w:rPr>
              <w:t>streetAddressLine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katuosoite</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lang w:val="en-US"/>
              </w:rPr>
              <w:t xml:space="preserve">            </w:t>
            </w:r>
            <w:r>
              <w:rPr>
                <w:lang w:val="en-US"/>
              </w:rPr>
              <w:t>postalCode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postinumero</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city</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postitoimipaikka</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shd w:fill="BFBFBF" w:val="clear"/>
          </w:tcPr>
          <w:p>
            <w:pPr>
              <w:pStyle w:val="Normal"/>
              <w:rPr>
                <w:b/>
                <w:b/>
              </w:rPr>
            </w:pPr>
            <w:r>
              <w:rPr>
                <w:b/>
              </w:rPr>
              <w:t xml:space="preserve">  </w:t>
            </w:r>
            <w:r>
              <w:rPr>
                <w:b/>
              </w:rPr>
              <w:t>serviceProvider</w:t>
            </w:r>
          </w:p>
          <w:p>
            <w:pPr>
              <w:pStyle w:val="Normal"/>
              <w:rPr>
                <w:b/>
                <w:b/>
              </w:rPr>
            </w:pPr>
            <w:r>
              <w:rPr>
                <w:b/>
              </w:rPr>
              <w:t xml:space="preserve">  </w:t>
            </w:r>
            <w:r>
              <w:rPr>
                <w:b/>
              </w:rPr>
              <w:t>Organization</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3989"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Palvelunantajan tiedot</w:t>
            </w:r>
          </w:p>
          <w:p>
            <w:pPr>
              <w:pStyle w:val="Normal"/>
              <w:rPr/>
            </w:pPr>
            <w:r>
              <w:rPr/>
              <w:t>Yksityisen terveydenhuollon liittymismallit on kuvattu tarkemmin omassa määrittelyssään.</w:t>
            </w:r>
          </w:p>
          <w:p>
            <w:pPr>
              <w:pStyle w:val="Normal"/>
              <w:rPr/>
            </w:pPr>
            <w:r>
              <w:rPr/>
              <w:t>Palvelunantajan tiedot ovat pakollisia terveydenhuollon laatimissa asiakirjoissa.</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id</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id</w:t>
            </w:r>
          </w:p>
          <w:p>
            <w:pPr>
              <w:pStyle w:val="Normal"/>
              <w:rPr/>
            </w:pPr>
            <w:r>
              <w:rPr/>
              <w:t>Oid sijoitetaan kokonaisuudessaan root-elementtiin.</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name</w:t>
            </w:r>
          </w:p>
          <w:p>
            <w:pPr>
              <w:pStyle w:val="Normal"/>
              <w:rPr/>
            </w:pPr>
            <w:r>
              <w:rPr/>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nimi</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telecom</w:t>
            </w:r>
          </w:p>
          <w:p>
            <w:pPr>
              <w:pStyle w:val="Normal"/>
              <w:rPr/>
            </w:pPr>
            <w:r>
              <w:rPr/>
              <w:t xml:space="preserve">    </w:t>
            </w:r>
            <w:r>
              <w:rPr/>
              <w:t>(etuliite tel:)</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puhelinnumero</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telecom </w:t>
            </w:r>
          </w:p>
          <w:p>
            <w:pPr>
              <w:pStyle w:val="Normal"/>
              <w:rPr/>
            </w:pPr>
            <w:r>
              <w:rPr/>
              <w:t xml:space="preserve">    </w:t>
            </w:r>
            <w:r>
              <w:rPr/>
              <w:t>(etuliite mailto:)</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sähköpostisosoite</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b/>
              </w:rPr>
              <w:t xml:space="preserve">    </w:t>
            </w:r>
            <w:r>
              <w:rPr>
                <w:b/>
              </w:rPr>
              <w:t>addr</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3989"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Organisaation osoitetiedot</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lang w:val="en-US"/>
              </w:rPr>
              <w:t xml:space="preserve">      </w:t>
            </w:r>
            <w:r>
              <w:rPr>
                <w:lang w:val="en-US"/>
              </w:rPr>
              <w:t>streetAddressLine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katuosoite</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lang w:val="en-US"/>
              </w:rPr>
              <w:t xml:space="preserve">      </w:t>
            </w:r>
            <w:r>
              <w:rPr>
                <w:lang w:val="en-US"/>
              </w:rPr>
              <w:t>postalCode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postinumero</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lang w:val="en-US"/>
              </w:rPr>
            </w:pPr>
            <w:r>
              <w:rPr/>
              <w:t xml:space="preserve">      </w:t>
            </w:r>
            <w:r>
              <w:rPr/>
              <w:t>city</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postitoimipaikka</w:t>
            </w:r>
          </w:p>
        </w:tc>
      </w:tr>
    </w:tbl>
    <w:p>
      <w:pPr>
        <w:pStyle w:val="Normal"/>
        <w:rPr/>
      </w:pPr>
      <w:r>
        <w:rPr/>
      </w:r>
    </w:p>
    <w:p>
      <w:pPr>
        <w:pStyle w:val="Normal"/>
        <w:rPr/>
      </w:pPr>
      <w:r>
        <w:rPr/>
        <w:t xml:space="preserve">Lääkemääräyksen määräyspäivä tai toimituksen toimituspäivä ilmoitetaan elementissä componentOf.encompassingEncounter sisällä effectiveTime-elementissä. encompassingEncounter elementin sisällä oleva id elementti sisältää palvelutapahtumatunnuksen, niissä tapauksissa joissa se on olemassa (jos lääkemääräys on kirjoitettu palvelutapahtuman yhteydessä).  location-elementissä tuodaan lääkemääräyksen laatimispaikan tai toimituksen tekopaikan tiedot. </w:t>
      </w:r>
    </w:p>
    <w:p>
      <w:pPr>
        <w:pStyle w:val="Normal"/>
        <w:rPr/>
      </w:pPr>
      <w:r>
        <w:rPr/>
      </w:r>
    </w:p>
    <w:p>
      <w:pPr>
        <w:pStyle w:val="Normal"/>
        <w:autoSpaceDE w:val="false"/>
        <w:rPr>
          <w:rFonts w:ascii="Arial" w:hAnsi="Arial" w:cs="Arial"/>
          <w:color w:val="000000"/>
          <w:sz w:val="20"/>
          <w:szCs w:val="20"/>
          <w:highlight w:val="white"/>
        </w:rPr>
      </w:pPr>
      <w:r>
        <w:rPr>
          <w:rFonts w:cs="Arial" w:ascii="Arial" w:hAnsi="Arial"/>
          <w:color w:val="0000FF"/>
          <w:sz w:val="20"/>
          <w:szCs w:val="20"/>
          <w:highlight w:val="white"/>
        </w:rPr>
        <w:t>&lt;!--</w:t>
      </w:r>
      <w:r>
        <w:rPr>
          <w:rFonts w:cs="Arial" w:ascii="Arial" w:hAnsi="Arial"/>
          <w:color w:val="808080"/>
          <w:sz w:val="20"/>
          <w:szCs w:val="20"/>
          <w:highlight w:val="white"/>
        </w:rPr>
        <w:t xml:space="preserve"> Lääkemääräyksen tapahtumahetki ja laatimispaikka</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FF"/>
          <w:sz w:val="20"/>
          <w:szCs w:val="20"/>
          <w:highlight w:val="white"/>
        </w:rPr>
        <w:t>&lt;</w:t>
      </w:r>
      <w:r>
        <w:rPr>
          <w:rFonts w:cs="Arial" w:ascii="Arial" w:hAnsi="Arial"/>
          <w:color w:val="800000"/>
          <w:sz w:val="20"/>
          <w:szCs w:val="20"/>
          <w:highlight w:val="white"/>
        </w:rPr>
        <w:t>componentOf</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r>
      <w:r>
        <w:rPr>
          <w:rFonts w:cs="Arial" w:ascii="Arial" w:hAnsi="Arial"/>
          <w:color w:val="0000FF"/>
          <w:sz w:val="20"/>
          <w:szCs w:val="20"/>
          <w:highlight w:val="white"/>
        </w:rPr>
        <w:t>&lt;</w:t>
      </w:r>
      <w:r>
        <w:rPr>
          <w:rFonts w:cs="Arial" w:ascii="Arial" w:hAnsi="Arial"/>
          <w:color w:val="800000"/>
          <w:sz w:val="20"/>
          <w:szCs w:val="20"/>
          <w:highlight w:val="white"/>
        </w:rPr>
        <w:t>encompassingEncounter</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r>
      <w:r>
        <w:rPr>
          <w:rFonts w:cs="Arial" w:ascii="Arial" w:hAnsi="Arial"/>
          <w:color w:val="0000FF"/>
          <w:sz w:val="20"/>
          <w:szCs w:val="20"/>
          <w:highlight w:val="white"/>
        </w:rPr>
        <w:t>&lt;!--</w:t>
      </w:r>
      <w:r>
        <w:rPr>
          <w:rFonts w:cs="Arial" w:ascii="Arial" w:hAnsi="Arial"/>
          <w:color w:val="808080"/>
          <w:sz w:val="20"/>
          <w:szCs w:val="20"/>
          <w:highlight w:val="white"/>
        </w:rPr>
        <w:t xml:space="preserve"> Palvelutapahtumatunnus </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r>
      <w:r>
        <w:rPr>
          <w:rFonts w:cs="Arial" w:ascii="Arial" w:hAnsi="Arial"/>
          <w:color w:val="0000FF"/>
          <w:sz w:val="20"/>
          <w:szCs w:val="20"/>
          <w:highlight w:val="white"/>
        </w:rPr>
        <w:t>&lt;</w:t>
      </w:r>
      <w:r>
        <w:rPr>
          <w:rFonts w:cs="Arial" w:ascii="Arial" w:hAnsi="Arial"/>
          <w:color w:val="800000"/>
          <w:sz w:val="20"/>
          <w:szCs w:val="20"/>
          <w:highlight w:val="white"/>
        </w:rPr>
        <w:t>id</w:t>
      </w:r>
      <w:r>
        <w:rPr>
          <w:rFonts w:cs="Arial" w:ascii="Arial" w:hAnsi="Arial"/>
          <w:color w:val="FF0000"/>
          <w:sz w:val="20"/>
          <w:szCs w:val="20"/>
          <w:highlight w:val="white"/>
        </w:rPr>
        <w:t xml:space="preserve"> root</w:t>
      </w:r>
      <w:r>
        <w:rPr>
          <w:rFonts w:cs="Arial" w:ascii="Arial" w:hAnsi="Arial"/>
          <w:color w:val="0000FF"/>
          <w:sz w:val="20"/>
          <w:szCs w:val="20"/>
          <w:highlight w:val="white"/>
        </w:rPr>
        <w:t>="</w:t>
      </w:r>
      <w:r>
        <w:rPr>
          <w:rFonts w:cs="Arial" w:ascii="Arial" w:hAnsi="Arial"/>
          <w:color w:val="000000"/>
          <w:sz w:val="20"/>
          <w:szCs w:val="20"/>
          <w:highlight w:val="white"/>
        </w:rPr>
        <w:t>1.2.246.10.1536552.14.2009.145</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r>
      <w:r>
        <w:rPr>
          <w:rFonts w:cs="Arial" w:ascii="Arial" w:hAnsi="Arial"/>
          <w:color w:val="0000FF"/>
          <w:sz w:val="20"/>
          <w:szCs w:val="20"/>
          <w:highlight w:val="white"/>
        </w:rPr>
        <w:t>&lt;!--</w:t>
      </w:r>
      <w:r>
        <w:rPr>
          <w:rFonts w:cs="Arial" w:ascii="Arial" w:hAnsi="Arial"/>
          <w:color w:val="808080"/>
          <w:sz w:val="20"/>
          <w:szCs w:val="20"/>
          <w:highlight w:val="white"/>
        </w:rPr>
        <w:t xml:space="preserve"> Lääkemääräyksen tapahtumahetki (=määräyspäivä) aika kuvataan sekunnin tarkkuudella </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r>
      <w:r>
        <w:rPr>
          <w:rFonts w:cs="Arial" w:ascii="Arial" w:hAnsi="Arial"/>
          <w:color w:val="0000FF"/>
          <w:sz w:val="20"/>
          <w:szCs w:val="20"/>
          <w:highlight w:val="white"/>
        </w:rPr>
        <w:t>&lt;</w:t>
      </w:r>
      <w:r>
        <w:rPr>
          <w:rFonts w:cs="Arial" w:ascii="Arial" w:hAnsi="Arial"/>
          <w:color w:val="800000"/>
          <w:sz w:val="20"/>
          <w:szCs w:val="20"/>
          <w:highlight w:val="white"/>
        </w:rPr>
        <w:t>effectiveTime</w:t>
      </w:r>
      <w:r>
        <w:rPr>
          <w:rFonts w:cs="Arial" w:ascii="Arial" w:hAnsi="Arial"/>
          <w:color w:val="FF0000"/>
          <w:sz w:val="20"/>
          <w:szCs w:val="20"/>
          <w:highlight w:val="white"/>
        </w:rPr>
        <w:t xml:space="preserve"> value</w:t>
      </w:r>
      <w:r>
        <w:rPr>
          <w:rFonts w:cs="Arial" w:ascii="Arial" w:hAnsi="Arial"/>
          <w:color w:val="0000FF"/>
          <w:sz w:val="20"/>
          <w:szCs w:val="20"/>
          <w:highlight w:val="white"/>
        </w:rPr>
        <w:t>="</w:t>
      </w:r>
      <w:r>
        <w:rPr>
          <w:rFonts w:cs="Arial" w:ascii="Arial" w:hAnsi="Arial"/>
          <w:color w:val="000000"/>
          <w:sz w:val="20"/>
          <w:szCs w:val="20"/>
          <w:highlight w:val="white"/>
        </w:rPr>
        <w:t>20090424092357</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r>
      <w:r>
        <w:rPr>
          <w:rFonts w:cs="Arial" w:ascii="Arial" w:hAnsi="Arial"/>
          <w:color w:val="0000FF"/>
          <w:sz w:val="20"/>
          <w:szCs w:val="20"/>
          <w:highlight w:val="white"/>
        </w:rPr>
        <w:t>&lt;!--</w:t>
      </w:r>
      <w:r>
        <w:rPr>
          <w:rFonts w:cs="Arial" w:ascii="Arial" w:hAnsi="Arial"/>
          <w:color w:val="808080"/>
          <w:sz w:val="20"/>
          <w:szCs w:val="20"/>
          <w:highlight w:val="white"/>
        </w:rPr>
        <w:t xml:space="preserve"> Laatimispaikka </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r>
      <w:r>
        <w:rPr>
          <w:rFonts w:cs="Arial" w:ascii="Arial" w:hAnsi="Arial"/>
          <w:color w:val="0000FF"/>
          <w:sz w:val="20"/>
          <w:szCs w:val="20"/>
          <w:highlight w:val="white"/>
        </w:rPr>
        <w:t>&lt;</w:t>
      </w:r>
      <w:r>
        <w:rPr>
          <w:rFonts w:cs="Arial" w:ascii="Arial" w:hAnsi="Arial"/>
          <w:color w:val="800000"/>
          <w:sz w:val="20"/>
          <w:szCs w:val="20"/>
          <w:highlight w:val="white"/>
        </w:rPr>
        <w:t>location</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r>
      <w:r>
        <w:rPr>
          <w:rFonts w:cs="Arial" w:ascii="Arial" w:hAnsi="Arial"/>
          <w:color w:val="0000FF"/>
          <w:sz w:val="20"/>
          <w:szCs w:val="20"/>
          <w:highlight w:val="white"/>
        </w:rPr>
        <w:t>&lt;</w:t>
      </w:r>
      <w:r>
        <w:rPr>
          <w:rFonts w:cs="Arial" w:ascii="Arial" w:hAnsi="Arial"/>
          <w:color w:val="800000"/>
          <w:sz w:val="20"/>
          <w:szCs w:val="20"/>
          <w:highlight w:val="white"/>
        </w:rPr>
        <w:t>healthCareFacility</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8080"/>
          <w:sz w:val="20"/>
          <w:szCs w:val="20"/>
          <w:highlight w:val="white"/>
        </w:rPr>
        <w:t xml:space="preserve"> PALVELUYKSIKKÖ = TOIMIPISTE (VUOKRANANTAJA) </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0000"/>
          <w:sz w:val="20"/>
          <w:szCs w:val="20"/>
          <w:highlight w:val="white"/>
        </w:rPr>
        <w:t>id</w:t>
      </w:r>
      <w:r>
        <w:rPr>
          <w:rFonts w:cs="Arial" w:ascii="Arial" w:hAnsi="Arial"/>
          <w:color w:val="FF0000"/>
          <w:sz w:val="20"/>
          <w:szCs w:val="20"/>
          <w:highlight w:val="white"/>
        </w:rPr>
        <w:t xml:space="preserve"> root</w:t>
      </w:r>
      <w:r>
        <w:rPr>
          <w:rFonts w:cs="Arial" w:ascii="Arial" w:hAnsi="Arial"/>
          <w:color w:val="0000FF"/>
          <w:sz w:val="20"/>
          <w:szCs w:val="20"/>
          <w:highlight w:val="white"/>
        </w:rPr>
        <w:t>="</w:t>
      </w:r>
      <w:r>
        <w:rPr>
          <w:rFonts w:cs="Arial" w:ascii="Arial" w:hAnsi="Arial"/>
          <w:color w:val="000000"/>
          <w:sz w:val="20"/>
          <w:szCs w:val="20"/>
          <w:highlight w:val="white"/>
        </w:rPr>
        <w:t>1.2.246.10.1536552.10.1</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0000"/>
          <w:sz w:val="20"/>
          <w:szCs w:val="20"/>
          <w:highlight w:val="white"/>
        </w:rPr>
        <w:t>location</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tab/>
      </w:r>
      <w:r>
        <w:rPr>
          <w:rFonts w:cs="Arial" w:ascii="Arial" w:hAnsi="Arial"/>
          <w:color w:val="0000FF"/>
          <w:sz w:val="20"/>
          <w:szCs w:val="20"/>
          <w:highlight w:val="white"/>
        </w:rPr>
        <w:t>&lt;</w:t>
      </w:r>
      <w:r>
        <w:rPr>
          <w:rFonts w:cs="Arial" w:ascii="Arial" w:hAnsi="Arial"/>
          <w:color w:val="800000"/>
          <w:sz w:val="20"/>
          <w:szCs w:val="20"/>
          <w:highlight w:val="white"/>
        </w:rPr>
        <w:t>name</w:t>
      </w:r>
      <w:r>
        <w:rPr>
          <w:rFonts w:cs="Arial" w:ascii="Arial" w:hAnsi="Arial"/>
          <w:color w:val="0000FF"/>
          <w:sz w:val="20"/>
          <w:szCs w:val="20"/>
          <w:highlight w:val="white"/>
        </w:rPr>
        <w:t>&gt;</w:t>
      </w:r>
      <w:r>
        <w:rPr>
          <w:rFonts w:cs="Arial" w:ascii="Arial" w:hAnsi="Arial"/>
          <w:color w:val="000000"/>
          <w:sz w:val="20"/>
          <w:szCs w:val="20"/>
          <w:highlight w:val="white"/>
        </w:rPr>
        <w:t>Kosken Korva ja Nenä Oy</w:t>
      </w:r>
      <w:r>
        <w:rPr>
          <w:rFonts w:cs="Arial" w:ascii="Arial" w:hAnsi="Arial"/>
          <w:color w:val="0000FF"/>
          <w:sz w:val="20"/>
          <w:szCs w:val="20"/>
          <w:highlight w:val="white"/>
        </w:rPr>
        <w:t>&lt;/</w:t>
      </w:r>
      <w:r>
        <w:rPr>
          <w:rFonts w:cs="Arial" w:ascii="Arial" w:hAnsi="Arial"/>
          <w:color w:val="800000"/>
          <w:sz w:val="20"/>
          <w:szCs w:val="20"/>
          <w:highlight w:val="white"/>
        </w:rPr>
        <w:t>name</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rPr>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addr</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streetAddressLine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Insinöörinkatu 30</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streetAddressLine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postalCode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33720</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postalCode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city</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Tampere</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city</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lang w:val="en-US"/>
        </w:rPr>
        <w:tab/>
        <w:tab/>
        <w:tab/>
        <w:tab/>
        <w:tab/>
      </w:r>
      <w:r>
        <w:rPr>
          <w:rFonts w:cs="Arial" w:ascii="Arial" w:hAnsi="Arial"/>
          <w:color w:val="0000FF"/>
          <w:sz w:val="20"/>
          <w:szCs w:val="20"/>
          <w:highlight w:val="white"/>
        </w:rPr>
        <w:t>&lt;/</w:t>
      </w:r>
      <w:r>
        <w:rPr>
          <w:rFonts w:cs="Arial" w:ascii="Arial" w:hAnsi="Arial"/>
          <w:color w:val="800000"/>
          <w:sz w:val="20"/>
          <w:szCs w:val="20"/>
          <w:highlight w:val="white"/>
        </w:rPr>
        <w:t>addr</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0000"/>
          <w:sz w:val="20"/>
          <w:szCs w:val="20"/>
          <w:highlight w:val="white"/>
        </w:rPr>
        <w:t>location</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0000"/>
          <w:sz w:val="20"/>
          <w:szCs w:val="20"/>
          <w:highlight w:val="white"/>
        </w:rPr>
        <w:t>serviceProviderOrganization</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tab/>
      </w:r>
      <w:r>
        <w:rPr>
          <w:rFonts w:cs="Arial" w:ascii="Arial" w:hAnsi="Arial"/>
          <w:color w:val="0000FF"/>
          <w:sz w:val="20"/>
          <w:szCs w:val="20"/>
          <w:highlight w:val="white"/>
        </w:rPr>
        <w:t>&lt;!--</w:t>
      </w:r>
      <w:r>
        <w:rPr>
          <w:rFonts w:cs="Arial" w:ascii="Arial" w:hAnsi="Arial"/>
          <w:color w:val="808080"/>
          <w:sz w:val="20"/>
          <w:szCs w:val="20"/>
          <w:highlight w:val="white"/>
        </w:rPr>
        <w:t xml:space="preserve"> PALVELUNANTAJA = TOIMINTAYKSIKKÖ = PALVELUNTUOTTAJA,  (VUOKRANANTAJA)</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tab/>
      </w:r>
      <w:r>
        <w:rPr>
          <w:rFonts w:cs="Arial" w:ascii="Arial" w:hAnsi="Arial"/>
          <w:color w:val="0000FF"/>
          <w:sz w:val="20"/>
          <w:szCs w:val="20"/>
          <w:highlight w:val="white"/>
        </w:rPr>
        <w:t>&lt;</w:t>
      </w:r>
      <w:r>
        <w:rPr>
          <w:rFonts w:cs="Arial" w:ascii="Arial" w:hAnsi="Arial"/>
          <w:color w:val="800000"/>
          <w:sz w:val="20"/>
          <w:szCs w:val="20"/>
          <w:highlight w:val="white"/>
        </w:rPr>
        <w:t>id</w:t>
      </w:r>
      <w:r>
        <w:rPr>
          <w:rFonts w:cs="Arial" w:ascii="Arial" w:hAnsi="Arial"/>
          <w:color w:val="FF0000"/>
          <w:sz w:val="20"/>
          <w:szCs w:val="20"/>
          <w:highlight w:val="white"/>
        </w:rPr>
        <w:t xml:space="preserve"> root</w:t>
      </w:r>
      <w:r>
        <w:rPr>
          <w:rFonts w:cs="Arial" w:ascii="Arial" w:hAnsi="Arial"/>
          <w:color w:val="0000FF"/>
          <w:sz w:val="20"/>
          <w:szCs w:val="20"/>
          <w:highlight w:val="white"/>
        </w:rPr>
        <w:t>="</w:t>
      </w:r>
      <w:r>
        <w:rPr>
          <w:rFonts w:cs="Arial" w:ascii="Arial" w:hAnsi="Arial"/>
          <w:color w:val="000000"/>
          <w:sz w:val="20"/>
          <w:szCs w:val="20"/>
          <w:highlight w:val="white"/>
        </w:rPr>
        <w:t>1.2.246.10.1536552.10.0</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tab/>
      </w:r>
      <w:r>
        <w:rPr>
          <w:rFonts w:cs="Arial" w:ascii="Arial" w:hAnsi="Arial"/>
          <w:color w:val="0000FF"/>
          <w:sz w:val="20"/>
          <w:szCs w:val="20"/>
          <w:highlight w:val="white"/>
        </w:rPr>
        <w:t>&lt;</w:t>
      </w:r>
      <w:r>
        <w:rPr>
          <w:rFonts w:cs="Arial" w:ascii="Arial" w:hAnsi="Arial"/>
          <w:color w:val="800000"/>
          <w:sz w:val="20"/>
          <w:szCs w:val="20"/>
          <w:highlight w:val="white"/>
        </w:rPr>
        <w:t>name</w:t>
      </w:r>
      <w:r>
        <w:rPr>
          <w:rFonts w:cs="Arial" w:ascii="Arial" w:hAnsi="Arial"/>
          <w:color w:val="0000FF"/>
          <w:sz w:val="20"/>
          <w:szCs w:val="20"/>
          <w:highlight w:val="white"/>
        </w:rPr>
        <w:t>&gt;</w:t>
      </w:r>
      <w:r>
        <w:rPr>
          <w:rFonts w:cs="Arial" w:ascii="Arial" w:hAnsi="Arial"/>
          <w:color w:val="000000"/>
          <w:sz w:val="20"/>
          <w:szCs w:val="20"/>
          <w:highlight w:val="white"/>
        </w:rPr>
        <w:t>Tampereen Lääkärikeskus Oy</w:t>
      </w:r>
      <w:r>
        <w:rPr>
          <w:rFonts w:cs="Arial" w:ascii="Arial" w:hAnsi="Arial"/>
          <w:color w:val="0000FF"/>
          <w:sz w:val="20"/>
          <w:szCs w:val="20"/>
          <w:highlight w:val="white"/>
        </w:rPr>
        <w:t>&lt;/</w:t>
      </w:r>
      <w:r>
        <w:rPr>
          <w:rFonts w:cs="Arial" w:ascii="Arial" w:hAnsi="Arial"/>
          <w:color w:val="800000"/>
          <w:sz w:val="20"/>
          <w:szCs w:val="20"/>
          <w:highlight w:val="white"/>
        </w:rPr>
        <w:t>name</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rPr>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addr</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streetAddressLine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 xml:space="preserve">Hatanpäänvaltatie 1 </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streetAddressLine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postalCode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33600</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postalCode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city</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Tampere</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city</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addr</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serviceProviderOrganization</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lang w:val="en-US"/>
        </w:rPr>
        <w:tab/>
        <w:tab/>
        <w:tab/>
      </w:r>
      <w:r>
        <w:rPr>
          <w:rFonts w:cs="Arial" w:ascii="Arial" w:hAnsi="Arial"/>
          <w:color w:val="0000FF"/>
          <w:sz w:val="20"/>
          <w:szCs w:val="20"/>
          <w:highlight w:val="white"/>
        </w:rPr>
        <w:t>&lt;/</w:t>
      </w:r>
      <w:r>
        <w:rPr>
          <w:rFonts w:cs="Arial" w:ascii="Arial" w:hAnsi="Arial"/>
          <w:color w:val="800000"/>
          <w:sz w:val="20"/>
          <w:szCs w:val="20"/>
          <w:highlight w:val="white"/>
        </w:rPr>
        <w:t>healthCareFacility</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r>
      <w:r>
        <w:rPr>
          <w:rFonts w:cs="Arial" w:ascii="Arial" w:hAnsi="Arial"/>
          <w:color w:val="0000FF"/>
          <w:sz w:val="20"/>
          <w:szCs w:val="20"/>
          <w:highlight w:val="white"/>
        </w:rPr>
        <w:t>&lt;/</w:t>
      </w:r>
      <w:r>
        <w:rPr>
          <w:rFonts w:cs="Arial" w:ascii="Arial" w:hAnsi="Arial"/>
          <w:color w:val="800000"/>
          <w:sz w:val="20"/>
          <w:szCs w:val="20"/>
          <w:highlight w:val="white"/>
        </w:rPr>
        <w:t>location</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r>
      <w:r>
        <w:rPr>
          <w:rFonts w:cs="Arial" w:ascii="Arial" w:hAnsi="Arial"/>
          <w:color w:val="0000FF"/>
          <w:sz w:val="20"/>
          <w:szCs w:val="20"/>
          <w:highlight w:val="white"/>
        </w:rPr>
        <w:t>&lt;/</w:t>
      </w:r>
      <w:r>
        <w:rPr>
          <w:rFonts w:cs="Arial" w:ascii="Arial" w:hAnsi="Arial"/>
          <w:color w:val="800000"/>
          <w:sz w:val="20"/>
          <w:szCs w:val="20"/>
          <w:highlight w:val="white"/>
        </w:rPr>
        <w:t>encompassingEncounter</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FF"/>
          <w:sz w:val="20"/>
          <w:szCs w:val="20"/>
          <w:highlight w:val="white"/>
        </w:rPr>
        <w:t>&lt;/</w:t>
      </w:r>
      <w:r>
        <w:rPr>
          <w:rFonts w:cs="Arial" w:ascii="Arial" w:hAnsi="Arial"/>
          <w:color w:val="800000"/>
          <w:sz w:val="20"/>
          <w:szCs w:val="20"/>
          <w:highlight w:val="white"/>
        </w:rPr>
        <w:t>componentOf</w:t>
      </w:r>
      <w:r>
        <w:rPr>
          <w:rFonts w:cs="Arial" w:ascii="Arial" w:hAnsi="Arial"/>
          <w:color w:val="0000FF"/>
          <w:sz w:val="20"/>
          <w:szCs w:val="20"/>
          <w:highlight w:val="white"/>
        </w:rPr>
        <w:t>&gt;</w:t>
      </w:r>
    </w:p>
    <w:p>
      <w:pPr>
        <w:pStyle w:val="Normal"/>
        <w:rPr>
          <w:rFonts w:ascii="Arial" w:hAnsi="Arial" w:cs="Arial"/>
          <w:color w:val="000000"/>
          <w:sz w:val="20"/>
          <w:szCs w:val="20"/>
          <w:highlight w:val="white"/>
        </w:rPr>
      </w:pPr>
      <w:r>
        <w:rPr>
          <w:rFonts w:cs="Arial" w:ascii="Arial" w:hAnsi="Arial"/>
          <w:color w:val="000000"/>
          <w:sz w:val="20"/>
          <w:szCs w:val="20"/>
          <w:highlight w:val="white"/>
        </w:rPr>
      </w:r>
    </w:p>
    <w:p>
      <w:pPr>
        <w:pStyle w:val="Normal"/>
        <w:rPr/>
      </w:pPr>
      <w:r>
        <w:rPr/>
      </w:r>
    </w:p>
    <w:p>
      <w:pPr>
        <w:pStyle w:val="Normal"/>
        <w:rPr/>
      </w:pPr>
      <w:r>
        <w:rPr/>
        <w:t xml:space="preserve">Terveydenhuollon palveluyksikön, jossa lääkemääräys on kirjoitettu, tunniste eli OID on annettava healthCareFacility.id –elementissä. Terveydenhuollon toimintayksikkö -tieto (palvelunantaja) annetaan healthCareFacility.serviceProviderOrganization.id -elementissä. Vuokranantaja/vuokralainen tapauksessa elementteihin annetaan vuokranantajan (isäntäorganisaation) tiedot. Tunniste tarvitaan, jotta mahdollinen uusimispyyntö voidaan lähettää oikeaan toimipaikkaan. Eri liittymismalleja on tarkemmin kuvattu </w:t>
      </w:r>
      <w:hyperlink r:id="rId6" w:tgtFrame="_blank">
        <w:r>
          <w:rPr>
            <w:rStyle w:val="InternetLink"/>
          </w:rPr>
          <w:t>Yksityisen terveydenhuollon organisaatiotiedot HL7-sanomissa ja -asiakirjoissa</w:t>
        </w:r>
      </w:hyperlink>
      <w:r>
        <w:rPr/>
        <w:t xml:space="preserve"> (xls) määrittelyssä.</w:t>
      </w:r>
    </w:p>
    <w:p>
      <w:pPr>
        <w:pStyle w:val="Normal"/>
        <w:rPr/>
      </w:pPr>
      <w:r>
        <w:rPr/>
      </w:r>
    </w:p>
    <w:p>
      <w:pPr>
        <w:pStyle w:val="Normal"/>
        <w:rPr/>
      </w:pPr>
      <w:r>
        <w:rPr/>
        <w:t xml:space="preserve">Lääkemääräyksen määräyspäivää, -paikkaa ja palvelutapahtuman tunnusta ei saa muuttaa lääkemääräyksen korjauksessa tai mitätöinnissä. Mikäli alkuperäisestä lääkemääräyksestä puuttuu component.of -rakenteen tietoja, jotka ovat uusimman määrityksen mukaan pakollisia, tietoja ei tuoda lääkemääräyksen korjauksessa tai mitätöinnissä. </w:t>
      </w:r>
    </w:p>
    <w:p>
      <w:pPr>
        <w:pStyle w:val="Normal"/>
        <w:rPr/>
      </w:pPr>
      <w:r>
        <w:rPr/>
      </w:r>
    </w:p>
    <w:p>
      <w:pPr>
        <w:pStyle w:val="Normal"/>
        <w:rPr/>
      </w:pPr>
      <w:r>
        <w:rPr/>
        <w:t>Muissa asiakirjoissa kuin lääkemääräyksissä ja toimituksissa sekä näiden korjauksissa ja mitätöinneissä tuodaan component.of rakenteessa toimenpiteen tekohetki ja tekijäorganisaatio.</w:t>
      </w:r>
    </w:p>
    <w:p>
      <w:pPr>
        <w:pStyle w:val="Normal"/>
        <w:rPr/>
      </w:pPr>
      <w:r>
        <w:rPr/>
      </w:r>
    </w:p>
    <w:p>
      <w:pPr>
        <w:pStyle w:val="Normal"/>
        <w:rPr/>
      </w:pPr>
      <w:r>
        <w:rPr/>
        <w:t>Tehtäessä lääkemääräyksen uusimispyyntöä Omakannassa, componentOf-rakenteessa uusimispyynnön tekijäksi tallennetaan Omakanta.</w:t>
      </w:r>
    </w:p>
    <w:p>
      <w:pPr>
        <w:pStyle w:val="Normal"/>
        <w:spacing w:before="280" w:after="280"/>
        <w:ind w:left="1080" w:hanging="0"/>
        <w:rPr/>
      </w:pPr>
      <w:r>
        <w:rPr>
          <w:rFonts w:cs="Arial" w:ascii="Arial" w:hAnsi="Arial"/>
          <w:sz w:val="22"/>
          <w:lang w:val="en-US"/>
        </w:rPr>
        <w:t>&lt;componentOf&gt;</w:t>
        <w:br/>
        <w:t>     &lt;encompassingEncounter&gt;</w:t>
        <w:br/>
        <w:t>          &lt;effectiveTime value="20130326094012"/&gt;</w:t>
        <w:br/>
        <w:t>          &lt;</w:t>
      </w:r>
      <w:r>
        <w:rPr>
          <w:rFonts w:cs="Arial" w:ascii="Arial" w:hAnsi="Arial"/>
          <w:color w:val="A6A6A6"/>
          <w:sz w:val="22"/>
          <w:lang w:val="en-US"/>
        </w:rPr>
        <w:t>!-- Uusimispyynnön tekijä --</w:t>
      </w:r>
      <w:r>
        <w:rPr>
          <w:rFonts w:cs="Arial" w:ascii="Arial" w:hAnsi="Arial"/>
          <w:sz w:val="22"/>
          <w:lang w:val="en-US"/>
        </w:rPr>
        <w:t>&gt;</w:t>
        <w:br/>
        <w:t>          &lt;location&gt;</w:t>
        <w:br/>
        <w:t>              &lt;healthCareFacility&gt;</w:t>
        <w:br/>
        <w:t>                   &lt;id root="1.2.246.556.10.0"/&gt;</w:t>
        <w:br/>
        <w:t>                   &lt;location&gt;</w:t>
        <w:br/>
        <w:t>                        &lt;name&gt;Omakanta</w:t>
      </w:r>
      <w:bookmarkStart w:id="29" w:name="_GoBack"/>
      <w:bookmarkEnd w:id="29"/>
      <w:r>
        <w:rPr>
          <w:rFonts w:cs="Arial" w:ascii="Arial" w:hAnsi="Arial"/>
          <w:sz w:val="22"/>
          <w:lang w:val="en-US"/>
        </w:rPr>
        <w:t>&lt;/name&gt;</w:t>
        <w:br/>
        <w:t>                   &lt;/location&gt;</w:t>
        <w:br/>
        <w:t>              &lt;/healthCareFacility&gt;</w:t>
        <w:br/>
        <w:t>          &lt;/location&gt;</w:t>
        <w:br/>
        <w:t>     &lt;/encompassingEncounter&gt;</w:t>
      </w:r>
    </w:p>
    <w:p>
      <w:pPr>
        <w:pStyle w:val="Normal"/>
        <w:rPr>
          <w:rFonts w:ascii="Arial" w:hAnsi="Arial" w:cs="Arial"/>
          <w:sz w:val="22"/>
          <w:lang w:val="en-US"/>
        </w:rPr>
      </w:pPr>
      <w:r>
        <w:rPr>
          <w:rFonts w:cs="Arial" w:ascii="Arial" w:hAnsi="Arial"/>
          <w:sz w:val="22"/>
          <w:lang w:val="en-US"/>
        </w:rPr>
      </w:r>
    </w:p>
    <w:p>
      <w:pPr>
        <w:pStyle w:val="Heading2"/>
        <w:rPr/>
      </w:pPr>
      <w:bookmarkStart w:id="30" w:name="__RefHeading___Toc1991538"/>
      <w:bookmarkStart w:id="31" w:name="_Ref151790481"/>
      <w:bookmarkEnd w:id="30"/>
      <w:r>
        <w:rPr/>
        <w:t>hl7fi:signatureCollection – Allekirjoitukset</w:t>
      </w:r>
      <w:bookmarkEnd w:id="31"/>
    </w:p>
    <w:p>
      <w:pPr>
        <w:pStyle w:val="Normal"/>
        <w:keepNext w:val="true"/>
        <w:rPr/>
      </w:pPr>
      <w:r>
        <w:rPr/>
      </w:r>
    </w:p>
    <w:p>
      <w:pPr>
        <w:pStyle w:val="Normal"/>
        <w:rPr>
          <w:highlight w:val="white"/>
        </w:rPr>
      </w:pPr>
      <w:r>
        <w:rPr>
          <w:highlight w:val="white"/>
        </w:rPr>
        <w:t>CDA R2 -asiakirjojen sähköisen allekirjoituksen määritys ja soveltamisopas -dokumentissa (</w:t>
      </w:r>
      <w:hyperlink r:id="rId7">
        <w:r>
          <w:rPr>
            <w:rStyle w:val="InternetLink"/>
          </w:rPr>
          <w:t>http://www.kanta.fi/fi/web/ammattilaisille/arkkitehtuuri</w:t>
        </w:r>
      </w:hyperlink>
      <w:r>
        <w:rPr>
          <w:highlight w:val="white"/>
        </w:rPr>
        <w:t xml:space="preserve">) on kuvattu hl7fi:signatureCollection-rakenteen käyttö.  </w:t>
      </w:r>
    </w:p>
    <w:p>
      <w:pPr>
        <w:pStyle w:val="Normal"/>
        <w:rPr>
          <w:highlight w:val="white"/>
        </w:rPr>
      </w:pPr>
      <w:r>
        <w:rPr>
          <w:highlight w:val="white"/>
        </w:rPr>
      </w:r>
    </w:p>
    <w:p>
      <w:pPr>
        <w:pStyle w:val="Heading2"/>
        <w:ind w:left="578" w:hanging="578"/>
        <w:rPr/>
      </w:pPr>
      <w:bookmarkStart w:id="32" w:name="__RefHeading___Toc1991539"/>
      <w:bookmarkStart w:id="33" w:name="_Ref151790548"/>
      <w:bookmarkEnd w:id="32"/>
      <w:r>
        <w:rPr/>
        <w:t>hl7fi:sender – lähettäjä</w:t>
      </w:r>
      <w:bookmarkEnd w:id="33"/>
    </w:p>
    <w:p>
      <w:pPr>
        <w:pStyle w:val="Normal"/>
        <w:keepNext w:val="true"/>
        <w:rPr/>
      </w:pPr>
      <w:r>
        <w:rPr/>
      </w:r>
    </w:p>
    <w:p>
      <w:pPr>
        <w:pStyle w:val="Normal"/>
        <w:rPr/>
      </w:pPr>
      <w:r>
        <w:rPr/>
        <w:t>Asiakirjan reseptikeskukseen lähettäneen järjestelmän osapuolitunniste.</w:t>
      </w:r>
    </w:p>
    <w:p>
      <w:pPr>
        <w:pStyle w:val="Normal"/>
        <w:rPr/>
      </w:pPr>
      <w:r>
        <w:rPr/>
      </w:r>
    </w:p>
    <w:p>
      <w:pPr>
        <w:pStyle w:val="Normal"/>
        <w:rPr/>
      </w:pPr>
      <w:r>
        <w:rPr/>
        <w:t>Tämä tieto on ilmaistu myös siirrossa käytettävässä V3 medical records -viestissä.</w:t>
      </w:r>
    </w:p>
    <w:p>
      <w:pPr>
        <w:pStyle w:val="Normal"/>
        <w:rPr/>
      </w:pPr>
      <w:r>
        <w:rPr/>
      </w:r>
    </w:p>
    <w:p>
      <w:pPr>
        <w:pStyle w:val="Heading2"/>
        <w:rPr/>
      </w:pPr>
      <w:bookmarkStart w:id="34" w:name="__RefHeading___Toc1991540"/>
      <w:bookmarkStart w:id="35" w:name="_Ref169575727"/>
      <w:bookmarkEnd w:id="34"/>
      <w:r>
        <w:rPr/>
        <w:t>hl7fi:password – Salasana</w:t>
      </w:r>
      <w:bookmarkEnd w:id="35"/>
    </w:p>
    <w:p>
      <w:pPr>
        <w:pStyle w:val="Normal"/>
        <w:keepNext w:val="true"/>
        <w:rPr/>
      </w:pPr>
      <w:r>
        <w:rPr/>
      </w:r>
    </w:p>
    <w:p>
      <w:pPr>
        <w:pStyle w:val="Normal"/>
        <w:rPr/>
      </w:pPr>
      <w:r>
        <w:rPr/>
        <w:t xml:space="preserve">Lääkemääräyksen suojauksen salasana ei ole käytössä. </w:t>
      </w:r>
    </w:p>
    <w:p>
      <w:pPr>
        <w:pStyle w:val="Normal"/>
        <w:rPr/>
      </w:pPr>
      <w:r>
        <w:rPr/>
      </w:r>
    </w:p>
    <w:p>
      <w:pPr>
        <w:pStyle w:val="Heading2"/>
        <w:rPr/>
      </w:pPr>
      <w:bookmarkStart w:id="36" w:name="__RefHeading___Toc1991541"/>
      <w:bookmarkStart w:id="37" w:name="INFORMATIONRECIPIENT"/>
      <w:bookmarkEnd w:id="36"/>
      <w:r>
        <w:rPr/>
        <w:t>InformationRecipient</w:t>
      </w:r>
      <w:bookmarkEnd w:id="37"/>
      <w:r>
        <w:rPr/>
        <w:t xml:space="preserve"> – uusintapyynnön vastaanottaja</w:t>
      </w:r>
    </w:p>
    <w:p>
      <w:pPr>
        <w:pStyle w:val="Normal"/>
        <w:rPr/>
      </w:pPr>
      <w:r>
        <w:rPr/>
      </w:r>
    </w:p>
    <w:p>
      <w:pPr>
        <w:pStyle w:val="Normal"/>
        <w:rPr/>
      </w:pPr>
      <w:r>
        <w:rPr/>
        <w:t>Tätä elementtiä käytetään uusintapyynnöissä. Uusintapyyntö lähetetään yleensä alkuperäisen reseptin kirjoittajalle, mutta se voidaan lähettää myös muuhun organisaatioon. Tämä elementti on käytössä kummassakin tapauksessa. Organisaation tunnisteen (OID) lisäksi ilmoitetaan organisaation nimi.</w:t>
      </w:r>
    </w:p>
    <w:p>
      <w:pPr>
        <w:pStyle w:val="Normal"/>
        <w:rPr/>
      </w:pPr>
      <w:r>
        <w:rPr/>
      </w:r>
    </w:p>
    <w:p>
      <w:pPr>
        <w:pStyle w:val="Normal"/>
        <w:rPr>
          <w:lang w:val="en-GB"/>
        </w:rPr>
      </w:pPr>
      <w:r>
        <w:rPr>
          <w:lang w:val="en-GB"/>
        </w:rPr>
        <w:t>Esim:</w:t>
      </w:r>
    </w:p>
    <w:p>
      <w:pPr>
        <w:pStyle w:val="Normal"/>
        <w:autoSpaceDE w:val="false"/>
        <w:rPr>
          <w:color w:val="000000"/>
          <w:lang w:val="en-US"/>
        </w:rPr>
      </w:pPr>
      <w:r>
        <w:rPr>
          <w:color w:val="0000FF"/>
          <w:lang w:val="en-US"/>
        </w:rPr>
        <w:t>&lt;</w:t>
      </w:r>
      <w:r>
        <w:rPr>
          <w:color w:val="800000"/>
          <w:lang w:val="en-US"/>
        </w:rPr>
        <w:t>informationRecipient</w:t>
      </w:r>
      <w:r>
        <w:rPr>
          <w:color w:val="0000FF"/>
          <w:lang w:val="en-US"/>
        </w:rPr>
        <w:t>&gt;</w:t>
      </w:r>
    </w:p>
    <w:p>
      <w:pPr>
        <w:pStyle w:val="Normal"/>
        <w:autoSpaceDE w:val="false"/>
        <w:rPr>
          <w:color w:val="000000"/>
          <w:lang w:val="en-US"/>
        </w:rPr>
      </w:pPr>
      <w:r>
        <w:rPr>
          <w:color w:val="000000"/>
          <w:lang w:val="en-US"/>
        </w:rPr>
        <w:tab/>
      </w:r>
      <w:r>
        <w:rPr>
          <w:color w:val="0000FF"/>
          <w:lang w:val="en-US"/>
        </w:rPr>
        <w:t>&lt;</w:t>
      </w:r>
      <w:r>
        <w:rPr>
          <w:color w:val="800000"/>
          <w:lang w:val="en-US"/>
        </w:rPr>
        <w:t>intendedRecipient</w:t>
      </w:r>
      <w:r>
        <w:rPr>
          <w:color w:val="0000FF"/>
          <w:lang w:val="en-US"/>
        </w:rPr>
        <w:t>&gt;</w:t>
      </w:r>
    </w:p>
    <w:p>
      <w:pPr>
        <w:pStyle w:val="Normal"/>
        <w:autoSpaceDE w:val="false"/>
        <w:rPr>
          <w:color w:val="000000"/>
          <w:lang w:val="en-US"/>
        </w:rPr>
      </w:pPr>
      <w:r>
        <w:rPr>
          <w:color w:val="000000"/>
          <w:lang w:val="en-US"/>
        </w:rPr>
        <w:tab/>
        <w:tab/>
      </w:r>
      <w:r>
        <w:rPr>
          <w:color w:val="0000FF"/>
          <w:lang w:val="en-US"/>
        </w:rPr>
        <w:t>&lt;</w:t>
      </w:r>
      <w:r>
        <w:rPr>
          <w:color w:val="800000"/>
          <w:lang w:val="en-US"/>
        </w:rPr>
        <w:t>receivedOrganization</w:t>
      </w:r>
      <w:r>
        <w:rPr>
          <w:color w:val="0000FF"/>
          <w:lang w:val="en-US"/>
        </w:rPr>
        <w:t>&gt;</w:t>
      </w:r>
    </w:p>
    <w:p>
      <w:pPr>
        <w:pStyle w:val="Normal"/>
        <w:autoSpaceDE w:val="false"/>
        <w:rPr>
          <w:color w:val="000000"/>
          <w:lang w:val="en-US"/>
        </w:rPr>
      </w:pPr>
      <w:r>
        <w:rPr>
          <w:color w:val="000000"/>
          <w:lang w:val="en-US"/>
        </w:rPr>
        <w:tab/>
        <w:tab/>
        <w:tab/>
      </w:r>
      <w:r>
        <w:rPr>
          <w:color w:val="0000FF"/>
          <w:lang w:val="en-US"/>
        </w:rPr>
        <w:t>&lt;!--</w:t>
      </w:r>
      <w:r>
        <w:rPr>
          <w:color w:val="808080"/>
          <w:lang w:val="en-US"/>
        </w:rPr>
        <w:t xml:space="preserve"> Organisaation OID </w:t>
      </w:r>
      <w:r>
        <w:rPr>
          <w:color w:val="0000FF"/>
          <w:lang w:val="en-US"/>
        </w:rPr>
        <w:t>--&gt;</w:t>
      </w:r>
    </w:p>
    <w:p>
      <w:pPr>
        <w:pStyle w:val="Normal"/>
        <w:autoSpaceDE w:val="false"/>
        <w:rPr>
          <w:color w:val="000000"/>
        </w:rPr>
      </w:pPr>
      <w:r>
        <w:rPr>
          <w:color w:val="000000"/>
          <w:lang w:val="en-US"/>
        </w:rPr>
        <w:tab/>
        <w:tab/>
        <w:tab/>
      </w:r>
      <w:r>
        <w:rPr>
          <w:color w:val="0000FF"/>
        </w:rPr>
        <w:t>&lt;</w:t>
      </w:r>
      <w:r>
        <w:rPr>
          <w:color w:val="800000"/>
        </w:rPr>
        <w:t>id</w:t>
      </w:r>
      <w:r>
        <w:rPr>
          <w:color w:val="FF0000"/>
        </w:rPr>
        <w:t xml:space="preserve"> root</w:t>
      </w:r>
      <w:r>
        <w:rPr>
          <w:color w:val="0000FF"/>
        </w:rPr>
        <w:t>="</w:t>
      </w:r>
      <w:r>
        <w:rPr>
          <w:color w:val="000000"/>
        </w:rPr>
        <w:t>1.2.246.10.98765432.10</w:t>
      </w:r>
      <w:r>
        <w:rPr>
          <w:color w:val="0000FF"/>
        </w:rPr>
        <w:t>.</w:t>
      </w:r>
      <w:r>
        <w:rPr>
          <w:color w:val="000000"/>
        </w:rPr>
        <w:t>2002.1</w:t>
      </w:r>
      <w:r>
        <w:rPr>
          <w:color w:val="0000FF"/>
        </w:rPr>
        <w:t>"/&gt;</w:t>
      </w:r>
    </w:p>
    <w:p>
      <w:pPr>
        <w:pStyle w:val="Normal"/>
        <w:autoSpaceDE w:val="false"/>
        <w:rPr>
          <w:color w:val="000000"/>
        </w:rPr>
      </w:pPr>
      <w:r>
        <w:rPr>
          <w:color w:val="000000"/>
        </w:rPr>
        <w:tab/>
        <w:tab/>
        <w:tab/>
      </w:r>
      <w:r>
        <w:rPr>
          <w:color w:val="0000FF"/>
        </w:rPr>
        <w:t>&lt;!--</w:t>
      </w:r>
      <w:r>
        <w:rPr>
          <w:color w:val="808080"/>
        </w:rPr>
        <w:t xml:space="preserve"> Organisaation nimi </w:t>
      </w:r>
      <w:r>
        <w:rPr>
          <w:color w:val="0000FF"/>
        </w:rPr>
        <w:t>--&gt;</w:t>
      </w:r>
    </w:p>
    <w:p>
      <w:pPr>
        <w:pStyle w:val="Normal"/>
        <w:autoSpaceDE w:val="false"/>
        <w:rPr>
          <w:color w:val="000000"/>
          <w:lang w:val="en-US"/>
        </w:rPr>
      </w:pPr>
      <w:r>
        <w:rPr>
          <w:color w:val="000000"/>
        </w:rPr>
        <w:tab/>
        <w:tab/>
        <w:tab/>
      </w:r>
      <w:r>
        <w:rPr>
          <w:color w:val="0000FF"/>
          <w:lang w:val="en-US"/>
        </w:rPr>
        <w:t>&lt;</w:t>
      </w:r>
      <w:r>
        <w:rPr>
          <w:color w:val="800000"/>
          <w:lang w:val="en-US"/>
        </w:rPr>
        <w:t>name</w:t>
      </w:r>
      <w:r>
        <w:rPr>
          <w:color w:val="0000FF"/>
          <w:lang w:val="en-US"/>
        </w:rPr>
        <w:t>&gt;</w:t>
      </w:r>
      <w:r>
        <w:rPr>
          <w:color w:val="000000"/>
          <w:lang w:val="en-US"/>
        </w:rPr>
        <w:t>Timon terveysasema</w:t>
      </w:r>
      <w:r>
        <w:rPr>
          <w:color w:val="0000FF"/>
          <w:lang w:val="en-US"/>
        </w:rPr>
        <w:t>&lt;/</w:t>
      </w:r>
      <w:r>
        <w:rPr>
          <w:color w:val="800000"/>
          <w:lang w:val="en-US"/>
        </w:rPr>
        <w:t>name</w:t>
      </w:r>
      <w:r>
        <w:rPr>
          <w:color w:val="0000FF"/>
          <w:lang w:val="en-US"/>
        </w:rPr>
        <w:t>&gt;</w:t>
      </w:r>
    </w:p>
    <w:p>
      <w:pPr>
        <w:pStyle w:val="Normal"/>
        <w:autoSpaceDE w:val="false"/>
        <w:rPr>
          <w:color w:val="000000"/>
          <w:lang w:val="en-US"/>
        </w:rPr>
      </w:pPr>
      <w:r>
        <w:rPr>
          <w:color w:val="000000"/>
          <w:lang w:val="en-US"/>
        </w:rPr>
        <w:tab/>
        <w:tab/>
      </w:r>
      <w:r>
        <w:rPr>
          <w:color w:val="0000FF"/>
          <w:lang w:val="en-US"/>
        </w:rPr>
        <w:t>&lt;/</w:t>
      </w:r>
      <w:r>
        <w:rPr>
          <w:color w:val="800000"/>
          <w:lang w:val="en-US"/>
        </w:rPr>
        <w:t>receivedOrganization</w:t>
      </w:r>
      <w:r>
        <w:rPr>
          <w:color w:val="0000FF"/>
          <w:lang w:val="en-US"/>
        </w:rPr>
        <w:t>&gt;</w:t>
      </w:r>
    </w:p>
    <w:p>
      <w:pPr>
        <w:pStyle w:val="Normal"/>
        <w:autoSpaceDE w:val="false"/>
        <w:rPr>
          <w:color w:val="000000"/>
        </w:rPr>
      </w:pPr>
      <w:r>
        <w:rPr>
          <w:color w:val="000000"/>
          <w:lang w:val="en-US"/>
        </w:rPr>
        <w:tab/>
      </w:r>
      <w:r>
        <w:rPr>
          <w:color w:val="0000FF"/>
        </w:rPr>
        <w:t>&lt;/</w:t>
      </w:r>
      <w:r>
        <w:rPr>
          <w:color w:val="800000"/>
        </w:rPr>
        <w:t>intendedRecipient</w:t>
      </w:r>
      <w:r>
        <w:rPr>
          <w:color w:val="0000FF"/>
        </w:rPr>
        <w:t>&gt;</w:t>
      </w:r>
    </w:p>
    <w:p>
      <w:pPr>
        <w:pStyle w:val="Normal"/>
        <w:autoSpaceDE w:val="false"/>
        <w:rPr>
          <w:rStyle w:val="XML10ptBlue"/>
          <w:sz w:val="24"/>
          <w:highlight w:val="white"/>
          <w:lang w:val="en-US"/>
        </w:rPr>
      </w:pPr>
      <w:r>
        <w:rPr>
          <w:color w:val="0000FF"/>
        </w:rPr>
        <w:t>&lt;/</w:t>
      </w:r>
      <w:r>
        <w:rPr>
          <w:color w:val="800000"/>
        </w:rPr>
        <w:t>informationRecipient</w:t>
      </w:r>
      <w:r>
        <w:rPr>
          <w:color w:val="0000FF"/>
        </w:rPr>
        <w:t>&gt;</w:t>
      </w:r>
    </w:p>
    <w:p>
      <w:pPr>
        <w:pStyle w:val="Heading1"/>
        <w:rPr/>
      </w:pPr>
      <w:bookmarkStart w:id="38" w:name="__RefHeading___Toc1991542"/>
      <w:bookmarkEnd w:id="38"/>
      <w:r>
        <w:rPr/>
        <w:t>Yleisiä periaatteita</w:t>
      </w:r>
    </w:p>
    <w:p>
      <w:pPr>
        <w:pStyle w:val="Normal"/>
        <w:rPr/>
      </w:pPr>
      <w:r>
        <w:rPr/>
      </w:r>
    </w:p>
    <w:p>
      <w:pPr>
        <w:pStyle w:val="Heading2"/>
        <w:rPr/>
      </w:pPr>
      <w:bookmarkStart w:id="39" w:name="__RefHeading___Toc1991543"/>
      <w:bookmarkEnd w:id="39"/>
      <w:r>
        <w:rPr/>
        <w:t>Ajan esittäminen</w:t>
      </w:r>
    </w:p>
    <w:p>
      <w:pPr>
        <w:pStyle w:val="Normal"/>
        <w:rPr/>
      </w:pPr>
      <w:r>
        <w:rPr/>
      </w:r>
    </w:p>
    <w:p>
      <w:pPr>
        <w:pStyle w:val="Normal"/>
        <w:rPr/>
      </w:pPr>
      <w:r>
        <w:rPr/>
        <w:t>Aika, joka syntyy tietokoneella, tallennetaan dokumenttiin sekunnin tarkkuudella. Näyttömuodossa aika näytetään näyttökohteen tai muiden ohjeiden edellyttämällä tarkkuudella.</w:t>
      </w:r>
    </w:p>
    <w:p>
      <w:pPr>
        <w:pStyle w:val="Normal"/>
        <w:rPr/>
      </w:pPr>
      <w:r>
        <w:rPr/>
      </w:r>
    </w:p>
    <w:p>
      <w:pPr>
        <w:pStyle w:val="Normal"/>
        <w:rPr/>
      </w:pPr>
      <w:r>
        <w:rPr/>
        <w:t>Aika, jonka käyttäjä syöttää, tallennetaan ydintieto- tai sovelluskohtaisten määrittelyjen määrämällä tarkkuudella. Näyttömuodossa tieto näytetään tallennustarkkuudella, kuitenkin ohjeistuksen mukaisuudella.</w:t>
      </w:r>
    </w:p>
    <w:p>
      <w:pPr>
        <w:pStyle w:val="Normal"/>
        <w:rPr/>
      </w:pPr>
      <w:r>
        <w:rPr/>
        <w:t>Tämä koskee sekä headeria että bodyä.</w:t>
      </w:r>
    </w:p>
    <w:p>
      <w:pPr>
        <w:pStyle w:val="Normal"/>
        <w:rPr/>
      </w:pPr>
      <w:r>
        <w:rPr/>
      </w:r>
    </w:p>
    <w:p>
      <w:pPr>
        <w:pStyle w:val="Heading1"/>
        <w:rPr/>
      </w:pPr>
      <w:bookmarkStart w:id="40" w:name="__RefHeading___Toc1991544"/>
      <w:bookmarkStart w:id="41" w:name="_Ref151824887"/>
      <w:bookmarkEnd w:id="40"/>
      <w:r>
        <w:rPr/>
        <w:t>Lääkemääräysten ja toimitusten linkitys</w:t>
      </w:r>
      <w:bookmarkEnd w:id="41"/>
    </w:p>
    <w:p>
      <w:pPr>
        <w:pStyle w:val="Normal"/>
        <w:keepNext w:val="true"/>
        <w:rPr/>
      </w:pPr>
      <w:r>
        <w:rPr/>
      </w:r>
    </w:p>
    <w:p>
      <w:pPr>
        <w:pStyle w:val="Normal"/>
        <w:rPr/>
      </w:pPr>
      <w:r>
        <w:rPr/>
        <w:t xml:space="preserve">Lääkemääräykset ja toimitukset linkitetään toisiinsa sekä allekirjoitettavassa body-osassa että headerissa. Tällä varmistetaan toisaalta tietojen muuttumattomuus ja helppo saatavuus. </w:t>
      </w:r>
    </w:p>
    <w:p>
      <w:pPr>
        <w:pStyle w:val="Normal"/>
        <w:rPr/>
      </w:pPr>
      <w:r>
        <w:rPr/>
      </w:r>
    </w:p>
    <w:p>
      <w:pPr>
        <w:pStyle w:val="Normal"/>
        <w:rPr/>
      </w:pPr>
      <w:r>
        <w:rPr/>
        <w:t>Bodyssä oleva linkki itseensä mahdollistaa dokumentin tunnisteen (id) allekirjoittamisen. Ilman tätä linkkiä dokumentin tunnistetta ei allekirjoiteta, koska se sijaitsee vain headerissa, jota ei allekirjoiteta.</w:t>
      </w:r>
    </w:p>
    <w:p>
      <w:pPr>
        <w:pStyle w:val="Normal"/>
        <w:rPr/>
      </w:pPr>
      <w:r>
        <w:rPr/>
      </w:r>
    </w:p>
    <w:p>
      <w:pPr>
        <w:pStyle w:val="Normal"/>
        <w:rPr/>
      </w:pPr>
      <w:r>
        <w:rPr/>
        <w:t>Bodyssä linkit ovat substanceAdministration.entryRelationship.supply-elementin alla reference.externalDocument –elementteinä, mikäli asiakirja on allekirjoitettu.</w:t>
      </w:r>
    </w:p>
    <w:p>
      <w:pPr>
        <w:pStyle w:val="Normal"/>
        <w:rPr/>
      </w:pPr>
      <w:r>
        <w:rPr/>
        <w:t>Headerissa setId osoittaa aina alkuperäisen dokumentin OID:hen. Muut tarvittavat viittaukset esitetään toistuvilla relatedDocument.parentDocument-elementeillä.</w:t>
      </w:r>
    </w:p>
    <w:p>
      <w:pPr>
        <w:pStyle w:val="Normal"/>
        <w:rPr/>
      </w:pPr>
      <w:r>
        <w:rPr/>
      </w:r>
    </w:p>
    <w:p>
      <w:pPr>
        <w:pStyle w:val="Normal"/>
        <w:jc w:val="center"/>
        <w:rPr>
          <w:lang w:val="en-US" w:eastAsia="en-US"/>
        </w:rPr>
      </w:pPr>
      <w:r>
        <w:rPr>
          <w:lang w:val="en-US" w:eastAsia="en-US"/>
        </w:rPr>
        <w:drawing>
          <wp:inline distT="0" distB="0" distL="0" distR="0">
            <wp:extent cx="2209800" cy="1828165"/>
            <wp:effectExtent l="0" t="0" r="0" b="0"/>
            <wp:docPr id="2" name="Kuva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uva 3" descr=""/>
                    <pic:cNvPicPr>
                      <a:picLocks noChangeAspect="1" noChangeArrowheads="1"/>
                    </pic:cNvPicPr>
                  </pic:nvPicPr>
                  <pic:blipFill>
                    <a:blip r:embed="rId8"/>
                    <a:srcRect l="-15" t="-22" r="-15" b="-22"/>
                    <a:stretch>
                      <a:fillRect/>
                    </a:stretch>
                  </pic:blipFill>
                  <pic:spPr bwMode="auto">
                    <a:xfrm>
                      <a:off x="0" y="0"/>
                      <a:ext cx="2209800" cy="1828165"/>
                    </a:xfrm>
                    <a:prstGeom prst="rect">
                      <a:avLst/>
                    </a:prstGeom>
                  </pic:spPr>
                </pic:pic>
              </a:graphicData>
            </a:graphic>
          </wp:inline>
        </w:drawing>
      </w:r>
    </w:p>
    <w:p>
      <w:pPr>
        <w:pStyle w:val="Normal"/>
        <w:jc w:val="center"/>
        <w:rPr>
          <w:i/>
          <w:i/>
        </w:rPr>
      </w:pPr>
      <w:r>
        <w:rPr>
          <w:i/>
        </w:rPr>
        <w:t>Kuva: Alkuperäinen lääkemääräys ja sen linkit</w:t>
      </w:r>
    </w:p>
    <w:p>
      <w:pPr>
        <w:pStyle w:val="Normal"/>
        <w:rPr>
          <w:i/>
          <w:i/>
        </w:rPr>
      </w:pPr>
      <w:r>
        <w:rPr>
          <w:i/>
        </w:rPr>
      </w:r>
    </w:p>
    <w:p>
      <w:pPr>
        <w:pStyle w:val="Normal"/>
        <w:rPr/>
      </w:pPr>
      <w:r>
        <w:rPr/>
        <w:t>Alkuperäisessä lääkemääräyksessä ei siis ole viittauksia minnekään eikä siten relatedDocument.parentDocument-elementtiä.</w:t>
      </w:r>
    </w:p>
    <w:p>
      <w:pPr>
        <w:pStyle w:val="Normal"/>
        <w:rPr/>
      </w:pPr>
      <w:r>
        <w:rPr/>
      </w:r>
    </w:p>
    <w:p>
      <w:pPr>
        <w:pStyle w:val="Normal"/>
        <w:keepNext w:val="true"/>
        <w:jc w:val="center"/>
        <w:rPr>
          <w:lang w:val="en-US" w:eastAsia="en-US"/>
        </w:rPr>
      </w:pPr>
      <w:r>
        <w:rPr>
          <w:lang w:val="en-US" w:eastAsia="en-US"/>
        </w:rPr>
        <w:drawing>
          <wp:inline distT="0" distB="0" distL="0" distR="0">
            <wp:extent cx="5019675" cy="2562225"/>
            <wp:effectExtent l="0" t="0" r="0" b="0"/>
            <wp:docPr id="3" name="Kuva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uva 4" descr=""/>
                    <pic:cNvPicPr>
                      <a:picLocks noChangeAspect="1" noChangeArrowheads="1"/>
                    </pic:cNvPicPr>
                  </pic:nvPicPr>
                  <pic:blipFill>
                    <a:blip r:embed="rId9"/>
                    <a:srcRect l="-7" t="-14" r="-7" b="-14"/>
                    <a:stretch>
                      <a:fillRect/>
                    </a:stretch>
                  </pic:blipFill>
                  <pic:spPr bwMode="auto">
                    <a:xfrm>
                      <a:off x="0" y="0"/>
                      <a:ext cx="5019675" cy="2562225"/>
                    </a:xfrm>
                    <a:prstGeom prst="rect">
                      <a:avLst/>
                    </a:prstGeom>
                  </pic:spPr>
                </pic:pic>
              </a:graphicData>
            </a:graphic>
          </wp:inline>
        </w:drawing>
      </w:r>
    </w:p>
    <w:p>
      <w:pPr>
        <w:pStyle w:val="Normal"/>
        <w:jc w:val="center"/>
        <w:rPr>
          <w:i/>
          <w:i/>
        </w:rPr>
      </w:pPr>
      <w:r>
        <w:rPr>
          <w:i/>
        </w:rPr>
        <w:t>Kuva: Korjattu lääkemääräys ja sen linkit</w:t>
      </w:r>
    </w:p>
    <w:p>
      <w:pPr>
        <w:pStyle w:val="Normal"/>
        <w:rPr>
          <w:i/>
          <w:i/>
        </w:rPr>
      </w:pPr>
      <w:r>
        <w:rPr>
          <w:i/>
        </w:rPr>
      </w:r>
    </w:p>
    <w:p>
      <w:pPr>
        <w:pStyle w:val="Normal"/>
        <w:rPr/>
      </w:pPr>
      <w:r>
        <w:rPr/>
      </w:r>
    </w:p>
    <w:p>
      <w:pPr>
        <w:pStyle w:val="Normal"/>
        <w:jc w:val="center"/>
        <w:rPr>
          <w:lang w:val="en-US" w:eastAsia="en-US"/>
        </w:rPr>
      </w:pPr>
      <w:r>
        <w:rPr>
          <w:lang w:val="en-US" w:eastAsia="en-US"/>
        </w:rPr>
        <w:drawing>
          <wp:inline distT="0" distB="0" distL="0" distR="0">
            <wp:extent cx="5286375" cy="2190750"/>
            <wp:effectExtent l="0" t="0" r="0" b="0"/>
            <wp:docPr id="4" name="Kuva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uva 5" descr=""/>
                    <pic:cNvPicPr>
                      <a:picLocks noChangeAspect="1" noChangeArrowheads="1"/>
                    </pic:cNvPicPr>
                  </pic:nvPicPr>
                  <pic:blipFill>
                    <a:blip r:embed="rId10"/>
                    <a:srcRect l="-7" t="-16" r="-7" b="-16"/>
                    <a:stretch>
                      <a:fillRect/>
                    </a:stretch>
                  </pic:blipFill>
                  <pic:spPr bwMode="auto">
                    <a:xfrm>
                      <a:off x="0" y="0"/>
                      <a:ext cx="5286375" cy="2190750"/>
                    </a:xfrm>
                    <a:prstGeom prst="rect">
                      <a:avLst/>
                    </a:prstGeom>
                  </pic:spPr>
                </pic:pic>
              </a:graphicData>
            </a:graphic>
          </wp:inline>
        </w:drawing>
      </w:r>
    </w:p>
    <w:p>
      <w:pPr>
        <w:pStyle w:val="Normal"/>
        <w:jc w:val="center"/>
        <w:rPr>
          <w:i/>
          <w:i/>
        </w:rPr>
      </w:pPr>
      <w:r>
        <w:rPr>
          <w:i/>
        </w:rPr>
        <w:t>Kuva: Korjatun lääkemääräyksen toimitus ja sen linkit</w:t>
      </w:r>
    </w:p>
    <w:p>
      <w:pPr>
        <w:pStyle w:val="Normal"/>
        <w:rPr>
          <w:i/>
          <w:i/>
        </w:rPr>
      </w:pPr>
      <w:r>
        <w:rPr>
          <w:i/>
        </w:rPr>
      </w:r>
    </w:p>
    <w:p>
      <w:pPr>
        <w:pStyle w:val="Normal"/>
        <w:rPr>
          <w:rFonts w:ascii="Arial" w:hAnsi="Arial" w:cs="Arial"/>
          <w:color w:val="000000"/>
          <w:sz w:val="14"/>
          <w:szCs w:val="14"/>
          <w:lang w:val="en-US" w:eastAsia="en-US"/>
        </w:rPr>
      </w:pPr>
      <w:r>
        <w:rPr>
          <w:rFonts w:cs="Arial" w:ascii="Arial" w:hAnsi="Arial"/>
          <w:color w:val="000000"/>
          <w:sz w:val="14"/>
          <w:szCs w:val="14"/>
          <w:lang w:val="en-US" w:eastAsia="en-US"/>
        </w:rPr>
        <w:drawing>
          <wp:inline distT="0" distB="0" distL="0" distR="0">
            <wp:extent cx="5266055" cy="3562350"/>
            <wp:effectExtent l="0" t="0" r="0" b="0"/>
            <wp:docPr id="5" name="Kuva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uva 6" descr=""/>
                    <pic:cNvPicPr>
                      <a:picLocks noChangeAspect="1" noChangeArrowheads="1"/>
                    </pic:cNvPicPr>
                  </pic:nvPicPr>
                  <pic:blipFill>
                    <a:blip r:embed="rId11"/>
                    <a:srcRect l="-7" t="-10" r="-7" b="-10"/>
                    <a:stretch>
                      <a:fillRect/>
                    </a:stretch>
                  </pic:blipFill>
                  <pic:spPr bwMode="auto">
                    <a:xfrm>
                      <a:off x="0" y="0"/>
                      <a:ext cx="5266055" cy="3562350"/>
                    </a:xfrm>
                    <a:prstGeom prst="rect">
                      <a:avLst/>
                    </a:prstGeom>
                  </pic:spPr>
                </pic:pic>
              </a:graphicData>
            </a:graphic>
          </wp:inline>
        </w:drawing>
      </w:r>
    </w:p>
    <w:p>
      <w:pPr>
        <w:pStyle w:val="Normal"/>
        <w:jc w:val="center"/>
        <w:rPr>
          <w:i/>
          <w:i/>
        </w:rPr>
      </w:pPr>
      <w:r>
        <w:rPr>
          <w:i/>
        </w:rPr>
        <w:t>Kuva: Lääkemääräyksen uusiminen ja muodostuneet lääkemääräykset</w:t>
      </w:r>
    </w:p>
    <w:p>
      <w:pPr>
        <w:pStyle w:val="Normal"/>
        <w:jc w:val="center"/>
        <w:rPr>
          <w:i/>
          <w:i/>
        </w:rPr>
      </w:pPr>
      <w:r>
        <w:rPr>
          <w:i/>
        </w:rPr>
      </w:r>
    </w:p>
    <w:p>
      <w:pPr>
        <w:pStyle w:val="Normal"/>
        <w:jc w:val="center"/>
        <w:rPr>
          <w:i/>
          <w:i/>
        </w:rPr>
      </w:pPr>
      <w:r>
        <w:rPr>
          <w:i/>
        </w:rPr>
      </w:r>
    </w:p>
    <w:p>
      <w:pPr>
        <w:pStyle w:val="Normal"/>
        <w:jc w:val="center"/>
        <w:rPr>
          <w:i/>
          <w:i/>
        </w:rPr>
      </w:pPr>
      <w:r>
        <w:rPr>
          <w:i/>
        </w:rPr>
      </w:r>
    </w:p>
    <w:p>
      <w:pPr>
        <w:pStyle w:val="Normal"/>
        <w:rPr>
          <w:lang w:val="en-US" w:eastAsia="en-US"/>
        </w:rPr>
      </w:pPr>
      <w:r>
        <w:rPr>
          <w:lang w:val="en-US" w:eastAsia="en-US"/>
        </w:rPr>
        <w:drawing>
          <wp:inline distT="0" distB="0" distL="0" distR="0">
            <wp:extent cx="5266055" cy="3429000"/>
            <wp:effectExtent l="0" t="0" r="0" b="0"/>
            <wp:docPr id="6" name="Kuva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uva 7" descr=""/>
                    <pic:cNvPicPr>
                      <a:picLocks noChangeAspect="1" noChangeArrowheads="1"/>
                    </pic:cNvPicPr>
                  </pic:nvPicPr>
                  <pic:blipFill>
                    <a:blip r:embed="rId12"/>
                    <a:srcRect l="-7" t="-10" r="-7" b="-10"/>
                    <a:stretch>
                      <a:fillRect/>
                    </a:stretch>
                  </pic:blipFill>
                  <pic:spPr bwMode="auto">
                    <a:xfrm>
                      <a:off x="0" y="0"/>
                      <a:ext cx="5266055" cy="3429000"/>
                    </a:xfrm>
                    <a:prstGeom prst="rect">
                      <a:avLst/>
                    </a:prstGeom>
                  </pic:spPr>
                </pic:pic>
              </a:graphicData>
            </a:graphic>
          </wp:inline>
        </w:drawing>
      </w:r>
    </w:p>
    <w:p>
      <w:pPr>
        <w:pStyle w:val="Normal"/>
        <w:rPr/>
      </w:pPr>
      <w:r>
        <w:rPr/>
      </w:r>
    </w:p>
    <w:p>
      <w:pPr>
        <w:pStyle w:val="Normal"/>
        <w:jc w:val="center"/>
        <w:rPr>
          <w:i/>
          <w:i/>
        </w:rPr>
      </w:pPr>
      <w:r>
        <w:rPr>
          <w:i/>
        </w:rPr>
        <w:t>Kuva: Lääkemääräyksen uusimisen hylkääminen</w:t>
      </w:r>
    </w:p>
    <w:p>
      <w:pPr>
        <w:pStyle w:val="Normal"/>
        <w:jc w:val="center"/>
        <w:rPr>
          <w:i/>
          <w:i/>
        </w:rPr>
      </w:pPr>
      <w:r>
        <w:rPr>
          <w:i/>
        </w:rPr>
      </w:r>
    </w:p>
    <w:p>
      <w:pPr>
        <w:pStyle w:val="Normal"/>
        <w:rPr/>
      </w:pPr>
      <w:r>
        <w:rPr/>
        <w:t>Korjattaessa toimitusta viittaukset ovat sekä lääkemääräykseen että korjattuun toimitukseen:</w:t>
      </w:r>
    </w:p>
    <w:p>
      <w:pPr>
        <w:pStyle w:val="Normal"/>
        <w:rPr/>
      </w:pPr>
      <w:r>
        <w:rPr/>
      </w:r>
    </w:p>
    <w:p>
      <w:pPr>
        <w:pStyle w:val="Normal"/>
        <w:autoSpaceDE w:val="false"/>
        <w:rPr>
          <w:rStyle w:val="XML10ptBlack"/>
          <w:sz w:val="24"/>
          <w:highlight w:val="white"/>
        </w:rPr>
      </w:pPr>
      <w:r>
        <w:rPr>
          <w:rStyle w:val="XML10ptBlue"/>
          <w:sz w:val="24"/>
          <w:highlight w:val="white"/>
        </w:rPr>
        <w:t>&lt;</w:t>
      </w:r>
      <w:r>
        <w:rPr>
          <w:rStyle w:val="XML10ptDarkRed"/>
          <w:sz w:val="24"/>
          <w:highlight w:val="white"/>
        </w:rPr>
        <w:t>relatedDocument</w:t>
      </w:r>
      <w:r>
        <w:rPr>
          <w:rStyle w:val="XML10ptRed"/>
          <w:sz w:val="24"/>
          <w:highlight w:val="white"/>
        </w:rPr>
        <w:t xml:space="preserve"> typeCode</w:t>
      </w:r>
      <w:r>
        <w:rPr>
          <w:rStyle w:val="XML10ptBlue"/>
          <w:sz w:val="24"/>
          <w:highlight w:val="white"/>
        </w:rPr>
        <w:t>="</w:t>
      </w:r>
      <w:r>
        <w:rPr>
          <w:rStyle w:val="XML10ptBlack"/>
          <w:sz w:val="24"/>
          <w:highlight w:val="white"/>
        </w:rPr>
        <w:t>APND</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r>
      <w:r>
        <w:rPr>
          <w:rStyle w:val="XML10ptBlue"/>
          <w:sz w:val="24"/>
          <w:highlight w:val="white"/>
        </w:rPr>
        <w:t>&lt;</w:t>
      </w:r>
      <w:r>
        <w:rPr>
          <w:rStyle w:val="XML10ptDarkRed"/>
          <w:sz w:val="24"/>
          <w:highlight w:val="white"/>
        </w:rPr>
        <w:t>parentDocument</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Gray50"/>
          <w:sz w:val="24"/>
          <w:highlight w:val="white"/>
        </w:rPr>
        <w:t xml:space="preserve"> Viitattu dokumentti eli lääkemääräys, joka toimitetaan </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DarkRed"/>
          <w:sz w:val="24"/>
          <w:highlight w:val="white"/>
        </w:rPr>
        <w:t>id</w:t>
      </w:r>
      <w:r>
        <w:rPr>
          <w:rStyle w:val="XML10ptRed"/>
          <w:sz w:val="24"/>
          <w:highlight w:val="white"/>
        </w:rPr>
        <w:t xml:space="preserve"> root</w:t>
      </w:r>
      <w:r>
        <w:rPr>
          <w:rStyle w:val="XML10ptBlue"/>
          <w:sz w:val="24"/>
          <w:highlight w:val="white"/>
        </w:rPr>
        <w:t>="</w:t>
      </w:r>
      <w:r>
        <w:rPr>
          <w:rStyle w:val="XML10ptBlack"/>
          <w:sz w:val="24"/>
          <w:highlight w:val="white"/>
        </w:rPr>
        <w:t>1.2.246.10.98765432.93</w:t>
      </w:r>
      <w:r>
        <w:rPr>
          <w:rStyle w:val="XML10ptBlue"/>
          <w:sz w:val="24"/>
          <w:highlight w:val="white"/>
        </w:rPr>
        <w:t>.</w:t>
      </w:r>
      <w:r>
        <w:rPr>
          <w:rStyle w:val="XML10ptBlack"/>
          <w:sz w:val="24"/>
          <w:highlight w:val="white"/>
        </w:rPr>
        <w:t>2006.2</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Gray50"/>
          <w:sz w:val="24"/>
          <w:highlight w:val="white"/>
        </w:rPr>
        <w:t xml:space="preserve"> Viitatun dokumentin tyyppi </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DarkRed"/>
          <w:sz w:val="24"/>
          <w:highlight w:val="white"/>
        </w:rPr>
        <w:t>code</w:t>
      </w:r>
      <w:r>
        <w:rPr>
          <w:rStyle w:val="XML10ptRed"/>
          <w:sz w:val="24"/>
          <w:highlight w:val="white"/>
        </w:rPr>
        <w:t xml:space="preserve"> code</w:t>
      </w:r>
      <w:r>
        <w:rPr>
          <w:rStyle w:val="XML10ptBlue"/>
          <w:sz w:val="24"/>
          <w:highlight w:val="white"/>
        </w:rPr>
        <w:t>="</w:t>
      </w:r>
      <w:r>
        <w:rPr>
          <w:rStyle w:val="XML10ptBlack"/>
          <w:sz w:val="24"/>
          <w:highlight w:val="white"/>
        </w:rPr>
        <w:t>1</w:t>
      </w:r>
      <w:r>
        <w:rPr>
          <w:rStyle w:val="XML10ptBlue"/>
          <w:sz w:val="24"/>
          <w:highlight w:val="white"/>
        </w:rPr>
        <w:t>"</w:t>
      </w:r>
      <w:r>
        <w:rPr>
          <w:rStyle w:val="XML10ptRed"/>
          <w:sz w:val="24"/>
          <w:highlight w:val="white"/>
        </w:rPr>
        <w:t xml:space="preserve"> codeSystem</w:t>
      </w:r>
      <w:r>
        <w:rPr>
          <w:rStyle w:val="XML10ptBlue"/>
          <w:sz w:val="24"/>
          <w:highlight w:val="white"/>
        </w:rPr>
        <w:t>="</w:t>
      </w:r>
      <w:r>
        <w:rPr>
          <w:rStyle w:val="XML10ptBlack"/>
          <w:sz w:val="24"/>
          <w:highlight w:val="white"/>
        </w:rPr>
        <w:t>1.2.246.537.5.40105.2006</w:t>
      </w:r>
      <w:r>
        <w:rPr>
          <w:rStyle w:val="XML10ptBlue"/>
          <w:sz w:val="24"/>
          <w:highlight w:val="white"/>
        </w:rPr>
        <w:t>"</w:t>
        <w:br/>
        <w:t xml:space="preserve">                     </w:t>
      </w:r>
      <w:r>
        <w:rPr>
          <w:rStyle w:val="XML10ptRed"/>
          <w:sz w:val="24"/>
          <w:highlight w:val="white"/>
        </w:rPr>
        <w:t xml:space="preserve"> codeSystemName</w:t>
      </w:r>
      <w:r>
        <w:rPr>
          <w:rStyle w:val="XML10ptBlue"/>
          <w:sz w:val="24"/>
          <w:highlight w:val="white"/>
        </w:rPr>
        <w:t>="</w:t>
      </w:r>
      <w:r>
        <w:rPr>
          <w:rStyle w:val="XML10ptBlack"/>
          <w:sz w:val="24"/>
          <w:highlight w:val="white"/>
        </w:rPr>
        <w:t>Reseptisanoman tyyppi</w:t>
      </w:r>
      <w:r>
        <w:rPr>
          <w:rStyle w:val="XML10ptBlue"/>
          <w:sz w:val="24"/>
          <w:highlight w:val="white"/>
        </w:rPr>
        <w:t>"</w:t>
      </w:r>
      <w:r>
        <w:rPr>
          <w:rStyle w:val="XML10ptRed"/>
          <w:sz w:val="24"/>
          <w:highlight w:val="white"/>
        </w:rPr>
        <w:t xml:space="preserve"> </w:t>
        <w:br/>
        <w:t xml:space="preserve">                      displayName</w:t>
      </w:r>
      <w:r>
        <w:rPr>
          <w:rStyle w:val="XML10ptBlue"/>
          <w:sz w:val="24"/>
          <w:highlight w:val="white"/>
        </w:rPr>
        <w:t>="</w:t>
      </w:r>
      <w:r>
        <w:rPr>
          <w:rStyle w:val="XML10ptBlack"/>
          <w:sz w:val="24"/>
          <w:highlight w:val="white"/>
        </w:rPr>
        <w:t>Lääkemääräys</w:t>
      </w:r>
      <w:r>
        <w:rPr>
          <w:rStyle w:val="XML10ptBlue"/>
          <w:sz w:val="24"/>
          <w:highlight w:val="white"/>
        </w:rPr>
        <w:t>"/&gt;</w:t>
      </w:r>
    </w:p>
    <w:p>
      <w:pPr>
        <w:pStyle w:val="Normal"/>
        <w:autoSpaceDE w:val="false"/>
        <w:rPr>
          <w:rStyle w:val="XML10ptBlack"/>
          <w:sz w:val="24"/>
          <w:highlight w:val="white"/>
          <w:lang w:val="sv-SE"/>
        </w:rPr>
      </w:pPr>
      <w:r>
        <w:rPr>
          <w:rStyle w:val="XML10ptBlack"/>
          <w:sz w:val="24"/>
          <w:highlight w:val="white"/>
        </w:rPr>
        <w:tab/>
        <w:tab/>
      </w:r>
      <w:r>
        <w:rPr>
          <w:rStyle w:val="XML10ptBlue"/>
          <w:sz w:val="24"/>
          <w:highlight w:val="white"/>
          <w:lang w:val="sv-SE"/>
        </w:rPr>
        <w:t>&lt;!--</w:t>
      </w:r>
      <w:r>
        <w:rPr>
          <w:rStyle w:val="XML10ptGray50"/>
          <w:sz w:val="24"/>
          <w:highlight w:val="white"/>
          <w:lang w:val="sv-SE"/>
        </w:rPr>
        <w:t xml:space="preserve"> Viitatun dokumentin setId </w:t>
      </w:r>
      <w:r>
        <w:rPr>
          <w:rStyle w:val="XML10ptBlue"/>
          <w:sz w:val="24"/>
          <w:highlight w:val="white"/>
          <w:lang w:val="sv-SE"/>
        </w:rPr>
        <w:t>--&gt;</w:t>
      </w:r>
    </w:p>
    <w:p>
      <w:pPr>
        <w:pStyle w:val="Normal"/>
        <w:autoSpaceDE w:val="false"/>
        <w:rPr>
          <w:rStyle w:val="XML10ptBlack"/>
          <w:sz w:val="24"/>
          <w:highlight w:val="white"/>
          <w:lang w:val="sv-SE"/>
        </w:rPr>
      </w:pPr>
      <w:r>
        <w:rPr>
          <w:rStyle w:val="XML10ptBlack"/>
          <w:sz w:val="24"/>
          <w:highlight w:val="white"/>
          <w:lang w:val="sv-SE"/>
        </w:rPr>
        <w:tab/>
        <w:tab/>
      </w:r>
      <w:r>
        <w:rPr>
          <w:rStyle w:val="XML10ptBlue"/>
          <w:sz w:val="24"/>
          <w:highlight w:val="white"/>
          <w:lang w:val="sv-SE"/>
        </w:rPr>
        <w:t>&lt;</w:t>
      </w:r>
      <w:r>
        <w:rPr>
          <w:rStyle w:val="XML10ptDarkRed"/>
          <w:sz w:val="24"/>
          <w:highlight w:val="white"/>
          <w:lang w:val="sv-SE"/>
        </w:rPr>
        <w:t>setId</w:t>
      </w:r>
      <w:r>
        <w:rPr>
          <w:rStyle w:val="XML10ptRed"/>
          <w:sz w:val="24"/>
          <w:highlight w:val="white"/>
          <w:lang w:val="sv-SE"/>
        </w:rPr>
        <w:t xml:space="preserve"> root</w:t>
      </w:r>
      <w:r>
        <w:rPr>
          <w:rStyle w:val="XML10ptBlue"/>
          <w:sz w:val="24"/>
          <w:highlight w:val="white"/>
          <w:lang w:val="sv-SE"/>
        </w:rPr>
        <w:t>="</w:t>
      </w:r>
      <w:r>
        <w:rPr>
          <w:rStyle w:val="XML10ptBlack"/>
          <w:sz w:val="24"/>
          <w:highlight w:val="white"/>
          <w:lang w:val="sv-SE"/>
        </w:rPr>
        <w:t>1.2.246.10.98765432.93</w:t>
      </w:r>
      <w:r>
        <w:rPr>
          <w:rStyle w:val="XML10ptBlue"/>
          <w:sz w:val="24"/>
          <w:highlight w:val="white"/>
          <w:lang w:val="sv-SE"/>
        </w:rPr>
        <w:t>.</w:t>
      </w:r>
      <w:r>
        <w:rPr>
          <w:rStyle w:val="XML10ptBlack"/>
          <w:sz w:val="24"/>
          <w:highlight w:val="white"/>
          <w:lang w:val="sv-SE"/>
        </w:rPr>
        <w:t>2006.1</w:t>
      </w:r>
      <w:r>
        <w:rPr>
          <w:rStyle w:val="XML10ptBlue"/>
          <w:sz w:val="24"/>
          <w:highlight w:val="white"/>
          <w:lang w:val="sv-SE"/>
        </w:rPr>
        <w:t>"/&gt;</w:t>
      </w:r>
    </w:p>
    <w:p>
      <w:pPr>
        <w:pStyle w:val="Normal"/>
        <w:autoSpaceDE w:val="false"/>
        <w:rPr>
          <w:rStyle w:val="XML10ptBlack"/>
          <w:sz w:val="24"/>
          <w:highlight w:val="white"/>
          <w:lang w:val="en-US"/>
        </w:rPr>
      </w:pPr>
      <w:r>
        <w:rPr>
          <w:rStyle w:val="XML10ptBlack"/>
          <w:sz w:val="24"/>
          <w:highlight w:val="white"/>
          <w:lang w:val="sv-SE"/>
        </w:rPr>
        <w:tab/>
      </w:r>
      <w:r>
        <w:rPr>
          <w:rStyle w:val="XML10ptBlue"/>
          <w:sz w:val="24"/>
          <w:highlight w:val="white"/>
          <w:lang w:val="en-US"/>
        </w:rPr>
        <w:t>&lt;/</w:t>
      </w:r>
      <w:r>
        <w:rPr>
          <w:rStyle w:val="XML10ptDarkRed"/>
          <w:sz w:val="24"/>
          <w:highlight w:val="white"/>
          <w:lang w:val="en-US"/>
        </w:rPr>
        <w:t>parentDocument</w:t>
      </w:r>
      <w:r>
        <w:rPr>
          <w:rStyle w:val="XML10ptBlue"/>
          <w:sz w:val="24"/>
          <w:highlight w:val="white"/>
          <w:lang w:val="en-US"/>
        </w:rPr>
        <w:t>&gt;</w:t>
      </w:r>
    </w:p>
    <w:p>
      <w:pPr>
        <w:pStyle w:val="Normal"/>
        <w:autoSpaceDE w:val="false"/>
        <w:rPr>
          <w:rStyle w:val="XML10ptBlack"/>
          <w:sz w:val="24"/>
          <w:highlight w:val="white"/>
          <w:lang w:val="en-US"/>
        </w:rPr>
      </w:pPr>
      <w:r>
        <w:rPr>
          <w:rStyle w:val="XML10ptBlue"/>
          <w:sz w:val="24"/>
          <w:highlight w:val="white"/>
          <w:lang w:val="en-US"/>
        </w:rPr>
        <w:t>&lt;/</w:t>
      </w:r>
      <w:r>
        <w:rPr>
          <w:rStyle w:val="XML10ptDarkRed"/>
          <w:sz w:val="24"/>
          <w:highlight w:val="white"/>
          <w:lang w:val="en-US"/>
        </w:rPr>
        <w:t>relatedDocument</w:t>
      </w:r>
      <w:r>
        <w:rPr>
          <w:rStyle w:val="XML10ptBlue"/>
          <w:sz w:val="24"/>
          <w:highlight w:val="white"/>
          <w:lang w:val="en-US"/>
        </w:rPr>
        <w:t>&gt;</w:t>
      </w:r>
    </w:p>
    <w:p>
      <w:pPr>
        <w:pStyle w:val="Normal"/>
        <w:autoSpaceDE w:val="false"/>
        <w:rPr>
          <w:rStyle w:val="XML10ptBlack"/>
          <w:sz w:val="24"/>
          <w:highlight w:val="white"/>
        </w:rPr>
      </w:pPr>
      <w:r>
        <w:rPr>
          <w:rStyle w:val="XML10ptBlue"/>
          <w:sz w:val="24"/>
          <w:highlight w:val="white"/>
        </w:rPr>
        <w:t>&lt;</w:t>
      </w:r>
      <w:r>
        <w:rPr>
          <w:rStyle w:val="XML10ptDarkRed"/>
          <w:sz w:val="24"/>
          <w:highlight w:val="white"/>
        </w:rPr>
        <w:t>relatedDocument</w:t>
      </w:r>
      <w:r>
        <w:rPr>
          <w:rStyle w:val="XML10ptRed"/>
          <w:sz w:val="24"/>
          <w:highlight w:val="white"/>
        </w:rPr>
        <w:t xml:space="preserve"> typeCode</w:t>
      </w:r>
      <w:r>
        <w:rPr>
          <w:rStyle w:val="XML10ptBlue"/>
          <w:sz w:val="24"/>
          <w:highlight w:val="white"/>
        </w:rPr>
        <w:t>="</w:t>
      </w:r>
      <w:r>
        <w:rPr>
          <w:rStyle w:val="XML10ptBlack"/>
          <w:sz w:val="24"/>
          <w:highlight w:val="white"/>
        </w:rPr>
        <w:t>RPLC</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r>
      <w:r>
        <w:rPr>
          <w:rStyle w:val="XML10ptBlue"/>
          <w:sz w:val="24"/>
          <w:highlight w:val="white"/>
        </w:rPr>
        <w:t>&lt;</w:t>
      </w:r>
      <w:r>
        <w:rPr>
          <w:rStyle w:val="XML10ptDarkRed"/>
          <w:sz w:val="24"/>
          <w:highlight w:val="white"/>
        </w:rPr>
        <w:t>parentDocument</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Gray50"/>
          <w:sz w:val="24"/>
          <w:highlight w:val="white"/>
        </w:rPr>
        <w:t xml:space="preserve"> Viitattu dokumentti eli korjattu toimitus </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DarkRed"/>
          <w:sz w:val="24"/>
          <w:highlight w:val="white"/>
        </w:rPr>
        <w:t>id</w:t>
      </w:r>
      <w:r>
        <w:rPr>
          <w:rStyle w:val="XML10ptRed"/>
          <w:sz w:val="24"/>
          <w:highlight w:val="white"/>
        </w:rPr>
        <w:t xml:space="preserve"> root</w:t>
      </w:r>
      <w:r>
        <w:rPr>
          <w:rStyle w:val="XML10ptBlue"/>
          <w:sz w:val="24"/>
          <w:highlight w:val="white"/>
        </w:rPr>
        <w:t>="</w:t>
      </w:r>
      <w:r>
        <w:rPr>
          <w:rStyle w:val="XML10ptBlack"/>
          <w:sz w:val="24"/>
          <w:highlight w:val="white"/>
        </w:rPr>
        <w:t>1.2.246.10.2323232.93</w:t>
      </w:r>
      <w:r>
        <w:rPr>
          <w:rStyle w:val="XML10ptBlue"/>
          <w:sz w:val="24"/>
          <w:highlight w:val="white"/>
        </w:rPr>
        <w:t>.</w:t>
      </w:r>
      <w:r>
        <w:rPr>
          <w:rStyle w:val="XML10ptBlack"/>
          <w:sz w:val="24"/>
          <w:highlight w:val="white"/>
        </w:rPr>
        <w:t>2006.33</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Gray50"/>
          <w:sz w:val="24"/>
          <w:highlight w:val="white"/>
        </w:rPr>
        <w:t xml:space="preserve"> Viitatun dokumentin tyyppi </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DarkRed"/>
          <w:sz w:val="24"/>
          <w:highlight w:val="white"/>
        </w:rPr>
        <w:t>code</w:t>
      </w:r>
      <w:r>
        <w:rPr>
          <w:rStyle w:val="XML10ptRed"/>
          <w:sz w:val="24"/>
          <w:highlight w:val="white"/>
        </w:rPr>
        <w:t xml:space="preserve"> code</w:t>
      </w:r>
      <w:r>
        <w:rPr>
          <w:rStyle w:val="XML10ptBlue"/>
          <w:sz w:val="24"/>
          <w:highlight w:val="white"/>
        </w:rPr>
        <w:t>="</w:t>
      </w:r>
      <w:r>
        <w:rPr>
          <w:rStyle w:val="XML10ptBlack"/>
          <w:sz w:val="24"/>
          <w:highlight w:val="white"/>
        </w:rPr>
        <w:t>10</w:t>
      </w:r>
      <w:r>
        <w:rPr>
          <w:rStyle w:val="XML10ptBlue"/>
          <w:sz w:val="24"/>
          <w:highlight w:val="white"/>
        </w:rPr>
        <w:t>"</w:t>
      </w:r>
      <w:r>
        <w:rPr>
          <w:rStyle w:val="XML10ptRed"/>
          <w:sz w:val="24"/>
          <w:highlight w:val="white"/>
        </w:rPr>
        <w:t xml:space="preserve"> codeSystem</w:t>
      </w:r>
      <w:r>
        <w:rPr>
          <w:rStyle w:val="XML10ptBlue"/>
          <w:sz w:val="24"/>
          <w:highlight w:val="white"/>
        </w:rPr>
        <w:t>="</w:t>
      </w:r>
      <w:r>
        <w:rPr>
          <w:rStyle w:val="XML10ptBlack"/>
          <w:sz w:val="24"/>
          <w:highlight w:val="white"/>
        </w:rPr>
        <w:t>1.2.246.537.5.40105.2006</w:t>
      </w:r>
      <w:r>
        <w:rPr>
          <w:rStyle w:val="XML10ptBlue"/>
          <w:sz w:val="24"/>
          <w:highlight w:val="white"/>
        </w:rPr>
        <w:t>"</w:t>
      </w:r>
      <w:r>
        <w:rPr>
          <w:rStyle w:val="XML10ptRed"/>
          <w:sz w:val="24"/>
          <w:highlight w:val="white"/>
        </w:rPr>
        <w:t xml:space="preserve"> </w:t>
        <w:br/>
        <w:t xml:space="preserve">                      codeSystemName</w:t>
      </w:r>
      <w:r>
        <w:rPr>
          <w:rStyle w:val="XML10ptBlue"/>
          <w:sz w:val="24"/>
          <w:highlight w:val="white"/>
        </w:rPr>
        <w:t>="</w:t>
      </w:r>
      <w:r>
        <w:rPr>
          <w:rStyle w:val="XML10ptBlack"/>
          <w:sz w:val="24"/>
          <w:highlight w:val="white"/>
        </w:rPr>
        <w:t>Reseptisanoman tyyppi</w:t>
      </w:r>
      <w:r>
        <w:rPr>
          <w:rStyle w:val="XML10ptBlue"/>
          <w:sz w:val="24"/>
          <w:highlight w:val="white"/>
        </w:rPr>
        <w:t>"</w:t>
      </w:r>
      <w:r>
        <w:rPr>
          <w:rStyle w:val="XML10ptRed"/>
          <w:sz w:val="24"/>
          <w:highlight w:val="white"/>
        </w:rPr>
        <w:t xml:space="preserve"> </w:t>
        <w:br/>
        <w:t xml:space="preserve">                      displayName</w:t>
      </w:r>
      <w:r>
        <w:rPr>
          <w:rStyle w:val="XML10ptBlue"/>
          <w:sz w:val="24"/>
          <w:highlight w:val="white"/>
        </w:rPr>
        <w:t>="</w:t>
      </w:r>
      <w:r>
        <w:rPr>
          <w:rStyle w:val="XML10ptBlack"/>
          <w:sz w:val="24"/>
          <w:highlight w:val="white"/>
        </w:rPr>
        <w:t>Lääkemääräyksen toimitus</w:t>
      </w:r>
      <w:r>
        <w:rPr>
          <w:rStyle w:val="XML10ptBlue"/>
          <w:sz w:val="24"/>
          <w:highlight w:val="white"/>
        </w:rPr>
        <w:t>"/&gt;</w:t>
      </w:r>
    </w:p>
    <w:p>
      <w:pPr>
        <w:pStyle w:val="Normal"/>
        <w:autoSpaceDE w:val="false"/>
        <w:rPr>
          <w:rStyle w:val="XML10ptBlack"/>
          <w:sz w:val="24"/>
          <w:highlight w:val="white"/>
          <w:lang w:val="sv-SE"/>
        </w:rPr>
      </w:pPr>
      <w:r>
        <w:rPr>
          <w:rStyle w:val="XML10ptBlack"/>
          <w:sz w:val="24"/>
          <w:highlight w:val="white"/>
        </w:rPr>
        <w:tab/>
        <w:tab/>
      </w:r>
      <w:r>
        <w:rPr>
          <w:rStyle w:val="XML10ptBlue"/>
          <w:sz w:val="24"/>
          <w:highlight w:val="white"/>
          <w:lang w:val="sv-SE"/>
        </w:rPr>
        <w:t>&lt;!--</w:t>
      </w:r>
      <w:r>
        <w:rPr>
          <w:rStyle w:val="XML10ptGray50"/>
          <w:sz w:val="24"/>
          <w:highlight w:val="white"/>
          <w:lang w:val="sv-SE"/>
        </w:rPr>
        <w:t xml:space="preserve"> Viitatun dokumentin setId </w:t>
      </w:r>
      <w:r>
        <w:rPr>
          <w:rStyle w:val="XML10ptBlue"/>
          <w:sz w:val="24"/>
          <w:highlight w:val="white"/>
          <w:lang w:val="sv-SE"/>
        </w:rPr>
        <w:t>--&gt;</w:t>
      </w:r>
    </w:p>
    <w:p>
      <w:pPr>
        <w:pStyle w:val="Normal"/>
        <w:autoSpaceDE w:val="false"/>
        <w:rPr>
          <w:rStyle w:val="XML10ptBlack"/>
          <w:sz w:val="24"/>
          <w:highlight w:val="white"/>
          <w:lang w:val="sv-SE"/>
        </w:rPr>
      </w:pPr>
      <w:r>
        <w:rPr>
          <w:rStyle w:val="XML10ptBlack"/>
          <w:sz w:val="24"/>
          <w:highlight w:val="white"/>
          <w:lang w:val="sv-SE"/>
        </w:rPr>
        <w:tab/>
        <w:tab/>
      </w:r>
      <w:r>
        <w:rPr>
          <w:rStyle w:val="XML10ptBlue"/>
          <w:sz w:val="24"/>
          <w:highlight w:val="white"/>
          <w:lang w:val="sv-SE"/>
        </w:rPr>
        <w:t>&lt;</w:t>
      </w:r>
      <w:r>
        <w:rPr>
          <w:rStyle w:val="XML10ptDarkRed"/>
          <w:sz w:val="24"/>
          <w:highlight w:val="white"/>
          <w:lang w:val="sv-SE"/>
        </w:rPr>
        <w:t>setId</w:t>
      </w:r>
      <w:r>
        <w:rPr>
          <w:rStyle w:val="XML10ptRed"/>
          <w:sz w:val="24"/>
          <w:highlight w:val="white"/>
          <w:lang w:val="sv-SE"/>
        </w:rPr>
        <w:t xml:space="preserve"> root</w:t>
      </w:r>
      <w:r>
        <w:rPr>
          <w:rStyle w:val="XML10ptBlue"/>
          <w:sz w:val="24"/>
          <w:highlight w:val="white"/>
          <w:lang w:val="sv-SE"/>
        </w:rPr>
        <w:t>="</w:t>
      </w:r>
      <w:r>
        <w:rPr>
          <w:rStyle w:val="XML10ptBlack"/>
          <w:sz w:val="24"/>
          <w:highlight w:val="white"/>
          <w:lang w:val="sv-SE"/>
        </w:rPr>
        <w:t>1.2.246.10.2323232.93</w:t>
      </w:r>
      <w:r>
        <w:rPr>
          <w:rStyle w:val="XML10ptBlue"/>
          <w:sz w:val="24"/>
          <w:highlight w:val="white"/>
          <w:lang w:val="sv-SE"/>
        </w:rPr>
        <w:t>.</w:t>
      </w:r>
      <w:r>
        <w:rPr>
          <w:rStyle w:val="XML10ptBlack"/>
          <w:sz w:val="24"/>
          <w:highlight w:val="white"/>
          <w:lang w:val="sv-SE"/>
        </w:rPr>
        <w:t>2006.33</w:t>
      </w:r>
      <w:r>
        <w:rPr>
          <w:rStyle w:val="XML10ptBlue"/>
          <w:sz w:val="24"/>
          <w:highlight w:val="white"/>
          <w:lang w:val="sv-SE"/>
        </w:rPr>
        <w:t>"/&gt;</w:t>
      </w:r>
    </w:p>
    <w:p>
      <w:pPr>
        <w:pStyle w:val="Normal"/>
        <w:autoSpaceDE w:val="false"/>
        <w:rPr>
          <w:rStyle w:val="XML10ptBlack"/>
          <w:sz w:val="24"/>
          <w:highlight w:val="white"/>
          <w:lang w:val="en-US"/>
        </w:rPr>
      </w:pPr>
      <w:r>
        <w:rPr>
          <w:rStyle w:val="XML10ptBlack"/>
          <w:sz w:val="24"/>
          <w:highlight w:val="white"/>
          <w:lang w:val="sv-SE"/>
        </w:rPr>
        <w:tab/>
      </w:r>
      <w:r>
        <w:rPr>
          <w:rStyle w:val="XML10ptBlue"/>
          <w:sz w:val="24"/>
          <w:highlight w:val="white"/>
          <w:lang w:val="en-US"/>
        </w:rPr>
        <w:t>&lt;/</w:t>
      </w:r>
      <w:r>
        <w:rPr>
          <w:rStyle w:val="XML10ptDarkRed"/>
          <w:sz w:val="24"/>
          <w:highlight w:val="white"/>
          <w:lang w:val="en-US"/>
        </w:rPr>
        <w:t>parentDocument</w:t>
      </w:r>
      <w:r>
        <w:rPr>
          <w:rStyle w:val="XML10ptBlue"/>
          <w:sz w:val="24"/>
          <w:highlight w:val="white"/>
          <w:lang w:val="en-US"/>
        </w:rPr>
        <w:t>&gt;</w:t>
      </w:r>
    </w:p>
    <w:p>
      <w:pPr>
        <w:pStyle w:val="Normal"/>
        <w:rPr>
          <w:rStyle w:val="XML10ptBlue"/>
          <w:sz w:val="24"/>
          <w:lang w:val="en-US"/>
        </w:rPr>
      </w:pPr>
      <w:r>
        <w:rPr>
          <w:rStyle w:val="XML10ptBlue"/>
          <w:sz w:val="24"/>
          <w:highlight w:val="white"/>
          <w:lang w:val="en-US"/>
        </w:rPr>
        <w:t>&lt;/</w:t>
      </w:r>
      <w:r>
        <w:rPr>
          <w:rStyle w:val="XML10ptDarkRed"/>
          <w:sz w:val="24"/>
          <w:highlight w:val="white"/>
          <w:lang w:val="en-US"/>
        </w:rPr>
        <w:t>relatedDocument</w:t>
      </w:r>
      <w:r>
        <w:rPr>
          <w:rStyle w:val="XML10ptBlue"/>
          <w:sz w:val="24"/>
          <w:highlight w:val="white"/>
          <w:lang w:val="en-US"/>
        </w:rPr>
        <w:t>&gt;</w:t>
      </w:r>
    </w:p>
    <w:p>
      <w:pPr>
        <w:pStyle w:val="Normal"/>
        <w:rPr>
          <w:rStyle w:val="XML10ptBlue"/>
          <w:sz w:val="24"/>
          <w:lang w:val="en-US"/>
        </w:rPr>
      </w:pPr>
      <w:r>
        <w:rPr/>
      </w:r>
    </w:p>
    <w:p>
      <w:pPr>
        <w:pStyle w:val="Normal"/>
        <w:rPr/>
      </w:pPr>
      <w:r>
        <w:rPr/>
        <w:t>Seuraavilla sivuilla olevassa taulukossa on kuvattu dokumenttityyppikohtaisesti headerin elementtien ja relatedDocument-elementtien käyttö ja sisältö. Taulukossa on lisäksi esimerkkeinä id, version ja setId –header-elementtien sisältö ja relatedDocument-elementtien sisältö eri tilanteissa.</w:t>
      </w:r>
    </w:p>
    <w:p>
      <w:pPr>
        <w:sectPr>
          <w:headerReference w:type="default" r:id="rId13"/>
          <w:headerReference w:type="first" r:id="rId14"/>
          <w:footerReference w:type="default" r:id="rId15"/>
          <w:footerReference w:type="first" r:id="rId16"/>
          <w:type w:val="nextPage"/>
          <w:pgSz w:w="11906" w:h="16838"/>
          <w:pgMar w:left="1797" w:right="1797" w:header="709" w:top="1440" w:footer="709" w:bottom="1440" w:gutter="0"/>
          <w:pgNumType w:fmt="decimal"/>
          <w:formProt w:val="false"/>
          <w:titlePg/>
          <w:textDirection w:val="lrTb"/>
          <w:docGrid w:type="default" w:linePitch="360" w:charSpace="0"/>
        </w:sectPr>
        <w:pStyle w:val="Normal"/>
        <w:rPr/>
      </w:pPr>
      <w:r>
        <w:rPr/>
      </w:r>
    </w:p>
    <w:p>
      <w:pPr>
        <w:pStyle w:val="Normal"/>
        <w:rPr/>
      </w:pPr>
      <w:r>
        <w:rPr/>
      </w:r>
    </w:p>
    <w:tbl>
      <w:tblPr>
        <w:tblW w:w="13459" w:type="dxa"/>
        <w:jc w:val="left"/>
        <w:tblInd w:w="286" w:type="dxa"/>
        <w:tblLayout w:type="fixed"/>
        <w:tblCellMar>
          <w:top w:w="0" w:type="dxa"/>
          <w:left w:w="108" w:type="dxa"/>
          <w:bottom w:w="0" w:type="dxa"/>
          <w:right w:w="108" w:type="dxa"/>
        </w:tblCellMar>
      </w:tblPr>
      <w:tblGrid>
        <w:gridCol w:w="2261"/>
        <w:gridCol w:w="709"/>
        <w:gridCol w:w="1984"/>
        <w:gridCol w:w="2835"/>
        <w:gridCol w:w="2693"/>
        <w:gridCol w:w="2977"/>
      </w:tblGrid>
      <w:tr>
        <w:trPr>
          <w:tblHeader w:val="true"/>
        </w:trPr>
        <w:tc>
          <w:tcPr>
            <w:tcW w:w="2261" w:type="dxa"/>
            <w:tcBorders>
              <w:top w:val="single" w:sz="4" w:space="0" w:color="000000"/>
              <w:left w:val="single" w:sz="4" w:space="0" w:color="000000"/>
              <w:bottom w:val="single" w:sz="4" w:space="0" w:color="000000"/>
              <w:right w:val="single" w:sz="4" w:space="0" w:color="000000"/>
            </w:tcBorders>
            <w:shd w:fill="E6E6E6" w:val="clear"/>
          </w:tcPr>
          <w:p>
            <w:pPr>
              <w:pStyle w:val="Normal"/>
              <w:rPr>
                <w:b/>
                <w:b/>
                <w:sz w:val="20"/>
                <w:szCs w:val="20"/>
              </w:rPr>
            </w:pPr>
            <w:r>
              <w:rPr>
                <w:b/>
                <w:sz w:val="20"/>
                <w:szCs w:val="20"/>
              </w:rPr>
              <w:t>Dokumenttityyppi ja interaktio</w:t>
            </w:r>
          </w:p>
        </w:tc>
        <w:tc>
          <w:tcPr>
            <w:tcW w:w="709" w:type="dxa"/>
            <w:tcBorders>
              <w:top w:val="single" w:sz="4" w:space="0" w:color="000000"/>
              <w:left w:val="single" w:sz="4" w:space="0" w:color="000000"/>
              <w:bottom w:val="single" w:sz="4" w:space="0" w:color="000000"/>
              <w:right w:val="single" w:sz="4" w:space="0" w:color="000000"/>
            </w:tcBorders>
            <w:shd w:fill="E6E6E6" w:val="clear"/>
          </w:tcPr>
          <w:p>
            <w:pPr>
              <w:pStyle w:val="Normal"/>
              <w:rPr>
                <w:b/>
                <w:b/>
                <w:sz w:val="20"/>
                <w:szCs w:val="20"/>
              </w:rPr>
            </w:pPr>
            <w:r>
              <w:rPr>
                <w:b/>
                <w:sz w:val="20"/>
                <w:szCs w:val="20"/>
              </w:rPr>
              <w:t>Alle-kirjoitus,</w:t>
            </w:r>
          </w:p>
          <w:p>
            <w:pPr>
              <w:pStyle w:val="Normal"/>
              <w:rPr>
                <w:b/>
                <w:b/>
                <w:sz w:val="20"/>
                <w:szCs w:val="20"/>
              </w:rPr>
            </w:pPr>
            <w:r>
              <w:rPr>
                <w:b/>
                <w:sz w:val="20"/>
                <w:szCs w:val="20"/>
              </w:rPr>
              <w:t>K=</w:t>
            </w:r>
          </w:p>
          <w:p>
            <w:pPr>
              <w:pStyle w:val="Normal"/>
              <w:rPr>
                <w:b/>
                <w:b/>
                <w:sz w:val="20"/>
                <w:szCs w:val="20"/>
              </w:rPr>
            </w:pPr>
            <w:r>
              <w:rPr>
                <w:b/>
                <w:sz w:val="20"/>
                <w:szCs w:val="20"/>
              </w:rPr>
              <w:t>kyllä</w:t>
            </w:r>
          </w:p>
        </w:tc>
        <w:tc>
          <w:tcPr>
            <w:tcW w:w="1984" w:type="dxa"/>
            <w:tcBorders>
              <w:top w:val="single" w:sz="4" w:space="0" w:color="000000"/>
              <w:left w:val="single" w:sz="4" w:space="0" w:color="000000"/>
              <w:bottom w:val="single" w:sz="4" w:space="0" w:color="000000"/>
              <w:right w:val="single" w:sz="4" w:space="0" w:color="000000"/>
            </w:tcBorders>
            <w:shd w:fill="E6E6E6" w:val="clear"/>
          </w:tcPr>
          <w:p>
            <w:pPr>
              <w:pStyle w:val="Normal"/>
              <w:rPr>
                <w:b/>
                <w:b/>
                <w:sz w:val="20"/>
                <w:szCs w:val="20"/>
              </w:rPr>
            </w:pPr>
            <w:r>
              <w:rPr>
                <w:b/>
                <w:sz w:val="20"/>
                <w:szCs w:val="20"/>
              </w:rPr>
              <w:t>RelatedDocument käyttötarkoitus</w:t>
            </w:r>
          </w:p>
        </w:tc>
        <w:tc>
          <w:tcPr>
            <w:tcW w:w="2835" w:type="dxa"/>
            <w:tcBorders>
              <w:top w:val="single" w:sz="4" w:space="0" w:color="000000"/>
              <w:left w:val="single" w:sz="4" w:space="0" w:color="000000"/>
              <w:bottom w:val="single" w:sz="4" w:space="0" w:color="000000"/>
              <w:right w:val="single" w:sz="4" w:space="0" w:color="000000"/>
            </w:tcBorders>
            <w:shd w:fill="E6E6E6" w:val="clear"/>
          </w:tcPr>
          <w:p>
            <w:pPr>
              <w:pStyle w:val="Normal"/>
              <w:rPr>
                <w:b/>
                <w:b/>
                <w:sz w:val="20"/>
                <w:szCs w:val="20"/>
              </w:rPr>
            </w:pPr>
            <w:r>
              <w:rPr>
                <w:b/>
                <w:sz w:val="20"/>
                <w:szCs w:val="20"/>
              </w:rPr>
              <w:t>Versio ja setId headerissa</w:t>
            </w:r>
          </w:p>
        </w:tc>
        <w:tc>
          <w:tcPr>
            <w:tcW w:w="2693" w:type="dxa"/>
            <w:tcBorders>
              <w:top w:val="single" w:sz="4" w:space="0" w:color="000000"/>
              <w:left w:val="single" w:sz="4" w:space="0" w:color="000000"/>
              <w:bottom w:val="single" w:sz="4" w:space="0" w:color="000000"/>
              <w:right w:val="single" w:sz="4" w:space="0" w:color="000000"/>
            </w:tcBorders>
            <w:shd w:fill="E6E6E6" w:val="clear"/>
          </w:tcPr>
          <w:p>
            <w:pPr>
              <w:pStyle w:val="Normal"/>
              <w:rPr>
                <w:b/>
                <w:b/>
                <w:sz w:val="20"/>
                <w:szCs w:val="20"/>
              </w:rPr>
            </w:pPr>
            <w:r>
              <w:rPr>
                <w:b/>
                <w:sz w:val="20"/>
                <w:szCs w:val="20"/>
              </w:rPr>
              <w:t>Esimerkki: header</w:t>
            </w:r>
          </w:p>
        </w:tc>
        <w:tc>
          <w:tcPr>
            <w:tcW w:w="2977" w:type="dxa"/>
            <w:tcBorders>
              <w:top w:val="single" w:sz="4" w:space="0" w:color="000000"/>
              <w:left w:val="single" w:sz="4" w:space="0" w:color="000000"/>
              <w:bottom w:val="single" w:sz="4" w:space="0" w:color="000000"/>
              <w:right w:val="single" w:sz="4" w:space="0" w:color="000000"/>
            </w:tcBorders>
            <w:shd w:fill="E6E6E6" w:val="clear"/>
          </w:tcPr>
          <w:p>
            <w:pPr>
              <w:pStyle w:val="CommentSubject1"/>
              <w:rPr>
                <w:bCs w:val="false"/>
              </w:rPr>
            </w:pPr>
            <w:r>
              <w:rPr>
                <w:bCs w:val="false"/>
              </w:rPr>
              <w:t>Esimerkki: relatedDocument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1 – Lääkemääräys</w:t>
            </w:r>
          </w:p>
          <w:p>
            <w:pPr>
              <w:pStyle w:val="Normal"/>
              <w:rPr>
                <w:sz w:val="20"/>
                <w:szCs w:val="20"/>
              </w:rPr>
            </w:pPr>
            <w:r>
              <w:rPr>
                <w:sz w:val="20"/>
                <w:szCs w:val="20"/>
              </w:rPr>
              <w:t>RCMR_IN000002FI01</w:t>
            </w:r>
          </w:p>
        </w:tc>
        <w:tc>
          <w:tcPr>
            <w:tcW w:w="709"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K</w:t>
            </w:r>
          </w:p>
        </w:tc>
        <w:tc>
          <w:tcPr>
            <w:tcW w:w="1984" w:type="dxa"/>
            <w:tcBorders>
              <w:top w:val="single" w:sz="4" w:space="0" w:color="000000"/>
              <w:left w:val="single" w:sz="4" w:space="0" w:color="000000"/>
              <w:bottom w:val="single" w:sz="4" w:space="0" w:color="000000"/>
              <w:right w:val="single" w:sz="4" w:space="0" w:color="000000"/>
            </w:tcBorders>
          </w:tcPr>
          <w:p>
            <w:pPr>
              <w:pStyle w:val="Normal"/>
              <w:snapToGrid w:val="false"/>
              <w:rPr>
                <w:sz w:val="20"/>
                <w:szCs w:val="20"/>
              </w:rPr>
            </w:pPr>
            <w:r>
              <w:rPr>
                <w:sz w:val="20"/>
                <w:szCs w:val="20"/>
              </w:rPr>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id=1.2.246.10.98765432.93.2006.1</w:t>
            </w:r>
          </w:p>
          <w:p>
            <w:pPr>
              <w:pStyle w:val="Normal"/>
              <w:rPr>
                <w:sz w:val="16"/>
                <w:szCs w:val="16"/>
              </w:rPr>
            </w:pPr>
            <w:r>
              <w:rPr>
                <w:sz w:val="16"/>
                <w:szCs w:val="16"/>
              </w:rPr>
              <w:t>version=1</w:t>
            </w:r>
          </w:p>
          <w:p>
            <w:pPr>
              <w:pStyle w:val="Normal"/>
              <w:rPr>
                <w:sz w:val="16"/>
                <w:szCs w:val="16"/>
              </w:rPr>
            </w:pPr>
            <w:r>
              <w:rPr>
                <w:sz w:val="16"/>
                <w:szCs w:val="16"/>
              </w:rPr>
              <w:t>setId=1.2.246.10.98765432.93.2006.1</w:t>
            </w:r>
          </w:p>
        </w:tc>
        <w:tc>
          <w:tcPr>
            <w:tcW w:w="2977" w:type="dxa"/>
            <w:tcBorders>
              <w:top w:val="single" w:sz="4" w:space="0" w:color="000000"/>
              <w:left w:val="single" w:sz="4" w:space="0" w:color="000000"/>
              <w:bottom w:val="single" w:sz="4" w:space="0" w:color="000000"/>
              <w:right w:val="single" w:sz="4" w:space="0" w:color="000000"/>
            </w:tcBorders>
          </w:tcPr>
          <w:p>
            <w:pPr>
              <w:pStyle w:val="Normal"/>
              <w:snapToGrid w:val="false"/>
              <w:rPr>
                <w:sz w:val="16"/>
                <w:szCs w:val="16"/>
              </w:rPr>
            </w:pPr>
            <w:r>
              <w:rPr>
                <w:sz w:val="16"/>
                <w:szCs w:val="16"/>
              </w:rPr>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1 - Lääkemääräys (uusimisen perusteella)</w:t>
            </w:r>
          </w:p>
          <w:p>
            <w:pPr>
              <w:pStyle w:val="Normal"/>
              <w:rPr>
                <w:sz w:val="20"/>
                <w:szCs w:val="20"/>
                <w:lang w:val="en-US"/>
              </w:rPr>
            </w:pPr>
            <w:r>
              <w:rPr>
                <w:sz w:val="20"/>
                <w:szCs w:val="20"/>
                <w:lang w:val="en-US"/>
              </w:rPr>
              <w:t>RCMR_IN000002FI01</w:t>
            </w:r>
          </w:p>
          <w:p>
            <w:pPr>
              <w:pStyle w:val="Normal"/>
              <w:rPr>
                <w:sz w:val="20"/>
                <w:szCs w:val="20"/>
                <w:lang w:val="en-US"/>
              </w:rPr>
            </w:pPr>
            <w:r>
              <w:rPr>
                <w:sz w:val="20"/>
                <w:szCs w:val="20"/>
                <w:lang w:val="en-US"/>
              </w:rPr>
              <w:t>Original Document with Content</w:t>
            </w:r>
          </w:p>
          <w:p>
            <w:pPr>
              <w:pStyle w:val="Normal"/>
              <w:rPr>
                <w:sz w:val="20"/>
                <w:szCs w:val="20"/>
                <w:lang w:val="en-US"/>
              </w:rPr>
            </w:pPr>
            <w:r>
              <w:rPr>
                <w:sz w:val="20"/>
                <w:szCs w:val="20"/>
                <w:lang w:val="en-US"/>
              </w:rPr>
            </w:r>
          </w:p>
          <w:p>
            <w:pPr>
              <w:pStyle w:val="Normal"/>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K</w:t>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Linkki uusimispyyntöön, jonka perusteella lääkemääräys on syntynyt (typeCode=APND)</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id=1.2.246.10.98765432.93.2006.4</w:t>
            </w:r>
          </w:p>
          <w:p>
            <w:pPr>
              <w:pStyle w:val="Normal"/>
              <w:rPr>
                <w:sz w:val="16"/>
                <w:szCs w:val="16"/>
              </w:rPr>
            </w:pPr>
            <w:r>
              <w:rPr>
                <w:sz w:val="16"/>
                <w:szCs w:val="16"/>
              </w:rPr>
              <w:t>version=1</w:t>
            </w:r>
          </w:p>
          <w:p>
            <w:pPr>
              <w:pStyle w:val="Normal"/>
              <w:rPr>
                <w:sz w:val="16"/>
                <w:szCs w:val="16"/>
              </w:rPr>
            </w:pPr>
            <w:r>
              <w:rPr>
                <w:sz w:val="16"/>
                <w:szCs w:val="16"/>
              </w:rPr>
              <w:t>setId=1.2.246.10.98765432.93.2006.4</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id=1.2.246.10.98765432.93.2006.23</w:t>
            </w:r>
          </w:p>
          <w:p>
            <w:pPr>
              <w:pStyle w:val="Normal"/>
              <w:rPr>
                <w:sz w:val="16"/>
                <w:szCs w:val="16"/>
                <w:lang w:val="en-US"/>
              </w:rPr>
            </w:pPr>
            <w:r>
              <w:rPr>
                <w:sz w:val="16"/>
                <w:szCs w:val="16"/>
                <w:lang w:val="en-US"/>
              </w:rPr>
              <w:t>code=8</w:t>
            </w:r>
          </w:p>
          <w:p>
            <w:pPr>
              <w:pStyle w:val="Normal"/>
              <w:autoSpaceDE w:val="false"/>
              <w:rPr>
                <w:color w:val="0000FF"/>
                <w:sz w:val="16"/>
                <w:szCs w:val="16"/>
                <w:highlight w:val="white"/>
                <w:lang w:eastAsia="en-US"/>
              </w:rPr>
            </w:pPr>
            <w:r>
              <w:rPr>
                <w:sz w:val="16"/>
                <w:szCs w:val="16"/>
              </w:rPr>
              <w:t>setId=1.2.246.10.98765432.93.2006.23</w:t>
            </w:r>
          </w:p>
          <w:p>
            <w:pPr>
              <w:pStyle w:val="Normal"/>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2 – Lääkemääräyksen mitätöinti (myös uusimisen perusteella tehdyillä lääkemääräyksillä)</w:t>
            </w:r>
          </w:p>
          <w:p>
            <w:pPr>
              <w:pStyle w:val="Normal"/>
              <w:rPr>
                <w:sz w:val="20"/>
                <w:szCs w:val="20"/>
                <w:lang w:val="en-US"/>
              </w:rPr>
            </w:pPr>
            <w:r>
              <w:rPr>
                <w:sz w:val="20"/>
                <w:szCs w:val="20"/>
                <w:lang w:val="en-US"/>
              </w:rPr>
              <w:t>RCMR_IN000123FI01</w:t>
            </w:r>
          </w:p>
          <w:p>
            <w:pPr>
              <w:pStyle w:val="Normal"/>
              <w:rPr>
                <w:sz w:val="20"/>
                <w:szCs w:val="20"/>
                <w:lang w:val="en-US"/>
              </w:rPr>
            </w:pPr>
            <w:r>
              <w:rPr>
                <w:sz w:val="20"/>
                <w:szCs w:val="20"/>
                <w:lang w:val="en-US"/>
              </w:rPr>
              <w:t>Prescription Document Repudiation From Originator</w:t>
            </w:r>
          </w:p>
          <w:p>
            <w:pPr>
              <w:pStyle w:val="Normal"/>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K</w:t>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bookmarkStart w:id="42" w:name="OLE_LINK1"/>
            <w:r>
              <w:rPr>
                <w:sz w:val="20"/>
                <w:szCs w:val="20"/>
              </w:rPr>
              <w:t>Alkuperäinen lääkemääräys (typeCode=RPLC)</w:t>
            </w:r>
            <w:bookmarkEnd w:id="42"/>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mitätöitävässä lääkemääräyksessä.</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id=1.2.246.10.98765432.93.2006.3</w:t>
            </w:r>
          </w:p>
          <w:p>
            <w:pPr>
              <w:pStyle w:val="Normal"/>
              <w:rPr>
                <w:sz w:val="16"/>
                <w:szCs w:val="16"/>
              </w:rPr>
            </w:pPr>
            <w:r>
              <w:rPr>
                <w:sz w:val="16"/>
                <w:szCs w:val="16"/>
              </w:rPr>
              <w:t>version=3</w:t>
            </w:r>
          </w:p>
          <w:p>
            <w:pPr>
              <w:pStyle w:val="Normal"/>
              <w:rPr>
                <w:sz w:val="16"/>
                <w:szCs w:val="16"/>
              </w:rPr>
            </w:pPr>
            <w:r>
              <w:rPr>
                <w:sz w:val="16"/>
                <w:szCs w:val="16"/>
              </w:rPr>
              <w:t>setId=1.2.246.10.98765432.93.2006.1</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code=3</w:t>
            </w:r>
          </w:p>
          <w:p>
            <w:pPr>
              <w:pStyle w:val="Normal"/>
              <w:autoSpaceDE w:val="false"/>
              <w:rPr>
                <w:sz w:val="16"/>
                <w:szCs w:val="16"/>
              </w:rPr>
            </w:pPr>
            <w:r>
              <w:rPr>
                <w:sz w:val="16"/>
                <w:szCs w:val="16"/>
              </w:rPr>
              <w:t>setId=1.2.246.10.98765432.93.2006.1</w:t>
            </w:r>
          </w:p>
          <w:p>
            <w:pPr>
              <w:pStyle w:val="Normal"/>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3 - Lääkemääräyksen korjaus (myös uusimisen perusteella tehdyillä lääkemääräyksillä)</w:t>
            </w:r>
          </w:p>
          <w:p>
            <w:pPr>
              <w:pStyle w:val="Normal"/>
              <w:rPr>
                <w:sz w:val="20"/>
                <w:szCs w:val="20"/>
                <w:lang w:val="en-US"/>
              </w:rPr>
            </w:pPr>
            <w:r>
              <w:rPr>
                <w:sz w:val="20"/>
                <w:szCs w:val="20"/>
                <w:lang w:val="en-US"/>
              </w:rPr>
              <w:t>RCMR_IN000016FI01</w:t>
            </w:r>
          </w:p>
          <w:p>
            <w:pPr>
              <w:pStyle w:val="Normal"/>
              <w:rPr>
                <w:sz w:val="20"/>
                <w:szCs w:val="20"/>
                <w:lang w:val="en-US"/>
              </w:rPr>
            </w:pPr>
            <w:r>
              <w:rPr>
                <w:sz w:val="20"/>
                <w:szCs w:val="20"/>
                <w:lang w:val="en-US"/>
              </w:rPr>
              <w:t>Document Replacement with Content</w:t>
            </w:r>
          </w:p>
          <w:p>
            <w:pPr>
              <w:pStyle w:val="Normal"/>
              <w:rPr>
                <w:sz w:val="20"/>
                <w:szCs w:val="20"/>
                <w:lang w:val="en-GB"/>
              </w:rPr>
            </w:pPr>
            <w:r>
              <w:rPr>
                <w:sz w:val="20"/>
                <w:szCs w:val="20"/>
                <w:lang w:val="en-GB"/>
              </w:rPr>
            </w:r>
          </w:p>
        </w:tc>
        <w:tc>
          <w:tcPr>
            <w:tcW w:w="709"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K</w:t>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Alkuperäinen lääkemääräys (typeCode=RPLC)</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korjattavassa lääkemääräyksessä.</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id=1.2.246.10.98765432.93.2006.2</w:t>
            </w:r>
          </w:p>
          <w:p>
            <w:pPr>
              <w:pStyle w:val="Normal"/>
              <w:rPr>
                <w:sz w:val="16"/>
                <w:szCs w:val="16"/>
              </w:rPr>
            </w:pPr>
            <w:r>
              <w:rPr>
                <w:sz w:val="16"/>
                <w:szCs w:val="16"/>
              </w:rPr>
              <w:t>version=2</w:t>
            </w:r>
          </w:p>
          <w:p>
            <w:pPr>
              <w:pStyle w:val="Normal"/>
              <w:rPr>
                <w:sz w:val="16"/>
                <w:szCs w:val="16"/>
              </w:rPr>
            </w:pPr>
            <w:r>
              <w:rPr>
                <w:sz w:val="16"/>
                <w:szCs w:val="16"/>
              </w:rPr>
              <w:t>setId=1.2.246.10.98765432.93.2006.1</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id=1.2.246.10.98765432.93.2006.1</w:t>
            </w:r>
          </w:p>
          <w:p>
            <w:pPr>
              <w:pStyle w:val="Normal"/>
              <w:rPr>
                <w:sz w:val="16"/>
                <w:szCs w:val="16"/>
                <w:lang w:val="en-US"/>
              </w:rPr>
            </w:pPr>
            <w:r>
              <w:rPr>
                <w:sz w:val="16"/>
                <w:szCs w:val="16"/>
                <w:lang w:val="en-US"/>
              </w:rPr>
              <w:t>code=1</w:t>
            </w:r>
          </w:p>
          <w:p>
            <w:pPr>
              <w:pStyle w:val="Normal"/>
              <w:autoSpaceDE w:val="false"/>
              <w:rPr>
                <w:sz w:val="16"/>
                <w:szCs w:val="16"/>
              </w:rPr>
            </w:pPr>
            <w:r>
              <w:rPr>
                <w:sz w:val="16"/>
                <w:szCs w:val="16"/>
              </w:rPr>
              <w:t>setId=1.2.246.10.98765432.93.2006.1</w:t>
            </w:r>
          </w:p>
          <w:p>
            <w:pPr>
              <w:pStyle w:val="Normal"/>
              <w:rPr>
                <w:sz w:val="16"/>
                <w:szCs w:val="16"/>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4 – Lukitus</w:t>
            </w:r>
          </w:p>
          <w:p>
            <w:pPr>
              <w:pStyle w:val="Normal"/>
              <w:rPr>
                <w:sz w:val="20"/>
                <w:szCs w:val="20"/>
                <w:lang w:val="en-US"/>
              </w:rPr>
            </w:pPr>
            <w:r>
              <w:rPr>
                <w:sz w:val="20"/>
                <w:szCs w:val="20"/>
                <w:lang w:val="en-US"/>
              </w:rPr>
              <w:t xml:space="preserve">RCMR_IN000008FI01Document Addendum with Content </w:t>
            </w:r>
          </w:p>
        </w:tc>
        <w:tc>
          <w:tcPr>
            <w:tcW w:w="709" w:type="dxa"/>
            <w:tcBorders>
              <w:top w:val="single" w:sz="4" w:space="0" w:color="000000"/>
              <w:left w:val="single" w:sz="4" w:space="0" w:color="000000"/>
              <w:bottom w:val="single" w:sz="4" w:space="0" w:color="000000"/>
              <w:right w:val="single" w:sz="4" w:space="0" w:color="000000"/>
            </w:tcBorders>
          </w:tcPr>
          <w:p>
            <w:pPr>
              <w:pStyle w:val="Normal"/>
              <w:snapToGrid w:val="false"/>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Lääkemääräys, jota lukitus koskee (typeCode=APND)</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id=1.2.246.10.98765432.93.2006.6</w:t>
            </w:r>
          </w:p>
          <w:p>
            <w:pPr>
              <w:pStyle w:val="Normal"/>
              <w:rPr>
                <w:sz w:val="16"/>
                <w:szCs w:val="16"/>
              </w:rPr>
            </w:pPr>
            <w:r>
              <w:rPr>
                <w:sz w:val="16"/>
                <w:szCs w:val="16"/>
              </w:rPr>
              <w:t>version=1</w:t>
            </w:r>
          </w:p>
          <w:p>
            <w:pPr>
              <w:pStyle w:val="Normal"/>
              <w:rPr>
                <w:sz w:val="16"/>
                <w:szCs w:val="16"/>
              </w:rPr>
            </w:pPr>
            <w:r>
              <w:rPr>
                <w:sz w:val="16"/>
                <w:szCs w:val="16"/>
              </w:rPr>
              <w:t>setId=1.2.246.10.98765432.93.2006.6</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rPr>
            </w:pPr>
            <w:r>
              <w:rPr>
                <w:sz w:val="16"/>
                <w:szCs w:val="16"/>
              </w:rPr>
              <w:t>setId=1.2.246.10.98765432.93.2006.1</w:t>
            </w:r>
          </w:p>
          <w:p>
            <w:pPr>
              <w:pStyle w:val="Normal"/>
              <w:rPr>
                <w:sz w:val="16"/>
                <w:szCs w:val="16"/>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5 - Lukituksen purku</w:t>
            </w:r>
          </w:p>
          <w:p>
            <w:pPr>
              <w:pStyle w:val="Normal"/>
              <w:rPr/>
            </w:pPr>
            <w:r>
              <w:rPr>
                <w:sz w:val="20"/>
                <w:szCs w:val="20"/>
                <w:lang w:val="en-US"/>
              </w:rPr>
              <w:t>RCMR_IN000616FI01Prescription Lock Cancellation</w:t>
            </w:r>
          </w:p>
          <w:p>
            <w:pPr>
              <w:pStyle w:val="Normal"/>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snapToGrid w:val="false"/>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Lääkemääräys, jota lukitus koskee (typeCode=APND)</w:t>
            </w:r>
          </w:p>
          <w:p>
            <w:pPr>
              <w:pStyle w:val="Normal"/>
              <w:rPr>
                <w:sz w:val="20"/>
                <w:szCs w:val="20"/>
              </w:rPr>
            </w:pPr>
            <w:r>
              <w:rPr>
                <w:sz w:val="20"/>
                <w:szCs w:val="20"/>
              </w:rPr>
              <w:t>Purettava lukitussanoma (typecCode=RPLC)</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pPr>
            <w:r>
              <w:rPr>
                <w:sz w:val="20"/>
                <w:szCs w:val="20"/>
              </w:rPr>
              <w:t>SetId on sama kuin purettavassa lukitussanomassa.</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id=1.2.246.10.98765432.93.2006.7</w:t>
            </w:r>
          </w:p>
          <w:p>
            <w:pPr>
              <w:pStyle w:val="Normal"/>
              <w:rPr>
                <w:sz w:val="16"/>
                <w:szCs w:val="16"/>
              </w:rPr>
            </w:pPr>
            <w:r>
              <w:rPr>
                <w:sz w:val="16"/>
                <w:szCs w:val="16"/>
              </w:rPr>
              <w:t>version=2</w:t>
            </w:r>
          </w:p>
          <w:p>
            <w:pPr>
              <w:pStyle w:val="Normal"/>
              <w:rPr>
                <w:sz w:val="16"/>
                <w:szCs w:val="16"/>
              </w:rPr>
            </w:pPr>
            <w:r>
              <w:rPr>
                <w:sz w:val="16"/>
                <w:szCs w:val="16"/>
              </w:rPr>
              <w:t>setId=1.2.246.10.98765432.93.2006.6</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lang w:val="en-US"/>
              </w:rPr>
            </w:pPr>
            <w:r>
              <w:rPr>
                <w:sz w:val="16"/>
                <w:szCs w:val="16"/>
                <w:lang w:val="en-US"/>
              </w:rPr>
              <w:t>setId=1.2.246.10.98765432.93.2006.1</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pPr>
              <w:pStyle w:val="Normal"/>
              <w:rPr>
                <w:sz w:val="16"/>
                <w:szCs w:val="16"/>
              </w:rPr>
            </w:pPr>
            <w:r>
              <w:rPr>
                <w:sz w:val="16"/>
                <w:szCs w:val="16"/>
              </w:rPr>
              <w:t>id=1.2.246.10.98765432.93.2006.6</w:t>
            </w:r>
          </w:p>
          <w:p>
            <w:pPr>
              <w:pStyle w:val="Normal"/>
              <w:rPr>
                <w:sz w:val="16"/>
                <w:szCs w:val="16"/>
              </w:rPr>
            </w:pPr>
            <w:r>
              <w:rPr>
                <w:sz w:val="16"/>
                <w:szCs w:val="16"/>
              </w:rPr>
              <w:t>code=4</w:t>
            </w:r>
          </w:p>
          <w:p>
            <w:pPr>
              <w:pStyle w:val="Normal"/>
              <w:autoSpaceDE w:val="false"/>
              <w:rPr>
                <w:sz w:val="16"/>
                <w:szCs w:val="16"/>
              </w:rPr>
            </w:pPr>
            <w:r>
              <w:rPr>
                <w:sz w:val="16"/>
                <w:szCs w:val="16"/>
              </w:rPr>
              <w:t>setId=1.2.246.10.98765432.93.2006.6</w:t>
            </w:r>
          </w:p>
          <w:p>
            <w:pPr>
              <w:pStyle w:val="Normal"/>
              <w:rPr>
                <w:sz w:val="16"/>
                <w:szCs w:val="16"/>
                <w:lang w:val="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keepLines/>
              <w:rPr>
                <w:sz w:val="20"/>
                <w:szCs w:val="20"/>
                <w:lang w:val="en-GB"/>
              </w:rPr>
            </w:pPr>
            <w:r>
              <w:rPr>
                <w:sz w:val="20"/>
                <w:szCs w:val="20"/>
                <w:lang w:val="en-GB"/>
              </w:rPr>
              <w:t>6 – Varaus</w:t>
            </w:r>
          </w:p>
          <w:p>
            <w:pPr>
              <w:pStyle w:val="Normal"/>
              <w:keepLines/>
              <w:rPr>
                <w:sz w:val="20"/>
                <w:szCs w:val="20"/>
                <w:lang w:val="en-US"/>
              </w:rPr>
            </w:pPr>
            <w:r>
              <w:rPr>
                <w:sz w:val="20"/>
                <w:szCs w:val="20"/>
                <w:lang w:val="en-US"/>
              </w:rPr>
              <w:t>RCMR_IN000108FI01</w:t>
            </w:r>
          </w:p>
          <w:p>
            <w:pPr>
              <w:pStyle w:val="Normal"/>
              <w:keepLines/>
              <w:rPr>
                <w:sz w:val="20"/>
                <w:szCs w:val="20"/>
                <w:lang w:val="en-US"/>
              </w:rPr>
            </w:pPr>
            <w:r>
              <w:rPr>
                <w:sz w:val="20"/>
                <w:szCs w:val="20"/>
                <w:lang w:val="en-US"/>
              </w:rPr>
              <w:t>Prescription Hold Request</w:t>
            </w:r>
          </w:p>
          <w:p>
            <w:pPr>
              <w:pStyle w:val="Normal"/>
              <w:keepLines/>
              <w:rPr>
                <w:sz w:val="20"/>
                <w:szCs w:val="20"/>
                <w:lang w:val="en-GB"/>
              </w:rPr>
            </w:pPr>
            <w:r>
              <w:rPr>
                <w:sz w:val="20"/>
                <w:szCs w:val="20"/>
                <w:lang w:val="en-GB"/>
              </w:rPr>
            </w:r>
          </w:p>
        </w:tc>
        <w:tc>
          <w:tcPr>
            <w:tcW w:w="709" w:type="dxa"/>
            <w:tcBorders>
              <w:top w:val="single" w:sz="4" w:space="0" w:color="000000"/>
              <w:left w:val="single" w:sz="4" w:space="0" w:color="000000"/>
              <w:bottom w:val="single" w:sz="4" w:space="0" w:color="000000"/>
              <w:right w:val="single" w:sz="4" w:space="0" w:color="000000"/>
            </w:tcBorders>
          </w:tcPr>
          <w:p>
            <w:pPr>
              <w:pStyle w:val="Normal"/>
              <w:keepLines/>
              <w:snapToGrid w:val="false"/>
              <w:rPr>
                <w:sz w:val="20"/>
                <w:szCs w:val="20"/>
                <w:lang w:val="en-GB"/>
              </w:rPr>
            </w:pPr>
            <w:r>
              <w:rPr>
                <w:sz w:val="20"/>
                <w:szCs w:val="20"/>
                <w:lang w:val="en-GB"/>
              </w:rPr>
            </w:r>
          </w:p>
        </w:tc>
        <w:tc>
          <w:tcPr>
            <w:tcW w:w="1984" w:type="dxa"/>
            <w:tcBorders>
              <w:top w:val="single" w:sz="4" w:space="0" w:color="000000"/>
              <w:left w:val="single" w:sz="4" w:space="0" w:color="000000"/>
              <w:bottom w:val="single" w:sz="4" w:space="0" w:color="000000"/>
              <w:right w:val="single" w:sz="4" w:space="0" w:color="000000"/>
            </w:tcBorders>
          </w:tcPr>
          <w:p>
            <w:pPr>
              <w:pStyle w:val="Normal"/>
              <w:keepLines/>
              <w:rPr>
                <w:sz w:val="20"/>
                <w:szCs w:val="20"/>
              </w:rPr>
            </w:pPr>
            <w:r>
              <w:rPr>
                <w:sz w:val="20"/>
                <w:szCs w:val="20"/>
              </w:rPr>
              <w:t>Lääkemääräys, jota varaus koskee (typeCode=APND)</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on 1.</w:t>
            </w:r>
          </w:p>
          <w:p>
            <w:pPr>
              <w:pStyle w:val="Normal"/>
              <w:keepLines/>
              <w:rPr>
                <w:sz w:val="20"/>
                <w:szCs w:val="20"/>
              </w:rPr>
            </w:pPr>
            <w:r>
              <w:rPr>
                <w:sz w:val="20"/>
                <w:szCs w:val="20"/>
              </w:rPr>
              <w:t>SetId on uusi eli sama kuin id.</w:t>
            </w:r>
          </w:p>
        </w:tc>
        <w:tc>
          <w:tcPr>
            <w:tcW w:w="2693" w:type="dxa"/>
            <w:tcBorders>
              <w:top w:val="single" w:sz="4" w:space="0" w:color="000000"/>
              <w:left w:val="single" w:sz="4" w:space="0" w:color="000000"/>
              <w:bottom w:val="single" w:sz="4" w:space="0" w:color="000000"/>
              <w:right w:val="single" w:sz="4" w:space="0" w:color="000000"/>
            </w:tcBorders>
          </w:tcPr>
          <w:p>
            <w:pPr>
              <w:pStyle w:val="Normal"/>
              <w:keepLines/>
              <w:rPr>
                <w:sz w:val="16"/>
                <w:szCs w:val="16"/>
              </w:rPr>
            </w:pPr>
            <w:r>
              <w:rPr>
                <w:sz w:val="16"/>
                <w:szCs w:val="16"/>
              </w:rPr>
              <w:t>id=1.2.246.10.98765432.93.2006.8</w:t>
            </w:r>
          </w:p>
          <w:p>
            <w:pPr>
              <w:pStyle w:val="Normal"/>
              <w:keepLines/>
              <w:rPr>
                <w:sz w:val="16"/>
                <w:szCs w:val="16"/>
              </w:rPr>
            </w:pPr>
            <w:r>
              <w:rPr>
                <w:sz w:val="16"/>
                <w:szCs w:val="16"/>
              </w:rPr>
              <w:t>version=1</w:t>
            </w:r>
          </w:p>
          <w:p>
            <w:pPr>
              <w:pStyle w:val="Normal"/>
              <w:keepLines/>
              <w:rPr>
                <w:sz w:val="16"/>
                <w:szCs w:val="16"/>
              </w:rPr>
            </w:pPr>
            <w:r>
              <w:rPr>
                <w:sz w:val="16"/>
                <w:szCs w:val="16"/>
              </w:rPr>
              <w:t>setId=1.2.246.10.98765432.93.2006.8</w:t>
            </w:r>
          </w:p>
        </w:tc>
        <w:tc>
          <w:tcPr>
            <w:tcW w:w="2977" w:type="dxa"/>
            <w:tcBorders>
              <w:top w:val="single" w:sz="4" w:space="0" w:color="000000"/>
              <w:left w:val="single" w:sz="4" w:space="0" w:color="000000"/>
              <w:bottom w:val="single" w:sz="4" w:space="0" w:color="000000"/>
              <w:right w:val="single" w:sz="4" w:space="0" w:color="000000"/>
            </w:tcBorders>
          </w:tcPr>
          <w:p>
            <w:pPr>
              <w:pStyle w:val="Normal"/>
              <w:keepNext w:val="true"/>
              <w:keepLines/>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keepNext w:val="true"/>
              <w:keepLines/>
              <w:rPr>
                <w:sz w:val="16"/>
                <w:szCs w:val="16"/>
                <w:lang w:val="en-US"/>
              </w:rPr>
            </w:pPr>
            <w:r>
              <w:rPr>
                <w:sz w:val="16"/>
                <w:szCs w:val="16"/>
                <w:lang w:val="en-US"/>
              </w:rPr>
              <w:t>id=1.2.246.10.98765432.93.2006.2</w:t>
            </w:r>
          </w:p>
          <w:p>
            <w:pPr>
              <w:pStyle w:val="Normal"/>
              <w:keepNext w:val="true"/>
              <w:keepLines/>
              <w:rPr>
                <w:sz w:val="16"/>
                <w:szCs w:val="16"/>
                <w:lang w:val="en-US"/>
              </w:rPr>
            </w:pPr>
            <w:r>
              <w:rPr>
                <w:sz w:val="16"/>
                <w:szCs w:val="16"/>
                <w:lang w:val="en-US"/>
              </w:rPr>
              <w:t>code=1</w:t>
            </w:r>
          </w:p>
          <w:p>
            <w:pPr>
              <w:pStyle w:val="Normal"/>
              <w:keepNext w:val="true"/>
              <w:keepLines/>
              <w:autoSpaceDE w:val="false"/>
              <w:rPr>
                <w:sz w:val="16"/>
                <w:szCs w:val="16"/>
              </w:rPr>
            </w:pPr>
            <w:r>
              <w:rPr>
                <w:sz w:val="16"/>
                <w:szCs w:val="16"/>
              </w:rPr>
              <w:t>setId=1.2.246.10.98765432.93.2006.1</w:t>
            </w:r>
          </w:p>
          <w:p>
            <w:pPr>
              <w:pStyle w:val="Normal"/>
              <w:keepLines/>
              <w:rPr>
                <w:sz w:val="16"/>
                <w:szCs w:val="16"/>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GB"/>
              </w:rPr>
            </w:pPr>
            <w:r>
              <w:rPr>
                <w:sz w:val="20"/>
                <w:szCs w:val="20"/>
                <w:lang w:val="en-GB"/>
              </w:rPr>
              <w:t>7 - Varauksen purku</w:t>
            </w:r>
          </w:p>
          <w:p>
            <w:pPr>
              <w:pStyle w:val="Normal"/>
              <w:rPr>
                <w:sz w:val="20"/>
                <w:szCs w:val="20"/>
                <w:lang w:val="en-US"/>
              </w:rPr>
            </w:pPr>
            <w:r>
              <w:rPr>
                <w:sz w:val="20"/>
                <w:szCs w:val="20"/>
                <w:lang w:val="en-US"/>
              </w:rPr>
              <w:t>RCMR_IN000416FI01</w:t>
            </w:r>
          </w:p>
          <w:p>
            <w:pPr>
              <w:pStyle w:val="Normal"/>
              <w:rPr>
                <w:sz w:val="20"/>
                <w:szCs w:val="20"/>
                <w:lang w:val="en-US"/>
              </w:rPr>
            </w:pPr>
            <w:r>
              <w:rPr>
                <w:sz w:val="20"/>
                <w:szCs w:val="20"/>
                <w:lang w:val="en-US"/>
              </w:rPr>
              <w:t>Prescription Hold Cancel</w:t>
            </w:r>
          </w:p>
          <w:p>
            <w:pPr>
              <w:pStyle w:val="Normal"/>
              <w:rPr>
                <w:sz w:val="20"/>
                <w:szCs w:val="20"/>
                <w:lang w:val="en-GB"/>
              </w:rPr>
            </w:pPr>
            <w:r>
              <w:rPr>
                <w:sz w:val="20"/>
                <w:szCs w:val="20"/>
                <w:lang w:val="en-GB"/>
              </w:rPr>
            </w:r>
          </w:p>
        </w:tc>
        <w:tc>
          <w:tcPr>
            <w:tcW w:w="709" w:type="dxa"/>
            <w:tcBorders>
              <w:top w:val="single" w:sz="4" w:space="0" w:color="000000"/>
              <w:left w:val="single" w:sz="4" w:space="0" w:color="000000"/>
              <w:bottom w:val="single" w:sz="4" w:space="0" w:color="000000"/>
              <w:right w:val="single" w:sz="4" w:space="0" w:color="000000"/>
            </w:tcBorders>
          </w:tcPr>
          <w:p>
            <w:pPr>
              <w:pStyle w:val="Normal"/>
              <w:snapToGrid w:val="false"/>
              <w:rPr>
                <w:sz w:val="20"/>
                <w:szCs w:val="20"/>
                <w:lang w:val="en-GB"/>
              </w:rPr>
            </w:pPr>
            <w:r>
              <w:rPr>
                <w:sz w:val="20"/>
                <w:szCs w:val="20"/>
                <w:lang w:val="en-GB"/>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Lääkemääräys, jota varaus koskee (typeCode=APND)</w:t>
            </w:r>
          </w:p>
          <w:p>
            <w:pPr>
              <w:pStyle w:val="Normal"/>
              <w:rPr>
                <w:sz w:val="20"/>
                <w:szCs w:val="20"/>
              </w:rPr>
            </w:pPr>
            <w:r>
              <w:rPr>
                <w:sz w:val="20"/>
                <w:szCs w:val="20"/>
              </w:rPr>
              <w:t>Purettava varaussanoma (typecCode=RPLC)</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purettavassa varauksessa.</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id=1.2.246.10.98765432.93.2006.9</w:t>
            </w:r>
          </w:p>
          <w:p>
            <w:pPr>
              <w:pStyle w:val="Normal"/>
              <w:rPr>
                <w:sz w:val="16"/>
                <w:szCs w:val="16"/>
              </w:rPr>
            </w:pPr>
            <w:r>
              <w:rPr>
                <w:sz w:val="16"/>
                <w:szCs w:val="16"/>
              </w:rPr>
              <w:t>version=2</w:t>
            </w:r>
          </w:p>
          <w:p>
            <w:pPr>
              <w:pStyle w:val="Normal"/>
              <w:rPr>
                <w:sz w:val="16"/>
                <w:szCs w:val="16"/>
              </w:rPr>
            </w:pPr>
            <w:r>
              <w:rPr>
                <w:sz w:val="16"/>
                <w:szCs w:val="16"/>
              </w:rPr>
              <w:t>setId=1.2.246.10.98765432.93.2006.8</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lang w:val="en-US"/>
              </w:rPr>
            </w:pPr>
            <w:r>
              <w:rPr>
                <w:sz w:val="16"/>
                <w:szCs w:val="16"/>
                <w:lang w:val="en-US"/>
              </w:rPr>
              <w:t>setId=1.2.246.10.98765432.93.2006.1</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pPr>
              <w:pStyle w:val="Normal"/>
              <w:rPr>
                <w:sz w:val="16"/>
                <w:szCs w:val="16"/>
              </w:rPr>
            </w:pPr>
            <w:r>
              <w:rPr>
                <w:sz w:val="16"/>
                <w:szCs w:val="16"/>
              </w:rPr>
              <w:t>id=1.2.246.10.98765432.93.2006.8</w:t>
            </w:r>
          </w:p>
          <w:p>
            <w:pPr>
              <w:pStyle w:val="Normal"/>
              <w:rPr>
                <w:sz w:val="16"/>
                <w:szCs w:val="16"/>
              </w:rPr>
            </w:pPr>
            <w:r>
              <w:rPr>
                <w:sz w:val="16"/>
                <w:szCs w:val="16"/>
              </w:rPr>
              <w:t>code=6</w:t>
            </w:r>
          </w:p>
          <w:p>
            <w:pPr>
              <w:pStyle w:val="Normal"/>
              <w:rPr>
                <w:sz w:val="16"/>
                <w:szCs w:val="16"/>
              </w:rPr>
            </w:pPr>
            <w:r>
              <w:rPr>
                <w:sz w:val="16"/>
                <w:szCs w:val="16"/>
              </w:rPr>
              <w:t>setId=1.2.246.10.98765432.93.2006.8</w:t>
            </w:r>
          </w:p>
          <w:p>
            <w:pPr>
              <w:pStyle w:val="Normal"/>
              <w:rPr>
                <w:sz w:val="16"/>
                <w:szCs w:val="16"/>
                <w:lang w:val="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8 – Uusimispyyntö</w:t>
            </w:r>
          </w:p>
          <w:p>
            <w:pPr>
              <w:pStyle w:val="Normal"/>
              <w:rPr>
                <w:sz w:val="20"/>
                <w:szCs w:val="20"/>
                <w:lang w:val="en-US"/>
              </w:rPr>
            </w:pPr>
            <w:r>
              <w:rPr>
                <w:sz w:val="20"/>
                <w:szCs w:val="20"/>
                <w:lang w:val="en-US"/>
              </w:rPr>
              <w:t>RCMR_IN000302FI01</w:t>
            </w:r>
          </w:p>
          <w:p>
            <w:pPr>
              <w:pStyle w:val="Normal"/>
              <w:rPr>
                <w:sz w:val="20"/>
                <w:szCs w:val="20"/>
                <w:lang w:val="en-US"/>
              </w:rPr>
            </w:pPr>
            <w:r>
              <w:rPr>
                <w:sz w:val="20"/>
                <w:szCs w:val="20"/>
                <w:lang w:val="en-US"/>
              </w:rPr>
              <w:t>Rx Renewal Request and Relay</w:t>
            </w:r>
          </w:p>
          <w:p>
            <w:pPr>
              <w:pStyle w:val="Normal"/>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snapToGrid w:val="false"/>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Lääkemääräys, johon uusimispyyntö kohdistuu (typeCode=APND)</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id=1.2.246.10.2323232.93.2006.23</w:t>
            </w:r>
          </w:p>
          <w:p>
            <w:pPr>
              <w:pStyle w:val="Normal"/>
              <w:rPr>
                <w:sz w:val="16"/>
                <w:szCs w:val="16"/>
              </w:rPr>
            </w:pPr>
            <w:r>
              <w:rPr>
                <w:sz w:val="16"/>
                <w:szCs w:val="16"/>
              </w:rPr>
              <w:t>version=1</w:t>
            </w:r>
          </w:p>
          <w:p>
            <w:pPr>
              <w:pStyle w:val="Normal"/>
              <w:rPr>
                <w:sz w:val="16"/>
                <w:szCs w:val="16"/>
              </w:rPr>
            </w:pPr>
            <w:r>
              <w:rPr>
                <w:sz w:val="16"/>
                <w:szCs w:val="16"/>
              </w:rPr>
              <w:t>setId=1.2.246.10.2323232.93.2006.23</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rPr>
            </w:pPr>
            <w:r>
              <w:rPr>
                <w:sz w:val="16"/>
                <w:szCs w:val="16"/>
              </w:rPr>
              <w:t>setId=1.2.246.10.98765432.93.2006.1</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9 - Uusimispyynnön vastaus (ei lähetetä, kun uusimispyyntö hyväksytään)</w:t>
            </w:r>
          </w:p>
          <w:p>
            <w:pPr>
              <w:pStyle w:val="Normal"/>
              <w:rPr>
                <w:sz w:val="20"/>
                <w:szCs w:val="20"/>
                <w:lang w:val="en-US"/>
              </w:rPr>
            </w:pPr>
            <w:r>
              <w:rPr>
                <w:sz w:val="20"/>
                <w:szCs w:val="20"/>
                <w:lang w:val="en-US"/>
              </w:rPr>
              <w:t>RCMR_IN000316FI01</w:t>
            </w:r>
          </w:p>
          <w:p>
            <w:pPr>
              <w:pStyle w:val="Normal"/>
              <w:rPr>
                <w:sz w:val="20"/>
                <w:szCs w:val="20"/>
                <w:lang w:val="en-US"/>
              </w:rPr>
            </w:pPr>
            <w:r>
              <w:rPr>
                <w:sz w:val="20"/>
                <w:szCs w:val="20"/>
                <w:lang w:val="en-US"/>
              </w:rPr>
              <w:t>Prescription Renewal Request Response</w:t>
            </w:r>
          </w:p>
          <w:p>
            <w:pPr>
              <w:pStyle w:val="Normal"/>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snapToGrid w:val="false"/>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pPr>
            <w:r>
              <w:rPr>
                <w:sz w:val="20"/>
                <w:szCs w:val="20"/>
              </w:rPr>
              <w:t>Vastattu uusimispyyntö (typeCode=RPLC)</w:t>
            </w:r>
          </w:p>
          <w:p>
            <w:pPr>
              <w:pStyle w:val="Normal"/>
              <w:rPr>
                <w:sz w:val="20"/>
                <w:szCs w:val="20"/>
              </w:rPr>
            </w:pPr>
            <w:r>
              <w:rPr>
                <w:sz w:val="20"/>
                <w:szCs w:val="20"/>
              </w:rPr>
              <w:t>Lääkemääräys, johon uusimispyyntö kohdistuu (typeCode=APND)</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uusimispyynnössä.</w:t>
            </w:r>
          </w:p>
          <w:p>
            <w:pPr>
              <w:pStyle w:val="Normal"/>
              <w:rPr/>
            </w:pPr>
            <w:r>
              <w:rPr>
                <w:b/>
                <w:sz w:val="20"/>
                <w:szCs w:val="20"/>
              </w:rPr>
              <w:t>HUOM!</w:t>
            </w:r>
            <w:r>
              <w:rPr>
                <w:sz w:val="20"/>
                <w:szCs w:val="20"/>
              </w:rPr>
              <w:t xml:space="preserve"> Uusi lääkemääräys muodostuu kuten interaktiotyyppi ”1 – Lääkemääräys (uusimisen perusteella)”. </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id=1.2.246.10.23232323.93.2006.24</w:t>
            </w:r>
          </w:p>
          <w:p>
            <w:pPr>
              <w:pStyle w:val="Normal"/>
              <w:rPr>
                <w:sz w:val="16"/>
                <w:szCs w:val="16"/>
              </w:rPr>
            </w:pPr>
            <w:r>
              <w:rPr>
                <w:sz w:val="16"/>
                <w:szCs w:val="16"/>
              </w:rPr>
              <w:t>version=2</w:t>
            </w:r>
          </w:p>
          <w:p>
            <w:pPr>
              <w:pStyle w:val="Normal"/>
              <w:rPr>
                <w:sz w:val="16"/>
                <w:szCs w:val="16"/>
              </w:rPr>
            </w:pPr>
            <w:r>
              <w:rPr>
                <w:sz w:val="16"/>
                <w:szCs w:val="16"/>
              </w:rPr>
              <w:t>setId=1.2.246.10.2323232.93.2006.23</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lang w:val="en-US"/>
              </w:rPr>
            </w:pPr>
            <w:r>
              <w:rPr>
                <w:sz w:val="16"/>
                <w:szCs w:val="16"/>
                <w:lang w:val="en-US"/>
              </w:rPr>
              <w:t>setId=1.2.246.10.98765432.93.2006.1</w:t>
            </w:r>
          </w:p>
          <w:p>
            <w:pPr>
              <w:pStyle w:val="Normal"/>
              <w:autoSpaceDE w:val="false"/>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pPr>
              <w:pStyle w:val="Normal"/>
              <w:rPr>
                <w:sz w:val="16"/>
                <w:szCs w:val="16"/>
                <w:lang w:val="en-US"/>
              </w:rPr>
            </w:pPr>
            <w:r>
              <w:rPr>
                <w:sz w:val="16"/>
                <w:szCs w:val="16"/>
                <w:lang w:val="en-US"/>
              </w:rPr>
              <w:t>id=1.2.246.10.2323232.93.2006.23</w:t>
            </w:r>
          </w:p>
          <w:p>
            <w:pPr>
              <w:pStyle w:val="Normal"/>
              <w:rPr>
                <w:sz w:val="16"/>
                <w:szCs w:val="16"/>
                <w:lang w:val="en-US"/>
              </w:rPr>
            </w:pPr>
            <w:r>
              <w:rPr>
                <w:sz w:val="16"/>
                <w:szCs w:val="16"/>
                <w:lang w:val="en-US"/>
              </w:rPr>
              <w:t>code=8</w:t>
            </w:r>
          </w:p>
          <w:p>
            <w:pPr>
              <w:pStyle w:val="Normal"/>
              <w:autoSpaceDE w:val="false"/>
              <w:rPr>
                <w:sz w:val="16"/>
                <w:szCs w:val="16"/>
                <w:lang w:val="en-US"/>
              </w:rPr>
            </w:pPr>
            <w:r>
              <w:rPr>
                <w:sz w:val="16"/>
                <w:szCs w:val="16"/>
                <w:lang w:val="en-US"/>
              </w:rPr>
              <w:t>setId=1.2.246.10.2323232.93.2006.23</w:t>
            </w:r>
          </w:p>
          <w:p>
            <w:pPr>
              <w:pStyle w:val="Normal"/>
              <w:rPr>
                <w:color w:val="0000FF"/>
                <w:sz w:val="16"/>
                <w:szCs w:val="16"/>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pPr>
              <w:pStyle w:val="Normal"/>
              <w:autoSpaceDE w:val="false"/>
              <w:rPr>
                <w:color w:val="000000"/>
                <w:sz w:val="16"/>
                <w:szCs w:val="16"/>
                <w:highlight w:val="white"/>
                <w:lang w:val="en-US" w:eastAsia="en-US"/>
              </w:rPr>
            </w:pPr>
            <w:r>
              <w:rPr>
                <w:color w:val="000000"/>
                <w:sz w:val="16"/>
                <w:szCs w:val="16"/>
                <w:highlight w:val="white"/>
                <w:lang w:val="en-US" w:eastAsia="en-US"/>
              </w:rPr>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10 – Toimitus</w:t>
            </w:r>
          </w:p>
          <w:p>
            <w:pPr>
              <w:pStyle w:val="Normal"/>
              <w:rPr>
                <w:sz w:val="20"/>
                <w:szCs w:val="20"/>
                <w:lang w:val="en-US"/>
              </w:rPr>
            </w:pPr>
            <w:r>
              <w:rPr>
                <w:sz w:val="20"/>
                <w:szCs w:val="20"/>
                <w:lang w:val="en-US"/>
              </w:rPr>
              <w:t>RCMR_IN000202FI01</w:t>
            </w:r>
          </w:p>
          <w:p>
            <w:pPr>
              <w:pStyle w:val="Normal"/>
              <w:rPr>
                <w:sz w:val="20"/>
                <w:szCs w:val="20"/>
                <w:lang w:val="en-US"/>
              </w:rPr>
            </w:pPr>
            <w:r>
              <w:rPr>
                <w:sz w:val="20"/>
                <w:szCs w:val="20"/>
                <w:lang w:val="en-US"/>
              </w:rPr>
              <w:t>Original Dispense Document with Content</w:t>
            </w:r>
          </w:p>
          <w:p>
            <w:pPr>
              <w:pStyle w:val="Normal"/>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K</w:t>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Lääkemääräys, johon toimitus kohdistuu (typeCode=APND)</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id=1.2.246.10.2323232.93.2006.25</w:t>
            </w:r>
          </w:p>
          <w:p>
            <w:pPr>
              <w:pStyle w:val="Normal"/>
              <w:rPr>
                <w:sz w:val="16"/>
                <w:szCs w:val="16"/>
              </w:rPr>
            </w:pPr>
            <w:r>
              <w:rPr>
                <w:sz w:val="16"/>
                <w:szCs w:val="16"/>
              </w:rPr>
              <w:t>version=1</w:t>
            </w:r>
          </w:p>
          <w:p>
            <w:pPr>
              <w:pStyle w:val="Normal"/>
              <w:rPr>
                <w:sz w:val="16"/>
                <w:szCs w:val="16"/>
              </w:rPr>
            </w:pPr>
            <w:r>
              <w:rPr>
                <w:sz w:val="16"/>
                <w:szCs w:val="16"/>
              </w:rPr>
              <w:t>setId=1.2.246.10.98765432.93.2006.25</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rPr>
            </w:pPr>
            <w:r>
              <w:rPr>
                <w:sz w:val="16"/>
                <w:szCs w:val="16"/>
              </w:rPr>
              <w:t>setId=1.2.246.10.98765432.93.2006.1</w:t>
            </w:r>
          </w:p>
          <w:p>
            <w:pPr>
              <w:pStyle w:val="Normal"/>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GB"/>
              </w:rPr>
            </w:pPr>
            <w:r>
              <w:rPr>
                <w:sz w:val="20"/>
                <w:szCs w:val="20"/>
                <w:lang w:val="en-GB"/>
              </w:rPr>
              <w:t>11 - Toimituksen mitätöinti</w:t>
            </w:r>
          </w:p>
          <w:p>
            <w:pPr>
              <w:pStyle w:val="Normal"/>
              <w:rPr>
                <w:sz w:val="20"/>
                <w:szCs w:val="20"/>
                <w:lang w:val="en-US"/>
              </w:rPr>
            </w:pPr>
            <w:r>
              <w:rPr>
                <w:sz w:val="20"/>
                <w:szCs w:val="20"/>
                <w:lang w:val="en-US"/>
              </w:rPr>
              <w:t>RCMR_IN000223FI01</w:t>
            </w:r>
          </w:p>
          <w:p>
            <w:pPr>
              <w:pStyle w:val="Normal"/>
              <w:rPr>
                <w:sz w:val="20"/>
                <w:szCs w:val="20"/>
                <w:lang w:val="en-US"/>
              </w:rPr>
            </w:pPr>
            <w:r>
              <w:rPr>
                <w:sz w:val="20"/>
                <w:szCs w:val="20"/>
                <w:lang w:val="en-US"/>
              </w:rPr>
              <w:t>Dispense Document Repudiation with Content</w:t>
            </w:r>
          </w:p>
        </w:tc>
        <w:tc>
          <w:tcPr>
            <w:tcW w:w="709"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K</w:t>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Lääkemääräys, johon toimitus kohdistuu (typeCode=APND)</w:t>
            </w:r>
          </w:p>
          <w:p>
            <w:pPr>
              <w:pStyle w:val="Normal"/>
              <w:rPr>
                <w:sz w:val="20"/>
                <w:szCs w:val="20"/>
              </w:rPr>
            </w:pPr>
            <w:r>
              <w:rPr>
                <w:sz w:val="20"/>
                <w:szCs w:val="20"/>
              </w:rPr>
              <w:t>Toimitussanoma (typeCode=RPLC)</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mitätöitävässä toimituksessa.</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id=1.2.246.10.2323232.93.2006.27</w:t>
            </w:r>
          </w:p>
          <w:p>
            <w:pPr>
              <w:pStyle w:val="Normal"/>
              <w:rPr>
                <w:sz w:val="16"/>
                <w:szCs w:val="16"/>
              </w:rPr>
            </w:pPr>
            <w:r>
              <w:rPr>
                <w:sz w:val="16"/>
                <w:szCs w:val="16"/>
              </w:rPr>
              <w:t>version=3</w:t>
            </w:r>
          </w:p>
          <w:p>
            <w:pPr>
              <w:pStyle w:val="Normal"/>
              <w:rPr>
                <w:sz w:val="16"/>
                <w:szCs w:val="16"/>
              </w:rPr>
            </w:pPr>
            <w:r>
              <w:rPr>
                <w:sz w:val="16"/>
                <w:szCs w:val="16"/>
              </w:rPr>
              <w:t>setId=1.2.246.10.98765432.93.2006.25</w:t>
            </w:r>
          </w:p>
        </w:tc>
        <w:tc>
          <w:tcPr>
            <w:tcW w:w="2977" w:type="dxa"/>
            <w:tcBorders>
              <w:top w:val="single" w:sz="4" w:space="0" w:color="000000"/>
              <w:left w:val="single" w:sz="4" w:space="0" w:color="000000"/>
              <w:bottom w:val="single" w:sz="4" w:space="0" w:color="000000"/>
              <w:right w:val="single" w:sz="4" w:space="0" w:color="000000"/>
            </w:tcBorders>
          </w:tcPr>
          <w:p>
            <w:pPr>
              <w:pStyle w:val="Normal"/>
              <w:keepNext w:val="true"/>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keepNext w:val="true"/>
              <w:rPr>
                <w:sz w:val="16"/>
                <w:szCs w:val="16"/>
                <w:lang w:val="en-US"/>
              </w:rPr>
            </w:pPr>
            <w:r>
              <w:rPr>
                <w:sz w:val="16"/>
                <w:szCs w:val="16"/>
                <w:lang w:val="en-US"/>
              </w:rPr>
              <w:t>id=1.2.246.10.98765432.93.2006.2</w:t>
            </w:r>
          </w:p>
          <w:p>
            <w:pPr>
              <w:pStyle w:val="Normal"/>
              <w:keepNext w:val="true"/>
              <w:rPr>
                <w:sz w:val="16"/>
                <w:szCs w:val="16"/>
                <w:lang w:val="en-US"/>
              </w:rPr>
            </w:pPr>
            <w:r>
              <w:rPr>
                <w:sz w:val="16"/>
                <w:szCs w:val="16"/>
                <w:lang w:val="en-US"/>
              </w:rPr>
              <w:t>code=1</w:t>
            </w:r>
          </w:p>
          <w:p>
            <w:pPr>
              <w:pStyle w:val="Normal"/>
              <w:keepNext w:val="true"/>
              <w:autoSpaceDE w:val="false"/>
              <w:rPr>
                <w:sz w:val="16"/>
                <w:szCs w:val="16"/>
                <w:lang w:val="en-US"/>
              </w:rPr>
            </w:pPr>
            <w:r>
              <w:rPr>
                <w:sz w:val="16"/>
                <w:szCs w:val="16"/>
                <w:lang w:val="en-US"/>
              </w:rPr>
              <w:t>setId=1.2.246.10.98765432.93.2006.1</w:t>
            </w:r>
          </w:p>
          <w:p>
            <w:pPr>
              <w:pStyle w:val="Normal"/>
              <w:keepNext w:val="true"/>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pPr>
              <w:pStyle w:val="Normal"/>
              <w:keepNext w:val="true"/>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r>
              <w:rPr>
                <w:sz w:val="16"/>
                <w:szCs w:val="16"/>
                <w:lang w:val="en-US"/>
              </w:rPr>
              <w:t>id=1.2.246.10.2323232.93.2006.25</w:t>
            </w:r>
          </w:p>
          <w:p>
            <w:pPr>
              <w:pStyle w:val="Normal"/>
              <w:keepNext w:val="true"/>
              <w:rPr>
                <w:sz w:val="16"/>
                <w:szCs w:val="16"/>
                <w:lang w:val="en-US"/>
              </w:rPr>
            </w:pPr>
            <w:r>
              <w:rPr>
                <w:sz w:val="16"/>
                <w:szCs w:val="16"/>
                <w:lang w:val="en-US"/>
              </w:rPr>
              <w:t>code=10</w:t>
            </w:r>
          </w:p>
          <w:p>
            <w:pPr>
              <w:pStyle w:val="Normal"/>
              <w:keepNext w:val="true"/>
              <w:rPr>
                <w:sz w:val="16"/>
                <w:szCs w:val="16"/>
                <w:lang w:val="en-US"/>
              </w:rPr>
            </w:pPr>
            <w:r>
              <w:rPr>
                <w:sz w:val="16"/>
                <w:szCs w:val="16"/>
                <w:lang w:val="en-US"/>
              </w:rPr>
              <w:t>setId=1.2.246.10.98765432.93.2006.25</w:t>
            </w:r>
          </w:p>
          <w:p>
            <w:pPr>
              <w:pStyle w:val="Normal"/>
              <w:rPr>
                <w:sz w:val="16"/>
                <w:szCs w:val="16"/>
                <w:lang w:val="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12 - Toimituksen korjaus</w:t>
            </w:r>
          </w:p>
          <w:p>
            <w:pPr>
              <w:pStyle w:val="Normal"/>
              <w:rPr>
                <w:sz w:val="20"/>
                <w:szCs w:val="20"/>
                <w:lang w:val="en-US"/>
              </w:rPr>
            </w:pPr>
            <w:r>
              <w:rPr>
                <w:sz w:val="20"/>
                <w:szCs w:val="20"/>
                <w:lang w:val="en-US"/>
              </w:rPr>
              <w:t>RCMR_IN000216FI01</w:t>
            </w:r>
          </w:p>
          <w:p>
            <w:pPr>
              <w:pStyle w:val="Normal"/>
              <w:rPr>
                <w:sz w:val="20"/>
                <w:szCs w:val="20"/>
                <w:lang w:val="en-US"/>
              </w:rPr>
            </w:pPr>
            <w:r>
              <w:rPr>
                <w:sz w:val="20"/>
                <w:szCs w:val="20"/>
                <w:lang w:val="en-US"/>
              </w:rPr>
              <w:t>Dispense Document Replacement with Content</w:t>
            </w:r>
          </w:p>
          <w:p>
            <w:pPr>
              <w:pStyle w:val="Normal"/>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K</w:t>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Lääkemääräys, johon toimitus kohdistuu (typeCode=APND)</w:t>
            </w:r>
          </w:p>
          <w:p>
            <w:pPr>
              <w:pStyle w:val="Normal"/>
              <w:rPr>
                <w:sz w:val="20"/>
                <w:szCs w:val="20"/>
              </w:rPr>
            </w:pPr>
            <w:r>
              <w:rPr>
                <w:sz w:val="20"/>
                <w:szCs w:val="20"/>
              </w:rPr>
              <w:t>Toimitussanoma (typeCode=RPLC)</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korjattavassa toimituksessa.</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id=1.2.246.10.2323232.93.2006.26</w:t>
            </w:r>
          </w:p>
          <w:p>
            <w:pPr>
              <w:pStyle w:val="Normal"/>
              <w:rPr>
                <w:sz w:val="16"/>
                <w:szCs w:val="16"/>
              </w:rPr>
            </w:pPr>
            <w:r>
              <w:rPr>
                <w:sz w:val="16"/>
                <w:szCs w:val="16"/>
              </w:rPr>
              <w:t>version=2</w:t>
            </w:r>
          </w:p>
          <w:p>
            <w:pPr>
              <w:pStyle w:val="Normal"/>
              <w:rPr>
                <w:sz w:val="16"/>
                <w:szCs w:val="16"/>
              </w:rPr>
            </w:pPr>
            <w:r>
              <w:rPr>
                <w:sz w:val="16"/>
                <w:szCs w:val="16"/>
              </w:rPr>
              <w:t>setId=1.2.246.10.98765432.93.2006.25</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lang w:val="en-US"/>
              </w:rPr>
            </w:pPr>
            <w:r>
              <w:rPr>
                <w:sz w:val="16"/>
                <w:szCs w:val="16"/>
                <w:lang w:val="en-US"/>
              </w:rPr>
              <w:t>setId=1.2.246.10.98765432.93.2006.1</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pPr>
              <w:pStyle w:val="Normal"/>
              <w:rPr>
                <w:sz w:val="16"/>
                <w:szCs w:val="16"/>
              </w:rPr>
            </w:pPr>
            <w:r>
              <w:rPr>
                <w:sz w:val="16"/>
                <w:szCs w:val="16"/>
              </w:rPr>
              <w:t>id=1.2.246.10.2323232.93.2006.25</w:t>
            </w:r>
          </w:p>
          <w:p>
            <w:pPr>
              <w:pStyle w:val="Normal"/>
              <w:rPr>
                <w:sz w:val="16"/>
                <w:szCs w:val="16"/>
              </w:rPr>
            </w:pPr>
            <w:r>
              <w:rPr>
                <w:sz w:val="16"/>
                <w:szCs w:val="16"/>
              </w:rPr>
              <w:t>code=10</w:t>
            </w:r>
          </w:p>
          <w:p>
            <w:pPr>
              <w:pStyle w:val="Normal"/>
              <w:rPr>
                <w:sz w:val="16"/>
                <w:szCs w:val="16"/>
              </w:rPr>
            </w:pPr>
            <w:r>
              <w:rPr>
                <w:sz w:val="16"/>
                <w:szCs w:val="16"/>
              </w:rPr>
              <w:t>setId=1.2.246.10.98765432.93.2006.25</w:t>
            </w:r>
          </w:p>
          <w:p>
            <w:pPr>
              <w:pStyle w:val="Normal"/>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keepLines/>
              <w:rPr>
                <w:sz w:val="20"/>
                <w:szCs w:val="20"/>
                <w:lang w:val="en-GB"/>
              </w:rPr>
            </w:pPr>
            <w:r>
              <w:rPr>
                <w:sz w:val="20"/>
                <w:szCs w:val="20"/>
                <w:lang w:val="en-GB"/>
              </w:rPr>
              <w:t>16 – Annosjakelu</w:t>
            </w:r>
          </w:p>
          <w:p>
            <w:pPr>
              <w:pStyle w:val="Normal"/>
              <w:keepLines/>
              <w:rPr>
                <w:sz w:val="20"/>
                <w:szCs w:val="20"/>
                <w:lang w:val="en-US"/>
              </w:rPr>
            </w:pPr>
            <w:r>
              <w:rPr>
                <w:sz w:val="20"/>
                <w:szCs w:val="20"/>
                <w:lang w:val="en-US"/>
              </w:rPr>
              <w:t>RCMR_IN000208FI01</w:t>
            </w:r>
          </w:p>
          <w:p>
            <w:pPr>
              <w:pStyle w:val="Normal"/>
              <w:keepLines/>
              <w:rPr>
                <w:sz w:val="20"/>
                <w:szCs w:val="20"/>
                <w:lang w:val="en-US"/>
              </w:rPr>
            </w:pPr>
            <w:r>
              <w:rPr>
                <w:sz w:val="20"/>
                <w:szCs w:val="20"/>
                <w:lang w:val="en-US"/>
              </w:rPr>
              <w:t>Prescription Portioned Fulfillment Delivery Request</w:t>
            </w:r>
          </w:p>
          <w:p>
            <w:pPr>
              <w:pStyle w:val="Normal"/>
              <w:keepLines/>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keepLines/>
              <w:snapToGrid w:val="false"/>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keepLines/>
              <w:rPr>
                <w:sz w:val="20"/>
                <w:szCs w:val="20"/>
              </w:rPr>
            </w:pPr>
            <w:r>
              <w:rPr>
                <w:sz w:val="20"/>
                <w:szCs w:val="20"/>
              </w:rPr>
              <w:t>Lääkemääräys, jota annosjakelu koskee (typeCode=APND)</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on 1.</w:t>
            </w:r>
          </w:p>
          <w:p>
            <w:pPr>
              <w:pStyle w:val="Normal"/>
              <w:keepLines/>
              <w:rPr>
                <w:sz w:val="20"/>
                <w:szCs w:val="20"/>
              </w:rPr>
            </w:pPr>
            <w:r>
              <w:rPr>
                <w:sz w:val="20"/>
                <w:szCs w:val="20"/>
              </w:rPr>
              <w:t>SetId on uusi eli sama kuin id.</w:t>
            </w:r>
          </w:p>
        </w:tc>
        <w:tc>
          <w:tcPr>
            <w:tcW w:w="2693" w:type="dxa"/>
            <w:tcBorders>
              <w:top w:val="single" w:sz="4" w:space="0" w:color="000000"/>
              <w:left w:val="single" w:sz="4" w:space="0" w:color="000000"/>
              <w:bottom w:val="single" w:sz="4" w:space="0" w:color="000000"/>
              <w:right w:val="single" w:sz="4" w:space="0" w:color="000000"/>
            </w:tcBorders>
          </w:tcPr>
          <w:p>
            <w:pPr>
              <w:pStyle w:val="Normal"/>
              <w:keepLines/>
              <w:rPr>
                <w:sz w:val="16"/>
                <w:szCs w:val="16"/>
                <w:lang w:val="sv-SE"/>
              </w:rPr>
            </w:pPr>
            <w:r>
              <w:rPr>
                <w:sz w:val="16"/>
                <w:szCs w:val="16"/>
                <w:lang w:val="sv-SE"/>
              </w:rPr>
              <w:t>id=1.2.246.10.98765432.93.2006.8</w:t>
            </w:r>
          </w:p>
          <w:p>
            <w:pPr>
              <w:pStyle w:val="Normal"/>
              <w:keepLines/>
              <w:rPr>
                <w:sz w:val="16"/>
                <w:szCs w:val="16"/>
                <w:lang w:val="sv-SE"/>
              </w:rPr>
            </w:pPr>
            <w:r>
              <w:rPr>
                <w:sz w:val="16"/>
                <w:szCs w:val="16"/>
                <w:lang w:val="sv-SE"/>
              </w:rPr>
              <w:t>version=1</w:t>
            </w:r>
          </w:p>
          <w:p>
            <w:pPr>
              <w:pStyle w:val="Normal"/>
              <w:keepLines/>
              <w:rPr>
                <w:sz w:val="16"/>
                <w:szCs w:val="16"/>
                <w:lang w:val="sv-SE"/>
              </w:rPr>
            </w:pPr>
            <w:r>
              <w:rPr>
                <w:sz w:val="16"/>
                <w:szCs w:val="16"/>
                <w:lang w:val="sv-SE"/>
              </w:rPr>
              <w:t>setId=1.2.246.10.98765432.93.2006.8</w:t>
            </w:r>
          </w:p>
        </w:tc>
        <w:tc>
          <w:tcPr>
            <w:tcW w:w="2977" w:type="dxa"/>
            <w:tcBorders>
              <w:top w:val="single" w:sz="4" w:space="0" w:color="000000"/>
              <w:left w:val="single" w:sz="4" w:space="0" w:color="000000"/>
              <w:bottom w:val="single" w:sz="4" w:space="0" w:color="000000"/>
              <w:right w:val="single" w:sz="4" w:space="0" w:color="000000"/>
            </w:tcBorders>
          </w:tcPr>
          <w:p>
            <w:pPr>
              <w:pStyle w:val="Normal"/>
              <w:keepNext w:val="true"/>
              <w:keepLines/>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keepNext w:val="true"/>
              <w:keepLines/>
              <w:rPr>
                <w:sz w:val="16"/>
                <w:szCs w:val="16"/>
                <w:lang w:val="en-US"/>
              </w:rPr>
            </w:pPr>
            <w:r>
              <w:rPr>
                <w:sz w:val="16"/>
                <w:szCs w:val="16"/>
                <w:lang w:val="en-US"/>
              </w:rPr>
              <w:t>id=1.2.246.10.98765432.93.2006.2</w:t>
            </w:r>
          </w:p>
          <w:p>
            <w:pPr>
              <w:pStyle w:val="Normal"/>
              <w:keepNext w:val="true"/>
              <w:keepLines/>
              <w:rPr>
                <w:sz w:val="16"/>
                <w:szCs w:val="16"/>
                <w:lang w:val="en-US"/>
              </w:rPr>
            </w:pPr>
            <w:r>
              <w:rPr>
                <w:sz w:val="16"/>
                <w:szCs w:val="16"/>
                <w:lang w:val="en-US"/>
              </w:rPr>
              <w:t>code=1</w:t>
            </w:r>
          </w:p>
          <w:p>
            <w:pPr>
              <w:pStyle w:val="Normal"/>
              <w:keepNext w:val="true"/>
              <w:keepLines/>
              <w:autoSpaceDE w:val="false"/>
              <w:rPr>
                <w:sz w:val="16"/>
                <w:szCs w:val="16"/>
                <w:lang w:val="en-US"/>
              </w:rPr>
            </w:pPr>
            <w:r>
              <w:rPr>
                <w:sz w:val="16"/>
                <w:szCs w:val="16"/>
                <w:lang w:val="en-US"/>
              </w:rPr>
              <w:t>setId=1.2.246.10.98765432.93.2006.1</w:t>
            </w:r>
          </w:p>
          <w:p>
            <w:pPr>
              <w:pStyle w:val="Normal"/>
              <w:keepLines/>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GB"/>
              </w:rPr>
            </w:pPr>
            <w:r>
              <w:rPr>
                <w:sz w:val="20"/>
                <w:szCs w:val="20"/>
                <w:lang w:val="en-GB"/>
              </w:rPr>
              <w:t>17 - Annosjakelun purku</w:t>
            </w:r>
          </w:p>
          <w:p>
            <w:pPr>
              <w:pStyle w:val="Normal"/>
              <w:rPr>
                <w:sz w:val="20"/>
                <w:szCs w:val="20"/>
                <w:lang w:val="en-US"/>
              </w:rPr>
            </w:pPr>
            <w:r>
              <w:rPr>
                <w:sz w:val="20"/>
                <w:szCs w:val="20"/>
                <w:lang w:val="en-US"/>
              </w:rPr>
              <w:t>RCMR_IN000716FI01</w:t>
            </w:r>
          </w:p>
          <w:p>
            <w:pPr>
              <w:pStyle w:val="Normal"/>
              <w:rPr>
                <w:sz w:val="20"/>
                <w:szCs w:val="20"/>
                <w:lang w:val="en-US"/>
              </w:rPr>
            </w:pPr>
            <w:r>
              <w:rPr>
                <w:sz w:val="20"/>
                <w:szCs w:val="20"/>
                <w:lang w:val="en-US"/>
              </w:rPr>
              <w:t>Prescription Portioned Fulfillment Delivery Cancellation</w:t>
            </w:r>
          </w:p>
          <w:p>
            <w:pPr>
              <w:pStyle w:val="Normal"/>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snapToGrid w:val="false"/>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Lääkemääräys, jota annosjakelun purku koskee (typeCode=APND)</w:t>
            </w:r>
          </w:p>
          <w:p>
            <w:pPr>
              <w:pStyle w:val="Normal"/>
              <w:rPr>
                <w:sz w:val="20"/>
                <w:szCs w:val="20"/>
              </w:rPr>
            </w:pPr>
            <w:r>
              <w:rPr>
                <w:sz w:val="20"/>
                <w:szCs w:val="20"/>
              </w:rPr>
              <w:t>Purettava annosjakelusanoma (typecCode=RPLC)</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purettavassa annosjakelusanomassa.</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lang w:val="sv-SE"/>
              </w:rPr>
            </w:pPr>
            <w:r>
              <w:rPr>
                <w:sz w:val="16"/>
                <w:szCs w:val="16"/>
                <w:lang w:val="sv-SE"/>
              </w:rPr>
              <w:t>id=1.2.246.10.98765432.93.2006.9</w:t>
            </w:r>
          </w:p>
          <w:p>
            <w:pPr>
              <w:pStyle w:val="Normal"/>
              <w:rPr>
                <w:sz w:val="16"/>
                <w:szCs w:val="16"/>
                <w:lang w:val="sv-SE"/>
              </w:rPr>
            </w:pPr>
            <w:r>
              <w:rPr>
                <w:sz w:val="16"/>
                <w:szCs w:val="16"/>
                <w:lang w:val="sv-SE"/>
              </w:rPr>
              <w:t>version=2</w:t>
            </w:r>
          </w:p>
          <w:p>
            <w:pPr>
              <w:pStyle w:val="Normal"/>
              <w:rPr>
                <w:sz w:val="16"/>
                <w:szCs w:val="16"/>
                <w:lang w:val="sv-SE"/>
              </w:rPr>
            </w:pPr>
            <w:r>
              <w:rPr>
                <w:sz w:val="16"/>
                <w:szCs w:val="16"/>
                <w:lang w:val="sv-SE"/>
              </w:rPr>
              <w:t>setId=1.2.246.10.98765432.93.2006.8</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lang w:val="en-US"/>
              </w:rPr>
            </w:pPr>
            <w:r>
              <w:rPr>
                <w:sz w:val="16"/>
                <w:szCs w:val="16"/>
                <w:lang w:val="en-US"/>
              </w:rPr>
              <w:t>setId=1.2.246.10.98765432.93.2006.1</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id=1.2.246.10.98765432.93.2006.8</w:t>
            </w:r>
          </w:p>
          <w:p>
            <w:pPr>
              <w:pStyle w:val="Normal"/>
              <w:rPr>
                <w:sz w:val="16"/>
                <w:szCs w:val="16"/>
                <w:lang w:val="en-US"/>
              </w:rPr>
            </w:pPr>
            <w:r>
              <w:rPr>
                <w:sz w:val="16"/>
                <w:szCs w:val="16"/>
                <w:lang w:val="en-US"/>
              </w:rPr>
              <w:t>code=16</w:t>
            </w:r>
          </w:p>
          <w:p>
            <w:pPr>
              <w:pStyle w:val="Normal"/>
              <w:rPr>
                <w:sz w:val="16"/>
                <w:szCs w:val="16"/>
                <w:lang w:val="en-US"/>
              </w:rPr>
            </w:pPr>
            <w:r>
              <w:rPr>
                <w:sz w:val="16"/>
                <w:szCs w:val="16"/>
                <w:lang w:val="en-US"/>
              </w:rPr>
              <w:t>setId=1.2.246.10.98765432.93.2006.8</w:t>
            </w:r>
          </w:p>
          <w:p>
            <w:pPr>
              <w:pStyle w:val="Normal"/>
              <w:rPr>
                <w:sz w:val="16"/>
                <w:szCs w:val="16"/>
                <w:lang w:val="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18 - Toimitusvarauksen purku</w:t>
            </w:r>
          </w:p>
          <w:p>
            <w:pPr>
              <w:pStyle w:val="Normal"/>
              <w:rPr>
                <w:sz w:val="20"/>
                <w:szCs w:val="20"/>
                <w:lang w:val="en-US"/>
              </w:rPr>
            </w:pPr>
            <w:bookmarkStart w:id="43" w:name="_Ref189450047"/>
            <w:r>
              <w:rPr>
                <w:sz w:val="20"/>
                <w:szCs w:val="20"/>
                <w:lang w:val="en-US"/>
              </w:rPr>
              <w:t>Prescription Fulfillment Reservation Cancel (RCMR_IN000516FI01)</w:t>
            </w:r>
            <w:bookmarkEnd w:id="43"/>
          </w:p>
        </w:tc>
        <w:tc>
          <w:tcPr>
            <w:tcW w:w="709" w:type="dxa"/>
            <w:tcBorders>
              <w:top w:val="single" w:sz="4" w:space="0" w:color="000000"/>
              <w:left w:val="single" w:sz="4" w:space="0" w:color="000000"/>
              <w:bottom w:val="single" w:sz="4" w:space="0" w:color="000000"/>
              <w:right w:val="single" w:sz="4" w:space="0" w:color="000000"/>
            </w:tcBorders>
          </w:tcPr>
          <w:p>
            <w:pPr>
              <w:pStyle w:val="Normal"/>
              <w:snapToGrid w:val="false"/>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Kyselyn yhteydessä tehdyn toimitusvarauksen purku, lääkemääräys (typeCode=APND)</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lang w:val="sv-SE"/>
              </w:rPr>
            </w:pPr>
            <w:r>
              <w:rPr>
                <w:sz w:val="16"/>
                <w:szCs w:val="16"/>
                <w:lang w:val="sv-SE"/>
              </w:rPr>
              <w:t>id=1.2.246.10.98765432.93.2006.77</w:t>
            </w:r>
          </w:p>
          <w:p>
            <w:pPr>
              <w:pStyle w:val="Normal"/>
              <w:rPr>
                <w:sz w:val="16"/>
                <w:szCs w:val="16"/>
                <w:lang w:val="sv-SE"/>
              </w:rPr>
            </w:pPr>
            <w:r>
              <w:rPr>
                <w:sz w:val="16"/>
                <w:szCs w:val="16"/>
                <w:lang w:val="sv-SE"/>
              </w:rPr>
              <w:t>version=1</w:t>
            </w:r>
          </w:p>
          <w:p>
            <w:pPr>
              <w:pStyle w:val="Normal"/>
              <w:rPr>
                <w:sz w:val="16"/>
                <w:szCs w:val="16"/>
              </w:rPr>
            </w:pPr>
            <w:r>
              <w:rPr>
                <w:sz w:val="16"/>
                <w:szCs w:val="16"/>
                <w:lang w:val="sv-SE"/>
              </w:rPr>
              <w:t>setId=1.2.246.10.98765432.93.2006.77</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rPr>
            </w:pPr>
            <w:r>
              <w:rPr>
                <w:sz w:val="16"/>
                <w:szCs w:val="16"/>
              </w:rPr>
              <w:t>setId=1.2.246.10.98765432.93.2006.1</w:t>
            </w:r>
          </w:p>
          <w:p>
            <w:pPr>
              <w:pStyle w:val="Normal"/>
              <w:autoSpaceDE w:val="false"/>
              <w:rPr>
                <w:color w:val="0000FF"/>
                <w:sz w:val="16"/>
                <w:szCs w:val="16"/>
                <w:highlight w:val="white"/>
                <w:lang w:eastAsia="en-US"/>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bl>
    <w:p>
      <w:pPr>
        <w:pStyle w:val="Normal"/>
        <w:rPr/>
      </w:pPr>
      <w:r>
        <w:rPr/>
      </w:r>
    </w:p>
    <w:p>
      <w:pPr>
        <w:sectPr>
          <w:headerReference w:type="default" r:id="rId17"/>
          <w:headerReference w:type="first" r:id="rId18"/>
          <w:footerReference w:type="default" r:id="rId19"/>
          <w:footerReference w:type="first" r:id="rId20"/>
          <w:type w:val="nextPage"/>
          <w:pgSz w:orient="landscape" w:w="16838" w:h="11906"/>
          <w:pgMar w:left="1134" w:right="567" w:header="567" w:top="1134" w:footer="284" w:bottom="851" w:gutter="0"/>
          <w:pgNumType w:fmt="decimal"/>
          <w:formProt w:val="false"/>
          <w:titlePg/>
          <w:textDirection w:val="lrTb"/>
          <w:docGrid w:type="default" w:linePitch="360" w:charSpace="0"/>
        </w:sectPr>
        <w:pStyle w:val="Normal"/>
        <w:rPr/>
      </w:pPr>
      <w:r>
        <w:rPr/>
      </w:r>
    </w:p>
    <w:p>
      <w:pPr>
        <w:pStyle w:val="Heading1"/>
        <w:rPr/>
      </w:pPr>
      <w:bookmarkStart w:id="44" w:name="__RefHeading___Toc1991545"/>
      <w:bookmarkEnd w:id="44"/>
      <w:r>
        <w:rPr/>
        <w:t>Sähköisten lääkemääräysasiakirjojen versiointi</w:t>
      </w:r>
    </w:p>
    <w:p>
      <w:pPr>
        <w:pStyle w:val="Normal"/>
        <w:rPr/>
      </w:pPr>
      <w:r>
        <w:rPr/>
      </w:r>
    </w:p>
    <w:p>
      <w:pPr>
        <w:pStyle w:val="Heading2"/>
        <w:rPr/>
      </w:pPr>
      <w:bookmarkStart w:id="45" w:name="__RefHeading___Toc1991546"/>
      <w:bookmarkEnd w:id="45"/>
      <w:r>
        <w:rPr/>
        <w:t>Johdanto</w:t>
      </w:r>
    </w:p>
    <w:p>
      <w:pPr>
        <w:pStyle w:val="Normal"/>
        <w:rPr/>
      </w:pPr>
      <w:r>
        <w:rPr/>
      </w:r>
    </w:p>
    <w:p>
      <w:pPr>
        <w:pStyle w:val="Normal"/>
        <w:ind w:left="1304" w:firstLine="1"/>
        <w:rPr/>
      </w:pPr>
      <w:r>
        <w:rPr/>
        <w:t>Kanta-palveluissa säilytettävien tietosisältöjen määritykset kehittyvät ja muuttuvat jatkuvasti. Määritysten muutokset vaikuttavat sekä Kanta-palveluiden kansalliseen toteutukseen että Kanta-palveluihin liittyviin tietojärjestelmiin. Linjauksen tavoitteena on luoda säännöt määritysten versioiden vaihdolle niin, että taattaisiin tietty eteenpäin ja taaksepäin yhteensopivuuden aste, varmistettaisiin säilytettävän aineiston saatavuus ja ymmärrettävyys pitkäaikaisarkistoinnissa, sekä määriteltäisiin määritysten tukea koskevia vaatimuksia ja niiden voimaantulon aikatauluja karkealla tasolla. Linjauksen lähtökohtana on se, että jokaisen Kanta-palveluissa säilytettävän asiakirjan tulee noudattaa tarkalleen sitä määritysversiota, joka on ilmoitettu asiakirjan metatiedoissa (CDA Header).</w:t>
      </w:r>
    </w:p>
    <w:p>
      <w:pPr>
        <w:pStyle w:val="Normal"/>
        <w:ind w:left="1304" w:firstLine="1"/>
        <w:rPr/>
      </w:pPr>
      <w:r>
        <w:rPr/>
      </w:r>
    </w:p>
    <w:p>
      <w:pPr>
        <w:pStyle w:val="Heading2"/>
        <w:rPr/>
      </w:pPr>
      <w:bookmarkStart w:id="46" w:name="__RefHeading___Toc1991547"/>
      <w:bookmarkEnd w:id="46"/>
      <w:r>
        <w:rPr/>
        <w:t>Termit ja käsitteet</w:t>
      </w:r>
    </w:p>
    <w:p>
      <w:pPr>
        <w:pStyle w:val="Normal"/>
        <w:rPr/>
      </w:pPr>
      <w:r>
        <w:rPr/>
      </w:r>
    </w:p>
    <w:p>
      <w:pPr>
        <w:pStyle w:val="Normal"/>
        <w:ind w:left="1304" w:hanging="0"/>
        <w:rPr>
          <w:i/>
          <w:i/>
        </w:rPr>
      </w:pPr>
      <w:r>
        <w:rPr>
          <w:i/>
        </w:rPr>
        <w:t xml:space="preserve">(Tietosisältö)määrityksellä </w:t>
      </w:r>
      <w:r>
        <w:rPr/>
        <w:t>tarkoitetaan ohjetta tietosisältöjen esittämisestä Kanta-palveluihin tallennettavissa asiakirjoissa. Määritys voi olla asiakirjatyyppikohtainen tai se voi kattaa useampaa eri asiakirjatyyppiä (esimerkiksi Header-määritys). Tietosisältömäärityksillä on useimmiten keskinäisiä riippuvuuksia liiketoimintalogiikan määritysten kanssa.</w:t>
      </w:r>
    </w:p>
    <w:p>
      <w:pPr>
        <w:pStyle w:val="Normal"/>
        <w:ind w:left="1304" w:hanging="0"/>
        <w:rPr>
          <w:i/>
          <w:i/>
        </w:rPr>
      </w:pPr>
      <w:r>
        <w:rPr>
          <w:i/>
        </w:rPr>
      </w:r>
    </w:p>
    <w:p>
      <w:pPr>
        <w:pStyle w:val="Normal"/>
        <w:ind w:left="1304" w:hanging="0"/>
        <w:rPr/>
      </w:pPr>
      <w:r>
        <w:rPr>
          <w:i/>
        </w:rPr>
        <w:t>Määrityksen tuella</w:t>
      </w:r>
      <w:r>
        <w:rPr/>
        <w:t xml:space="preserve"> tarkoitetaan tietojärjestelmän kykyä tuottaa ja tulkita määrityksen mukaisia asiakirjoja.</w:t>
      </w:r>
    </w:p>
    <w:p>
      <w:pPr>
        <w:pStyle w:val="Normal"/>
        <w:ind w:left="1304" w:firstLine="1"/>
        <w:rPr/>
      </w:pPr>
      <w:r>
        <w:rPr/>
      </w:r>
    </w:p>
    <w:p>
      <w:pPr>
        <w:pStyle w:val="Normal"/>
        <w:ind w:left="1304" w:hanging="0"/>
        <w:rPr/>
      </w:pPr>
      <w:r>
        <w:rPr>
          <w:i/>
        </w:rPr>
        <w:t>Eteenpäin yhteensopivuudella</w:t>
      </w:r>
      <w:r>
        <w:rPr/>
        <w:t xml:space="preserve"> tarkoitetaan tietojärjestelmän kykyä käsitellä uuden määritysversion mukaisia asiakirjoja, vaikka tietojärjestelmä tukee vain vanhaa määritysversiota. Tietojärjestelmä osaa tulkita uuden määritysversion mukaisia asiakirjoja niin, että se ohittaa tietosisällöt, joita se ei tue, sekä mahdollisesti tuottaa asiakirjoista päivitettyjä tai korjattuja versioita tai mitätöi asiakirjoja säilyttäen asiakirjassa ei-tuettuja tietosisältöjä. Palvelukohtaisesti voidaan antaa tarkempia määräyksiä sallituista toimenpiteistä. </w:t>
      </w:r>
    </w:p>
    <w:p>
      <w:pPr>
        <w:pStyle w:val="Normal"/>
        <w:ind w:left="1305" w:hanging="0"/>
        <w:rPr/>
      </w:pPr>
      <w:r>
        <w:rPr/>
      </w:r>
    </w:p>
    <w:p>
      <w:pPr>
        <w:pStyle w:val="Normal"/>
        <w:ind w:left="1305" w:hanging="0"/>
        <w:rPr/>
      </w:pPr>
      <w:r>
        <w:rPr>
          <w:i/>
        </w:rPr>
        <w:t>Taaksepäin yhteensopivuudella</w:t>
      </w:r>
      <w:r>
        <w:rPr/>
        <w:t xml:space="preserve"> tarkoitetaan tietojärjestelmän kykyä käsitellä vanhan määritysversion mukaisia asiakirjoja, vaikka tietojärjestelmä tukee vain uutta määritysversiota. </w:t>
      </w:r>
    </w:p>
    <w:p>
      <w:pPr>
        <w:pStyle w:val="Normal"/>
        <w:ind w:left="1305" w:hanging="0"/>
        <w:rPr/>
      </w:pPr>
      <w:r>
        <w:rPr/>
      </w:r>
    </w:p>
    <w:p>
      <w:pPr>
        <w:pStyle w:val="Normal"/>
        <w:ind w:left="1305" w:hanging="0"/>
        <w:rPr/>
      </w:pPr>
      <w:r>
        <w:rPr>
          <w:i/>
        </w:rPr>
        <w:t>Minor-tason muutoksella</w:t>
      </w:r>
      <w:r>
        <w:rPr/>
        <w:t xml:space="preserve"> tarkoitetaan määrityksen päivitystä uudeksi versioksi niin, että päivitys sisältää vain seuraavat uudet ominaisuudet:</w:t>
      </w:r>
    </w:p>
    <w:p>
      <w:pPr>
        <w:pStyle w:val="Normal"/>
        <w:numPr>
          <w:ilvl w:val="2"/>
          <w:numId w:val="3"/>
        </w:numPr>
        <w:ind w:left="1417" w:hanging="113"/>
        <w:rPr/>
      </w:pPr>
      <w:r>
        <w:rPr/>
        <w:t xml:space="preserve">uusien valinnaisten tietorakenteiden lisäys, jotka eivät ole hoidollisesti kriittisiä tai muuten olennaisia. </w:t>
      </w:r>
    </w:p>
    <w:p>
      <w:pPr>
        <w:pStyle w:val="Normal"/>
        <w:numPr>
          <w:ilvl w:val="2"/>
          <w:numId w:val="3"/>
        </w:numPr>
        <w:ind w:left="1417" w:hanging="113"/>
        <w:rPr/>
      </w:pPr>
      <w:r>
        <w:rPr/>
        <w:t>koodistomuutosten tekeminen eli siirtyminen uuteen koodistoon, koodiston muutos, vaihtoehtoisen koodiston ottaminen vanhan rinnalle tai vaihtoehtoisen koodiston poistaminen käytöstä, paitsi hoidollisesti kriittiset tai muuten olennaiset koodistot.</w:t>
      </w:r>
    </w:p>
    <w:p>
      <w:pPr>
        <w:pStyle w:val="Normal"/>
        <w:ind w:left="1417" w:hanging="0"/>
        <w:rPr/>
      </w:pPr>
      <w:r>
        <w:rPr/>
      </w:r>
    </w:p>
    <w:p>
      <w:pPr>
        <w:pStyle w:val="Normal"/>
        <w:ind w:left="1305" w:hanging="0"/>
        <w:rPr/>
      </w:pPr>
      <w:r>
        <w:rPr/>
        <w:t>THL tekee määritysten muutosten arvonmääritykset hoidollisesta näkökulmasta. Kela tekee määritysten muutosten arvonmääritykset teknisestä näkökulmasta.</w:t>
      </w:r>
    </w:p>
    <w:p>
      <w:pPr>
        <w:pStyle w:val="Normal"/>
        <w:ind w:left="1305" w:hanging="0"/>
        <w:rPr/>
      </w:pPr>
      <w:r>
        <w:rPr/>
      </w:r>
    </w:p>
    <w:p>
      <w:pPr>
        <w:pStyle w:val="Normal"/>
        <w:ind w:left="1305" w:hanging="0"/>
        <w:rPr/>
      </w:pPr>
      <w:r>
        <w:rPr>
          <w:i/>
        </w:rPr>
        <w:t>Major-tason muutoksella</w:t>
      </w:r>
      <w:r>
        <w:rPr/>
        <w:t xml:space="preserve"> tarkoitetaan muuta kuin minor-tason muutosta. Muun muassa seuraavat muutokset ovat major-tason muutoksia:</w:t>
      </w:r>
    </w:p>
    <w:p>
      <w:pPr>
        <w:pStyle w:val="Normal"/>
        <w:numPr>
          <w:ilvl w:val="2"/>
          <w:numId w:val="3"/>
        </w:numPr>
        <w:ind w:left="1304" w:hanging="0"/>
        <w:rPr/>
      </w:pPr>
      <w:r>
        <w:rPr/>
        <w:t>uuden pakollisen tietorakenteen lisäys</w:t>
      </w:r>
    </w:p>
    <w:p>
      <w:pPr>
        <w:pStyle w:val="Normal"/>
        <w:numPr>
          <w:ilvl w:val="2"/>
          <w:numId w:val="3"/>
        </w:numPr>
        <w:ind w:left="1304" w:hanging="0"/>
        <w:rPr/>
      </w:pPr>
      <w:r>
        <w:rPr/>
        <w:t>uuden hoidollisesti kriittisen tai muuten olennaisen valinnaisen tietorakenteen lisäys</w:t>
      </w:r>
    </w:p>
    <w:p>
      <w:pPr>
        <w:pStyle w:val="Normal"/>
        <w:numPr>
          <w:ilvl w:val="2"/>
          <w:numId w:val="3"/>
        </w:numPr>
        <w:ind w:left="1417" w:hanging="113"/>
        <w:rPr/>
      </w:pPr>
      <w:r>
        <w:rPr/>
        <w:t>tietorakenteen kardinaliteetin muutos, kuten valinnaisen tietorakenteen muuttaminen pakolliseksi, pakollisen tietorakenteen muuttaminen valinnaiseksi, toistuvan tietorakenteen muuttaminen ei-toistuvaksi tai ei-toistuvan tietorakenteen muuttaminen toistuvaksi</w:t>
      </w:r>
    </w:p>
    <w:p>
      <w:pPr>
        <w:pStyle w:val="Normal"/>
        <w:numPr>
          <w:ilvl w:val="2"/>
          <w:numId w:val="3"/>
        </w:numPr>
        <w:ind w:left="1588" w:hanging="284"/>
        <w:rPr/>
      </w:pPr>
      <w:r>
        <w:rPr/>
        <w:t>tietorakenteen poistaminen käytöstä</w:t>
      </w:r>
    </w:p>
    <w:p>
      <w:pPr>
        <w:pStyle w:val="Normal"/>
        <w:ind w:left="1588" w:hanging="0"/>
        <w:rPr/>
      </w:pPr>
      <w:r>
        <w:rPr/>
      </w:r>
    </w:p>
    <w:p>
      <w:pPr>
        <w:pStyle w:val="Normal"/>
        <w:ind w:left="1304" w:firstLine="1"/>
        <w:rPr/>
      </w:pPr>
      <w:r>
        <w:rPr/>
      </w:r>
    </w:p>
    <w:p>
      <w:pPr>
        <w:pStyle w:val="Heading2"/>
        <w:rPr/>
      </w:pPr>
      <w:bookmarkStart w:id="47" w:name="__RefHeading___Toc1991548"/>
      <w:bookmarkEnd w:id="47"/>
      <w:r>
        <w:rPr/>
        <w:t>Linjauksen tarkennus sähköisen reseptin osalta</w:t>
      </w:r>
    </w:p>
    <w:p>
      <w:pPr>
        <w:pStyle w:val="Normal"/>
        <w:rPr/>
      </w:pPr>
      <w:r>
        <w:rPr/>
      </w:r>
    </w:p>
    <w:p>
      <w:pPr>
        <w:pStyle w:val="Normal"/>
        <w:ind w:left="1304" w:firstLine="1"/>
        <w:rPr/>
      </w:pPr>
      <w:r>
        <w:rPr/>
        <w:t>Sähköistä reseptiä käyttävien tietojärjestelmien tulee tukea vanhaa määritysversiota noudattavia asiakirjoja vähintään 2,5 vuoden ajan määritysversion käytön lopettamisesta.</w:t>
      </w:r>
    </w:p>
    <w:p>
      <w:pPr>
        <w:pStyle w:val="Normal"/>
        <w:ind w:left="1304" w:firstLine="1"/>
        <w:rPr/>
      </w:pPr>
      <w:r>
        <w:rPr/>
        <w:t>Sähköisen reseptin määrityksissä annetaan tarkempia asiakirjatyyppi- ja interaktiokohtaisia ohjeita linjauksen soveltamiseen.</w:t>
      </w:r>
    </w:p>
    <w:p>
      <w:pPr>
        <w:pStyle w:val="Normal"/>
        <w:ind w:left="1304" w:firstLine="1"/>
        <w:rPr/>
      </w:pPr>
      <w:r>
        <w:rPr/>
      </w:r>
    </w:p>
    <w:p>
      <w:pPr>
        <w:pStyle w:val="Normal"/>
        <w:ind w:left="1304" w:firstLine="1"/>
        <w:rPr/>
      </w:pPr>
      <w:r>
        <w:rPr/>
        <w:t>Seuraavilla sivuilla olevassa taulukossa on kuvattu dokumenttityyppikohtaisesti linjaus sähköisen reseptin osalta.</w:t>
      </w:r>
    </w:p>
    <w:p>
      <w:pPr>
        <w:sectPr>
          <w:headerReference w:type="default" r:id="rId21"/>
          <w:headerReference w:type="first" r:id="rId22"/>
          <w:footerReference w:type="default" r:id="rId23"/>
          <w:footerReference w:type="first" r:id="rId24"/>
          <w:type w:val="nextPage"/>
          <w:pgSz w:w="11906" w:h="16838"/>
          <w:pgMar w:left="1134" w:right="851" w:header="567" w:top="623" w:footer="284" w:bottom="1134" w:gutter="0"/>
          <w:pgNumType w:fmt="decimal"/>
          <w:formProt w:val="false"/>
          <w:titlePg/>
          <w:textDirection w:val="lrTb"/>
          <w:docGrid w:type="default" w:linePitch="360" w:charSpace="0"/>
        </w:sectPr>
        <w:pStyle w:val="Normal"/>
        <w:ind w:left="1304" w:firstLine="1"/>
        <w:rPr/>
      </w:pPr>
      <w:r>
        <w:rPr/>
      </w:r>
    </w:p>
    <w:tbl>
      <w:tblPr>
        <w:tblW w:w="13317" w:type="dxa"/>
        <w:jc w:val="left"/>
        <w:tblInd w:w="286" w:type="dxa"/>
        <w:tblLayout w:type="fixed"/>
        <w:tblCellMar>
          <w:top w:w="0" w:type="dxa"/>
          <w:left w:w="108" w:type="dxa"/>
          <w:bottom w:w="0" w:type="dxa"/>
          <w:right w:w="108" w:type="dxa"/>
        </w:tblCellMar>
      </w:tblPr>
      <w:tblGrid>
        <w:gridCol w:w="2261"/>
        <w:gridCol w:w="1984"/>
        <w:gridCol w:w="2694"/>
        <w:gridCol w:w="2976"/>
        <w:gridCol w:w="3402"/>
      </w:tblGrid>
      <w:tr>
        <w:trPr>
          <w:tblHeader w:val="true"/>
        </w:trPr>
        <w:tc>
          <w:tcPr>
            <w:tcW w:w="2261" w:type="dxa"/>
            <w:tcBorders>
              <w:top w:val="single" w:sz="4" w:space="0" w:color="000000"/>
              <w:left w:val="single" w:sz="4" w:space="0" w:color="000000"/>
              <w:bottom w:val="single" w:sz="4" w:space="0" w:color="000000"/>
              <w:right w:val="single" w:sz="4" w:space="0" w:color="000000"/>
            </w:tcBorders>
            <w:shd w:fill="BFBFBF" w:val="clear"/>
          </w:tcPr>
          <w:p>
            <w:pPr>
              <w:pStyle w:val="Normal"/>
              <w:rPr>
                <w:b/>
                <w:b/>
                <w:sz w:val="20"/>
                <w:szCs w:val="20"/>
              </w:rPr>
            </w:pPr>
            <w:r>
              <w:rPr>
                <w:b/>
                <w:sz w:val="20"/>
                <w:szCs w:val="20"/>
              </w:rPr>
              <w:t>Dokumenttityyppi ja interaktio</w:t>
            </w:r>
          </w:p>
        </w:tc>
        <w:tc>
          <w:tcPr>
            <w:tcW w:w="1984" w:type="dxa"/>
            <w:tcBorders>
              <w:top w:val="single" w:sz="4" w:space="0" w:color="000000"/>
              <w:left w:val="single" w:sz="4" w:space="0" w:color="000000"/>
              <w:bottom w:val="single" w:sz="4" w:space="0" w:color="000000"/>
              <w:right w:val="single" w:sz="4" w:space="0" w:color="000000"/>
            </w:tcBorders>
            <w:shd w:fill="BFBFBF" w:val="clear"/>
          </w:tcPr>
          <w:p>
            <w:pPr>
              <w:pStyle w:val="Normal"/>
              <w:rPr>
                <w:b/>
                <w:b/>
                <w:sz w:val="20"/>
                <w:szCs w:val="20"/>
              </w:rPr>
            </w:pPr>
            <w:r>
              <w:rPr>
                <w:b/>
                <w:sz w:val="20"/>
                <w:szCs w:val="20"/>
              </w:rPr>
              <w:t>Versio ja setId headerissa</w:t>
            </w:r>
          </w:p>
        </w:tc>
        <w:tc>
          <w:tcPr>
            <w:tcW w:w="2694" w:type="dxa"/>
            <w:tcBorders>
              <w:top w:val="single" w:sz="4" w:space="0" w:color="000000"/>
              <w:left w:val="single" w:sz="4" w:space="0" w:color="000000"/>
              <w:bottom w:val="single" w:sz="4" w:space="0" w:color="000000"/>
              <w:right w:val="single" w:sz="4" w:space="0" w:color="000000"/>
            </w:tcBorders>
            <w:shd w:fill="BFBFBF" w:val="clear"/>
          </w:tcPr>
          <w:p>
            <w:pPr>
              <w:pStyle w:val="Normal"/>
              <w:rPr>
                <w:b/>
                <w:b/>
                <w:sz w:val="20"/>
                <w:szCs w:val="20"/>
              </w:rPr>
            </w:pPr>
            <w:r>
              <w:rPr>
                <w:b/>
                <w:sz w:val="20"/>
                <w:szCs w:val="20"/>
              </w:rPr>
              <w:t xml:space="preserve">Asiakirjassa käytettävä määrittelyversio </w:t>
            </w:r>
          </w:p>
        </w:tc>
        <w:tc>
          <w:tcPr>
            <w:tcW w:w="2976" w:type="dxa"/>
            <w:tcBorders>
              <w:top w:val="single" w:sz="4" w:space="0" w:color="000000"/>
              <w:left w:val="single" w:sz="4" w:space="0" w:color="000000"/>
              <w:bottom w:val="single" w:sz="4" w:space="0" w:color="000000"/>
              <w:right w:val="single" w:sz="4" w:space="0" w:color="000000"/>
            </w:tcBorders>
            <w:shd w:fill="BFBFBF" w:val="clear"/>
          </w:tcPr>
          <w:p>
            <w:pPr>
              <w:pStyle w:val="Normal"/>
              <w:rPr>
                <w:b/>
                <w:b/>
                <w:sz w:val="20"/>
                <w:szCs w:val="20"/>
              </w:rPr>
            </w:pPr>
            <w:r>
              <w:rPr>
                <w:b/>
                <w:sz w:val="20"/>
                <w:szCs w:val="20"/>
              </w:rPr>
              <w:t>Taaksepäin yhteensopivuus</w:t>
            </w:r>
          </w:p>
          <w:p>
            <w:pPr>
              <w:pStyle w:val="Normal"/>
              <w:rPr>
                <w:b/>
                <w:b/>
                <w:sz w:val="20"/>
                <w:szCs w:val="20"/>
              </w:rPr>
            </w:pPr>
            <w:r>
              <w:rPr>
                <w:b/>
                <w:sz w:val="20"/>
                <w:szCs w:val="20"/>
              </w:rPr>
            </w:r>
          </w:p>
        </w:tc>
        <w:tc>
          <w:tcPr>
            <w:tcW w:w="3402" w:type="dxa"/>
            <w:tcBorders>
              <w:top w:val="single" w:sz="4" w:space="0" w:color="000000"/>
              <w:left w:val="single" w:sz="4" w:space="0" w:color="000000"/>
              <w:bottom w:val="single" w:sz="4" w:space="0" w:color="000000"/>
              <w:right w:val="single" w:sz="4" w:space="0" w:color="000000"/>
            </w:tcBorders>
            <w:shd w:fill="BFBFBF" w:val="clear"/>
          </w:tcPr>
          <w:p>
            <w:pPr>
              <w:pStyle w:val="CommentSubject1"/>
              <w:rPr/>
            </w:pPr>
            <w:r>
              <w:rPr/>
              <w:t>Eteenpäin yhteensopivuus</w:t>
            </w:r>
          </w:p>
          <w:p>
            <w:pPr>
              <w:pStyle w:val="Kommentinteksti"/>
              <w:rPr/>
            </w:pPr>
            <w:r>
              <w:rPr/>
            </w:r>
          </w:p>
        </w:tc>
      </w:tr>
      <w:tr>
        <w:trPr>
          <w:cantSplit w:val="true"/>
        </w:trPr>
        <w:tc>
          <w:tcPr>
            <w:tcW w:w="2261"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1 – Lääkemääräys</w:t>
            </w:r>
          </w:p>
          <w:p>
            <w:pPr>
              <w:pStyle w:val="Normal"/>
              <w:rPr>
                <w:sz w:val="20"/>
                <w:szCs w:val="20"/>
              </w:rPr>
            </w:pPr>
            <w:r>
              <w:rPr>
                <w:sz w:val="20"/>
                <w:szCs w:val="20"/>
              </w:rPr>
              <w:t>RCMR_IN000002FI01</w:t>
            </w:r>
          </w:p>
        </w:tc>
        <w:tc>
          <w:tcPr>
            <w:tcW w:w="198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Uusin järjestelmän tukema määrittelyversio</w:t>
            </w:r>
          </w:p>
        </w:tc>
        <w:tc>
          <w:tcPr>
            <w:tcW w:w="2976"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w:t>
            </w:r>
          </w:p>
        </w:tc>
        <w:tc>
          <w:tcPr>
            <w:tcW w:w="3402" w:type="dxa"/>
            <w:tcBorders>
              <w:top w:val="single" w:sz="4" w:space="0" w:color="000000"/>
              <w:left w:val="single" w:sz="4" w:space="0" w:color="000000"/>
              <w:bottom w:val="single" w:sz="4" w:space="0" w:color="000000"/>
              <w:right w:val="single" w:sz="4" w:space="0" w:color="000000"/>
            </w:tcBorders>
            <w:shd w:fill="F2F2F2" w:val="clear"/>
          </w:tcPr>
          <w:p>
            <w:pPr>
              <w:pStyle w:val="Normal"/>
              <w:rPr>
                <w:sz w:val="16"/>
                <w:szCs w:val="16"/>
              </w:rPr>
            </w:pPr>
            <w:r>
              <w:rPr>
                <w:sz w:val="16"/>
                <w:szCs w:val="16"/>
              </w:rPr>
              <w:t>-</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1 - Lääkemääräys (uusimisen perusteella)</w:t>
            </w:r>
          </w:p>
          <w:p>
            <w:pPr>
              <w:pStyle w:val="Normal"/>
              <w:rPr>
                <w:sz w:val="20"/>
                <w:szCs w:val="20"/>
                <w:lang w:val="en-US"/>
              </w:rPr>
            </w:pPr>
            <w:r>
              <w:rPr>
                <w:sz w:val="20"/>
                <w:szCs w:val="20"/>
                <w:lang w:val="en-US"/>
              </w:rPr>
              <w:t>RCMR_IN000002FI01</w:t>
            </w:r>
          </w:p>
          <w:p>
            <w:pPr>
              <w:pStyle w:val="Normal"/>
              <w:rPr>
                <w:sz w:val="20"/>
                <w:szCs w:val="20"/>
                <w:lang w:val="en-US"/>
              </w:rPr>
            </w:pPr>
            <w:r>
              <w:rPr>
                <w:sz w:val="20"/>
                <w:szCs w:val="20"/>
                <w:lang w:val="en-US"/>
              </w:rPr>
              <w:t>Original Document with Content</w:t>
            </w:r>
          </w:p>
          <w:p>
            <w:pPr>
              <w:pStyle w:val="Normal"/>
              <w:rPr>
                <w:sz w:val="20"/>
                <w:szCs w:val="20"/>
                <w:lang w:val="en-US"/>
              </w:rPr>
            </w:pPr>
            <w:r>
              <w:rPr>
                <w:sz w:val="20"/>
                <w:szCs w:val="20"/>
                <w:lang w:val="en-US"/>
              </w:rPr>
            </w:r>
          </w:p>
          <w:p>
            <w:pPr>
              <w:pStyle w:val="Normal"/>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4" w:type="dxa"/>
            <w:tcBorders>
              <w:top w:val="single" w:sz="4" w:space="0" w:color="000000"/>
              <w:left w:val="single" w:sz="4" w:space="0" w:color="000000"/>
              <w:bottom w:val="single" w:sz="4" w:space="0" w:color="000000"/>
              <w:right w:val="single" w:sz="4" w:space="0" w:color="000000"/>
            </w:tcBorders>
            <w:shd w:fill="F2F2F2" w:val="clear"/>
          </w:tcPr>
          <w:p>
            <w:pPr>
              <w:pStyle w:val="Normal"/>
              <w:rPr/>
            </w:pPr>
            <w:r>
              <w:rPr>
                <w:sz w:val="20"/>
                <w:szCs w:val="20"/>
              </w:rPr>
              <w:t xml:space="preserve">Uusin järjestelmän tukema määrittelyversio </w:t>
            </w:r>
          </w:p>
        </w:tc>
        <w:tc>
          <w:tcPr>
            <w:tcW w:w="2976"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Lääkemääräykset laaditaan aina käyttämällä uusinta järjestelmän tukemaa määrittelyversiota, vaikka uusittava lääkemääräys olisi tehty vanhemmalla määrittelyversiolla. Lääkemääräyksen tietosisältö tulee uusimistilanteessa päivittää niin, että sen sisältö vastaa uusinta järjestelmän tukemaa määrittelyversiota.</w:t>
            </w:r>
          </w:p>
        </w:tc>
        <w:tc>
          <w:tcPr>
            <w:tcW w:w="3402" w:type="dxa"/>
            <w:tcBorders>
              <w:top w:val="single" w:sz="4" w:space="0" w:color="000000"/>
              <w:left w:val="single" w:sz="4" w:space="0" w:color="000000"/>
              <w:bottom w:val="single" w:sz="4" w:space="0" w:color="000000"/>
              <w:right w:val="single" w:sz="4" w:space="0" w:color="000000"/>
            </w:tcBorders>
            <w:shd w:fill="F2F2F2" w:val="clear"/>
          </w:tcPr>
          <w:p>
            <w:pPr>
              <w:pStyle w:val="Normal"/>
              <w:rPr/>
            </w:pPr>
            <w:r>
              <w:rPr>
                <w:sz w:val="20"/>
                <w:szCs w:val="20"/>
              </w:rPr>
              <w:t>Lääkemääräykset laaditaan aina käyttämällä uusinta järjestelmän tukemaa määrittelyversiota, vaikka uusittava lääkemääräys olisi tehty uudemmalla määrittelyversiolla kuin mitä järjestelmä tukee.</w:t>
            </w:r>
          </w:p>
          <w:p>
            <w:pPr>
              <w:pStyle w:val="Normal"/>
              <w:rPr>
                <w:sz w:val="16"/>
                <w:szCs w:val="16"/>
              </w:rPr>
            </w:pPr>
            <w:r>
              <w:rPr>
                <w:sz w:val="20"/>
                <w:szCs w:val="20"/>
              </w:rPr>
              <w:t>Niiden tietojärjestelmien, joissa uudet määrittelyversiot otetaan käyttöön vaiheittain, tulee olla todennetusti eteenpäin yhteensopivia niin, että ne pystyvät uusimaan uuden määrityksen mukaisia lääkemääräyksiä. Määrityksen versioksi ilmoitetaan tällöin se versionumero, jota tietojärjestelmä tukee.</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 xml:space="preserve">2 – Lääkemääräyksen mitätöinti </w:t>
            </w:r>
          </w:p>
          <w:p>
            <w:pPr>
              <w:pStyle w:val="Normal"/>
              <w:rPr>
                <w:sz w:val="20"/>
                <w:szCs w:val="20"/>
                <w:lang w:val="en-US"/>
              </w:rPr>
            </w:pPr>
            <w:r>
              <w:rPr>
                <w:sz w:val="20"/>
                <w:szCs w:val="20"/>
                <w:lang w:val="en-US"/>
              </w:rPr>
              <w:t>RCMR_IN000123FI01</w:t>
            </w:r>
          </w:p>
          <w:p>
            <w:pPr>
              <w:pStyle w:val="Normal"/>
              <w:rPr>
                <w:sz w:val="20"/>
                <w:szCs w:val="20"/>
                <w:lang w:val="en-US"/>
              </w:rPr>
            </w:pPr>
            <w:r>
              <w:rPr>
                <w:sz w:val="20"/>
                <w:szCs w:val="20"/>
                <w:lang w:val="en-US"/>
              </w:rPr>
              <w:t>Prescription Document Repudiation From Originator</w:t>
            </w:r>
          </w:p>
          <w:p>
            <w:pPr>
              <w:pStyle w:val="Normal"/>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mitätöitävässä lääkemääräyksessä.</w:t>
            </w:r>
          </w:p>
        </w:tc>
        <w:tc>
          <w:tcPr>
            <w:tcW w:w="2694" w:type="dxa"/>
            <w:tcBorders>
              <w:top w:val="single" w:sz="4" w:space="0" w:color="000000"/>
              <w:left w:val="single" w:sz="4" w:space="0" w:color="000000"/>
              <w:bottom w:val="single" w:sz="4" w:space="0" w:color="000000"/>
              <w:right w:val="single" w:sz="4" w:space="0" w:color="000000"/>
            </w:tcBorders>
          </w:tcPr>
          <w:p>
            <w:pPr>
              <w:pStyle w:val="Normal"/>
              <w:rPr/>
            </w:pPr>
            <w:r>
              <w:rPr>
                <w:sz w:val="20"/>
                <w:szCs w:val="20"/>
              </w:rPr>
              <w:t>Uusin järjestelmän tukema määrittelyversio</w:t>
            </w:r>
          </w:p>
        </w:tc>
        <w:tc>
          <w:tcPr>
            <w:tcW w:w="2976"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 xml:space="preserve">Uutta määritysversiota tukevien tietojärjestelmien tulee toistaiseksi osata mitätöidä myös vanhaa määritysversiota noudattavia lääkemääräyksiä*. </w:t>
            </w:r>
          </w:p>
        </w:tc>
        <w:tc>
          <w:tcPr>
            <w:tcW w:w="3402"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 xml:space="preserve">Lääkemääräys voidaan mitätöidä käytettävissä olevalla järjestelmäversiolla. </w:t>
            </w:r>
          </w:p>
          <w:p>
            <w:pPr>
              <w:pStyle w:val="Normal"/>
              <w:rPr>
                <w:sz w:val="20"/>
                <w:szCs w:val="20"/>
              </w:rPr>
            </w:pPr>
            <w:r>
              <w:rPr>
                <w:sz w:val="20"/>
                <w:szCs w:val="20"/>
              </w:rPr>
              <w:t>Jos tietojärjestelmä tukee vain vanhaa määritysversiota, mutta on todennetusti eteenpäin yhteensopiva uuden version kanssa, tulee asiakirjoissa säilyttää ei-tuetut tietosisällöt. Määrityksen versioksi ilmoitetaan tällöin sama versionumero kuin Kanta-palveluista haetussa asiakirjassa.</w:t>
            </w:r>
          </w:p>
          <w:p>
            <w:pPr>
              <w:pStyle w:val="Normal"/>
              <w:rPr>
                <w:sz w:val="20"/>
                <w:szCs w:val="20"/>
              </w:rPr>
            </w:pPr>
            <w:r>
              <w:rPr>
                <w:sz w:val="20"/>
                <w:szCs w:val="20"/>
              </w:rPr>
            </w:r>
          </w:p>
          <w:p>
            <w:pPr>
              <w:pStyle w:val="Normal"/>
              <w:rPr>
                <w:sz w:val="20"/>
                <w:szCs w:val="20"/>
              </w:rPr>
            </w:pPr>
            <w:r>
              <w:rPr>
                <w:sz w:val="20"/>
                <w:szCs w:val="20"/>
              </w:rPr>
              <w:t xml:space="preserve">. </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 xml:space="preserve">3 - Lääkemääräyksen korjaus </w:t>
            </w:r>
          </w:p>
          <w:p>
            <w:pPr>
              <w:pStyle w:val="Normal"/>
              <w:rPr>
                <w:sz w:val="20"/>
                <w:szCs w:val="20"/>
                <w:lang w:val="en-US"/>
              </w:rPr>
            </w:pPr>
            <w:r>
              <w:rPr>
                <w:sz w:val="20"/>
                <w:szCs w:val="20"/>
                <w:lang w:val="en-US"/>
              </w:rPr>
              <w:t>RCMR_IN000016FI01</w:t>
            </w:r>
          </w:p>
          <w:p>
            <w:pPr>
              <w:pStyle w:val="Normal"/>
              <w:rPr>
                <w:sz w:val="20"/>
                <w:szCs w:val="20"/>
                <w:lang w:val="en-US"/>
              </w:rPr>
            </w:pPr>
            <w:r>
              <w:rPr>
                <w:sz w:val="20"/>
                <w:szCs w:val="20"/>
                <w:lang w:val="en-US"/>
              </w:rPr>
              <w:t>Document Replacement with Content</w:t>
            </w:r>
          </w:p>
          <w:p>
            <w:pPr>
              <w:pStyle w:val="Normal"/>
              <w:rPr>
                <w:sz w:val="20"/>
                <w:szCs w:val="20"/>
                <w:lang w:val="en-GB"/>
              </w:rPr>
            </w:pPr>
            <w:r>
              <w:rPr>
                <w:sz w:val="20"/>
                <w:szCs w:val="20"/>
                <w:lang w:val="en-GB"/>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korjattavassa lääkemääräyksessä.</w:t>
            </w:r>
          </w:p>
        </w:tc>
        <w:tc>
          <w:tcPr>
            <w:tcW w:w="269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 xml:space="preserve">Korjauksessa käytetään joko samaa määritysversiota kuin toimenpiteen kohteena olevassa asiakirjassa tai toimenpiteen tekohetkellä voimassa olevaa määritysversiota. </w:t>
            </w:r>
          </w:p>
        </w:tc>
        <w:tc>
          <w:tcPr>
            <w:tcW w:w="2976"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Uutta määritysversiota tukevien tietojärjestelmien tulee toistaiseksi osata korjata myös vanhaa määritysversiota noudattavia lääkemääräyksiä*.</w:t>
            </w:r>
          </w:p>
        </w:tc>
        <w:tc>
          <w:tcPr>
            <w:tcW w:w="3402"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 xml:space="preserve">Tietojärjestelmät eivät saa korjata lääkemääräyksiä, jotka on tuotettu uudemmalla määrittelyversiolla kuin mitä tietojärjestelmä tukee. Korjaus tulee estää ohjelmallisesti. </w:t>
            </w:r>
          </w:p>
          <w:p>
            <w:pPr>
              <w:pStyle w:val="Normal"/>
              <w:rPr>
                <w:sz w:val="20"/>
                <w:szCs w:val="20"/>
              </w:rPr>
            </w:pPr>
            <w:r>
              <w:rPr>
                <w:sz w:val="20"/>
                <w:szCs w:val="20"/>
              </w:rPr>
              <w:t>Mikäli hoitotilanne edellyttää lääkemääräyksen korjaamista, vanha lääkemääräys mitätöidään ja laaditaan uusi lääkemääräys, joka noudattaa tietojärjestelmän tukemaa määritysversiota.</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lang w:val="en-US"/>
              </w:rPr>
            </w:pPr>
            <w:r>
              <w:rPr>
                <w:sz w:val="20"/>
                <w:szCs w:val="20"/>
                <w:lang w:val="en-US"/>
              </w:rPr>
              <w:t>4 – Lukitus</w:t>
            </w:r>
          </w:p>
          <w:p>
            <w:pPr>
              <w:pStyle w:val="Normal"/>
              <w:rPr>
                <w:sz w:val="20"/>
                <w:szCs w:val="20"/>
                <w:lang w:val="en-US"/>
              </w:rPr>
            </w:pPr>
            <w:r>
              <w:rPr>
                <w:sz w:val="20"/>
                <w:szCs w:val="20"/>
                <w:lang w:val="en-US"/>
              </w:rPr>
              <w:t xml:space="preserve">RCMR_IN000008FI01Document Addendum with Content </w:t>
            </w:r>
          </w:p>
        </w:tc>
        <w:tc>
          <w:tcPr>
            <w:tcW w:w="198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4" w:type="dxa"/>
            <w:tcBorders>
              <w:top w:val="single" w:sz="4" w:space="0" w:color="000000"/>
              <w:left w:val="single" w:sz="4" w:space="0" w:color="000000"/>
              <w:bottom w:val="single" w:sz="4" w:space="0" w:color="000000"/>
              <w:right w:val="single" w:sz="4" w:space="0" w:color="000000"/>
            </w:tcBorders>
            <w:shd w:fill="F2F2F2" w:val="clear"/>
          </w:tcPr>
          <w:p>
            <w:pPr>
              <w:pStyle w:val="Normal"/>
              <w:rPr/>
            </w:pPr>
            <w:r>
              <w:rPr>
                <w:sz w:val="20"/>
                <w:szCs w:val="20"/>
              </w:rPr>
              <w:t>Uusin järjestelmän tukema määrittelyversio</w:t>
            </w:r>
          </w:p>
        </w:tc>
        <w:tc>
          <w:tcPr>
            <w:tcW w:w="2976"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c>
          <w:tcPr>
            <w:tcW w:w="3402"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r>
      <w:tr>
        <w:trPr>
          <w:cantSplit w:val="true"/>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5 - Lukituksen purku</w:t>
            </w:r>
          </w:p>
          <w:p>
            <w:pPr>
              <w:pStyle w:val="Normal"/>
              <w:rPr/>
            </w:pPr>
            <w:r>
              <w:rPr>
                <w:sz w:val="20"/>
                <w:szCs w:val="20"/>
                <w:lang w:val="en-US"/>
              </w:rPr>
              <w:t>RCMR_IN000616FI01Prescription Lock Cancellation</w:t>
            </w:r>
          </w:p>
          <w:p>
            <w:pPr>
              <w:pStyle w:val="Normal"/>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purettavassa lukitussanomassa.</w:t>
            </w:r>
          </w:p>
        </w:tc>
        <w:tc>
          <w:tcPr>
            <w:tcW w:w="2694" w:type="dxa"/>
            <w:tcBorders>
              <w:top w:val="single" w:sz="4" w:space="0" w:color="000000"/>
              <w:left w:val="single" w:sz="4" w:space="0" w:color="000000"/>
              <w:bottom w:val="single" w:sz="4" w:space="0" w:color="000000"/>
              <w:right w:val="single" w:sz="4" w:space="0" w:color="000000"/>
            </w:tcBorders>
          </w:tcPr>
          <w:p>
            <w:pPr>
              <w:pStyle w:val="Normal"/>
              <w:rPr/>
            </w:pPr>
            <w:r>
              <w:rPr>
                <w:sz w:val="20"/>
                <w:szCs w:val="20"/>
              </w:rPr>
              <w:t xml:space="preserve">Lukituksen purussa käytetään joko samaa määritysversiota kuin toimenpiteen kohteena olevassa asiakirjassa (lukituksessa), tai toimenpiteen tekohetkellä voimassa olevaa määritysversiota. </w:t>
            </w:r>
          </w:p>
          <w:p>
            <w:pPr>
              <w:pStyle w:val="Normal"/>
              <w:rPr>
                <w:sz w:val="20"/>
                <w:szCs w:val="20"/>
              </w:rPr>
            </w:pPr>
            <w:r>
              <w:rPr>
                <w:sz w:val="20"/>
                <w:szCs w:val="20"/>
              </w:rPr>
            </w:r>
          </w:p>
        </w:tc>
        <w:tc>
          <w:tcPr>
            <w:tcW w:w="2976"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Uutta määritysversiota tukevien tietojärjestelmien tulee toistaiseksi osata purkaa myös vanhalla määritysversiolla tehtyjä lukituksia*.</w:t>
            </w:r>
          </w:p>
          <w:p>
            <w:pPr>
              <w:pStyle w:val="Normal"/>
              <w:rPr>
                <w:sz w:val="20"/>
                <w:szCs w:val="20"/>
              </w:rPr>
            </w:pPr>
            <w:r>
              <w:rPr>
                <w:sz w:val="20"/>
                <w:szCs w:val="20"/>
              </w:rPr>
            </w:r>
          </w:p>
        </w:tc>
        <w:tc>
          <w:tcPr>
            <w:tcW w:w="3402"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Jos tietojärjestelmä tukee vain vanhaa määritysversiota, mutta on todennetusti eteenpäin yhteensopiva uuden version kanssa, tietojärjestelmä saa purkaa uuden määrityksen mukaisia lukituksia. Määrityksen versioksi ilmoitetaan tällöin sama versionumero kuin Kanta-palveluista haetussa asiakirjassa.</w:t>
            </w:r>
          </w:p>
          <w:p>
            <w:pPr>
              <w:pStyle w:val="Normal"/>
              <w:rPr>
                <w:sz w:val="20"/>
                <w:szCs w:val="20"/>
              </w:rPr>
            </w:pPr>
            <w:r>
              <w:rPr>
                <w:sz w:val="20"/>
                <w:szCs w:val="20"/>
              </w:rPr>
            </w:r>
          </w:p>
          <w:p>
            <w:pPr>
              <w:pStyle w:val="Normal"/>
              <w:rPr>
                <w:sz w:val="20"/>
                <w:szCs w:val="20"/>
              </w:rPr>
            </w:pPr>
            <w:r>
              <w:rPr>
                <w:sz w:val="20"/>
                <w:szCs w:val="20"/>
              </w:rPr>
              <w:t>Niiden tietojärjestelmien, joissa uudet määrittelyversiot otetaan käyttöön vaiheittain, tulee olla todennetusti eteenpäin yhteensopiva niin, että ne pystyvät purkamaan uuden määrityksen mukaisia lukituksia.</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shd w:fill="F2F2F2" w:val="clear"/>
          </w:tcPr>
          <w:p>
            <w:pPr>
              <w:pStyle w:val="Normal"/>
              <w:keepLines/>
              <w:rPr>
                <w:sz w:val="20"/>
                <w:szCs w:val="20"/>
                <w:lang w:val="en-GB"/>
              </w:rPr>
            </w:pPr>
            <w:r>
              <w:rPr>
                <w:sz w:val="20"/>
                <w:szCs w:val="20"/>
                <w:lang w:val="en-GB"/>
              </w:rPr>
              <w:t>6 – Varaus</w:t>
            </w:r>
          </w:p>
          <w:p>
            <w:pPr>
              <w:pStyle w:val="Normal"/>
              <w:keepLines/>
              <w:rPr>
                <w:sz w:val="20"/>
                <w:szCs w:val="20"/>
                <w:lang w:val="en-US"/>
              </w:rPr>
            </w:pPr>
            <w:r>
              <w:rPr>
                <w:sz w:val="20"/>
                <w:szCs w:val="20"/>
                <w:lang w:val="en-US"/>
              </w:rPr>
              <w:t>RCMR_IN000108FI01</w:t>
            </w:r>
          </w:p>
          <w:p>
            <w:pPr>
              <w:pStyle w:val="Normal"/>
              <w:keepLines/>
              <w:rPr>
                <w:sz w:val="20"/>
                <w:szCs w:val="20"/>
                <w:lang w:val="en-US"/>
              </w:rPr>
            </w:pPr>
            <w:r>
              <w:rPr>
                <w:sz w:val="20"/>
                <w:szCs w:val="20"/>
                <w:lang w:val="en-US"/>
              </w:rPr>
              <w:t>Prescription Hold Request</w:t>
            </w:r>
          </w:p>
          <w:p>
            <w:pPr>
              <w:pStyle w:val="Normal"/>
              <w:keepLines/>
              <w:rPr>
                <w:sz w:val="20"/>
                <w:szCs w:val="20"/>
                <w:lang w:val="en-GB"/>
              </w:rPr>
            </w:pPr>
            <w:r>
              <w:rPr>
                <w:sz w:val="20"/>
                <w:szCs w:val="20"/>
                <w:lang w:val="en-GB"/>
              </w:rPr>
            </w:r>
          </w:p>
        </w:tc>
        <w:tc>
          <w:tcPr>
            <w:tcW w:w="198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Versionumero on 1.</w:t>
            </w:r>
          </w:p>
          <w:p>
            <w:pPr>
              <w:pStyle w:val="Normal"/>
              <w:keepLines/>
              <w:rPr>
                <w:sz w:val="20"/>
                <w:szCs w:val="20"/>
              </w:rPr>
            </w:pPr>
            <w:r>
              <w:rPr>
                <w:sz w:val="20"/>
                <w:szCs w:val="20"/>
              </w:rPr>
              <w:t>SetId on uusi eli sama kuin id.</w:t>
            </w:r>
          </w:p>
        </w:tc>
        <w:tc>
          <w:tcPr>
            <w:tcW w:w="2694" w:type="dxa"/>
            <w:tcBorders>
              <w:top w:val="single" w:sz="4" w:space="0" w:color="000000"/>
              <w:left w:val="single" w:sz="4" w:space="0" w:color="000000"/>
              <w:bottom w:val="single" w:sz="4" w:space="0" w:color="000000"/>
              <w:right w:val="single" w:sz="4" w:space="0" w:color="000000"/>
            </w:tcBorders>
            <w:shd w:fill="F2F2F2" w:val="clear"/>
          </w:tcPr>
          <w:p>
            <w:pPr>
              <w:pStyle w:val="Normal"/>
              <w:rPr/>
            </w:pPr>
            <w:r>
              <w:rPr>
                <w:sz w:val="20"/>
                <w:szCs w:val="20"/>
              </w:rPr>
              <w:t>Uusin järjestelmän tukema määrittelyversio</w:t>
            </w:r>
          </w:p>
        </w:tc>
        <w:tc>
          <w:tcPr>
            <w:tcW w:w="2976"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c>
          <w:tcPr>
            <w:tcW w:w="3402"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r>
      <w:tr>
        <w:trPr>
          <w:cantSplit w:val="true"/>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GB"/>
              </w:rPr>
            </w:pPr>
            <w:r>
              <w:rPr>
                <w:sz w:val="20"/>
                <w:szCs w:val="20"/>
                <w:lang w:val="en-GB"/>
              </w:rPr>
              <w:t>7 - Varauksen purku</w:t>
            </w:r>
          </w:p>
          <w:p>
            <w:pPr>
              <w:pStyle w:val="Normal"/>
              <w:rPr>
                <w:sz w:val="20"/>
                <w:szCs w:val="20"/>
                <w:lang w:val="en-US"/>
              </w:rPr>
            </w:pPr>
            <w:r>
              <w:rPr>
                <w:sz w:val="20"/>
                <w:szCs w:val="20"/>
                <w:lang w:val="en-US"/>
              </w:rPr>
              <w:t>RCMR_IN000416FI01</w:t>
            </w:r>
          </w:p>
          <w:p>
            <w:pPr>
              <w:pStyle w:val="Normal"/>
              <w:rPr>
                <w:sz w:val="20"/>
                <w:szCs w:val="20"/>
                <w:lang w:val="en-US"/>
              </w:rPr>
            </w:pPr>
            <w:r>
              <w:rPr>
                <w:sz w:val="20"/>
                <w:szCs w:val="20"/>
                <w:lang w:val="en-US"/>
              </w:rPr>
              <w:t>Prescription Hold Cancel</w:t>
            </w:r>
          </w:p>
          <w:p>
            <w:pPr>
              <w:pStyle w:val="Normal"/>
              <w:rPr>
                <w:sz w:val="20"/>
                <w:szCs w:val="20"/>
                <w:lang w:val="en-GB"/>
              </w:rPr>
            </w:pPr>
            <w:r>
              <w:rPr>
                <w:sz w:val="20"/>
                <w:szCs w:val="20"/>
                <w:lang w:val="en-GB"/>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purettavassa varauksessa.</w:t>
            </w:r>
          </w:p>
        </w:tc>
        <w:tc>
          <w:tcPr>
            <w:tcW w:w="2694" w:type="dxa"/>
            <w:tcBorders>
              <w:top w:val="single" w:sz="4" w:space="0" w:color="000000"/>
              <w:left w:val="single" w:sz="4" w:space="0" w:color="000000"/>
              <w:bottom w:val="single" w:sz="4" w:space="0" w:color="000000"/>
              <w:right w:val="single" w:sz="4" w:space="0" w:color="000000"/>
            </w:tcBorders>
          </w:tcPr>
          <w:p>
            <w:pPr>
              <w:pStyle w:val="Normal"/>
              <w:rPr/>
            </w:pPr>
            <w:r>
              <w:rPr>
                <w:sz w:val="20"/>
                <w:szCs w:val="20"/>
              </w:rPr>
              <w:t xml:space="preserve">Varauksen purussa käytetään joko samaa määritysversiota kuin toimenpiteen kohteena olevassa asiakirjassa (varauksessa), tai toimenpiteen tekohetkellä voimassa olevaa määritysversiota. </w:t>
            </w:r>
          </w:p>
          <w:p>
            <w:pPr>
              <w:pStyle w:val="Normal"/>
              <w:rPr>
                <w:sz w:val="20"/>
                <w:szCs w:val="20"/>
              </w:rPr>
            </w:pPr>
            <w:r>
              <w:rPr>
                <w:sz w:val="20"/>
                <w:szCs w:val="20"/>
              </w:rPr>
            </w:r>
          </w:p>
        </w:tc>
        <w:tc>
          <w:tcPr>
            <w:tcW w:w="2976"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Uutta määritysversiota tukevien tietojärjestelmien tulee toistaiseksi osata purkaa myös vanhalla määritysversiolla tehtyjä varauksia*.</w:t>
            </w:r>
          </w:p>
        </w:tc>
        <w:tc>
          <w:tcPr>
            <w:tcW w:w="3402"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Varauksen voi purkaa vain varauksen tehnyt apteekki, jolloin varaus ei voi olla tehty uudemmalla versiolla kuin varauksen purku.</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lang w:val="en-US"/>
              </w:rPr>
            </w:pPr>
            <w:r>
              <w:rPr>
                <w:sz w:val="20"/>
                <w:szCs w:val="20"/>
                <w:lang w:val="en-US"/>
              </w:rPr>
              <w:t>8 – Uusimispyyntö</w:t>
            </w:r>
          </w:p>
          <w:p>
            <w:pPr>
              <w:pStyle w:val="Normal"/>
              <w:rPr>
                <w:sz w:val="20"/>
                <w:szCs w:val="20"/>
                <w:lang w:val="en-US"/>
              </w:rPr>
            </w:pPr>
            <w:r>
              <w:rPr>
                <w:sz w:val="20"/>
                <w:szCs w:val="20"/>
                <w:lang w:val="en-US"/>
              </w:rPr>
              <w:t>RCMR_IN000302FI01</w:t>
            </w:r>
          </w:p>
          <w:p>
            <w:pPr>
              <w:pStyle w:val="Normal"/>
              <w:rPr>
                <w:sz w:val="20"/>
                <w:szCs w:val="20"/>
                <w:lang w:val="en-US"/>
              </w:rPr>
            </w:pPr>
            <w:r>
              <w:rPr>
                <w:sz w:val="20"/>
                <w:szCs w:val="20"/>
                <w:lang w:val="en-US"/>
              </w:rPr>
              <w:t>Rx Renewal Request and Relay</w:t>
            </w:r>
          </w:p>
          <w:p>
            <w:pPr>
              <w:pStyle w:val="Normal"/>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4" w:type="dxa"/>
            <w:tcBorders>
              <w:top w:val="single" w:sz="4" w:space="0" w:color="000000"/>
              <w:left w:val="single" w:sz="4" w:space="0" w:color="000000"/>
              <w:bottom w:val="single" w:sz="4" w:space="0" w:color="000000"/>
              <w:right w:val="single" w:sz="4" w:space="0" w:color="000000"/>
            </w:tcBorders>
            <w:shd w:fill="F2F2F2" w:val="clear"/>
          </w:tcPr>
          <w:p>
            <w:pPr>
              <w:pStyle w:val="Normal"/>
              <w:rPr/>
            </w:pPr>
            <w:r>
              <w:rPr>
                <w:sz w:val="20"/>
                <w:szCs w:val="20"/>
              </w:rPr>
              <w:t>Uusin järjestelmän tukema määrittelyversio</w:t>
            </w:r>
          </w:p>
        </w:tc>
        <w:tc>
          <w:tcPr>
            <w:tcW w:w="2976"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c>
          <w:tcPr>
            <w:tcW w:w="3402"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r>
      <w:tr>
        <w:trPr>
          <w:cantSplit w:val="true"/>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9 - Uusimispyynnön vastaus (ei lähetetä, kun uusimispyyntö hyväksytään)</w:t>
            </w:r>
          </w:p>
          <w:p>
            <w:pPr>
              <w:pStyle w:val="Normal"/>
              <w:rPr>
                <w:sz w:val="20"/>
                <w:szCs w:val="20"/>
                <w:lang w:val="en-US"/>
              </w:rPr>
            </w:pPr>
            <w:r>
              <w:rPr>
                <w:sz w:val="20"/>
                <w:szCs w:val="20"/>
                <w:lang w:val="en-US"/>
              </w:rPr>
              <w:t>RCMR_IN000316FI01</w:t>
            </w:r>
          </w:p>
          <w:p>
            <w:pPr>
              <w:pStyle w:val="Normal"/>
              <w:rPr>
                <w:sz w:val="20"/>
                <w:szCs w:val="20"/>
                <w:lang w:val="en-US"/>
              </w:rPr>
            </w:pPr>
            <w:r>
              <w:rPr>
                <w:sz w:val="20"/>
                <w:szCs w:val="20"/>
                <w:lang w:val="en-US"/>
              </w:rPr>
              <w:t>Prescription Renewal Request Response</w:t>
            </w:r>
          </w:p>
          <w:p>
            <w:pPr>
              <w:pStyle w:val="Normal"/>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uusimispyynnössä.</w:t>
            </w:r>
          </w:p>
          <w:p>
            <w:pPr>
              <w:pStyle w:val="Normal"/>
              <w:rPr/>
            </w:pPr>
            <w:r>
              <w:rPr>
                <w:b/>
                <w:sz w:val="20"/>
                <w:szCs w:val="20"/>
              </w:rPr>
              <w:t>HUOM!</w:t>
            </w:r>
            <w:r>
              <w:rPr>
                <w:sz w:val="20"/>
                <w:szCs w:val="20"/>
              </w:rPr>
              <w:t xml:space="preserve"> Uusi lääkemääräys muodostuu kuten interaktiotyyppi ”1 – Lääkemääräys (uusimisen perusteella)”. </w:t>
            </w:r>
          </w:p>
        </w:tc>
        <w:tc>
          <w:tcPr>
            <w:tcW w:w="2694" w:type="dxa"/>
            <w:tcBorders>
              <w:top w:val="single" w:sz="4" w:space="0" w:color="000000"/>
              <w:left w:val="single" w:sz="4" w:space="0" w:color="000000"/>
              <w:bottom w:val="single" w:sz="4" w:space="0" w:color="000000"/>
              <w:right w:val="single" w:sz="4" w:space="0" w:color="000000"/>
            </w:tcBorders>
          </w:tcPr>
          <w:p>
            <w:pPr>
              <w:pStyle w:val="Normal"/>
              <w:rPr/>
            </w:pPr>
            <w:r>
              <w:rPr>
                <w:sz w:val="20"/>
                <w:szCs w:val="20"/>
              </w:rPr>
              <w:t xml:space="preserve">Uusimispyynnön vastauksessa käytetään joko samaa määritysversiota kuin toimenpiteen kohteena olevassa asiakirjassa (uusimispyynnössä), tai toimenpiteen tekohetkellä voimassa olevaa määritysversiota. </w:t>
            </w:r>
          </w:p>
          <w:p>
            <w:pPr>
              <w:pStyle w:val="Normal"/>
              <w:rPr>
                <w:sz w:val="20"/>
                <w:szCs w:val="20"/>
              </w:rPr>
            </w:pPr>
            <w:r>
              <w:rPr>
                <w:sz w:val="20"/>
                <w:szCs w:val="20"/>
              </w:rPr>
            </w:r>
          </w:p>
        </w:tc>
        <w:tc>
          <w:tcPr>
            <w:tcW w:w="2976"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Uutta määritysversiota tukevien tietojärjestelmien tulee toistaiseksi osata muodostaa vastauksia myös vanhalla määritysversiolla tehtyihin uusimispyyntöihin*.</w:t>
            </w:r>
          </w:p>
        </w:tc>
        <w:tc>
          <w:tcPr>
            <w:tcW w:w="3402"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Jos tietojärjestelmä tukee vain vanhaa määritysversiota, mutta on todennetusti eteenpäin yhteensopiva uuden version kanssa, tietojärjestelmä saa käsitellä uuden määrityksen mukaisia uusimispyyntöjä. Määrityksen versioksi ilmoitetaan tällöin sama versionumero kuin Kanta-palveluista haetussa uusimispyynnössä.</w:t>
            </w:r>
          </w:p>
          <w:p>
            <w:pPr>
              <w:pStyle w:val="Normal"/>
              <w:rPr>
                <w:sz w:val="20"/>
                <w:szCs w:val="20"/>
              </w:rPr>
            </w:pPr>
            <w:r>
              <w:rPr>
                <w:sz w:val="20"/>
                <w:szCs w:val="20"/>
              </w:rPr>
            </w:r>
          </w:p>
          <w:p>
            <w:pPr>
              <w:pStyle w:val="Normal"/>
              <w:rPr>
                <w:sz w:val="20"/>
                <w:szCs w:val="20"/>
              </w:rPr>
            </w:pPr>
            <w:r>
              <w:rPr>
                <w:sz w:val="20"/>
                <w:szCs w:val="20"/>
              </w:rPr>
              <w:t>Niiden tietojärjestelmien, joissa uudet määrittelyversiot otetaan käyttöön vaiheittain, tulee olla todennetusti eteenpäin yhteensopiva niin, että ne pystyvät käsittelemään uuden määrityksen mukaisia uusimispyyntöjä.</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lang w:val="en-US"/>
              </w:rPr>
            </w:pPr>
            <w:r>
              <w:rPr>
                <w:sz w:val="20"/>
                <w:szCs w:val="20"/>
                <w:lang w:val="en-US"/>
              </w:rPr>
              <w:t>10 – Toimitus</w:t>
            </w:r>
          </w:p>
          <w:p>
            <w:pPr>
              <w:pStyle w:val="Normal"/>
              <w:rPr>
                <w:sz w:val="20"/>
                <w:szCs w:val="20"/>
                <w:lang w:val="en-US"/>
              </w:rPr>
            </w:pPr>
            <w:r>
              <w:rPr>
                <w:sz w:val="20"/>
                <w:szCs w:val="20"/>
                <w:lang w:val="en-US"/>
              </w:rPr>
              <w:t>RCMR_IN000202FI01</w:t>
            </w:r>
          </w:p>
          <w:p>
            <w:pPr>
              <w:pStyle w:val="Normal"/>
              <w:rPr>
                <w:sz w:val="20"/>
                <w:szCs w:val="20"/>
                <w:lang w:val="en-US"/>
              </w:rPr>
            </w:pPr>
            <w:r>
              <w:rPr>
                <w:sz w:val="20"/>
                <w:szCs w:val="20"/>
                <w:lang w:val="en-US"/>
              </w:rPr>
              <w:t>Original Dispense Document with Content</w:t>
            </w:r>
          </w:p>
          <w:p>
            <w:pPr>
              <w:pStyle w:val="Normal"/>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4" w:type="dxa"/>
            <w:tcBorders>
              <w:top w:val="single" w:sz="4" w:space="0" w:color="000000"/>
              <w:left w:val="single" w:sz="4" w:space="0" w:color="000000"/>
              <w:bottom w:val="single" w:sz="4" w:space="0" w:color="000000"/>
              <w:right w:val="single" w:sz="4" w:space="0" w:color="000000"/>
            </w:tcBorders>
            <w:shd w:fill="F2F2F2" w:val="clear"/>
          </w:tcPr>
          <w:p>
            <w:pPr>
              <w:pStyle w:val="Normal"/>
              <w:rPr/>
            </w:pPr>
            <w:r>
              <w:rPr>
                <w:sz w:val="20"/>
                <w:szCs w:val="20"/>
              </w:rPr>
              <w:t>Uusin järjestelmän tukema määrittelyversio</w:t>
            </w:r>
          </w:p>
        </w:tc>
        <w:tc>
          <w:tcPr>
            <w:tcW w:w="2976"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Toimitukset laaditaan aina käyttämällä uusinta järjestelmän tukemaa määrittelyversiota, vaikka lääkemääräys, johon toimitus kohdistuu, olisikin tehty vanhemmalla määrittelyversiolla</w:t>
            </w:r>
          </w:p>
        </w:tc>
        <w:tc>
          <w:tcPr>
            <w:tcW w:w="3402"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Apteekkijärjestelmien tulee tukea aina uusinta määritysversiota. Tarvetta eteenpäin yhteensopivuudelle ei tällöin synny.</w:t>
            </w:r>
          </w:p>
          <w:p>
            <w:pPr>
              <w:pStyle w:val="Normal"/>
              <w:rPr>
                <w:sz w:val="16"/>
                <w:szCs w:val="16"/>
              </w:rPr>
            </w:pPr>
            <w:r>
              <w:rPr>
                <w:sz w:val="16"/>
                <w:szCs w:val="16"/>
              </w:rPr>
            </w:r>
          </w:p>
        </w:tc>
      </w:tr>
      <w:tr>
        <w:trPr>
          <w:cantSplit w:val="true"/>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GB"/>
              </w:rPr>
            </w:pPr>
            <w:r>
              <w:rPr>
                <w:sz w:val="20"/>
                <w:szCs w:val="20"/>
                <w:lang w:val="en-GB"/>
              </w:rPr>
              <w:t>11 - Toimituksen mitätöinti</w:t>
            </w:r>
          </w:p>
          <w:p>
            <w:pPr>
              <w:pStyle w:val="Normal"/>
              <w:rPr>
                <w:sz w:val="20"/>
                <w:szCs w:val="20"/>
                <w:lang w:val="en-US"/>
              </w:rPr>
            </w:pPr>
            <w:r>
              <w:rPr>
                <w:sz w:val="20"/>
                <w:szCs w:val="20"/>
                <w:lang w:val="en-US"/>
              </w:rPr>
              <w:t>RCMR_IN000223FI01</w:t>
            </w:r>
          </w:p>
          <w:p>
            <w:pPr>
              <w:pStyle w:val="Normal"/>
              <w:rPr>
                <w:sz w:val="20"/>
                <w:szCs w:val="20"/>
                <w:lang w:val="en-US"/>
              </w:rPr>
            </w:pPr>
            <w:r>
              <w:rPr>
                <w:sz w:val="20"/>
                <w:szCs w:val="20"/>
                <w:lang w:val="en-US"/>
              </w:rPr>
              <w:t>Dispense Document Repudiation with Content</w:t>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mitätöitävässä toimituksessa.</w:t>
            </w:r>
          </w:p>
        </w:tc>
        <w:tc>
          <w:tcPr>
            <w:tcW w:w="2694" w:type="dxa"/>
            <w:tcBorders>
              <w:top w:val="single" w:sz="4" w:space="0" w:color="000000"/>
              <w:left w:val="single" w:sz="4" w:space="0" w:color="000000"/>
              <w:bottom w:val="single" w:sz="4" w:space="0" w:color="000000"/>
              <w:right w:val="single" w:sz="4" w:space="0" w:color="000000"/>
            </w:tcBorders>
          </w:tcPr>
          <w:p>
            <w:pPr>
              <w:pStyle w:val="Normal"/>
              <w:rPr/>
            </w:pPr>
            <w:r>
              <w:rPr>
                <w:sz w:val="20"/>
                <w:szCs w:val="20"/>
              </w:rPr>
              <w:t xml:space="preserve">Mitätöinnissä käytetään joko samaa määritysversiota kuin toimenpiteen kohteena olevassa asiakirjassa, tai toimenpiteen tekohetkellä voimassa olevaa määritysversiota. </w:t>
            </w:r>
          </w:p>
          <w:p>
            <w:pPr>
              <w:pStyle w:val="Normal"/>
              <w:rPr>
                <w:sz w:val="20"/>
                <w:szCs w:val="20"/>
              </w:rPr>
            </w:pPr>
            <w:r>
              <w:rPr>
                <w:sz w:val="20"/>
                <w:szCs w:val="20"/>
              </w:rPr>
            </w:r>
          </w:p>
        </w:tc>
        <w:tc>
          <w:tcPr>
            <w:tcW w:w="2976"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20"/>
                <w:szCs w:val="20"/>
              </w:rPr>
              <w:t>Uutta määritysversiota tukevien tietojärjestelmien tulee toistaiseksi osata mitätöidä myös vanhalla määritysversiolla tehtyjä toimituksia*.</w:t>
            </w:r>
          </w:p>
        </w:tc>
        <w:tc>
          <w:tcPr>
            <w:tcW w:w="3402"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Toimituksen voi mitätöidä vain toimituksen tehnyt apteekki, jolloin toimitus ei voi olla tehty uudemmalla versiolla kuin toimituksen mitätöinti.</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12 - Toimituksen korjaus</w:t>
            </w:r>
          </w:p>
          <w:p>
            <w:pPr>
              <w:pStyle w:val="Normal"/>
              <w:rPr>
                <w:sz w:val="20"/>
                <w:szCs w:val="20"/>
                <w:lang w:val="en-US"/>
              </w:rPr>
            </w:pPr>
            <w:r>
              <w:rPr>
                <w:sz w:val="20"/>
                <w:szCs w:val="20"/>
                <w:lang w:val="en-US"/>
              </w:rPr>
              <w:t>RCMR_IN000216FI01</w:t>
            </w:r>
          </w:p>
          <w:p>
            <w:pPr>
              <w:pStyle w:val="Normal"/>
              <w:rPr>
                <w:sz w:val="20"/>
                <w:szCs w:val="20"/>
                <w:lang w:val="en-US"/>
              </w:rPr>
            </w:pPr>
            <w:r>
              <w:rPr>
                <w:sz w:val="20"/>
                <w:szCs w:val="20"/>
                <w:lang w:val="en-US"/>
              </w:rPr>
              <w:t>Dispense Document Replacement with Content</w:t>
            </w:r>
          </w:p>
          <w:p>
            <w:pPr>
              <w:pStyle w:val="Normal"/>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korjattavassa toimituksessa.</w:t>
            </w:r>
          </w:p>
        </w:tc>
        <w:tc>
          <w:tcPr>
            <w:tcW w:w="269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Korjauksessa käytetään joko samaa määritysversiota kuin toimenpiteen kohteena olevassa asiakirjassa, tai toimenpiteen tekohetkellä voimassa olevaa määritysversiota.</w:t>
            </w:r>
          </w:p>
        </w:tc>
        <w:tc>
          <w:tcPr>
            <w:tcW w:w="2976"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Uutta määritysversiota tukevien tietojärjestelmien tulee toistaiseksi osata korjata myös vanhaa määritysversiota noudattavia lääketoimituksia*.</w:t>
            </w:r>
          </w:p>
          <w:p>
            <w:pPr>
              <w:pStyle w:val="Normal"/>
              <w:rPr>
                <w:sz w:val="20"/>
                <w:szCs w:val="20"/>
              </w:rPr>
            </w:pPr>
            <w:r>
              <w:rPr>
                <w:sz w:val="20"/>
                <w:szCs w:val="20"/>
              </w:rPr>
            </w:r>
          </w:p>
        </w:tc>
        <w:tc>
          <w:tcPr>
            <w:tcW w:w="3402"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Toimituksen voi korjata vain toimituksen tehnyt apteekki, jolloin toimitus ei voi olla tehty uudemmalla versiolla kuin toimituksen korjaus.</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shd w:fill="F2F2F2" w:val="clear"/>
          </w:tcPr>
          <w:p>
            <w:pPr>
              <w:pStyle w:val="Normal"/>
              <w:keepLines/>
              <w:rPr>
                <w:sz w:val="20"/>
                <w:szCs w:val="20"/>
                <w:lang w:val="en-GB"/>
              </w:rPr>
            </w:pPr>
            <w:r>
              <w:rPr>
                <w:sz w:val="20"/>
                <w:szCs w:val="20"/>
                <w:lang w:val="en-GB"/>
              </w:rPr>
              <w:t>16 – Annosjakelu</w:t>
            </w:r>
          </w:p>
          <w:p>
            <w:pPr>
              <w:pStyle w:val="Normal"/>
              <w:keepLines/>
              <w:rPr>
                <w:sz w:val="20"/>
                <w:szCs w:val="20"/>
                <w:lang w:val="en-US"/>
              </w:rPr>
            </w:pPr>
            <w:r>
              <w:rPr>
                <w:sz w:val="20"/>
                <w:szCs w:val="20"/>
                <w:lang w:val="en-US"/>
              </w:rPr>
              <w:t>RCMR_IN000208FI01</w:t>
            </w:r>
          </w:p>
          <w:p>
            <w:pPr>
              <w:pStyle w:val="Normal"/>
              <w:keepLines/>
              <w:rPr>
                <w:sz w:val="20"/>
                <w:szCs w:val="20"/>
                <w:lang w:val="en-US"/>
              </w:rPr>
            </w:pPr>
            <w:r>
              <w:rPr>
                <w:sz w:val="20"/>
                <w:szCs w:val="20"/>
                <w:lang w:val="en-US"/>
              </w:rPr>
              <w:t>Prescription Portioned Fulfillment Delivery Request</w:t>
            </w:r>
          </w:p>
          <w:p>
            <w:pPr>
              <w:pStyle w:val="Normal"/>
              <w:keepLines/>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Versionumero on 1.</w:t>
            </w:r>
          </w:p>
          <w:p>
            <w:pPr>
              <w:pStyle w:val="Normal"/>
              <w:keepLines/>
              <w:rPr>
                <w:sz w:val="20"/>
                <w:szCs w:val="20"/>
              </w:rPr>
            </w:pPr>
            <w:r>
              <w:rPr>
                <w:sz w:val="20"/>
                <w:szCs w:val="20"/>
              </w:rPr>
              <w:t>SetId on uusi eli sama kuin id.</w:t>
            </w:r>
          </w:p>
        </w:tc>
        <w:tc>
          <w:tcPr>
            <w:tcW w:w="2694" w:type="dxa"/>
            <w:tcBorders>
              <w:top w:val="single" w:sz="4" w:space="0" w:color="000000"/>
              <w:left w:val="single" w:sz="4" w:space="0" w:color="000000"/>
              <w:bottom w:val="single" w:sz="4" w:space="0" w:color="000000"/>
              <w:right w:val="single" w:sz="4" w:space="0" w:color="000000"/>
            </w:tcBorders>
            <w:shd w:fill="F2F2F2" w:val="clear"/>
          </w:tcPr>
          <w:p>
            <w:pPr>
              <w:pStyle w:val="Normal"/>
              <w:rPr/>
            </w:pPr>
            <w:r>
              <w:rPr>
                <w:sz w:val="20"/>
                <w:szCs w:val="20"/>
              </w:rPr>
              <w:t>Uusin järjestelmän tukema määrittelyversio</w:t>
            </w:r>
          </w:p>
        </w:tc>
        <w:tc>
          <w:tcPr>
            <w:tcW w:w="2976"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c>
          <w:tcPr>
            <w:tcW w:w="3402"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r>
      <w:tr>
        <w:trPr>
          <w:cantSplit w:val="true"/>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GB"/>
              </w:rPr>
            </w:pPr>
            <w:r>
              <w:rPr>
                <w:sz w:val="20"/>
                <w:szCs w:val="20"/>
                <w:lang w:val="en-GB"/>
              </w:rPr>
              <w:t>17 - Annosjakelun purku</w:t>
            </w:r>
          </w:p>
          <w:p>
            <w:pPr>
              <w:pStyle w:val="Normal"/>
              <w:rPr>
                <w:sz w:val="20"/>
                <w:szCs w:val="20"/>
                <w:lang w:val="en-US"/>
              </w:rPr>
            </w:pPr>
            <w:r>
              <w:rPr>
                <w:sz w:val="20"/>
                <w:szCs w:val="20"/>
                <w:lang w:val="en-US"/>
              </w:rPr>
              <w:t>RCMR_IN000716FI01</w:t>
            </w:r>
          </w:p>
          <w:p>
            <w:pPr>
              <w:pStyle w:val="Normal"/>
              <w:rPr>
                <w:sz w:val="20"/>
                <w:szCs w:val="20"/>
                <w:lang w:val="en-US"/>
              </w:rPr>
            </w:pPr>
            <w:r>
              <w:rPr>
                <w:sz w:val="20"/>
                <w:szCs w:val="20"/>
                <w:lang w:val="en-US"/>
              </w:rPr>
              <w:t>Prescription Portioned Fulfillment Delivery Cancellation</w:t>
            </w:r>
          </w:p>
          <w:p>
            <w:pPr>
              <w:pStyle w:val="Normal"/>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purettavassa annosjakelusanomassa.</w:t>
            </w:r>
          </w:p>
        </w:tc>
        <w:tc>
          <w:tcPr>
            <w:tcW w:w="2694" w:type="dxa"/>
            <w:tcBorders>
              <w:top w:val="single" w:sz="4" w:space="0" w:color="000000"/>
              <w:left w:val="single" w:sz="4" w:space="0" w:color="000000"/>
              <w:bottom w:val="single" w:sz="4" w:space="0" w:color="000000"/>
              <w:right w:val="single" w:sz="4" w:space="0" w:color="000000"/>
            </w:tcBorders>
          </w:tcPr>
          <w:p>
            <w:pPr>
              <w:pStyle w:val="Normal"/>
              <w:rPr/>
            </w:pPr>
            <w:r>
              <w:rPr>
                <w:sz w:val="20"/>
                <w:szCs w:val="20"/>
              </w:rPr>
              <w:t xml:space="preserve">Annosjakeluvarauksen purussa käytetään joko samaa määritysversiota kuin toimenpiteen kohteena olevassa asiakirjassa, tai toimenpiteen tekohetkellä voimassa olevaa määritysversiota. </w:t>
            </w:r>
          </w:p>
          <w:p>
            <w:pPr>
              <w:pStyle w:val="Normal"/>
              <w:rPr>
                <w:sz w:val="20"/>
                <w:szCs w:val="20"/>
              </w:rPr>
            </w:pPr>
            <w:r>
              <w:rPr>
                <w:sz w:val="20"/>
                <w:szCs w:val="20"/>
              </w:rPr>
            </w:r>
          </w:p>
        </w:tc>
        <w:tc>
          <w:tcPr>
            <w:tcW w:w="2976"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Uutta määritysversiota tukevien tietojärjestelmien tulee toistaiseksi osata purkaa myös vanhalla määritysversiolla tehtyjä annosjakeluvarauksia*.</w:t>
            </w:r>
          </w:p>
        </w:tc>
        <w:tc>
          <w:tcPr>
            <w:tcW w:w="3402"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Annosjakeluvarauksen voi purkaa vain varauksen tehnyt apteekki, jolloin annosjakeluvaraus ei voi olla tehty uudemmalla versiolla kuin annosjakeluvarauksen purku.</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lang w:val="en-US"/>
              </w:rPr>
            </w:pPr>
            <w:r>
              <w:rPr>
                <w:sz w:val="20"/>
                <w:szCs w:val="20"/>
                <w:lang w:val="en-US"/>
              </w:rPr>
              <w:t>18 - Toimitusvarauksen purku</w:t>
            </w:r>
          </w:p>
          <w:p>
            <w:pPr>
              <w:pStyle w:val="Normal"/>
              <w:rPr>
                <w:sz w:val="20"/>
                <w:szCs w:val="20"/>
                <w:lang w:val="en-US"/>
              </w:rPr>
            </w:pPr>
            <w:r>
              <w:rPr>
                <w:sz w:val="20"/>
                <w:szCs w:val="20"/>
                <w:lang w:val="en-US"/>
              </w:rPr>
              <w:t>Prescription Fulfillment Reservation Cancel (RCMR_IN000516FI01)</w:t>
            </w:r>
          </w:p>
        </w:tc>
        <w:tc>
          <w:tcPr>
            <w:tcW w:w="198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4" w:type="dxa"/>
            <w:tcBorders>
              <w:top w:val="single" w:sz="4" w:space="0" w:color="000000"/>
              <w:left w:val="single" w:sz="4" w:space="0" w:color="000000"/>
              <w:bottom w:val="single" w:sz="4" w:space="0" w:color="000000"/>
              <w:right w:val="single" w:sz="4" w:space="0" w:color="000000"/>
            </w:tcBorders>
            <w:shd w:fill="F2F2F2" w:val="clear"/>
          </w:tcPr>
          <w:p>
            <w:pPr>
              <w:pStyle w:val="Normal"/>
              <w:rPr/>
            </w:pPr>
            <w:r>
              <w:rPr>
                <w:sz w:val="20"/>
                <w:szCs w:val="20"/>
              </w:rPr>
              <w:t>Uusin järjestelmän tukema määrittelyversio</w:t>
            </w:r>
          </w:p>
        </w:tc>
        <w:tc>
          <w:tcPr>
            <w:tcW w:w="2976"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c>
          <w:tcPr>
            <w:tcW w:w="3402"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r>
    </w:tbl>
    <w:p>
      <w:pPr>
        <w:pStyle w:val="Normal"/>
        <w:rPr/>
      </w:pPr>
      <w:r>
        <w:rPr/>
        <w:t xml:space="preserve">* </w:t>
      </w:r>
      <w:r>
        <w:rPr>
          <w:sz w:val="20"/>
          <w:szCs w:val="20"/>
        </w:rPr>
        <w:t>Kanta-palvelut ilmoittaa tämän vaatimuksen poistumisesta myöhemmin erikseen.</w:t>
      </w:r>
    </w:p>
    <w:sectPr>
      <w:headerReference w:type="default" r:id="rId25"/>
      <w:headerReference w:type="first" r:id="rId26"/>
      <w:footerReference w:type="default" r:id="rId27"/>
      <w:footerReference w:type="first" r:id="rId28"/>
      <w:type w:val="nextPage"/>
      <w:pgSz w:orient="landscape" w:w="16838" w:h="11906"/>
      <w:pgMar w:left="1134" w:right="567" w:header="567" w:top="1134" w:footer="284" w:bottom="851"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ourier New">
    <w:charset w:val="00"/>
    <w:family w:val="modern"/>
    <w:pitch w:val="default"/>
  </w:font>
  <w:font w:name="Wingdings">
    <w:charset w:val="02"/>
    <w:family w:val="auto"/>
    <w:pitch w:val="variable"/>
  </w:font>
  <w:font w:name="Tahoma">
    <w:charset w:val="00"/>
    <w:family w:val="swiss"/>
    <w:pitch w:val="variable"/>
  </w:font>
  <w:font w:name="MetaBoldLF-Caps">
    <w:charset w:val="00"/>
    <w:family w:val="modern"/>
    <w:pitch w:val="variable"/>
  </w:font>
  <w:font w:name="MetaBoldLF-Roman">
    <w:charset w:val="00"/>
    <w:family w:val="modern"/>
    <w:pitch w:val="variable"/>
  </w:font>
  <w:font w:name="MetaNormalLF-Roman">
    <w:charset w:val="00"/>
    <w:family w:val="modern"/>
    <w:pitch w:val="variable"/>
  </w:font>
  <w:font w:name="Calibri">
    <w:charset w:val="00"/>
    <w:family w:val="swiss"/>
    <w:pitch w:val="variable"/>
  </w:font>
  <w:font w:name="Microsoft Sans Serif">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sz w:val="18"/>
        <w:szCs w:val="18"/>
        <w:lang w:val="en-US"/>
      </w:rPr>
    </w:pPr>
    <w:r>
      <w:rPr>
        <w:sz w:val="18"/>
        <w:szCs w:val="18"/>
        <w:lang w:val="en-US"/>
      </w:rPr>
      <w:t xml:space="preserve">____________________________________________________________________________________________   </w:t>
    </w:r>
  </w:p>
  <w:p>
    <w:pPr>
      <w:pStyle w:val="Footer"/>
      <w:tabs>
        <w:tab w:val="clear" w:pos="284"/>
        <w:tab w:val="right" w:pos="8080" w:leader="none"/>
        <w:tab w:val="right" w:pos="9639" w:leader="none"/>
      </w:tabs>
      <w:rPr/>
    </w:pPr>
    <w:r>
      <w:rPr>
        <w:sz w:val="18"/>
        <w:szCs w:val="18"/>
      </w:rPr>
      <w:fldChar w:fldCharType="begin"/>
    </w:r>
    <w:r>
      <w:rPr>
        <w:sz w:val="18"/>
        <w:szCs w:val="18"/>
      </w:rPr>
      <w:instrText> FILENAME </w:instrText>
    </w:r>
    <w:r>
      <w:rPr>
        <w:sz w:val="18"/>
        <w:szCs w:val="18"/>
      </w:rPr>
      <w:fldChar w:fldCharType="separate"/>
    </w:r>
    <w:r>
      <w:rPr>
        <w:sz w:val="18"/>
        <w:szCs w:val="18"/>
      </w:rPr>
      <w:t>Laakemaarayksen_CDA_R2_Header_v3.63_tracking.doc</w:t>
    </w:r>
    <w:r>
      <w:rPr>
        <w:sz w:val="18"/>
        <w:szCs w:val="18"/>
      </w:rPr>
      <w:fldChar w:fldCharType="end"/>
    </w:r>
    <w:r>
      <w:rPr>
        <w:sz w:val="18"/>
        <w:szCs w:val="18"/>
        <w:lang w:val="en-US"/>
      </w:rPr>
      <w:tab/>
      <w:tab/>
      <w:t>URN:OID:</w:t>
    </w:r>
    <w:r>
      <w:rPr/>
      <w:fldChar w:fldCharType="begin"/>
    </w:r>
    <w:r>
      <w:rPr/>
      <w:instrText> DOCPROPERTY "OID"</w:instrText>
    </w:r>
    <w:r>
      <w:rPr/>
      <w:fldChar w:fldCharType="separate"/>
    </w:r>
    <w:r>
      <w:rPr/>
      <w:t>1.2.246.777.11.2019.2</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sz w:val="18"/>
        <w:szCs w:val="18"/>
        <w:lang w:val="en-US"/>
      </w:rPr>
    </w:pPr>
    <w:r>
      <w:rPr>
        <w:sz w:val="18"/>
        <w:szCs w:val="18"/>
        <w:lang w:val="en-US"/>
      </w:rPr>
      <w:t xml:space="preserve">____________________________________________________________________________________________   </w:t>
    </w:r>
  </w:p>
  <w:p>
    <w:pPr>
      <w:pStyle w:val="Footer"/>
      <w:tabs>
        <w:tab w:val="clear" w:pos="284"/>
        <w:tab w:val="right" w:pos="7655" w:leader="none"/>
        <w:tab w:val="right" w:pos="9639" w:leader="none"/>
      </w:tabs>
      <w:rPr>
        <w:sz w:val="18"/>
        <w:szCs w:val="18"/>
        <w:lang w:val="en-US"/>
      </w:rPr>
    </w:pPr>
    <w:r>
      <w:rPr>
        <w:sz w:val="18"/>
        <w:szCs w:val="18"/>
      </w:rPr>
      <w:fldChar w:fldCharType="begin"/>
    </w:r>
    <w:r>
      <w:rPr>
        <w:sz w:val="18"/>
        <w:szCs w:val="18"/>
      </w:rPr>
      <w:instrText> FILENAME </w:instrText>
    </w:r>
    <w:r>
      <w:rPr>
        <w:sz w:val="18"/>
        <w:szCs w:val="18"/>
      </w:rPr>
      <w:fldChar w:fldCharType="separate"/>
    </w:r>
    <w:r>
      <w:rPr>
        <w:sz w:val="18"/>
        <w:szCs w:val="18"/>
      </w:rPr>
      <w:t>Laakemaarayksen_CDA_R2_Header_v3.63_tracking.doc</w:t>
    </w:r>
    <w:r>
      <w:rPr>
        <w:sz w:val="18"/>
        <w:szCs w:val="18"/>
      </w:rPr>
      <w:fldChar w:fldCharType="end"/>
    </w:r>
    <w:r>
      <w:rPr>
        <w:sz w:val="18"/>
        <w:szCs w:val="18"/>
        <w:lang w:val="en-US"/>
      </w:rPr>
      <w:tab/>
      <w:t>URN:OID:</w:t>
    </w:r>
    <w:r>
      <w:rPr/>
      <w:fldChar w:fldCharType="begin"/>
    </w:r>
    <w:r>
      <w:rPr/>
      <w:instrText> DOCPROPERTY "OID"</w:instrText>
    </w:r>
    <w:r>
      <w:rPr/>
      <w:fldChar w:fldCharType="separate"/>
    </w:r>
    <w:r>
      <w:rPr/>
      <w:t>1.2.246.777.11.2019.2</w:t>
    </w:r>
    <w:r>
      <w:rPr/>
      <w:fldChar w:fldCharType="end"/>
    </w:r>
  </w:p>
  <w:p>
    <w:pPr>
      <w:pStyle w:val="Footer"/>
      <w:rPr>
        <w:sz w:val="18"/>
        <w:szCs w:val="18"/>
        <w:lang w:val="en-US"/>
      </w:rPr>
    </w:pPr>
    <w:r>
      <w:rPr>
        <w:sz w:val="18"/>
        <w:szCs w:val="18"/>
        <w:lang w:val="en-US"/>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sz w:val="18"/>
        <w:szCs w:val="18"/>
        <w:lang w:val="en-US"/>
      </w:rPr>
    </w:pPr>
    <w:r>
      <w:rPr>
        <w:sz w:val="18"/>
        <w:szCs w:val="18"/>
        <w:lang w:val="en-US"/>
      </w:rPr>
    </w:r>
  </w:p>
  <w:p>
    <w:pPr>
      <w:pStyle w:val="Footer"/>
      <w:rPr>
        <w:sz w:val="18"/>
        <w:szCs w:val="18"/>
        <w:lang w:val="en-US"/>
      </w:rPr>
    </w:pPr>
    <w:r>
      <w:rPr>
        <w:sz w:val="18"/>
        <w:szCs w:val="18"/>
        <w:lang w:val="en-US"/>
      </w:rPr>
      <w:t xml:space="preserve">____________________________________________________________________________________________   </w:t>
    </w:r>
  </w:p>
  <w:p>
    <w:pPr>
      <w:pStyle w:val="Footer"/>
      <w:tabs>
        <w:tab w:val="clear" w:pos="284"/>
        <w:tab w:val="right" w:pos="8080" w:leader="none"/>
        <w:tab w:val="right" w:pos="9639" w:leader="none"/>
      </w:tabs>
      <w:rPr>
        <w:sz w:val="18"/>
        <w:szCs w:val="18"/>
        <w:lang w:val="en-US"/>
      </w:rPr>
    </w:pPr>
    <w:r>
      <w:rPr>
        <w:sz w:val="18"/>
        <w:szCs w:val="18"/>
      </w:rPr>
      <w:fldChar w:fldCharType="begin"/>
    </w:r>
    <w:r>
      <w:rPr>
        <w:sz w:val="18"/>
        <w:szCs w:val="18"/>
      </w:rPr>
      <w:instrText> FILENAME </w:instrText>
    </w:r>
    <w:r>
      <w:rPr>
        <w:sz w:val="18"/>
        <w:szCs w:val="18"/>
      </w:rPr>
      <w:fldChar w:fldCharType="separate"/>
    </w:r>
    <w:r>
      <w:rPr>
        <w:sz w:val="18"/>
        <w:szCs w:val="18"/>
      </w:rPr>
      <w:t>Laakemaarayksen_CDA_R2_Header_v3.63_tracking.doc</w:t>
    </w:r>
    <w:r>
      <w:rPr>
        <w:sz w:val="18"/>
        <w:szCs w:val="18"/>
      </w:rPr>
      <w:fldChar w:fldCharType="end"/>
    </w:r>
    <w:r>
      <w:rPr>
        <w:sz w:val="18"/>
        <w:szCs w:val="18"/>
        <w:lang w:val="en-US"/>
      </w:rPr>
      <w:tab/>
      <w:tab/>
      <w:t>URN:OID:</w:t>
    </w:r>
    <w:r>
      <w:rPr/>
      <w:fldChar w:fldCharType="begin"/>
    </w:r>
    <w:r>
      <w:rPr/>
      <w:instrText> DOCPROPERTY "OID"</w:instrText>
    </w:r>
    <w:r>
      <w:rPr/>
      <w:fldChar w:fldCharType="separate"/>
    </w:r>
    <w:r>
      <w:rPr/>
      <w:t>1.2.246.777.11.2019.2</w:t>
    </w:r>
    <w:r>
      <w:rPr/>
      <w:fldChar w:fldCharType="end"/>
    </w:r>
  </w:p>
  <w:p>
    <w:pPr>
      <w:pStyle w:val="Footer"/>
      <w:rPr>
        <w:sz w:val="18"/>
        <w:szCs w:val="18"/>
        <w:lang w:val="en-US"/>
      </w:rPr>
    </w:pPr>
    <w:r>
      <w:rPr>
        <w:sz w:val="18"/>
        <w:szCs w:val="18"/>
        <w:lang w:val="en-US"/>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sz w:val="18"/>
        <w:szCs w:val="18"/>
        <w:lang w:val="en-US"/>
      </w:rPr>
    </w:pPr>
    <w:r>
      <w:rPr>
        <w:sz w:val="18"/>
        <w:szCs w:val="18"/>
        <w:lang w:val="en-US"/>
      </w:rPr>
    </w:r>
  </w:p>
  <w:p>
    <w:pPr>
      <w:pStyle w:val="Footer"/>
      <w:rPr/>
    </w:pPr>
    <w:r>
      <w:rPr>
        <w:sz w:val="18"/>
        <w:szCs w:val="18"/>
        <w:lang w:val="en-US"/>
      </w:rPr>
      <w:t xml:space="preserve">_________________________________________________________________________________________________________   </w:t>
    </w:r>
  </w:p>
  <w:p>
    <w:pPr>
      <w:pStyle w:val="Footer"/>
      <w:tabs>
        <w:tab w:val="clear" w:pos="284"/>
        <w:tab w:val="right" w:pos="9356" w:leader="none"/>
        <w:tab w:val="right" w:pos="13608" w:leader="none"/>
      </w:tabs>
      <w:rPr>
        <w:sz w:val="18"/>
        <w:szCs w:val="18"/>
        <w:lang w:val="en-US"/>
      </w:rPr>
    </w:pPr>
    <w:r>
      <w:rPr>
        <w:sz w:val="18"/>
        <w:szCs w:val="18"/>
      </w:rPr>
      <w:fldChar w:fldCharType="begin"/>
    </w:r>
    <w:r>
      <w:rPr>
        <w:sz w:val="18"/>
        <w:szCs w:val="18"/>
      </w:rPr>
      <w:instrText> FILENAME </w:instrText>
    </w:r>
    <w:r>
      <w:rPr>
        <w:sz w:val="18"/>
        <w:szCs w:val="18"/>
      </w:rPr>
      <w:fldChar w:fldCharType="separate"/>
    </w:r>
    <w:r>
      <w:rPr>
        <w:sz w:val="18"/>
        <w:szCs w:val="18"/>
      </w:rPr>
      <w:t>Laakemaarayksen_CDA_R2_Header_v3.63_tracking.doc</w:t>
    </w:r>
    <w:r>
      <w:rPr>
        <w:sz w:val="18"/>
        <w:szCs w:val="18"/>
      </w:rPr>
      <w:fldChar w:fldCharType="end"/>
    </w:r>
    <w:r>
      <w:rPr>
        <w:sz w:val="18"/>
        <w:szCs w:val="18"/>
        <w:lang w:val="en-US"/>
      </w:rPr>
      <w:tab/>
      <w:t>URN:OID:</w:t>
    </w:r>
    <w:r>
      <w:rPr/>
      <w:fldChar w:fldCharType="begin"/>
    </w:r>
    <w:r>
      <w:rPr/>
      <w:instrText> DOCPROPERTY "OID"</w:instrText>
    </w:r>
    <w:r>
      <w:rPr/>
      <w:fldChar w:fldCharType="separate"/>
    </w:r>
    <w:r>
      <w:rPr/>
      <w:t>1.2.246.777.11.2019.2</w:t>
    </w:r>
    <w:r>
      <w:rPr/>
      <w:fldChar w:fldCharType="end"/>
    </w:r>
  </w:p>
  <w:p>
    <w:pPr>
      <w:pStyle w:val="Footer"/>
      <w:tabs>
        <w:tab w:val="clear" w:pos="284"/>
      </w:tabs>
      <w:rPr>
        <w:sz w:val="18"/>
        <w:szCs w:val="18"/>
        <w:lang w:val="en-US"/>
      </w:rPr>
    </w:pPr>
    <w:r>
      <w:rPr>
        <w:sz w:val="18"/>
        <w:szCs w:val="18"/>
        <w:lang w:val="en-US"/>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sz w:val="18"/>
        <w:szCs w:val="18"/>
        <w:lang w:val="en-US"/>
      </w:rPr>
    </w:pPr>
    <w:r>
      <w:rPr>
        <w:sz w:val="18"/>
        <w:szCs w:val="18"/>
        <w:lang w:val="en-US"/>
      </w:rPr>
    </w:r>
  </w:p>
  <w:p>
    <w:pPr>
      <w:pStyle w:val="Footer"/>
      <w:rPr>
        <w:sz w:val="18"/>
        <w:szCs w:val="18"/>
        <w:lang w:val="en-US"/>
      </w:rPr>
    </w:pPr>
    <w:r>
      <w:rPr>
        <w:sz w:val="18"/>
        <w:szCs w:val="18"/>
        <w:lang w:val="en-US"/>
      </w:rPr>
      <w:t xml:space="preserve">____________________________________________________________________________________________   </w:t>
    </w:r>
  </w:p>
  <w:p>
    <w:pPr>
      <w:pStyle w:val="Footer"/>
      <w:tabs>
        <w:tab w:val="clear" w:pos="284"/>
        <w:tab w:val="right" w:pos="8080" w:leader="none"/>
        <w:tab w:val="right" w:pos="9639" w:leader="none"/>
      </w:tabs>
      <w:rPr/>
    </w:pPr>
    <w:r>
      <w:rPr>
        <w:sz w:val="18"/>
        <w:szCs w:val="18"/>
      </w:rPr>
      <w:fldChar w:fldCharType="begin"/>
    </w:r>
    <w:r>
      <w:rPr>
        <w:sz w:val="18"/>
        <w:szCs w:val="18"/>
      </w:rPr>
      <w:instrText> FILENAME </w:instrText>
    </w:r>
    <w:r>
      <w:rPr>
        <w:sz w:val="18"/>
        <w:szCs w:val="18"/>
      </w:rPr>
      <w:fldChar w:fldCharType="separate"/>
    </w:r>
    <w:r>
      <w:rPr>
        <w:sz w:val="18"/>
        <w:szCs w:val="18"/>
      </w:rPr>
      <w:t>Laakemaarayksen_CDA_R2_Header_v3.63_tracking.doc</w:t>
    </w:r>
    <w:r>
      <w:rPr>
        <w:sz w:val="18"/>
        <w:szCs w:val="18"/>
      </w:rPr>
      <w:fldChar w:fldCharType="end"/>
    </w:r>
    <w:r>
      <w:rPr>
        <w:sz w:val="18"/>
        <w:szCs w:val="18"/>
        <w:lang w:val="en-US"/>
      </w:rPr>
      <w:tab/>
      <w:tab/>
      <w:t>URN:OID:</w:t>
    </w:r>
    <w:r>
      <w:rPr/>
      <w:fldChar w:fldCharType="begin"/>
    </w:r>
    <w:r>
      <w:rPr/>
      <w:instrText> DOCPROPERTY "OID"</w:instrText>
    </w:r>
    <w:r>
      <w:rPr/>
      <w:fldChar w:fldCharType="separate"/>
    </w:r>
    <w:r>
      <w:rPr/>
      <w:t>1.2.246.777.11.2019.2</w:t>
    </w:r>
    <w:r>
      <w:rPr/>
      <w:fldChar w:fldCharType="end"/>
    </w:r>
  </w:p>
  <w:p>
    <w:pPr>
      <w:pStyle w:val="Footer"/>
      <w:rPr>
        <w:sz w:val="18"/>
        <w:szCs w:val="18"/>
        <w:lang w:val="en-US"/>
      </w:rPr>
    </w:pPr>
    <w:r>
      <w:rPr>
        <w:sz w:val="18"/>
        <w:szCs w:val="18"/>
        <w:lang w:val="en-US"/>
      </w:rPr>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sz w:val="18"/>
        <w:szCs w:val="18"/>
        <w:lang w:val="en-US"/>
      </w:rPr>
    </w:pPr>
    <w:r>
      <w:rPr>
        <w:sz w:val="18"/>
        <w:szCs w:val="18"/>
        <w:lang w:val="en-US"/>
      </w:rPr>
    </w:r>
  </w:p>
  <w:p>
    <w:pPr>
      <w:pStyle w:val="Footer"/>
      <w:rPr/>
    </w:pPr>
    <w:r>
      <w:rPr>
        <w:sz w:val="18"/>
        <w:szCs w:val="18"/>
        <w:lang w:val="en-US"/>
      </w:rPr>
      <w:t xml:space="preserve">_________________________________________________________________________________________________________   </w:t>
    </w:r>
  </w:p>
  <w:p>
    <w:pPr>
      <w:pStyle w:val="Footer"/>
      <w:tabs>
        <w:tab w:val="clear" w:pos="284"/>
        <w:tab w:val="right" w:pos="9356" w:leader="none"/>
        <w:tab w:val="right" w:pos="13608" w:leader="none"/>
      </w:tabs>
      <w:rPr/>
    </w:pPr>
    <w:r>
      <w:rPr>
        <w:sz w:val="18"/>
        <w:szCs w:val="18"/>
      </w:rPr>
      <w:fldChar w:fldCharType="begin"/>
    </w:r>
    <w:r>
      <w:rPr>
        <w:sz w:val="18"/>
        <w:szCs w:val="18"/>
      </w:rPr>
      <w:instrText> FILENAME </w:instrText>
    </w:r>
    <w:r>
      <w:rPr>
        <w:sz w:val="18"/>
        <w:szCs w:val="18"/>
      </w:rPr>
      <w:fldChar w:fldCharType="separate"/>
    </w:r>
    <w:r>
      <w:rPr>
        <w:sz w:val="18"/>
        <w:szCs w:val="18"/>
      </w:rPr>
      <w:t>Laakemaarayksen_CDA_R2_Header_v3.63_tracking.doc</w:t>
    </w:r>
    <w:r>
      <w:rPr>
        <w:sz w:val="18"/>
        <w:szCs w:val="18"/>
      </w:rPr>
      <w:fldChar w:fldCharType="end"/>
    </w:r>
    <w:r>
      <w:rPr>
        <w:sz w:val="18"/>
        <w:szCs w:val="18"/>
        <w:lang w:val="en-US"/>
      </w:rPr>
      <w:tab/>
      <w:t>URN:OID:</w:t>
    </w:r>
    <w:r>
      <w:rPr/>
      <w:fldChar w:fldCharType="begin"/>
    </w:r>
    <w:r>
      <w:rPr/>
      <w:instrText> DOCPROPERTY "OID"</w:instrText>
    </w:r>
    <w:r>
      <w:rPr/>
      <w:fldChar w:fldCharType="separate"/>
    </w:r>
    <w:r>
      <w:rPr/>
      <w:t>1.2.246.777.11.2019.2</w:t>
    </w:r>
    <w:r>
      <w:rPr/>
      <w:fldChar w:fldCharType="end"/>
    </w:r>
  </w:p>
  <w:p>
    <w:pPr>
      <w:pStyle w:val="Footer"/>
      <w:tabs>
        <w:tab w:val="clear" w:pos="284"/>
      </w:tabs>
      <w:rPr>
        <w:sz w:val="18"/>
        <w:szCs w:val="18"/>
        <w:lang w:val="en-US"/>
      </w:rPr>
    </w:pPr>
    <w:r>
      <w:rPr>
        <w:sz w:val="18"/>
        <w:szCs w:val="18"/>
        <w:lang w:val="en-US"/>
      </w:rPr>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sz w:val="18"/>
        <w:szCs w:val="18"/>
        <w:lang w:val="en-US"/>
      </w:rPr>
    </w:pPr>
    <w:r>
      <w:rPr>
        <w:sz w:val="18"/>
        <w:szCs w:val="18"/>
        <w:lang w:val="en-US"/>
      </w:rPr>
    </w:r>
  </w:p>
  <w:p>
    <w:pPr>
      <w:pStyle w:val="Footer"/>
      <w:rPr>
        <w:sz w:val="18"/>
        <w:szCs w:val="18"/>
        <w:lang w:val="en-US"/>
      </w:rPr>
    </w:pPr>
    <w:r>
      <w:rPr>
        <w:sz w:val="18"/>
        <w:szCs w:val="18"/>
        <w:lang w:val="en-US"/>
      </w:rPr>
      <w:t xml:space="preserve">____________________________________________________________________________________________   </w:t>
    </w:r>
  </w:p>
  <w:p>
    <w:pPr>
      <w:pStyle w:val="Footer"/>
      <w:tabs>
        <w:tab w:val="clear" w:pos="284"/>
        <w:tab w:val="right" w:pos="8080" w:leader="none"/>
        <w:tab w:val="right" w:pos="9639" w:leader="none"/>
      </w:tabs>
      <w:rPr/>
    </w:pPr>
    <w:r>
      <w:rPr>
        <w:sz w:val="18"/>
        <w:szCs w:val="18"/>
      </w:rPr>
      <w:fldChar w:fldCharType="begin"/>
    </w:r>
    <w:r>
      <w:rPr>
        <w:sz w:val="18"/>
        <w:szCs w:val="18"/>
      </w:rPr>
      <w:instrText> FILENAME </w:instrText>
    </w:r>
    <w:r>
      <w:rPr>
        <w:sz w:val="18"/>
        <w:szCs w:val="18"/>
      </w:rPr>
      <w:fldChar w:fldCharType="separate"/>
    </w:r>
    <w:r>
      <w:rPr>
        <w:sz w:val="18"/>
        <w:szCs w:val="18"/>
      </w:rPr>
      <w:t>Laakemaarayksen_CDA_R2_Header_v3.63_tracking.doc</w:t>
    </w:r>
    <w:r>
      <w:rPr>
        <w:sz w:val="18"/>
        <w:szCs w:val="18"/>
      </w:rPr>
      <w:fldChar w:fldCharType="end"/>
    </w:r>
    <w:r>
      <w:rPr>
        <w:sz w:val="18"/>
        <w:szCs w:val="18"/>
        <w:lang w:val="en-US"/>
      </w:rPr>
      <w:tab/>
      <w:tab/>
      <w:t>URN:OID:</w:t>
    </w:r>
    <w:r>
      <w:rPr/>
      <w:fldChar w:fldCharType="begin"/>
    </w:r>
    <w:r>
      <w:rPr/>
      <w:instrText> DOCPROPERTY "OID"</w:instrText>
    </w:r>
    <w:r>
      <w:rPr/>
      <w:fldChar w:fldCharType="separate"/>
    </w:r>
    <w:r>
      <w:rPr/>
      <w:t>1.2.246.777.11.2019.2</w:t>
    </w:r>
    <w:r>
      <w:rPr/>
      <w:fldChar w:fldCharType="end"/>
    </w:r>
  </w:p>
  <w:p>
    <w:pPr>
      <w:pStyle w:val="Footer"/>
      <w:rPr>
        <w:sz w:val="18"/>
        <w:szCs w:val="18"/>
        <w:lang w:val="en-US"/>
      </w:rPr>
    </w:pPr>
    <w:r>
      <w:rPr>
        <w:sz w:val="18"/>
        <w:szCs w:val="18"/>
        <w:lang w:val="en-US"/>
      </w:rPr>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sz w:val="18"/>
        <w:szCs w:val="18"/>
        <w:lang w:val="en-US"/>
      </w:rPr>
    </w:pPr>
    <w:r>
      <w:rPr>
        <w:sz w:val="18"/>
        <w:szCs w:val="18"/>
        <w:lang w:val="en-US"/>
      </w:rPr>
    </w:r>
  </w:p>
  <w:p>
    <w:pPr>
      <w:pStyle w:val="Footer"/>
      <w:rPr/>
    </w:pPr>
    <w:r>
      <w:rPr>
        <w:sz w:val="18"/>
        <w:szCs w:val="18"/>
        <w:lang w:val="en-US"/>
      </w:rPr>
      <w:t xml:space="preserve">_________________________________________________________________________________________________________   </w:t>
    </w:r>
  </w:p>
  <w:p>
    <w:pPr>
      <w:pStyle w:val="Footer"/>
      <w:tabs>
        <w:tab w:val="clear" w:pos="284"/>
        <w:tab w:val="right" w:pos="9356" w:leader="none"/>
        <w:tab w:val="right" w:pos="13608" w:leader="none"/>
      </w:tabs>
      <w:rPr/>
    </w:pPr>
    <w:r>
      <w:rPr>
        <w:sz w:val="18"/>
        <w:szCs w:val="18"/>
      </w:rPr>
      <w:fldChar w:fldCharType="begin"/>
    </w:r>
    <w:r>
      <w:rPr>
        <w:sz w:val="18"/>
        <w:szCs w:val="18"/>
      </w:rPr>
      <w:instrText> FILENAME </w:instrText>
    </w:r>
    <w:r>
      <w:rPr>
        <w:sz w:val="18"/>
        <w:szCs w:val="18"/>
      </w:rPr>
      <w:fldChar w:fldCharType="separate"/>
    </w:r>
    <w:r>
      <w:rPr>
        <w:sz w:val="18"/>
        <w:szCs w:val="18"/>
      </w:rPr>
      <w:t>Laakemaarayksen_CDA_R2_Header_v3.63_tracking.doc</w:t>
    </w:r>
    <w:r>
      <w:rPr>
        <w:sz w:val="18"/>
        <w:szCs w:val="18"/>
      </w:rPr>
      <w:fldChar w:fldCharType="end"/>
    </w:r>
    <w:r>
      <w:rPr>
        <w:sz w:val="18"/>
        <w:szCs w:val="18"/>
        <w:lang w:val="en-US"/>
      </w:rPr>
      <w:tab/>
      <w:t>URN:OID:</w:t>
    </w:r>
    <w:r>
      <w:rPr/>
      <w:fldChar w:fldCharType="begin"/>
    </w:r>
    <w:r>
      <w:rPr/>
      <w:instrText> DOCPROPERTY "OID"</w:instrText>
    </w:r>
    <w:r>
      <w:rPr/>
      <w:fldChar w:fldCharType="separate"/>
    </w:r>
    <w:r>
      <w:rPr/>
      <w:t>1.2.246.777.11.2019.2</w:t>
    </w:r>
    <w:r>
      <w:rPr/>
      <w:fldChar w:fldCharType="end"/>
    </w:r>
  </w:p>
  <w:p>
    <w:pPr>
      <w:pStyle w:val="Footer"/>
      <w:tabs>
        <w:tab w:val="clear" w:pos="284"/>
      </w:tabs>
      <w:rPr>
        <w:sz w:val="18"/>
        <w:szCs w:val="18"/>
        <w:lang w:val="en-US"/>
      </w:rPr>
    </w:pPr>
    <w:r>
      <w:rPr>
        <w:sz w:val="18"/>
        <w:szCs w:val="18"/>
        <w:lang w:val="en-US"/>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8334" w:type="dxa"/>
      <w:jc w:val="left"/>
      <w:tblInd w:w="0" w:type="dxa"/>
      <w:tblLayout w:type="fixed"/>
      <w:tblCellMar>
        <w:top w:w="0" w:type="dxa"/>
        <w:left w:w="107" w:type="dxa"/>
        <w:bottom w:w="0" w:type="dxa"/>
        <w:right w:w="107" w:type="dxa"/>
      </w:tblCellMar>
    </w:tblPr>
    <w:tblGrid>
      <w:gridCol w:w="1385"/>
      <w:gridCol w:w="1947"/>
      <w:gridCol w:w="3922"/>
      <w:gridCol w:w="1080"/>
    </w:tblGrid>
    <w:tr>
      <w:trPr>
        <w:cantSplit w:val="true"/>
      </w:trPr>
      <w:tc>
        <w:tcPr>
          <w:tcW w:w="1385" w:type="dxa"/>
          <w:vMerge w:val="restart"/>
          <w:tcBorders/>
        </w:tcPr>
        <w:p>
          <w:pPr>
            <w:pStyle w:val="Header"/>
            <w:rPr>
              <w:i/>
              <w:i/>
              <w:iCs/>
              <w:sz w:val="36"/>
              <w:szCs w:val="36"/>
            </w:rPr>
          </w:pPr>
          <w:r>
            <w:rPr>
              <w:i/>
              <w:sz w:val="52"/>
              <w:lang w:val="en-US" w:eastAsia="en-US"/>
            </w:rPr>
            <w:drawing>
              <wp:inline distT="0" distB="0" distL="0" distR="0">
                <wp:extent cx="742950" cy="657225"/>
                <wp:effectExtent l="0" t="0" r="0" b="0"/>
                <wp:docPr id="7" name="Kuva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uva 8" descr=""/>
                        <pic:cNvPicPr>
                          <a:picLocks noChangeAspect="1" noChangeArrowheads="1"/>
                        </pic:cNvPicPr>
                      </pic:nvPicPr>
                      <pic:blipFill>
                        <a:blip r:embed="rId1"/>
                        <a:srcRect l="-29" t="-33" r="-29" b="-33"/>
                        <a:stretch>
                          <a:fillRect/>
                        </a:stretch>
                      </pic:blipFill>
                      <pic:spPr bwMode="auto">
                        <a:xfrm>
                          <a:off x="0" y="0"/>
                          <a:ext cx="742950" cy="657225"/>
                        </a:xfrm>
                        <a:prstGeom prst="rect">
                          <a:avLst/>
                        </a:prstGeom>
                      </pic:spPr>
                    </pic:pic>
                  </a:graphicData>
                </a:graphic>
              </wp:inline>
            </w:drawing>
          </w:r>
        </w:p>
      </w:tc>
      <w:tc>
        <w:tcPr>
          <w:tcW w:w="1947" w:type="dxa"/>
          <w:tcBorders/>
        </w:tcPr>
        <w:p>
          <w:pPr>
            <w:pStyle w:val="Header"/>
            <w:snapToGrid w:val="false"/>
            <w:rPr>
              <w:i/>
              <w:i/>
              <w:iCs/>
              <w:sz w:val="36"/>
              <w:szCs w:val="36"/>
            </w:rPr>
          </w:pPr>
          <w:r>
            <w:rPr>
              <w:i/>
              <w:iCs/>
              <w:sz w:val="36"/>
              <w:szCs w:val="36"/>
            </w:rPr>
          </w:r>
        </w:p>
      </w:tc>
      <w:tc>
        <w:tcPr>
          <w:tcW w:w="3922" w:type="dxa"/>
          <w:tcBorders/>
        </w:tcPr>
        <w:p>
          <w:pPr>
            <w:pStyle w:val="Header"/>
            <w:jc w:val="center"/>
            <w:rPr>
              <w:lang w:val="en-US"/>
            </w:rPr>
          </w:pPr>
          <w:r>
            <w:rPr>
              <w:lang w:val="en-US"/>
            </w:rPr>
            <w:t xml:space="preserve">Versio </w:t>
          </w:r>
          <w:r>
            <w:rPr/>
            <w:fldChar w:fldCharType="begin"/>
          </w:r>
          <w:r>
            <w:rPr/>
            <w:instrText> DOCPROPERTY "VersioNro"</w:instrText>
          </w:r>
          <w:r>
            <w:rPr/>
            <w:fldChar w:fldCharType="separate"/>
          </w:r>
          <w:r>
            <w:rPr/>
            <w:t>3.63</w:t>
          </w:r>
          <w:r>
            <w:rPr/>
            <w:fldChar w:fldCharType="end"/>
          </w:r>
        </w:p>
      </w:tc>
      <w:tc>
        <w:tcPr>
          <w:tcW w:w="1080" w:type="dxa"/>
          <w:tcBorders/>
        </w:tcPr>
        <w:p>
          <w:pPr>
            <w:pStyle w:val="Header"/>
            <w:jc w:val="right"/>
            <w:rPr/>
          </w:pPr>
          <w:r>
            <w:rPr>
              <w:rStyle w:val="PageNumber"/>
            </w:rPr>
            <w:fldChar w:fldCharType="begin"/>
          </w:r>
          <w:r>
            <w:rPr>
              <w:rStyle w:val="PageNumber"/>
            </w:rPr>
            <w:instrText> PAGE </w:instrText>
          </w:r>
          <w:r>
            <w:rPr>
              <w:rStyle w:val="PageNumber"/>
            </w:rPr>
            <w:fldChar w:fldCharType="separate"/>
          </w:r>
          <w:r>
            <w:rPr>
              <w:rStyle w:val="PageNumber"/>
            </w:rPr>
            <w:t>31</w:t>
          </w:r>
          <w:r>
            <w:rPr>
              <w:rStyle w:val="PageNumber"/>
            </w:rPr>
            <w:fldChar w:fldCharType="end"/>
          </w:r>
          <w:r>
            <w:rPr>
              <w:rStyle w:val="PageNumber"/>
            </w:rPr>
            <w:t xml:space="preserve"> </w:t>
          </w:r>
          <w:r>
            <w:rPr>
              <w:rStyle w:val="PageNumber"/>
            </w:rPr>
            <w:t>(</w:t>
          </w:r>
          <w:r>
            <w:rPr>
              <w:rStyle w:val="PageNumber"/>
            </w:rPr>
            <w:fldChar w:fldCharType="begin"/>
          </w:r>
          <w:r>
            <w:rPr>
              <w:rStyle w:val="PageNumber"/>
            </w:rPr>
            <w:instrText> NUMPAGES \* ARABIC </w:instrText>
          </w:r>
          <w:r>
            <w:rPr>
              <w:rStyle w:val="PageNumber"/>
            </w:rPr>
            <w:fldChar w:fldCharType="separate"/>
          </w:r>
          <w:r>
            <w:rPr>
              <w:rStyle w:val="PageNumber"/>
            </w:rPr>
            <w:t>41</w:t>
          </w:r>
          <w:r>
            <w:rPr>
              <w:rStyle w:val="PageNumber"/>
            </w:rPr>
            <w:fldChar w:fldCharType="end"/>
          </w:r>
          <w:r>
            <w:rPr>
              <w:rStyle w:val="PageNumber"/>
            </w:rPr>
            <w:t>)</w:t>
          </w:r>
        </w:p>
      </w:tc>
    </w:tr>
    <w:tr>
      <w:trPr>
        <w:cantSplit w:val="true"/>
      </w:trPr>
      <w:tc>
        <w:tcPr>
          <w:tcW w:w="1385" w:type="dxa"/>
          <w:vMerge w:val="continue"/>
          <w:tcBorders/>
        </w:tcPr>
        <w:p>
          <w:pPr>
            <w:pStyle w:val="Header"/>
            <w:snapToGrid w:val="false"/>
            <w:rPr/>
          </w:pPr>
          <w:r>
            <w:rPr/>
          </w:r>
        </w:p>
      </w:tc>
      <w:tc>
        <w:tcPr>
          <w:tcW w:w="1947" w:type="dxa"/>
          <w:tcBorders/>
        </w:tcPr>
        <w:p>
          <w:pPr>
            <w:pStyle w:val="Header"/>
            <w:rPr/>
          </w:pPr>
          <w:r>
            <w:rPr/>
            <w:t>Lääkemääräyksen</w:t>
          </w:r>
        </w:p>
        <w:p>
          <w:pPr>
            <w:pStyle w:val="Header"/>
            <w:rPr/>
          </w:pPr>
          <w:r>
            <w:rPr/>
            <w:t>CDA R2 Header</w:t>
          </w:r>
        </w:p>
        <w:p>
          <w:pPr>
            <w:pStyle w:val="Header"/>
            <w:rPr/>
          </w:pPr>
          <w:r>
            <w:rPr/>
          </w:r>
        </w:p>
      </w:tc>
      <w:tc>
        <w:tcPr>
          <w:tcW w:w="3922" w:type="dxa"/>
          <w:tcBorders/>
        </w:tcPr>
        <w:p>
          <w:pPr>
            <w:pStyle w:val="Header"/>
            <w:snapToGrid w:val="false"/>
            <w:jc w:val="center"/>
            <w:rPr/>
          </w:pPr>
          <w:r>
            <w:rPr/>
          </w:r>
        </w:p>
        <w:p>
          <w:pPr>
            <w:pStyle w:val="Header"/>
            <w:jc w:val="center"/>
            <w:rPr/>
          </w:pPr>
          <w:r>
            <w:rPr/>
            <w:fldChar w:fldCharType="begin"/>
          </w:r>
          <w:r>
            <w:rPr/>
            <w:instrText> DOCPROPERTY "VersioPvm"</w:instrText>
          </w:r>
          <w:r>
            <w:rPr/>
            <w:fldChar w:fldCharType="separate"/>
          </w:r>
          <w:r>
            <w:rPr/>
            <w:t>1.6.2020</w:t>
          </w:r>
          <w:r>
            <w:rPr/>
            <w:fldChar w:fldCharType="end"/>
          </w:r>
        </w:p>
      </w:tc>
      <w:tc>
        <w:tcPr>
          <w:tcW w:w="1080" w:type="dxa"/>
          <w:tcBorders/>
        </w:tcPr>
        <w:p>
          <w:pPr>
            <w:pStyle w:val="Header"/>
            <w:snapToGrid w:val="false"/>
            <w:rPr/>
          </w:pPr>
          <w:r>
            <w:rPr/>
          </w:r>
        </w:p>
      </w:tc>
    </w:tr>
    <w:tr>
      <w:trPr>
        <w:trHeight w:val="284" w:hRule="exact"/>
        <w:cantSplit w:val="true"/>
      </w:trPr>
      <w:tc>
        <w:tcPr>
          <w:tcW w:w="1385" w:type="dxa"/>
          <w:tcBorders/>
        </w:tcPr>
        <w:p>
          <w:pPr>
            <w:pStyle w:val="Header"/>
            <w:rPr>
              <w:i/>
              <w:i/>
              <w:sz w:val="44"/>
              <w:szCs w:val="44"/>
            </w:rPr>
          </w:pPr>
          <w:r>
            <w:rPr>
              <w:i/>
              <w:sz w:val="44"/>
              <w:szCs w:val="44"/>
            </w:rPr>
            <w:t xml:space="preserve"> </w:t>
          </w:r>
        </w:p>
      </w:tc>
      <w:tc>
        <w:tcPr>
          <w:tcW w:w="1947" w:type="dxa"/>
          <w:tcBorders/>
        </w:tcPr>
        <w:p>
          <w:pPr>
            <w:pStyle w:val="Header"/>
            <w:snapToGrid w:val="false"/>
            <w:rPr>
              <w:i/>
              <w:i/>
              <w:sz w:val="44"/>
              <w:szCs w:val="44"/>
            </w:rPr>
          </w:pPr>
          <w:r>
            <w:rPr>
              <w:i/>
              <w:sz w:val="44"/>
              <w:szCs w:val="44"/>
            </w:rPr>
          </w:r>
        </w:p>
      </w:tc>
      <w:tc>
        <w:tcPr>
          <w:tcW w:w="3922" w:type="dxa"/>
          <w:tcBorders/>
        </w:tcPr>
        <w:p>
          <w:pPr>
            <w:pStyle w:val="Header"/>
            <w:snapToGrid w:val="false"/>
            <w:jc w:val="center"/>
            <w:rPr>
              <w:b/>
              <w:b/>
              <w:color w:val="FF0000"/>
              <w:sz w:val="16"/>
            </w:rPr>
          </w:pPr>
          <w:r>
            <w:rPr>
              <w:b/>
              <w:color w:val="FF0000"/>
              <w:sz w:val="16"/>
            </w:rPr>
          </w:r>
        </w:p>
      </w:tc>
      <w:tc>
        <w:tcPr>
          <w:tcW w:w="1080" w:type="dxa"/>
          <w:tcBorders/>
        </w:tcPr>
        <w:p>
          <w:pPr>
            <w:pStyle w:val="Header"/>
            <w:snapToGrid w:val="false"/>
            <w:rPr>
              <w:b/>
              <w:b/>
              <w:color w:val="FF0000"/>
              <w:sz w:val="16"/>
            </w:rPr>
          </w:pPr>
          <w:r>
            <w:rPr>
              <w:b/>
              <w:color w:val="FF0000"/>
              <w:sz w:val="16"/>
            </w:rPr>
          </w:r>
        </w:p>
      </w:tc>
    </w:tr>
  </w:tbl>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284"/>
        <w:tab w:val="left" w:pos="4253" w:leader="none"/>
      </w:tabs>
      <w:rPr/>
    </w:pPr>
    <w:r>
      <w:rPr/>
      <w:t xml:space="preserve">Lääkemääräyksen CDA R2 Header </w:t>
      <w:tab/>
      <w:t xml:space="preserve">Versio </w:t>
    </w:r>
    <w:r>
      <w:rPr/>
      <w:fldChar w:fldCharType="begin"/>
    </w:r>
    <w:r>
      <w:rPr/>
      <w:instrText> DOCPROPERTY "VersioNro"</w:instrText>
    </w:r>
    <w:r>
      <w:rPr/>
      <w:fldChar w:fldCharType="separate"/>
    </w:r>
    <w:r>
      <w:rPr/>
      <w:t>3.63</w:t>
    </w:r>
    <w:r>
      <w:rPr/>
      <w:fldChar w:fldCharType="end"/>
    </w:r>
    <w:r>
      <w:rPr/>
      <w:tab/>
    </w:r>
    <w:r>
      <w:rPr>
        <w:rStyle w:val="PageNumber"/>
      </w:rPr>
      <w:fldChar w:fldCharType="begin"/>
    </w:r>
    <w:r>
      <w:rPr>
        <w:rStyle w:val="PageNumber"/>
      </w:rPr>
      <w:instrText> PAGE </w:instrText>
    </w:r>
    <w:r>
      <w:rPr>
        <w:rStyle w:val="PageNumber"/>
      </w:rPr>
      <w:fldChar w:fldCharType="separate"/>
    </w:r>
    <w:r>
      <w:rPr>
        <w:rStyle w:val="PageNumber"/>
      </w:rPr>
      <w:t>1</w:t>
    </w:r>
    <w:r>
      <w:rPr>
        <w:rStyle w:val="PageNumber"/>
      </w:rPr>
      <w:fldChar w:fldCharType="end"/>
    </w:r>
    <w:r>
      <w:rPr>
        <w:rStyle w:val="PageNumber"/>
      </w:rPr>
      <w:t xml:space="preserve"> (</w:t>
    </w:r>
    <w:r>
      <w:rPr>
        <w:rStyle w:val="PageNumber"/>
      </w:rPr>
      <w:fldChar w:fldCharType="begin"/>
    </w:r>
    <w:r>
      <w:rPr>
        <w:rStyle w:val="PageNumber"/>
      </w:rPr>
      <w:instrText> NUMPAGES \* ARABIC </w:instrText>
    </w:r>
    <w:r>
      <w:rPr>
        <w:rStyle w:val="PageNumber"/>
      </w:rPr>
      <w:fldChar w:fldCharType="separate"/>
    </w:r>
    <w:r>
      <w:rPr>
        <w:rStyle w:val="PageNumber"/>
      </w:rPr>
      <w:t>41</w:t>
    </w:r>
    <w:r>
      <w:rPr>
        <w:rStyle w:val="PageNumber"/>
      </w:rPr>
      <w:fldChar w:fldCharType="end"/>
    </w:r>
    <w:r>
      <w:rPr>
        <w:rStyle w:val="PageNumber"/>
      </w:rPr>
      <w:t>)</w:t>
    </w:r>
  </w:p>
  <w:p>
    <w:pPr>
      <w:pStyle w:val="Header"/>
      <w:tabs>
        <w:tab w:val="clear" w:pos="284"/>
        <w:tab w:val="left" w:pos="4253" w:leader="none"/>
      </w:tabs>
      <w:rPr>
        <w:rStyle w:val="PageNumber"/>
      </w:rPr>
    </w:pPr>
    <w:r>
      <w:rPr/>
    </w:r>
  </w:p>
  <w:p>
    <w:pPr>
      <w:pStyle w:val="Header"/>
      <w:tabs>
        <w:tab w:val="clear" w:pos="284"/>
        <w:tab w:val="left" w:pos="4253" w:leader="none"/>
      </w:tabs>
      <w:rPr/>
    </w:pPr>
    <w:r>
      <w:rPr/>
      <w:tab/>
    </w:r>
    <w:r>
      <w:rPr/>
      <w:fldChar w:fldCharType="begin"/>
    </w:r>
    <w:r>
      <w:rPr/>
      <w:instrText> DOCPROPERTY "VersioPvm"</w:instrText>
    </w:r>
    <w:r>
      <w:rPr/>
      <w:fldChar w:fldCharType="separate"/>
    </w:r>
    <w:r>
      <w:rPr/>
      <w:t>1.6.2020</w:t>
    </w:r>
    <w:r>
      <w:rPr/>
      <w:fldChar w:fldCharType="end"/>
    </w:r>
  </w:p>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284"/>
        <w:tab w:val="left" w:pos="4253" w:leader="none"/>
      </w:tabs>
      <w:rPr/>
    </w:pPr>
    <w:r>
      <w:rPr/>
      <w:t xml:space="preserve">Lääkemääräyksen CDA R2 Header </w:t>
      <w:tab/>
      <w:t xml:space="preserve">Versio </w:t>
    </w:r>
    <w:r>
      <w:rPr/>
      <w:fldChar w:fldCharType="begin"/>
    </w:r>
    <w:r>
      <w:rPr/>
      <w:instrText> DOCPROPERTY "VersioNro"</w:instrText>
    </w:r>
    <w:r>
      <w:rPr/>
      <w:fldChar w:fldCharType="separate"/>
    </w:r>
    <w:r>
      <w:rPr/>
      <w:t>3.63</w:t>
    </w:r>
    <w:r>
      <w:rPr/>
      <w:fldChar w:fldCharType="end"/>
    </w:r>
    <w:r>
      <w:rPr/>
      <w:tab/>
    </w:r>
    <w:r>
      <w:rPr>
        <w:rStyle w:val="PageNumber"/>
      </w:rPr>
      <w:fldChar w:fldCharType="begin"/>
    </w:r>
    <w:r>
      <w:rPr>
        <w:rStyle w:val="PageNumber"/>
      </w:rPr>
      <w:instrText> PAGE </w:instrText>
    </w:r>
    <w:r>
      <w:rPr>
        <w:rStyle w:val="PageNumber"/>
      </w:rPr>
      <w:fldChar w:fldCharType="separate"/>
    </w:r>
    <w:r>
      <w:rPr>
        <w:rStyle w:val="PageNumber"/>
      </w:rPr>
      <w:t>35</w:t>
    </w:r>
    <w:r>
      <w:rPr>
        <w:rStyle w:val="PageNumber"/>
      </w:rPr>
      <w:fldChar w:fldCharType="end"/>
    </w:r>
    <w:r>
      <w:rPr>
        <w:rStyle w:val="PageNumber"/>
      </w:rPr>
      <w:t xml:space="preserve"> (</w:t>
    </w:r>
    <w:r>
      <w:rPr>
        <w:rStyle w:val="PageNumber"/>
      </w:rPr>
      <w:fldChar w:fldCharType="begin"/>
    </w:r>
    <w:r>
      <w:rPr>
        <w:rStyle w:val="PageNumber"/>
      </w:rPr>
      <w:instrText> NUMPAGES \* ARABIC </w:instrText>
    </w:r>
    <w:r>
      <w:rPr>
        <w:rStyle w:val="PageNumber"/>
      </w:rPr>
      <w:fldChar w:fldCharType="separate"/>
    </w:r>
    <w:r>
      <w:rPr>
        <w:rStyle w:val="PageNumber"/>
      </w:rPr>
      <w:t>41</w:t>
    </w:r>
    <w:r>
      <w:rPr>
        <w:rStyle w:val="PageNumber"/>
      </w:rPr>
      <w:fldChar w:fldCharType="end"/>
    </w:r>
    <w:r>
      <w:rPr>
        <w:rStyle w:val="PageNumber"/>
      </w:rPr>
      <w:t>)</w:t>
    </w:r>
  </w:p>
  <w:p>
    <w:pPr>
      <w:pStyle w:val="Header"/>
      <w:tabs>
        <w:tab w:val="clear" w:pos="284"/>
        <w:tab w:val="left" w:pos="4253" w:leader="none"/>
      </w:tabs>
      <w:rPr>
        <w:rStyle w:val="PageNumber"/>
      </w:rPr>
    </w:pPr>
    <w:r>
      <w:rPr/>
    </w:r>
  </w:p>
  <w:p>
    <w:pPr>
      <w:pStyle w:val="Header"/>
      <w:tabs>
        <w:tab w:val="clear" w:pos="284"/>
        <w:tab w:val="left" w:pos="4253" w:leader="none"/>
      </w:tabs>
      <w:rPr/>
    </w:pPr>
    <w:r>
      <w:rPr/>
      <w:tab/>
    </w:r>
    <w:r>
      <w:rPr/>
      <w:fldChar w:fldCharType="begin"/>
    </w:r>
    <w:r>
      <w:rPr/>
      <w:instrText> DOCPROPERTY "VersioPvm"</w:instrText>
    </w:r>
    <w:r>
      <w:rPr/>
      <w:fldChar w:fldCharType="separate"/>
    </w:r>
    <w:r>
      <w:rPr/>
      <w:t>1.6.2020</w:t>
    </w:r>
    <w:r>
      <w:rPr/>
      <w:fldChar w:fldCharType="end"/>
    </w:r>
  </w:p>
  <w:p>
    <w:pPr>
      <w:pStyle w:val="Header"/>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13914" w:type="dxa"/>
      <w:jc w:val="left"/>
      <w:tblInd w:w="0" w:type="dxa"/>
      <w:tblLayout w:type="fixed"/>
      <w:tblCellMar>
        <w:top w:w="0" w:type="dxa"/>
        <w:left w:w="107" w:type="dxa"/>
        <w:bottom w:w="0" w:type="dxa"/>
        <w:right w:w="107" w:type="dxa"/>
      </w:tblCellMar>
    </w:tblPr>
    <w:tblGrid>
      <w:gridCol w:w="1385"/>
      <w:gridCol w:w="1947"/>
      <w:gridCol w:w="9502"/>
      <w:gridCol w:w="1080"/>
    </w:tblGrid>
    <w:tr>
      <w:trPr>
        <w:cantSplit w:val="true"/>
      </w:trPr>
      <w:tc>
        <w:tcPr>
          <w:tcW w:w="1385" w:type="dxa"/>
          <w:vMerge w:val="restart"/>
          <w:tcBorders/>
        </w:tcPr>
        <w:p>
          <w:pPr>
            <w:pStyle w:val="Header"/>
            <w:rPr>
              <w:i/>
              <w:i/>
              <w:iCs/>
              <w:sz w:val="36"/>
              <w:szCs w:val="36"/>
            </w:rPr>
          </w:pPr>
          <w:r>
            <w:rPr>
              <w:i/>
              <w:sz w:val="52"/>
              <w:lang w:val="en-US" w:eastAsia="en-US"/>
            </w:rPr>
            <w:drawing>
              <wp:inline distT="0" distB="0" distL="0" distR="0">
                <wp:extent cx="742950" cy="657225"/>
                <wp:effectExtent l="0" t="0" r="0" b="0"/>
                <wp:docPr id="8" name="Kuva 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Kuva 10" descr=""/>
                        <pic:cNvPicPr>
                          <a:picLocks noChangeAspect="1" noChangeArrowheads="1"/>
                        </pic:cNvPicPr>
                      </pic:nvPicPr>
                      <pic:blipFill>
                        <a:blip r:embed="rId1"/>
                        <a:srcRect l="-29" t="-33" r="-29" b="-33"/>
                        <a:stretch>
                          <a:fillRect/>
                        </a:stretch>
                      </pic:blipFill>
                      <pic:spPr bwMode="auto">
                        <a:xfrm>
                          <a:off x="0" y="0"/>
                          <a:ext cx="742950" cy="657225"/>
                        </a:xfrm>
                        <a:prstGeom prst="rect">
                          <a:avLst/>
                        </a:prstGeom>
                      </pic:spPr>
                    </pic:pic>
                  </a:graphicData>
                </a:graphic>
              </wp:inline>
            </w:drawing>
          </w:r>
        </w:p>
      </w:tc>
      <w:tc>
        <w:tcPr>
          <w:tcW w:w="1947" w:type="dxa"/>
          <w:tcBorders/>
        </w:tcPr>
        <w:p>
          <w:pPr>
            <w:pStyle w:val="Header"/>
            <w:snapToGrid w:val="false"/>
            <w:rPr>
              <w:i/>
              <w:i/>
              <w:iCs/>
              <w:sz w:val="36"/>
              <w:szCs w:val="36"/>
            </w:rPr>
          </w:pPr>
          <w:r>
            <w:rPr>
              <w:i/>
              <w:iCs/>
              <w:sz w:val="36"/>
              <w:szCs w:val="36"/>
            </w:rPr>
          </w:r>
        </w:p>
      </w:tc>
      <w:tc>
        <w:tcPr>
          <w:tcW w:w="9502" w:type="dxa"/>
          <w:tcBorders/>
        </w:tcPr>
        <w:p>
          <w:pPr>
            <w:pStyle w:val="Header"/>
            <w:jc w:val="center"/>
            <w:rPr>
              <w:lang w:val="en-US"/>
            </w:rPr>
          </w:pPr>
          <w:r>
            <w:rPr>
              <w:lang w:val="en-US"/>
            </w:rPr>
            <w:t xml:space="preserve">Versio </w:t>
          </w:r>
          <w:r>
            <w:rPr/>
            <w:fldChar w:fldCharType="begin"/>
          </w:r>
          <w:r>
            <w:rPr/>
            <w:instrText> DOCPROPERTY "VersioNro"</w:instrText>
          </w:r>
          <w:r>
            <w:rPr/>
            <w:fldChar w:fldCharType="separate"/>
          </w:r>
          <w:r>
            <w:rPr/>
            <w:t>3.63</w:t>
          </w:r>
          <w:r>
            <w:rPr/>
            <w:fldChar w:fldCharType="end"/>
          </w:r>
        </w:p>
      </w:tc>
      <w:tc>
        <w:tcPr>
          <w:tcW w:w="1080" w:type="dxa"/>
          <w:tcBorders/>
        </w:tcPr>
        <w:p>
          <w:pPr>
            <w:pStyle w:val="Header"/>
            <w:jc w:val="right"/>
            <w:rPr/>
          </w:pPr>
          <w:r>
            <w:rPr>
              <w:rStyle w:val="PageNumber"/>
            </w:rPr>
            <w:fldChar w:fldCharType="begin"/>
          </w:r>
          <w:r>
            <w:rPr>
              <w:rStyle w:val="PageNumber"/>
            </w:rPr>
            <w:instrText> PAGE </w:instrText>
          </w:r>
          <w:r>
            <w:rPr>
              <w:rStyle w:val="PageNumber"/>
            </w:rPr>
            <w:fldChar w:fldCharType="separate"/>
          </w:r>
          <w:r>
            <w:rPr>
              <w:rStyle w:val="PageNumber"/>
            </w:rPr>
            <w:t>32</w:t>
          </w:r>
          <w:r>
            <w:rPr>
              <w:rStyle w:val="PageNumber"/>
            </w:rPr>
            <w:fldChar w:fldCharType="end"/>
          </w:r>
          <w:r>
            <w:rPr>
              <w:rStyle w:val="PageNumber"/>
            </w:rPr>
            <w:t xml:space="preserve"> </w:t>
          </w:r>
          <w:r>
            <w:rPr>
              <w:rStyle w:val="PageNumber"/>
            </w:rPr>
            <w:t>(</w:t>
          </w:r>
          <w:r>
            <w:rPr>
              <w:rStyle w:val="PageNumber"/>
            </w:rPr>
            <w:fldChar w:fldCharType="begin"/>
          </w:r>
          <w:r>
            <w:rPr>
              <w:rStyle w:val="PageNumber"/>
            </w:rPr>
            <w:instrText> NUMPAGES \* ARABIC </w:instrText>
          </w:r>
          <w:r>
            <w:rPr>
              <w:rStyle w:val="PageNumber"/>
            </w:rPr>
            <w:fldChar w:fldCharType="separate"/>
          </w:r>
          <w:r>
            <w:rPr>
              <w:rStyle w:val="PageNumber"/>
            </w:rPr>
            <w:t>41</w:t>
          </w:r>
          <w:r>
            <w:rPr>
              <w:rStyle w:val="PageNumber"/>
            </w:rPr>
            <w:fldChar w:fldCharType="end"/>
          </w:r>
          <w:r>
            <w:rPr>
              <w:rStyle w:val="PageNumber"/>
            </w:rPr>
            <w:t>)</w:t>
          </w:r>
        </w:p>
      </w:tc>
    </w:tr>
    <w:tr>
      <w:trPr>
        <w:cantSplit w:val="true"/>
      </w:trPr>
      <w:tc>
        <w:tcPr>
          <w:tcW w:w="1385" w:type="dxa"/>
          <w:vMerge w:val="continue"/>
          <w:tcBorders/>
        </w:tcPr>
        <w:p>
          <w:pPr>
            <w:pStyle w:val="Header"/>
            <w:snapToGrid w:val="false"/>
            <w:rPr/>
          </w:pPr>
          <w:r>
            <w:rPr/>
          </w:r>
        </w:p>
      </w:tc>
      <w:tc>
        <w:tcPr>
          <w:tcW w:w="1947" w:type="dxa"/>
          <w:tcBorders/>
        </w:tcPr>
        <w:p>
          <w:pPr>
            <w:pStyle w:val="Header"/>
            <w:rPr/>
          </w:pPr>
          <w:r>
            <w:rPr/>
            <w:t>Lääkemääräyksen</w:t>
          </w:r>
        </w:p>
        <w:p>
          <w:pPr>
            <w:pStyle w:val="Header"/>
            <w:rPr/>
          </w:pPr>
          <w:r>
            <w:rPr/>
            <w:t>CDA R2 Header</w:t>
          </w:r>
        </w:p>
        <w:p>
          <w:pPr>
            <w:pStyle w:val="Header"/>
            <w:rPr/>
          </w:pPr>
          <w:r>
            <w:rPr/>
          </w:r>
        </w:p>
      </w:tc>
      <w:tc>
        <w:tcPr>
          <w:tcW w:w="9502" w:type="dxa"/>
          <w:tcBorders/>
        </w:tcPr>
        <w:p>
          <w:pPr>
            <w:pStyle w:val="Header"/>
            <w:snapToGrid w:val="false"/>
            <w:jc w:val="center"/>
            <w:rPr/>
          </w:pPr>
          <w:r>
            <w:rPr/>
          </w:r>
        </w:p>
        <w:p>
          <w:pPr>
            <w:pStyle w:val="Header"/>
            <w:tabs>
              <w:tab w:val="clear" w:pos="284"/>
              <w:tab w:val="left" w:pos="1320" w:leader="none"/>
              <w:tab w:val="center" w:pos="4644" w:leader="none"/>
              <w:tab w:val="left" w:pos="7440" w:leader="none"/>
            </w:tabs>
            <w:rPr/>
          </w:pPr>
          <w:r>
            <w:rPr/>
            <w:tab/>
            <w:tab/>
            <w:tab/>
          </w:r>
          <w:r>
            <w:rPr/>
            <w:fldChar w:fldCharType="begin"/>
          </w:r>
          <w:r>
            <w:rPr/>
            <w:instrText> DOCPROPERTY "VersioPvm"</w:instrText>
          </w:r>
          <w:r>
            <w:rPr/>
            <w:fldChar w:fldCharType="separate"/>
          </w:r>
          <w:r>
            <w:rPr/>
            <w:t>1.6.2020</w:t>
          </w:r>
          <w:r>
            <w:rPr/>
            <w:fldChar w:fldCharType="end"/>
          </w:r>
        </w:p>
      </w:tc>
      <w:tc>
        <w:tcPr>
          <w:tcW w:w="1080" w:type="dxa"/>
          <w:tcBorders/>
        </w:tcPr>
        <w:p>
          <w:pPr>
            <w:pStyle w:val="Header"/>
            <w:snapToGrid w:val="false"/>
            <w:rPr/>
          </w:pPr>
          <w:r>
            <w:rPr/>
          </w:r>
        </w:p>
      </w:tc>
    </w:tr>
    <w:tr>
      <w:trPr>
        <w:trHeight w:val="284" w:hRule="exact"/>
        <w:cantSplit w:val="true"/>
      </w:trPr>
      <w:tc>
        <w:tcPr>
          <w:tcW w:w="1385" w:type="dxa"/>
          <w:tcBorders/>
        </w:tcPr>
        <w:p>
          <w:pPr>
            <w:pStyle w:val="Header"/>
            <w:rPr>
              <w:i/>
              <w:i/>
              <w:sz w:val="44"/>
              <w:szCs w:val="44"/>
            </w:rPr>
          </w:pPr>
          <w:r>
            <w:rPr>
              <w:i/>
              <w:sz w:val="44"/>
              <w:szCs w:val="44"/>
            </w:rPr>
            <w:t xml:space="preserve"> </w:t>
          </w:r>
        </w:p>
      </w:tc>
      <w:tc>
        <w:tcPr>
          <w:tcW w:w="1947" w:type="dxa"/>
          <w:tcBorders/>
        </w:tcPr>
        <w:p>
          <w:pPr>
            <w:pStyle w:val="Header"/>
            <w:snapToGrid w:val="false"/>
            <w:rPr>
              <w:i/>
              <w:i/>
              <w:sz w:val="44"/>
              <w:szCs w:val="44"/>
            </w:rPr>
          </w:pPr>
          <w:r>
            <w:rPr>
              <w:i/>
              <w:sz w:val="44"/>
              <w:szCs w:val="44"/>
            </w:rPr>
          </w:r>
        </w:p>
      </w:tc>
      <w:tc>
        <w:tcPr>
          <w:tcW w:w="9502" w:type="dxa"/>
          <w:tcBorders/>
        </w:tcPr>
        <w:p>
          <w:pPr>
            <w:pStyle w:val="Header"/>
            <w:snapToGrid w:val="false"/>
            <w:jc w:val="center"/>
            <w:rPr>
              <w:b/>
              <w:b/>
              <w:color w:val="FF0000"/>
              <w:sz w:val="16"/>
            </w:rPr>
          </w:pPr>
          <w:r>
            <w:rPr>
              <w:b/>
              <w:color w:val="FF0000"/>
              <w:sz w:val="16"/>
            </w:rPr>
          </w:r>
        </w:p>
      </w:tc>
      <w:tc>
        <w:tcPr>
          <w:tcW w:w="1080" w:type="dxa"/>
          <w:tcBorders/>
        </w:tcPr>
        <w:p>
          <w:pPr>
            <w:pStyle w:val="Header"/>
            <w:snapToGrid w:val="false"/>
            <w:rPr>
              <w:b/>
              <w:b/>
              <w:color w:val="FF0000"/>
              <w:sz w:val="16"/>
            </w:rPr>
          </w:pPr>
          <w:r>
            <w:rPr>
              <w:b/>
              <w:color w:val="FF0000"/>
              <w:sz w:val="16"/>
            </w:rPr>
          </w:r>
        </w:p>
      </w:tc>
    </w:tr>
  </w:tbl>
  <w:p>
    <w:pPr>
      <w:pStyle w:val="Header"/>
      <w:rPr>
        <w:szCs w:val="20"/>
      </w:rPr>
    </w:pPr>
    <w:r>
      <w:rPr>
        <w:szCs w:val="20"/>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284"/>
        <w:tab w:val="left" w:pos="4253" w:leader="none"/>
      </w:tabs>
      <w:rPr/>
    </w:pPr>
    <w:r>
      <w:rPr/>
      <w:t xml:space="preserve">Lääkemääräyksen CDA R2 Header </w:t>
      <w:tab/>
      <w:t xml:space="preserve">Versio </w:t>
    </w:r>
    <w:r>
      <w:rPr/>
      <w:fldChar w:fldCharType="begin"/>
    </w:r>
    <w:r>
      <w:rPr/>
      <w:instrText> DOCPROPERTY "VersioNro"</w:instrText>
    </w:r>
    <w:r>
      <w:rPr/>
      <w:fldChar w:fldCharType="separate"/>
    </w:r>
    <w:r>
      <w:rPr/>
      <w:t>3.63</w:t>
    </w:r>
    <w:r>
      <w:rPr/>
      <w:fldChar w:fldCharType="end"/>
    </w:r>
    <w:r>
      <w:rPr/>
      <w:tab/>
    </w:r>
    <w:r>
      <w:rPr>
        <w:rStyle w:val="PageNumber"/>
      </w:rPr>
      <w:fldChar w:fldCharType="begin"/>
    </w:r>
    <w:r>
      <w:rPr>
        <w:rStyle w:val="PageNumber"/>
      </w:rPr>
      <w:instrText> PAGE </w:instrText>
    </w:r>
    <w:r>
      <w:rPr>
        <w:rStyle w:val="PageNumber"/>
      </w:rPr>
      <w:fldChar w:fldCharType="separate"/>
    </w:r>
    <w:r>
      <w:rPr>
        <w:rStyle w:val="PageNumber"/>
      </w:rPr>
      <w:t>37</w:t>
    </w:r>
    <w:r>
      <w:rPr>
        <w:rStyle w:val="PageNumber"/>
      </w:rPr>
      <w:fldChar w:fldCharType="end"/>
    </w:r>
    <w:r>
      <w:rPr>
        <w:rStyle w:val="PageNumber"/>
      </w:rPr>
      <w:t xml:space="preserve"> (</w:t>
    </w:r>
    <w:r>
      <w:rPr>
        <w:rStyle w:val="PageNumber"/>
      </w:rPr>
      <w:fldChar w:fldCharType="begin"/>
    </w:r>
    <w:r>
      <w:rPr>
        <w:rStyle w:val="PageNumber"/>
      </w:rPr>
      <w:instrText> NUMPAGES \* ARABIC </w:instrText>
    </w:r>
    <w:r>
      <w:rPr>
        <w:rStyle w:val="PageNumber"/>
      </w:rPr>
      <w:fldChar w:fldCharType="separate"/>
    </w:r>
    <w:r>
      <w:rPr>
        <w:rStyle w:val="PageNumber"/>
      </w:rPr>
      <w:t>41</w:t>
    </w:r>
    <w:r>
      <w:rPr>
        <w:rStyle w:val="PageNumber"/>
      </w:rPr>
      <w:fldChar w:fldCharType="end"/>
    </w:r>
    <w:r>
      <w:rPr>
        <w:rStyle w:val="PageNumber"/>
      </w:rPr>
      <w:t>)</w:t>
    </w:r>
  </w:p>
  <w:p>
    <w:pPr>
      <w:pStyle w:val="Header"/>
      <w:tabs>
        <w:tab w:val="clear" w:pos="284"/>
        <w:tab w:val="left" w:pos="4253" w:leader="none"/>
      </w:tabs>
      <w:rPr>
        <w:rStyle w:val="PageNumber"/>
      </w:rPr>
    </w:pPr>
    <w:r>
      <w:rPr/>
    </w:r>
  </w:p>
  <w:p>
    <w:pPr>
      <w:pStyle w:val="Header"/>
      <w:tabs>
        <w:tab w:val="clear" w:pos="284"/>
        <w:tab w:val="left" w:pos="4253" w:leader="none"/>
      </w:tabs>
      <w:rPr/>
    </w:pPr>
    <w:r>
      <w:rPr/>
      <w:tab/>
    </w:r>
    <w:r>
      <w:rPr/>
      <w:fldChar w:fldCharType="begin"/>
    </w:r>
    <w:r>
      <w:rPr/>
      <w:instrText> DOCPROPERTY "VersioPvm"</w:instrText>
    </w:r>
    <w:r>
      <w:rPr/>
      <w:fldChar w:fldCharType="separate"/>
    </w:r>
    <w:r>
      <w:rPr/>
      <w:t>1.6.2020</w:t>
    </w:r>
    <w:r>
      <w:rPr/>
      <w:fldChar w:fldCharType="end"/>
    </w:r>
  </w:p>
  <w:p>
    <w:pPr>
      <w:pStyle w:val="Header"/>
      <w:rPr/>
    </w:pPr>
    <w:r>
      <w:rPr/>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13914" w:type="dxa"/>
      <w:jc w:val="left"/>
      <w:tblInd w:w="0" w:type="dxa"/>
      <w:tblLayout w:type="fixed"/>
      <w:tblCellMar>
        <w:top w:w="0" w:type="dxa"/>
        <w:left w:w="107" w:type="dxa"/>
        <w:bottom w:w="0" w:type="dxa"/>
        <w:right w:w="107" w:type="dxa"/>
      </w:tblCellMar>
    </w:tblPr>
    <w:tblGrid>
      <w:gridCol w:w="1385"/>
      <w:gridCol w:w="1947"/>
      <w:gridCol w:w="9502"/>
      <w:gridCol w:w="1080"/>
    </w:tblGrid>
    <w:tr>
      <w:trPr>
        <w:cantSplit w:val="true"/>
      </w:trPr>
      <w:tc>
        <w:tcPr>
          <w:tcW w:w="1385" w:type="dxa"/>
          <w:vMerge w:val="restart"/>
          <w:tcBorders/>
        </w:tcPr>
        <w:p>
          <w:pPr>
            <w:pStyle w:val="Header"/>
            <w:rPr>
              <w:i/>
              <w:i/>
              <w:sz w:val="52"/>
              <w:lang w:val="en-US" w:eastAsia="en-US"/>
            </w:rPr>
          </w:pPr>
          <w:r>
            <w:rPr>
              <w:i/>
              <w:sz w:val="52"/>
              <w:lang w:val="en-US" w:eastAsia="en-US"/>
            </w:rPr>
            <w:drawing>
              <wp:inline distT="0" distB="0" distL="0" distR="0">
                <wp:extent cx="742950" cy="657225"/>
                <wp:effectExtent l="0" t="0" r="0" b="0"/>
                <wp:docPr id="9"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 descr=""/>
                        <pic:cNvPicPr>
                          <a:picLocks noChangeAspect="1" noChangeArrowheads="1"/>
                        </pic:cNvPicPr>
                      </pic:nvPicPr>
                      <pic:blipFill>
                        <a:blip r:embed="rId1"/>
                        <a:srcRect l="-29" t="-33" r="-29" b="-33"/>
                        <a:stretch>
                          <a:fillRect/>
                        </a:stretch>
                      </pic:blipFill>
                      <pic:spPr bwMode="auto">
                        <a:xfrm>
                          <a:off x="0" y="0"/>
                          <a:ext cx="742950" cy="657225"/>
                        </a:xfrm>
                        <a:prstGeom prst="rect">
                          <a:avLst/>
                        </a:prstGeom>
                      </pic:spPr>
                    </pic:pic>
                  </a:graphicData>
                </a:graphic>
              </wp:inline>
            </w:drawing>
          </w:r>
        </w:p>
      </w:tc>
      <w:tc>
        <w:tcPr>
          <w:tcW w:w="1947" w:type="dxa"/>
          <w:tcBorders/>
        </w:tcPr>
        <w:p>
          <w:pPr>
            <w:pStyle w:val="Header"/>
            <w:snapToGrid w:val="false"/>
            <w:rPr>
              <w:i/>
              <w:i/>
              <w:iCs/>
              <w:sz w:val="36"/>
              <w:szCs w:val="36"/>
            </w:rPr>
          </w:pPr>
          <w:r>
            <w:rPr>
              <w:i/>
              <w:iCs/>
              <w:sz w:val="36"/>
              <w:szCs w:val="36"/>
            </w:rPr>
          </w:r>
        </w:p>
      </w:tc>
      <w:tc>
        <w:tcPr>
          <w:tcW w:w="9502" w:type="dxa"/>
          <w:tcBorders/>
        </w:tcPr>
        <w:p>
          <w:pPr>
            <w:pStyle w:val="Header"/>
            <w:jc w:val="center"/>
            <w:rPr/>
          </w:pPr>
          <w:r>
            <w:rPr>
              <w:lang w:val="en-US"/>
            </w:rPr>
            <w:t xml:space="preserve">Versio </w:t>
          </w:r>
          <w:r>
            <w:rPr/>
            <w:fldChar w:fldCharType="begin"/>
          </w:r>
          <w:r>
            <w:rPr/>
            <w:instrText> DOCPROPERTY "VersioNro"</w:instrText>
          </w:r>
          <w:r>
            <w:rPr/>
            <w:fldChar w:fldCharType="separate"/>
          </w:r>
          <w:r>
            <w:rPr/>
            <w:t>3.63</w:t>
          </w:r>
          <w:r>
            <w:rPr/>
            <w:fldChar w:fldCharType="end"/>
          </w:r>
        </w:p>
      </w:tc>
      <w:tc>
        <w:tcPr>
          <w:tcW w:w="1080" w:type="dxa"/>
          <w:tcBorders/>
        </w:tcPr>
        <w:p>
          <w:pPr>
            <w:pStyle w:val="Header"/>
            <w:jc w:val="right"/>
            <w:rPr/>
          </w:pPr>
          <w:r>
            <w:rPr>
              <w:rStyle w:val="PageNumber"/>
            </w:rPr>
            <w:fldChar w:fldCharType="begin"/>
          </w:r>
          <w:r>
            <w:rPr>
              <w:rStyle w:val="PageNumber"/>
            </w:rPr>
            <w:instrText> PAGE </w:instrText>
          </w:r>
          <w:r>
            <w:rPr>
              <w:rStyle w:val="PageNumber"/>
            </w:rPr>
            <w:fldChar w:fldCharType="separate"/>
          </w:r>
          <w:r>
            <w:rPr>
              <w:rStyle w:val="PageNumber"/>
            </w:rPr>
            <w:t>36</w:t>
          </w:r>
          <w:r>
            <w:rPr>
              <w:rStyle w:val="PageNumber"/>
            </w:rPr>
            <w:fldChar w:fldCharType="end"/>
          </w:r>
          <w:r>
            <w:rPr>
              <w:rStyle w:val="PageNumber"/>
            </w:rPr>
            <w:t xml:space="preserve"> </w:t>
          </w:r>
          <w:r>
            <w:rPr>
              <w:rStyle w:val="PageNumber"/>
            </w:rPr>
            <w:t>(</w:t>
          </w:r>
          <w:r>
            <w:rPr>
              <w:rStyle w:val="PageNumber"/>
            </w:rPr>
            <w:fldChar w:fldCharType="begin"/>
          </w:r>
          <w:r>
            <w:rPr>
              <w:rStyle w:val="PageNumber"/>
            </w:rPr>
            <w:instrText> NUMPAGES \* ARABIC </w:instrText>
          </w:r>
          <w:r>
            <w:rPr>
              <w:rStyle w:val="PageNumber"/>
            </w:rPr>
            <w:fldChar w:fldCharType="separate"/>
          </w:r>
          <w:r>
            <w:rPr>
              <w:rStyle w:val="PageNumber"/>
            </w:rPr>
            <w:t>41</w:t>
          </w:r>
          <w:r>
            <w:rPr>
              <w:rStyle w:val="PageNumber"/>
            </w:rPr>
            <w:fldChar w:fldCharType="end"/>
          </w:r>
          <w:r>
            <w:rPr>
              <w:rStyle w:val="PageNumber"/>
            </w:rPr>
            <w:t>)</w:t>
          </w:r>
        </w:p>
      </w:tc>
    </w:tr>
    <w:tr>
      <w:trPr>
        <w:cantSplit w:val="true"/>
      </w:trPr>
      <w:tc>
        <w:tcPr>
          <w:tcW w:w="1385" w:type="dxa"/>
          <w:vMerge w:val="continue"/>
          <w:tcBorders/>
        </w:tcPr>
        <w:p>
          <w:pPr>
            <w:pStyle w:val="Header"/>
            <w:snapToGrid w:val="false"/>
            <w:rPr/>
          </w:pPr>
          <w:r>
            <w:rPr/>
          </w:r>
        </w:p>
      </w:tc>
      <w:tc>
        <w:tcPr>
          <w:tcW w:w="1947" w:type="dxa"/>
          <w:tcBorders/>
        </w:tcPr>
        <w:p>
          <w:pPr>
            <w:pStyle w:val="Header"/>
            <w:rPr/>
          </w:pPr>
          <w:r>
            <w:rPr/>
            <w:t>Lääkemääräyksen</w:t>
          </w:r>
        </w:p>
        <w:p>
          <w:pPr>
            <w:pStyle w:val="Header"/>
            <w:rPr/>
          </w:pPr>
          <w:r>
            <w:rPr/>
            <w:t>CDA R2 Header</w:t>
          </w:r>
        </w:p>
        <w:p>
          <w:pPr>
            <w:pStyle w:val="Header"/>
            <w:rPr/>
          </w:pPr>
          <w:r>
            <w:rPr/>
          </w:r>
        </w:p>
      </w:tc>
      <w:tc>
        <w:tcPr>
          <w:tcW w:w="9502" w:type="dxa"/>
          <w:tcBorders/>
        </w:tcPr>
        <w:p>
          <w:pPr>
            <w:pStyle w:val="Header"/>
            <w:snapToGrid w:val="false"/>
            <w:jc w:val="center"/>
            <w:rPr/>
          </w:pPr>
          <w:r>
            <w:rPr/>
          </w:r>
        </w:p>
        <w:p>
          <w:pPr>
            <w:pStyle w:val="Header"/>
            <w:tabs>
              <w:tab w:val="clear" w:pos="284"/>
              <w:tab w:val="left" w:pos="1320" w:leader="none"/>
              <w:tab w:val="center" w:pos="4644" w:leader="none"/>
              <w:tab w:val="left" w:pos="7440" w:leader="none"/>
            </w:tabs>
            <w:rPr/>
          </w:pPr>
          <w:r>
            <w:rPr/>
            <w:tab/>
            <w:tab/>
            <w:tab/>
          </w:r>
          <w:r>
            <w:rPr/>
            <w:fldChar w:fldCharType="begin"/>
          </w:r>
          <w:r>
            <w:rPr/>
            <w:instrText> DOCPROPERTY "VersioPvm"</w:instrText>
          </w:r>
          <w:r>
            <w:rPr/>
            <w:fldChar w:fldCharType="separate"/>
          </w:r>
          <w:r>
            <w:rPr/>
            <w:t>1.6.2020</w:t>
          </w:r>
          <w:r>
            <w:rPr/>
            <w:fldChar w:fldCharType="end"/>
          </w:r>
        </w:p>
      </w:tc>
      <w:tc>
        <w:tcPr>
          <w:tcW w:w="1080" w:type="dxa"/>
          <w:tcBorders/>
        </w:tcPr>
        <w:p>
          <w:pPr>
            <w:pStyle w:val="Header"/>
            <w:snapToGrid w:val="false"/>
            <w:rPr/>
          </w:pPr>
          <w:r>
            <w:rPr/>
          </w:r>
        </w:p>
      </w:tc>
    </w:tr>
    <w:tr>
      <w:trPr>
        <w:trHeight w:val="284" w:hRule="exact"/>
        <w:cantSplit w:val="true"/>
      </w:trPr>
      <w:tc>
        <w:tcPr>
          <w:tcW w:w="1385" w:type="dxa"/>
          <w:tcBorders/>
        </w:tcPr>
        <w:p>
          <w:pPr>
            <w:pStyle w:val="Header"/>
            <w:rPr>
              <w:i/>
              <w:i/>
              <w:sz w:val="44"/>
              <w:szCs w:val="44"/>
            </w:rPr>
          </w:pPr>
          <w:r>
            <w:rPr>
              <w:i/>
              <w:sz w:val="44"/>
              <w:szCs w:val="44"/>
            </w:rPr>
            <w:t xml:space="preserve"> </w:t>
          </w:r>
        </w:p>
      </w:tc>
      <w:tc>
        <w:tcPr>
          <w:tcW w:w="1947" w:type="dxa"/>
          <w:tcBorders/>
        </w:tcPr>
        <w:p>
          <w:pPr>
            <w:pStyle w:val="Header"/>
            <w:snapToGrid w:val="false"/>
            <w:rPr>
              <w:i/>
              <w:i/>
              <w:sz w:val="44"/>
              <w:szCs w:val="44"/>
            </w:rPr>
          </w:pPr>
          <w:r>
            <w:rPr>
              <w:i/>
              <w:sz w:val="44"/>
              <w:szCs w:val="44"/>
            </w:rPr>
          </w:r>
        </w:p>
      </w:tc>
      <w:tc>
        <w:tcPr>
          <w:tcW w:w="9502" w:type="dxa"/>
          <w:tcBorders/>
        </w:tcPr>
        <w:p>
          <w:pPr>
            <w:pStyle w:val="Header"/>
            <w:snapToGrid w:val="false"/>
            <w:jc w:val="center"/>
            <w:rPr>
              <w:b/>
              <w:b/>
              <w:color w:val="FF0000"/>
              <w:sz w:val="16"/>
            </w:rPr>
          </w:pPr>
          <w:r>
            <w:rPr>
              <w:b/>
              <w:color w:val="FF0000"/>
              <w:sz w:val="16"/>
            </w:rPr>
          </w:r>
        </w:p>
      </w:tc>
      <w:tc>
        <w:tcPr>
          <w:tcW w:w="1080" w:type="dxa"/>
          <w:tcBorders/>
        </w:tcPr>
        <w:p>
          <w:pPr>
            <w:pStyle w:val="Header"/>
            <w:snapToGrid w:val="false"/>
            <w:rPr>
              <w:b/>
              <w:b/>
              <w:color w:val="FF0000"/>
              <w:sz w:val="16"/>
            </w:rPr>
          </w:pPr>
          <w:r>
            <w:rPr>
              <w:b/>
              <w:color w:val="FF0000"/>
              <w:sz w:val="16"/>
            </w:rPr>
          </w:r>
        </w:p>
      </w:tc>
    </w:tr>
  </w:tbl>
  <w:p>
    <w:pPr>
      <w:pStyle w:val="Header"/>
      <w:rPr>
        <w:szCs w:val="20"/>
      </w:rPr>
    </w:pPr>
    <w:r>
      <w:rPr>
        <w:szCs w:val="20"/>
      </w:rPr>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284"/>
        <w:tab w:val="left" w:pos="4253" w:leader="none"/>
      </w:tabs>
      <w:rPr/>
    </w:pPr>
    <w:r>
      <w:rPr/>
      <w:t xml:space="preserve">Lääkemääräyksen CDA R2 Header </w:t>
      <w:tab/>
      <w:t xml:space="preserve">Versio </w:t>
    </w:r>
    <w:r>
      <w:rPr/>
      <w:fldChar w:fldCharType="begin"/>
    </w:r>
    <w:r>
      <w:rPr/>
      <w:instrText> DOCPROPERTY "VersioNro"</w:instrText>
    </w:r>
    <w:r>
      <w:rPr/>
      <w:fldChar w:fldCharType="separate"/>
    </w:r>
    <w:r>
      <w:rPr/>
      <w:t>3.63</w:t>
    </w:r>
    <w:r>
      <w:rPr/>
      <w:fldChar w:fldCharType="end"/>
    </w:r>
    <w:r>
      <w:rPr/>
      <w:tab/>
    </w:r>
    <w:r>
      <w:rPr>
        <w:rStyle w:val="PageNumber"/>
      </w:rPr>
      <w:fldChar w:fldCharType="begin"/>
    </w:r>
    <w:r>
      <w:rPr>
        <w:rStyle w:val="PageNumber"/>
      </w:rPr>
      <w:instrText> PAGE </w:instrText>
    </w:r>
    <w:r>
      <w:rPr>
        <w:rStyle w:val="PageNumber"/>
      </w:rPr>
      <w:fldChar w:fldCharType="separate"/>
    </w:r>
    <w:r>
      <w:rPr>
        <w:rStyle w:val="PageNumber"/>
      </w:rPr>
      <w:t>41</w:t>
    </w:r>
    <w:r>
      <w:rPr>
        <w:rStyle w:val="PageNumber"/>
      </w:rPr>
      <w:fldChar w:fldCharType="end"/>
    </w:r>
    <w:r>
      <w:rPr>
        <w:rStyle w:val="PageNumber"/>
      </w:rPr>
      <w:t xml:space="preserve"> (</w:t>
    </w:r>
    <w:r>
      <w:rPr>
        <w:rStyle w:val="PageNumber"/>
      </w:rPr>
      <w:fldChar w:fldCharType="begin"/>
    </w:r>
    <w:r>
      <w:rPr>
        <w:rStyle w:val="PageNumber"/>
      </w:rPr>
      <w:instrText> NUMPAGES \* ARABIC </w:instrText>
    </w:r>
    <w:r>
      <w:rPr>
        <w:rStyle w:val="PageNumber"/>
      </w:rPr>
      <w:fldChar w:fldCharType="separate"/>
    </w:r>
    <w:r>
      <w:rPr>
        <w:rStyle w:val="PageNumber"/>
      </w:rPr>
      <w:t>41</w:t>
    </w:r>
    <w:r>
      <w:rPr>
        <w:rStyle w:val="PageNumber"/>
      </w:rPr>
      <w:fldChar w:fldCharType="end"/>
    </w:r>
    <w:r>
      <w:rPr>
        <w:rStyle w:val="PageNumber"/>
      </w:rPr>
      <w:t>)</w:t>
    </w:r>
  </w:p>
  <w:p>
    <w:pPr>
      <w:pStyle w:val="Header"/>
      <w:tabs>
        <w:tab w:val="clear" w:pos="284"/>
        <w:tab w:val="left" w:pos="4253" w:leader="none"/>
      </w:tabs>
      <w:rPr>
        <w:rStyle w:val="PageNumber"/>
      </w:rPr>
    </w:pPr>
    <w:r>
      <w:rPr/>
    </w:r>
  </w:p>
  <w:p>
    <w:pPr>
      <w:pStyle w:val="Header"/>
      <w:tabs>
        <w:tab w:val="clear" w:pos="284"/>
        <w:tab w:val="left" w:pos="4253" w:leader="none"/>
      </w:tabs>
      <w:rPr/>
    </w:pPr>
    <w:r>
      <w:rPr/>
      <w:tab/>
    </w:r>
    <w:r>
      <w:rPr/>
      <w:fldChar w:fldCharType="begin"/>
    </w:r>
    <w:r>
      <w:rPr/>
      <w:instrText> DOCPROPERTY "VersioPvm"</w:instrText>
    </w:r>
    <w:r>
      <w:rPr/>
      <w:fldChar w:fldCharType="separate"/>
    </w:r>
    <w:r>
      <w:rPr/>
      <w:t>1.6.2020</w:t>
    </w:r>
    <w:r>
      <w:rPr/>
      <w:fldChar w:fldCharType="end"/>
    </w:r>
  </w:p>
  <w:p>
    <w:pPr>
      <w:pStyle w:val="Header"/>
      <w:rPr/>
    </w:pPr>
    <w:r>
      <w:rPr/>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13914" w:type="dxa"/>
      <w:jc w:val="left"/>
      <w:tblInd w:w="0" w:type="dxa"/>
      <w:tblLayout w:type="fixed"/>
      <w:tblCellMar>
        <w:top w:w="0" w:type="dxa"/>
        <w:left w:w="107" w:type="dxa"/>
        <w:bottom w:w="0" w:type="dxa"/>
        <w:right w:w="107" w:type="dxa"/>
      </w:tblCellMar>
    </w:tblPr>
    <w:tblGrid>
      <w:gridCol w:w="1385"/>
      <w:gridCol w:w="1947"/>
      <w:gridCol w:w="9502"/>
      <w:gridCol w:w="1080"/>
    </w:tblGrid>
    <w:tr>
      <w:trPr>
        <w:cantSplit w:val="true"/>
      </w:trPr>
      <w:tc>
        <w:tcPr>
          <w:tcW w:w="1385" w:type="dxa"/>
          <w:vMerge w:val="restart"/>
          <w:tcBorders/>
        </w:tcPr>
        <w:p>
          <w:pPr>
            <w:pStyle w:val="Header"/>
            <w:rPr>
              <w:i/>
              <w:i/>
              <w:sz w:val="52"/>
              <w:lang w:val="en-US" w:eastAsia="en-US"/>
            </w:rPr>
          </w:pPr>
          <w:r>
            <w:rPr>
              <w:i/>
              <w:sz w:val="52"/>
              <w:lang w:val="en-US" w:eastAsia="en-US"/>
            </w:rPr>
            <w:drawing>
              <wp:inline distT="0" distB="0" distL="0" distR="0">
                <wp:extent cx="742950" cy="657225"/>
                <wp:effectExtent l="0" t="0" r="0" b="0"/>
                <wp:docPr id="10"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2" descr=""/>
                        <pic:cNvPicPr>
                          <a:picLocks noChangeAspect="1" noChangeArrowheads="1"/>
                        </pic:cNvPicPr>
                      </pic:nvPicPr>
                      <pic:blipFill>
                        <a:blip r:embed="rId1"/>
                        <a:srcRect l="-29" t="-33" r="-29" b="-33"/>
                        <a:stretch>
                          <a:fillRect/>
                        </a:stretch>
                      </pic:blipFill>
                      <pic:spPr bwMode="auto">
                        <a:xfrm>
                          <a:off x="0" y="0"/>
                          <a:ext cx="742950" cy="657225"/>
                        </a:xfrm>
                        <a:prstGeom prst="rect">
                          <a:avLst/>
                        </a:prstGeom>
                      </pic:spPr>
                    </pic:pic>
                  </a:graphicData>
                </a:graphic>
              </wp:inline>
            </w:drawing>
          </w:r>
        </w:p>
      </w:tc>
      <w:tc>
        <w:tcPr>
          <w:tcW w:w="1947" w:type="dxa"/>
          <w:tcBorders/>
        </w:tcPr>
        <w:p>
          <w:pPr>
            <w:pStyle w:val="Header"/>
            <w:snapToGrid w:val="false"/>
            <w:rPr>
              <w:i/>
              <w:i/>
              <w:iCs/>
              <w:sz w:val="36"/>
              <w:szCs w:val="36"/>
            </w:rPr>
          </w:pPr>
          <w:r>
            <w:rPr>
              <w:i/>
              <w:iCs/>
              <w:sz w:val="36"/>
              <w:szCs w:val="36"/>
            </w:rPr>
          </w:r>
        </w:p>
      </w:tc>
      <w:tc>
        <w:tcPr>
          <w:tcW w:w="9502" w:type="dxa"/>
          <w:tcBorders/>
        </w:tcPr>
        <w:p>
          <w:pPr>
            <w:pStyle w:val="Header"/>
            <w:jc w:val="center"/>
            <w:rPr/>
          </w:pPr>
          <w:r>
            <w:rPr>
              <w:lang w:val="en-US"/>
            </w:rPr>
            <w:t xml:space="preserve">Versio </w:t>
          </w:r>
          <w:r>
            <w:rPr/>
            <w:fldChar w:fldCharType="begin"/>
          </w:r>
          <w:r>
            <w:rPr/>
            <w:instrText> DOCPROPERTY "VersioNro"</w:instrText>
          </w:r>
          <w:r>
            <w:rPr/>
            <w:fldChar w:fldCharType="separate"/>
          </w:r>
          <w:r>
            <w:rPr/>
            <w:t>3.63</w:t>
          </w:r>
          <w:r>
            <w:rPr/>
            <w:fldChar w:fldCharType="end"/>
          </w:r>
        </w:p>
      </w:tc>
      <w:tc>
        <w:tcPr>
          <w:tcW w:w="1080" w:type="dxa"/>
          <w:tcBorders/>
        </w:tcPr>
        <w:p>
          <w:pPr>
            <w:pStyle w:val="Header"/>
            <w:jc w:val="right"/>
            <w:rPr/>
          </w:pPr>
          <w:r>
            <w:rPr>
              <w:rStyle w:val="PageNumber"/>
            </w:rPr>
            <w:fldChar w:fldCharType="begin"/>
          </w:r>
          <w:r>
            <w:rPr>
              <w:rStyle w:val="PageNumber"/>
            </w:rPr>
            <w:instrText> PAGE </w:instrText>
          </w:r>
          <w:r>
            <w:rPr>
              <w:rStyle w:val="PageNumber"/>
            </w:rPr>
            <w:fldChar w:fldCharType="separate"/>
          </w:r>
          <w:r>
            <w:rPr>
              <w:rStyle w:val="PageNumber"/>
            </w:rPr>
            <w:t>38</w:t>
          </w:r>
          <w:r>
            <w:rPr>
              <w:rStyle w:val="PageNumber"/>
            </w:rPr>
            <w:fldChar w:fldCharType="end"/>
          </w:r>
          <w:r>
            <w:rPr>
              <w:rStyle w:val="PageNumber"/>
            </w:rPr>
            <w:t xml:space="preserve"> </w:t>
          </w:r>
          <w:r>
            <w:rPr>
              <w:rStyle w:val="PageNumber"/>
            </w:rPr>
            <w:t>(</w:t>
          </w:r>
          <w:r>
            <w:rPr>
              <w:rStyle w:val="PageNumber"/>
            </w:rPr>
            <w:fldChar w:fldCharType="begin"/>
          </w:r>
          <w:r>
            <w:rPr>
              <w:rStyle w:val="PageNumber"/>
            </w:rPr>
            <w:instrText> NUMPAGES \* ARABIC </w:instrText>
          </w:r>
          <w:r>
            <w:rPr>
              <w:rStyle w:val="PageNumber"/>
            </w:rPr>
            <w:fldChar w:fldCharType="separate"/>
          </w:r>
          <w:r>
            <w:rPr>
              <w:rStyle w:val="PageNumber"/>
            </w:rPr>
            <w:t>41</w:t>
          </w:r>
          <w:r>
            <w:rPr>
              <w:rStyle w:val="PageNumber"/>
            </w:rPr>
            <w:fldChar w:fldCharType="end"/>
          </w:r>
          <w:r>
            <w:rPr>
              <w:rStyle w:val="PageNumber"/>
            </w:rPr>
            <w:t>)</w:t>
          </w:r>
        </w:p>
      </w:tc>
    </w:tr>
    <w:tr>
      <w:trPr>
        <w:cantSplit w:val="true"/>
      </w:trPr>
      <w:tc>
        <w:tcPr>
          <w:tcW w:w="1385" w:type="dxa"/>
          <w:vMerge w:val="continue"/>
          <w:tcBorders/>
        </w:tcPr>
        <w:p>
          <w:pPr>
            <w:pStyle w:val="Header"/>
            <w:snapToGrid w:val="false"/>
            <w:rPr/>
          </w:pPr>
          <w:r>
            <w:rPr/>
          </w:r>
        </w:p>
      </w:tc>
      <w:tc>
        <w:tcPr>
          <w:tcW w:w="1947" w:type="dxa"/>
          <w:tcBorders/>
        </w:tcPr>
        <w:p>
          <w:pPr>
            <w:pStyle w:val="Header"/>
            <w:rPr/>
          </w:pPr>
          <w:r>
            <w:rPr/>
            <w:t>Lääkemääräyksen</w:t>
          </w:r>
        </w:p>
        <w:p>
          <w:pPr>
            <w:pStyle w:val="Header"/>
            <w:rPr/>
          </w:pPr>
          <w:r>
            <w:rPr/>
            <w:t>CDA R2 Header</w:t>
          </w:r>
        </w:p>
        <w:p>
          <w:pPr>
            <w:pStyle w:val="Header"/>
            <w:rPr/>
          </w:pPr>
          <w:r>
            <w:rPr/>
          </w:r>
        </w:p>
      </w:tc>
      <w:tc>
        <w:tcPr>
          <w:tcW w:w="9502" w:type="dxa"/>
          <w:tcBorders/>
        </w:tcPr>
        <w:p>
          <w:pPr>
            <w:pStyle w:val="Header"/>
            <w:snapToGrid w:val="false"/>
            <w:jc w:val="center"/>
            <w:rPr/>
          </w:pPr>
          <w:r>
            <w:rPr/>
          </w:r>
        </w:p>
        <w:p>
          <w:pPr>
            <w:pStyle w:val="Header"/>
            <w:tabs>
              <w:tab w:val="clear" w:pos="284"/>
              <w:tab w:val="left" w:pos="1320" w:leader="none"/>
              <w:tab w:val="center" w:pos="4644" w:leader="none"/>
              <w:tab w:val="left" w:pos="7440" w:leader="none"/>
            </w:tabs>
            <w:rPr/>
          </w:pPr>
          <w:r>
            <w:rPr/>
            <w:tab/>
            <w:tab/>
            <w:tab/>
          </w:r>
          <w:r>
            <w:rPr/>
            <w:fldChar w:fldCharType="begin"/>
          </w:r>
          <w:r>
            <w:rPr/>
            <w:instrText> DOCPROPERTY "VersioPvm"</w:instrText>
          </w:r>
          <w:r>
            <w:rPr/>
            <w:fldChar w:fldCharType="separate"/>
          </w:r>
          <w:r>
            <w:rPr/>
            <w:t>1.6.2020</w:t>
          </w:r>
          <w:r>
            <w:rPr/>
            <w:fldChar w:fldCharType="end"/>
          </w:r>
        </w:p>
      </w:tc>
      <w:tc>
        <w:tcPr>
          <w:tcW w:w="1080" w:type="dxa"/>
          <w:tcBorders/>
        </w:tcPr>
        <w:p>
          <w:pPr>
            <w:pStyle w:val="Header"/>
            <w:snapToGrid w:val="false"/>
            <w:rPr/>
          </w:pPr>
          <w:r>
            <w:rPr/>
          </w:r>
        </w:p>
      </w:tc>
    </w:tr>
    <w:tr>
      <w:trPr>
        <w:trHeight w:val="284" w:hRule="exact"/>
        <w:cantSplit w:val="true"/>
      </w:trPr>
      <w:tc>
        <w:tcPr>
          <w:tcW w:w="1385" w:type="dxa"/>
          <w:tcBorders/>
        </w:tcPr>
        <w:p>
          <w:pPr>
            <w:pStyle w:val="Header"/>
            <w:rPr>
              <w:i/>
              <w:i/>
              <w:sz w:val="44"/>
              <w:szCs w:val="44"/>
            </w:rPr>
          </w:pPr>
          <w:r>
            <w:rPr>
              <w:i/>
              <w:sz w:val="44"/>
              <w:szCs w:val="44"/>
            </w:rPr>
            <w:t xml:space="preserve"> </w:t>
          </w:r>
        </w:p>
      </w:tc>
      <w:tc>
        <w:tcPr>
          <w:tcW w:w="1947" w:type="dxa"/>
          <w:tcBorders/>
        </w:tcPr>
        <w:p>
          <w:pPr>
            <w:pStyle w:val="Header"/>
            <w:snapToGrid w:val="false"/>
            <w:rPr>
              <w:i/>
              <w:i/>
              <w:sz w:val="44"/>
              <w:szCs w:val="44"/>
            </w:rPr>
          </w:pPr>
          <w:r>
            <w:rPr>
              <w:i/>
              <w:sz w:val="44"/>
              <w:szCs w:val="44"/>
            </w:rPr>
          </w:r>
        </w:p>
      </w:tc>
      <w:tc>
        <w:tcPr>
          <w:tcW w:w="9502" w:type="dxa"/>
          <w:tcBorders/>
        </w:tcPr>
        <w:p>
          <w:pPr>
            <w:pStyle w:val="Header"/>
            <w:snapToGrid w:val="false"/>
            <w:jc w:val="center"/>
            <w:rPr>
              <w:b/>
              <w:b/>
              <w:color w:val="FF0000"/>
              <w:sz w:val="16"/>
            </w:rPr>
          </w:pPr>
          <w:r>
            <w:rPr>
              <w:b/>
              <w:color w:val="FF0000"/>
              <w:sz w:val="16"/>
            </w:rPr>
          </w:r>
        </w:p>
      </w:tc>
      <w:tc>
        <w:tcPr>
          <w:tcW w:w="1080" w:type="dxa"/>
          <w:tcBorders/>
        </w:tcPr>
        <w:p>
          <w:pPr>
            <w:pStyle w:val="Header"/>
            <w:snapToGrid w:val="false"/>
            <w:rPr>
              <w:b/>
              <w:b/>
              <w:color w:val="FF0000"/>
              <w:sz w:val="16"/>
            </w:rPr>
          </w:pPr>
          <w:r>
            <w:rPr>
              <w:b/>
              <w:color w:val="FF0000"/>
              <w:sz w:val="16"/>
            </w:rPr>
          </w:r>
        </w:p>
      </w:tc>
    </w:tr>
  </w:tbl>
  <w:p>
    <w:pPr>
      <w:pStyle w:val="Header"/>
      <w:rPr>
        <w:szCs w:val="20"/>
      </w:rPr>
    </w:pPr>
    <w:r>
      <w:rPr>
        <w:szCs w:val="20"/>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left"/>
      <w:pPr>
        <w:tabs>
          <w:tab w:val="num" w:pos="432"/>
        </w:tabs>
        <w:ind w:left="432" w:hanging="432"/>
      </w:pPr>
      <w:rPr/>
    </w:lvl>
    <w:lvl w:ilvl="1">
      <w:start w:val="1"/>
      <w:pStyle w:val="Heading2"/>
      <w:numFmt w:val="decimal"/>
      <w:lvlText w:val="%1.%2"/>
      <w:lvlJc w:val="left"/>
      <w:pPr>
        <w:tabs>
          <w:tab w:val="num" w:pos="576"/>
        </w:tabs>
        <w:ind w:left="576" w:hanging="576"/>
      </w:pPr>
      <w:rPr/>
    </w:lvl>
    <w:lvl w:ilvl="2">
      <w:start w:val="1"/>
      <w:pStyle w:val="Heading3"/>
      <w:numFmt w:val="decimal"/>
      <w:lvlText w:val="%1.%2.%3"/>
      <w:lvlJc w:val="left"/>
      <w:pPr>
        <w:tabs>
          <w:tab w:val="num" w:pos="680"/>
        </w:tabs>
        <w:ind w:left="0" w:hanging="0"/>
      </w:pPr>
      <w:rPr/>
    </w:lvl>
    <w:lvl w:ilvl="3">
      <w:start w:val="1"/>
      <w:pStyle w:val="Heading4"/>
      <w:numFmt w:val="decimal"/>
      <w:lvlText w:val="%1.%2.%3.%4"/>
      <w:lvlJc w:val="left"/>
      <w:pPr>
        <w:tabs>
          <w:tab w:val="num" w:pos="864"/>
        </w:tabs>
        <w:ind w:left="864" w:hanging="864"/>
      </w:pPr>
      <w:rPr/>
    </w:lvl>
    <w:lvl w:ilvl="4">
      <w:start w:val="1"/>
      <w:pStyle w:val="Heading5"/>
      <w:numFmt w:val="decimal"/>
      <w:lvlText w:val="%1.%2.%3.%4.%5"/>
      <w:lvlJc w:val="left"/>
      <w:pPr>
        <w:tabs>
          <w:tab w:val="num" w:pos="1008"/>
        </w:tabs>
        <w:ind w:left="1008" w:hanging="1008"/>
      </w:pPr>
      <w:rPr/>
    </w:lvl>
    <w:lvl w:ilvl="5">
      <w:start w:val="1"/>
      <w:pStyle w:val="Heading6"/>
      <w:numFmt w:val="decimal"/>
      <w:lvlText w:val="%1.%2.%3.%4.%5.%6"/>
      <w:lvlJc w:val="left"/>
      <w:pPr>
        <w:tabs>
          <w:tab w:val="num" w:pos="1152"/>
        </w:tabs>
        <w:ind w:left="1152" w:hanging="1152"/>
      </w:pPr>
      <w:rPr/>
    </w:lvl>
    <w:lvl w:ilvl="6">
      <w:start w:val="1"/>
      <w:pStyle w:val="Heading7"/>
      <w:numFmt w:val="decimal"/>
      <w:lvlText w:val="%1.%2.%3.%4.%5.%6.%7"/>
      <w:lvlJc w:val="left"/>
      <w:pPr>
        <w:tabs>
          <w:tab w:val="num" w:pos="1296"/>
        </w:tabs>
        <w:ind w:left="1296" w:hanging="1296"/>
      </w:pPr>
      <w:rPr/>
    </w:lvl>
    <w:lvl w:ilvl="7">
      <w:start w:val="1"/>
      <w:pStyle w:val="Heading8"/>
      <w:numFmt w:val="decimal"/>
      <w:lvlText w:val="%1.%2.%3.%4.%5.%6.%7.%8"/>
      <w:lvlJc w:val="left"/>
      <w:pPr>
        <w:tabs>
          <w:tab w:val="num" w:pos="1440"/>
        </w:tabs>
        <w:ind w:left="1440" w:hanging="1440"/>
      </w:pPr>
      <w:rPr/>
    </w:lvl>
    <w:lvl w:ilvl="8">
      <w:start w:val="1"/>
      <w:pStyle w:val="Heading9"/>
      <w:numFmt w:val="decimal"/>
      <w:lvlText w:val="%1.%2.%3.%4.%5.%6.%7.%8.%9"/>
      <w:lvlJc w:val="left"/>
      <w:pPr>
        <w:tabs>
          <w:tab w:val="num" w:pos="1584"/>
        </w:tabs>
        <w:ind w:left="1584" w:hanging="1584"/>
      </w:pPr>
      <w:rPr/>
    </w:lvl>
  </w:abstractNum>
  <w:abstractNum w:abstractNumId="2">
    <w:lvl w:ilvl="0">
      <w:start w:val="1"/>
      <w:numFmt w:val="bullet"/>
      <w:lvlText w:val=""/>
      <w:lvlJc w:val="left"/>
      <w:pPr>
        <w:tabs>
          <w:tab w:val="num" w:pos="720"/>
        </w:tabs>
        <w:ind w:left="720" w:hanging="360"/>
      </w:pPr>
      <w:rPr>
        <w:rFonts w:ascii="Symbol" w:hAnsi="Symbol" w:cs="Symbol" w:hint="default"/>
      </w:rPr>
    </w:lvl>
  </w:abstractNum>
  <w:abstractNum w:abstractNumId="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lvl w:ilvl="0">
      <w:start w:val="1"/>
      <w:numFmt w:val="bullet"/>
      <w:lvlText w:val=""/>
      <w:lvlJc w:val="left"/>
      <w:pPr>
        <w:tabs>
          <w:tab w:val="num" w:pos="720"/>
        </w:tabs>
        <w:ind w:left="720" w:hanging="360"/>
      </w:pPr>
      <w:rPr>
        <w:rFonts w:ascii="Symbol" w:hAnsi="Symbol" w:cs="Symbol"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90"/>
  <w:defaultTabStop w:val="284"/>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DejaVu Sans"/>
        <w:sz w:val="24"/>
        <w:szCs w:val="24"/>
        <w:lang w:val="en-US" w:eastAsia="zh-CN" w:bidi="hi-IN"/>
      </w:rPr>
    </w:rPrDefault>
    <w:pPrDefault>
      <w:pPr>
        <w:suppressAutoHyphens w:val="true"/>
      </w:pPr>
    </w:pPrDefault>
  </w:docDefaults>
  <w:style w:type="paragraph" w:styleId="Normal">
    <w:name w:val="Normal"/>
    <w:qFormat/>
    <w:pPr>
      <w:widowControl/>
      <w:bidi w:val="0"/>
    </w:pPr>
    <w:rPr>
      <w:rFonts w:ascii="Times New Roman" w:hAnsi="Times New Roman" w:eastAsia="Times New Roman" w:cs="Times New Roman"/>
      <w:color w:val="auto"/>
      <w:sz w:val="24"/>
      <w:szCs w:val="24"/>
      <w:lang w:val="fi-FI" w:bidi="ar-SA" w:eastAsia="zh-CN"/>
    </w:rPr>
  </w:style>
  <w:style w:type="paragraph" w:styleId="Heading1">
    <w:name w:val="Heading 1"/>
    <w:basedOn w:val="Normal"/>
    <w:next w:val="Normal"/>
    <w:qFormat/>
    <w:pPr>
      <w:keepNext w:val="true"/>
      <w:numPr>
        <w:ilvl w:val="0"/>
        <w:numId w:val="1"/>
      </w:numPr>
      <w:spacing w:before="240" w:after="0"/>
      <w:outlineLvl w:val="0"/>
    </w:pPr>
    <w:rPr>
      <w:b/>
      <w:iCs/>
    </w:rPr>
  </w:style>
  <w:style w:type="paragraph" w:styleId="Heading2">
    <w:name w:val="Heading 2"/>
    <w:basedOn w:val="Normal"/>
    <w:next w:val="Normal"/>
    <w:qFormat/>
    <w:pPr>
      <w:keepNext w:val="true"/>
      <w:numPr>
        <w:ilvl w:val="1"/>
        <w:numId w:val="1"/>
      </w:numPr>
      <w:spacing w:before="120" w:after="0"/>
      <w:outlineLvl w:val="1"/>
    </w:pPr>
    <w:rPr>
      <w:b/>
      <w:bCs/>
    </w:rPr>
  </w:style>
  <w:style w:type="paragraph" w:styleId="Heading3">
    <w:name w:val="Heading 3"/>
    <w:basedOn w:val="Heading2"/>
    <w:next w:val="Normal"/>
    <w:qFormat/>
    <w:pPr>
      <w:numPr>
        <w:ilvl w:val="2"/>
        <w:numId w:val="1"/>
      </w:numPr>
      <w:outlineLvl w:val="2"/>
    </w:pPr>
    <w:rPr>
      <w:szCs w:val="20"/>
    </w:rPr>
  </w:style>
  <w:style w:type="paragraph" w:styleId="Heading4">
    <w:name w:val="Heading 4"/>
    <w:basedOn w:val="Normal"/>
    <w:next w:val="Normal"/>
    <w:qFormat/>
    <w:pPr>
      <w:keepNext w:val="true"/>
      <w:numPr>
        <w:ilvl w:val="3"/>
        <w:numId w:val="1"/>
      </w:numPr>
      <w:outlineLvl w:val="3"/>
    </w:pPr>
    <w:rPr>
      <w:i/>
      <w:iCs/>
      <w:u w:val="single"/>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keepNext w:val="true"/>
      <w:numPr>
        <w:ilvl w:val="5"/>
        <w:numId w:val="1"/>
      </w:numPr>
      <w:outlineLvl w:val="5"/>
    </w:pPr>
    <w:rPr>
      <w:sz w:val="16"/>
      <w:szCs w:val="16"/>
    </w:rPr>
  </w:style>
  <w:style w:type="paragraph" w:styleId="Heading7">
    <w:name w:val="Heading 7"/>
    <w:basedOn w:val="Normal"/>
    <w:next w:val="Normal"/>
    <w:qFormat/>
    <w:pPr>
      <w:keepNext w:val="true"/>
      <w:numPr>
        <w:ilvl w:val="6"/>
        <w:numId w:val="1"/>
      </w:numPr>
      <w:outlineLvl w:val="6"/>
    </w:pPr>
    <w:rPr>
      <w:b/>
      <w:bCs/>
      <w:sz w:val="20"/>
      <w:szCs w:val="20"/>
    </w:rPr>
  </w:style>
  <w:style w:type="paragraph" w:styleId="Heading8">
    <w:name w:val="Heading 8"/>
    <w:basedOn w:val="Normal"/>
    <w:next w:val="Normal"/>
    <w:qFormat/>
    <w:pPr>
      <w:numPr>
        <w:ilvl w:val="7"/>
        <w:numId w:val="1"/>
      </w:numPr>
      <w:spacing w:before="240" w:after="60"/>
      <w:outlineLvl w:val="7"/>
    </w:pPr>
    <w:rPr>
      <w:i/>
      <w:iCs/>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Symbol" w:hAnsi="Symbol" w:cs="Symbol"/>
    </w:rPr>
  </w:style>
  <w:style w:type="character" w:styleId="WW8Num2z1">
    <w:name w:val="WW8Num2z1"/>
    <w:qFormat/>
    <w:rPr>
      <w:rFonts w:ascii="Courier New" w:hAnsi="Courier New" w:cs="Courier New"/>
    </w:rPr>
  </w:style>
  <w:style w:type="character" w:styleId="WW8Num2z2">
    <w:name w:val="WW8Num2z2"/>
    <w:qFormat/>
    <w:rPr>
      <w:rFonts w:ascii="Wingdings" w:hAnsi="Wingdings" w:cs="Wingdings"/>
    </w:rPr>
  </w:style>
  <w:style w:type="character" w:styleId="WW8Num3z0">
    <w:name w:val="WW8Num3z0"/>
    <w:qFormat/>
    <w:rPr>
      <w:rFonts w:ascii="Symbol" w:hAnsi="Symbol" w:cs="Symbol"/>
      <w:sz w:val="20"/>
    </w:rPr>
  </w:style>
  <w:style w:type="character" w:styleId="WW8Num3z1">
    <w:name w:val="WW8Num3z1"/>
    <w:qFormat/>
    <w:rPr>
      <w:rFonts w:ascii="Courier New" w:hAnsi="Courier New" w:cs="Courier New"/>
      <w:sz w:val="20"/>
    </w:rPr>
  </w:style>
  <w:style w:type="character" w:styleId="WW8Num3z2">
    <w:name w:val="WW8Num3z2"/>
    <w:qFormat/>
    <w:rPr>
      <w:rFonts w:ascii="Times New Roman" w:hAnsi="Times New Roman" w:eastAsia="Times New Roman" w:cs="Times New Roman"/>
    </w:rPr>
  </w:style>
  <w:style w:type="character" w:styleId="WW8Num3z3">
    <w:name w:val="WW8Num3z3"/>
    <w:qFormat/>
    <w:rPr>
      <w:rFonts w:ascii="Wingdings" w:hAnsi="Wingdings" w:cs="Wingdings"/>
      <w:sz w:val="20"/>
    </w:rPr>
  </w:style>
  <w:style w:type="character" w:styleId="WW8Num4z0">
    <w:name w:val="WW8Num4z0"/>
    <w:qFormat/>
    <w:rPr>
      <w:rFonts w:ascii="Symbol" w:hAnsi="Symbol" w:cs="Symbol"/>
    </w:rPr>
  </w:style>
  <w:style w:type="character" w:styleId="WW8Num4z1">
    <w:name w:val="WW8Num4z1"/>
    <w:qFormat/>
    <w:rPr>
      <w:rFonts w:ascii="Courier New" w:hAnsi="Courier New" w:cs="Courier New"/>
    </w:rPr>
  </w:style>
  <w:style w:type="character" w:styleId="WW8Num4z2">
    <w:name w:val="WW8Num4z2"/>
    <w:qFormat/>
    <w:rPr>
      <w:rFonts w:ascii="Wingdings" w:hAnsi="Wingdings" w:cs="Wingdings"/>
    </w:rPr>
  </w:style>
  <w:style w:type="character" w:styleId="WW8Num5z0">
    <w:name w:val="WW8Num5z0"/>
    <w:qFormat/>
    <w:rPr>
      <w:rFonts w:ascii="Times New Roman" w:hAnsi="Times New Roman" w:eastAsia="Times New Roman" w:cs="Times New Roman"/>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5z3">
    <w:name w:val="WW8Num5z3"/>
    <w:qFormat/>
    <w:rPr>
      <w:rFonts w:ascii="Symbol" w:hAnsi="Symbol" w:cs="Symbol"/>
    </w:rPr>
  </w:style>
  <w:style w:type="character" w:styleId="WW8Num6z0">
    <w:name w:val="WW8Num6z0"/>
    <w:qFormat/>
    <w:rPr/>
  </w:style>
  <w:style w:type="character" w:styleId="WW8Num7z0">
    <w:name w:val="WW8Num7z0"/>
    <w:qFormat/>
    <w:rPr>
      <w:rFonts w:ascii="Times New Roman" w:hAnsi="Times New Roman" w:eastAsia="Times New Roman" w:cs="Times New Roman"/>
    </w:rPr>
  </w:style>
  <w:style w:type="character" w:styleId="WW8Num7z1">
    <w:name w:val="WW8Num7z1"/>
    <w:qFormat/>
    <w:rPr>
      <w:rFonts w:ascii="Courier New" w:hAnsi="Courier New" w:cs="Courier New"/>
    </w:rPr>
  </w:style>
  <w:style w:type="character" w:styleId="WW8Num7z2">
    <w:name w:val="WW8Num7z2"/>
    <w:qFormat/>
    <w:rPr>
      <w:rFonts w:ascii="Wingdings" w:hAnsi="Wingdings" w:cs="Wingdings"/>
    </w:rPr>
  </w:style>
  <w:style w:type="character" w:styleId="WW8Num7z3">
    <w:name w:val="WW8Num7z3"/>
    <w:qFormat/>
    <w:rPr>
      <w:rFonts w:ascii="Symbol" w:hAnsi="Symbol" w:cs="Symbol"/>
    </w:rPr>
  </w:style>
  <w:style w:type="character" w:styleId="WW8Num8z0">
    <w:name w:val="WW8Num8z0"/>
    <w:qFormat/>
    <w:rPr>
      <w:rFonts w:ascii="Times New Roman" w:hAnsi="Times New Roman" w:eastAsia="Times New Roman" w:cs="Times New Roman"/>
    </w:rPr>
  </w:style>
  <w:style w:type="character" w:styleId="WW8Num8z1">
    <w:name w:val="WW8Num8z1"/>
    <w:qFormat/>
    <w:rPr>
      <w:rFonts w:ascii="Courier New" w:hAnsi="Courier New" w:cs="Courier New"/>
    </w:rPr>
  </w:style>
  <w:style w:type="character" w:styleId="WW8Num8z2">
    <w:name w:val="WW8Num8z2"/>
    <w:qFormat/>
    <w:rPr>
      <w:rFonts w:ascii="Wingdings" w:hAnsi="Wingdings" w:cs="Wingdings"/>
    </w:rPr>
  </w:style>
  <w:style w:type="character" w:styleId="WW8Num8z3">
    <w:name w:val="WW8Num8z3"/>
    <w:qFormat/>
    <w:rPr>
      <w:rFonts w:ascii="Symbol" w:hAnsi="Symbol" w:cs="Symbol"/>
    </w:rPr>
  </w:style>
  <w:style w:type="character" w:styleId="WW8Num9z0">
    <w:name w:val="WW8Num9z0"/>
    <w:qFormat/>
    <w:rPr>
      <w:rFonts w:ascii="Symbol" w:hAnsi="Symbol" w:cs="Symbol"/>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Kappaleenoletusfontti">
    <w:name w:val="Kappaleen oletusfontti"/>
    <w:qFormat/>
    <w:rPr/>
  </w:style>
  <w:style w:type="character" w:styleId="InternetLink">
    <w:name w:val="Hyperlink"/>
    <w:rPr>
      <w:color w:val="0000FF"/>
      <w:u w:val="single"/>
    </w:rPr>
  </w:style>
  <w:style w:type="character" w:styleId="PageNumber">
    <w:name w:val="Page Number"/>
    <w:basedOn w:val="Kappaleenoletusfontti"/>
    <w:rPr/>
  </w:style>
  <w:style w:type="character" w:styleId="Kommentinviite">
    <w:name w:val="Kommentin viite"/>
    <w:qFormat/>
    <w:rPr>
      <w:sz w:val="16"/>
      <w:szCs w:val="16"/>
    </w:rPr>
  </w:style>
  <w:style w:type="character" w:styleId="XML10ptBlack">
    <w:name w:val="XML 10 pt Black"/>
    <w:qFormat/>
    <w:rPr>
      <w:rFonts w:ascii="Times New Roman" w:hAnsi="Times New Roman" w:cs="Times New Roman"/>
      <w:color w:val="000000"/>
      <w:sz w:val="20"/>
    </w:rPr>
  </w:style>
  <w:style w:type="character" w:styleId="XML10ptBlue">
    <w:name w:val="XML 10 pt Blue"/>
    <w:qFormat/>
    <w:rPr>
      <w:rFonts w:ascii="Times New Roman" w:hAnsi="Times New Roman" w:cs="Times New Roman"/>
      <w:color w:val="0000FF"/>
      <w:sz w:val="20"/>
    </w:rPr>
  </w:style>
  <w:style w:type="character" w:styleId="XML10ptDarkRed">
    <w:name w:val="XML 10 pt Dark Red"/>
    <w:qFormat/>
    <w:rPr>
      <w:rFonts w:ascii="Times New Roman" w:hAnsi="Times New Roman" w:cs="Times New Roman"/>
      <w:color w:val="800000"/>
      <w:sz w:val="20"/>
    </w:rPr>
  </w:style>
  <w:style w:type="character" w:styleId="XML10ptGray50">
    <w:name w:val="XML 10 pt Gray-50%"/>
    <w:qFormat/>
    <w:rPr>
      <w:rFonts w:ascii="Times New Roman" w:hAnsi="Times New Roman" w:cs="Times New Roman"/>
      <w:color w:val="808080"/>
      <w:sz w:val="20"/>
    </w:rPr>
  </w:style>
  <w:style w:type="character" w:styleId="XML10ptRed">
    <w:name w:val="XML 10 pt Red"/>
    <w:qFormat/>
    <w:rPr>
      <w:rFonts w:ascii="Times New Roman" w:hAnsi="Times New Roman" w:cs="Times New Roman"/>
      <w:color w:val="FF0000"/>
      <w:sz w:val="20"/>
    </w:rPr>
  </w:style>
  <w:style w:type="character" w:styleId="VisitedInternetLink">
    <w:name w:val="FollowedHyperlink"/>
    <w:rPr>
      <w:color w:val="800080"/>
      <w:u w:val="single"/>
    </w:rPr>
  </w:style>
  <w:style w:type="character" w:styleId="KommentintekstiChar">
    <w:name w:val="Kommentin teksti Char"/>
    <w:basedOn w:val="Kappaleenoletusfontti"/>
    <w:qFormat/>
    <w:rPr/>
  </w:style>
  <w:style w:type="character" w:styleId="KommentinotsikkoChar">
    <w:name w:val="Kommentin otsikko Char"/>
    <w:basedOn w:val="KommentintekstiChar"/>
    <w:qFormat/>
    <w:rPr/>
  </w:style>
  <w:style w:type="character" w:styleId="HTMLesimuotoiltuChar">
    <w:name w:val="HTML-esimuotoiltu Char"/>
    <w:qFormat/>
    <w:rPr>
      <w:rFonts w:ascii="Courier New" w:hAnsi="Courier New" w:cs="Courier New"/>
    </w:rPr>
  </w:style>
  <w:style w:type="character" w:styleId="HTMLkirjoituskone">
    <w:name w:val="HTML-kirjoituskone"/>
    <w:qFormat/>
    <w:rPr>
      <w:rFonts w:ascii="Courier New" w:hAnsi="Courier New" w:eastAsia="Calibri" w:cs="Courier New"/>
      <w:sz w:val="20"/>
      <w:szCs w:val="20"/>
    </w:rPr>
  </w:style>
  <w:style w:type="character" w:styleId="VakiosisennysChar">
    <w:name w:val="Vakiosisennys Char"/>
    <w:qFormat/>
    <w:rPr>
      <w:rFonts w:ascii="Arial" w:hAnsi="Arial" w:cs="Arial"/>
      <w:lang w:val="fi-FI" w:bidi="ar-SA"/>
    </w:rPr>
  </w:style>
  <w:style w:type="character" w:styleId="XMLDarkRed">
    <w:name w:val="XML Dark Red"/>
    <w:qFormat/>
    <w:rPr>
      <w:rFonts w:ascii="Arial" w:hAnsi="Arial" w:cs="Arial"/>
      <w:color w:val="800000"/>
      <w:sz w:val="24"/>
    </w:rPr>
  </w:style>
  <w:style w:type="character" w:styleId="CharChar2">
    <w:name w:val="Char Char2"/>
    <w:basedOn w:val="Kappaleenoletusfontti"/>
    <w:qFormat/>
    <w:rPr/>
  </w:style>
  <w:style w:type="character" w:styleId="IndexLink">
    <w:name w:val="Index Link"/>
    <w:qFormat/>
    <w:rPr/>
  </w:style>
  <w:style w:type="paragraph" w:styleId="Heading">
    <w:name w:val="Heading"/>
    <w:basedOn w:val="Normal"/>
    <w:next w:val="TextBody"/>
    <w:qFormat/>
    <w:pPr>
      <w:spacing w:before="240" w:after="60"/>
      <w:jc w:val="center"/>
      <w:outlineLvl w:val="0"/>
    </w:pPr>
    <w:rPr>
      <w:rFonts w:ascii="Arial" w:hAnsi="Arial" w:cs="Arial"/>
      <w:b/>
      <w:bCs/>
      <w:kern w:val="2"/>
      <w:sz w:val="32"/>
      <w:szCs w:val="32"/>
    </w:rPr>
  </w:style>
  <w:style w:type="paragraph" w:styleId="TextBody">
    <w:name w:val="Body Text"/>
    <w:basedOn w:val="Normal"/>
    <w:pPr>
      <w:autoSpaceDE w:val="false"/>
    </w:pPr>
    <w:rPr>
      <w:color w:val="000000"/>
      <w:szCs w:val="32"/>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Subtitle">
    <w:name w:val="Subtitle"/>
    <w:basedOn w:val="Normal"/>
    <w:next w:val="TextBody"/>
    <w:qFormat/>
    <w:pPr/>
    <w:rPr>
      <w:rFonts w:ascii="Arial" w:hAnsi="Arial" w:cs="Arial"/>
      <w:b/>
      <w:bCs/>
      <w:sz w:val="32"/>
      <w:szCs w:val="32"/>
    </w:rPr>
  </w:style>
  <w:style w:type="paragraph" w:styleId="Contents1">
    <w:name w:val="TOC 1"/>
    <w:basedOn w:val="Normal"/>
    <w:next w:val="Normal"/>
    <w:pPr/>
    <w:rPr>
      <w:sz w:val="20"/>
      <w:szCs w:val="20"/>
    </w:rPr>
  </w:style>
  <w:style w:type="paragraph" w:styleId="Contents2">
    <w:name w:val="TOC 2"/>
    <w:basedOn w:val="Normal"/>
    <w:next w:val="Normal"/>
    <w:pPr>
      <w:ind w:left="200" w:hanging="0"/>
    </w:pPr>
    <w:rPr>
      <w:sz w:val="20"/>
      <w:szCs w:val="20"/>
    </w:rPr>
  </w:style>
  <w:style w:type="paragraph" w:styleId="Contents3">
    <w:name w:val="TOC 3"/>
    <w:basedOn w:val="Normal"/>
    <w:next w:val="Normal"/>
    <w:pPr>
      <w:ind w:left="480" w:hanging="0"/>
    </w:pPr>
    <w:rPr>
      <w:sz w:val="18"/>
      <w:lang w:val="en-US" w:eastAsia="en-US"/>
    </w:rPr>
  </w:style>
  <w:style w:type="paragraph" w:styleId="Leipteksti2">
    <w:name w:val="Leipäteksti 2"/>
    <w:basedOn w:val="Normal"/>
    <w:qFormat/>
    <w:pPr/>
    <w:rPr>
      <w:b/>
      <w:bCs/>
      <w:u w:val="single"/>
    </w:rPr>
  </w:style>
  <w:style w:type="paragraph" w:styleId="HeaderandFooter">
    <w:name w:val="Header and Footer"/>
    <w:basedOn w:val="Normal"/>
    <w:qFormat/>
    <w:pPr>
      <w:suppressLineNumbers/>
      <w:tabs>
        <w:tab w:val="clear" w:pos="284"/>
        <w:tab w:val="center" w:pos="4986" w:leader="none"/>
        <w:tab w:val="right" w:pos="9972" w:leader="none"/>
      </w:tabs>
    </w:pPr>
    <w:rPr/>
  </w:style>
  <w:style w:type="paragraph" w:styleId="Header">
    <w:name w:val="Header"/>
    <w:basedOn w:val="Normal"/>
    <w:pPr/>
    <w:rPr/>
  </w:style>
  <w:style w:type="paragraph" w:styleId="Footer">
    <w:name w:val="Footer"/>
    <w:basedOn w:val="Normal"/>
    <w:pPr/>
    <w:rPr/>
  </w:style>
  <w:style w:type="paragraph" w:styleId="Seliteteksti">
    <w:name w:val="Seliteteksti"/>
    <w:basedOn w:val="Normal"/>
    <w:qFormat/>
    <w:pPr/>
    <w:rPr>
      <w:rFonts w:ascii="Tahoma" w:hAnsi="Tahoma" w:cs="Tahoma"/>
      <w:sz w:val="16"/>
      <w:szCs w:val="16"/>
    </w:rPr>
  </w:style>
  <w:style w:type="paragraph" w:styleId="BalloonText1">
    <w:name w:val="Balloon Text1"/>
    <w:basedOn w:val="Normal"/>
    <w:qFormat/>
    <w:pPr/>
    <w:rPr>
      <w:rFonts w:ascii="Tahoma" w:hAnsi="Tahoma" w:cs="Tahoma"/>
      <w:sz w:val="16"/>
      <w:szCs w:val="16"/>
    </w:rPr>
  </w:style>
  <w:style w:type="paragraph" w:styleId="Asiakirjanrakenneruutu">
    <w:name w:val="Asiakirjan rakenneruutu"/>
    <w:basedOn w:val="Normal"/>
    <w:qFormat/>
    <w:pPr>
      <w:shd w:fill="000080" w:val="clear"/>
    </w:pPr>
    <w:rPr>
      <w:rFonts w:ascii="Tahoma" w:hAnsi="Tahoma" w:cs="Tahoma"/>
      <w:sz w:val="20"/>
      <w:szCs w:val="20"/>
    </w:rPr>
  </w:style>
  <w:style w:type="paragraph" w:styleId="Kommentinteksti">
    <w:name w:val="Kommentin teksti"/>
    <w:basedOn w:val="Normal"/>
    <w:qFormat/>
    <w:pPr/>
    <w:rPr>
      <w:sz w:val="20"/>
      <w:szCs w:val="20"/>
    </w:rPr>
  </w:style>
  <w:style w:type="paragraph" w:styleId="CommentSubject1">
    <w:name w:val="Comment Subject1"/>
    <w:basedOn w:val="Kommentinteksti"/>
    <w:next w:val="Kommentinteksti"/>
    <w:qFormat/>
    <w:pPr/>
    <w:rPr>
      <w:b/>
      <w:bCs/>
    </w:rPr>
  </w:style>
  <w:style w:type="paragraph" w:styleId="LuetteloIndent">
    <w:name w:val="LuetteloIndent"/>
    <w:basedOn w:val="Normal"/>
    <w:qFormat/>
    <w:pPr>
      <w:ind w:left="1980" w:hanging="1080"/>
    </w:pPr>
    <w:rPr/>
  </w:style>
  <w:style w:type="paragraph" w:styleId="Ptslause">
    <w:name w:val="Päätöslause"/>
    <w:next w:val="Normal"/>
    <w:qFormat/>
    <w:pPr>
      <w:widowControl w:val="false"/>
      <w:bidi w:val="0"/>
      <w:spacing w:before="220" w:after="220"/>
      <w:ind w:right="1021" w:hanging="0"/>
    </w:pPr>
    <w:rPr>
      <w:rFonts w:ascii="Arial" w:hAnsi="Arial" w:eastAsia="Times New Roman" w:cs="Arial"/>
      <w:b/>
      <w:color w:val="auto"/>
      <w:sz w:val="22"/>
      <w:szCs w:val="20"/>
      <w:lang w:val="fi-FI" w:bidi="ar-SA" w:eastAsia="zh-CN"/>
    </w:rPr>
  </w:style>
  <w:style w:type="paragraph" w:styleId="AlatunnisteMetaBoldCaps">
    <w:name w:val="Alatunniste MetaBoldCaps"/>
    <w:basedOn w:val="Footer"/>
    <w:qFormat/>
    <w:pPr>
      <w:widowControl w:val="false"/>
      <w:spacing w:lineRule="exact" w:line="240"/>
      <w:ind w:right="227" w:hanging="0"/>
    </w:pPr>
    <w:rPr>
      <w:rFonts w:ascii="MetaBoldLF-Caps" w:hAnsi="MetaBoldLF-Caps" w:cs="MetaBoldLF-Caps"/>
      <w:color w:val="000000"/>
      <w:sz w:val="18"/>
      <w:szCs w:val="18"/>
      <w:lang w:val="en-US" w:eastAsia="en-US"/>
    </w:rPr>
  </w:style>
  <w:style w:type="paragraph" w:styleId="YltunnisteMetaBoldCaps11p">
    <w:name w:val="Ylätunniste MetaBoldCaps 11p"/>
    <w:basedOn w:val="Header"/>
    <w:qFormat/>
    <w:pPr>
      <w:widowControl w:val="false"/>
      <w:ind w:right="227" w:hanging="0"/>
    </w:pPr>
    <w:rPr>
      <w:rFonts w:ascii="MetaBoldLF-Caps" w:hAnsi="MetaBoldLF-Caps" w:cs="MetaBoldLF-Caps"/>
      <w:szCs w:val="20"/>
      <w:lang w:val="en-GB" w:eastAsia="en-US"/>
    </w:rPr>
  </w:style>
  <w:style w:type="paragraph" w:styleId="Yltunniste2lih">
    <w:name w:val="Ylätunniste2 lih"/>
    <w:basedOn w:val="Header"/>
    <w:qFormat/>
    <w:pPr>
      <w:widowControl w:val="false"/>
      <w:ind w:right="227" w:hanging="0"/>
    </w:pPr>
    <w:rPr>
      <w:rFonts w:ascii="MetaBoldLF-Roman" w:hAnsi="MetaBoldLF-Roman" w:cs="MetaBoldLF-Roman"/>
      <w:sz w:val="22"/>
      <w:szCs w:val="20"/>
      <w:lang w:val="en-US" w:eastAsia="en-US"/>
    </w:rPr>
  </w:style>
  <w:style w:type="paragraph" w:styleId="Yltunniste1012pt">
    <w:name w:val="Ylätunniste 10/12pt"/>
    <w:basedOn w:val="Header"/>
    <w:qFormat/>
    <w:pPr>
      <w:widowControl w:val="false"/>
      <w:ind w:right="227" w:hanging="0"/>
    </w:pPr>
    <w:rPr>
      <w:rFonts w:ascii="MetaNormalLF-Roman" w:hAnsi="MetaNormalLF-Roman" w:cs="MetaNormalLF-Roman"/>
      <w:sz w:val="20"/>
      <w:szCs w:val="20"/>
      <w:lang w:val="en-US" w:eastAsia="en-US"/>
    </w:rPr>
  </w:style>
  <w:style w:type="paragraph" w:styleId="Kommentinotsikko">
    <w:name w:val="Kommentin otsikko"/>
    <w:basedOn w:val="Kommentinteksti"/>
    <w:next w:val="Kommentinteksti"/>
    <w:qFormat/>
    <w:pPr/>
    <w:rPr>
      <w:b/>
      <w:bCs/>
    </w:rPr>
  </w:style>
  <w:style w:type="paragraph" w:styleId="HTMLesimuotoiltu">
    <w:name w:val="HTML-esimuotoiltu"/>
    <w:basedOn w:val="Normal"/>
    <w:qFormat/>
    <w:pPr>
      <w:ind w:left="480" w:hanging="0"/>
    </w:pPr>
    <w:rPr>
      <w:rFonts w:ascii="Courier New" w:hAnsi="Courier New" w:cs="Courier New"/>
      <w:sz w:val="20"/>
      <w:szCs w:val="20"/>
    </w:rPr>
  </w:style>
  <w:style w:type="paragraph" w:styleId="Muutos1">
    <w:name w:val="Muutos1"/>
    <w:qFormat/>
    <w:pPr>
      <w:widowControl/>
      <w:bidi w:val="0"/>
    </w:pPr>
    <w:rPr>
      <w:rFonts w:ascii="Times New Roman" w:hAnsi="Times New Roman" w:eastAsia="Times New Roman" w:cs="Times New Roman"/>
      <w:color w:val="auto"/>
      <w:sz w:val="24"/>
      <w:szCs w:val="24"/>
      <w:lang w:val="fi-FI" w:bidi="ar-SA" w:eastAsia="zh-CN"/>
    </w:rPr>
  </w:style>
  <w:style w:type="paragraph" w:styleId="Vakiosisennys">
    <w:name w:val="Vakiosisennys"/>
    <w:basedOn w:val="Normal"/>
    <w:qFormat/>
    <w:pPr>
      <w:spacing w:before="120" w:after="0"/>
      <w:ind w:left="1134" w:hanging="0"/>
    </w:pPr>
    <w:rPr>
      <w:rFonts w:ascii="Arial" w:hAnsi="Arial" w:cs="Arial"/>
      <w:sz w:val="20"/>
      <w:szCs w:val="20"/>
    </w:rPr>
  </w:style>
  <w:style w:type="paragraph" w:styleId="Luettelokappale">
    <w:name w:val="Luettelokappale"/>
    <w:basedOn w:val="Normal"/>
    <w:qFormat/>
    <w:pPr>
      <w:spacing w:lineRule="auto" w:line="276" w:before="0" w:after="200"/>
      <w:ind w:left="720" w:hanging="0"/>
      <w:contextualSpacing/>
    </w:pPr>
    <w:rPr>
      <w:rFonts w:ascii="Calibri" w:hAnsi="Calibri" w:eastAsia="Calibri" w:cs="Times New Roman"/>
      <w:sz w:val="22"/>
      <w:szCs w:val="22"/>
    </w:rPr>
  </w:style>
  <w:style w:type="paragraph" w:styleId="Kansi">
    <w:name w:val="Kansi"/>
    <w:basedOn w:val="Normal"/>
    <w:qFormat/>
    <w:pPr>
      <w:jc w:val="center"/>
    </w:pPr>
    <w:rPr>
      <w:rFonts w:ascii="Arial" w:hAnsi="Arial" w:cs="Arial"/>
      <w:b/>
      <w:bCs/>
      <w:sz w:val="32"/>
      <w:szCs w:val="36"/>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www.hl7.fi/" TargetMode="External"/><Relationship Id="rId4" Type="http://schemas.openxmlformats.org/officeDocument/2006/relationships/hyperlink" Target="https://www.thl.fi/fi/web/tiedonhallinta-sosiaali-ja-terveysalalla/tiedon-ja-vaatimusten-yhdenmukaistaminen/koodistopalvelu/tekniset-ohjeet/oid-yksilointitunnukset" TargetMode="External"/><Relationship Id="rId5" Type="http://schemas.openxmlformats.org/officeDocument/2006/relationships/hyperlink" Target="http://www.kanta.fi/documents/12105/3448591/Yksityisen+th_n+organisaatiotiedot+HL7-sanomissa+ja+-asiakirjoissa/7f0b2d27-ae1a-43b5-b988-72e387f6db4e" TargetMode="External"/><Relationship Id="rId6" Type="http://schemas.openxmlformats.org/officeDocument/2006/relationships/hyperlink" Target="http://www.kanta.fi/documents/12105/3448591/Yksityisen+th_n+organisaatiotiedot+HL7-sanomissa+ja+-asiakirjoissa/7f0b2d27-ae1a-43b5-b988-72e387f6db4e" TargetMode="External"/><Relationship Id="rId7" Type="http://schemas.openxmlformats.org/officeDocument/2006/relationships/hyperlink" Target="http://www.kanta.fi/fi/web/ammattilaisille/arkkitehtuuri" TargetMode="External"/><Relationship Id="rId8" Type="http://schemas.openxmlformats.org/officeDocument/2006/relationships/image" Target="media/image2.wmf"/><Relationship Id="rId9" Type="http://schemas.openxmlformats.org/officeDocument/2006/relationships/image" Target="media/image3.png"/><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header" Target="header3.xml"/><Relationship Id="rId18" Type="http://schemas.openxmlformats.org/officeDocument/2006/relationships/header" Target="header4.xml"/><Relationship Id="rId19" Type="http://schemas.openxmlformats.org/officeDocument/2006/relationships/footer" Target="footer3.xml"/><Relationship Id="rId20" Type="http://schemas.openxmlformats.org/officeDocument/2006/relationships/footer" Target="footer4.xml"/><Relationship Id="rId21" Type="http://schemas.openxmlformats.org/officeDocument/2006/relationships/header" Target="header5.xml"/><Relationship Id="rId22" Type="http://schemas.openxmlformats.org/officeDocument/2006/relationships/header" Target="header6.xml"/><Relationship Id="rId23" Type="http://schemas.openxmlformats.org/officeDocument/2006/relationships/footer" Target="footer5.xml"/><Relationship Id="rId24" Type="http://schemas.openxmlformats.org/officeDocument/2006/relationships/footer" Target="footer6.xml"/><Relationship Id="rId25" Type="http://schemas.openxmlformats.org/officeDocument/2006/relationships/header" Target="header7.xml"/><Relationship Id="rId26" Type="http://schemas.openxmlformats.org/officeDocument/2006/relationships/header" Target="header8.xml"/><Relationship Id="rId27" Type="http://schemas.openxmlformats.org/officeDocument/2006/relationships/footer" Target="footer7.xml"/><Relationship Id="rId28" Type="http://schemas.openxmlformats.org/officeDocument/2006/relationships/footer" Target="footer8.xml"/><Relationship Id="rId29" Type="http://schemas.openxmlformats.org/officeDocument/2006/relationships/numbering" Target="numbering.xml"/><Relationship Id="rId30" Type="http://schemas.openxmlformats.org/officeDocument/2006/relationships/fontTable" Target="fontTable.xml"/><Relationship Id="rId31"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7.jpeg"/>
</Relationships>
</file>

<file path=word/_rels/header4.xml.rels><?xml version="1.0" encoding="UTF-8"?>
<Relationships xmlns="http://schemas.openxmlformats.org/package/2006/relationships"><Relationship Id="rId1" Type="http://schemas.openxmlformats.org/officeDocument/2006/relationships/image" Target="media/image8.jpeg"/>
</Relationships>
</file>

<file path=word/_rels/header6.xml.rels><?xml version="1.0" encoding="UTF-8"?>
<Relationships xmlns="http://schemas.openxmlformats.org/package/2006/relationships"><Relationship Id="rId1" Type="http://schemas.openxmlformats.org/officeDocument/2006/relationships/image" Target="media/image9.jpeg"/>
</Relationships>
</file>

<file path=word/_rels/header8.xml.rels><?xml version="1.0" encoding="UTF-8"?>
<Relationships xmlns="http://schemas.openxmlformats.org/package/2006/relationships"><Relationship Id="rId1" Type="http://schemas.openxmlformats.org/officeDocument/2006/relationships/image" Target="media/image10.jpeg"/>
</Relationships>
</file>

<file path=docProps/app.xml><?xml version="1.0" encoding="utf-8"?>
<Properties xmlns="http://schemas.openxmlformats.org/officeDocument/2006/extended-properties" xmlns:vt="http://schemas.openxmlformats.org/officeDocument/2006/docPropsVTypes">
  <Template>Normal.dotm</Template>
  <TotalTime>164</TotalTime>
  <Application>LibreOffice/7.1.8.1$Linux_X86_64 LibreOffice_project/10$Build-1</Application>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2019-09-30T13:43:00Z</dcterms:created>
  <dc:creator>Kela</dc:creator>
  <dc:description/>
  <cp:keywords> </cp:keywords>
  <dc:language>en-US</dc:language>
  <cp:lastModifiedBy>Pettersson Mirkka</cp:lastModifiedBy>
  <cp:lastPrinted>2010-03-15T15:13:00Z</cp:lastPrinted>
  <dcterms:modified xsi:type="dcterms:W3CDTF">2020-06-16T15:49:00Z</dcterms:modified>
  <cp:revision>9</cp:revision>
  <dc:subject>Määrittely</dc:subject>
  <dc:title>Lääkemääräyksen CDA R2 Header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ID">
    <vt:lpwstr>1.2.246.777.11.2019.2</vt:lpwstr>
  </property>
  <property fmtid="{D5CDD505-2E9C-101B-9397-08002B2CF9AE}" pid="3" name="Paketti">
    <vt:lpwstr>3.63</vt:lpwstr>
  </property>
  <property fmtid="{D5CDD505-2E9C-101B-9397-08002B2CF9AE}" pid="4" name="VersioNro">
    <vt:lpwstr>3.63</vt:lpwstr>
  </property>
  <property fmtid="{D5CDD505-2E9C-101B-9397-08002B2CF9AE}" pid="5" name="VersioPvm">
    <vt:lpwstr>1.6.2020</vt:lpwstr>
  </property>
</Properties>
</file>