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3:42</w:t>
      </w:r>
      <w:r>
        <w:rPr/>
        <w:fldChar w:fldCharType="end"/>
      </w:r>
    </w:p>
    <w:p>
      <w:pPr>
        <w:pStyle w:val="Normal"/>
        <w:jc w:val="center"/>
        <w:rPr/>
      </w:pPr>
      <w:r>
        <w:rPr/>
        <w:fldChar w:fldCharType="begin"/>
      </w:r>
      <w:r>
        <w:rPr/>
        <w:instrText> DOCPROPERTY "VersioPvm"</w:instrText>
      </w:r>
      <w:r>
        <w:rPr/>
        <w:fldChar w:fldCharType="separate"/>
      </w:r>
      <w:r>
        <w:rPr/>
        <w:t>14.10.2016</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1.2.246.777.11.2016.9</w:t>
      </w:r>
      <w:r>
        <w:rPr>
          <w:sz w:val="32"/>
          <w:szCs w:val="32"/>
        </w:rPr>
        <w:fldChar w:fldCharType="end"/>
      </w:r>
      <w:r>
        <w:rPr/>
        <w:fldChar w:fldCharType="begin"/>
      </w:r>
      <w:r>
        <w:rPr/>
        <w:instrText> DOCPROPERTY "OID"</w:instrText>
      </w:r>
      <w:r>
        <w:rPr/>
        <w:fldChar w:fldCharType="separate"/>
      </w:r>
      <w:r>
        <w:rPr/>
        <w:t>1.2.246.777.11.2016.9</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ins w:id="4" w:author="Kauppila Timo" w:date="2016-10-15T09:51:00Z"/>
            </w:rPr>
          </w:pPr>
          <w:ins w:id="0" w:author="Kauppila Timo" w:date="2016-10-15T09:51:00Z">
            <w:r>
              <w:fldChar w:fldCharType="begin"/>
            </w:r>
            <w:r>
              <w:rPr>
                <w:rStyle w:val="IndexLink"/>
                <w:lang w:val="en-US" w:eastAsia="en-US"/>
              </w:rPr>
              <w:instrText> TOC \o "1-3" \h \z </w:instrText>
            </w:r>
          </w:ins>
          <w:r>
            <w:rPr>
              <w:rStyle w:val="IndexLink"/>
              <w:lang w:val="en-US" w:eastAsia="en-US"/>
            </w:rPr>
            <w:fldChar w:fldCharType="separate"/>
          </w:r>
          <w:hyperlink w:anchor="__RefHeading___Toc464288437">
            <w:ins w:id="1" w:author="Kauppila Timo" w:date="2016-10-15T09:51:00Z">
              <w:r>
                <w:rPr>
                  <w:rStyle w:val="IndexLink"/>
                  <w:lang w:val="en-US" w:eastAsia="en-US"/>
                </w:rPr>
                <w:t>1</w:t>
              </w:r>
            </w:ins>
            <w:ins w:id="2" w:author="Kauppila Timo" w:date="2016-10-15T09:51:00Z">
              <w:r>
                <w:rPr>
                  <w:rStyle w:val="IndexLink"/>
                  <w:rFonts w:cs="Calibri" w:ascii="Calibri" w:hAnsi="Calibri"/>
                  <w:sz w:val="22"/>
                  <w:szCs w:val="22"/>
                  <w:lang w:val="en-US" w:eastAsia="en-US"/>
                </w:rPr>
                <w:tab/>
              </w:r>
            </w:ins>
            <w:ins w:id="3" w:author="Kauppila Timo" w:date="2016-10-15T09:51:00Z">
              <w:r>
                <w:rPr>
                  <w:rStyle w:val="IndexLink"/>
                  <w:lang w:val="en-US" w:eastAsia="en-US"/>
                </w:rPr>
                <w:t>Johdanto</w:t>
                <w:tab/>
                <w:t>6</w:t>
              </w:r>
            </w:ins>
          </w:hyperlink>
        </w:p>
        <w:p>
          <w:pPr>
            <w:pStyle w:val="Contents1"/>
            <w:tabs>
              <w:tab w:val="clear" w:pos="284"/>
              <w:tab w:val="left" w:pos="480" w:leader="none"/>
              <w:tab w:val="right" w:pos="8302" w:leader="dot"/>
            </w:tabs>
            <w:rPr>
              <w:rFonts w:ascii="Calibri" w:hAnsi="Calibri" w:cs="Calibri"/>
              <w:sz w:val="22"/>
              <w:szCs w:val="22"/>
              <w:lang w:val="en-US" w:eastAsia="en-US"/>
              <w:ins w:id="8" w:author="Kauppila Timo" w:date="2016-10-15T09:51:00Z"/>
            </w:rPr>
          </w:pPr>
          <w:hyperlink w:anchor="__RefHeading___Toc464288438">
            <w:ins w:id="5" w:author="Kauppila Timo" w:date="2016-10-15T09:51:00Z">
              <w:r>
                <w:rPr>
                  <w:rStyle w:val="IndexLink"/>
                  <w:lang w:val="en-US" w:eastAsia="en-US"/>
                </w:rPr>
                <w:t>2</w:t>
              </w:r>
            </w:ins>
            <w:ins w:id="6" w:author="Kauppila Timo" w:date="2016-10-15T09:51:00Z">
              <w:r>
                <w:rPr>
                  <w:rStyle w:val="IndexLink"/>
                  <w:rFonts w:cs="Calibri" w:ascii="Calibri" w:hAnsi="Calibri"/>
                  <w:sz w:val="22"/>
                  <w:szCs w:val="22"/>
                  <w:lang w:val="en-US" w:eastAsia="en-US"/>
                </w:rPr>
                <w:tab/>
              </w:r>
            </w:ins>
            <w:ins w:id="7" w:author="Kauppila Timo" w:date="2016-10-15T09:51:00Z">
              <w:r>
                <w:rPr>
                  <w:rStyle w:val="IndexLink"/>
                  <w:lang w:val="en-US" w:eastAsia="en-US"/>
                </w:rPr>
                <w:t>Headerin elementit eReseptissä</w:t>
                <w:tab/>
                <w:t>7</w:t>
              </w:r>
            </w:ins>
          </w:hyperlink>
        </w:p>
        <w:p>
          <w:pPr>
            <w:pStyle w:val="Contents1"/>
            <w:tabs>
              <w:tab w:val="clear" w:pos="284"/>
              <w:tab w:val="left" w:pos="480" w:leader="none"/>
              <w:tab w:val="right" w:pos="8302" w:leader="dot"/>
            </w:tabs>
            <w:rPr>
              <w:rFonts w:ascii="Calibri" w:hAnsi="Calibri" w:cs="Calibri"/>
              <w:sz w:val="22"/>
              <w:szCs w:val="22"/>
              <w:lang w:val="en-US" w:eastAsia="en-US"/>
              <w:ins w:id="12" w:author="Kauppila Timo" w:date="2016-10-15T09:51:00Z"/>
            </w:rPr>
          </w:pPr>
          <w:hyperlink w:anchor="__RefHeading___Toc464288439">
            <w:ins w:id="9" w:author="Kauppila Timo" w:date="2016-10-15T09:51:00Z">
              <w:r>
                <w:rPr>
                  <w:rStyle w:val="IndexLink"/>
                  <w:lang w:val="en-US" w:eastAsia="en-US"/>
                </w:rPr>
                <w:t>3</w:t>
              </w:r>
            </w:ins>
            <w:ins w:id="10" w:author="Kauppila Timo" w:date="2016-10-15T09:51:00Z">
              <w:r>
                <w:rPr>
                  <w:rStyle w:val="IndexLink"/>
                  <w:rFonts w:cs="Calibri" w:ascii="Calibri" w:hAnsi="Calibri"/>
                  <w:sz w:val="22"/>
                  <w:szCs w:val="22"/>
                  <w:lang w:val="en-US" w:eastAsia="en-US"/>
                </w:rPr>
                <w:tab/>
              </w:r>
            </w:ins>
            <w:ins w:id="11" w:author="Kauppila Timo" w:date="2016-10-15T09:51:00Z">
              <w:r>
                <w:rPr>
                  <w:rStyle w:val="IndexLink"/>
                  <w:lang w:val="en-US" w:eastAsia="en-US"/>
                </w:rPr>
                <w:t>Elementtikohtaiset määrittelyt</w:t>
                <w:tab/>
                <w:t>10</w:t>
              </w:r>
            </w:ins>
          </w:hyperlink>
        </w:p>
        <w:p>
          <w:pPr>
            <w:pStyle w:val="Contents2"/>
            <w:tabs>
              <w:tab w:val="clear" w:pos="284"/>
              <w:tab w:val="left" w:pos="880" w:leader="none"/>
              <w:tab w:val="right" w:pos="8302" w:leader="dot"/>
            </w:tabs>
            <w:rPr>
              <w:rFonts w:ascii="Calibri" w:hAnsi="Calibri" w:cs="Calibri"/>
              <w:sz w:val="22"/>
              <w:szCs w:val="22"/>
              <w:lang w:val="en-US" w:eastAsia="en-US"/>
              <w:ins w:id="16" w:author="Kauppila Timo" w:date="2016-10-15T09:51:00Z"/>
            </w:rPr>
          </w:pPr>
          <w:hyperlink w:anchor="__RefHeading___Toc464288440">
            <w:ins w:id="13" w:author="Kauppila Timo" w:date="2016-10-15T09:51:00Z">
              <w:r>
                <w:rPr>
                  <w:rStyle w:val="IndexLink"/>
                  <w:lang w:val="en-US" w:eastAsia="en-US"/>
                </w:rPr>
                <w:t>3.1</w:t>
              </w:r>
            </w:ins>
            <w:ins w:id="14" w:author="Kauppila Timo" w:date="2016-10-15T09:51:00Z">
              <w:r>
                <w:rPr>
                  <w:rStyle w:val="IndexLink"/>
                  <w:rFonts w:cs="Calibri" w:ascii="Calibri" w:hAnsi="Calibri"/>
                  <w:sz w:val="22"/>
                  <w:szCs w:val="22"/>
                  <w:lang w:val="en-US" w:eastAsia="en-US"/>
                </w:rPr>
                <w:tab/>
              </w:r>
            </w:ins>
            <w:ins w:id="15" w:author="Kauppila Timo" w:date="2016-10-15T09:51:00Z">
              <w:r>
                <w:rPr>
                  <w:rStyle w:val="IndexLink"/>
                  <w:lang w:val="en-US" w:eastAsia="en-US"/>
                </w:rPr>
                <w:t>id – asiakirjan tunniste</w:t>
                <w:tab/>
                <w:t>10</w:t>
              </w:r>
            </w:ins>
          </w:hyperlink>
        </w:p>
        <w:p>
          <w:pPr>
            <w:pStyle w:val="Contents2"/>
            <w:tabs>
              <w:tab w:val="clear" w:pos="284"/>
              <w:tab w:val="left" w:pos="880" w:leader="none"/>
              <w:tab w:val="right" w:pos="8302" w:leader="dot"/>
            </w:tabs>
            <w:rPr>
              <w:rFonts w:ascii="Calibri" w:hAnsi="Calibri" w:cs="Calibri"/>
              <w:sz w:val="22"/>
              <w:szCs w:val="22"/>
              <w:lang w:val="en-US" w:eastAsia="en-US"/>
              <w:ins w:id="20" w:author="Kauppila Timo" w:date="2016-10-15T09:51:00Z"/>
            </w:rPr>
          </w:pPr>
          <w:hyperlink w:anchor="__RefHeading___Toc464288441">
            <w:ins w:id="17" w:author="Kauppila Timo" w:date="2016-10-15T09:51:00Z">
              <w:r>
                <w:rPr>
                  <w:rStyle w:val="IndexLink"/>
                  <w:lang w:val="en-US" w:eastAsia="en-US"/>
                </w:rPr>
                <w:t>3.2</w:t>
              </w:r>
            </w:ins>
            <w:ins w:id="18" w:author="Kauppila Timo" w:date="2016-10-15T09:51:00Z">
              <w:r>
                <w:rPr>
                  <w:rStyle w:val="IndexLink"/>
                  <w:rFonts w:cs="Calibri" w:ascii="Calibri" w:hAnsi="Calibri"/>
                  <w:sz w:val="22"/>
                  <w:szCs w:val="22"/>
                  <w:lang w:val="en-US" w:eastAsia="en-US"/>
                </w:rPr>
                <w:tab/>
              </w:r>
            </w:ins>
            <w:ins w:id="19" w:author="Kauppila Timo" w:date="2016-10-15T09:51:00Z">
              <w:r>
                <w:rPr>
                  <w:rStyle w:val="IndexLink"/>
                  <w:lang w:val="en-US" w:eastAsia="en-US"/>
                </w:rPr>
                <w:t>code – Dokumentin tyyppi</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24" w:author="Kauppila Timo" w:date="2016-10-15T09:51:00Z"/>
            </w:rPr>
          </w:pPr>
          <w:hyperlink w:anchor="__RefHeading___Toc464288442">
            <w:ins w:id="21" w:author="Kauppila Timo" w:date="2016-10-15T09:51:00Z">
              <w:r>
                <w:rPr>
                  <w:rStyle w:val="IndexLink"/>
                  <w:lang w:val="en-US" w:eastAsia="en-US"/>
                </w:rPr>
                <w:t>3.3</w:t>
              </w:r>
            </w:ins>
            <w:ins w:id="22" w:author="Kauppila Timo" w:date="2016-10-15T09:51:00Z">
              <w:r>
                <w:rPr>
                  <w:rStyle w:val="IndexLink"/>
                  <w:rFonts w:cs="Calibri" w:ascii="Calibri" w:hAnsi="Calibri"/>
                  <w:sz w:val="22"/>
                  <w:szCs w:val="22"/>
                  <w:lang w:val="en-US" w:eastAsia="en-US"/>
                </w:rPr>
                <w:tab/>
              </w:r>
            </w:ins>
            <w:ins w:id="23" w:author="Kauppila Timo" w:date="2016-10-15T09:51:00Z">
              <w:r>
                <w:rPr>
                  <w:rStyle w:val="IndexLink"/>
                  <w:lang w:val="en-US" w:eastAsia="en-US"/>
                </w:rPr>
                <w:t>effectiveTime – Asiakirjan luontiaika (pakollinen)</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28" w:author="Kauppila Timo" w:date="2016-10-15T09:51:00Z"/>
            </w:rPr>
          </w:pPr>
          <w:hyperlink w:anchor="__RefHeading___Toc464288443">
            <w:ins w:id="25" w:author="Kauppila Timo" w:date="2016-10-15T09:51:00Z">
              <w:r>
                <w:rPr>
                  <w:rStyle w:val="IndexLink"/>
                  <w:lang w:val="en-US" w:eastAsia="en-US"/>
                </w:rPr>
                <w:t>3.4</w:t>
              </w:r>
            </w:ins>
            <w:ins w:id="26" w:author="Kauppila Timo" w:date="2016-10-15T09:51:00Z">
              <w:r>
                <w:rPr>
                  <w:rStyle w:val="IndexLink"/>
                  <w:rFonts w:cs="Calibri" w:ascii="Calibri" w:hAnsi="Calibri"/>
                  <w:sz w:val="22"/>
                  <w:szCs w:val="22"/>
                  <w:lang w:val="en-US" w:eastAsia="en-US"/>
                </w:rPr>
                <w:tab/>
              </w:r>
            </w:ins>
            <w:ins w:id="27" w:author="Kauppila Timo" w:date="2016-10-15T09:51:00Z">
              <w:r>
                <w:rPr>
                  <w:rStyle w:val="IndexLink"/>
                  <w:lang w:val="en-US" w:eastAsia="en-US"/>
                </w:rPr>
                <w:t>setId – Alkuperäisen asiakirjan yksilöintitunnus (pakollinen)</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32" w:author="Kauppila Timo" w:date="2016-10-15T09:51:00Z"/>
            </w:rPr>
          </w:pPr>
          <w:hyperlink w:anchor="__RefHeading___Toc464288444">
            <w:ins w:id="29" w:author="Kauppila Timo" w:date="2016-10-15T09:51:00Z">
              <w:r>
                <w:rPr>
                  <w:rStyle w:val="IndexLink"/>
                  <w:lang w:val="en-US" w:eastAsia="en-US"/>
                </w:rPr>
                <w:t>3.5</w:t>
              </w:r>
            </w:ins>
            <w:ins w:id="30" w:author="Kauppila Timo" w:date="2016-10-15T09:51:00Z">
              <w:r>
                <w:rPr>
                  <w:rStyle w:val="IndexLink"/>
                  <w:rFonts w:cs="Calibri" w:ascii="Calibri" w:hAnsi="Calibri"/>
                  <w:sz w:val="22"/>
                  <w:szCs w:val="22"/>
                  <w:lang w:val="en-US" w:eastAsia="en-US"/>
                </w:rPr>
                <w:tab/>
              </w:r>
            </w:ins>
            <w:ins w:id="31" w:author="Kauppila Timo" w:date="2016-10-15T09:51:00Z">
              <w:r>
                <w:rPr>
                  <w:rStyle w:val="IndexLink"/>
                  <w:lang w:val="en-US" w:eastAsia="en-US"/>
                </w:rPr>
                <w:t>versionNumber – versionumero</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36" w:author="Kauppila Timo" w:date="2016-10-15T09:51:00Z"/>
            </w:rPr>
          </w:pPr>
          <w:hyperlink w:anchor="__RefHeading___Toc464288445">
            <w:ins w:id="33" w:author="Kauppila Timo" w:date="2016-10-15T09:51:00Z">
              <w:r>
                <w:rPr>
                  <w:rStyle w:val="IndexLink"/>
                  <w:lang w:val="en-US" w:eastAsia="en-US"/>
                </w:rPr>
                <w:t>3.6</w:t>
              </w:r>
            </w:ins>
            <w:ins w:id="34" w:author="Kauppila Timo" w:date="2016-10-15T09:51:00Z">
              <w:r>
                <w:rPr>
                  <w:rStyle w:val="IndexLink"/>
                  <w:rFonts w:cs="Calibri" w:ascii="Calibri" w:hAnsi="Calibri"/>
                  <w:sz w:val="22"/>
                  <w:szCs w:val="22"/>
                  <w:lang w:val="en-US" w:eastAsia="en-US"/>
                </w:rPr>
                <w:tab/>
              </w:r>
            </w:ins>
            <w:ins w:id="35" w:author="Kauppila Timo" w:date="2016-10-15T09:51:00Z">
              <w:r>
                <w:rPr>
                  <w:rStyle w:val="IndexLink"/>
                  <w:lang w:val="en-US" w:eastAsia="en-US"/>
                </w:rPr>
                <w:t>recordTarget – Asiakirjan kohde</w:t>
                <w:tab/>
                <w:t>14</w:t>
              </w:r>
            </w:ins>
          </w:hyperlink>
        </w:p>
        <w:p>
          <w:pPr>
            <w:pStyle w:val="Contents2"/>
            <w:tabs>
              <w:tab w:val="clear" w:pos="284"/>
              <w:tab w:val="left" w:pos="880" w:leader="none"/>
              <w:tab w:val="right" w:pos="8302" w:leader="dot"/>
            </w:tabs>
            <w:rPr>
              <w:rFonts w:ascii="Calibri" w:hAnsi="Calibri" w:cs="Calibri"/>
              <w:sz w:val="22"/>
              <w:szCs w:val="22"/>
              <w:lang w:val="en-US" w:eastAsia="en-US"/>
              <w:ins w:id="40" w:author="Kauppila Timo" w:date="2016-10-15T09:51:00Z"/>
            </w:rPr>
          </w:pPr>
          <w:hyperlink w:anchor="__RefHeading___Toc464288446">
            <w:ins w:id="37" w:author="Kauppila Timo" w:date="2016-10-15T09:51:00Z">
              <w:r>
                <w:rPr>
                  <w:rStyle w:val="IndexLink"/>
                  <w:lang w:val="en-US" w:eastAsia="en-US"/>
                </w:rPr>
                <w:t>3.7</w:t>
              </w:r>
            </w:ins>
            <w:ins w:id="38" w:author="Kauppila Timo" w:date="2016-10-15T09:51:00Z">
              <w:r>
                <w:rPr>
                  <w:rStyle w:val="IndexLink"/>
                  <w:rFonts w:cs="Calibri" w:ascii="Calibri" w:hAnsi="Calibri"/>
                  <w:sz w:val="22"/>
                  <w:szCs w:val="22"/>
                  <w:lang w:val="en-US" w:eastAsia="en-US"/>
                </w:rPr>
                <w:tab/>
              </w:r>
            </w:ins>
            <w:ins w:id="39" w:author="Kauppila Timo" w:date="2016-10-15T09:51:00Z">
              <w:r>
                <w:rPr>
                  <w:rStyle w:val="IndexLink"/>
                  <w:lang w:val="en-US" w:eastAsia="en-US"/>
                </w:rPr>
                <w:t>author</w:t>
                <w:tab/>
                <w:t>16</w:t>
              </w:r>
            </w:ins>
          </w:hyperlink>
        </w:p>
        <w:p>
          <w:pPr>
            <w:pStyle w:val="Contents2"/>
            <w:tabs>
              <w:tab w:val="clear" w:pos="284"/>
              <w:tab w:val="left" w:pos="880" w:leader="none"/>
              <w:tab w:val="right" w:pos="8302" w:leader="dot"/>
            </w:tabs>
            <w:rPr>
              <w:rFonts w:ascii="Calibri" w:hAnsi="Calibri" w:cs="Calibri"/>
              <w:sz w:val="22"/>
              <w:szCs w:val="22"/>
              <w:lang w:val="en-US" w:eastAsia="en-US"/>
              <w:ins w:id="44" w:author="Kauppila Timo" w:date="2016-10-15T09:51:00Z"/>
            </w:rPr>
          </w:pPr>
          <w:hyperlink w:anchor="__RefHeading___Toc464288447">
            <w:ins w:id="41" w:author="Kauppila Timo" w:date="2016-10-15T09:51:00Z">
              <w:r>
                <w:rPr>
                  <w:rStyle w:val="IndexLink"/>
                  <w:lang w:val="en-US" w:eastAsia="en-US"/>
                </w:rPr>
                <w:t>3.8</w:t>
              </w:r>
            </w:ins>
            <w:ins w:id="42" w:author="Kauppila Timo" w:date="2016-10-15T09:51:00Z">
              <w:r>
                <w:rPr>
                  <w:rStyle w:val="IndexLink"/>
                  <w:rFonts w:cs="Calibri" w:ascii="Calibri" w:hAnsi="Calibri"/>
                  <w:sz w:val="22"/>
                  <w:szCs w:val="22"/>
                  <w:lang w:val="en-US" w:eastAsia="en-US"/>
                </w:rPr>
                <w:tab/>
              </w:r>
            </w:ins>
            <w:ins w:id="43" w:author="Kauppila Timo" w:date="2016-10-15T09:51:00Z">
              <w:r>
                <w:rPr>
                  <w:rStyle w:val="IndexLink"/>
                  <w:lang w:val="en-US" w:eastAsia="en-US"/>
                </w:rPr>
                <w:t>custodian – rekisterinpitäjä (pakollinen)</w:t>
                <w:tab/>
                <w:t>21</w:t>
              </w:r>
            </w:ins>
          </w:hyperlink>
        </w:p>
        <w:p>
          <w:pPr>
            <w:pStyle w:val="Contents2"/>
            <w:tabs>
              <w:tab w:val="clear" w:pos="284"/>
              <w:tab w:val="left" w:pos="880" w:leader="none"/>
              <w:tab w:val="right" w:pos="8302" w:leader="dot"/>
            </w:tabs>
            <w:rPr>
              <w:rFonts w:ascii="Calibri" w:hAnsi="Calibri" w:cs="Calibri"/>
              <w:sz w:val="22"/>
              <w:szCs w:val="22"/>
              <w:lang w:val="en-US" w:eastAsia="en-US"/>
              <w:ins w:id="48" w:author="Kauppila Timo" w:date="2016-10-15T09:51:00Z"/>
            </w:rPr>
          </w:pPr>
          <w:hyperlink w:anchor="__RefHeading___Toc464288448">
            <w:ins w:id="45" w:author="Kauppila Timo" w:date="2016-10-15T09:51:00Z">
              <w:r>
                <w:rPr>
                  <w:rStyle w:val="IndexLink"/>
                  <w:lang w:val="en-US" w:eastAsia="en-US"/>
                </w:rPr>
                <w:t>3.9</w:t>
              </w:r>
            </w:ins>
            <w:ins w:id="46" w:author="Kauppila Timo" w:date="2016-10-15T09:51:00Z">
              <w:r>
                <w:rPr>
                  <w:rStyle w:val="IndexLink"/>
                  <w:rFonts w:cs="Calibri" w:ascii="Calibri" w:hAnsi="Calibri"/>
                  <w:sz w:val="22"/>
                  <w:szCs w:val="22"/>
                  <w:lang w:val="en-US" w:eastAsia="en-US"/>
                </w:rPr>
                <w:tab/>
              </w:r>
            </w:ins>
            <w:ins w:id="47" w:author="Kauppila Timo" w:date="2016-10-15T09:51:00Z">
              <w:r>
                <w:rPr>
                  <w:rStyle w:val="IndexLink"/>
                  <w:lang w:val="en-US" w:eastAsia="en-US"/>
                </w:rPr>
                <w:t>relatedDocument – viittaus toiseen dokumenttiin</w:t>
                <w:tab/>
                <w:t>22</w:t>
              </w:r>
            </w:ins>
          </w:hyperlink>
        </w:p>
        <w:p>
          <w:pPr>
            <w:pStyle w:val="Contents2"/>
            <w:tabs>
              <w:tab w:val="clear" w:pos="284"/>
              <w:tab w:val="left" w:pos="880" w:leader="none"/>
              <w:tab w:val="right" w:pos="8302" w:leader="dot"/>
            </w:tabs>
            <w:rPr>
              <w:rFonts w:ascii="Calibri" w:hAnsi="Calibri" w:cs="Calibri"/>
              <w:sz w:val="22"/>
              <w:szCs w:val="22"/>
              <w:lang w:val="en-US" w:eastAsia="en-US"/>
              <w:ins w:id="52" w:author="Kauppila Timo" w:date="2016-10-15T09:51:00Z"/>
            </w:rPr>
          </w:pPr>
          <w:hyperlink w:anchor="__RefHeading___Toc464288449">
            <w:ins w:id="49" w:author="Kauppila Timo" w:date="2016-10-15T09:51:00Z">
              <w:r>
                <w:rPr>
                  <w:rStyle w:val="IndexLink"/>
                  <w:lang w:val="en-US" w:eastAsia="en-US"/>
                </w:rPr>
                <w:t>3.10</w:t>
              </w:r>
            </w:ins>
            <w:ins w:id="50" w:author="Kauppila Timo" w:date="2016-10-15T09:51:00Z">
              <w:r>
                <w:rPr>
                  <w:rStyle w:val="IndexLink"/>
                  <w:rFonts w:cs="Calibri" w:ascii="Calibri" w:hAnsi="Calibri"/>
                  <w:sz w:val="22"/>
                  <w:szCs w:val="22"/>
                  <w:lang w:val="en-US" w:eastAsia="en-US"/>
                </w:rPr>
                <w:tab/>
              </w:r>
            </w:ins>
            <w:ins w:id="51" w:author="Kauppila Timo" w:date="2016-10-15T09:51:00Z">
              <w:r>
                <w:rPr>
                  <w:rStyle w:val="IndexLink"/>
                  <w:lang w:val="en-US" w:eastAsia="en-US"/>
                </w:rPr>
                <w:t>componentOf</w:t>
                <w:tab/>
                <w:t>22</w:t>
              </w:r>
            </w:ins>
          </w:hyperlink>
        </w:p>
        <w:p>
          <w:pPr>
            <w:pStyle w:val="Contents2"/>
            <w:tabs>
              <w:tab w:val="clear" w:pos="284"/>
              <w:tab w:val="left" w:pos="880" w:leader="none"/>
              <w:tab w:val="right" w:pos="8302" w:leader="dot"/>
            </w:tabs>
            <w:rPr>
              <w:rFonts w:ascii="Calibri" w:hAnsi="Calibri" w:cs="Calibri"/>
              <w:sz w:val="22"/>
              <w:szCs w:val="22"/>
              <w:lang w:val="en-US" w:eastAsia="en-US"/>
              <w:ins w:id="56" w:author="Kauppila Timo" w:date="2016-10-15T09:51:00Z"/>
            </w:rPr>
          </w:pPr>
          <w:hyperlink w:anchor="__RefHeading___Toc464288450">
            <w:ins w:id="53" w:author="Kauppila Timo" w:date="2016-10-15T09:51:00Z">
              <w:r>
                <w:rPr>
                  <w:rStyle w:val="IndexLink"/>
                  <w:lang w:val="en-US" w:eastAsia="en-US"/>
                </w:rPr>
                <w:t>3.11</w:t>
              </w:r>
            </w:ins>
            <w:ins w:id="54" w:author="Kauppila Timo" w:date="2016-10-15T09:51:00Z">
              <w:r>
                <w:rPr>
                  <w:rStyle w:val="IndexLink"/>
                  <w:rFonts w:cs="Calibri" w:ascii="Calibri" w:hAnsi="Calibri"/>
                  <w:sz w:val="22"/>
                  <w:szCs w:val="22"/>
                  <w:lang w:val="en-US" w:eastAsia="en-US"/>
                </w:rPr>
                <w:tab/>
              </w:r>
            </w:ins>
            <w:ins w:id="55" w:author="Kauppila Timo" w:date="2016-10-15T09:51:00Z">
              <w:r>
                <w:rPr>
                  <w:rStyle w:val="IndexLink"/>
                  <w:lang w:val="en-US" w:eastAsia="en-US"/>
                </w:rPr>
                <w:t>hl7fi:signatureCollection – Allekirjoitukset</w:t>
                <w:tab/>
                <w:t>25</w:t>
              </w:r>
            </w:ins>
          </w:hyperlink>
        </w:p>
        <w:p>
          <w:pPr>
            <w:pStyle w:val="Contents2"/>
            <w:tabs>
              <w:tab w:val="clear" w:pos="284"/>
              <w:tab w:val="left" w:pos="880" w:leader="none"/>
              <w:tab w:val="right" w:pos="8302" w:leader="dot"/>
            </w:tabs>
            <w:rPr>
              <w:rFonts w:ascii="Calibri" w:hAnsi="Calibri" w:cs="Calibri"/>
              <w:sz w:val="22"/>
              <w:szCs w:val="22"/>
              <w:lang w:val="en-US" w:eastAsia="en-US"/>
              <w:ins w:id="60" w:author="Kauppila Timo" w:date="2016-10-15T09:51:00Z"/>
            </w:rPr>
          </w:pPr>
          <w:hyperlink w:anchor="__RefHeading___Toc464288451">
            <w:ins w:id="57" w:author="Kauppila Timo" w:date="2016-10-15T09:51:00Z">
              <w:r>
                <w:rPr>
                  <w:rStyle w:val="IndexLink"/>
                  <w:lang w:val="en-US" w:eastAsia="en-US"/>
                </w:rPr>
                <w:t>3.12</w:t>
              </w:r>
            </w:ins>
            <w:ins w:id="58" w:author="Kauppila Timo" w:date="2016-10-15T09:51:00Z">
              <w:r>
                <w:rPr>
                  <w:rStyle w:val="IndexLink"/>
                  <w:rFonts w:cs="Calibri" w:ascii="Calibri" w:hAnsi="Calibri"/>
                  <w:sz w:val="22"/>
                  <w:szCs w:val="22"/>
                  <w:lang w:val="en-US" w:eastAsia="en-US"/>
                </w:rPr>
                <w:tab/>
              </w:r>
            </w:ins>
            <w:ins w:id="59" w:author="Kauppila Timo" w:date="2016-10-15T09:51:00Z">
              <w:r>
                <w:rPr>
                  <w:rStyle w:val="IndexLink"/>
                  <w:lang w:val="en-US" w:eastAsia="en-US"/>
                </w:rPr>
                <w:t>hl7fi:sender – lähettäjä</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64" w:author="Kauppila Timo" w:date="2016-10-15T09:51:00Z"/>
            </w:rPr>
          </w:pPr>
          <w:hyperlink w:anchor="__RefHeading___Toc464288452">
            <w:ins w:id="61" w:author="Kauppila Timo" w:date="2016-10-15T09:51:00Z">
              <w:r>
                <w:rPr>
                  <w:rStyle w:val="IndexLink"/>
                  <w:lang w:val="en-US" w:eastAsia="en-US"/>
                </w:rPr>
                <w:t>3.13</w:t>
              </w:r>
            </w:ins>
            <w:ins w:id="62" w:author="Kauppila Timo" w:date="2016-10-15T09:51:00Z">
              <w:r>
                <w:rPr>
                  <w:rStyle w:val="IndexLink"/>
                  <w:rFonts w:cs="Calibri" w:ascii="Calibri" w:hAnsi="Calibri"/>
                  <w:sz w:val="22"/>
                  <w:szCs w:val="22"/>
                  <w:lang w:val="en-US" w:eastAsia="en-US"/>
                </w:rPr>
                <w:tab/>
              </w:r>
            </w:ins>
            <w:ins w:id="63" w:author="Kauppila Timo" w:date="2016-10-15T09:51:00Z">
              <w:r>
                <w:rPr>
                  <w:rStyle w:val="IndexLink"/>
                  <w:lang w:val="en-US" w:eastAsia="en-US"/>
                </w:rPr>
                <w:t>hl7fi:password – Salasana</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68" w:author="Kauppila Timo" w:date="2016-10-15T09:51:00Z"/>
            </w:rPr>
          </w:pPr>
          <w:hyperlink w:anchor="__RefHeading___Toc464288453">
            <w:ins w:id="65" w:author="Kauppila Timo" w:date="2016-10-15T09:51:00Z">
              <w:r>
                <w:rPr>
                  <w:rStyle w:val="IndexLink"/>
                  <w:lang w:val="en-US" w:eastAsia="en-US"/>
                </w:rPr>
                <w:t>3.14</w:t>
              </w:r>
            </w:ins>
            <w:ins w:id="66" w:author="Kauppila Timo" w:date="2016-10-15T09:51:00Z">
              <w:r>
                <w:rPr>
                  <w:rStyle w:val="IndexLink"/>
                  <w:rFonts w:cs="Calibri" w:ascii="Calibri" w:hAnsi="Calibri"/>
                  <w:sz w:val="22"/>
                  <w:szCs w:val="22"/>
                  <w:lang w:val="en-US" w:eastAsia="en-US"/>
                </w:rPr>
                <w:tab/>
              </w:r>
            </w:ins>
            <w:ins w:id="67" w:author="Kauppila Timo" w:date="2016-10-15T09:51:00Z">
              <w:r>
                <w:rPr>
                  <w:rStyle w:val="IndexLink"/>
                  <w:lang w:val="en-US" w:eastAsia="en-US"/>
                </w:rPr>
                <w:t>InformationRecipient – uusintapyynnön vastaanottaja</w:t>
                <w:tab/>
                <w:t>26</w:t>
              </w:r>
            </w:ins>
          </w:hyperlink>
        </w:p>
        <w:p>
          <w:pPr>
            <w:pStyle w:val="Contents1"/>
            <w:tabs>
              <w:tab w:val="clear" w:pos="284"/>
              <w:tab w:val="left" w:pos="480" w:leader="none"/>
              <w:tab w:val="right" w:pos="8302" w:leader="dot"/>
            </w:tabs>
            <w:rPr>
              <w:rFonts w:ascii="Calibri" w:hAnsi="Calibri" w:cs="Calibri"/>
              <w:sz w:val="22"/>
              <w:szCs w:val="22"/>
              <w:lang w:val="en-US" w:eastAsia="en-US"/>
              <w:ins w:id="72" w:author="Kauppila Timo" w:date="2016-10-15T09:51:00Z"/>
            </w:rPr>
          </w:pPr>
          <w:hyperlink w:anchor="__RefHeading___Toc464288454">
            <w:ins w:id="69" w:author="Kauppila Timo" w:date="2016-10-15T09:51:00Z">
              <w:r>
                <w:rPr>
                  <w:rStyle w:val="IndexLink"/>
                  <w:lang w:val="en-US" w:eastAsia="en-US"/>
                </w:rPr>
                <w:t>4</w:t>
              </w:r>
            </w:ins>
            <w:ins w:id="70" w:author="Kauppila Timo" w:date="2016-10-15T09:51:00Z">
              <w:r>
                <w:rPr>
                  <w:rStyle w:val="IndexLink"/>
                  <w:rFonts w:cs="Calibri" w:ascii="Calibri" w:hAnsi="Calibri"/>
                  <w:sz w:val="22"/>
                  <w:szCs w:val="22"/>
                  <w:lang w:val="en-US" w:eastAsia="en-US"/>
                </w:rPr>
                <w:tab/>
              </w:r>
            </w:ins>
            <w:ins w:id="71" w:author="Kauppila Timo" w:date="2016-10-15T09:51:00Z">
              <w:r>
                <w:rPr>
                  <w:rStyle w:val="IndexLink"/>
                  <w:lang w:val="en-US" w:eastAsia="en-US"/>
                </w:rPr>
                <w:t>Yleisiä periaatteita</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76" w:author="Kauppila Timo" w:date="2016-10-15T09:51:00Z"/>
            </w:rPr>
          </w:pPr>
          <w:hyperlink w:anchor="__RefHeading___Toc464288455">
            <w:ins w:id="73" w:author="Kauppila Timo" w:date="2016-10-15T09:51:00Z">
              <w:r>
                <w:rPr>
                  <w:rStyle w:val="IndexLink"/>
                  <w:lang w:val="en-US" w:eastAsia="en-US"/>
                </w:rPr>
                <w:t>4.1</w:t>
              </w:r>
            </w:ins>
            <w:ins w:id="74" w:author="Kauppila Timo" w:date="2016-10-15T09:51:00Z">
              <w:r>
                <w:rPr>
                  <w:rStyle w:val="IndexLink"/>
                  <w:rFonts w:cs="Calibri" w:ascii="Calibri" w:hAnsi="Calibri"/>
                  <w:sz w:val="22"/>
                  <w:szCs w:val="22"/>
                  <w:lang w:val="en-US" w:eastAsia="en-US"/>
                </w:rPr>
                <w:tab/>
              </w:r>
            </w:ins>
            <w:ins w:id="75" w:author="Kauppila Timo" w:date="2016-10-15T09:51:00Z">
              <w:r>
                <w:rPr>
                  <w:rStyle w:val="IndexLink"/>
                  <w:lang w:val="en-US" w:eastAsia="en-US"/>
                </w:rPr>
                <w:t>Ajan esittäminen</w:t>
                <w:tab/>
                <w:t>26</w:t>
              </w:r>
            </w:ins>
          </w:hyperlink>
        </w:p>
        <w:p>
          <w:pPr>
            <w:pStyle w:val="Contents1"/>
            <w:tabs>
              <w:tab w:val="clear" w:pos="284"/>
              <w:tab w:val="left" w:pos="480" w:leader="none"/>
              <w:tab w:val="right" w:pos="8302" w:leader="dot"/>
            </w:tabs>
            <w:rPr>
              <w:rFonts w:ascii="Calibri" w:hAnsi="Calibri" w:cs="Calibri"/>
              <w:sz w:val="22"/>
              <w:szCs w:val="22"/>
              <w:lang w:val="en-US" w:eastAsia="en-US"/>
              <w:ins w:id="80" w:author="Kauppila Timo" w:date="2016-10-15T09:51:00Z"/>
            </w:rPr>
          </w:pPr>
          <w:hyperlink w:anchor="__RefHeading___Toc464288456">
            <w:ins w:id="77" w:author="Kauppila Timo" w:date="2016-10-15T09:51:00Z">
              <w:r>
                <w:rPr>
                  <w:rStyle w:val="IndexLink"/>
                  <w:lang w:val="en-US" w:eastAsia="en-US"/>
                </w:rPr>
                <w:t>5</w:t>
              </w:r>
            </w:ins>
            <w:ins w:id="78" w:author="Kauppila Timo" w:date="2016-10-15T09:51:00Z">
              <w:r>
                <w:rPr>
                  <w:rStyle w:val="IndexLink"/>
                  <w:rFonts w:cs="Calibri" w:ascii="Calibri" w:hAnsi="Calibri"/>
                  <w:sz w:val="22"/>
                  <w:szCs w:val="22"/>
                  <w:lang w:val="en-US" w:eastAsia="en-US"/>
                </w:rPr>
                <w:tab/>
              </w:r>
            </w:ins>
            <w:ins w:id="79" w:author="Kauppila Timo" w:date="2016-10-15T09:51:00Z">
              <w:r>
                <w:rPr>
                  <w:rStyle w:val="IndexLink"/>
                  <w:lang w:val="en-US" w:eastAsia="en-US"/>
                </w:rPr>
                <w:t>Lääkemääräysten ja toimitusten linkitys</w:t>
                <w:tab/>
                <w:t>27</w:t>
              </w:r>
            </w:ins>
          </w:hyperlink>
        </w:p>
        <w:p>
          <w:pPr>
            <w:pStyle w:val="Contents1"/>
            <w:tabs>
              <w:tab w:val="clear" w:pos="284"/>
              <w:tab w:val="left" w:pos="480" w:leader="none"/>
              <w:tab w:val="right" w:pos="8302" w:leader="dot"/>
            </w:tabs>
            <w:rPr>
              <w:rFonts w:ascii="Calibri" w:hAnsi="Calibri" w:cs="Calibri"/>
              <w:sz w:val="22"/>
              <w:szCs w:val="22"/>
              <w:lang w:val="en-US" w:eastAsia="en-US"/>
              <w:ins w:id="84" w:author="Kauppila Timo" w:date="2016-10-15T09:51:00Z"/>
            </w:rPr>
          </w:pPr>
          <w:hyperlink w:anchor="__RefHeading___Toc464288457">
            <w:ins w:id="81" w:author="Kauppila Timo" w:date="2016-10-15T09:51:00Z">
              <w:r>
                <w:rPr>
                  <w:rStyle w:val="IndexLink"/>
                  <w:lang w:val="en-US" w:eastAsia="en-US"/>
                </w:rPr>
                <w:t>6</w:t>
              </w:r>
            </w:ins>
            <w:ins w:id="82" w:author="Kauppila Timo" w:date="2016-10-15T09:51:00Z">
              <w:r>
                <w:rPr>
                  <w:rStyle w:val="IndexLink"/>
                  <w:rFonts w:cs="Calibri" w:ascii="Calibri" w:hAnsi="Calibri"/>
                  <w:sz w:val="22"/>
                  <w:szCs w:val="22"/>
                  <w:lang w:val="en-US" w:eastAsia="en-US"/>
                </w:rPr>
                <w:tab/>
              </w:r>
            </w:ins>
            <w:ins w:id="83" w:author="Kauppila Timo" w:date="2016-10-15T09:51:00Z">
              <w:r>
                <w:rPr>
                  <w:rStyle w:val="IndexLink"/>
                  <w:lang w:val="en-US" w:eastAsia="en-US"/>
                </w:rPr>
                <w:t>Sähköisten lääkemääräysasiakirjojen versiointi</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88" w:author="Kauppila Timo" w:date="2016-10-15T09:51:00Z"/>
            </w:rPr>
          </w:pPr>
          <w:hyperlink w:anchor="__RefHeading___Toc464288458">
            <w:ins w:id="85" w:author="Kauppila Timo" w:date="2016-10-15T09:51:00Z">
              <w:r>
                <w:rPr>
                  <w:rStyle w:val="IndexLink"/>
                  <w:lang w:val="en-US" w:eastAsia="en-US"/>
                </w:rPr>
                <w:t>6.1</w:t>
              </w:r>
            </w:ins>
            <w:ins w:id="86" w:author="Kauppila Timo" w:date="2016-10-15T09:51:00Z">
              <w:r>
                <w:rPr>
                  <w:rStyle w:val="IndexLink"/>
                  <w:rFonts w:cs="Calibri" w:ascii="Calibri" w:hAnsi="Calibri"/>
                  <w:sz w:val="22"/>
                  <w:szCs w:val="22"/>
                  <w:lang w:val="en-US" w:eastAsia="en-US"/>
                </w:rPr>
                <w:tab/>
              </w:r>
            </w:ins>
            <w:ins w:id="87" w:author="Kauppila Timo" w:date="2016-10-15T09:51:00Z">
              <w:r>
                <w:rPr>
                  <w:rStyle w:val="IndexLink"/>
                  <w:lang w:val="en-US" w:eastAsia="en-US"/>
                </w:rPr>
                <w:t>Johdanto</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92" w:author="Kauppila Timo" w:date="2016-10-15T09:51:00Z"/>
            </w:rPr>
          </w:pPr>
          <w:hyperlink w:anchor="__RefHeading___Toc464288459">
            <w:ins w:id="89" w:author="Kauppila Timo" w:date="2016-10-15T09:51:00Z">
              <w:r>
                <w:rPr>
                  <w:rStyle w:val="IndexLink"/>
                  <w:lang w:val="en-US" w:eastAsia="en-US"/>
                </w:rPr>
                <w:t>6.2</w:t>
              </w:r>
            </w:ins>
            <w:ins w:id="90" w:author="Kauppila Timo" w:date="2016-10-15T09:51:00Z">
              <w:r>
                <w:rPr>
                  <w:rStyle w:val="IndexLink"/>
                  <w:rFonts w:cs="Calibri" w:ascii="Calibri" w:hAnsi="Calibri"/>
                  <w:sz w:val="22"/>
                  <w:szCs w:val="22"/>
                  <w:lang w:val="en-US" w:eastAsia="en-US"/>
                </w:rPr>
                <w:tab/>
              </w:r>
            </w:ins>
            <w:ins w:id="91" w:author="Kauppila Timo" w:date="2016-10-15T09:51:00Z">
              <w:r>
                <w:rPr>
                  <w:rStyle w:val="IndexLink"/>
                  <w:lang w:val="en-US" w:eastAsia="en-US"/>
                </w:rPr>
                <w:t>Termit ja käsitteet</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96" w:author="Kauppila Timo" w:date="2016-10-15T09:51:00Z"/>
            </w:rPr>
          </w:pPr>
          <w:hyperlink w:anchor="__RefHeading___Toc464288460">
            <w:ins w:id="93" w:author="Kauppila Timo" w:date="2016-10-15T09:51:00Z">
              <w:r>
                <w:rPr>
                  <w:rStyle w:val="IndexLink"/>
                  <w:lang w:val="en-US" w:eastAsia="en-US"/>
                </w:rPr>
                <w:t>6.3</w:t>
              </w:r>
            </w:ins>
            <w:ins w:id="94" w:author="Kauppila Timo" w:date="2016-10-15T09:51:00Z">
              <w:r>
                <w:rPr>
                  <w:rStyle w:val="IndexLink"/>
                  <w:rFonts w:cs="Calibri" w:ascii="Calibri" w:hAnsi="Calibri"/>
                  <w:sz w:val="22"/>
                  <w:szCs w:val="22"/>
                  <w:lang w:val="en-US" w:eastAsia="en-US"/>
                </w:rPr>
                <w:tab/>
              </w:r>
            </w:ins>
            <w:ins w:id="95" w:author="Kauppila Timo" w:date="2016-10-15T09:51:00Z">
              <w:r>
                <w:rPr>
                  <w:rStyle w:val="IndexLink"/>
                  <w:lang w:val="en-US" w:eastAsia="en-US"/>
                </w:rPr>
                <w:t>Linjauksen tarkennus sähköisen reseptin osalta</w:t>
                <w:tab/>
                <w:t>36</w:t>
              </w:r>
            </w:ins>
          </w:hyperlink>
        </w:p>
        <w:p>
          <w:pPr>
            <w:pStyle w:val="Contents1"/>
            <w:tabs>
              <w:tab w:val="clear" w:pos="284"/>
              <w:tab w:val="left" w:pos="480" w:leader="none"/>
              <w:tab w:val="right" w:pos="8302" w:leader="dot"/>
            </w:tabs>
            <w:rPr>
              <w:rFonts w:ascii="Calibri" w:hAnsi="Calibri" w:cs="Calibri"/>
              <w:sz w:val="22"/>
              <w:szCs w:val="22"/>
              <w:lang w:val="en-US" w:eastAsia="en-US"/>
              <w:del w:id="100" w:author="Kauppila Timo" w:date="2016-10-15T09:51:00Z"/>
            </w:rPr>
          </w:pPr>
          <w:del w:id="97" w:author="Kauppila Timo" w:date="2016-10-15T09:51:00Z">
            <w:r>
              <w:rPr>
                <w:lang w:val="en-US" w:eastAsia="en-US"/>
              </w:rPr>
              <w:delText>1</w:delText>
            </w:r>
          </w:del>
          <w:del w:id="98" w:author="Kauppila Timo" w:date="2016-10-15T09:51:00Z">
            <w:r>
              <w:rPr>
                <w:rFonts w:cs="Calibri" w:ascii="Calibri" w:hAnsi="Calibri"/>
                <w:sz w:val="22"/>
                <w:szCs w:val="22"/>
                <w:lang w:val="en-US" w:eastAsia="en-US"/>
              </w:rPr>
              <w:tab/>
            </w:r>
          </w:del>
          <w:del w:id="99" w:author="Kauppila Timo" w:date="2016-10-15T09:51:00Z">
            <w:r>
              <w:rPr>
                <w:lang w:val="en-US" w:eastAsia="en-US"/>
              </w:rPr>
              <w:delText>Johdanto</w:delText>
              <w:tab/>
              <w:delText>6</w:delText>
            </w:r>
          </w:del>
        </w:p>
        <w:p>
          <w:pPr>
            <w:pStyle w:val="Contents1"/>
            <w:tabs>
              <w:tab w:val="clear" w:pos="284"/>
              <w:tab w:val="left" w:pos="480" w:leader="none"/>
              <w:tab w:val="right" w:pos="8302" w:leader="dot"/>
            </w:tabs>
            <w:rPr>
              <w:rFonts w:ascii="Calibri" w:hAnsi="Calibri" w:cs="Calibri"/>
              <w:sz w:val="22"/>
              <w:szCs w:val="22"/>
              <w:lang w:val="en-US" w:eastAsia="en-US"/>
              <w:del w:id="104" w:author="Kauppila Timo" w:date="2016-10-15T09:51:00Z"/>
            </w:rPr>
          </w:pPr>
          <w:del w:id="101" w:author="Kauppila Timo" w:date="2016-10-15T09:51:00Z">
            <w:r>
              <w:rPr>
                <w:lang w:val="en-US" w:eastAsia="en-US"/>
              </w:rPr>
              <w:delText>2</w:delText>
            </w:r>
          </w:del>
          <w:del w:id="102" w:author="Kauppila Timo" w:date="2016-10-15T09:51:00Z">
            <w:r>
              <w:rPr>
                <w:rFonts w:cs="Calibri" w:ascii="Calibri" w:hAnsi="Calibri"/>
                <w:sz w:val="22"/>
                <w:szCs w:val="22"/>
                <w:lang w:val="en-US" w:eastAsia="en-US"/>
              </w:rPr>
              <w:tab/>
            </w:r>
          </w:del>
          <w:del w:id="103" w:author="Kauppila Timo" w:date="2016-10-15T09:51:00Z">
            <w:r>
              <w:rPr>
                <w:lang w:val="en-US" w:eastAsia="en-US"/>
              </w:rPr>
              <w:delText>Headerin elementit eReseptissä</w:delText>
              <w:tab/>
              <w:delText>7</w:delText>
            </w:r>
          </w:del>
        </w:p>
        <w:p>
          <w:pPr>
            <w:pStyle w:val="Contents1"/>
            <w:tabs>
              <w:tab w:val="clear" w:pos="284"/>
              <w:tab w:val="left" w:pos="480" w:leader="none"/>
              <w:tab w:val="right" w:pos="8302" w:leader="dot"/>
            </w:tabs>
            <w:rPr>
              <w:rFonts w:ascii="Calibri" w:hAnsi="Calibri" w:cs="Calibri"/>
              <w:sz w:val="22"/>
              <w:szCs w:val="22"/>
              <w:lang w:val="en-US" w:eastAsia="en-US"/>
              <w:del w:id="108" w:author="Kauppila Timo" w:date="2016-10-15T09:51:00Z"/>
            </w:rPr>
          </w:pPr>
          <w:del w:id="105" w:author="Kauppila Timo" w:date="2016-10-15T09:51:00Z">
            <w:r>
              <w:rPr>
                <w:lang w:val="en-US" w:eastAsia="en-US"/>
              </w:rPr>
              <w:delText>3</w:delText>
            </w:r>
          </w:del>
          <w:del w:id="106" w:author="Kauppila Timo" w:date="2016-10-15T09:51:00Z">
            <w:r>
              <w:rPr>
                <w:rFonts w:cs="Calibri" w:ascii="Calibri" w:hAnsi="Calibri"/>
                <w:sz w:val="22"/>
                <w:szCs w:val="22"/>
                <w:lang w:val="en-US" w:eastAsia="en-US"/>
              </w:rPr>
              <w:tab/>
            </w:r>
          </w:del>
          <w:del w:id="107" w:author="Kauppila Timo" w:date="2016-10-15T09:51:00Z">
            <w:r>
              <w:rPr>
                <w:lang w:val="en-US" w:eastAsia="en-US"/>
              </w:rPr>
              <w:delText>Elementtikohtaiset määrittelyt</w:delText>
              <w:tab/>
              <w:delText>10</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12" w:author="Kauppila Timo" w:date="2016-10-15T09:51:00Z"/>
            </w:rPr>
          </w:pPr>
          <w:del w:id="109" w:author="Kauppila Timo" w:date="2016-10-15T09:51:00Z">
            <w:r>
              <w:rPr>
                <w:lang w:val="en-US" w:eastAsia="en-US"/>
              </w:rPr>
              <w:delText>3.1</w:delText>
            </w:r>
          </w:del>
          <w:del w:id="110" w:author="Kauppila Timo" w:date="2016-10-15T09:51:00Z">
            <w:r>
              <w:rPr>
                <w:rFonts w:cs="Calibri" w:ascii="Calibri" w:hAnsi="Calibri"/>
                <w:sz w:val="22"/>
                <w:szCs w:val="22"/>
                <w:lang w:val="en-US" w:eastAsia="en-US"/>
              </w:rPr>
              <w:tab/>
            </w:r>
          </w:del>
          <w:del w:id="111" w:author="Kauppila Timo" w:date="2016-10-15T09:51:00Z">
            <w:r>
              <w:rPr>
                <w:lang w:val="en-US" w:eastAsia="en-US"/>
              </w:rPr>
              <w:delText>id – asiakirjan tunniste</w:delText>
              <w:tab/>
              <w:delText>10</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16" w:author="Kauppila Timo" w:date="2016-10-15T09:51:00Z"/>
            </w:rPr>
          </w:pPr>
          <w:del w:id="113" w:author="Kauppila Timo" w:date="2016-10-15T09:51:00Z">
            <w:r>
              <w:rPr>
                <w:lang w:val="en-US" w:eastAsia="en-US"/>
              </w:rPr>
              <w:delText>3.2</w:delText>
            </w:r>
          </w:del>
          <w:del w:id="114" w:author="Kauppila Timo" w:date="2016-10-15T09:51:00Z">
            <w:r>
              <w:rPr>
                <w:rFonts w:cs="Calibri" w:ascii="Calibri" w:hAnsi="Calibri"/>
                <w:sz w:val="22"/>
                <w:szCs w:val="22"/>
                <w:lang w:val="en-US" w:eastAsia="en-US"/>
              </w:rPr>
              <w:tab/>
            </w:r>
          </w:del>
          <w:del w:id="115" w:author="Kauppila Timo" w:date="2016-10-15T09:51:00Z">
            <w:r>
              <w:rPr>
                <w:lang w:val="en-US" w:eastAsia="en-US"/>
              </w:rPr>
              <w:delText>code – Dokumentin tyyppi</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0" w:author="Kauppila Timo" w:date="2016-10-15T09:51:00Z"/>
            </w:rPr>
          </w:pPr>
          <w:del w:id="117" w:author="Kauppila Timo" w:date="2016-10-15T09:51:00Z">
            <w:r>
              <w:rPr>
                <w:lang w:val="en-US" w:eastAsia="en-US"/>
              </w:rPr>
              <w:delText>3.3</w:delText>
            </w:r>
          </w:del>
          <w:del w:id="118" w:author="Kauppila Timo" w:date="2016-10-15T09:51:00Z">
            <w:r>
              <w:rPr>
                <w:rFonts w:cs="Calibri" w:ascii="Calibri" w:hAnsi="Calibri"/>
                <w:sz w:val="22"/>
                <w:szCs w:val="22"/>
                <w:lang w:val="en-US" w:eastAsia="en-US"/>
              </w:rPr>
              <w:tab/>
            </w:r>
          </w:del>
          <w:del w:id="119" w:author="Kauppila Timo" w:date="2016-10-15T09:51:00Z">
            <w:r>
              <w:rPr>
                <w:lang w:val="en-US" w:eastAsia="en-US"/>
              </w:rPr>
              <w:delText>effectiveTime – Asiakirjan luontiaika (pakollinen)</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4" w:author="Kauppila Timo" w:date="2016-10-15T09:51:00Z"/>
            </w:rPr>
          </w:pPr>
          <w:del w:id="121" w:author="Kauppila Timo" w:date="2016-10-15T09:51:00Z">
            <w:r>
              <w:rPr>
                <w:lang w:val="en-US" w:eastAsia="en-US"/>
              </w:rPr>
              <w:delText>3.4</w:delText>
            </w:r>
          </w:del>
          <w:del w:id="122" w:author="Kauppila Timo" w:date="2016-10-15T09:51:00Z">
            <w:r>
              <w:rPr>
                <w:rFonts w:cs="Calibri" w:ascii="Calibri" w:hAnsi="Calibri"/>
                <w:sz w:val="22"/>
                <w:szCs w:val="22"/>
                <w:lang w:val="en-US" w:eastAsia="en-US"/>
              </w:rPr>
              <w:tab/>
            </w:r>
          </w:del>
          <w:del w:id="123" w:author="Kauppila Timo" w:date="2016-10-15T09:51:00Z">
            <w:r>
              <w:rPr>
                <w:lang w:val="en-US" w:eastAsia="en-US"/>
              </w:rPr>
              <w:delText>setId – Alkuperäisen asiakirjan yksilöintitunnus (pakollinen)</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8" w:author="Kauppila Timo" w:date="2016-10-15T09:51:00Z"/>
            </w:rPr>
          </w:pPr>
          <w:del w:id="125" w:author="Kauppila Timo" w:date="2016-10-15T09:51:00Z">
            <w:r>
              <w:rPr>
                <w:lang w:val="en-US" w:eastAsia="en-US"/>
              </w:rPr>
              <w:delText>3.5</w:delText>
            </w:r>
          </w:del>
          <w:del w:id="126" w:author="Kauppila Timo" w:date="2016-10-15T09:51:00Z">
            <w:r>
              <w:rPr>
                <w:rFonts w:cs="Calibri" w:ascii="Calibri" w:hAnsi="Calibri"/>
                <w:sz w:val="22"/>
                <w:szCs w:val="22"/>
                <w:lang w:val="en-US" w:eastAsia="en-US"/>
              </w:rPr>
              <w:tab/>
            </w:r>
          </w:del>
          <w:del w:id="127" w:author="Kauppila Timo" w:date="2016-10-15T09:51:00Z">
            <w:r>
              <w:rPr>
                <w:lang w:val="en-US" w:eastAsia="en-US"/>
              </w:rPr>
              <w:delText>versionNumber – versionumero</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32" w:author="Kauppila Timo" w:date="2016-10-15T09:51:00Z"/>
            </w:rPr>
          </w:pPr>
          <w:del w:id="129" w:author="Kauppila Timo" w:date="2016-10-15T09:51:00Z">
            <w:r>
              <w:rPr>
                <w:lang w:val="en-US" w:eastAsia="en-US"/>
              </w:rPr>
              <w:delText>3.6</w:delText>
            </w:r>
          </w:del>
          <w:del w:id="130" w:author="Kauppila Timo" w:date="2016-10-15T09:51:00Z">
            <w:r>
              <w:rPr>
                <w:rFonts w:cs="Calibri" w:ascii="Calibri" w:hAnsi="Calibri"/>
                <w:sz w:val="22"/>
                <w:szCs w:val="22"/>
                <w:lang w:val="en-US" w:eastAsia="en-US"/>
              </w:rPr>
              <w:tab/>
            </w:r>
          </w:del>
          <w:del w:id="131" w:author="Kauppila Timo" w:date="2016-10-15T09:51:00Z">
            <w:r>
              <w:rPr>
                <w:lang w:val="en-US" w:eastAsia="en-US"/>
              </w:rPr>
              <w:delText>recordTarget – Asiakirjan kohde</w:delText>
              <w:tab/>
              <w:delText>14</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36" w:author="Kauppila Timo" w:date="2016-10-15T09:51:00Z"/>
            </w:rPr>
          </w:pPr>
          <w:del w:id="133" w:author="Kauppila Timo" w:date="2016-10-15T09:51:00Z">
            <w:r>
              <w:rPr>
                <w:lang w:val="en-US" w:eastAsia="en-US"/>
              </w:rPr>
              <w:delText>3.7</w:delText>
            </w:r>
          </w:del>
          <w:del w:id="134" w:author="Kauppila Timo" w:date="2016-10-15T09:51:00Z">
            <w:r>
              <w:rPr>
                <w:rFonts w:cs="Calibri" w:ascii="Calibri" w:hAnsi="Calibri"/>
                <w:sz w:val="22"/>
                <w:szCs w:val="22"/>
                <w:lang w:val="en-US" w:eastAsia="en-US"/>
              </w:rPr>
              <w:tab/>
            </w:r>
          </w:del>
          <w:del w:id="135" w:author="Kauppila Timo" w:date="2016-10-15T09:51:00Z">
            <w:r>
              <w:rPr>
                <w:lang w:val="en-US" w:eastAsia="en-US"/>
              </w:rPr>
              <w:delText>author</w:delText>
              <w:tab/>
              <w:delText>16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0" w:author="Kauppila Timo" w:date="2016-10-15T09:51:00Z"/>
            </w:rPr>
          </w:pPr>
          <w:del w:id="137" w:author="Kauppila Timo" w:date="2016-10-15T09:51:00Z">
            <w:r>
              <w:rPr>
                <w:lang w:val="en-US" w:eastAsia="en-US"/>
              </w:rPr>
              <w:delText>3.8</w:delText>
            </w:r>
          </w:del>
          <w:del w:id="138" w:author="Kauppila Timo" w:date="2016-10-15T09:51:00Z">
            <w:r>
              <w:rPr>
                <w:rFonts w:cs="Calibri" w:ascii="Calibri" w:hAnsi="Calibri"/>
                <w:sz w:val="22"/>
                <w:szCs w:val="22"/>
                <w:lang w:val="en-US" w:eastAsia="en-US"/>
              </w:rPr>
              <w:tab/>
            </w:r>
          </w:del>
          <w:del w:id="139" w:author="Kauppila Timo" w:date="2016-10-15T09:51:00Z">
            <w:r>
              <w:rPr>
                <w:lang w:val="en-US" w:eastAsia="en-US"/>
              </w:rPr>
              <w:delText>custodian – rekisterinpitäjä (pakollinen)</w:delText>
              <w:tab/>
              <w:delText>21</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4" w:author="Kauppila Timo" w:date="2016-10-15T09:51:00Z"/>
            </w:rPr>
          </w:pPr>
          <w:del w:id="141" w:author="Kauppila Timo" w:date="2016-10-15T09:51:00Z">
            <w:r>
              <w:rPr>
                <w:lang w:val="en-US" w:eastAsia="en-US"/>
              </w:rPr>
              <w:delText>3.9</w:delText>
            </w:r>
          </w:del>
          <w:del w:id="142" w:author="Kauppila Timo" w:date="2016-10-15T09:51:00Z">
            <w:r>
              <w:rPr>
                <w:rFonts w:cs="Calibri" w:ascii="Calibri" w:hAnsi="Calibri"/>
                <w:sz w:val="22"/>
                <w:szCs w:val="22"/>
                <w:lang w:val="en-US" w:eastAsia="en-US"/>
              </w:rPr>
              <w:tab/>
            </w:r>
          </w:del>
          <w:del w:id="143" w:author="Kauppila Timo" w:date="2016-10-15T09:51:00Z">
            <w:r>
              <w:rPr>
                <w:lang w:val="en-US" w:eastAsia="en-US"/>
              </w:rPr>
              <w:delText>relatedDocument – viittaus toiseen dokumenttiin</w:delText>
              <w:tab/>
              <w:delText>22</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8" w:author="Kauppila Timo" w:date="2016-10-15T09:51:00Z"/>
            </w:rPr>
          </w:pPr>
          <w:del w:id="145" w:author="Kauppila Timo" w:date="2016-10-15T09:51:00Z">
            <w:r>
              <w:rPr>
                <w:lang w:val="en-US" w:eastAsia="en-US"/>
              </w:rPr>
              <w:delText>3.10</w:delText>
            </w:r>
          </w:del>
          <w:del w:id="146" w:author="Kauppila Timo" w:date="2016-10-15T09:51:00Z">
            <w:r>
              <w:rPr>
                <w:rFonts w:cs="Calibri" w:ascii="Calibri" w:hAnsi="Calibri"/>
                <w:sz w:val="22"/>
                <w:szCs w:val="22"/>
                <w:lang w:val="en-US" w:eastAsia="en-US"/>
              </w:rPr>
              <w:tab/>
            </w:r>
          </w:del>
          <w:del w:id="147" w:author="Kauppila Timo" w:date="2016-10-15T09:51:00Z">
            <w:r>
              <w:rPr>
                <w:lang w:val="en-US" w:eastAsia="en-US"/>
              </w:rPr>
              <w:delText>componentOf</w:delText>
              <w:tab/>
              <w:delText>22</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52" w:author="Kauppila Timo" w:date="2016-10-15T09:51:00Z"/>
            </w:rPr>
          </w:pPr>
          <w:del w:id="149" w:author="Kauppila Timo" w:date="2016-10-15T09:51:00Z">
            <w:r>
              <w:rPr>
                <w:lang w:val="en-US" w:eastAsia="en-US"/>
              </w:rPr>
              <w:delText>3.11</w:delText>
            </w:r>
          </w:del>
          <w:del w:id="150" w:author="Kauppila Timo" w:date="2016-10-15T09:51:00Z">
            <w:r>
              <w:rPr>
                <w:rFonts w:cs="Calibri" w:ascii="Calibri" w:hAnsi="Calibri"/>
                <w:sz w:val="22"/>
                <w:szCs w:val="22"/>
                <w:lang w:val="en-US" w:eastAsia="en-US"/>
              </w:rPr>
              <w:tab/>
            </w:r>
          </w:del>
          <w:del w:id="151" w:author="Kauppila Timo" w:date="2016-10-15T09:51:00Z">
            <w:r>
              <w:rPr>
                <w:lang w:val="en-US" w:eastAsia="en-US"/>
              </w:rPr>
              <w:delText>hl7fi:signatureCollection – Allekirjoitukset</w:delText>
              <w:tab/>
              <w:delText>25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56" w:author="Kauppila Timo" w:date="2016-10-15T09:51:00Z"/>
            </w:rPr>
          </w:pPr>
          <w:del w:id="153" w:author="Kauppila Timo" w:date="2016-10-15T09:51:00Z">
            <w:r>
              <w:rPr>
                <w:lang w:val="en-US" w:eastAsia="en-US"/>
              </w:rPr>
              <w:delText>3.12</w:delText>
            </w:r>
          </w:del>
          <w:del w:id="154" w:author="Kauppila Timo" w:date="2016-10-15T09:51:00Z">
            <w:r>
              <w:rPr>
                <w:rFonts w:cs="Calibri" w:ascii="Calibri" w:hAnsi="Calibri"/>
                <w:sz w:val="22"/>
                <w:szCs w:val="22"/>
                <w:lang w:val="en-US" w:eastAsia="en-US"/>
              </w:rPr>
              <w:tab/>
            </w:r>
          </w:del>
          <w:del w:id="155" w:author="Kauppila Timo" w:date="2016-10-15T09:51:00Z">
            <w:r>
              <w:rPr>
                <w:lang w:val="en-US" w:eastAsia="en-US"/>
              </w:rPr>
              <w:delText>hl7fi:sender – lähettäjä</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0" w:author="Kauppila Timo" w:date="2016-10-15T09:51:00Z"/>
            </w:rPr>
          </w:pPr>
          <w:del w:id="157" w:author="Kauppila Timo" w:date="2016-10-15T09:51:00Z">
            <w:r>
              <w:rPr>
                <w:lang w:val="en-US" w:eastAsia="en-US"/>
              </w:rPr>
              <w:delText>3.13</w:delText>
            </w:r>
          </w:del>
          <w:del w:id="158" w:author="Kauppila Timo" w:date="2016-10-15T09:51:00Z">
            <w:r>
              <w:rPr>
                <w:rFonts w:cs="Calibri" w:ascii="Calibri" w:hAnsi="Calibri"/>
                <w:sz w:val="22"/>
                <w:szCs w:val="22"/>
                <w:lang w:val="en-US" w:eastAsia="en-US"/>
              </w:rPr>
              <w:tab/>
            </w:r>
          </w:del>
          <w:del w:id="159" w:author="Kauppila Timo" w:date="2016-10-15T09:51:00Z">
            <w:r>
              <w:rPr>
                <w:lang w:val="en-US" w:eastAsia="en-US"/>
              </w:rPr>
              <w:delText>hl7fi:password – Salasana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4" w:author="Kauppila Timo" w:date="2016-10-15T09:51:00Z"/>
            </w:rPr>
          </w:pPr>
          <w:del w:id="161" w:author="Kauppila Timo" w:date="2016-10-15T09:51:00Z">
            <w:r>
              <w:rPr>
                <w:lang w:val="en-US" w:eastAsia="en-US"/>
              </w:rPr>
              <w:delText>3.14</w:delText>
            </w:r>
          </w:del>
          <w:del w:id="162" w:author="Kauppila Timo" w:date="2016-10-15T09:51:00Z">
            <w:r>
              <w:rPr>
                <w:rFonts w:cs="Calibri" w:ascii="Calibri" w:hAnsi="Calibri"/>
                <w:sz w:val="22"/>
                <w:szCs w:val="22"/>
                <w:lang w:val="en-US" w:eastAsia="en-US"/>
              </w:rPr>
              <w:tab/>
            </w:r>
          </w:del>
          <w:del w:id="163" w:author="Kauppila Timo" w:date="2016-10-15T09:51:00Z">
            <w:r>
              <w:rPr>
                <w:lang w:val="en-US" w:eastAsia="en-US"/>
              </w:rPr>
              <w:delText>InformationRecipient – uusintapyynnön vastaanottaja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8" w:author="Kauppila Timo" w:date="2016-10-15T09:51:00Z"/>
            </w:rPr>
          </w:pPr>
          <w:del w:id="165" w:author="Kauppila Timo" w:date="2016-10-15T09:51:00Z">
            <w:r>
              <w:rPr>
                <w:lang w:val="en-US" w:eastAsia="en-US"/>
              </w:rPr>
              <w:delText>4</w:delText>
            </w:r>
          </w:del>
          <w:del w:id="166" w:author="Kauppila Timo" w:date="2016-10-15T09:51:00Z">
            <w:r>
              <w:rPr>
                <w:rFonts w:cs="Calibri" w:ascii="Calibri" w:hAnsi="Calibri"/>
                <w:sz w:val="22"/>
                <w:szCs w:val="22"/>
                <w:lang w:val="en-US" w:eastAsia="en-US"/>
              </w:rPr>
              <w:tab/>
            </w:r>
          </w:del>
          <w:del w:id="167" w:author="Kauppila Timo" w:date="2016-10-15T09:51:00Z">
            <w:r>
              <w:rPr>
                <w:lang w:val="en-US" w:eastAsia="en-US"/>
              </w:rPr>
              <w:delText>Yleisiä periaatteita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72" w:author="Kauppila Timo" w:date="2016-10-15T09:51:00Z"/>
            </w:rPr>
          </w:pPr>
          <w:del w:id="169" w:author="Kauppila Timo" w:date="2016-10-15T09:51:00Z">
            <w:r>
              <w:rPr>
                <w:lang w:val="en-US" w:eastAsia="en-US"/>
              </w:rPr>
              <w:delText>4.1</w:delText>
            </w:r>
          </w:del>
          <w:del w:id="170" w:author="Kauppila Timo" w:date="2016-10-15T09:51:00Z">
            <w:r>
              <w:rPr>
                <w:rFonts w:cs="Calibri" w:ascii="Calibri" w:hAnsi="Calibri"/>
                <w:sz w:val="22"/>
                <w:szCs w:val="22"/>
                <w:lang w:val="en-US" w:eastAsia="en-US"/>
              </w:rPr>
              <w:tab/>
            </w:r>
          </w:del>
          <w:del w:id="171" w:author="Kauppila Timo" w:date="2016-10-15T09:51:00Z">
            <w:r>
              <w:rPr>
                <w:lang w:val="en-US" w:eastAsia="en-US"/>
              </w:rPr>
              <w:delText>Ajan esittäminen</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76" w:author="Kauppila Timo" w:date="2016-10-15T09:51:00Z"/>
            </w:rPr>
          </w:pPr>
          <w:del w:id="173" w:author="Kauppila Timo" w:date="2016-10-15T09:51:00Z">
            <w:r>
              <w:rPr>
                <w:lang w:val="en-US" w:eastAsia="en-US"/>
              </w:rPr>
              <w:delText>5</w:delText>
            </w:r>
          </w:del>
          <w:del w:id="174" w:author="Kauppila Timo" w:date="2016-10-15T09:51:00Z">
            <w:r>
              <w:rPr>
                <w:rFonts w:cs="Calibri" w:ascii="Calibri" w:hAnsi="Calibri"/>
                <w:sz w:val="22"/>
                <w:szCs w:val="22"/>
                <w:lang w:val="en-US" w:eastAsia="en-US"/>
              </w:rPr>
              <w:tab/>
            </w:r>
          </w:del>
          <w:del w:id="175" w:author="Kauppila Timo" w:date="2016-10-15T09:51:00Z">
            <w:r>
              <w:rPr>
                <w:lang w:val="en-US" w:eastAsia="en-US"/>
              </w:rPr>
              <w:delText>Lääkemääräysten ja toimitusten linkitys</w:delText>
              <w:tab/>
              <w:delText>27</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0" w:author="Kauppila Timo" w:date="2016-10-15T09:51:00Z"/>
            </w:rPr>
          </w:pPr>
          <w:del w:id="177" w:author="Kauppila Timo" w:date="2016-10-15T09:51:00Z">
            <w:r>
              <w:rPr>
                <w:lang w:val="en-US" w:eastAsia="en-US"/>
              </w:rPr>
              <w:delText>6</w:delText>
            </w:r>
          </w:del>
          <w:del w:id="178" w:author="Kauppila Timo" w:date="2016-10-15T09:51:00Z">
            <w:r>
              <w:rPr>
                <w:rFonts w:cs="Calibri" w:ascii="Calibri" w:hAnsi="Calibri"/>
                <w:sz w:val="22"/>
                <w:szCs w:val="22"/>
                <w:lang w:val="en-US" w:eastAsia="en-US"/>
              </w:rPr>
              <w:tab/>
            </w:r>
          </w:del>
          <w:del w:id="179" w:author="Kauppila Timo" w:date="2016-10-15T09:51:00Z">
            <w:r>
              <w:rPr>
                <w:lang w:val="en-US" w:eastAsia="en-US"/>
              </w:rPr>
              <w:delText>Sähköisten lääkemääräysasiakirjojen versiointi</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4" w:author="Kauppila Timo" w:date="2016-10-15T09:51:00Z"/>
            </w:rPr>
          </w:pPr>
          <w:del w:id="181" w:author="Kauppila Timo" w:date="2016-10-15T09:51:00Z">
            <w:r>
              <w:rPr>
                <w:lang w:val="en-US" w:eastAsia="en-US"/>
              </w:rPr>
              <w:delText>6.1</w:delText>
            </w:r>
          </w:del>
          <w:del w:id="182" w:author="Kauppila Timo" w:date="2016-10-15T09:51:00Z">
            <w:r>
              <w:rPr>
                <w:rFonts w:cs="Calibri" w:ascii="Calibri" w:hAnsi="Calibri"/>
                <w:sz w:val="22"/>
                <w:szCs w:val="22"/>
                <w:lang w:val="en-US" w:eastAsia="en-US"/>
              </w:rPr>
              <w:tab/>
            </w:r>
          </w:del>
          <w:del w:id="183" w:author="Kauppila Timo" w:date="2016-10-15T09:51:00Z">
            <w:r>
              <w:rPr>
                <w:lang w:val="en-US" w:eastAsia="en-US"/>
              </w:rPr>
              <w:delText>Johdanto</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8" w:author="Kauppila Timo" w:date="2016-10-15T09:51:00Z"/>
            </w:rPr>
          </w:pPr>
          <w:del w:id="185" w:author="Kauppila Timo" w:date="2016-10-15T09:51:00Z">
            <w:r>
              <w:rPr>
                <w:lang w:val="en-US" w:eastAsia="en-US"/>
              </w:rPr>
              <w:delText>6.2</w:delText>
            </w:r>
          </w:del>
          <w:del w:id="186" w:author="Kauppila Timo" w:date="2016-10-15T09:51:00Z">
            <w:r>
              <w:rPr>
                <w:rFonts w:cs="Calibri" w:ascii="Calibri" w:hAnsi="Calibri"/>
                <w:sz w:val="22"/>
                <w:szCs w:val="22"/>
                <w:lang w:val="en-US" w:eastAsia="en-US"/>
              </w:rPr>
              <w:tab/>
            </w:r>
          </w:del>
          <w:del w:id="187" w:author="Kauppila Timo" w:date="2016-10-15T09:51:00Z">
            <w:r>
              <w:rPr>
                <w:lang w:val="en-US" w:eastAsia="en-US"/>
              </w:rPr>
              <w:delText>Termit ja käsitteet</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rPr>
          </w:pPr>
          <w:del w:id="189" w:author="Kauppila Timo" w:date="2016-10-15T09:51:00Z">
            <w:r>
              <w:rPr>
                <w:lang w:val="en-US" w:eastAsia="en-US"/>
              </w:rPr>
              <w:delText>6.3</w:delText>
            </w:r>
          </w:del>
          <w:del w:id="190" w:author="Kauppila Timo" w:date="2016-10-15T09:51:00Z">
            <w:r>
              <w:rPr>
                <w:rFonts w:cs="Calibri" w:ascii="Calibri" w:hAnsi="Calibri"/>
                <w:sz w:val="22"/>
                <w:szCs w:val="22"/>
                <w:lang w:val="en-US" w:eastAsia="en-US"/>
              </w:rPr>
              <w:tab/>
            </w:r>
          </w:del>
          <w:del w:id="191" w:author="Kauppila Timo" w:date="2016-10-15T09:51:00Z">
            <w:r>
              <w:rPr>
                <w:lang w:val="en-US" w:eastAsia="en-US"/>
              </w:rPr>
              <w:delText>Linjauksen tarkennus sähköisen reseptin osalta</w:delText>
              <w:tab/>
              <w:delText>36</w:delText>
            </w:r>
          </w:del>
          <w:r>
            <w:rPr>
              <w:lang w:val="en-US" w:eastAsia="en-US"/>
            </w:rPr>
            <w:fldChar w:fldCharType="end"/>
          </w:r>
        </w:p>
      </w:sdtContent>
    </w:sdt>
    <w:p>
      <w:pPr>
        <w:pStyle w:val="Contents2"/>
        <w:widowControl/>
        <w:tabs>
          <w:tab w:val="clear" w:pos="284"/>
          <w:tab w:val="left" w:pos="880" w:leader="none"/>
          <w:tab w:val="right" w:pos="8302" w:leader="dot"/>
        </w:tabs>
        <w:bidi w:val="0"/>
        <w:ind w:left="200" w:hanging="0"/>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ins w:id="192" w:author="Kauppila Timo" w:date="2016-10-15T09:15:00Z">
              <w:r>
                <w:rPr/>
                <w:t>3.42</w:t>
              </w:r>
            </w:ins>
          </w:p>
        </w:tc>
        <w:tc>
          <w:tcPr>
            <w:tcW w:w="1440" w:type="dxa"/>
            <w:tcBorders>
              <w:top w:val="single" w:sz="4" w:space="0" w:color="000000"/>
              <w:left w:val="single" w:sz="4" w:space="0" w:color="000000"/>
              <w:bottom w:val="single" w:sz="4" w:space="0" w:color="000000"/>
              <w:right w:val="single" w:sz="4" w:space="0" w:color="000000"/>
            </w:tcBorders>
          </w:tcPr>
          <w:p>
            <w:pPr>
              <w:pStyle w:val="Normal"/>
              <w:rPr/>
            </w:pPr>
            <w:ins w:id="193" w:author="Kauppila Timo" w:date="2016-10-15T09:15:00Z">
              <w:r>
                <w:rPr/>
                <w:t>14.10.2016</w:t>
              </w:r>
            </w:ins>
          </w:p>
        </w:tc>
        <w:tc>
          <w:tcPr>
            <w:tcW w:w="1260" w:type="dxa"/>
            <w:tcBorders>
              <w:top w:val="single" w:sz="4" w:space="0" w:color="000000"/>
              <w:left w:val="single" w:sz="4" w:space="0" w:color="000000"/>
              <w:bottom w:val="single" w:sz="4" w:space="0" w:color="000000"/>
              <w:right w:val="single" w:sz="4" w:space="0" w:color="000000"/>
            </w:tcBorders>
          </w:tcPr>
          <w:p>
            <w:pPr>
              <w:pStyle w:val="Normal"/>
              <w:rPr/>
            </w:pPr>
            <w:ins w:id="194" w:author="Kauppila Timo" w:date="2016-10-15T09:15:00Z">
              <w:r>
                <w:rPr/>
                <w:t>Kela</w:t>
              </w:r>
            </w:ins>
          </w:p>
        </w:tc>
        <w:tc>
          <w:tcPr>
            <w:tcW w:w="4680" w:type="dxa"/>
            <w:tcBorders>
              <w:top w:val="single" w:sz="4" w:space="0" w:color="000000"/>
              <w:left w:val="single" w:sz="4" w:space="0" w:color="000000"/>
              <w:bottom w:val="single" w:sz="4" w:space="0" w:color="000000"/>
              <w:right w:val="single" w:sz="4" w:space="0" w:color="000000"/>
            </w:tcBorders>
          </w:tcPr>
          <w:p>
            <w:pPr>
              <w:pStyle w:val="Normal"/>
              <w:rPr/>
            </w:pPr>
            <w:ins w:id="195" w:author="Kauppila Timo" w:date="2016-10-15T09:16:00Z">
              <w:r>
                <w:rPr/>
                <w:t xml:space="preserve">- </w:t>
              </w:r>
            </w:ins>
            <w:ins w:id="196" w:author="Kauppila Timo" w:date="2016-10-15T09:15:00Z">
              <w:r>
                <w:rPr/>
                <w:t>aikavyöhyketieto effectiveTime-elementtiin kappaleessa 3.3</w:t>
              </w:r>
            </w:ins>
          </w:p>
          <w:p>
            <w:pPr>
              <w:pStyle w:val="Normal"/>
              <w:rPr/>
            </w:pPr>
            <w:r>
              <w:rPr/>
            </w:r>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r>
    </w:p>
    <w:p>
      <w:pPr>
        <w:pStyle w:val="Normal"/>
        <w:rPr/>
      </w:pPr>
      <w:r>
        <w:rPr/>
      </w:r>
    </w:p>
    <w:p>
      <w:pPr>
        <w:pStyle w:val="Normal"/>
        <w:rPr/>
      </w:pPr>
      <w:r>
        <w:rPr/>
        <w:t xml:space="preserve">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r>
        <w:br w:type="page"/>
      </w:r>
    </w:p>
    <w:p>
      <w:pPr>
        <w:pStyle w:val="Heading1"/>
        <w:rPr/>
      </w:pPr>
      <w:bookmarkStart w:id="0" w:name="__RefHeading___Toc464288437"/>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464288438"/>
      <w:bookmarkEnd w:id="1"/>
      <w:r>
        <w:rPr/>
        <w:t>Headerin elementit eReseptissä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3.14</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3.10</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3.10</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3.13</w:t>
            </w:r>
            <w:r>
              <w:rPr/>
              <w:fldChar w:fldCharType="end"/>
            </w:r>
            <w:r>
              <w:rPr/>
              <w:t>.</w:t>
            </w:r>
          </w:p>
        </w:tc>
      </w:tr>
    </w:tbl>
    <w:p>
      <w:pPr>
        <w:pStyle w:val="Normal"/>
        <w:rPr/>
      </w:pPr>
      <w:r>
        <w:rPr/>
      </w:r>
      <w:r>
        <w:br w:type="page"/>
      </w:r>
    </w:p>
    <w:p>
      <w:pPr>
        <w:pStyle w:val="Normal"/>
        <w:rPr/>
      </w:pPr>
      <w:r>
        <w:rPr/>
      </w:r>
    </w:p>
    <w:p>
      <w:pPr>
        <w:pStyle w:val="Heading1"/>
        <w:rPr/>
      </w:pPr>
      <w:bookmarkStart w:id="2" w:name="__RefHeading___Toc464288439"/>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464288440"/>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464288441"/>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464288442"/>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ins w:id="198" w:author="Timo Kauppila" w:date="2016-04-25T13:32:00Z">
        <w:r>
          <w:rPr/>
        </w:r>
      </w:ins>
    </w:p>
    <w:p>
      <w:pPr>
        <w:pStyle w:val="Normal"/>
        <w:autoSpaceDE w:val="false"/>
        <w:rPr/>
      </w:pPr>
      <w:ins w:id="200" w:author="Timo Kauppila" w:date="2016-04-25T13:32:00Z">
        <w:r>
          <w:rPr/>
          <w:t xml:space="preserve">Aikavyöhyketieto otetaan vaiheittain käyttöön </w:t>
        </w:r>
      </w:ins>
      <w:del w:id="201" w:author="Kauppila Timo" w:date="2016-10-14T12:03:00Z">
        <w:r>
          <w:rPr/>
          <w:delText>1.1.2017 alkaen</w:delText>
        </w:r>
      </w:del>
      <w:ins w:id="202" w:author="Kauppila Timo" w:date="2016-10-14T12:03:00Z">
        <w:r>
          <w:rPr/>
          <w:t>myöhemmin</w:t>
        </w:r>
      </w:ins>
      <w:ins w:id="203" w:author="Timo Kauppila" w:date="2016-04-25T13:32:00Z">
        <w:r>
          <w:rPr/>
          <w:t>, ks. määrittelydokumentti HL7-Finland – Tietotyypit HL7 Kanta.fi-sivustolla.</w:t>
        </w:r>
      </w:ins>
    </w:p>
    <w:p>
      <w:pPr>
        <w:pStyle w:val="Normal"/>
        <w:rPr/>
      </w:pPr>
      <w:r>
        <w:rPr/>
      </w:r>
    </w:p>
    <w:p>
      <w:pPr>
        <w:pStyle w:val="Heading2"/>
        <w:rPr/>
      </w:pPr>
      <w:bookmarkStart w:id="9" w:name="__RefHeading___Toc464288443"/>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464288444"/>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464288445"/>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464288446"/>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464288447"/>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464288448"/>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Normal"/>
        <w:rPr/>
      </w:pPr>
      <w:r>
        <w:rPr/>
      </w:r>
    </w:p>
    <w:p>
      <w:pPr>
        <w:pStyle w:val="Heading2"/>
        <w:rPr/>
      </w:pPr>
      <w:bookmarkStart w:id="24" w:name="__RefHeading___Toc464288449"/>
      <w:bookmarkStart w:id="25" w:name="_Ref152387289"/>
      <w:bookmarkEnd w:id="24"/>
      <w:r>
        <w:rPr/>
        <w:t>componentOf</w:t>
      </w:r>
      <w:bookmarkEnd w:id="25"/>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Pakollinen lääkemääräyksissä, niiden korjauksissa ja mitätöinneissä, jos lääkemääräys on laadittu palvelutapahtuman yhteydessä</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6" w:name="_GoBack"/>
      <w:bookmarkEnd w:id="26"/>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27" w:name="__RefHeading___Toc464288450"/>
      <w:bookmarkStart w:id="28" w:name="_Ref151790481"/>
      <w:bookmarkEnd w:id="27"/>
      <w:r>
        <w:rPr/>
        <w:t>hl7fi:signatureCollection – Allekirjoitukset</w:t>
      </w:r>
      <w:bookmarkEnd w:id="28"/>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29" w:name="__RefHeading___Toc464288451"/>
      <w:bookmarkStart w:id="30" w:name="_Ref151790548"/>
      <w:bookmarkEnd w:id="29"/>
      <w:r>
        <w:rPr/>
        <w:t>hl7fi:sender – lähettäjä</w:t>
      </w:r>
      <w:bookmarkEnd w:id="30"/>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1" w:name="__RefHeading___Toc464288452"/>
      <w:bookmarkStart w:id="32" w:name="_Ref169575727"/>
      <w:bookmarkEnd w:id="31"/>
      <w:r>
        <w:rPr/>
        <w:t>hl7fi:password – Salasana</w:t>
      </w:r>
      <w:bookmarkEnd w:id="32"/>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3" w:name="__RefHeading___Toc464288453"/>
      <w:bookmarkStart w:id="34" w:name="INFORMATIONRECIPIENT"/>
      <w:bookmarkEnd w:id="33"/>
      <w:r>
        <w:rPr/>
        <w:t>InformationRecipient</w:t>
      </w:r>
      <w:bookmarkEnd w:id="34"/>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5" w:name="__RefHeading___Toc464288454"/>
      <w:bookmarkEnd w:id="35"/>
      <w:r>
        <w:rPr/>
        <w:t>Yleisiä periaatteita</w:t>
      </w:r>
    </w:p>
    <w:p>
      <w:pPr>
        <w:pStyle w:val="Normal"/>
        <w:rPr/>
      </w:pPr>
      <w:r>
        <w:rPr/>
      </w:r>
    </w:p>
    <w:p>
      <w:pPr>
        <w:pStyle w:val="Heading2"/>
        <w:rPr/>
      </w:pPr>
      <w:bookmarkStart w:id="36" w:name="__RefHeading___Toc464288455"/>
      <w:bookmarkEnd w:id="36"/>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37" w:name="__RefHeading___Toc464288456"/>
      <w:bookmarkStart w:id="38" w:name="_Ref151824887"/>
      <w:bookmarkEnd w:id="37"/>
      <w:r>
        <w:rPr/>
        <w:t>Lääkemääräysten ja toimitusten linkitys</w:t>
      </w:r>
      <w:bookmarkEnd w:id="38"/>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39" w:name="OLE_LINK2"/>
            <w:bookmarkStart w:id="40" w:name="OLE_LINK1"/>
            <w:r>
              <w:rPr>
                <w:sz w:val="20"/>
                <w:szCs w:val="20"/>
              </w:rPr>
              <w:t>Alkuperäinen lääkemääräys (typeCode=RPLC)</w:t>
            </w:r>
            <w:bookmarkEnd w:id="39"/>
            <w:bookmarkEnd w:id="40"/>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1" w:name="_Ref189450047"/>
            <w:r>
              <w:rPr>
                <w:sz w:val="20"/>
                <w:szCs w:val="20"/>
                <w:lang w:val="en-US"/>
              </w:rPr>
              <w:t>Prescription Fulfillment Reservation Cancel (RCMR_IN000516FI01)</w:t>
            </w:r>
            <w:bookmarkEnd w:id="41"/>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2" w:name="__RefHeading___Toc464288457"/>
      <w:bookmarkEnd w:id="42"/>
      <w:r>
        <w:rPr/>
        <w:t>Sähköisten lääkemääräysasiakirjojen versiointi</w:t>
      </w:r>
    </w:p>
    <w:p>
      <w:pPr>
        <w:pStyle w:val="Normal"/>
        <w:rPr/>
      </w:pPr>
      <w:r>
        <w:rPr/>
      </w:r>
    </w:p>
    <w:p>
      <w:pPr>
        <w:pStyle w:val="Heading2"/>
        <w:rPr/>
      </w:pPr>
      <w:bookmarkStart w:id="43" w:name="__RefHeading___Toc464288458"/>
      <w:bookmarkEnd w:id="43"/>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4" w:name="__RefHeading___Toc464288459"/>
      <w:bookmarkEnd w:id="44"/>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5" w:name="__RefHeading___Toc464288460"/>
      <w:bookmarkEnd w:id="45"/>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swiss"/>
    <w:pitch w:val="variable"/>
  </w:font>
  <w:font w:name="MetaBoldLF-Roman">
    <w:charset w:val="00"/>
    <w:family w:val="swiss"/>
    <w:pitch w:val="variable"/>
  </w:font>
  <w:font w:name="MetaNormalLF-Roman">
    <w:charset w:val="00"/>
    <w:family w:val="swiss"/>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Laakemaarayksen_CDA_R2_Header_v3.42_tracking.doc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1.2.246.777.11.2016.9</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3:42</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14.10.2016</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3:42</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14.10.2016</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0">
    <w:name w:val="WW8Num2z0"/>
    <w:qFormat/>
    <w:rPr>
      <w:rFonts w:ascii="Symbol" w:hAnsi="Symbol" w:cs="Symbol"/>
      <w:sz w:val="20"/>
    </w:rPr>
  </w:style>
  <w:style w:type="character" w:styleId="WW8Num2z1">
    <w:name w:val="WW8Num2z1"/>
    <w:qFormat/>
    <w:rPr>
      <w:rFonts w:ascii="Courier New" w:hAnsi="Courier New" w:cs="Courier New"/>
      <w:sz w:val="20"/>
    </w:rPr>
  </w:style>
  <w:style w:type="character" w:styleId="WW8Num2z2">
    <w:name w:val="WW8Num2z2"/>
    <w:qFormat/>
    <w:rPr>
      <w:rFonts w:ascii="Times New Roman" w:hAnsi="Times New Roman" w:eastAsia="Times New Roman" w:cs="Times New Roman"/>
    </w:rPr>
  </w:style>
  <w:style w:type="character" w:styleId="WW8Num2z3">
    <w:name w:val="WW8Num2z3"/>
    <w:qFormat/>
    <w:rPr>
      <w:rFonts w:ascii="Wingdings" w:hAnsi="Wingdings" w:cs="Wingdings"/>
      <w:sz w:val="20"/>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54</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2016-10-15T09:42:00Z</dcterms:created>
  <dc:creator>Kela</dc:creator>
  <dc:description/>
  <cp:keywords> </cp:keywords>
  <dc:language>en-US</dc:language>
  <cp:lastModifiedBy>Kauppila Timo</cp:lastModifiedBy>
  <cp:lastPrinted>2010-03-15T15:13:00Z</cp:lastPrinted>
  <dcterms:modified xsi:type="dcterms:W3CDTF">2016-10-15T10:42:00Z</dcterms:modified>
  <cp:revision>4</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1.2.246.777.11.2016.9</vt:lpwstr>
  </property>
  <property fmtid="{D5CDD505-2E9C-101B-9397-08002B2CF9AE}" pid="3" name="Paketti">
    <vt:lpwstr>3.42</vt:lpwstr>
  </property>
  <property fmtid="{D5CDD505-2E9C-101B-9397-08002B2CF9AE}" pid="4" name="VersioNro">
    <vt:lpwstr>3:42</vt:lpwstr>
  </property>
  <property fmtid="{D5CDD505-2E9C-101B-9397-08002B2CF9AE}" pid="5" name="VersioPvm">
    <vt:lpwstr>14.10.2016</vt:lpwstr>
  </property>
</Properties>
</file>