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png" ContentType="image/png"/>
  <Override PartName="/word/media/image3.png" ContentType="image/png"/>
  <Override PartName="/word/media/image4.png" ContentType="image/png"/>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word/vbaProject.bin" ContentType="application/vnd.ms-office.vbaProject"/>
  <Override PartName="/word/footer2.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numbering.xml" ContentType="application/vnd.openxmlformats-officedocument.wordprocessingml.numbering+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er"/>
        <w:tabs>
          <w:tab w:val="clear" w:pos="4153"/>
          <w:tab w:val="clear" w:pos="8306"/>
        </w:tabs>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pPr>
      <w:r>
        <w:rPr/>
        <w:drawing>
          <wp:inline distT="0" distB="0" distL="0" distR="0">
            <wp:extent cx="2108835" cy="539115"/>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rcRect l="-5" t="-20" r="-5" b="-20"/>
                    <a:stretch>
                      <a:fillRect/>
                    </a:stretch>
                  </pic:blipFill>
                  <pic:spPr bwMode="auto">
                    <a:xfrm>
                      <a:off x="0" y="0"/>
                      <a:ext cx="2108835" cy="539115"/>
                    </a:xfrm>
                    <a:prstGeom prst="rect">
                      <a:avLst/>
                    </a:prstGeom>
                  </pic:spPr>
                </pic:pic>
              </a:graphicData>
            </a:graphic>
          </wp:inline>
        </w:drawing>
      </w:r>
    </w:p>
    <w:p>
      <w:pPr>
        <w:pStyle w:val="Normal"/>
        <w:rPr/>
      </w:pPr>
      <w:r>
        <w:rPr/>
      </w:r>
    </w:p>
    <w:p>
      <w:pPr>
        <w:pStyle w:val="Normal"/>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rFonts w:ascii="Arial" w:hAnsi="Arial" w:cs="Arial"/>
          <w:b/>
          <w:b/>
          <w:bCs/>
          <w:sz w:val="40"/>
        </w:rPr>
      </w:pPr>
      <w:r>
        <w:rPr>
          <w:rFonts w:cs="Arial" w:ascii="Arial" w:hAnsi="Arial"/>
          <w:b/>
          <w:bCs/>
          <w:sz w:val="40"/>
        </w:rPr>
        <w:t>Lääkemääräyksen sanomat CDA R2-rakenteena</w:t>
      </w:r>
    </w:p>
    <w:p>
      <w:pPr>
        <w:pStyle w:val="Normal"/>
        <w:jc w:val="center"/>
        <w:rPr>
          <w:rFonts w:ascii="Arial" w:hAnsi="Arial" w:cs="Arial"/>
          <w:b/>
          <w:b/>
          <w:bCs/>
          <w:sz w:val="40"/>
        </w:rPr>
      </w:pPr>
      <w:r>
        <w:rPr>
          <w:rFonts w:cs="Arial" w:ascii="Arial" w:hAnsi="Arial"/>
          <w:b/>
          <w:bCs/>
          <w:sz w:val="40"/>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t>V 3:4</w:t>
      </w:r>
      <w:del w:id="0" w:author="Kauppila Timo" w:date="2016-10-15T10:52:00Z">
        <w:r>
          <w:rPr/>
          <w:delText>1</w:delText>
        </w:r>
      </w:del>
      <w:ins w:id="1" w:author="Kauppila Timo" w:date="2016-10-15T10:52:00Z">
        <w:r>
          <w:rPr/>
          <w:t>2</w:t>
        </w:r>
      </w:ins>
    </w:p>
    <w:p>
      <w:pPr>
        <w:pStyle w:val="Normal"/>
        <w:jc w:val="center"/>
        <w:rPr/>
      </w:pPr>
      <w:r>
        <w:rPr/>
        <w:t xml:space="preserve"> </w:t>
      </w:r>
      <w:r>
        <w:rPr/>
        <w:t>1</w:t>
      </w:r>
      <w:del w:id="2" w:author="Kauppila Timo" w:date="2016-10-15T10:52:00Z">
        <w:r>
          <w:rPr/>
          <w:delText>5</w:delText>
        </w:r>
      </w:del>
      <w:ins w:id="3" w:author="Kauppila Timo" w:date="2016-10-15T10:52:00Z">
        <w:r>
          <w:rPr/>
          <w:t>4</w:t>
        </w:r>
      </w:ins>
      <w:r>
        <w:rPr/>
        <w:t>.</w:t>
      </w:r>
      <w:del w:id="4" w:author="Kauppila Timo" w:date="2016-10-15T10:52:00Z">
        <w:r>
          <w:rPr/>
          <w:delText>2</w:delText>
        </w:r>
      </w:del>
      <w:ins w:id="5" w:author="Kauppila Timo" w:date="2016-10-15T10:52:00Z">
        <w:r>
          <w:rPr/>
          <w:t>10</w:t>
        </w:r>
      </w:ins>
      <w:r>
        <w:rPr/>
        <w:t>.2016</w:t>
      </w:r>
    </w:p>
    <w:p>
      <w:pPr>
        <w:pStyle w:val="Normal"/>
        <w:jc w:val="center"/>
        <w:rPr/>
      </w:pPr>
      <w:r>
        <w:rPr/>
      </w:r>
    </w:p>
    <w:p>
      <w:pPr>
        <w:pStyle w:val="Normal"/>
        <w:jc w:val="center"/>
        <w:rPr/>
      </w:pPr>
      <w:r>
        <w:rPr/>
      </w:r>
    </w:p>
    <w:p>
      <w:pPr>
        <w:pStyle w:val="Normal"/>
        <w:jc w:val="center"/>
        <w:rPr/>
      </w:pPr>
      <w:r>
        <w:rPr/>
      </w:r>
    </w:p>
    <w:p>
      <w:pPr>
        <w:pStyle w:val="OID"/>
        <w:rPr/>
      </w:pPr>
      <w:r>
        <w:rPr/>
        <w:t xml:space="preserve">OID: </w:t>
      </w:r>
      <w:r>
        <w:rPr>
          <w:szCs w:val="32"/>
        </w:rPr>
        <w:t>1.2.246.777.11.2016.</w:t>
      </w:r>
      <w:del w:id="6" w:author="Kauppila Timo" w:date="2016-10-15T10:52:00Z">
        <w:r>
          <w:rPr>
            <w:szCs w:val="32"/>
          </w:rPr>
          <w:delText>3</w:delText>
        </w:r>
      </w:del>
      <w:ins w:id="7" w:author="Kauppila Timo" w:date="2016-10-15T10:52:00Z">
        <w:r>
          <w:rPr>
            <w:szCs w:val="32"/>
          </w:rPr>
          <w:t>10</w:t>
        </w:r>
      </w:ins>
    </w:p>
    <w:p>
      <w:pPr>
        <w:pStyle w:val="Normal"/>
        <w:jc w:val="center"/>
        <w:rPr/>
      </w:pPr>
      <w:r>
        <w:rPr/>
      </w:r>
    </w:p>
    <w:p>
      <w:pPr>
        <w:pStyle w:val="Normal"/>
        <w:jc w:val="center"/>
        <w:rPr/>
      </w:pPr>
      <w:r>
        <w:rPr/>
      </w:r>
      <w:r>
        <w:br w:type="page"/>
      </w:r>
    </w:p>
    <w:p>
      <w:pPr>
        <w:pStyle w:val="Normal"/>
        <w:rPr/>
      </w:pPr>
      <w:r>
        <w:rPr/>
      </w:r>
    </w:p>
    <w:p>
      <w:pPr>
        <w:pStyle w:val="Normal"/>
        <w:rPr>
          <w:b/>
          <w:b/>
          <w:bCs/>
        </w:rPr>
      </w:pPr>
      <w:r>
        <w:rPr>
          <w:b/>
          <w:bCs/>
        </w:rPr>
        <w:t>Sisällysluettelo</w:t>
      </w:r>
    </w:p>
    <w:p>
      <w:pPr>
        <w:pStyle w:val="Normal"/>
        <w:rPr>
          <w:b/>
          <w:b/>
          <w:bCs/>
        </w:rPr>
      </w:pPr>
      <w:r>
        <w:rPr>
          <w:b/>
          <w:bCs/>
        </w:rPr>
      </w:r>
    </w:p>
    <w:sdt>
      <w:sdtPr>
        <w:docPartObj>
          <w:docPartGallery w:val="Table of Contents"/>
          <w:docPartUnique w:val="true"/>
        </w:docPartObj>
      </w:sdtPr>
      <w:sdtContent>
        <w:p>
          <w:pPr>
            <w:pStyle w:val="Contents1"/>
            <w:tabs>
              <w:tab w:val="clear" w:pos="1304"/>
              <w:tab w:val="left" w:pos="480" w:leader="none"/>
              <w:tab w:val="right" w:pos="8302" w:leader="dot"/>
            </w:tabs>
            <w:rPr>
              <w:rFonts w:ascii="Calibri" w:hAnsi="Calibri" w:cs="Calibri"/>
              <w:sz w:val="22"/>
              <w:szCs w:val="22"/>
              <w:lang w:val="en-US" w:eastAsia="en-US"/>
            </w:rPr>
          </w:pPr>
          <w:r>
            <w:fldChar w:fldCharType="begin"/>
          </w:r>
          <w:r>
            <w:rPr>
              <w:rStyle w:val="IndexLink"/>
              <w:lang w:val="en-US" w:eastAsia="en-US"/>
            </w:rPr>
            <w:instrText> TOC \o "1-3" \h \z </w:instrText>
          </w:r>
          <w:r>
            <w:rPr>
              <w:rStyle w:val="IndexLink"/>
              <w:lang w:val="en-US" w:eastAsia="en-US"/>
            </w:rPr>
            <w:fldChar w:fldCharType="separate"/>
          </w:r>
          <w:hyperlink w:anchor="__RefHeading___Toc443208349">
            <w:r>
              <w:rPr>
                <w:rStyle w:val="IndexLink"/>
                <w:lang w:val="en-US" w:eastAsia="en-US"/>
              </w:rPr>
              <w:t>1</w:t>
            </w:r>
            <w:r>
              <w:rPr>
                <w:rStyle w:val="IndexLink"/>
                <w:rFonts w:cs="Calibri" w:ascii="Calibri" w:hAnsi="Calibri"/>
                <w:sz w:val="22"/>
                <w:szCs w:val="22"/>
                <w:lang w:val="en-US" w:eastAsia="en-US"/>
              </w:rPr>
              <w:tab/>
            </w:r>
            <w:r>
              <w:rPr>
                <w:rStyle w:val="IndexLink"/>
                <w:lang w:val="en-US" w:eastAsia="en-US"/>
              </w:rPr>
              <w:t>Mallinnuksen lähtötilanne</w:t>
              <w:tab/>
              <w:t>11</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350">
            <w:r>
              <w:rPr>
                <w:rStyle w:val="IndexLink"/>
                <w:lang w:val="en-US" w:eastAsia="en-US"/>
              </w:rPr>
              <w:t>2</w:t>
            </w:r>
            <w:r>
              <w:rPr>
                <w:rStyle w:val="IndexLink"/>
                <w:rFonts w:cs="Calibri" w:ascii="Calibri" w:hAnsi="Calibri"/>
                <w:sz w:val="22"/>
                <w:szCs w:val="22"/>
                <w:lang w:val="en-US" w:eastAsia="en-US"/>
              </w:rPr>
              <w:tab/>
            </w:r>
            <w:r>
              <w:rPr>
                <w:rStyle w:val="IndexLink"/>
                <w:lang w:val="en-US" w:eastAsia="en-US"/>
              </w:rPr>
              <w:t>Perusrakenne</w:t>
              <w:tab/>
              <w:t>12</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51">
            <w:r>
              <w:rPr>
                <w:rStyle w:val="IndexLink"/>
                <w:lang w:val="en-US" w:eastAsia="en-US"/>
              </w:rPr>
              <w:t>2.1</w:t>
            </w:r>
            <w:r>
              <w:rPr>
                <w:rStyle w:val="IndexLink"/>
                <w:rFonts w:cs="Calibri" w:ascii="Calibri" w:hAnsi="Calibri"/>
                <w:sz w:val="22"/>
                <w:szCs w:val="22"/>
                <w:lang w:val="en-US" w:eastAsia="en-US"/>
              </w:rPr>
              <w:tab/>
            </w:r>
            <w:r>
              <w:rPr>
                <w:rStyle w:val="IndexLink"/>
                <w:lang w:val="en-US" w:eastAsia="en-US"/>
              </w:rPr>
              <w:t>Rakenteen tasot</w:t>
              <w:tab/>
              <w:t>12</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352">
            <w:r>
              <w:rPr>
                <w:rStyle w:val="IndexLink"/>
                <w:lang w:val="en-US" w:eastAsia="en-US"/>
              </w:rPr>
              <w:t>3</w:t>
            </w:r>
            <w:r>
              <w:rPr>
                <w:rStyle w:val="IndexLink"/>
                <w:rFonts w:cs="Calibri" w:ascii="Calibri" w:hAnsi="Calibri"/>
                <w:sz w:val="22"/>
                <w:szCs w:val="22"/>
                <w:lang w:val="en-US" w:eastAsia="en-US"/>
              </w:rPr>
              <w:tab/>
            </w:r>
            <w:r>
              <w:rPr>
                <w:rStyle w:val="IndexLink"/>
                <w:lang w:val="en-US" w:eastAsia="en-US"/>
              </w:rPr>
              <w:t>Luokitukset</w:t>
              <w:tab/>
              <w:t>16</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353">
            <w:r>
              <w:rPr>
                <w:rStyle w:val="IndexLink"/>
                <w:lang w:val="en-US" w:eastAsia="en-US"/>
              </w:rPr>
              <w:t>4</w:t>
            </w:r>
            <w:r>
              <w:rPr>
                <w:rStyle w:val="IndexLink"/>
                <w:rFonts w:cs="Calibri" w:ascii="Calibri" w:hAnsi="Calibri"/>
                <w:sz w:val="22"/>
                <w:szCs w:val="22"/>
                <w:lang w:val="en-US" w:eastAsia="en-US"/>
              </w:rPr>
              <w:tab/>
            </w:r>
            <w:r>
              <w:rPr>
                <w:rStyle w:val="IndexLink"/>
                <w:lang w:val="en-US" w:eastAsia="en-US"/>
              </w:rPr>
              <w:t>LÄÄKEMÄÄRÄYS - rakenteinen muoto (computable structures)</w:t>
              <w:tab/>
              <w:t>18</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54">
            <w:r>
              <w:rPr>
                <w:rStyle w:val="IndexLink"/>
                <w:lang w:val="en-US" w:eastAsia="en-US"/>
              </w:rPr>
              <w:t>4.1</w:t>
            </w:r>
            <w:r>
              <w:rPr>
                <w:rStyle w:val="IndexLink"/>
                <w:rFonts w:cs="Calibri" w:ascii="Calibri" w:hAnsi="Calibri"/>
                <w:sz w:val="22"/>
                <w:szCs w:val="22"/>
                <w:lang w:val="en-US" w:eastAsia="en-US"/>
              </w:rPr>
              <w:tab/>
            </w:r>
            <w:r>
              <w:rPr>
                <w:rStyle w:val="IndexLink"/>
                <w:lang w:val="en-US" w:eastAsia="en-US"/>
              </w:rPr>
              <w:t>Lääkemääräyksen rakenteisen muodon periaatteet</w:t>
              <w:tab/>
              <w:t>18</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55">
            <w:r>
              <w:rPr>
                <w:rStyle w:val="IndexLink"/>
                <w:lang w:val="en-US" w:eastAsia="en-US"/>
              </w:rPr>
              <w:t>4.2</w:t>
            </w:r>
            <w:r>
              <w:rPr>
                <w:rStyle w:val="IndexLink"/>
                <w:rFonts w:cs="Calibri" w:ascii="Calibri" w:hAnsi="Calibri"/>
                <w:sz w:val="22"/>
                <w:szCs w:val="22"/>
                <w:lang w:val="en-US" w:eastAsia="en-US"/>
              </w:rPr>
              <w:tab/>
            </w:r>
            <w:r>
              <w:rPr>
                <w:rStyle w:val="IndexLink"/>
                <w:lang w:val="en-US" w:eastAsia="en-US"/>
              </w:rPr>
              <w:t>Lääkevalmisteen ja pakkauksen tiedot sekä reseptin perustiedot</w:t>
              <w:tab/>
              <w:t>19</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56">
            <w:r>
              <w:rPr>
                <w:rStyle w:val="IndexLink"/>
                <w:lang w:val="en-US" w:eastAsia="en-US"/>
              </w:rPr>
              <w:t>4.2.1</w:t>
            </w:r>
            <w:r>
              <w:rPr>
                <w:rStyle w:val="IndexLink"/>
                <w:rFonts w:cs="Calibri" w:ascii="Calibri" w:hAnsi="Calibri"/>
                <w:sz w:val="22"/>
                <w:szCs w:val="22"/>
                <w:lang w:val="en-US" w:eastAsia="en-US"/>
              </w:rPr>
              <w:tab/>
            </w:r>
            <w:r>
              <w:rPr>
                <w:rStyle w:val="IndexLink"/>
                <w:lang w:val="en-US" w:eastAsia="en-US"/>
              </w:rPr>
              <w:t>Tietojen yhteenveto</w:t>
              <w:tab/>
              <w:t>20</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57">
            <w:r>
              <w:rPr>
                <w:rStyle w:val="IndexLink"/>
                <w:lang w:val="en-US" w:eastAsia="en-US"/>
              </w:rPr>
              <w:t>4.2.2</w:t>
            </w:r>
            <w:r>
              <w:rPr>
                <w:rStyle w:val="IndexLink"/>
                <w:rFonts w:cs="Calibri" w:ascii="Calibri" w:hAnsi="Calibri"/>
                <w:sz w:val="22"/>
                <w:szCs w:val="22"/>
                <w:lang w:val="en-US" w:eastAsia="en-US"/>
              </w:rPr>
              <w:tab/>
            </w:r>
            <w:r>
              <w:rPr>
                <w:rStyle w:val="IndexLink"/>
                <w:lang w:val="en-US" w:eastAsia="en-US"/>
              </w:rPr>
              <w:t>Lääkeaineen vahvuus,  valmistusohje ja ajankohta</w:t>
              <w:tab/>
              <w:t>22</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58">
            <w:r>
              <w:rPr>
                <w:rStyle w:val="IndexLink"/>
                <w:highlight w:val="white"/>
                <w:lang w:val="en-US" w:eastAsia="en-US"/>
              </w:rPr>
              <w:t>4.2.3</w:t>
            </w:r>
            <w:r>
              <w:rPr>
                <w:rStyle w:val="IndexLink"/>
                <w:rFonts w:cs="Calibri" w:ascii="Calibri" w:hAnsi="Calibri"/>
                <w:sz w:val="22"/>
                <w:szCs w:val="22"/>
                <w:lang w:val="en-US" w:eastAsia="en-US"/>
              </w:rPr>
              <w:tab/>
            </w:r>
            <w:r>
              <w:rPr>
                <w:rStyle w:val="IndexLink"/>
                <w:highlight w:val="white"/>
                <w:lang w:val="en-US" w:eastAsia="en-US"/>
              </w:rPr>
              <w:t>Lääkevalmisteen ATC-koodi ja nimi, lääketietokannan ulkopuolinen valmiste</w:t>
            </w:r>
            <w:r>
              <w:rPr>
                <w:rStyle w:val="IndexLink"/>
                <w:lang w:val="en-US" w:eastAsia="en-US"/>
              </w:rPr>
              <w:tab/>
              <w:t>23</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59">
            <w:r>
              <w:rPr>
                <w:rStyle w:val="IndexLink"/>
                <w:lang w:val="en-US" w:eastAsia="en-US"/>
              </w:rPr>
              <w:t>4.2.4</w:t>
            </w:r>
            <w:r>
              <w:rPr>
                <w:rStyle w:val="IndexLink"/>
                <w:rFonts w:cs="Calibri" w:ascii="Calibri" w:hAnsi="Calibri"/>
                <w:sz w:val="22"/>
                <w:szCs w:val="22"/>
                <w:lang w:val="en-US" w:eastAsia="en-US"/>
              </w:rPr>
              <w:tab/>
            </w:r>
            <w:r>
              <w:rPr>
                <w:rStyle w:val="IndexLink"/>
                <w:lang w:val="en-US" w:eastAsia="en-US"/>
              </w:rPr>
              <w:t>Pakkauskoko tekstimuotoisena, pakkauskoko, pakkauskoon kerroin, pakkausten lukumäärä, lääkkeen kokonaismäärä, lääkettä tietyksi ajaksi ja pakkauksen muut tiedot</w:t>
              <w:tab/>
              <w:t>25</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60">
            <w:r>
              <w:rPr>
                <w:rStyle w:val="IndexLink"/>
                <w:lang w:val="en-US" w:eastAsia="en-US"/>
              </w:rPr>
              <w:t>4.2.5</w:t>
            </w:r>
            <w:r>
              <w:rPr>
                <w:rStyle w:val="IndexLink"/>
                <w:rFonts w:cs="Calibri" w:ascii="Calibri" w:hAnsi="Calibri"/>
                <w:sz w:val="22"/>
                <w:szCs w:val="22"/>
                <w:lang w:val="en-US" w:eastAsia="en-US"/>
              </w:rPr>
              <w:tab/>
            </w:r>
            <w:r>
              <w:rPr>
                <w:rStyle w:val="IndexLink"/>
                <w:lang w:val="en-US" w:eastAsia="en-US"/>
              </w:rPr>
              <w:t>Lääkkeen kauppanimi ja VNR-numero</w:t>
              <w:tab/>
              <w:t>29</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61">
            <w:r>
              <w:rPr>
                <w:rStyle w:val="IndexLink"/>
                <w:lang w:val="en-US" w:eastAsia="en-US"/>
              </w:rPr>
              <w:t>4.2.6</w:t>
            </w:r>
            <w:r>
              <w:rPr>
                <w:rStyle w:val="IndexLink"/>
                <w:rFonts w:cs="Calibri" w:ascii="Calibri" w:hAnsi="Calibri"/>
                <w:sz w:val="22"/>
                <w:szCs w:val="22"/>
                <w:lang w:val="en-US" w:eastAsia="en-US"/>
              </w:rPr>
              <w:tab/>
            </w:r>
            <w:r>
              <w:rPr>
                <w:rStyle w:val="IndexLink"/>
                <w:lang w:val="en-US" w:eastAsia="en-US"/>
              </w:rPr>
              <w:t>Lääkemuoto ja iterointi</w:t>
              <w:tab/>
              <w:t>30</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62">
            <w:r>
              <w:rPr>
                <w:rStyle w:val="IndexLink"/>
                <w:highlight w:val="white"/>
                <w:lang w:val="en-US" w:eastAsia="en-US"/>
              </w:rPr>
              <w:t>4.2.7</w:t>
            </w:r>
            <w:r>
              <w:rPr>
                <w:rStyle w:val="IndexLink"/>
                <w:rFonts w:cs="Calibri" w:ascii="Calibri" w:hAnsi="Calibri"/>
                <w:sz w:val="22"/>
                <w:szCs w:val="22"/>
                <w:lang w:val="en-US" w:eastAsia="en-US"/>
              </w:rPr>
              <w:tab/>
            </w:r>
            <w:r>
              <w:rPr>
                <w:rStyle w:val="IndexLink"/>
                <w:highlight w:val="white"/>
                <w:lang w:val="en-US" w:eastAsia="en-US"/>
              </w:rPr>
              <w:t>Apteekissa valmistettavan lääkkeen osoitin</w:t>
            </w:r>
            <w:r>
              <w:rPr>
                <w:rStyle w:val="IndexLink"/>
                <w:lang w:val="en-US" w:eastAsia="en-US"/>
              </w:rPr>
              <w:tab/>
              <w:t>31</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63">
            <w:r>
              <w:rPr>
                <w:rStyle w:val="IndexLink"/>
                <w:lang w:val="en-US" w:eastAsia="en-US"/>
              </w:rPr>
              <w:t>4.2.8</w:t>
            </w:r>
            <w:r>
              <w:rPr>
                <w:rStyle w:val="IndexLink"/>
                <w:rFonts w:cs="Calibri" w:ascii="Calibri" w:hAnsi="Calibri"/>
                <w:sz w:val="22"/>
                <w:szCs w:val="22"/>
                <w:lang w:val="en-US" w:eastAsia="en-US"/>
              </w:rPr>
              <w:tab/>
            </w:r>
            <w:r>
              <w:rPr>
                <w:rStyle w:val="IndexLink"/>
                <w:lang w:val="en-US" w:eastAsia="en-US"/>
              </w:rPr>
              <w:t>Lääkkeen määrääjän ja organisaation tiedot</w:t>
              <w:tab/>
              <w:t>32</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64">
            <w:r>
              <w:rPr>
                <w:rStyle w:val="IndexLink"/>
                <w:lang w:val="en-US" w:eastAsia="en-US"/>
              </w:rPr>
              <w:t>4.2.9</w:t>
            </w:r>
            <w:r>
              <w:rPr>
                <w:rStyle w:val="IndexLink"/>
                <w:rFonts w:cs="Calibri" w:ascii="Calibri" w:hAnsi="Calibri"/>
                <w:sz w:val="22"/>
                <w:szCs w:val="22"/>
                <w:lang w:val="en-US" w:eastAsia="en-US"/>
              </w:rPr>
              <w:tab/>
            </w:r>
            <w:r>
              <w:rPr>
                <w:rStyle w:val="IndexLink"/>
                <w:lang w:val="en-US" w:eastAsia="en-US"/>
              </w:rPr>
              <w:t>Potilaan tiedot</w:t>
              <w:tab/>
              <w:t>35</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43208365">
            <w:r>
              <w:rPr>
                <w:rStyle w:val="IndexLink"/>
                <w:lang w:val="en-US" w:eastAsia="en-US"/>
              </w:rPr>
              <w:t>4.2.10</w:t>
            </w:r>
            <w:r>
              <w:rPr>
                <w:rStyle w:val="IndexLink"/>
                <w:rFonts w:cs="Calibri" w:ascii="Calibri" w:hAnsi="Calibri"/>
                <w:sz w:val="22"/>
                <w:szCs w:val="22"/>
                <w:lang w:val="en-US" w:eastAsia="en-US"/>
              </w:rPr>
              <w:tab/>
            </w:r>
            <w:r>
              <w:rPr>
                <w:rStyle w:val="IndexLink"/>
                <w:lang w:val="en-GB" w:eastAsia="en-US"/>
              </w:rPr>
              <w:t>Työ</w:t>
            </w:r>
            <w:r>
              <w:rPr>
                <w:rStyle w:val="IndexLink"/>
                <w:lang w:val="en-US" w:eastAsia="en-US"/>
              </w:rPr>
              <w:t>nantaja ja vakuutuslaitos</w:t>
              <w:tab/>
              <w:t>36</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43208366">
            <w:r>
              <w:rPr>
                <w:rStyle w:val="IndexLink"/>
                <w:lang w:val="en-US" w:eastAsia="en-US"/>
              </w:rPr>
              <w:t>4.2.11</w:t>
            </w:r>
            <w:r>
              <w:rPr>
                <w:rStyle w:val="IndexLink"/>
                <w:rFonts w:cs="Calibri" w:ascii="Calibri" w:hAnsi="Calibri"/>
                <w:sz w:val="22"/>
                <w:szCs w:val="22"/>
                <w:lang w:val="en-US" w:eastAsia="en-US"/>
              </w:rPr>
              <w:tab/>
            </w:r>
            <w:r>
              <w:rPr>
                <w:rStyle w:val="IndexLink"/>
                <w:lang w:val="en-US" w:eastAsia="en-US"/>
              </w:rPr>
              <w:t>Alkuperäisen lääkemääräyksen id sekä lääkemääräyksen id</w:t>
              <w:tab/>
              <w:t>36</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67">
            <w:r>
              <w:rPr>
                <w:rStyle w:val="IndexLink"/>
                <w:lang w:val="en-GB" w:eastAsia="en-US"/>
              </w:rPr>
              <w:t>4.3</w:t>
            </w:r>
            <w:r>
              <w:rPr>
                <w:rStyle w:val="IndexLink"/>
                <w:rFonts w:cs="Calibri" w:ascii="Calibri" w:hAnsi="Calibri"/>
                <w:sz w:val="22"/>
                <w:szCs w:val="22"/>
                <w:lang w:val="en-US" w:eastAsia="en-US"/>
              </w:rPr>
              <w:tab/>
            </w:r>
            <w:r>
              <w:rPr>
                <w:rStyle w:val="IndexLink"/>
                <w:lang w:val="en-GB" w:eastAsia="en-US"/>
              </w:rPr>
              <w:t>Vaikuttavat ainesosat</w:t>
            </w:r>
            <w:r>
              <w:rPr>
                <w:rStyle w:val="IndexLink"/>
                <w:lang w:val="en-US" w:eastAsia="en-US"/>
              </w:rPr>
              <w:tab/>
              <w:t>38</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68">
            <w:r>
              <w:rPr>
                <w:rStyle w:val="IndexLink"/>
                <w:lang w:val="en-US" w:eastAsia="en-US"/>
              </w:rPr>
              <w:t>4.3.1</w:t>
            </w:r>
            <w:r>
              <w:rPr>
                <w:rStyle w:val="IndexLink"/>
                <w:rFonts w:cs="Calibri" w:ascii="Calibri" w:hAnsi="Calibri"/>
                <w:sz w:val="22"/>
                <w:szCs w:val="22"/>
                <w:lang w:val="en-US" w:eastAsia="en-US"/>
              </w:rPr>
              <w:tab/>
            </w:r>
            <w:r>
              <w:rPr>
                <w:rStyle w:val="IndexLink"/>
                <w:lang w:val="en-US" w:eastAsia="en-US"/>
              </w:rPr>
              <w:t>Tietojen yhteenveto</w:t>
              <w:tab/>
              <w:t>38</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69">
            <w:r>
              <w:rPr>
                <w:rStyle w:val="IndexLink"/>
                <w:lang w:val="en-US" w:eastAsia="en-US"/>
              </w:rPr>
              <w:t>4.3.2</w:t>
            </w:r>
            <w:r>
              <w:rPr>
                <w:rStyle w:val="IndexLink"/>
                <w:rFonts w:cs="Calibri" w:ascii="Calibri" w:hAnsi="Calibri"/>
                <w:sz w:val="22"/>
                <w:szCs w:val="22"/>
                <w:lang w:val="en-US" w:eastAsia="en-US"/>
              </w:rPr>
              <w:tab/>
            </w:r>
            <w:r>
              <w:rPr>
                <w:rStyle w:val="IndexLink"/>
                <w:lang w:val="en-US" w:eastAsia="en-US"/>
              </w:rPr>
              <w:t>Määrä (vahvuus), nimi ja ATC-koodi</w:t>
              <w:tab/>
              <w:t>39</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70">
            <w:r>
              <w:rPr>
                <w:rStyle w:val="IndexLink"/>
                <w:lang w:val="en-US" w:eastAsia="en-US"/>
              </w:rPr>
              <w:t>4.4</w:t>
            </w:r>
            <w:r>
              <w:rPr>
                <w:rStyle w:val="IndexLink"/>
                <w:rFonts w:cs="Calibri" w:ascii="Calibri" w:hAnsi="Calibri"/>
                <w:sz w:val="22"/>
                <w:szCs w:val="22"/>
                <w:lang w:val="en-US" w:eastAsia="en-US"/>
              </w:rPr>
              <w:tab/>
            </w:r>
            <w:r>
              <w:rPr>
                <w:rStyle w:val="IndexLink"/>
                <w:lang w:val="en-US" w:eastAsia="en-US"/>
              </w:rPr>
              <w:t>Muut  ainesosat</w:t>
              <w:tab/>
              <w:t>42</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71">
            <w:r>
              <w:rPr>
                <w:rStyle w:val="IndexLink"/>
                <w:lang w:val="en-US" w:eastAsia="en-US"/>
              </w:rPr>
              <w:t>4.4.1</w:t>
            </w:r>
            <w:r>
              <w:rPr>
                <w:rStyle w:val="IndexLink"/>
                <w:rFonts w:cs="Calibri" w:ascii="Calibri" w:hAnsi="Calibri"/>
                <w:sz w:val="22"/>
                <w:szCs w:val="22"/>
                <w:lang w:val="en-US" w:eastAsia="en-US"/>
              </w:rPr>
              <w:tab/>
            </w:r>
            <w:r>
              <w:rPr>
                <w:rStyle w:val="IndexLink"/>
                <w:lang w:val="en-US" w:eastAsia="en-US"/>
              </w:rPr>
              <w:t>Tietojen yhteenveto</w:t>
              <w:tab/>
              <w:t>42</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72">
            <w:r>
              <w:rPr>
                <w:rStyle w:val="IndexLink"/>
                <w:highlight w:val="white"/>
                <w:lang w:val="en-US" w:eastAsia="en-US"/>
              </w:rPr>
              <w:t>4.4.2</w:t>
            </w:r>
            <w:r>
              <w:rPr>
                <w:rStyle w:val="IndexLink"/>
                <w:rFonts w:cs="Calibri" w:ascii="Calibri" w:hAnsi="Calibri"/>
                <w:sz w:val="22"/>
                <w:szCs w:val="22"/>
                <w:lang w:val="en-US" w:eastAsia="en-US"/>
              </w:rPr>
              <w:tab/>
            </w:r>
            <w:r>
              <w:rPr>
                <w:rStyle w:val="IndexLink"/>
                <w:highlight w:val="white"/>
                <w:lang w:val="en-US" w:eastAsia="en-US"/>
              </w:rPr>
              <w:t>Muun aineen määrä (vahvuus)</w:t>
            </w:r>
            <w:r>
              <w:rPr>
                <w:rStyle w:val="IndexLink"/>
                <w:lang w:val="en-US" w:eastAsia="en-US"/>
              </w:rPr>
              <w:tab/>
              <w:t>43</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73">
            <w:r>
              <w:rPr>
                <w:rStyle w:val="IndexLink"/>
                <w:highlight w:val="white"/>
                <w:lang w:val="en-US" w:eastAsia="en-US"/>
              </w:rPr>
              <w:t>4.4.3</w:t>
            </w:r>
            <w:r>
              <w:rPr>
                <w:rStyle w:val="IndexLink"/>
                <w:rFonts w:cs="Calibri" w:ascii="Calibri" w:hAnsi="Calibri"/>
                <w:sz w:val="22"/>
                <w:szCs w:val="22"/>
                <w:lang w:val="en-US" w:eastAsia="en-US"/>
              </w:rPr>
              <w:tab/>
            </w:r>
            <w:r>
              <w:rPr>
                <w:rStyle w:val="IndexLink"/>
                <w:highlight w:val="white"/>
                <w:lang w:val="en-US" w:eastAsia="en-US"/>
              </w:rPr>
              <w:t>Nimi ja ATC-koodi</w:t>
            </w:r>
            <w:r>
              <w:rPr>
                <w:rStyle w:val="IndexLink"/>
                <w:lang w:val="en-US" w:eastAsia="en-US"/>
              </w:rPr>
              <w:tab/>
              <w:t>43</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74">
            <w:r>
              <w:rPr>
                <w:rStyle w:val="IndexLink"/>
                <w:lang w:val="en-US" w:eastAsia="en-US"/>
              </w:rPr>
              <w:t>4.5</w:t>
            </w:r>
            <w:r>
              <w:rPr>
                <w:rStyle w:val="IndexLink"/>
                <w:rFonts w:cs="Calibri" w:ascii="Calibri" w:hAnsi="Calibri"/>
                <w:sz w:val="22"/>
                <w:szCs w:val="22"/>
                <w:lang w:val="en-US" w:eastAsia="en-US"/>
              </w:rPr>
              <w:tab/>
            </w:r>
            <w:r>
              <w:rPr>
                <w:rStyle w:val="IndexLink"/>
                <w:lang w:val="en-US" w:eastAsia="en-US"/>
              </w:rPr>
              <w:t>Annostus</w:t>
              <w:tab/>
              <w:t>45</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75">
            <w:r>
              <w:rPr>
                <w:rStyle w:val="IndexLink"/>
                <w:lang w:val="en-US" w:eastAsia="en-US"/>
              </w:rPr>
              <w:t>4.5.1</w:t>
            </w:r>
            <w:r>
              <w:rPr>
                <w:rStyle w:val="IndexLink"/>
                <w:rFonts w:cs="Calibri" w:ascii="Calibri" w:hAnsi="Calibri"/>
                <w:sz w:val="22"/>
                <w:szCs w:val="22"/>
                <w:lang w:val="en-US" w:eastAsia="en-US"/>
              </w:rPr>
              <w:tab/>
            </w:r>
            <w:r>
              <w:rPr>
                <w:rStyle w:val="IndexLink"/>
                <w:lang w:val="en-US" w:eastAsia="en-US"/>
              </w:rPr>
              <w:t>Tietojen yhteenveto</w:t>
              <w:tab/>
              <w:t>46</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76">
            <w:r>
              <w:rPr>
                <w:rStyle w:val="IndexLink"/>
                <w:lang w:val="en-US" w:eastAsia="en-US"/>
              </w:rPr>
              <w:t>4.5.2</w:t>
            </w:r>
            <w:r>
              <w:rPr>
                <w:rStyle w:val="IndexLink"/>
                <w:rFonts w:cs="Calibri" w:ascii="Calibri" w:hAnsi="Calibri"/>
                <w:sz w:val="22"/>
                <w:szCs w:val="22"/>
                <w:lang w:val="en-US" w:eastAsia="en-US"/>
              </w:rPr>
              <w:tab/>
            </w:r>
            <w:r>
              <w:rPr>
                <w:rStyle w:val="IndexLink"/>
                <w:lang w:val="en-US" w:eastAsia="en-US"/>
              </w:rPr>
              <w:t>Annososioiden kesto</w:t>
              <w:tab/>
              <w:t>47</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77">
            <w:r>
              <w:rPr>
                <w:rStyle w:val="IndexLink"/>
                <w:lang w:val="en-US" w:eastAsia="en-US"/>
              </w:rPr>
              <w:t>4.5.3</w:t>
            </w:r>
            <w:r>
              <w:rPr>
                <w:rStyle w:val="IndexLink"/>
                <w:rFonts w:cs="Calibri" w:ascii="Calibri" w:hAnsi="Calibri"/>
                <w:sz w:val="22"/>
                <w:szCs w:val="22"/>
                <w:lang w:val="en-US" w:eastAsia="en-US"/>
              </w:rPr>
              <w:tab/>
            </w:r>
            <w:r>
              <w:rPr>
                <w:rStyle w:val="IndexLink"/>
                <w:lang w:val="en-US" w:eastAsia="en-US"/>
              </w:rPr>
              <w:t>Syöttökoodi</w:t>
              <w:tab/>
              <w:t>47</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78">
            <w:r>
              <w:rPr>
                <w:rStyle w:val="IndexLink"/>
                <w:lang w:val="en-US" w:eastAsia="en-US"/>
              </w:rPr>
              <w:t>4.5.4</w:t>
            </w:r>
            <w:r>
              <w:rPr>
                <w:rStyle w:val="IndexLink"/>
                <w:rFonts w:cs="Calibri" w:ascii="Calibri" w:hAnsi="Calibri"/>
                <w:sz w:val="22"/>
                <w:szCs w:val="22"/>
                <w:lang w:val="en-US" w:eastAsia="en-US"/>
              </w:rPr>
              <w:tab/>
            </w:r>
            <w:r>
              <w:rPr>
                <w:rStyle w:val="IndexLink"/>
                <w:lang w:val="en-US" w:eastAsia="en-US"/>
              </w:rPr>
              <w:t>Annososiot</w:t>
              <w:tab/>
              <w:t>48</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79">
            <w:r>
              <w:rPr>
                <w:rStyle w:val="IndexLink"/>
                <w:lang w:val="en-US" w:eastAsia="en-US"/>
              </w:rPr>
              <w:t>4.5.5</w:t>
            </w:r>
            <w:r>
              <w:rPr>
                <w:rStyle w:val="IndexLink"/>
                <w:rFonts w:cs="Calibri" w:ascii="Calibri" w:hAnsi="Calibri"/>
                <w:sz w:val="22"/>
                <w:szCs w:val="22"/>
                <w:lang w:val="en-US" w:eastAsia="en-US"/>
              </w:rPr>
              <w:tab/>
            </w:r>
            <w:r>
              <w:rPr>
                <w:rStyle w:val="IndexLink"/>
                <w:lang w:val="en-US" w:eastAsia="en-US"/>
              </w:rPr>
              <w:t>Yhteenveto annostuksen rakenteista</w:t>
              <w:tab/>
              <w:t>50</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80">
            <w:r>
              <w:rPr>
                <w:rStyle w:val="IndexLink"/>
                <w:highlight w:val="white"/>
                <w:lang w:val="en-US" w:eastAsia="en-US"/>
              </w:rPr>
              <w:t>4.6</w:t>
            </w:r>
            <w:r>
              <w:rPr>
                <w:rStyle w:val="IndexLink"/>
                <w:rFonts w:cs="Calibri" w:ascii="Calibri" w:hAnsi="Calibri"/>
                <w:sz w:val="22"/>
                <w:szCs w:val="22"/>
                <w:lang w:val="en-US" w:eastAsia="en-US"/>
              </w:rPr>
              <w:tab/>
            </w:r>
            <w:r>
              <w:rPr>
                <w:rStyle w:val="IndexLink"/>
                <w:highlight w:val="white"/>
                <w:lang w:val="en-US" w:eastAsia="en-US"/>
              </w:rPr>
              <w:t>Lääkemääräyksen muut tiedot</w:t>
            </w:r>
            <w:r>
              <w:rPr>
                <w:rStyle w:val="IndexLink"/>
                <w:lang w:val="en-US" w:eastAsia="en-US"/>
              </w:rPr>
              <w:tab/>
              <w:t>52</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381">
            <w:r>
              <w:rPr>
                <w:rStyle w:val="IndexLink"/>
                <w:lang w:val="en-US" w:eastAsia="en-US"/>
              </w:rPr>
              <w:t>5</w:t>
            </w:r>
            <w:r>
              <w:rPr>
                <w:rStyle w:val="IndexLink"/>
                <w:rFonts w:cs="Calibri" w:ascii="Calibri" w:hAnsi="Calibri"/>
                <w:sz w:val="22"/>
                <w:szCs w:val="22"/>
                <w:lang w:val="en-US" w:eastAsia="en-US"/>
              </w:rPr>
              <w:tab/>
            </w:r>
            <w:r>
              <w:rPr>
                <w:rStyle w:val="IndexLink"/>
                <w:lang w:val="en-US" w:eastAsia="en-US"/>
              </w:rPr>
              <w:t>Lääkemääräyksen mitätöinti</w:t>
              <w:tab/>
              <w:t>57</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82">
            <w:r>
              <w:rPr>
                <w:rStyle w:val="IndexLink"/>
                <w:lang w:val="en-US" w:eastAsia="en-US"/>
              </w:rPr>
              <w:t>5.1</w:t>
            </w:r>
            <w:r>
              <w:rPr>
                <w:rStyle w:val="IndexLink"/>
                <w:rFonts w:cs="Calibri" w:ascii="Calibri" w:hAnsi="Calibri"/>
                <w:sz w:val="22"/>
                <w:szCs w:val="22"/>
                <w:lang w:val="en-US" w:eastAsia="en-US"/>
              </w:rPr>
              <w:tab/>
            </w:r>
            <w:r>
              <w:rPr>
                <w:rStyle w:val="IndexLink"/>
                <w:lang w:val="en-US" w:eastAsia="en-US"/>
              </w:rPr>
              <w:t>Yleisrakenne</w:t>
              <w:tab/>
              <w:t>57</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83">
            <w:r>
              <w:rPr>
                <w:rStyle w:val="IndexLink"/>
                <w:lang w:val="en-US" w:eastAsia="en-US"/>
              </w:rPr>
              <w:t>5.2</w:t>
            </w:r>
            <w:r>
              <w:rPr>
                <w:rStyle w:val="IndexLink"/>
                <w:rFonts w:cs="Calibri" w:ascii="Calibri" w:hAnsi="Calibri"/>
                <w:sz w:val="22"/>
                <w:szCs w:val="22"/>
                <w:lang w:val="en-US" w:eastAsia="en-US"/>
              </w:rPr>
              <w:tab/>
            </w:r>
            <w:r>
              <w:rPr>
                <w:rStyle w:val="IndexLink"/>
                <w:lang w:val="en-US" w:eastAsia="en-US"/>
              </w:rPr>
              <w:t>Rakenteinen muoto</w:t>
              <w:tab/>
              <w:t>57</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384">
            <w:r>
              <w:rPr>
                <w:rStyle w:val="IndexLink"/>
                <w:lang w:val="en-US" w:eastAsia="en-US"/>
              </w:rPr>
              <w:t>6</w:t>
            </w:r>
            <w:r>
              <w:rPr>
                <w:rStyle w:val="IndexLink"/>
                <w:rFonts w:cs="Calibri" w:ascii="Calibri" w:hAnsi="Calibri"/>
                <w:sz w:val="22"/>
                <w:szCs w:val="22"/>
                <w:lang w:val="en-US" w:eastAsia="en-US"/>
              </w:rPr>
              <w:tab/>
            </w:r>
            <w:r>
              <w:rPr>
                <w:rStyle w:val="IndexLink"/>
                <w:lang w:val="en-US" w:eastAsia="en-US"/>
              </w:rPr>
              <w:t>Lääkemääräyksen korjaus</w:t>
              <w:tab/>
              <w:t>61</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85">
            <w:r>
              <w:rPr>
                <w:rStyle w:val="IndexLink"/>
                <w:lang w:val="en-US" w:eastAsia="en-US"/>
              </w:rPr>
              <w:t>6.1</w:t>
            </w:r>
            <w:r>
              <w:rPr>
                <w:rStyle w:val="IndexLink"/>
                <w:rFonts w:cs="Calibri" w:ascii="Calibri" w:hAnsi="Calibri"/>
                <w:sz w:val="22"/>
                <w:szCs w:val="22"/>
                <w:lang w:val="en-US" w:eastAsia="en-US"/>
              </w:rPr>
              <w:tab/>
            </w:r>
            <w:r>
              <w:rPr>
                <w:rStyle w:val="IndexLink"/>
                <w:lang w:val="en-US" w:eastAsia="en-US"/>
              </w:rPr>
              <w:t>Yleisrakenne</w:t>
              <w:tab/>
              <w:t>61</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86">
            <w:r>
              <w:rPr>
                <w:rStyle w:val="IndexLink"/>
                <w:lang w:val="en-US" w:eastAsia="en-US"/>
              </w:rPr>
              <w:t>6.2</w:t>
            </w:r>
            <w:r>
              <w:rPr>
                <w:rStyle w:val="IndexLink"/>
                <w:rFonts w:cs="Calibri" w:ascii="Calibri" w:hAnsi="Calibri"/>
                <w:sz w:val="22"/>
                <w:szCs w:val="22"/>
                <w:lang w:val="en-US" w:eastAsia="en-US"/>
              </w:rPr>
              <w:tab/>
            </w:r>
            <w:r>
              <w:rPr>
                <w:rStyle w:val="IndexLink"/>
                <w:lang w:val="en-US" w:eastAsia="en-US"/>
              </w:rPr>
              <w:t>Rakenteinen muoto</w:t>
              <w:tab/>
              <w:t>61</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387">
            <w:r>
              <w:rPr>
                <w:rStyle w:val="IndexLink"/>
                <w:lang w:val="en-US" w:eastAsia="en-US"/>
              </w:rPr>
              <w:t>7</w:t>
            </w:r>
            <w:r>
              <w:rPr>
                <w:rStyle w:val="IndexLink"/>
                <w:rFonts w:cs="Calibri" w:ascii="Calibri" w:hAnsi="Calibri"/>
                <w:sz w:val="22"/>
                <w:szCs w:val="22"/>
                <w:lang w:val="en-US" w:eastAsia="en-US"/>
              </w:rPr>
              <w:tab/>
            </w:r>
            <w:r>
              <w:rPr>
                <w:rStyle w:val="IndexLink"/>
                <w:lang w:val="en-US" w:eastAsia="en-US"/>
              </w:rPr>
              <w:t>Lääkemääräyksen lukitus</w:t>
              <w:tab/>
              <w:t>63</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88">
            <w:r>
              <w:rPr>
                <w:rStyle w:val="IndexLink"/>
                <w:lang w:val="en-US" w:eastAsia="en-US"/>
              </w:rPr>
              <w:t>7.1</w:t>
            </w:r>
            <w:r>
              <w:rPr>
                <w:rStyle w:val="IndexLink"/>
                <w:rFonts w:cs="Calibri" w:ascii="Calibri" w:hAnsi="Calibri"/>
                <w:sz w:val="22"/>
                <w:szCs w:val="22"/>
                <w:lang w:val="en-US" w:eastAsia="en-US"/>
              </w:rPr>
              <w:tab/>
            </w:r>
            <w:r>
              <w:rPr>
                <w:rStyle w:val="IndexLink"/>
                <w:lang w:val="en-US" w:eastAsia="en-US"/>
              </w:rPr>
              <w:t>Yleisrakenne</w:t>
              <w:tab/>
              <w:t>63</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89">
            <w:r>
              <w:rPr>
                <w:rStyle w:val="IndexLink"/>
                <w:lang w:val="en-US" w:eastAsia="en-US"/>
              </w:rPr>
              <w:t>7.2</w:t>
            </w:r>
            <w:r>
              <w:rPr>
                <w:rStyle w:val="IndexLink"/>
                <w:rFonts w:cs="Calibri" w:ascii="Calibri" w:hAnsi="Calibri"/>
                <w:sz w:val="22"/>
                <w:szCs w:val="22"/>
                <w:lang w:val="en-US" w:eastAsia="en-US"/>
              </w:rPr>
              <w:tab/>
            </w:r>
            <w:r>
              <w:rPr>
                <w:rStyle w:val="IndexLink"/>
                <w:lang w:val="en-US" w:eastAsia="en-US"/>
              </w:rPr>
              <w:t>Rakenteinen muoto</w:t>
              <w:tab/>
              <w:t>63</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390">
            <w:r>
              <w:rPr>
                <w:rStyle w:val="IndexLink"/>
                <w:lang w:val="en-US" w:eastAsia="en-US"/>
              </w:rPr>
              <w:t>8</w:t>
            </w:r>
            <w:r>
              <w:rPr>
                <w:rStyle w:val="IndexLink"/>
                <w:rFonts w:cs="Calibri" w:ascii="Calibri" w:hAnsi="Calibri"/>
                <w:sz w:val="22"/>
                <w:szCs w:val="22"/>
                <w:lang w:val="en-US" w:eastAsia="en-US"/>
              </w:rPr>
              <w:tab/>
            </w:r>
            <w:r>
              <w:rPr>
                <w:rStyle w:val="IndexLink"/>
                <w:lang w:val="en-US" w:eastAsia="en-US"/>
              </w:rPr>
              <w:t>Lääkemääräyksen lukituksen purku</w:t>
              <w:tab/>
              <w:t>64</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91">
            <w:r>
              <w:rPr>
                <w:rStyle w:val="IndexLink"/>
                <w:lang w:val="en-US" w:eastAsia="en-US"/>
              </w:rPr>
              <w:t>8.1</w:t>
            </w:r>
            <w:r>
              <w:rPr>
                <w:rStyle w:val="IndexLink"/>
                <w:rFonts w:cs="Calibri" w:ascii="Calibri" w:hAnsi="Calibri"/>
                <w:sz w:val="22"/>
                <w:szCs w:val="22"/>
                <w:lang w:val="en-US" w:eastAsia="en-US"/>
              </w:rPr>
              <w:tab/>
            </w:r>
            <w:r>
              <w:rPr>
                <w:rStyle w:val="IndexLink"/>
                <w:lang w:val="en-US" w:eastAsia="en-US"/>
              </w:rPr>
              <w:t>Yleisrakenne</w:t>
              <w:tab/>
              <w:t>64</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92">
            <w:r>
              <w:rPr>
                <w:rStyle w:val="IndexLink"/>
                <w:lang w:val="en-US" w:eastAsia="en-US"/>
              </w:rPr>
              <w:t>8.2</w:t>
            </w:r>
            <w:r>
              <w:rPr>
                <w:rStyle w:val="IndexLink"/>
                <w:rFonts w:cs="Calibri" w:ascii="Calibri" w:hAnsi="Calibri"/>
                <w:sz w:val="22"/>
                <w:szCs w:val="22"/>
                <w:lang w:val="en-US" w:eastAsia="en-US"/>
              </w:rPr>
              <w:tab/>
            </w:r>
            <w:r>
              <w:rPr>
                <w:rStyle w:val="IndexLink"/>
                <w:lang w:val="en-US" w:eastAsia="en-US"/>
              </w:rPr>
              <w:t>Rakenteinen muoto</w:t>
              <w:tab/>
              <w:t>64</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393">
            <w:r>
              <w:rPr>
                <w:rStyle w:val="IndexLink"/>
                <w:lang w:val="en-US" w:eastAsia="en-US"/>
              </w:rPr>
              <w:t>9</w:t>
            </w:r>
            <w:r>
              <w:rPr>
                <w:rStyle w:val="IndexLink"/>
                <w:rFonts w:cs="Calibri" w:ascii="Calibri" w:hAnsi="Calibri"/>
                <w:sz w:val="22"/>
                <w:szCs w:val="22"/>
                <w:lang w:val="en-US" w:eastAsia="en-US"/>
              </w:rPr>
              <w:tab/>
            </w:r>
            <w:r>
              <w:rPr>
                <w:rStyle w:val="IndexLink"/>
                <w:lang w:val="en-US" w:eastAsia="en-US"/>
              </w:rPr>
              <w:t>Lääkemääräyksen varaus</w:t>
              <w:tab/>
              <w:t>65</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394">
            <w:r>
              <w:rPr>
                <w:rStyle w:val="IndexLink"/>
                <w:lang w:val="en-US" w:eastAsia="en-US"/>
              </w:rPr>
              <w:t>10</w:t>
            </w:r>
            <w:r>
              <w:rPr>
                <w:rStyle w:val="IndexLink"/>
                <w:rFonts w:cs="Calibri" w:ascii="Calibri" w:hAnsi="Calibri"/>
                <w:sz w:val="22"/>
                <w:szCs w:val="22"/>
                <w:lang w:val="en-US" w:eastAsia="en-US"/>
              </w:rPr>
              <w:tab/>
            </w:r>
            <w:r>
              <w:rPr>
                <w:rStyle w:val="IndexLink"/>
                <w:lang w:val="en-US" w:eastAsia="en-US"/>
              </w:rPr>
              <w:t>Lääkemääräyksen varauksen purku</w:t>
              <w:tab/>
              <w:t>65</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395">
            <w:r>
              <w:rPr>
                <w:rStyle w:val="IndexLink"/>
                <w:lang w:val="en-US" w:eastAsia="en-US"/>
              </w:rPr>
              <w:t>11</w:t>
            </w:r>
            <w:r>
              <w:rPr>
                <w:rStyle w:val="IndexLink"/>
                <w:rFonts w:cs="Calibri" w:ascii="Calibri" w:hAnsi="Calibri"/>
                <w:sz w:val="22"/>
                <w:szCs w:val="22"/>
                <w:lang w:val="en-US" w:eastAsia="en-US"/>
              </w:rPr>
              <w:tab/>
            </w:r>
            <w:r>
              <w:rPr>
                <w:rStyle w:val="IndexLink"/>
                <w:lang w:val="en-US" w:eastAsia="en-US"/>
              </w:rPr>
              <w:t>Lääkemääräyksen uusimispyyntö</w:t>
              <w:tab/>
              <w:t>66</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396">
            <w:r>
              <w:rPr>
                <w:rStyle w:val="IndexLink"/>
                <w:lang w:val="en-US" w:eastAsia="en-US"/>
              </w:rPr>
              <w:t>11.1</w:t>
            </w:r>
            <w:r>
              <w:rPr>
                <w:rStyle w:val="IndexLink"/>
                <w:rFonts w:cs="Calibri" w:ascii="Calibri" w:hAnsi="Calibri"/>
                <w:sz w:val="22"/>
                <w:szCs w:val="22"/>
                <w:lang w:val="en-US" w:eastAsia="en-US"/>
              </w:rPr>
              <w:tab/>
            </w:r>
            <w:r>
              <w:rPr>
                <w:rStyle w:val="IndexLink"/>
                <w:lang w:val="en-US" w:eastAsia="en-US"/>
              </w:rPr>
              <w:t>Yleisrakenne</w:t>
              <w:tab/>
              <w:t>66</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397">
            <w:r>
              <w:rPr>
                <w:rStyle w:val="IndexLink"/>
                <w:lang w:val="en-US" w:eastAsia="en-US"/>
              </w:rPr>
              <w:t>11.2</w:t>
            </w:r>
            <w:r>
              <w:rPr>
                <w:rStyle w:val="IndexLink"/>
                <w:rFonts w:cs="Calibri" w:ascii="Calibri" w:hAnsi="Calibri"/>
                <w:sz w:val="22"/>
                <w:szCs w:val="22"/>
                <w:lang w:val="en-US" w:eastAsia="en-US"/>
              </w:rPr>
              <w:tab/>
            </w:r>
            <w:r>
              <w:rPr>
                <w:rStyle w:val="IndexLink"/>
                <w:lang w:val="en-US" w:eastAsia="en-US"/>
              </w:rPr>
              <w:t>Rakenteinen muoto</w:t>
              <w:tab/>
              <w:t>66</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43208398">
            <w:r>
              <w:rPr>
                <w:rStyle w:val="IndexLink"/>
                <w:lang w:val="en-US" w:eastAsia="en-US"/>
              </w:rPr>
              <w:t>11.2.1</w:t>
            </w:r>
            <w:r>
              <w:rPr>
                <w:rStyle w:val="IndexLink"/>
                <w:rFonts w:cs="Calibri" w:ascii="Calibri" w:hAnsi="Calibri"/>
                <w:sz w:val="22"/>
                <w:szCs w:val="22"/>
                <w:lang w:val="en-US" w:eastAsia="en-US"/>
              </w:rPr>
              <w:tab/>
            </w:r>
            <w:r>
              <w:rPr>
                <w:rStyle w:val="IndexLink"/>
                <w:lang w:val="en-US" w:eastAsia="en-US"/>
              </w:rPr>
              <w:t>Potilaan tiedot</w:t>
              <w:tab/>
              <w:t>66</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43208399">
            <w:r>
              <w:rPr>
                <w:rStyle w:val="IndexLink"/>
                <w:lang w:val="en-US" w:eastAsia="en-US"/>
              </w:rPr>
              <w:t>11.2.2</w:t>
            </w:r>
            <w:r>
              <w:rPr>
                <w:rStyle w:val="IndexLink"/>
                <w:rFonts w:cs="Calibri" w:ascii="Calibri" w:hAnsi="Calibri"/>
                <w:sz w:val="22"/>
                <w:szCs w:val="22"/>
                <w:lang w:val="en-US" w:eastAsia="en-US"/>
              </w:rPr>
              <w:tab/>
            </w:r>
            <w:r>
              <w:rPr>
                <w:rStyle w:val="IndexLink"/>
                <w:lang w:val="en-US" w:eastAsia="en-US"/>
              </w:rPr>
              <w:t>Uusimispyynnön kohteena oleva organisaatio</w:t>
              <w:tab/>
              <w:t>67</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43208400">
            <w:r>
              <w:rPr>
                <w:rStyle w:val="IndexLink"/>
                <w:lang w:val="en-US" w:eastAsia="en-US"/>
              </w:rPr>
              <w:t>11.2.3</w:t>
            </w:r>
            <w:r>
              <w:rPr>
                <w:rStyle w:val="IndexLink"/>
                <w:rFonts w:cs="Calibri" w:ascii="Calibri" w:hAnsi="Calibri"/>
                <w:sz w:val="22"/>
                <w:szCs w:val="22"/>
                <w:lang w:val="en-US" w:eastAsia="en-US"/>
              </w:rPr>
              <w:tab/>
            </w:r>
            <w:r>
              <w:rPr>
                <w:rStyle w:val="IndexLink"/>
                <w:lang w:val="en-US" w:eastAsia="en-US"/>
              </w:rPr>
              <w:t>Uusimispyynnön muut tiedot</w:t>
              <w:tab/>
              <w:t>68</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01">
            <w:r>
              <w:rPr>
                <w:rStyle w:val="IndexLink"/>
                <w:lang w:val="en-US" w:eastAsia="en-US"/>
              </w:rPr>
              <w:t>11.3</w:t>
            </w:r>
            <w:r>
              <w:rPr>
                <w:rStyle w:val="IndexLink"/>
                <w:rFonts w:cs="Calibri" w:ascii="Calibri" w:hAnsi="Calibri"/>
                <w:sz w:val="22"/>
                <w:szCs w:val="22"/>
                <w:lang w:val="en-US" w:eastAsia="en-US"/>
              </w:rPr>
              <w:tab/>
            </w:r>
            <w:r>
              <w:rPr>
                <w:rStyle w:val="IndexLink"/>
                <w:lang w:val="en-US" w:eastAsia="en-US"/>
              </w:rPr>
              <w:t>Valmisteen nimi, määrääjä ja määräyspäivä</w:t>
              <w:tab/>
              <w:t>68</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402">
            <w:r>
              <w:rPr>
                <w:rStyle w:val="IndexLink"/>
                <w:lang w:val="en-US" w:eastAsia="en-US"/>
              </w:rPr>
              <w:t>12</w:t>
            </w:r>
            <w:r>
              <w:rPr>
                <w:rStyle w:val="IndexLink"/>
                <w:rFonts w:cs="Calibri" w:ascii="Calibri" w:hAnsi="Calibri"/>
                <w:sz w:val="22"/>
                <w:szCs w:val="22"/>
                <w:lang w:val="en-US" w:eastAsia="en-US"/>
              </w:rPr>
              <w:tab/>
            </w:r>
            <w:r>
              <w:rPr>
                <w:rStyle w:val="IndexLink"/>
                <w:lang w:val="en-US" w:eastAsia="en-US"/>
              </w:rPr>
              <w:t>Lääkemääräyksen uusimispyynnön vastaus (käsittelyviesti)</w:t>
              <w:tab/>
              <w:t>70</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03">
            <w:r>
              <w:rPr>
                <w:rStyle w:val="IndexLink"/>
                <w:lang w:val="en-US" w:eastAsia="en-US"/>
              </w:rPr>
              <w:t>12.1</w:t>
            </w:r>
            <w:r>
              <w:rPr>
                <w:rStyle w:val="IndexLink"/>
                <w:rFonts w:cs="Calibri" w:ascii="Calibri" w:hAnsi="Calibri"/>
                <w:sz w:val="22"/>
                <w:szCs w:val="22"/>
                <w:lang w:val="en-US" w:eastAsia="en-US"/>
              </w:rPr>
              <w:tab/>
            </w:r>
            <w:r>
              <w:rPr>
                <w:rStyle w:val="IndexLink"/>
                <w:lang w:val="en-US" w:eastAsia="en-US"/>
              </w:rPr>
              <w:t>Yleisrakenne</w:t>
              <w:tab/>
              <w:t>70</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04">
            <w:r>
              <w:rPr>
                <w:rStyle w:val="IndexLink"/>
                <w:lang w:val="en-US" w:eastAsia="en-US"/>
              </w:rPr>
              <w:t>12.2</w:t>
            </w:r>
            <w:r>
              <w:rPr>
                <w:rStyle w:val="IndexLink"/>
                <w:rFonts w:cs="Calibri" w:ascii="Calibri" w:hAnsi="Calibri"/>
                <w:sz w:val="22"/>
                <w:szCs w:val="22"/>
                <w:lang w:val="en-US" w:eastAsia="en-US"/>
              </w:rPr>
              <w:tab/>
            </w:r>
            <w:r>
              <w:rPr>
                <w:rStyle w:val="IndexLink"/>
                <w:lang w:val="en-US" w:eastAsia="en-US"/>
              </w:rPr>
              <w:t>Rakenteinen muoto</w:t>
              <w:tab/>
              <w:t>70</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405">
            <w:r>
              <w:rPr>
                <w:rStyle w:val="IndexLink"/>
                <w:lang w:val="en-US" w:eastAsia="en-US"/>
              </w:rPr>
              <w:t>13</w:t>
            </w:r>
            <w:r>
              <w:rPr>
                <w:rStyle w:val="IndexLink"/>
                <w:rFonts w:cs="Calibri" w:ascii="Calibri" w:hAnsi="Calibri"/>
                <w:sz w:val="22"/>
                <w:szCs w:val="22"/>
                <w:lang w:val="en-US" w:eastAsia="en-US"/>
              </w:rPr>
              <w:tab/>
            </w:r>
            <w:r>
              <w:rPr>
                <w:rStyle w:val="IndexLink"/>
                <w:lang w:val="en-US" w:eastAsia="en-US"/>
              </w:rPr>
              <w:t>Lääkemääräyksen toimitus</w:t>
              <w:tab/>
              <w:t>72</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06">
            <w:r>
              <w:rPr>
                <w:rStyle w:val="IndexLink"/>
                <w:lang w:val="en-US" w:eastAsia="en-US"/>
              </w:rPr>
              <w:t>13.1</w:t>
            </w:r>
            <w:r>
              <w:rPr>
                <w:rStyle w:val="IndexLink"/>
                <w:rFonts w:cs="Calibri" w:ascii="Calibri" w:hAnsi="Calibri"/>
                <w:sz w:val="22"/>
                <w:szCs w:val="22"/>
                <w:lang w:val="en-US" w:eastAsia="en-US"/>
              </w:rPr>
              <w:tab/>
            </w:r>
            <w:r>
              <w:rPr>
                <w:rStyle w:val="IndexLink"/>
                <w:lang w:val="en-US" w:eastAsia="en-US"/>
              </w:rPr>
              <w:t>Lääkemääräyksen toimituksen rakenteisen muodon periaatteet</w:t>
              <w:tab/>
              <w:t>72</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07">
            <w:r>
              <w:rPr>
                <w:rStyle w:val="IndexLink"/>
                <w:lang w:val="en-US" w:eastAsia="en-US"/>
              </w:rPr>
              <w:t>13.2</w:t>
            </w:r>
            <w:r>
              <w:rPr>
                <w:rStyle w:val="IndexLink"/>
                <w:rFonts w:cs="Calibri" w:ascii="Calibri" w:hAnsi="Calibri"/>
                <w:sz w:val="22"/>
                <w:szCs w:val="22"/>
                <w:lang w:val="en-US" w:eastAsia="en-US"/>
              </w:rPr>
              <w:tab/>
            </w:r>
            <w:r>
              <w:rPr>
                <w:rStyle w:val="IndexLink"/>
                <w:lang w:val="en-US" w:eastAsia="en-US"/>
              </w:rPr>
              <w:t>Lääkevalmisteen ja pakkauksen tiedot sekä toimituksen perustiedot</w:t>
              <w:tab/>
              <w:t>73</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43208408">
            <w:r>
              <w:rPr>
                <w:rStyle w:val="IndexLink"/>
                <w:lang w:val="en-US" w:eastAsia="en-US"/>
              </w:rPr>
              <w:t>13.2.1</w:t>
            </w:r>
            <w:r>
              <w:rPr>
                <w:rStyle w:val="IndexLink"/>
                <w:rFonts w:cs="Calibri" w:ascii="Calibri" w:hAnsi="Calibri"/>
                <w:sz w:val="22"/>
                <w:szCs w:val="22"/>
                <w:lang w:val="en-US" w:eastAsia="en-US"/>
              </w:rPr>
              <w:tab/>
            </w:r>
            <w:r>
              <w:rPr>
                <w:rStyle w:val="IndexLink"/>
                <w:lang w:val="en-US" w:eastAsia="en-US"/>
              </w:rPr>
              <w:t>Tietojen yhteenveto</w:t>
              <w:tab/>
              <w:t>73</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43208409">
            <w:r>
              <w:rPr>
                <w:rStyle w:val="IndexLink"/>
                <w:lang w:val="en-US" w:eastAsia="en-US"/>
              </w:rPr>
              <w:t>13.2.2</w:t>
            </w:r>
            <w:r>
              <w:rPr>
                <w:rStyle w:val="IndexLink"/>
                <w:rFonts w:cs="Calibri" w:ascii="Calibri" w:hAnsi="Calibri"/>
                <w:sz w:val="22"/>
                <w:szCs w:val="22"/>
                <w:lang w:val="en-US" w:eastAsia="en-US"/>
              </w:rPr>
              <w:tab/>
            </w:r>
            <w:r>
              <w:rPr>
                <w:rStyle w:val="IndexLink"/>
                <w:lang w:val="en-US" w:eastAsia="en-US"/>
              </w:rPr>
              <w:t>Lääkeaineen vahvuus, koostumus ja ajankohta</w:t>
              <w:tab/>
              <w:t>75</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43208410">
            <w:r>
              <w:rPr>
                <w:rStyle w:val="IndexLink"/>
                <w:highlight w:val="white"/>
                <w:lang w:val="en-US" w:eastAsia="en-US"/>
              </w:rPr>
              <w:t>13.2.3</w:t>
            </w:r>
            <w:r>
              <w:rPr>
                <w:rStyle w:val="IndexLink"/>
                <w:rFonts w:cs="Calibri" w:ascii="Calibri" w:hAnsi="Calibri"/>
                <w:sz w:val="22"/>
                <w:szCs w:val="22"/>
                <w:lang w:val="en-US" w:eastAsia="en-US"/>
              </w:rPr>
              <w:tab/>
            </w:r>
            <w:r>
              <w:rPr>
                <w:rStyle w:val="IndexLink"/>
                <w:highlight w:val="white"/>
                <w:lang w:val="en-US" w:eastAsia="en-US"/>
              </w:rPr>
              <w:t>Lääkevalmisteen ATC-koodi ja nimi, lääketietokannan ulkopuolinen valmiste</w:t>
            </w:r>
            <w:r>
              <w:rPr>
                <w:rStyle w:val="IndexLink"/>
                <w:lang w:val="en-US" w:eastAsia="en-US"/>
              </w:rPr>
              <w:tab/>
              <w:tab/>
              <w:t>76</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43208411">
            <w:r>
              <w:rPr>
                <w:rStyle w:val="IndexLink"/>
                <w:lang w:val="en-US" w:eastAsia="en-US"/>
              </w:rPr>
              <w:t>13.2.4</w:t>
            </w:r>
            <w:r>
              <w:rPr>
                <w:rStyle w:val="IndexLink"/>
                <w:rFonts w:cs="Calibri" w:ascii="Calibri" w:hAnsi="Calibri"/>
                <w:sz w:val="22"/>
                <w:szCs w:val="22"/>
                <w:lang w:val="en-US" w:eastAsia="en-US"/>
              </w:rPr>
              <w:tab/>
            </w:r>
            <w:r>
              <w:rPr>
                <w:rStyle w:val="IndexLink"/>
                <w:lang w:val="en-US" w:eastAsia="en-US"/>
              </w:rPr>
              <w:t>Toimitettu kokonaismäärä ja jäljellä oleva määrä</w:t>
              <w:tab/>
              <w:t>77</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43208412">
            <w:r>
              <w:rPr>
                <w:rStyle w:val="IndexLink"/>
                <w:lang w:val="en-US" w:eastAsia="en-US"/>
              </w:rPr>
              <w:t>13.2.5</w:t>
            </w:r>
            <w:r>
              <w:rPr>
                <w:rStyle w:val="IndexLink"/>
                <w:rFonts w:cs="Calibri" w:ascii="Calibri" w:hAnsi="Calibri"/>
                <w:sz w:val="22"/>
                <w:szCs w:val="22"/>
                <w:lang w:val="en-US" w:eastAsia="en-US"/>
              </w:rPr>
              <w:tab/>
            </w:r>
            <w:r>
              <w:rPr>
                <w:rStyle w:val="IndexLink"/>
                <w:lang w:val="en-US" w:eastAsia="en-US"/>
              </w:rPr>
              <w:t>Toimitettava pakkauskoko ja pakkausten lukumäärä</w:t>
              <w:tab/>
              <w:t>78</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43208413">
            <w:r>
              <w:rPr>
                <w:rStyle w:val="IndexLink"/>
                <w:lang w:val="en-US" w:eastAsia="en-US"/>
              </w:rPr>
              <w:t>13.2.6</w:t>
            </w:r>
            <w:r>
              <w:rPr>
                <w:rStyle w:val="IndexLink"/>
                <w:rFonts w:cs="Calibri" w:ascii="Calibri" w:hAnsi="Calibri"/>
                <w:sz w:val="22"/>
                <w:szCs w:val="22"/>
                <w:lang w:val="en-US" w:eastAsia="en-US"/>
              </w:rPr>
              <w:tab/>
            </w:r>
            <w:r>
              <w:rPr>
                <w:rStyle w:val="IndexLink"/>
                <w:lang w:val="en-US" w:eastAsia="en-US"/>
              </w:rPr>
              <w:t>Lääkkeen kauppanimi ja VNR-numero</w:t>
              <w:tab/>
              <w:t>80</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43208414">
            <w:r>
              <w:rPr>
                <w:rStyle w:val="IndexLink"/>
                <w:lang w:val="en-US" w:eastAsia="en-US"/>
              </w:rPr>
              <w:t>13.2.7</w:t>
            </w:r>
            <w:r>
              <w:rPr>
                <w:rStyle w:val="IndexLink"/>
                <w:rFonts w:cs="Calibri" w:ascii="Calibri" w:hAnsi="Calibri"/>
                <w:sz w:val="22"/>
                <w:szCs w:val="22"/>
                <w:lang w:val="en-US" w:eastAsia="en-US"/>
              </w:rPr>
              <w:tab/>
            </w:r>
            <w:r>
              <w:rPr>
                <w:rStyle w:val="IndexLink"/>
                <w:lang w:val="en-US" w:eastAsia="en-US"/>
              </w:rPr>
              <w:t>Myyntiluvan haltija</w:t>
              <w:tab/>
              <w:t>81</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43208415">
            <w:r>
              <w:rPr>
                <w:rStyle w:val="IndexLink"/>
                <w:lang w:val="en-US" w:eastAsia="en-US"/>
              </w:rPr>
              <w:t>13.2.8</w:t>
            </w:r>
            <w:r>
              <w:rPr>
                <w:rStyle w:val="IndexLink"/>
                <w:rFonts w:cs="Calibri" w:ascii="Calibri" w:hAnsi="Calibri"/>
                <w:sz w:val="22"/>
                <w:szCs w:val="22"/>
                <w:lang w:val="en-US" w:eastAsia="en-US"/>
              </w:rPr>
              <w:tab/>
            </w:r>
            <w:r>
              <w:rPr>
                <w:rStyle w:val="IndexLink"/>
                <w:lang w:val="en-US" w:eastAsia="en-US"/>
              </w:rPr>
              <w:t>Lääkemuoto, säilytysastia, laite ja osapakkaus</w:t>
              <w:tab/>
              <w:t>81</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43208416">
            <w:r>
              <w:rPr>
                <w:rStyle w:val="IndexLink"/>
                <w:lang w:val="en-US" w:eastAsia="en-US"/>
              </w:rPr>
              <w:t>13.2.9</w:t>
            </w:r>
            <w:r>
              <w:rPr>
                <w:rStyle w:val="IndexLink"/>
                <w:rFonts w:cs="Calibri" w:ascii="Calibri" w:hAnsi="Calibri"/>
                <w:sz w:val="22"/>
                <w:szCs w:val="22"/>
                <w:lang w:val="en-US" w:eastAsia="en-US"/>
              </w:rPr>
              <w:tab/>
            </w:r>
            <w:r>
              <w:rPr>
                <w:rStyle w:val="IndexLink"/>
                <w:lang w:val="en-US" w:eastAsia="en-US"/>
              </w:rPr>
              <w:t>Apteekissa valmistettavan lääkkeen osoitin</w:t>
              <w:tab/>
              <w:t>82</w:t>
            </w:r>
          </w:hyperlink>
        </w:p>
        <w:p>
          <w:pPr>
            <w:pStyle w:val="Contents3"/>
            <w:tabs>
              <w:tab w:val="clear" w:pos="1304"/>
              <w:tab w:val="left" w:pos="1540" w:leader="none"/>
              <w:tab w:val="right" w:pos="8302" w:leader="dot"/>
            </w:tabs>
            <w:rPr>
              <w:rFonts w:ascii="Calibri" w:hAnsi="Calibri" w:cs="Calibri"/>
              <w:sz w:val="22"/>
              <w:szCs w:val="22"/>
              <w:lang w:val="en-US" w:eastAsia="en-US"/>
            </w:rPr>
          </w:pPr>
          <w:hyperlink w:anchor="__RefHeading___Toc443208417">
            <w:r>
              <w:rPr>
                <w:rStyle w:val="IndexLink"/>
                <w:lang w:val="en-US" w:eastAsia="en-US"/>
              </w:rPr>
              <w:t>13.2.10</w:t>
            </w:r>
            <w:r>
              <w:rPr>
                <w:rStyle w:val="IndexLink"/>
                <w:rFonts w:cs="Calibri" w:ascii="Calibri" w:hAnsi="Calibri"/>
                <w:sz w:val="22"/>
                <w:szCs w:val="22"/>
                <w:lang w:val="en-US" w:eastAsia="en-US"/>
              </w:rPr>
              <w:tab/>
            </w:r>
            <w:r>
              <w:rPr>
                <w:rStyle w:val="IndexLink"/>
                <w:lang w:val="en-US" w:eastAsia="en-US"/>
              </w:rPr>
              <w:t>Toimituksen osapuolitiedot</w:t>
              <w:tab/>
              <w:t>83</w:t>
            </w:r>
          </w:hyperlink>
        </w:p>
        <w:p>
          <w:pPr>
            <w:pStyle w:val="Contents3"/>
            <w:tabs>
              <w:tab w:val="clear" w:pos="1304"/>
              <w:tab w:val="left" w:pos="1540" w:leader="none"/>
              <w:tab w:val="right" w:pos="8302" w:leader="dot"/>
            </w:tabs>
            <w:rPr>
              <w:rFonts w:ascii="Calibri" w:hAnsi="Calibri" w:cs="Calibri"/>
              <w:sz w:val="22"/>
              <w:szCs w:val="22"/>
              <w:lang w:val="en-US" w:eastAsia="en-US"/>
            </w:rPr>
          </w:pPr>
          <w:hyperlink w:anchor="__RefHeading___Toc443208418">
            <w:r>
              <w:rPr>
                <w:rStyle w:val="IndexLink"/>
                <w:lang w:val="en-US" w:eastAsia="en-US"/>
              </w:rPr>
              <w:t>13.2.11</w:t>
            </w:r>
            <w:r>
              <w:rPr>
                <w:rStyle w:val="IndexLink"/>
                <w:rFonts w:cs="Calibri" w:ascii="Calibri" w:hAnsi="Calibri"/>
                <w:sz w:val="22"/>
                <w:szCs w:val="22"/>
                <w:lang w:val="en-US" w:eastAsia="en-US"/>
              </w:rPr>
              <w:tab/>
            </w:r>
            <w:r>
              <w:rPr>
                <w:rStyle w:val="IndexLink"/>
                <w:lang w:val="en-US" w:eastAsia="en-US"/>
              </w:rPr>
              <w:t>Toimituksen kohteena olevan lääkemääräyksen id sekä toimituksen id</w:t>
              <w:tab/>
              <w:t>86</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19">
            <w:r>
              <w:rPr>
                <w:rStyle w:val="IndexLink"/>
                <w:highlight w:val="white"/>
                <w:lang w:val="en-US" w:eastAsia="en-US"/>
              </w:rPr>
              <w:t>13.3</w:t>
            </w:r>
            <w:r>
              <w:rPr>
                <w:rStyle w:val="IndexLink"/>
                <w:rFonts w:cs="Calibri" w:ascii="Calibri" w:hAnsi="Calibri"/>
                <w:sz w:val="22"/>
                <w:szCs w:val="22"/>
                <w:lang w:val="en-US" w:eastAsia="en-US"/>
              </w:rPr>
              <w:tab/>
            </w:r>
            <w:r>
              <w:rPr>
                <w:rStyle w:val="IndexLink"/>
                <w:highlight w:val="white"/>
                <w:lang w:val="en-US" w:eastAsia="en-US"/>
              </w:rPr>
              <w:t>Toimituksen muut tiedot</w:t>
            </w:r>
            <w:r>
              <w:rPr>
                <w:rStyle w:val="IndexLink"/>
                <w:lang w:val="en-US" w:eastAsia="en-US"/>
              </w:rPr>
              <w:tab/>
              <w:t>87</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420">
            <w:r>
              <w:rPr>
                <w:rStyle w:val="IndexLink"/>
                <w:lang w:val="en-US" w:eastAsia="en-US"/>
              </w:rPr>
              <w:t>14</w:t>
            </w:r>
            <w:r>
              <w:rPr>
                <w:rStyle w:val="IndexLink"/>
                <w:rFonts w:cs="Calibri" w:ascii="Calibri" w:hAnsi="Calibri"/>
                <w:sz w:val="22"/>
                <w:szCs w:val="22"/>
                <w:lang w:val="en-US" w:eastAsia="en-US"/>
              </w:rPr>
              <w:tab/>
            </w:r>
            <w:r>
              <w:rPr>
                <w:rStyle w:val="IndexLink"/>
                <w:lang w:val="en-US" w:eastAsia="en-US"/>
              </w:rPr>
              <w:t>Lääkemääräyksen toimituksen mitätöinti</w:t>
              <w:tab/>
              <w:t>89</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21">
            <w:r>
              <w:rPr>
                <w:rStyle w:val="IndexLink"/>
                <w:lang w:val="en-US" w:eastAsia="en-US"/>
              </w:rPr>
              <w:t>14.1</w:t>
            </w:r>
            <w:r>
              <w:rPr>
                <w:rStyle w:val="IndexLink"/>
                <w:rFonts w:cs="Calibri" w:ascii="Calibri" w:hAnsi="Calibri"/>
                <w:sz w:val="22"/>
                <w:szCs w:val="22"/>
                <w:lang w:val="en-US" w:eastAsia="en-US"/>
              </w:rPr>
              <w:tab/>
            </w:r>
            <w:r>
              <w:rPr>
                <w:rStyle w:val="IndexLink"/>
                <w:lang w:val="en-US" w:eastAsia="en-US"/>
              </w:rPr>
              <w:t>Yleisrakenne</w:t>
              <w:tab/>
              <w:t>89</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22">
            <w:r>
              <w:rPr>
                <w:rStyle w:val="IndexLink"/>
                <w:lang w:val="en-US" w:eastAsia="en-US"/>
              </w:rPr>
              <w:t>14.2</w:t>
            </w:r>
            <w:r>
              <w:rPr>
                <w:rStyle w:val="IndexLink"/>
                <w:rFonts w:cs="Calibri" w:ascii="Calibri" w:hAnsi="Calibri"/>
                <w:sz w:val="22"/>
                <w:szCs w:val="22"/>
                <w:lang w:val="en-US" w:eastAsia="en-US"/>
              </w:rPr>
              <w:tab/>
            </w:r>
            <w:r>
              <w:rPr>
                <w:rStyle w:val="IndexLink"/>
                <w:lang w:val="en-US" w:eastAsia="en-US"/>
              </w:rPr>
              <w:t>Rakenteinen muoto</w:t>
              <w:tab/>
              <w:t>89</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423">
            <w:r>
              <w:rPr>
                <w:rStyle w:val="IndexLink"/>
                <w:lang w:val="en-US" w:eastAsia="en-US"/>
              </w:rPr>
              <w:t>15</w:t>
            </w:r>
            <w:r>
              <w:rPr>
                <w:rStyle w:val="IndexLink"/>
                <w:rFonts w:cs="Calibri" w:ascii="Calibri" w:hAnsi="Calibri"/>
                <w:sz w:val="22"/>
                <w:szCs w:val="22"/>
                <w:lang w:val="en-US" w:eastAsia="en-US"/>
              </w:rPr>
              <w:tab/>
            </w:r>
            <w:r>
              <w:rPr>
                <w:rStyle w:val="IndexLink"/>
                <w:lang w:val="en-US" w:eastAsia="en-US"/>
              </w:rPr>
              <w:t>Lääkemääräyksen toimituksen korjaus</w:t>
              <w:tab/>
              <w:t>91</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24">
            <w:r>
              <w:rPr>
                <w:rStyle w:val="IndexLink"/>
                <w:lang w:val="en-US" w:eastAsia="en-US"/>
              </w:rPr>
              <w:t>15.1</w:t>
            </w:r>
            <w:r>
              <w:rPr>
                <w:rStyle w:val="IndexLink"/>
                <w:rFonts w:cs="Calibri" w:ascii="Calibri" w:hAnsi="Calibri"/>
                <w:sz w:val="22"/>
                <w:szCs w:val="22"/>
                <w:lang w:val="en-US" w:eastAsia="en-US"/>
              </w:rPr>
              <w:tab/>
            </w:r>
            <w:r>
              <w:rPr>
                <w:rStyle w:val="IndexLink"/>
                <w:lang w:val="en-US" w:eastAsia="en-US"/>
              </w:rPr>
              <w:t>Yleisrakenne</w:t>
              <w:tab/>
              <w:t>91</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25">
            <w:r>
              <w:rPr>
                <w:rStyle w:val="IndexLink"/>
                <w:lang w:val="en-US" w:eastAsia="en-US"/>
              </w:rPr>
              <w:t>15.2</w:t>
            </w:r>
            <w:r>
              <w:rPr>
                <w:rStyle w:val="IndexLink"/>
                <w:rFonts w:cs="Calibri" w:ascii="Calibri" w:hAnsi="Calibri"/>
                <w:sz w:val="22"/>
                <w:szCs w:val="22"/>
                <w:lang w:val="en-US" w:eastAsia="en-US"/>
              </w:rPr>
              <w:tab/>
            </w:r>
            <w:r>
              <w:rPr>
                <w:rStyle w:val="IndexLink"/>
                <w:lang w:val="en-US" w:eastAsia="en-US"/>
              </w:rPr>
              <w:t>Rakenteinen muoto</w:t>
              <w:tab/>
              <w:t>91</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426">
            <w:r>
              <w:rPr>
                <w:rStyle w:val="IndexLink"/>
                <w:lang w:val="en-US" w:eastAsia="en-US"/>
              </w:rPr>
              <w:t>16</w:t>
            </w:r>
            <w:r>
              <w:rPr>
                <w:rStyle w:val="IndexLink"/>
                <w:rFonts w:cs="Calibri" w:ascii="Calibri" w:hAnsi="Calibri"/>
                <w:sz w:val="22"/>
                <w:szCs w:val="22"/>
                <w:lang w:val="en-US" w:eastAsia="en-US"/>
              </w:rPr>
              <w:tab/>
            </w:r>
            <w:r>
              <w:rPr>
                <w:rStyle w:val="IndexLink"/>
                <w:lang w:val="en-US" w:eastAsia="en-US"/>
              </w:rPr>
              <w:t>Annosjakelu</w:t>
              <w:tab/>
              <w:t>93</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27">
            <w:r>
              <w:rPr>
                <w:rStyle w:val="IndexLink"/>
                <w:lang w:val="en-US" w:eastAsia="en-US"/>
              </w:rPr>
              <w:t>16.1</w:t>
            </w:r>
            <w:r>
              <w:rPr>
                <w:rStyle w:val="IndexLink"/>
                <w:rFonts w:cs="Calibri" w:ascii="Calibri" w:hAnsi="Calibri"/>
                <w:sz w:val="22"/>
                <w:szCs w:val="22"/>
                <w:lang w:val="en-US" w:eastAsia="en-US"/>
              </w:rPr>
              <w:tab/>
            </w:r>
            <w:r>
              <w:rPr>
                <w:rStyle w:val="IndexLink"/>
                <w:lang w:val="en-US" w:eastAsia="en-US"/>
              </w:rPr>
              <w:t>Yleisrakenne</w:t>
              <w:tab/>
              <w:t>93</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28">
            <w:r>
              <w:rPr>
                <w:rStyle w:val="IndexLink"/>
                <w:lang w:val="en-US" w:eastAsia="en-US"/>
              </w:rPr>
              <w:t>16.2</w:t>
            </w:r>
            <w:r>
              <w:rPr>
                <w:rStyle w:val="IndexLink"/>
                <w:rFonts w:cs="Calibri" w:ascii="Calibri" w:hAnsi="Calibri"/>
                <w:sz w:val="22"/>
                <w:szCs w:val="22"/>
                <w:lang w:val="en-US" w:eastAsia="en-US"/>
              </w:rPr>
              <w:tab/>
            </w:r>
            <w:r>
              <w:rPr>
                <w:rStyle w:val="IndexLink"/>
                <w:lang w:val="en-US" w:eastAsia="en-US"/>
              </w:rPr>
              <w:t>Rakenteinen muoto</w:t>
              <w:tab/>
              <w:t>93</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429">
            <w:r>
              <w:rPr>
                <w:rStyle w:val="IndexLink"/>
                <w:lang w:val="en-US" w:eastAsia="en-US"/>
              </w:rPr>
              <w:t>17</w:t>
            </w:r>
            <w:r>
              <w:rPr>
                <w:rStyle w:val="IndexLink"/>
                <w:rFonts w:cs="Calibri" w:ascii="Calibri" w:hAnsi="Calibri"/>
                <w:sz w:val="22"/>
                <w:szCs w:val="22"/>
                <w:lang w:val="en-US" w:eastAsia="en-US"/>
              </w:rPr>
              <w:tab/>
            </w:r>
            <w:r>
              <w:rPr>
                <w:rStyle w:val="IndexLink"/>
                <w:lang w:val="en-US" w:eastAsia="en-US"/>
              </w:rPr>
              <w:t>Annosjakelun purku</w:t>
              <w:tab/>
              <w:t>94</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30">
            <w:r>
              <w:rPr>
                <w:rStyle w:val="IndexLink"/>
                <w:lang w:val="en-US" w:eastAsia="en-US"/>
              </w:rPr>
              <w:t>17.1</w:t>
            </w:r>
            <w:r>
              <w:rPr>
                <w:rStyle w:val="IndexLink"/>
                <w:rFonts w:cs="Calibri" w:ascii="Calibri" w:hAnsi="Calibri"/>
                <w:sz w:val="22"/>
                <w:szCs w:val="22"/>
                <w:lang w:val="en-US" w:eastAsia="en-US"/>
              </w:rPr>
              <w:tab/>
            </w:r>
            <w:r>
              <w:rPr>
                <w:rStyle w:val="IndexLink"/>
                <w:lang w:val="en-US" w:eastAsia="en-US"/>
              </w:rPr>
              <w:t>Yleisrakenne</w:t>
              <w:tab/>
              <w:t>94</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31">
            <w:r>
              <w:rPr>
                <w:rStyle w:val="IndexLink"/>
                <w:lang w:val="en-US" w:eastAsia="en-US"/>
              </w:rPr>
              <w:t>17.2</w:t>
            </w:r>
            <w:r>
              <w:rPr>
                <w:rStyle w:val="IndexLink"/>
                <w:rFonts w:cs="Calibri" w:ascii="Calibri" w:hAnsi="Calibri"/>
                <w:sz w:val="22"/>
                <w:szCs w:val="22"/>
                <w:lang w:val="en-US" w:eastAsia="en-US"/>
              </w:rPr>
              <w:tab/>
            </w:r>
            <w:r>
              <w:rPr>
                <w:rStyle w:val="IndexLink"/>
                <w:lang w:val="en-US" w:eastAsia="en-US"/>
              </w:rPr>
              <w:t>Rakenteinen muoto</w:t>
              <w:tab/>
              <w:t>94</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432">
            <w:r>
              <w:rPr>
                <w:rStyle w:val="IndexLink"/>
                <w:lang w:val="en-US" w:eastAsia="en-US"/>
              </w:rPr>
              <w:t>18</w:t>
            </w:r>
            <w:r>
              <w:rPr>
                <w:rStyle w:val="IndexLink"/>
                <w:rFonts w:cs="Calibri" w:ascii="Calibri" w:hAnsi="Calibri"/>
                <w:sz w:val="22"/>
                <w:szCs w:val="22"/>
                <w:lang w:val="en-US" w:eastAsia="en-US"/>
              </w:rPr>
              <w:tab/>
            </w:r>
            <w:r>
              <w:rPr>
                <w:rStyle w:val="IndexLink"/>
                <w:lang w:val="en-US" w:eastAsia="en-US"/>
              </w:rPr>
              <w:t>Erityislupavaraus</w:t>
              <w:tab/>
              <w:t>95</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433">
            <w:r>
              <w:rPr>
                <w:rStyle w:val="IndexLink"/>
                <w:lang w:val="en-US" w:eastAsia="en-US"/>
              </w:rPr>
              <w:t>19</w:t>
            </w:r>
            <w:r>
              <w:rPr>
                <w:rStyle w:val="IndexLink"/>
                <w:rFonts w:cs="Calibri" w:ascii="Calibri" w:hAnsi="Calibri"/>
                <w:sz w:val="22"/>
                <w:szCs w:val="22"/>
                <w:lang w:val="en-US" w:eastAsia="en-US"/>
              </w:rPr>
              <w:tab/>
            </w:r>
            <w:r>
              <w:rPr>
                <w:rStyle w:val="IndexLink"/>
                <w:lang w:val="en-US" w:eastAsia="en-US"/>
              </w:rPr>
              <w:t>Erityislupavarauksen purku</w:t>
              <w:tab/>
              <w:t>95</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434">
            <w:r>
              <w:rPr>
                <w:rStyle w:val="IndexLink"/>
                <w:lang w:val="en-US" w:eastAsia="en-US"/>
              </w:rPr>
              <w:t>20</w:t>
            </w:r>
            <w:r>
              <w:rPr>
                <w:rStyle w:val="IndexLink"/>
                <w:rFonts w:cs="Calibri" w:ascii="Calibri" w:hAnsi="Calibri"/>
                <w:sz w:val="22"/>
                <w:szCs w:val="22"/>
                <w:lang w:val="en-US" w:eastAsia="en-US"/>
              </w:rPr>
              <w:tab/>
            </w:r>
            <w:r>
              <w:rPr>
                <w:rStyle w:val="IndexLink"/>
                <w:lang w:val="en-US" w:eastAsia="en-US"/>
              </w:rPr>
              <w:t>Toimitusvarauksen purku</w:t>
              <w:tab/>
              <w:t>96</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35">
            <w:r>
              <w:rPr>
                <w:rStyle w:val="IndexLink"/>
                <w:lang w:val="en-US" w:eastAsia="en-US"/>
              </w:rPr>
              <w:t>20.1</w:t>
            </w:r>
            <w:r>
              <w:rPr>
                <w:rStyle w:val="IndexLink"/>
                <w:rFonts w:cs="Calibri" w:ascii="Calibri" w:hAnsi="Calibri"/>
                <w:sz w:val="22"/>
                <w:szCs w:val="22"/>
                <w:lang w:val="en-US" w:eastAsia="en-US"/>
              </w:rPr>
              <w:tab/>
            </w:r>
            <w:r>
              <w:rPr>
                <w:rStyle w:val="IndexLink"/>
                <w:lang w:val="en-US" w:eastAsia="en-US"/>
              </w:rPr>
              <w:t>Yleisrakenne</w:t>
              <w:tab/>
              <w:t>96</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36">
            <w:r>
              <w:rPr>
                <w:rStyle w:val="IndexLink"/>
                <w:lang w:val="en-US" w:eastAsia="en-US"/>
              </w:rPr>
              <w:t>20.2</w:t>
            </w:r>
            <w:r>
              <w:rPr>
                <w:rStyle w:val="IndexLink"/>
                <w:rFonts w:cs="Calibri" w:ascii="Calibri" w:hAnsi="Calibri"/>
                <w:sz w:val="22"/>
                <w:szCs w:val="22"/>
                <w:lang w:val="en-US" w:eastAsia="en-US"/>
              </w:rPr>
              <w:tab/>
            </w:r>
            <w:r>
              <w:rPr>
                <w:rStyle w:val="IndexLink"/>
                <w:lang w:val="en-US" w:eastAsia="en-US"/>
              </w:rPr>
              <w:t>Rakenteinen muoto</w:t>
              <w:tab/>
              <w:t>96</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437">
            <w:r>
              <w:rPr>
                <w:rStyle w:val="IndexLink"/>
                <w:lang w:val="en-US" w:eastAsia="en-US"/>
              </w:rPr>
              <w:t>21</w:t>
            </w:r>
            <w:r>
              <w:rPr>
                <w:rStyle w:val="IndexLink"/>
                <w:rFonts w:cs="Calibri" w:ascii="Calibri" w:hAnsi="Calibri"/>
                <w:sz w:val="22"/>
                <w:szCs w:val="22"/>
                <w:lang w:val="en-US" w:eastAsia="en-US"/>
              </w:rPr>
              <w:tab/>
            </w:r>
            <w:r>
              <w:rPr>
                <w:rStyle w:val="IndexLink"/>
                <w:lang w:val="en-US" w:eastAsia="en-US"/>
              </w:rPr>
              <w:t>Näyttömuoto</w:t>
              <w:tab/>
              <w:t>97</w:t>
            </w:r>
          </w:hyperlink>
          <w:r>
            <w:rPr>
              <w:rStyle w:val="IndexLink"/>
              <w:lang w:val="en-US" w:eastAsia="en-US"/>
            </w:rPr>
            <w:fldChar w:fldCharType="end"/>
          </w:r>
        </w:p>
      </w:sdtContent>
    </w:sdt>
    <w:p>
      <w:pPr>
        <w:pStyle w:val="Normal"/>
        <w:rPr>
          <w:rFonts w:ascii="Calibri" w:hAnsi="Calibri" w:cs="Calibri"/>
          <w:sz w:val="22"/>
          <w:szCs w:val="22"/>
          <w:lang w:val="en-US" w:eastAsia="en-US"/>
        </w:rPr>
      </w:pPr>
      <w:r>
        <w:rPr>
          <w:rFonts w:cs="Calibri" w:ascii="Calibri" w:hAnsi="Calibri"/>
          <w:sz w:val="22"/>
          <w:szCs w:val="22"/>
          <w:lang w:val="en-US" w:eastAsia="en-US"/>
        </w:rPr>
      </w:r>
    </w:p>
    <w:p>
      <w:pPr>
        <w:pStyle w:val="Normal"/>
        <w:rPr/>
      </w:pPr>
      <w:r>
        <w:rPr/>
      </w:r>
    </w:p>
    <w:p>
      <w:pPr>
        <w:pStyle w:val="Normal"/>
        <w:rPr/>
      </w:pPr>
      <w:r>
        <w:rPr/>
      </w:r>
    </w:p>
    <w:p>
      <w:pPr>
        <w:pStyle w:val="Normal"/>
        <w:rPr/>
      </w:pPr>
      <w:r>
        <w:rPr/>
      </w:r>
    </w:p>
    <w:p>
      <w:pPr>
        <w:pStyle w:val="Normal"/>
        <w:rPr/>
      </w:pPr>
      <w:r>
        <w:rPr/>
      </w:r>
    </w:p>
    <w:p>
      <w:pPr>
        <w:pStyle w:val="Normal"/>
        <w:rPr/>
      </w:pPr>
      <w:r>
        <w:rPr/>
        <w:t>LIITETIEDOSTONA VARSINAISEN LÄÄKEMÄÄRÄYKSEN R-MIM KUVAT:</w:t>
      </w:r>
    </w:p>
    <w:p>
      <w:pPr>
        <w:pStyle w:val="Normal"/>
        <w:rPr/>
      </w:pPr>
      <w:r>
        <w:rPr/>
      </w:r>
    </w:p>
    <w:p>
      <w:pPr>
        <w:pStyle w:val="Normal"/>
        <w:rPr/>
      </w:pPr>
      <w:r>
        <w:rPr/>
        <w:t>lääkevalmisteen ja pakkauksen tiedot ja reseptin perustiedot</w:t>
      </w:r>
    </w:p>
    <w:p>
      <w:pPr>
        <w:pStyle w:val="Normal"/>
        <w:rPr/>
      </w:pPr>
      <w:r>
        <w:rPr/>
        <w:t>vaikuttavat ainesosat ja muut ainesosat</w:t>
      </w:r>
    </w:p>
    <w:p>
      <w:pPr>
        <w:pStyle w:val="Normal"/>
        <w:rPr/>
      </w:pPr>
      <w:r>
        <w:rPr/>
        <w:t>annostus</w:t>
      </w:r>
    </w:p>
    <w:p>
      <w:pPr>
        <w:pStyle w:val="Normal"/>
        <w:rPr/>
      </w:pPr>
      <w:r>
        <w:rPr/>
      </w:r>
    </w:p>
    <w:p>
      <w:pPr>
        <w:pStyle w:val="Normal"/>
        <w:rPr/>
      </w:pPr>
      <w:r>
        <w:rPr/>
        <w:t>R-MIM-kuvat eivät sisällä kaikkia määrityksen yksityiskohtia. Niiden tarkoitus on antaa kuva yleisrakenteesta.</w:t>
      </w:r>
      <w:r>
        <w:br w:type="page"/>
      </w:r>
    </w:p>
    <w:p>
      <w:pPr>
        <w:pStyle w:val="Normal"/>
        <w:rPr>
          <w:b/>
          <w:b/>
          <w:bCs/>
        </w:rPr>
      </w:pPr>
      <w:r>
        <w:rPr>
          <w:b/>
          <w:bCs/>
        </w:rPr>
        <w:t>Versiohistoria</w:t>
      </w:r>
    </w:p>
    <w:p>
      <w:pPr>
        <w:pStyle w:val="Normal"/>
        <w:rPr>
          <w:b/>
          <w:b/>
          <w:bCs/>
        </w:rPr>
      </w:pPr>
      <w:r>
        <w:rPr>
          <w:b/>
          <w:bCs/>
        </w:rPr>
      </w:r>
    </w:p>
    <w:p>
      <w:pPr>
        <w:pStyle w:val="Normal"/>
        <w:rPr/>
      </w:pPr>
      <w:r>
        <w:rPr/>
      </w:r>
    </w:p>
    <w:tbl>
      <w:tblPr>
        <w:tblW w:w="9396" w:type="dxa"/>
        <w:jc w:val="left"/>
        <w:tblInd w:w="-113" w:type="dxa"/>
        <w:tblLayout w:type="fixed"/>
        <w:tblCellMar>
          <w:top w:w="0" w:type="dxa"/>
          <w:left w:w="108" w:type="dxa"/>
          <w:bottom w:w="0" w:type="dxa"/>
          <w:right w:w="108" w:type="dxa"/>
        </w:tblCellMar>
      </w:tblPr>
      <w:tblGrid>
        <w:gridCol w:w="1998"/>
        <w:gridCol w:w="1998"/>
        <w:gridCol w:w="2700"/>
        <w:gridCol w:w="2700"/>
      </w:tblGrid>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Versio</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Pvm</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Tekijät</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Selite</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0.9</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30.11.2006</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Timo Tarhonen/Tietotarha ja muu reseptiryhmä</w:t>
            </w:r>
          </w:p>
          <w:p>
            <w:pPr>
              <w:pStyle w:val="Normal"/>
              <w:rPr/>
            </w:pPr>
            <w:r>
              <w:rPr/>
              <w:t>(HL7: Jari Porrasmaa, Antero Ensio, Ari Vähä-Erkkilä, Timo Kaskinen, KELA: Petri Kemppainen, Erja Enoranta, Sirkka Hartikainen)</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Julkaisuversio HL7-projektin päättyessä</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1.0</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31.12.2006</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Projektiryhmä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Virallinen julkaisuversio.</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1.1</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29.1.2007</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Timo Tarhonen</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23.1 palaverin muutokset ennen tarjouskilpailun aloittamista:</w:t>
            </w:r>
          </w:p>
          <w:p>
            <w:pPr>
              <w:pStyle w:val="Normal"/>
              <w:rPr/>
            </w:pPr>
            <w:r>
              <w:rPr/>
              <w:t>tekninen koodi muutettu lajiksi, toimitussanomaan lisätty tieto ”kokonaan toimitettu”. Mitätöinnin tyypistä otettu koodi 3 (muu syy) pois (tämä on erillisessä koodistotaulukossa).</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2.0</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2.7.2007</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Timo Tarhonen ja Esko Eloranta/Tietotarha</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Uusi versio äänestyskierroksen sekä KELA:n tarkennettujen  määritysten jälkeen. Kommentit ja muutosehdotukset on käyty läpi HL7:n (Antero Ensio, Ari Vähä-Erkkilä, Jari Porrasmaa, Timo Tarhonen)  ja Kelan yhteistyöpalavereissa (Petri Kemppainen, Sirkka Hartikainen, Timo Kauppila, Annika Juurikivi). Erityiskiitos Mediconsult Oy:lle kattavista kommenteista. Määritykseen on lisätty useita tarkennuksia. Henkilön nimen käytössä on ohjeistettu rakenteiseen muotoon (given ja family).  ED tietotyypit on muutettu ST:ksi.  TemplateID:n käyttö on selkeytetty. Näkymätason title-arvoja on muutettu. Pakollisuuksia on tarkistettu. Organizeriin on lisätty statusCode ja pakollisten rakenneattribuuttien käyttöä on selkeytetty. Uusimispyynnön ja sen vastauksien tietomäärittelyjä on muutettu. OID-koodeihin on lisätty vuosiversio ja root/extension-jakoa on selkeytetty.</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2.1</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17.9</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Timo Tarhonen/Tietotarha</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Virallinen versio hyväksymiskierroksen jälkeen. Kenttäkoodikorjaukset:</w:t>
            </w:r>
          </w:p>
          <w:p>
            <w:pPr>
              <w:pStyle w:val="Normal"/>
              <w:rPr/>
            </w:pPr>
            <w:r>
              <w:rPr/>
              <w:t>Iterointi, kenttäkoodimuutos 86-&gt;121</w:t>
            </w:r>
          </w:p>
          <w:p>
            <w:pPr>
              <w:pStyle w:val="Normal"/>
              <w:rPr/>
            </w:pPr>
            <w:r>
              <w:rPr/>
              <w:t>Kokonaan toimitettu, kenttäkoodimuutos 118-122</w:t>
            </w:r>
          </w:p>
          <w:p>
            <w:pPr>
              <w:pStyle w:val="Normal"/>
              <w:rPr/>
            </w:pPr>
            <w:r>
              <w:rPr/>
              <w:t>Muutettu kenttäkoodin 58 selite ”käyttötarkoitus” arvoon ”käyttötarkoitus tekstinä”.</w:t>
            </w:r>
          </w:p>
          <w:p>
            <w:pPr>
              <w:pStyle w:val="Normal"/>
              <w:rPr/>
            </w:pPr>
            <w:r>
              <w:rPr/>
              <w:t>Kenttäkoodiluettelossa muutettu:  ”syöttökoodi” arvoon ”valvottu syöttökoodi” ja ”lääkkeen muu ainesosa” arvoon ”lääkkeen muut ainesosat” ja ”lääkkeen vaikuttava aine” arvoon ”lääkkeen vaikuttavat ainesosat”. Lisätty virallisen hyväksymisen merkintä.</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2.2</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15.11.2007</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Työryhmä: Tarhonen/Tietotarha (editori), Sanna Kaven/KELA , Jari Porrasmaa/Kuopion yliopisto, Petri Kemppainen/KELA, Sirkka Hartikainen/KELA,</w:t>
            </w:r>
          </w:p>
          <w:p>
            <w:pPr>
              <w:pStyle w:val="Normal"/>
              <w:rPr/>
            </w:pPr>
            <w:r>
              <w:rPr/>
              <w:t>Annika.Juurikivi/KELA, Ari Vähä-Erkkilä/KELA,  Katriina Köli/KELA (editori), Markku Vuorinen/KELA, Teemu.Suna/Fujitsu, Timo Kauppila/KELA</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Muutoksista on erillinen dokumentti.</w:t>
            </w:r>
          </w:p>
          <w:p>
            <w:pPr>
              <w:pStyle w:val="Normal"/>
              <w:rPr/>
            </w:pPr>
            <w:r>
              <w:rPr/>
            </w:r>
          </w:p>
          <w:p>
            <w:pPr>
              <w:pStyle w:val="Normal"/>
              <w:rPr/>
            </w:pPr>
            <w:r>
              <w:rPr/>
              <w:t>Kenttäkoodilistasta näkee uudet tiedot: potilas kieltäytynyt potilasohjeen tulostamisesta,</w:t>
            </w:r>
          </w:p>
          <w:p>
            <w:pPr>
              <w:pStyle w:val="Normal"/>
              <w:rPr/>
            </w:pPr>
            <w:r>
              <w:rPr/>
              <w:t>apteekissa valmistettavan lääkkeen osoitin,</w:t>
            </w:r>
          </w:p>
          <w:p>
            <w:pPr>
              <w:pStyle w:val="Normal"/>
              <w:rPr/>
            </w:pPr>
            <w:r>
              <w:rPr/>
              <w:t>pakkauskoon kerroin,</w:t>
            </w:r>
          </w:p>
          <w:p>
            <w:pPr>
              <w:pStyle w:val="Normal"/>
              <w:rPr/>
            </w:pPr>
            <w:r>
              <w:rPr/>
              <w:t>pakkauskoko tekstimuodossa,</w:t>
            </w:r>
          </w:p>
          <w:p>
            <w:pPr>
              <w:pStyle w:val="Normal"/>
              <w:rPr/>
            </w:pPr>
            <w:r>
              <w:rPr/>
              <w:t>laite,</w:t>
            </w:r>
          </w:p>
          <w:p>
            <w:pPr>
              <w:pStyle w:val="Normal"/>
              <w:rPr/>
            </w:pPr>
            <w:r>
              <w:rPr/>
              <w:t>säilytysastia,</w:t>
            </w:r>
          </w:p>
          <w:p>
            <w:pPr>
              <w:pStyle w:val="Normal"/>
              <w:rPr/>
            </w:pPr>
            <w:r>
              <w:rPr/>
              <w:t>kyseessä lääkeen käytön aloitus</w:t>
            </w:r>
          </w:p>
          <w:p>
            <w:pPr>
              <w:pStyle w:val="Normal"/>
              <w:rPr/>
            </w:pPr>
            <w:r>
              <w:rPr/>
            </w:r>
          </w:p>
          <w:p>
            <w:pPr>
              <w:pStyle w:val="Normal"/>
              <w:rPr/>
            </w:pPr>
            <w:r>
              <w:rPr/>
              <w:t>Tietojen pituudet on muutettu uusimman lääketietokantamääritte</w:t>
              <w:softHyphen/>
              <w:t>lyn mukaiseksi.</w:t>
            </w:r>
          </w:p>
          <w:p>
            <w:pPr>
              <w:pStyle w:val="Normal"/>
              <w:rPr/>
            </w:pPr>
            <w:r>
              <w:rPr/>
            </w:r>
          </w:p>
          <w:p>
            <w:pPr>
              <w:pStyle w:val="Normal"/>
              <w:rPr/>
            </w:pPr>
            <w:r>
              <w:rPr/>
              <w:t>Yhdistelmävalmisteilla pitää ilmoittaa kaikki vaikuttavat ainesosat. VNR-koodin rakennetta on muutettu ja kandeilla on myös SV-numero. Toimitetun ja jäljellä olevan määrän esitysmuotoa on muutettu.</w:t>
            </w:r>
          </w:p>
          <w:p>
            <w:pPr>
              <w:pStyle w:val="Normal"/>
              <w:rPr/>
            </w:pPr>
            <w:r>
              <w:rPr/>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2.3</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18.12.2007</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Edellisen kohdan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Korjattu annostelu tekstimuodossa-pituus. Lisätty uusimispyyntöön valmisteen ja määrääjän nimi sekä määräyspäivä. Uusimispyynnön vastaukseen lisätty tiedot: lääkärin antama viesti apteekille ja tieto potilaan informoinnista.</w:t>
            </w:r>
          </w:p>
          <w:p>
            <w:pPr>
              <w:pStyle w:val="Normal"/>
              <w:rPr/>
            </w:pPr>
            <w:r>
              <w:rPr/>
              <w:t>Lisätty sanomat annosjakelu ja annosjakelun purku. Lääkkeen vanhvuuden ja yksikön voi antaa myös ei-rakeneteisena (samassa elementissä).</w:t>
            </w:r>
          </w:p>
          <w:p>
            <w:pPr>
              <w:pStyle w:val="Normal"/>
              <w:rPr/>
            </w:pPr>
            <w:r>
              <w:rPr/>
              <w:t xml:space="preserve">Lisätty lääkemääräyksen korjaukseen korjaajan nimi. </w:t>
            </w:r>
          </w:p>
          <w:p>
            <w:pPr>
              <w:pStyle w:val="Normal"/>
              <w:rPr/>
            </w:pPr>
            <w:r>
              <w:rPr/>
              <w:t>Tietojen yhteenvedon pakollisia tietoja on päivitetty (esim. pakollinen, jos löytyy lääketietokannasta). Huumeille lisätty oma kenttä. Terminologian muutos: hoitotarvike -&gt; lääketietokannan ulkopuolinen valmiste.</w:t>
            </w:r>
          </w:p>
          <w:p>
            <w:pPr>
              <w:pStyle w:val="Normal"/>
              <w:rPr/>
            </w:pPr>
            <w:r>
              <w:rPr/>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2.4</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4.2.2008</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Version 2.2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Toimituksessa jäljellä oleva määrä on aina pakollinen. Lääkkeseen liittyvä laite on poistettu. Säilytysastian tietotyyppiä on muutettu, se ilmaistaan ensijaisesti tekstinä. Korjattu SV_numeron OID. Lisätty uusi sanoma toimitusvarauksen purku.</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2.5</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23.5.2008</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Version 2.2 työryhmä (editori JP)</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Selvennetty että viittauksissa alkuperäinen tarkoittaa edellistä versiota, päivitetty templateId, selvennetty mitätöinti ja korjaus sanomissa organizerin käyttöä.</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2.6</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26.3.2010</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p>
            <w:pPr>
              <w:pStyle w:val="Normal"/>
              <w:rPr/>
            </w:pPr>
            <w:r>
              <w:rPr/>
              <w:t>Katriina Köli</w:t>
            </w:r>
          </w:p>
          <w:p>
            <w:pPr>
              <w:pStyle w:val="Normal"/>
              <w:rPr/>
            </w:pPr>
            <w:r>
              <w:rPr/>
              <w:t>Pia Lindholm</w:t>
            </w:r>
          </w:p>
          <w:p>
            <w:pPr>
              <w:pStyle w:val="Normal"/>
              <w:rPr/>
            </w:pPr>
            <w:r>
              <w:rPr/>
              <w:t>Timo Kauppila</w:t>
            </w:r>
          </w:p>
          <w:p>
            <w:pPr>
              <w:pStyle w:val="Normal"/>
              <w:rPr/>
            </w:pPr>
            <w:r>
              <w:rPr/>
              <w:t>Markku T. Vuorinen</w:t>
            </w:r>
          </w:p>
          <w:p>
            <w:pPr>
              <w:pStyle w:val="Normal"/>
              <w:rPr/>
            </w:pPr>
            <w:r>
              <w:rPr/>
              <w:t>Petri Kemppainen</w:t>
            </w:r>
          </w:p>
          <w:p>
            <w:pPr>
              <w:pStyle w:val="Normal"/>
              <w:rPr/>
            </w:pPr>
            <w:r>
              <w:rPr/>
              <w:t>Lauri Tikkanen, Fujitsu</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Päivitetty errata dokumentaation muutokset. Lisätty lääkemääräykseen laite- ja myyntiluvan haltija tieto sekä suorittajan rooli. Esimerkkejä päivitetty.</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3.0</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1.9.2011</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 työryhmä</w:t>
            </w:r>
          </w:p>
          <w:p>
            <w:pPr>
              <w:pStyle w:val="Normal"/>
              <w:rPr/>
            </w:pPr>
            <w:r>
              <w:rPr/>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Päivitetty authorin tietoja: lisätty ammattioikeus, poistettu suorittajan rooli ja muutettu erikoisalan koodisto. Lääkemääräyksen muiden tietojen Boolean tyyppiset tiedot muutettu pakollisiksi.</w:t>
            </w:r>
          </w:p>
          <w:p>
            <w:pPr>
              <w:pStyle w:val="Normal"/>
              <w:rPr/>
            </w:pPr>
            <w:r>
              <w:rPr/>
              <w:t>Toimitukseen lisätty uudet tiedot: toimitustietotarran annostusohje ja laite. Päivitetty dokumentaatiota ohjelmistotoimittajilta tulleiden kysymysten pohjalta.</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3.1</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1.3.2014</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Seuraavia kappaleita on korjattu ja täydennetty:</w:t>
            </w:r>
          </w:p>
          <w:p>
            <w:pPr>
              <w:pStyle w:val="Normal"/>
              <w:rPr/>
            </w:pPr>
            <w:r>
              <w:rPr/>
              <w:t>- 4.2.3 Lääkevalmisteen ATC-koodi ja nimi, lääketietokannan ulkopuolinen valmiste</w:t>
            </w:r>
          </w:p>
          <w:p>
            <w:pPr>
              <w:pStyle w:val="Normal"/>
              <w:rPr/>
            </w:pPr>
            <w:r>
              <w:rPr/>
              <w:t>- 4.2.7 Apteekissa valmistettavan lääkkeen osoitin</w:t>
            </w:r>
          </w:p>
          <w:p>
            <w:pPr>
              <w:pStyle w:val="Normal"/>
              <w:rPr/>
            </w:pPr>
            <w:r>
              <w:rPr/>
              <w:t>- 4.2.8 Lääkkeen määrääjän ja organisaation tiedot</w:t>
            </w:r>
          </w:p>
          <w:p>
            <w:pPr>
              <w:pStyle w:val="Normal"/>
              <w:rPr/>
            </w:pPr>
            <w:r>
              <w:rPr/>
              <w:t xml:space="preserve">- 4.2.11 Alkuperäisen lääkemääräyksen id sekä lääkemääräyksen id </w:t>
            </w:r>
          </w:p>
          <w:p>
            <w:pPr>
              <w:pStyle w:val="Normal"/>
              <w:rPr/>
            </w:pPr>
            <w:r>
              <w:rPr/>
              <w:t>- 5 Lääkemääräyksen mitätöinti</w:t>
            </w:r>
          </w:p>
          <w:p>
            <w:pPr>
              <w:pStyle w:val="Normal"/>
              <w:rPr/>
            </w:pPr>
            <w:r>
              <w:rPr/>
              <w:t>- 12 Lääkemääräyksen uusimispyynnön vastaus</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3.2</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20.10.2014</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 Kenttäkoodistosta poistettu Potilas kieltäytynyt potilasohjeesta</w:t>
            </w:r>
          </w:p>
          <w:p>
            <w:pPr>
              <w:pStyle w:val="Normal"/>
              <w:rPr/>
            </w:pPr>
            <w:r>
              <w:rPr/>
              <w:t>- poistettu lääketietokannan mukainen laji</w:t>
            </w:r>
          </w:p>
          <w:p>
            <w:pPr>
              <w:pStyle w:val="Normal"/>
              <w:rPr/>
            </w:pPr>
            <w:r>
              <w:rPr/>
              <w:t>- lisätty lääkityslistaan reseptin uudistamiskiellon syy ja perustelu</w:t>
            </w:r>
          </w:p>
          <w:p>
            <w:pPr>
              <w:pStyle w:val="Normal"/>
              <w:rPr/>
            </w:pPr>
            <w:r>
              <w:rPr/>
              <w:t>- lääkkeen määrääjän tietoihin lisätty rekisteröintinumero (Terhikki)</w:t>
            </w:r>
          </w:p>
          <w:p>
            <w:pPr>
              <w:pStyle w:val="Normal"/>
              <w:rPr/>
            </w:pPr>
            <w:r>
              <w:rPr/>
              <w:t>- lisätty lääkemääräyksen korjauksen perustelun koodiarvo</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lisätty lääkemääräyksen mitätöinnin syyn koodiarvo</w:t>
            </w:r>
          </w:p>
          <w:p>
            <w:pPr>
              <w:pStyle w:val="Normal"/>
              <w:rPr/>
            </w:pPr>
            <w:r>
              <w:rPr/>
              <w:t>- lisätty reseptin laji</w:t>
            </w:r>
          </w:p>
          <w:p>
            <w:pPr>
              <w:pStyle w:val="Normal"/>
              <w:rPr/>
            </w:pPr>
            <w:r>
              <w:rPr/>
              <w:t>- lisätty valmisteen laji</w:t>
            </w:r>
          </w:p>
          <w:p>
            <w:pPr>
              <w:pStyle w:val="Normal"/>
              <w:rPr/>
            </w:pPr>
            <w:r>
              <w:rPr/>
              <w:t>- author-rakenteen täydennys erikoisalan osalta</w:t>
            </w:r>
          </w:p>
          <w:p>
            <w:pPr>
              <w:pStyle w:val="Normal"/>
              <w:rPr/>
            </w:pPr>
            <w:r>
              <w:rPr/>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3.21</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12.12.2014</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Tarkennettu versiointilinjausta lääkkeen määrääjän tietojen osalta lääkemääräyksen korjauksessa ja mitätöinnissä sekä mitätöinnin perustelun osalta.</w:t>
            </w:r>
          </w:p>
          <w:p>
            <w:pPr>
              <w:pStyle w:val="Normal"/>
              <w:rPr/>
            </w:pPr>
            <w:r>
              <w:rPr/>
              <w:t>Lääketoimituksen muissa tiedoissa boolean-tietotyypin tiedot ovat pakollisia.</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3.22</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15.1.2015</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Tekstitarkennuksia kappaleessa 2.1 Rakenteen tasot</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3.30</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15.5.2015</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Uusimispynnön määrittelytekstiä täsmennetty kappaleissa 11 ja 12.</w:t>
            </w:r>
          </w:p>
          <w:p>
            <w:pPr>
              <w:pStyle w:val="Normal"/>
              <w:rPr/>
            </w:pPr>
            <w:r>
              <w:rPr/>
              <w:t>Lääketietokannan ulkopuolisen lääkevalmisteen ATC-koodin määrittelytekstiä täsmennetty kappaleissa 4.2.3 ja 4.2.5.</w:t>
            </w:r>
          </w:p>
          <w:p>
            <w:pPr>
              <w:pStyle w:val="Normal"/>
              <w:rPr/>
            </w:pPr>
            <w:r>
              <w:rPr/>
              <w:t>Lääkkeen määrääjän tekstiä täsmennetty kappaleessa 4.2.8.</w:t>
            </w:r>
          </w:p>
          <w:p>
            <w:pPr>
              <w:pStyle w:val="Normal"/>
              <w:rPr/>
            </w:pPr>
            <w:r>
              <w:rPr/>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3.40</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1.11.2015</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 uusimispyynnön esimerkistä 11.2.1 poistettu potilaan osoitetiedot</w:t>
            </w:r>
          </w:p>
          <w:p>
            <w:pPr>
              <w:pStyle w:val="Normal"/>
              <w:rPr/>
            </w:pPr>
            <w:r>
              <w:rPr/>
              <w:t>- poistettu uusimispyynnön suostumustyyppi -tieto</w:t>
            </w:r>
          </w:p>
          <w:p>
            <w:pPr>
              <w:pStyle w:val="Normal"/>
              <w:rPr/>
            </w:pPr>
            <w:r>
              <w:rPr/>
              <w:t>- lisätty toimitustietoihin säilytysastia</w:t>
            </w:r>
          </w:p>
          <w:p>
            <w:pPr>
              <w:pStyle w:val="Normal"/>
              <w:rPr/>
            </w:pPr>
            <w:r>
              <w:rPr/>
              <w:t>- lisätty apteekissa tallennettu reseptitieto sekä toimenpiteen perustelu</w:t>
            </w:r>
          </w:p>
          <w:p>
            <w:pPr>
              <w:pStyle w:val="Normal"/>
              <w:rPr/>
            </w:pPr>
            <w:r>
              <w:rPr/>
              <w:t>- oppiarvo sekä virka, tehtävä tai nimike eivät ole pakollisia 1.1.2017 alkaen</w:t>
            </w:r>
          </w:p>
          <w:p>
            <w:pPr>
              <w:pStyle w:val="Normal"/>
              <w:rPr/>
            </w:pPr>
            <w:r>
              <w:rPr/>
              <w:t xml:space="preserve">- lisätty lääkärinpalkkio sekä tieto onko kyseessä erikoislääkärin palkkio </w:t>
            </w:r>
          </w:p>
          <w:p>
            <w:pPr>
              <w:pStyle w:val="Normal"/>
              <w:rPr/>
            </w:pPr>
            <w:r>
              <w:rPr/>
              <w:t>- lisätty tartuntatautilain mukainen lääke -tieto</w:t>
            </w:r>
          </w:p>
          <w:p>
            <w:pPr>
              <w:pStyle w:val="Normal"/>
              <w:rPr/>
            </w:pPr>
            <w:r>
              <w:rPr/>
              <w:t>- lisätty sairaala-apteekin tiedot reseptin laji -tietoon, jos kyseessä on sairaala-apteekkiresepti</w:t>
            </w:r>
          </w:p>
          <w:p>
            <w:pPr>
              <w:pStyle w:val="Normal"/>
              <w:rPr/>
            </w:pPr>
            <w:r>
              <w:rPr/>
              <w:t>- selvennetty tekstiä lääketoimituksessa, jos kyseessä on lääketietokannan ulkopuolinen valmiste</w:t>
            </w:r>
          </w:p>
          <w:p>
            <w:pPr>
              <w:pStyle w:val="Normal"/>
              <w:rPr/>
            </w:pPr>
            <w:r>
              <w:rPr/>
              <w:t>- lisätty potilaskohtaisen erityislupavarausasiakirjan kuvaus</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3.41</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15.2.2016</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Tarkennuksia tekstiin.</w:t>
            </w:r>
          </w:p>
          <w:p>
            <w:pPr>
              <w:pStyle w:val="Normal"/>
              <w:rPr/>
            </w:pPr>
            <w:r>
              <w:rPr/>
              <w:t>- päivitetty reseptisanoman tyyppitaulukkoa</w:t>
            </w:r>
          </w:p>
          <w:p>
            <w:pPr>
              <w:pStyle w:val="Normal"/>
              <w:rPr/>
            </w:pPr>
            <w:r>
              <w:rPr/>
              <w:t xml:space="preserve">- työnantaja- ja vakuutuslaitostiedot poistuvat käytöstä </w:t>
            </w:r>
          </w:p>
          <w:p>
            <w:pPr>
              <w:pStyle w:val="Normal"/>
              <w:rPr/>
            </w:pPr>
            <w:r>
              <w:rPr/>
              <w:t>- apteekissa valmistetun lääkkeen valmistusohjeen pakollisuus poistettu</w:t>
            </w:r>
          </w:p>
          <w:p>
            <w:pPr>
              <w:pStyle w:val="Normal"/>
              <w:rPr/>
            </w:pPr>
            <w:r>
              <w:rPr/>
              <w:t>- poistettu teksti lääkevalmisteen koodaamattomasta nimestä kohdassa 4.2.3, selvitetty kohdassa 4.2.5</w:t>
            </w:r>
          </w:p>
          <w:p>
            <w:pPr>
              <w:pStyle w:val="Normal"/>
              <w:rPr/>
            </w:pPr>
            <w:r>
              <w:rPr/>
              <w:t>- käyttötarkoitus tekstinä -tiedon pituus kasvatettu 80 merkkiin</w:t>
            </w:r>
          </w:p>
          <w:p>
            <w:pPr>
              <w:pStyle w:val="Normal"/>
              <w:rPr/>
            </w:pPr>
            <w:r>
              <w:rPr/>
              <w:t>- sairaala-apteekkireseptiesimerkkiä korjattu</w:t>
            </w:r>
          </w:p>
          <w:p>
            <w:pPr>
              <w:pStyle w:val="Normal"/>
              <w:rPr/>
            </w:pPr>
            <w:r>
              <w:rPr/>
              <w:t>- lisätty lääkärinpalkkioesimerkki</w:t>
            </w:r>
          </w:p>
          <w:p>
            <w:pPr>
              <w:pStyle w:val="Normal"/>
              <w:rPr/>
            </w:pPr>
            <w:r>
              <w:rPr/>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ins w:id="8" w:author="Kauppila Timo" w:date="2016-10-15T10:54:00Z">
              <w:r>
                <w:rPr/>
                <w:t>3.42</w:t>
              </w:r>
            </w:ins>
          </w:p>
        </w:tc>
        <w:tc>
          <w:tcPr>
            <w:tcW w:w="1998"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270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ins w:id="9" w:author="Kauppila Timo" w:date="2016-09-12T10:10:00Z">
              <w:r>
                <w:rPr/>
                <w:t>- palautettu uusimispyynnön suostumustyyppi –tieto (ks. v.3.40)</w:t>
              </w:r>
            </w:ins>
          </w:p>
          <w:p>
            <w:pPr>
              <w:pStyle w:val="Normal"/>
              <w:rPr/>
            </w:pPr>
            <w:ins w:id="11" w:author="Kauppila Timo" w:date="2016-10-15T10:55:00Z">
              <w:r>
                <w:rPr/>
                <w:t>- tarkennettu voimassaloajan esittämistapaa 4.2.2</w:t>
              </w:r>
            </w:ins>
          </w:p>
          <w:p>
            <w:pPr>
              <w:pStyle w:val="Normal"/>
              <w:rPr/>
            </w:pPr>
            <w:ins w:id="13" w:author="Kauppila Timo" w:date="2016-10-15T10:58:00Z">
              <w:r>
                <w:rPr/>
                <w:t xml:space="preserve">- hoitolaji T poistunut käytöstä </w:t>
              </w:r>
            </w:ins>
            <w:ins w:id="14" w:author="Kauppila Timo" w:date="2016-10-15T10:59:00Z">
              <w:r>
                <w:rPr/>
                <w:t xml:space="preserve">ja korjattu esimerkkiä </w:t>
              </w:r>
            </w:ins>
            <w:ins w:id="15" w:author="Kauppila Timo" w:date="2016-10-15T10:58:00Z">
              <w:r>
                <w:rPr/>
                <w:t>4.6</w:t>
              </w:r>
            </w:ins>
          </w:p>
          <w:p>
            <w:pPr>
              <w:pStyle w:val="Normal"/>
              <w:rPr/>
            </w:pPr>
            <w:ins w:id="17" w:author="Kauppila Timo" w:date="2016-10-15T11:02:00Z">
              <w:r>
                <w:rPr/>
                <w:t xml:space="preserve">- </w:t>
              </w:r>
            </w:ins>
            <w:ins w:id="18" w:author="Kauppila Timo" w:date="2016-10-15T11:03:00Z">
              <w:r>
                <w:rPr/>
                <w:t xml:space="preserve">selvitys Reseptikeskuksen palauttamasta tiedoista </w:t>
              </w:r>
            </w:ins>
            <w:ins w:id="19" w:author="Kauppila Timo" w:date="2016-10-15T11:02:00Z">
              <w:r>
                <w:rPr/>
                <w:t xml:space="preserve">siirretty Medical Records –dokumenttiin 5.2 </w:t>
              </w:r>
            </w:ins>
          </w:p>
        </w:tc>
      </w:tr>
    </w:tbl>
    <w:p>
      <w:pPr>
        <w:pStyle w:val="Normal"/>
        <w:rPr/>
      </w:pPr>
      <w:r>
        <w:rPr/>
      </w:r>
      <w:r>
        <w:br w:type="page"/>
      </w:r>
    </w:p>
    <w:p>
      <w:pPr>
        <w:pStyle w:val="Normal"/>
        <w:rPr/>
      </w:pPr>
      <w:r>
        <w:rPr/>
      </w:r>
    </w:p>
    <w:p>
      <w:pPr>
        <w:pStyle w:val="Heading1"/>
        <w:rPr/>
      </w:pPr>
      <w:bookmarkStart w:id="0" w:name="__RefHeading___Toc443208349"/>
      <w:bookmarkEnd w:id="0"/>
      <w:r>
        <w:rPr/>
        <w:t>Mallinnuksen lähtötilanne</w:t>
      </w:r>
    </w:p>
    <w:p>
      <w:pPr>
        <w:pStyle w:val="Normal"/>
        <w:rPr/>
      </w:pPr>
      <w:r>
        <w:rPr/>
      </w:r>
    </w:p>
    <w:p>
      <w:pPr>
        <w:pStyle w:val="Normal"/>
        <w:rPr/>
      </w:pPr>
      <w:r>
        <w:rPr/>
        <w:t xml:space="preserve">Lääkemääräykseen liittyvien sanomien tietosisältö perustuu Accenturen alkuvuonna 2006 tekemään kartoitukseen lääkemääräysprosessista. Rajapintamäärityksiä varten semanttinen sisältö koottiin yhteen HL7-yhdistyksen projektiryhmän toimesta alkusyksystä 2006 ja määritys tarkistutettiin Kelalla. Lääkemääräykset ja toimitussanomat arkistoidaan, joten CDA R2 on ainoa oikea tapa määritellä rajapinta lääkemääräystä ja toimitussanomaa varten. Rajapinnoista haluttiin myös yhteneviä kansallisen arkiston kanssa, joten kaikki rajapinnat päätettiin toteuttaa CDA R2-standardilla. Touko-kesäkuussa 2007 määritys korjattiin äänestyskierroksen kommenttien perusteella ja otettiin huomioon KELA:n korjaamat vaatimusmäärittelyt. Syksyllä 2007 määritystä korjattiin KELA:n ja Fujitsun määritysryhmän tarkennusten mukaisesti ensin uuteen versioon 2.2 ja sitten versioon 2.3 ja lopulta versioon 2.4 (4.2.2008) toimittajien vaatimuksien huomioonottamisen jälkeen. Versioon 2.6 päivitettiin toteutuksen aikana kaikkien osapuolten yhdessä tekemät linjaukset (reseptikeskus – potilaskertomusjärjestelmät – apteekkijärjestelmät), jotka olivat erillisessä errata-dokumentissa. Versioon 3.0 on tehty uusimispyynnön PULL-mallin ja sairaanhoitajien lääkkeenmääräämisoikeuden edellyttämät muutokset sekä tarkennettu määrittelyn epäselviä asioita ohjelmistotoimittajilta tulleiden kysymysten perusteella. </w:t>
      </w:r>
    </w:p>
    <w:p>
      <w:pPr>
        <w:pStyle w:val="Normal"/>
        <w:rPr/>
      </w:pPr>
      <w:r>
        <w:rPr/>
      </w:r>
    </w:p>
    <w:p>
      <w:pPr>
        <w:pStyle w:val="Normal"/>
        <w:rPr/>
      </w:pPr>
      <w:r>
        <w:rPr/>
        <w:t>Varsinaisen reseptin määritys noudattaa suurelta osin lääkityslistan rakennetta, mutta sitä on hiukan yksinkertaistettu. Lisäksi valmisteilla oleva HL7:n clinical statements määritys asettaa myös ehtoja lääkemääräyksen mallintamiselle. Lääkemääräyksen tietosisältö ei ole myöskään täysin yhtenevä  lääkityslistan kanssa (erilaisten tarpeiden vuoksi), vaikkakin lääkityslistan avulla pystytään pääsääntöisesti generoimaan lääkemääräys. Jatkossa lääkityslistaa pyritään kehittämään, jotta yhteistoiminnallisuus ereseptin kanssa olisi vieläkin parempi. Nykyinen lääkityslistan versio vastaa reseptin sanomien versiota 2.5. Lääkityslistan päivitys tullaan tekemään tämän dokumentin julkaisemisen jälkeen.</w:t>
      </w:r>
    </w:p>
    <w:p>
      <w:pPr>
        <w:pStyle w:val="Normal"/>
        <w:rPr/>
      </w:pPr>
      <w:r>
        <w:rPr/>
      </w:r>
    </w:p>
    <w:p>
      <w:pPr>
        <w:pStyle w:val="Normal"/>
        <w:rPr/>
      </w:pPr>
      <w:r>
        <w:rPr/>
        <w:t>Ennen näihin määrittelyihin tutustumista on syytä perehtyä ereseptin vaatimusmäärittelyihin, sillä tässä dokumentissa ei määritellä eikä selosteta toimintaprosesseja, vaan määritellään pelkästään CDA R2-Bodyn rakenne erilaisissa tietovirroissa.</w:t>
      </w:r>
      <w:r>
        <w:br w:type="page"/>
      </w:r>
    </w:p>
    <w:p>
      <w:pPr>
        <w:pStyle w:val="Normal"/>
        <w:rPr/>
      </w:pPr>
      <w:r>
        <w:rPr/>
      </w:r>
    </w:p>
    <w:p>
      <w:pPr>
        <w:pStyle w:val="Heading1"/>
        <w:rPr/>
      </w:pPr>
      <w:bookmarkStart w:id="1" w:name="__RefHeading___Toc443208350"/>
      <w:bookmarkEnd w:id="1"/>
      <w:r>
        <w:rPr/>
        <w:t>Perusrakenne</w:t>
      </w:r>
    </w:p>
    <w:p>
      <w:pPr>
        <w:pStyle w:val="Normal"/>
        <w:rPr/>
      </w:pPr>
      <w:r>
        <w:rPr/>
      </w:r>
    </w:p>
    <w:p>
      <w:pPr>
        <w:pStyle w:val="Normal"/>
        <w:rPr/>
      </w:pPr>
      <w:r>
        <w:rPr/>
        <w:t>Yhdessä CDA R2-dokumentissa on vain yhden lääkemääräyksen, toimituksen tai muun vastaavan tapahtuman tiedot.</w:t>
      </w:r>
    </w:p>
    <w:p>
      <w:pPr>
        <w:pStyle w:val="Normal"/>
        <w:rPr/>
      </w:pPr>
      <w:r>
        <w:rPr/>
      </w:r>
    </w:p>
    <w:p>
      <w:pPr>
        <w:pStyle w:val="Normal"/>
        <w:rPr/>
      </w:pPr>
      <w:r>
        <w:rPr/>
        <w:t>Kaikille lääkemääräykseen liittyville sanomille (”dokumenteille”) on yksi yhteinen CDA R2 header-määritys (erillisenä dokumenttina). Headerissä on mm. dokumentin id ja tyyppi (esim. lääkemääräys, lääkemääräyksen mitätöinti, toimitus).</w:t>
      </w:r>
    </w:p>
    <w:p>
      <w:pPr>
        <w:pStyle w:val="Normal"/>
        <w:rPr/>
      </w:pPr>
      <w:r>
        <w:rPr/>
      </w:r>
    </w:p>
    <w:p>
      <w:pPr>
        <w:pStyle w:val="Normal"/>
        <w:rPr/>
      </w:pPr>
      <w:r>
        <w:rPr/>
        <w:t>Kaikkien määritysten  rakenne noudattaa yleistä CDA-potilaskertomusrakennetta. Kukin sanoma siirretään omana näkymänään. Koko rakenne (CDA Body) on sähköisesti allekirjoitettu seuraavissa sanomissa: lääkemääräys, lääkemääräyksen mitätöinti, lääkemääräyksen korjaus, toimitus, toimituksen mitätöinti, toimituksen korjaus.</w:t>
      </w:r>
    </w:p>
    <w:p>
      <w:pPr>
        <w:pStyle w:val="Normal"/>
        <w:rPr/>
      </w:pPr>
      <w:r>
        <w:rPr/>
      </w:r>
    </w:p>
    <w:p>
      <w:pPr>
        <w:pStyle w:val="Normal"/>
        <w:rPr/>
      </w:pPr>
      <w:r>
        <w:rPr/>
        <w:t>CDA R2 header:</w:t>
        <w:tab/>
        <w:t>dokumentin metatiedot</w:t>
      </w:r>
    </w:p>
    <w:p>
      <w:pPr>
        <w:pStyle w:val="Normal"/>
        <w:rPr/>
      </w:pPr>
      <w:r>
        <w:rPr/>
        <w:tab/>
        <w:tab/>
        <w:t>sähköinen allekirjoitus</w:t>
      </w:r>
    </w:p>
    <w:p>
      <w:pPr>
        <w:pStyle w:val="Normal"/>
        <w:rPr/>
      </w:pPr>
      <w:r>
        <w:rPr/>
      </w:r>
    </w:p>
    <w:p>
      <w:pPr>
        <w:pStyle w:val="Normal"/>
        <w:rPr>
          <w:b/>
          <w:b/>
          <w:bCs/>
        </w:rPr>
      </w:pPr>
      <w:r>
        <w:rPr>
          <w:b/>
          <w:bCs/>
        </w:rPr>
      </w:r>
    </w:p>
    <w:p>
      <w:pPr>
        <w:pStyle w:val="Normal"/>
        <w:rPr/>
      </w:pPr>
      <w:r>
        <w:rPr/>
        <w:t>Body</w:t>
      </w:r>
    </w:p>
    <w:p>
      <w:pPr>
        <w:pStyle w:val="Normal"/>
        <w:rPr/>
      </w:pPr>
      <w:r>
        <w:rPr/>
        <w:tab/>
        <w:t>section (näkymätaso)</w:t>
      </w:r>
    </w:p>
    <w:p>
      <w:pPr>
        <w:pStyle w:val="Normal"/>
        <w:rPr/>
      </w:pPr>
      <w:r>
        <w:rPr/>
        <w:tab/>
        <w:tab/>
        <w:t>section - aika, paikka, tekijä (hoitoprosessin vaihe)</w:t>
      </w:r>
    </w:p>
    <w:p>
      <w:pPr>
        <w:pStyle w:val="Normal"/>
        <w:ind w:left="5216" w:hanging="0"/>
        <w:rPr/>
      </w:pPr>
      <w:r>
        <w:rPr/>
        <w:t>section (otsikkotaso)- varsinainen sanoma esim. lääkemääräys</w:t>
      </w:r>
    </w:p>
    <w:p>
      <w:pPr>
        <w:pStyle w:val="Normal"/>
        <w:rPr/>
      </w:pPr>
      <w:r>
        <w:rPr/>
      </w:r>
    </w:p>
    <w:p>
      <w:pPr>
        <w:pStyle w:val="Normal"/>
        <w:rPr/>
      </w:pPr>
      <w:r>
        <w:rPr/>
        <w:t>Varsinaista kertomuksen hoitoprosessin vaihetta ei käytetä. Tällä tasolla on kuitenkin aika, paikka ja tekijä näyttömuodossa. Otsikkotasolla on vain yksi sanoma, esim. lääkemääräys.</w:t>
      </w:r>
    </w:p>
    <w:p>
      <w:pPr>
        <w:pStyle w:val="Normal"/>
        <w:rPr>
          <w:b/>
          <w:b/>
          <w:bCs/>
        </w:rPr>
      </w:pPr>
      <w:r>
        <w:rPr>
          <w:b/>
          <w:bCs/>
        </w:rPr>
      </w:r>
    </w:p>
    <w:p>
      <w:pPr>
        <w:pStyle w:val="Normal"/>
        <w:rPr>
          <w:b/>
          <w:b/>
          <w:bCs/>
        </w:rPr>
      </w:pPr>
      <w:r>
        <w:rPr>
          <w:b/>
          <w:bCs/>
        </w:rPr>
      </w:r>
    </w:p>
    <w:p>
      <w:pPr>
        <w:pStyle w:val="Heading2"/>
        <w:rPr/>
      </w:pPr>
      <w:bookmarkStart w:id="2" w:name="__RefHeading___Toc443208351"/>
      <w:bookmarkEnd w:id="2"/>
      <w:r>
        <w:rPr/>
        <w:t>Rakenteen tasot</w:t>
      </w:r>
    </w:p>
    <w:p>
      <w:pPr>
        <w:pStyle w:val="Normal"/>
        <w:rPr>
          <w:b/>
          <w:b/>
          <w:bCs/>
        </w:rPr>
      </w:pPr>
      <w:r>
        <w:rPr>
          <w:b/>
          <w:bCs/>
        </w:rPr>
      </w:r>
    </w:p>
    <w:p>
      <w:pPr>
        <w:pStyle w:val="Normal"/>
        <w:rPr/>
      </w:pPr>
      <w:r>
        <w:rPr/>
        <w:t>Sanoman CDA R2 näkymätunnus ilmoitetaan ensimmäisellä section-tasolla section codella, esimerkkinä varsinainen lääkemääräys:</w:t>
      </w:r>
    </w:p>
    <w:p>
      <w:pPr>
        <w:pStyle w:val="Normal"/>
        <w:rPr/>
      </w:pPr>
      <w:r>
        <w:rPr>
          <w:lang w:val="en-GB"/>
        </w:rPr>
        <w:t>&lt;structuredBody ID=”structBody”&gt;</w:t>
      </w:r>
    </w:p>
    <w:p>
      <w:pPr>
        <w:pStyle w:val="Normal"/>
        <w:ind w:firstLine="720"/>
        <w:rPr>
          <w:lang w:val="en-GB"/>
        </w:rPr>
      </w:pPr>
      <w:r>
        <w:rPr>
          <w:lang w:val="en-GB"/>
        </w:rPr>
        <w:t>&lt;component&gt;</w:t>
      </w:r>
    </w:p>
    <w:p>
      <w:pPr>
        <w:pStyle w:val="Normal"/>
        <w:ind w:firstLine="1304"/>
        <w:rPr/>
      </w:pPr>
      <w:r>
        <w:rPr>
          <w:lang w:val="en-GB"/>
        </w:rPr>
        <w:t>&lt;templateId root=”1.2.246.777.11.2008.18” /&gt;</w:t>
      </w:r>
    </w:p>
    <w:p>
      <w:pPr>
        <w:pStyle w:val="Normal"/>
        <w:ind w:firstLine="1304"/>
        <w:rPr>
          <w:lang w:val="en-GB"/>
        </w:rPr>
      </w:pPr>
      <w:r>
        <w:rPr>
          <w:lang w:val="en-GB"/>
        </w:rPr>
        <w:t>&lt;section&gt;</w:t>
      </w:r>
    </w:p>
    <w:p>
      <w:pPr>
        <w:pStyle w:val="Normal"/>
        <w:ind w:firstLine="2160"/>
        <w:rPr>
          <w:lang w:val="en-GB"/>
        </w:rPr>
      </w:pPr>
      <w:r>
        <w:rPr>
          <w:lang w:val="en-GB"/>
        </w:rPr>
        <w:t>&lt;id&gt;</w:t>
      </w:r>
    </w:p>
    <w:p>
      <w:pPr>
        <w:pStyle w:val="Normal"/>
        <w:ind w:left="1440" w:firstLine="720"/>
        <w:rPr/>
      </w:pPr>
      <w:r>
        <w:rPr>
          <w:lang w:val="en-GB"/>
        </w:rPr>
        <w:t>&lt;code code="</w:t>
      </w:r>
      <w:r>
        <w:rPr>
          <w:i/>
          <w:iCs/>
          <w:lang w:val="en-GB"/>
        </w:rPr>
        <w:t>1</w:t>
      </w:r>
      <w:r>
        <w:rPr>
          <w:lang w:val="en-GB"/>
        </w:rPr>
        <w:t>"</w:t>
      </w:r>
    </w:p>
    <w:p>
      <w:pPr>
        <w:pStyle w:val="Normal"/>
        <w:ind w:left="1440" w:firstLine="720"/>
        <w:rPr>
          <w:lang w:val="en-GB"/>
        </w:rPr>
      </w:pPr>
      <w:r>
        <w:rPr>
          <w:lang w:val="en-GB"/>
        </w:rPr>
        <w:t>codeSystem="1.2.246.537.5.40105.2006"</w:t>
      </w:r>
    </w:p>
    <w:p>
      <w:pPr>
        <w:pStyle w:val="Normal"/>
        <w:ind w:left="1440" w:firstLine="720"/>
        <w:rPr/>
      </w:pPr>
      <w:r>
        <w:rPr/>
        <w:t xml:space="preserve">codeSystemName="reseptisanoman tyyppi" </w:t>
      </w:r>
    </w:p>
    <w:p>
      <w:pPr>
        <w:pStyle w:val="Normal"/>
        <w:ind w:left="1440" w:firstLine="720"/>
        <w:rPr/>
      </w:pPr>
      <w:r>
        <w:rPr/>
        <w:t>/&gt;</w:t>
      </w:r>
    </w:p>
    <w:p>
      <w:pPr>
        <w:pStyle w:val="Normal"/>
        <w:ind w:left="1440" w:firstLine="720"/>
        <w:rPr/>
      </w:pPr>
      <w:r>
        <w:rPr/>
        <w:t>&lt;title&gt;</w:t>
      </w:r>
      <w:r>
        <w:rPr>
          <w:i/>
          <w:iCs/>
        </w:rPr>
        <w:t>Määräys</w:t>
      </w:r>
      <w:r>
        <w:rPr/>
        <w:t>&lt;/title&gt;</w:t>
      </w:r>
    </w:p>
    <w:p>
      <w:pPr>
        <w:pStyle w:val="Normal"/>
        <w:ind w:left="1440" w:firstLine="720"/>
        <w:rPr/>
      </w:pPr>
      <w:r>
        <w:rPr/>
      </w:r>
    </w:p>
    <w:p>
      <w:pPr>
        <w:pStyle w:val="Normal"/>
        <w:rPr/>
      </w:pPr>
      <w:r>
        <w:rPr/>
        <w:t xml:space="preserve">TemplateId kertoo bodyn soveltamisoppaan (tämä dokumentti) OID-koodin. Koko OID-koodi sijoitetaan root-attribuuttiin.  </w:t>
      </w:r>
    </w:p>
    <w:p>
      <w:pPr>
        <w:pStyle w:val="Normal"/>
        <w:rPr/>
      </w:pPr>
      <w:r>
        <w:rPr/>
      </w:r>
    </w:p>
    <w:p>
      <w:pPr>
        <w:pStyle w:val="Normal"/>
        <w:rPr/>
      </w:pPr>
      <w:r>
        <w:rPr/>
        <w:t>Potilaskertomuksessa näkymätunnusten koodisto on 1.2.246.537.6.12.2002. Reseptiliikenteessä näkymätunnuksena käytetään kuitenkin luokitusta 1.2.246.537.5.40105.2006 reseptisanoman tyyppi.</w:t>
      </w:r>
    </w:p>
    <w:p>
      <w:pPr>
        <w:pStyle w:val="Normal"/>
        <w:rPr/>
      </w:pPr>
      <w:r>
        <w:rPr/>
      </w:r>
    </w:p>
    <w:p>
      <w:pPr>
        <w:pStyle w:val="Normal"/>
        <w:rPr/>
      </w:pPr>
      <w:r>
        <w:rPr/>
        <w:t>Näkymätason tiedot eri sanomissa</w:t>
      </w:r>
    </w:p>
    <w:tbl>
      <w:tblPr>
        <w:tblW w:w="9540" w:type="dxa"/>
        <w:jc w:val="left"/>
        <w:tblInd w:w="-75" w:type="dxa"/>
        <w:tblLayout w:type="fixed"/>
        <w:tblCellMar>
          <w:top w:w="0" w:type="dxa"/>
          <w:left w:w="70" w:type="dxa"/>
          <w:bottom w:w="0" w:type="dxa"/>
          <w:right w:w="70" w:type="dxa"/>
        </w:tblCellMar>
      </w:tblPr>
      <w:tblGrid>
        <w:gridCol w:w="8520"/>
        <w:gridCol w:w="1020"/>
      </w:tblGrid>
      <w:tr>
        <w:trPr/>
        <w:tc>
          <w:tcPr>
            <w:tcW w:w="852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sanoma</w:t>
            </w:r>
          </w:p>
        </w:tc>
        <w:tc>
          <w:tcPr>
            <w:tcW w:w="102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näkymän code</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Lääkemääräys</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mitätöinti</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2</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korjaus</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3</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lukitus</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4</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lukituksen purku</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5</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varaus</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6</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varauksen purku</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7</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uusimispyyntö</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8</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uusimispyynnön käsittelyviesti</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9</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toimitus</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10</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toimituksen mitätöinti</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11</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toimituksen korjaus</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12</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Muodosta potilasohje</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13</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Muodosta yhteenveto sähköisistä lääkemääräyksistä</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14</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Uusimispyyntöjen käsittelyn tilanne</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15</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Annosjakelu</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16</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Annosjakelun purku</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17</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Toimitusvarauksen purku</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18</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Katseluyhteyden loki</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19</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Tietosuojavastaavan loki</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20</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Erityislupavaraus</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21</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Erityislupavarauksen purku</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22</w:t>
            </w:r>
          </w:p>
        </w:tc>
      </w:tr>
    </w:tbl>
    <w:p>
      <w:pPr>
        <w:pStyle w:val="Normal"/>
        <w:rPr/>
      </w:pPr>
      <w:r>
        <w:rPr/>
      </w:r>
    </w:p>
    <w:p>
      <w:pPr>
        <w:pStyle w:val="Normal"/>
        <w:rPr/>
      </w:pPr>
      <w:r>
        <w:rPr/>
      </w:r>
    </w:p>
    <w:p>
      <w:pPr>
        <w:pStyle w:val="Normal"/>
        <w:rPr/>
      </w:pPr>
      <w:r>
        <w:rPr/>
        <w:t>Periaatteessa hoitoprosessin vaihe ilmoitetaan potilaskertomusrakennetta noudattaen seuraavalla section-tasolla (component-elementin alla) section coden avulla. Varsinaista potilaskertomuksen hoitoprosessin vaihetta ei tässä ole, joten code-elementtiä ei käytetä.</w:t>
      </w:r>
    </w:p>
    <w:p>
      <w:pPr>
        <w:pStyle w:val="Normal"/>
        <w:rPr/>
      </w:pPr>
      <w:r>
        <w:rPr/>
      </w:r>
    </w:p>
    <w:p>
      <w:pPr>
        <w:pStyle w:val="Normal"/>
        <w:rPr/>
      </w:pPr>
      <w:r>
        <w:rPr>
          <w:lang w:val="en-GB"/>
        </w:rPr>
        <w:t>&lt;structuredBody ID=”structBody”&gt;</w:t>
      </w:r>
    </w:p>
    <w:p>
      <w:pPr>
        <w:pStyle w:val="Normal"/>
        <w:ind w:firstLine="720"/>
        <w:rPr>
          <w:lang w:val="en-GB"/>
        </w:rPr>
      </w:pPr>
      <w:r>
        <w:rPr>
          <w:lang w:val="en-GB"/>
        </w:rPr>
        <w:t>&lt;component&gt;</w:t>
      </w:r>
    </w:p>
    <w:p>
      <w:pPr>
        <w:pStyle w:val="Normal"/>
        <w:ind w:firstLine="720"/>
        <w:rPr/>
      </w:pPr>
      <w:r>
        <w:rPr>
          <w:lang w:val="en-GB"/>
        </w:rPr>
        <w:tab/>
        <w:t>&lt;templateId root=”1.2.246.777.11.2008.18” /&gt;</w:t>
      </w:r>
    </w:p>
    <w:p>
      <w:pPr>
        <w:pStyle w:val="Normal"/>
        <w:ind w:left="720" w:firstLine="720"/>
        <w:rPr>
          <w:lang w:val="en-GB"/>
        </w:rPr>
      </w:pPr>
      <w:r>
        <w:rPr>
          <w:lang w:val="en-GB"/>
        </w:rPr>
        <w:t>&lt;section&gt;</w:t>
      </w:r>
    </w:p>
    <w:p>
      <w:pPr>
        <w:pStyle w:val="Normal"/>
        <w:ind w:left="1440" w:firstLine="720"/>
        <w:rPr/>
      </w:pPr>
      <w:r>
        <w:rPr>
          <w:lang w:val="en-GB"/>
        </w:rPr>
        <w:t>&lt;code code=”</w:t>
      </w:r>
      <w:r>
        <w:rPr>
          <w:i/>
          <w:iCs/>
          <w:lang w:val="en-GB"/>
        </w:rPr>
        <w:t>1</w:t>
      </w:r>
      <w:r>
        <w:rPr>
          <w:lang w:val="en-GB"/>
        </w:rPr>
        <w:t>”&gt;</w:t>
      </w:r>
    </w:p>
    <w:p>
      <w:pPr>
        <w:pStyle w:val="Normal"/>
        <w:ind w:left="856" w:firstLine="1304"/>
        <w:rPr>
          <w:lang w:val="en-GB"/>
        </w:rPr>
      </w:pPr>
      <w:r>
        <w:rPr>
          <w:lang w:val="en-GB"/>
        </w:rPr>
        <w:t>…</w:t>
      </w:r>
    </w:p>
    <w:p>
      <w:pPr>
        <w:pStyle w:val="Normal"/>
        <w:ind w:left="1440" w:firstLine="720"/>
        <w:rPr>
          <w:lang w:val="en-GB"/>
        </w:rPr>
      </w:pPr>
      <w:r>
        <w:rPr>
          <w:lang w:val="en-GB"/>
        </w:rPr>
        <w:t>&lt;component&gt;</w:t>
      </w:r>
    </w:p>
    <w:p>
      <w:pPr>
        <w:pStyle w:val="Normal"/>
        <w:ind w:left="2160" w:firstLine="720"/>
        <w:rPr>
          <w:lang w:val="en-GB"/>
        </w:rPr>
      </w:pPr>
      <w:r>
        <w:rPr>
          <w:lang w:val="en-GB"/>
        </w:rPr>
        <w:t>&lt;section&gt;</w:t>
      </w:r>
    </w:p>
    <w:p>
      <w:pPr>
        <w:pStyle w:val="Normal"/>
        <w:ind w:left="2160" w:firstLine="720"/>
        <w:rPr>
          <w:lang w:val="en-GB"/>
        </w:rPr>
      </w:pPr>
      <w:r>
        <w:rPr>
          <w:lang w:val="en-GB"/>
        </w:rPr>
        <w:t>&lt;id /&gt;</w:t>
      </w:r>
    </w:p>
    <w:p>
      <w:pPr>
        <w:pStyle w:val="Normal"/>
        <w:ind w:left="2160" w:firstLine="720"/>
        <w:rPr>
          <w:lang w:val="en-GB"/>
        </w:rPr>
      </w:pPr>
      <w:r>
        <w:rPr>
          <w:lang w:val="en-GB"/>
        </w:rPr>
        <w:t>&lt;text&gt;</w:t>
      </w:r>
    </w:p>
    <w:p>
      <w:pPr>
        <w:pStyle w:val="Normal"/>
        <w:ind w:left="2880" w:firstLine="360"/>
        <w:rPr>
          <w:lang w:val="en-GB"/>
        </w:rPr>
      </w:pPr>
      <w:r>
        <w:rPr>
          <w:lang w:val="en-GB"/>
        </w:rPr>
        <w:t>&lt;paragraph&gt;</w:t>
      </w:r>
    </w:p>
    <w:p>
      <w:pPr>
        <w:pStyle w:val="Normal"/>
        <w:ind w:left="2608" w:firstLine="992"/>
        <w:rPr/>
      </w:pPr>
      <w:r>
        <w:rPr>
          <w:lang w:val="en-GB"/>
        </w:rPr>
        <w:t>&lt;content&gt;</w:t>
      </w:r>
      <w:r>
        <w:rPr>
          <w:i/>
          <w:iCs/>
          <w:lang w:val="en-GB"/>
        </w:rPr>
        <w:t>Simon Sairaala</w:t>
      </w:r>
      <w:r>
        <w:rPr>
          <w:lang w:val="en-GB"/>
        </w:rPr>
        <w:t>&lt;content&gt;</w:t>
      </w:r>
    </w:p>
    <w:p>
      <w:pPr>
        <w:pStyle w:val="Normal"/>
        <w:ind w:left="2608" w:firstLine="632"/>
        <w:rPr>
          <w:lang w:val="en-GB"/>
        </w:rPr>
      </w:pPr>
      <w:r>
        <w:rPr>
          <w:lang w:val="en-GB"/>
        </w:rPr>
        <w:t>&lt;/paragraph&gt;</w:t>
      </w:r>
    </w:p>
    <w:p>
      <w:pPr>
        <w:pStyle w:val="Normal"/>
        <w:ind w:left="3288" w:hanging="48"/>
        <w:rPr>
          <w:lang w:val="en-GB"/>
        </w:rPr>
      </w:pPr>
      <w:r>
        <w:rPr>
          <w:lang w:val="en-GB"/>
        </w:rPr>
        <w:t>&lt;paragraph&gt;</w:t>
      </w:r>
    </w:p>
    <w:p>
      <w:pPr>
        <w:pStyle w:val="Normal"/>
        <w:ind w:left="2608" w:firstLine="992"/>
        <w:rPr/>
      </w:pPr>
      <w:r>
        <w:rPr>
          <w:lang w:val="en-GB"/>
        </w:rPr>
        <w:t>&lt;content&gt;</w:t>
      </w:r>
      <w:r>
        <w:rPr>
          <w:i/>
          <w:iCs/>
          <w:lang w:val="en-GB"/>
        </w:rPr>
        <w:t>14.10.2006</w:t>
      </w:r>
      <w:r>
        <w:rPr>
          <w:lang w:val="en-GB"/>
        </w:rPr>
        <w:t>&lt;/content&gt;</w:t>
      </w:r>
    </w:p>
    <w:p>
      <w:pPr>
        <w:pStyle w:val="Normal"/>
        <w:ind w:left="3240" w:hanging="0"/>
        <w:rPr>
          <w:lang w:val="en-GB"/>
        </w:rPr>
      </w:pPr>
      <w:r>
        <w:rPr>
          <w:lang w:val="en-GB"/>
        </w:rPr>
        <w:t>&lt;/paragraph&gt;</w:t>
      </w:r>
    </w:p>
    <w:p>
      <w:pPr>
        <w:pStyle w:val="Normal"/>
        <w:ind w:left="1936" w:firstLine="1304"/>
        <w:rPr>
          <w:lang w:val="en-GB"/>
        </w:rPr>
      </w:pPr>
      <w:r>
        <w:rPr>
          <w:lang w:val="en-GB"/>
        </w:rPr>
        <w:t>&lt;paragraph&gt;</w:t>
      </w:r>
    </w:p>
    <w:p>
      <w:pPr>
        <w:pStyle w:val="Normal"/>
        <w:ind w:left="2608" w:firstLine="992"/>
        <w:rPr/>
      </w:pPr>
      <w:r>
        <w:rPr>
          <w:lang w:val="en-GB"/>
        </w:rPr>
        <w:t>&lt;content&gt;</w:t>
      </w:r>
      <w:r>
        <w:rPr>
          <w:i/>
          <w:iCs/>
          <w:lang w:val="en-GB"/>
        </w:rPr>
        <w:t>V. Pakarinen</w:t>
      </w:r>
      <w:r>
        <w:rPr>
          <w:lang w:val="en-GB"/>
        </w:rPr>
        <w:t>&lt;/content&gt;</w:t>
      </w:r>
    </w:p>
    <w:p>
      <w:pPr>
        <w:pStyle w:val="Normal"/>
        <w:ind w:left="2608" w:firstLine="632"/>
        <w:rPr/>
      </w:pPr>
      <w:r>
        <w:rPr/>
        <w:t>&lt;/paragraph&gt;</w:t>
      </w:r>
    </w:p>
    <w:p>
      <w:pPr>
        <w:pStyle w:val="Normal"/>
        <w:ind w:left="2608" w:firstLine="272"/>
        <w:rPr/>
      </w:pPr>
      <w:r>
        <w:rPr/>
        <w:t>&lt;/text&gt;</w:t>
      </w:r>
    </w:p>
    <w:p>
      <w:pPr>
        <w:pStyle w:val="Normal"/>
        <w:rPr/>
      </w:pPr>
      <w:r>
        <w:rPr/>
      </w:r>
    </w:p>
    <w:p>
      <w:pPr>
        <w:pStyle w:val="Normal"/>
        <w:rPr/>
      </w:pPr>
      <w:r>
        <w:rPr/>
      </w:r>
    </w:p>
    <w:p>
      <w:pPr>
        <w:pStyle w:val="Normal"/>
        <w:rPr/>
      </w:pPr>
      <w:r>
        <w:rPr/>
        <w:t>Paikka, tekopäivämäärä ja lääkärin nimi (merkinnän tekijä) ilmoitetaan tässä sectionissa selväkielisenä narrative-osuudessa omissa kappaleissaan (paragraph).</w:t>
      </w:r>
    </w:p>
    <w:p>
      <w:pPr>
        <w:pStyle w:val="Normal"/>
        <w:rPr/>
      </w:pPr>
      <w:r>
        <w:rPr/>
        <w:t>Hoitoprosessin vaihe-tasolla toimenpiteen tiedot eivät ole rakenteissa muodossa.</w:t>
      </w:r>
    </w:p>
    <w:p>
      <w:pPr>
        <w:pStyle w:val="Normal"/>
        <w:rPr/>
      </w:pPr>
      <w:r>
        <w:rPr/>
      </w:r>
    </w:p>
    <w:p>
      <w:pPr>
        <w:pStyle w:val="Normal"/>
        <w:rPr/>
      </w:pPr>
      <w:r>
        <w:rPr/>
        <w:t>Tämän tason alla seuraavassa section-elementissä ilmoitetaan kaikki sanoman, esim. lääkemääräyksen tiedot. Code-elementtiä ei käytetä. Vain yksi section on käytössä tällä otsikkotasolla ja tämän sectionin text-osuuteen sijoitetaan kaikki näyttömuotoinen tieto ja entry-osuuteen kaikki rakenteinen (computable structures) tieto.</w:t>
      </w:r>
    </w:p>
    <w:p>
      <w:pPr>
        <w:pStyle w:val="Normal"/>
        <w:rPr/>
      </w:pPr>
      <w:r>
        <w:rPr/>
      </w:r>
    </w:p>
    <w:p>
      <w:pPr>
        <w:pStyle w:val="Normal"/>
        <w:rPr/>
      </w:pPr>
      <w:r>
        <w:rPr/>
        <w:t>Lääkemääräykseen liittyvissä sanomissa on siis aina kolme sisäkkäistä sectionia: 1) näkymä, 2) hoitoprosessin vaihe 3) otsikkotaso.</w:t>
      </w:r>
    </w:p>
    <w:p>
      <w:pPr>
        <w:pStyle w:val="Normal"/>
        <w:rPr/>
      </w:pPr>
      <w:r>
        <w:rPr/>
      </w:r>
    </w:p>
    <w:p>
      <w:pPr>
        <w:pStyle w:val="Normal"/>
        <w:rPr/>
      </w:pPr>
      <w:r>
        <w:rPr/>
        <w:t>Kullekin sectionille voidaan antaa id sekä XML ID. Id:n ja XML ID:n ei tarvitse olla samoja.  Allekirjoitettavissa dokumenteissa body-osuudessa on reference-viittaus myös takaisin samaan dokumenttiin, jotta dokumentin id tulisi allekirjoitettuun osuuteen.</w:t>
      </w:r>
    </w:p>
    <w:p>
      <w:pPr>
        <w:pStyle w:val="Normal"/>
        <w:rPr/>
      </w:pPr>
      <w:r>
        <w:rPr/>
      </w:r>
    </w:p>
    <w:p>
      <w:pPr>
        <w:pStyle w:val="Normal"/>
        <w:rPr>
          <w:b/>
          <w:b/>
          <w:bCs/>
        </w:rPr>
      </w:pPr>
      <w:r>
        <w:rPr>
          <w:b/>
          <w:bCs/>
        </w:rPr>
        <w:t>Sanomiin liittyvien tietojen pakollisuudet on määritelty Kelan tietosisältödokumentissa (eResepti_Maarittely_Tietosisallot), josta pakollisuustiedot on poimittu keskeisin osin tietojen yhteenvetolukuihin.</w:t>
      </w:r>
    </w:p>
    <w:p>
      <w:pPr>
        <w:pStyle w:val="Normal"/>
        <w:rPr/>
      </w:pPr>
      <w:r>
        <w:rPr>
          <w:b/>
        </w:rPr>
        <w:t>Pakollisuustiedot tulisi aina tarkistaa Kelan vaatimusmäärittelyistä (</w:t>
      </w:r>
      <w:hyperlink r:id="rId3">
        <w:r>
          <w:rPr>
            <w:rStyle w:val="InternetLink"/>
            <w:b/>
          </w:rPr>
          <w:t>www.kanta.fi</w:t>
        </w:r>
      </w:hyperlink>
      <w:r>
        <w:rPr/>
        <w:t xml:space="preserve"> ).</w:t>
      </w:r>
    </w:p>
    <w:p>
      <w:pPr>
        <w:pStyle w:val="Normal"/>
        <w:rPr/>
      </w:pPr>
      <w:r>
        <w:rPr/>
      </w:r>
    </w:p>
    <w:p>
      <w:pPr>
        <w:pStyle w:val="Normal"/>
        <w:rPr/>
      </w:pPr>
      <w:r>
        <w:rPr/>
        <w:t>Tässä määrityksessä mainittu tietotyyppiopas tarkoittaa dokumenttiarkiston määritystä 1.2.246.777.11.2015.25 HL7-Finland -  Tietotyypit.v. 1.41</w:t>
      </w:r>
    </w:p>
    <w:p>
      <w:pPr>
        <w:pStyle w:val="Normal"/>
        <w:rPr/>
      </w:pPr>
      <w:r>
        <w:rPr/>
      </w:r>
    </w:p>
    <w:p>
      <w:pPr>
        <w:pStyle w:val="Normal"/>
        <w:keepNext w:val="true"/>
        <w:rPr/>
      </w:pPr>
      <w:r>
        <w:rPr/>
        <w:t xml:space="preserve">Esim. lääkemääräys: </w:t>
      </w:r>
    </w:p>
    <w:p>
      <w:pPr>
        <w:pStyle w:val="Normal"/>
        <w:keepNext w:val="true"/>
        <w:rPr/>
      </w:pPr>
      <w:r>
        <w:rPr/>
        <w:t>...</w:t>
      </w:r>
    </w:p>
    <w:p>
      <w:pPr>
        <w:pStyle w:val="Normal"/>
        <w:rPr/>
      </w:pPr>
      <w:r>
        <w:rPr/>
        <w:t>&lt;component&gt;</w:t>
      </w:r>
    </w:p>
    <w:p>
      <w:pPr>
        <w:pStyle w:val="Header"/>
        <w:tabs>
          <w:tab w:val="clear" w:pos="4153"/>
          <w:tab w:val="clear" w:pos="8306"/>
        </w:tabs>
        <w:rPr/>
      </w:pPr>
      <w:r>
        <w:rPr/>
        <w:tab/>
        <w:t>&lt;section&gt;</w:t>
      </w:r>
    </w:p>
    <w:p>
      <w:pPr>
        <w:pStyle w:val="Normal"/>
        <w:ind w:firstLine="1800"/>
        <w:rPr/>
      </w:pPr>
      <w:r>
        <w:rPr/>
        <w:t>&lt;id /&gt;</w:t>
      </w:r>
    </w:p>
    <w:p>
      <w:pPr>
        <w:pStyle w:val="Normal"/>
        <w:ind w:firstLine="1800"/>
        <w:rPr/>
      </w:pPr>
      <w:r>
        <w:rPr/>
        <w:t>&lt;title&gt;Lääkemääräyksen tiedot&lt;/title&gt;</w:t>
      </w:r>
    </w:p>
    <w:p>
      <w:pPr>
        <w:pStyle w:val="Normal"/>
        <w:ind w:left="1080" w:firstLine="720"/>
        <w:rPr/>
      </w:pPr>
      <w:r>
        <w:rPr/>
        <w:t>&lt;text&gt;</w:t>
      </w:r>
    </w:p>
    <w:p>
      <w:pPr>
        <w:pStyle w:val="Normal"/>
        <w:ind w:left="1888" w:firstLine="720"/>
        <w:rPr/>
      </w:pPr>
      <w:r>
        <w:rPr/>
        <w:t>&lt;!--- lääkemääräyksen  tiedot näyttömuodossa  --&gt;</w:t>
      </w:r>
    </w:p>
    <w:p>
      <w:pPr>
        <w:pStyle w:val="Normal"/>
        <w:ind w:left="1168" w:firstLine="632"/>
        <w:rPr/>
      </w:pPr>
      <w:r>
        <w:rPr/>
        <w:t>&lt;/text&gt;</w:t>
      </w:r>
    </w:p>
    <w:p>
      <w:pPr>
        <w:pStyle w:val="Normal"/>
        <w:ind w:left="1168" w:firstLine="632"/>
        <w:rPr/>
      </w:pPr>
      <w:r>
        <w:rPr/>
        <w:t>&lt;entry&gt;</w:t>
      </w:r>
    </w:p>
    <w:p>
      <w:pPr>
        <w:pStyle w:val="Normal"/>
        <w:ind w:left="1976" w:firstLine="632"/>
        <w:rPr/>
      </w:pPr>
      <w:r>
        <w:rPr/>
        <w:t>&lt;!--- lääkemääräyksen tiedot rakenteisessa muodossa  --&gt;</w:t>
      </w:r>
    </w:p>
    <w:p>
      <w:pPr>
        <w:pStyle w:val="Normal"/>
        <w:ind w:left="1168" w:firstLine="632"/>
        <w:rPr/>
      </w:pPr>
      <w:r>
        <w:rPr/>
        <w:t>&lt;/entry&gt;</w:t>
      </w:r>
    </w:p>
    <w:p>
      <w:pPr>
        <w:pStyle w:val="Normal"/>
        <w:rPr/>
      </w:pPr>
      <w:r>
        <w:rPr/>
      </w:r>
    </w:p>
    <w:p>
      <w:pPr>
        <w:pStyle w:val="Normal"/>
        <w:rPr/>
      </w:pPr>
      <w:r>
        <w:rPr/>
        <w:t>Section id:n käyttö on pakollista. Sectionit numeroidaan juoksevasti siten, että id:n alkuosa on CDA-headerin id, johon on lisätty piste ja juokseva numero.</w:t>
      </w:r>
    </w:p>
    <w:p>
      <w:pPr>
        <w:pStyle w:val="Normal"/>
        <w:rPr/>
      </w:pPr>
      <w:r>
        <w:rPr/>
      </w:r>
    </w:p>
    <w:p>
      <w:pPr>
        <w:pStyle w:val="Normal"/>
        <w:rPr/>
      </w:pPr>
      <w:r>
        <w:rPr/>
        <w:t xml:space="preserve">Esimerkki: koko dokumentin id:  </w:t>
        <w:tab/>
        <w:t xml:space="preserve">root=”1.2.246.537.10.15675350.93.2004.313663” </w:t>
      </w:r>
    </w:p>
    <w:p>
      <w:pPr>
        <w:pStyle w:val="Normal"/>
        <w:rPr/>
      </w:pPr>
      <w:r>
        <w:rPr>
          <w:rFonts w:eastAsia="Wingdings" w:cs="Wingdings" w:ascii="Wingdings" w:hAnsi="Wingdings"/>
        </w:rPr>
        <w:t></w:t>
      </w:r>
      <w:r>
        <w:rPr/>
        <w:t xml:space="preserve"> </w:t>
      </w:r>
      <w:r>
        <w:rPr/>
        <w:t xml:space="preserve">sectionin #3  id on: </w:t>
        <w:tab/>
        <w:tab/>
        <w:t xml:space="preserve">root=”1.2.246.537.10.15675350.93.2004.313663.3” </w:t>
      </w:r>
    </w:p>
    <w:p>
      <w:pPr>
        <w:pStyle w:val="Normal"/>
        <w:rPr/>
      </w:pPr>
      <w:r>
        <w:rPr/>
      </w:r>
    </w:p>
    <w:p>
      <w:pPr>
        <w:pStyle w:val="Header"/>
        <w:tabs>
          <w:tab w:val="clear" w:pos="4153"/>
          <w:tab w:val="clear" w:pos="8306"/>
        </w:tabs>
        <w:rPr/>
      </w:pPr>
      <w:r>
        <w:rPr/>
      </w:r>
      <w:r>
        <w:br w:type="page"/>
      </w:r>
    </w:p>
    <w:p>
      <w:pPr>
        <w:pStyle w:val="Header"/>
        <w:tabs>
          <w:tab w:val="clear" w:pos="4153"/>
          <w:tab w:val="clear" w:pos="8306"/>
        </w:tabs>
        <w:rPr/>
      </w:pPr>
      <w:r>
        <w:rPr/>
      </w:r>
    </w:p>
    <w:p>
      <w:pPr>
        <w:pStyle w:val="Heading1"/>
        <w:rPr/>
      </w:pPr>
      <w:bookmarkStart w:id="3" w:name="__RefHeading___Toc443208352"/>
      <w:bookmarkEnd w:id="3"/>
      <w:r>
        <w:rPr/>
        <w:t>Luokitukset</w:t>
      </w:r>
    </w:p>
    <w:p>
      <w:pPr>
        <w:pStyle w:val="Normal"/>
        <w:rPr/>
      </w:pPr>
      <w:r>
        <w:rPr/>
      </w:r>
    </w:p>
    <w:p>
      <w:pPr>
        <w:pStyle w:val="Normal"/>
        <w:rPr/>
      </w:pPr>
      <w:r>
        <w:rPr/>
        <w:t>Käytetyt (lääkityslistan) kenttäkoodit, koodisto=1.2.246.537.6.12.2002.126</w:t>
      </w:r>
    </w:p>
    <w:tbl>
      <w:tblPr>
        <w:tblW w:w="8890" w:type="dxa"/>
        <w:jc w:val="left"/>
        <w:tblInd w:w="-75" w:type="dxa"/>
        <w:tblLayout w:type="fixed"/>
        <w:tblCellMar>
          <w:top w:w="0" w:type="dxa"/>
          <w:left w:w="70" w:type="dxa"/>
          <w:bottom w:w="0" w:type="dxa"/>
          <w:right w:w="70" w:type="dxa"/>
        </w:tblCellMar>
      </w:tblPr>
      <w:tblGrid>
        <w:gridCol w:w="1492"/>
        <w:gridCol w:w="4798"/>
        <w:gridCol w:w="2600"/>
      </w:tblGrid>
      <w:tr>
        <w:trPr/>
        <w:tc>
          <w:tcPr>
            <w:tcW w:w="1492"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Koodi</w:t>
            </w:r>
          </w:p>
        </w:tc>
        <w:tc>
          <w:tcPr>
            <w:tcW w:w="4798"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tiedon nimi</w:t>
            </w:r>
          </w:p>
        </w:tc>
        <w:tc>
          <w:tcPr>
            <w:tcW w:w="260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Huom!</w:t>
            </w:r>
          </w:p>
          <w:p>
            <w:pPr>
              <w:pStyle w:val="Normal"/>
              <w:rPr/>
            </w:pPr>
            <w:r>
              <w:rPr/>
              <w:t>(missä rakenteessa,</w:t>
            </w:r>
          </w:p>
          <w:p>
            <w:pPr>
              <w:pStyle w:val="Normal"/>
              <w:rPr/>
            </w:pPr>
            <w:r>
              <w:rPr/>
              <w:t>onko uusi verrattaessa</w:t>
            </w:r>
          </w:p>
          <w:p>
            <w:pPr>
              <w:pStyle w:val="Normal"/>
              <w:rPr/>
            </w:pPr>
            <w:r>
              <w:rPr/>
              <w:t>lääkityslistaan)</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4</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lääkkeen vaikuttavat ainesosat</w:t>
            </w:r>
          </w:p>
        </w:tc>
        <w:tc>
          <w:tcPr>
            <w:tcW w:w="2600" w:type="dxa"/>
            <w:tcBorders>
              <w:top w:val="single" w:sz="4" w:space="0" w:color="000000"/>
              <w:left w:val="single" w:sz="4" w:space="0" w:color="000000"/>
              <w:bottom w:val="single" w:sz="4" w:space="0" w:color="000000"/>
              <w:right w:val="single" w:sz="4" w:space="0" w:color="000000"/>
            </w:tcBorders>
          </w:tcPr>
          <w:p>
            <w:pPr>
              <w:pStyle w:val="Normal"/>
              <w:rPr/>
            </w:pPr>
            <w:r>
              <w:rPr/>
              <w:t>organizer</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10</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lääkkeen muut ainesosat</w:t>
            </w:r>
          </w:p>
        </w:tc>
        <w:tc>
          <w:tcPr>
            <w:tcW w:w="2600"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organizer</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24</w:t>
            </w:r>
          </w:p>
        </w:tc>
        <w:tc>
          <w:tcPr>
            <w:tcW w:w="4798"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lääkemuoto</w:t>
            </w:r>
          </w:p>
        </w:tc>
        <w:tc>
          <w:tcPr>
            <w:tcW w:w="2600"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observation</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30</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valvottu syöttökoodi</w:t>
            </w:r>
          </w:p>
        </w:tc>
        <w:tc>
          <w:tcPr>
            <w:tcW w:w="260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32</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Annososio ja jatko-osiot</w:t>
            </w:r>
          </w:p>
        </w:tc>
        <w:tc>
          <w:tcPr>
            <w:tcW w:w="2600" w:type="dxa"/>
            <w:tcBorders>
              <w:top w:val="single" w:sz="4" w:space="0" w:color="000000"/>
              <w:left w:val="single" w:sz="4" w:space="0" w:color="000000"/>
              <w:bottom w:val="single" w:sz="4" w:space="0" w:color="000000"/>
              <w:right w:val="single" w:sz="4" w:space="0" w:color="000000"/>
            </w:tcBorders>
          </w:tcPr>
          <w:p>
            <w:pPr>
              <w:pStyle w:val="Normal"/>
              <w:rPr/>
            </w:pPr>
            <w:r>
              <w:rPr/>
              <w:t>organizer</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58</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käyttötarkoitus tekstinä</w:t>
            </w:r>
          </w:p>
        </w:tc>
        <w:tc>
          <w:tcPr>
            <w:tcW w:w="260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67</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hoitolaji</w:t>
            </w:r>
          </w:p>
        </w:tc>
        <w:tc>
          <w:tcPr>
            <w:tcW w:w="260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p>
            <w:pPr>
              <w:pStyle w:val="Normal"/>
              <w:rPr/>
            </w:pPr>
            <w:r>
              <w:rPr/>
              <w:t>(koodaus erilainen kuin lääkityslistassa)</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68</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pysyvä lääkitys</w:t>
            </w:r>
          </w:p>
        </w:tc>
        <w:tc>
          <w:tcPr>
            <w:tcW w:w="260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69</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erillisselvitys</w:t>
            </w:r>
          </w:p>
        </w:tc>
        <w:tc>
          <w:tcPr>
            <w:tcW w:w="260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75</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reseptin uudistamiskielto</w:t>
            </w:r>
          </w:p>
        </w:tc>
        <w:tc>
          <w:tcPr>
            <w:tcW w:w="260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194</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uudistamiskiellon syy ja perustelu</w:t>
            </w:r>
          </w:p>
        </w:tc>
        <w:tc>
          <w:tcPr>
            <w:tcW w:w="260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81</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lääkevaihtokielto</w:t>
            </w:r>
          </w:p>
        </w:tc>
        <w:tc>
          <w:tcPr>
            <w:tcW w:w="260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83</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lääkevalmisteen ja pakkauksen tiedot</w:t>
            </w:r>
          </w:p>
        </w:tc>
        <w:tc>
          <w:tcPr>
            <w:tcW w:w="2600"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organizer</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121</w:t>
            </w:r>
          </w:p>
        </w:tc>
        <w:tc>
          <w:tcPr>
            <w:tcW w:w="4798"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iterointi</w:t>
            </w:r>
          </w:p>
        </w:tc>
        <w:tc>
          <w:tcPr>
            <w:tcW w:w="2600"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observation,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87</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annostelu vain tekstinä</w:t>
            </w:r>
          </w:p>
        </w:tc>
        <w:tc>
          <w:tcPr>
            <w:tcW w:w="2600" w:type="dxa"/>
            <w:tcBorders>
              <w:top w:val="single" w:sz="4" w:space="0" w:color="000000"/>
              <w:left w:val="single" w:sz="4" w:space="0" w:color="000000"/>
              <w:bottom w:val="single" w:sz="4" w:space="0" w:color="000000"/>
              <w:right w:val="single" w:sz="4" w:space="0" w:color="000000"/>
            </w:tcBorders>
          </w:tcPr>
          <w:p>
            <w:pPr>
              <w:pStyle w:val="Normal"/>
              <w:rPr/>
            </w:pPr>
            <w:r>
              <w:rPr/>
              <w:t>observation,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88</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reseptin muut tiedot</w:t>
            </w:r>
          </w:p>
        </w:tc>
        <w:tc>
          <w:tcPr>
            <w:tcW w:w="2600" w:type="dxa"/>
            <w:tcBorders>
              <w:top w:val="single" w:sz="4" w:space="0" w:color="000000"/>
              <w:left w:val="single" w:sz="4" w:space="0" w:color="000000"/>
              <w:bottom w:val="single" w:sz="4" w:space="0" w:color="000000"/>
              <w:right w:val="single" w:sz="4" w:space="0" w:color="000000"/>
            </w:tcBorders>
          </w:tcPr>
          <w:p>
            <w:pPr>
              <w:pStyle w:val="Normal"/>
              <w:rPr/>
            </w:pPr>
            <w:r>
              <w:rPr/>
              <w:t>organizer,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89</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alle 12-vuotiaan paino</w:t>
            </w:r>
          </w:p>
        </w:tc>
        <w:tc>
          <w:tcPr>
            <w:tcW w:w="2600" w:type="dxa"/>
            <w:tcBorders>
              <w:top w:val="single" w:sz="4" w:space="0" w:color="000000"/>
              <w:left w:val="single" w:sz="4" w:space="0" w:color="000000"/>
              <w:bottom w:val="single" w:sz="4" w:space="0" w:color="000000"/>
              <w:right w:val="single" w:sz="4" w:space="0" w:color="000000"/>
            </w:tcBorders>
          </w:tcPr>
          <w:p>
            <w:pPr>
              <w:pStyle w:val="Normal"/>
              <w:rPr/>
            </w:pPr>
            <w:r>
              <w:rPr/>
              <w:t>observation,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798"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260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91</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annosjakelu</w:t>
            </w:r>
          </w:p>
        </w:tc>
        <w:tc>
          <w:tcPr>
            <w:tcW w:w="2600" w:type="dxa"/>
            <w:tcBorders>
              <w:top w:val="single" w:sz="4" w:space="0" w:color="000000"/>
              <w:left w:val="single" w:sz="4" w:space="0" w:color="000000"/>
              <w:bottom w:val="single" w:sz="4" w:space="0" w:color="000000"/>
              <w:right w:val="single" w:sz="4" w:space="0" w:color="000000"/>
            </w:tcBorders>
          </w:tcPr>
          <w:p>
            <w:pPr>
              <w:pStyle w:val="Normal"/>
              <w:rPr/>
            </w:pPr>
            <w:r>
              <w:rPr/>
              <w:t>observation,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92</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viesti apteekille</w:t>
            </w:r>
          </w:p>
        </w:tc>
        <w:tc>
          <w:tcPr>
            <w:tcW w:w="2600" w:type="dxa"/>
            <w:tcBorders>
              <w:top w:val="single" w:sz="4" w:space="0" w:color="000000"/>
              <w:left w:val="single" w:sz="4" w:space="0" w:color="000000"/>
              <w:bottom w:val="single" w:sz="4" w:space="0" w:color="000000"/>
              <w:right w:val="single" w:sz="4" w:space="0" w:color="000000"/>
            </w:tcBorders>
          </w:tcPr>
          <w:p>
            <w:pPr>
              <w:pStyle w:val="Normal"/>
              <w:rPr/>
            </w:pPr>
            <w:r>
              <w:rPr/>
              <w:t>observation,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798"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260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94</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lääketietokannan mukainen laji</w:t>
            </w:r>
          </w:p>
        </w:tc>
        <w:tc>
          <w:tcPr>
            <w:tcW w:w="2600" w:type="dxa"/>
            <w:tcBorders>
              <w:top w:val="single" w:sz="4" w:space="0" w:color="000000"/>
              <w:left w:val="single" w:sz="4" w:space="0" w:color="000000"/>
              <w:bottom w:val="single" w:sz="4" w:space="0" w:color="000000"/>
              <w:right w:val="single" w:sz="4" w:space="0" w:color="000000"/>
            </w:tcBorders>
          </w:tcPr>
          <w:p>
            <w:pPr>
              <w:pStyle w:val="Normal"/>
              <w:rPr>
                <w:lang w:val="de-DE"/>
              </w:rPr>
            </w:pPr>
            <w:r>
              <w:rPr>
                <w:lang w:val="de-DE"/>
              </w:rPr>
              <w:t>POISTETTU</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95</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mitätöinnin syy</w:t>
            </w:r>
          </w:p>
        </w:tc>
        <w:tc>
          <w:tcPr>
            <w:tcW w:w="2600" w:type="dxa"/>
            <w:tcBorders>
              <w:top w:val="single" w:sz="4" w:space="0" w:color="000000"/>
              <w:left w:val="single" w:sz="4" w:space="0" w:color="000000"/>
              <w:bottom w:val="single" w:sz="4" w:space="0" w:color="000000"/>
              <w:right w:val="single" w:sz="4" w:space="0" w:color="000000"/>
            </w:tcBorders>
          </w:tcPr>
          <w:p>
            <w:pPr>
              <w:pStyle w:val="Normal"/>
              <w:rPr/>
            </w:pPr>
            <w:r>
              <w:rPr/>
              <w:t>observation,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96</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mitätöinnin tyyppi</w:t>
            </w:r>
          </w:p>
        </w:tc>
        <w:tc>
          <w:tcPr>
            <w:tcW w:w="2600" w:type="dxa"/>
            <w:tcBorders>
              <w:top w:val="single" w:sz="4" w:space="0" w:color="000000"/>
              <w:left w:val="single" w:sz="4" w:space="0" w:color="000000"/>
              <w:bottom w:val="single" w:sz="4" w:space="0" w:color="000000"/>
              <w:right w:val="single" w:sz="4" w:space="0" w:color="000000"/>
            </w:tcBorders>
          </w:tcPr>
          <w:p>
            <w:pPr>
              <w:pStyle w:val="Normal"/>
              <w:rPr/>
            </w:pPr>
            <w:r>
              <w:rPr/>
              <w:t>observation,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96.1</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mitätöinnin osapuoli</w:t>
            </w:r>
          </w:p>
        </w:tc>
        <w:tc>
          <w:tcPr>
            <w:tcW w:w="2600" w:type="dxa"/>
            <w:tcBorders>
              <w:top w:val="single" w:sz="4" w:space="0" w:color="000000"/>
              <w:left w:val="single" w:sz="4" w:space="0" w:color="000000"/>
              <w:bottom w:val="single" w:sz="4" w:space="0" w:color="000000"/>
              <w:right w:val="single" w:sz="4" w:space="0" w:color="000000"/>
            </w:tcBorders>
          </w:tcPr>
          <w:p>
            <w:pPr>
              <w:pStyle w:val="Normal"/>
              <w:rPr>
                <w:lang w:val="de-DE"/>
              </w:rPr>
            </w:pPr>
            <w:r>
              <w:rPr>
                <w:lang w:val="de-DE"/>
              </w:rPr>
              <w:t>code qualifier,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96.2</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mitätöinnin suostumus</w:t>
            </w:r>
          </w:p>
        </w:tc>
        <w:tc>
          <w:tcPr>
            <w:tcW w:w="2600" w:type="dxa"/>
            <w:tcBorders>
              <w:top w:val="single" w:sz="4" w:space="0" w:color="000000"/>
              <w:left w:val="single" w:sz="4" w:space="0" w:color="000000"/>
              <w:bottom w:val="single" w:sz="4" w:space="0" w:color="000000"/>
              <w:right w:val="single" w:sz="4" w:space="0" w:color="000000"/>
            </w:tcBorders>
          </w:tcPr>
          <w:p>
            <w:pPr>
              <w:pStyle w:val="Normal"/>
              <w:rPr>
                <w:lang w:val="de-DE"/>
              </w:rPr>
            </w:pPr>
            <w:r>
              <w:rPr>
                <w:lang w:val="de-DE"/>
              </w:rPr>
              <w:t>code qualifier,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97</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korjauksen perustelu</w:t>
            </w:r>
          </w:p>
        </w:tc>
        <w:tc>
          <w:tcPr>
            <w:tcW w:w="2600" w:type="dxa"/>
            <w:tcBorders>
              <w:top w:val="single" w:sz="4" w:space="0" w:color="000000"/>
              <w:left w:val="single" w:sz="4" w:space="0" w:color="000000"/>
              <w:bottom w:val="single" w:sz="4" w:space="0" w:color="000000"/>
              <w:right w:val="single" w:sz="4" w:space="0" w:color="000000"/>
            </w:tcBorders>
          </w:tcPr>
          <w:p>
            <w:pPr>
              <w:pStyle w:val="Normal"/>
              <w:rPr/>
            </w:pPr>
            <w:r>
              <w:rPr/>
              <w:t>observation,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98</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mitätöinnin muut tiedot</w:t>
            </w:r>
          </w:p>
        </w:tc>
        <w:tc>
          <w:tcPr>
            <w:tcW w:w="2600" w:type="dxa"/>
            <w:tcBorders>
              <w:top w:val="single" w:sz="4" w:space="0" w:color="000000"/>
              <w:left w:val="single" w:sz="4" w:space="0" w:color="000000"/>
              <w:bottom w:val="single" w:sz="4" w:space="0" w:color="000000"/>
              <w:right w:val="single" w:sz="4" w:space="0" w:color="000000"/>
            </w:tcBorders>
          </w:tcPr>
          <w:p>
            <w:pPr>
              <w:pStyle w:val="Normal"/>
              <w:rPr/>
            </w:pPr>
            <w:r>
              <w:rPr/>
              <w:t>organizer,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99</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korjauksen muut tiedot</w:t>
            </w:r>
          </w:p>
        </w:tc>
        <w:tc>
          <w:tcPr>
            <w:tcW w:w="2600" w:type="dxa"/>
            <w:tcBorders>
              <w:top w:val="single" w:sz="4" w:space="0" w:color="000000"/>
              <w:left w:val="single" w:sz="4" w:space="0" w:color="000000"/>
              <w:bottom w:val="single" w:sz="4" w:space="0" w:color="000000"/>
              <w:right w:val="single" w:sz="4" w:space="0" w:color="000000"/>
            </w:tcBorders>
          </w:tcPr>
          <w:p>
            <w:pPr>
              <w:pStyle w:val="Normal"/>
              <w:rPr/>
            </w:pPr>
            <w:r>
              <w:rPr/>
              <w:t>organizer,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100</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lääkevalmisteen ja pakkauksen tiedot toimitussanomassa</w:t>
            </w:r>
          </w:p>
        </w:tc>
        <w:tc>
          <w:tcPr>
            <w:tcW w:w="2600" w:type="dxa"/>
            <w:tcBorders>
              <w:top w:val="single" w:sz="4" w:space="0" w:color="000000"/>
              <w:left w:val="single" w:sz="4" w:space="0" w:color="000000"/>
              <w:bottom w:val="single" w:sz="4" w:space="0" w:color="000000"/>
              <w:right w:val="single" w:sz="4" w:space="0" w:color="000000"/>
            </w:tcBorders>
          </w:tcPr>
          <w:p>
            <w:pPr>
              <w:pStyle w:val="Normal"/>
              <w:rPr/>
            </w:pPr>
            <w:r>
              <w:rPr/>
              <w:t>organizer,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101</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osapakkaus</w:t>
            </w:r>
          </w:p>
        </w:tc>
        <w:tc>
          <w:tcPr>
            <w:tcW w:w="260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102</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toimitettu määrä</w:t>
            </w:r>
          </w:p>
        </w:tc>
        <w:tc>
          <w:tcPr>
            <w:tcW w:w="260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103</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jäljellä oleva määrä</w:t>
            </w:r>
          </w:p>
        </w:tc>
        <w:tc>
          <w:tcPr>
            <w:tcW w:w="260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obervation,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104</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toimituksen muut tiedot</w:t>
            </w:r>
          </w:p>
        </w:tc>
        <w:tc>
          <w:tcPr>
            <w:tcW w:w="260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organizer,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105</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lääke vaihdettu</w:t>
            </w:r>
          </w:p>
        </w:tc>
        <w:tc>
          <w:tcPr>
            <w:tcW w:w="260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106</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apteekin huomautus</w:t>
            </w:r>
          </w:p>
        </w:tc>
        <w:tc>
          <w:tcPr>
            <w:tcW w:w="260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107</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lisäselvitys Kelalle</w:t>
            </w:r>
          </w:p>
        </w:tc>
        <w:tc>
          <w:tcPr>
            <w:tcW w:w="260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108</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toimituksen hinta</w:t>
            </w:r>
          </w:p>
        </w:tc>
        <w:tc>
          <w:tcPr>
            <w:tcW w:w="260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798"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260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snapToGrid w:val="false"/>
              <w:rPr/>
            </w:pPr>
            <w:r>
              <w:rPr/>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109</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toimitettu hintaputkeen kuulumatonta lääkettä</w:t>
            </w:r>
          </w:p>
        </w:tc>
        <w:tc>
          <w:tcPr>
            <w:tcW w:w="260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110</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omavastuuosuuksien lukumäärä</w:t>
            </w:r>
          </w:p>
        </w:tc>
        <w:tc>
          <w:tcPr>
            <w:tcW w:w="260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111</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uusimispyynnön tila</w:t>
            </w:r>
          </w:p>
        </w:tc>
        <w:tc>
          <w:tcPr>
            <w:tcW w:w="260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798"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260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snapToGrid w:val="false"/>
              <w:rPr/>
            </w:pPr>
            <w:r>
              <w:rPr/>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113</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apteekin viesti uusimispyynnössä</w:t>
            </w:r>
          </w:p>
        </w:tc>
        <w:tc>
          <w:tcPr>
            <w:tcW w:w="260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114</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lääkärin perustelu uusimispyynnössä</w:t>
            </w:r>
          </w:p>
        </w:tc>
        <w:tc>
          <w:tcPr>
            <w:tcW w:w="260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115</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ohje kansalaiselle</w:t>
            </w:r>
          </w:p>
        </w:tc>
        <w:tc>
          <w:tcPr>
            <w:tcW w:w="260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116</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lääkityksen muut tiedot</w:t>
            </w:r>
          </w:p>
        </w:tc>
        <w:tc>
          <w:tcPr>
            <w:tcW w:w="260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organizer,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117</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Potilaan tunnistaminen</w:t>
            </w:r>
          </w:p>
        </w:tc>
        <w:tc>
          <w:tcPr>
            <w:tcW w:w="260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122</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kokonaan toimitettu</w:t>
            </w:r>
          </w:p>
        </w:tc>
        <w:tc>
          <w:tcPr>
            <w:tcW w:w="260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119</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huumausaine/PKV-lääkemääräys</w:t>
            </w:r>
          </w:p>
        </w:tc>
        <w:tc>
          <w:tcPr>
            <w:tcW w:w="260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120</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uusimispyynnön suostumustyyppi</w:t>
            </w:r>
          </w:p>
        </w:tc>
        <w:tc>
          <w:tcPr>
            <w:tcW w:w="260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del w:id="20" w:author="Kauppila Timo" w:date="2016-09-12T10:08:00Z">
              <w:commentRangeStart w:id="0"/>
              <w:r>
                <w:rPr/>
                <w:delText>POISTETTU</w:delText>
              </w:r>
            </w:del>
            <w:ins w:id="21" w:author="Kauppila Timo" w:date="2016-09-12T10:08:00Z">
              <w:r>
                <w:rPr/>
                <w:t>observation, uusi</w:t>
              </w:r>
            </w:ins>
            <w:ins w:id="22" w:author="Kauppila Timo" w:date="2016-09-12T10:09:00Z">
              <w:commentRangeEnd w:id="0"/>
              <w:r>
                <w:commentReference w:id="0"/>
              </w:r>
              <w:r>
                <w:rPr>
                  <w:rStyle w:val="Kommentinviite"/>
                  <w:vanish w:val="false"/>
                </w:rPr>
              </w:r>
            </w:ins>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123</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potilas kieltäytynyt potilasohjeen tulostamisesta</w:t>
            </w:r>
          </w:p>
        </w:tc>
        <w:tc>
          <w:tcPr>
            <w:tcW w:w="260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POISTETTU</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124</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apteekissa valmistettavan lääkkeen osoitin</w:t>
            </w:r>
          </w:p>
        </w:tc>
        <w:tc>
          <w:tcPr>
            <w:tcW w:w="260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125</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pakkauskoon kerroin</w:t>
            </w:r>
          </w:p>
        </w:tc>
        <w:tc>
          <w:tcPr>
            <w:tcW w:w="260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126</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pakkauskoko tekstimuodossa</w:t>
            </w:r>
          </w:p>
        </w:tc>
        <w:tc>
          <w:tcPr>
            <w:tcW w:w="260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127</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laite</w:t>
            </w:r>
          </w:p>
        </w:tc>
        <w:tc>
          <w:tcPr>
            <w:tcW w:w="260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128</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säilytysastia</w:t>
            </w:r>
          </w:p>
        </w:tc>
        <w:tc>
          <w:tcPr>
            <w:tcW w:w="260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129</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kyseessä lääkkeen käytön aloitus</w:t>
            </w:r>
          </w:p>
        </w:tc>
        <w:tc>
          <w:tcPr>
            <w:tcW w:w="260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130</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lääkärin antama viesti apteekille</w:t>
            </w:r>
          </w:p>
        </w:tc>
        <w:tc>
          <w:tcPr>
            <w:tcW w:w="260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131</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tieto potilaan informoinnista</w:t>
            </w:r>
          </w:p>
        </w:tc>
        <w:tc>
          <w:tcPr>
            <w:tcW w:w="260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132</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huume</w:t>
            </w:r>
          </w:p>
        </w:tc>
        <w:tc>
          <w:tcPr>
            <w:tcW w:w="260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150</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suorittajan rooli (ei käytössä versiosta 3.0 alkaen)</w:t>
            </w:r>
          </w:p>
        </w:tc>
        <w:tc>
          <w:tcPr>
            <w:tcW w:w="260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author, qualifier</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151</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ammattioikeus</w:t>
            </w:r>
          </w:p>
        </w:tc>
        <w:tc>
          <w:tcPr>
            <w:tcW w:w="260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author, qualifier,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152</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apteekin aukikirjoittama annostusohje</w:t>
            </w:r>
          </w:p>
        </w:tc>
        <w:tc>
          <w:tcPr>
            <w:tcW w:w="260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164</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valmisteen laji</w:t>
            </w:r>
          </w:p>
        </w:tc>
        <w:tc>
          <w:tcPr>
            <w:tcW w:w="260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169</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reseptin laji</w:t>
            </w:r>
          </w:p>
        </w:tc>
        <w:tc>
          <w:tcPr>
            <w:tcW w:w="260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212</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apteekissa tallennettu lääkemääräys</w:t>
            </w:r>
          </w:p>
        </w:tc>
        <w:tc>
          <w:tcPr>
            <w:tcW w:w="260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213</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apteekissa tallennetun lääkemääräyksen perustelu</w:t>
            </w:r>
          </w:p>
        </w:tc>
        <w:tc>
          <w:tcPr>
            <w:tcW w:w="260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214</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lääkärinpalkkio</w:t>
            </w:r>
          </w:p>
        </w:tc>
        <w:tc>
          <w:tcPr>
            <w:tcW w:w="260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215</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lääkärinpalkkio erikoislääkärinä</w:t>
            </w:r>
          </w:p>
        </w:tc>
        <w:tc>
          <w:tcPr>
            <w:tcW w:w="260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492" w:type="dxa"/>
            <w:tcBorders>
              <w:top w:val="single" w:sz="4" w:space="0" w:color="000000"/>
              <w:left w:val="single" w:sz="4" w:space="0" w:color="000000"/>
              <w:bottom w:val="single" w:sz="4" w:space="0" w:color="000000"/>
              <w:right w:val="single" w:sz="4" w:space="0" w:color="000000"/>
            </w:tcBorders>
          </w:tcPr>
          <w:p>
            <w:pPr>
              <w:pStyle w:val="Normal"/>
              <w:rPr/>
            </w:pPr>
            <w:r>
              <w:rPr/>
              <w:t>216</w:t>
            </w:r>
          </w:p>
        </w:tc>
        <w:tc>
          <w:tcPr>
            <w:tcW w:w="4798" w:type="dxa"/>
            <w:tcBorders>
              <w:top w:val="single" w:sz="4" w:space="0" w:color="000000"/>
              <w:left w:val="single" w:sz="4" w:space="0" w:color="000000"/>
              <w:bottom w:val="single" w:sz="4" w:space="0" w:color="000000"/>
              <w:right w:val="single" w:sz="4" w:space="0" w:color="000000"/>
            </w:tcBorders>
          </w:tcPr>
          <w:p>
            <w:pPr>
              <w:pStyle w:val="Normal"/>
              <w:rPr/>
            </w:pPr>
            <w:r>
              <w:rPr/>
              <w:t>tartuntatautilain mukainen lääke</w:t>
            </w:r>
          </w:p>
        </w:tc>
        <w:tc>
          <w:tcPr>
            <w:tcW w:w="260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bl>
    <w:p>
      <w:pPr>
        <w:pStyle w:val="Normal"/>
        <w:rPr/>
      </w:pPr>
      <w:r>
        <w:rPr/>
      </w:r>
    </w:p>
    <w:p>
      <w:pPr>
        <w:pStyle w:val="Normal"/>
        <w:rPr/>
      </w:pPr>
      <w:r>
        <w:rPr/>
      </w:r>
      <w:r>
        <w:br w:type="page"/>
      </w:r>
    </w:p>
    <w:p>
      <w:pPr>
        <w:pStyle w:val="Normal"/>
        <w:rPr/>
      </w:pPr>
      <w:r>
        <w:rPr/>
      </w:r>
    </w:p>
    <w:p>
      <w:pPr>
        <w:pStyle w:val="Heading1"/>
        <w:rPr/>
      </w:pPr>
      <w:bookmarkStart w:id="4" w:name="__RefHeading___Toc443208353"/>
      <w:bookmarkEnd w:id="4"/>
      <w:r>
        <w:rPr/>
        <w:t>LÄÄKEMÄÄRÄYS - rakenteinen muoto (computable structures)</w:t>
      </w:r>
    </w:p>
    <w:p>
      <w:pPr>
        <w:pStyle w:val="Normal"/>
        <w:rPr/>
      </w:pPr>
      <w:r>
        <w:rPr/>
      </w:r>
    </w:p>
    <w:p>
      <w:pPr>
        <w:pStyle w:val="Heading2"/>
        <w:rPr/>
      </w:pPr>
      <w:bookmarkStart w:id="5" w:name="__RefHeading___Toc443208354"/>
      <w:bookmarkEnd w:id="5"/>
      <w:r>
        <w:rPr/>
        <w:t>Lääkemääräyksen rakenteisen muodon periaatteet</w:t>
      </w:r>
    </w:p>
    <w:p>
      <w:pPr>
        <w:pStyle w:val="Normal"/>
        <w:rPr/>
      </w:pPr>
      <w:r>
        <w:rPr/>
      </w:r>
    </w:p>
    <w:p>
      <w:pPr>
        <w:pStyle w:val="Normal"/>
        <w:rPr/>
      </w:pPr>
      <w:r>
        <w:rPr/>
      </w:r>
    </w:p>
    <w:p>
      <w:pPr>
        <w:pStyle w:val="Normal"/>
        <w:rPr/>
      </w:pPr>
      <w:r>
        <w:rPr/>
        <w:t>Rakenteinen muoto on tehty siten, että kaikki entryt (computable structures) sijaitsevat yhden ainoan sectionin alla (jonka text-osuudessa on näyttömuoto). Entryt on määritelty siten, että jokaisen entryn alla on organizer-rakenne. Organizerit ovat seuraavat ja ne on oltava asiakirjassa tässä järjestyksessä:</w:t>
      </w:r>
    </w:p>
    <w:p>
      <w:pPr>
        <w:pStyle w:val="Normal"/>
        <w:rPr/>
      </w:pPr>
      <w:r>
        <w:rPr/>
      </w:r>
    </w:p>
    <w:p>
      <w:pPr>
        <w:pStyle w:val="Normal"/>
        <w:rPr/>
      </w:pPr>
      <w:r>
        <w:rPr/>
        <w:t>code=83:</w:t>
        <w:tab/>
        <w:t>lääkevalmisteen ja pakkauksen tiedot ja reseptin perustiedot</w:t>
      </w:r>
    </w:p>
    <w:p>
      <w:pPr>
        <w:pStyle w:val="Normal"/>
        <w:rPr/>
      </w:pPr>
      <w:r>
        <w:rPr/>
        <w:t>code=4:</w:t>
        <w:tab/>
        <w:t>lääkkeen vaikuttavat ainesosat</w:t>
      </w:r>
    </w:p>
    <w:p>
      <w:pPr>
        <w:pStyle w:val="Normal"/>
        <w:rPr/>
      </w:pPr>
      <w:r>
        <w:rPr/>
        <w:t>code=10:</w:t>
        <w:tab/>
        <w:t>lääkkeen muut ainesosat</w:t>
      </w:r>
    </w:p>
    <w:p>
      <w:pPr>
        <w:pStyle w:val="Normal"/>
        <w:rPr/>
      </w:pPr>
      <w:r>
        <w:rPr/>
        <w:t>code=32:</w:t>
        <w:tab/>
        <w:t>annostus</w:t>
      </w:r>
    </w:p>
    <w:p>
      <w:pPr>
        <w:pStyle w:val="Normal"/>
        <w:rPr/>
      </w:pPr>
      <w:r>
        <w:rPr/>
        <w:t>code=88:</w:t>
        <w:tab/>
        <w:t>lääkityksen muut tiedot</w:t>
      </w:r>
    </w:p>
    <w:p>
      <w:pPr>
        <w:pStyle w:val="Normal"/>
        <w:rPr/>
      </w:pPr>
      <w:r>
        <w:rPr/>
      </w:r>
    </w:p>
    <w:p>
      <w:pPr>
        <w:pStyle w:val="Normal"/>
        <w:rPr/>
      </w:pPr>
      <w:r>
        <w:rPr/>
        <w:t>Tiedot on tässä dokumentissa esitetty siinä järjestyksessä, kuin ne esiintyvät varsinaisen CDA R2-dokumentin entry-osuudessa. Tämä järjestys ei ole välttämättä loogisin järjestys itse asiakokonaisuuden kannalta.</w:t>
      </w:r>
    </w:p>
    <w:p>
      <w:pPr>
        <w:pStyle w:val="Normal"/>
        <w:rPr/>
      </w:pPr>
      <w:r>
        <w:rPr/>
      </w:r>
    </w:p>
    <w:p>
      <w:pPr>
        <w:pStyle w:val="Normal"/>
        <w:rPr/>
      </w:pPr>
      <w:r>
        <w:rPr/>
        <w:t>Lääkemääräyksen rakenteisten entryjen hienorakenteen ymmärtämisen helpottamiseksi on tehty 3 R-MIM kuvaa (erillisissä tiedostoissa (gif) tässä paketissa):</w:t>
      </w:r>
    </w:p>
    <w:p>
      <w:pPr>
        <w:pStyle w:val="Normal"/>
        <w:rPr/>
      </w:pPr>
      <w:r>
        <w:rPr/>
      </w:r>
    </w:p>
    <w:p>
      <w:pPr>
        <w:pStyle w:val="Normal"/>
        <w:rPr/>
      </w:pPr>
      <w:r>
        <w:rPr/>
        <w:t>- lääkevalmisteen ja pakkauksen tiedot ja reseptin perustiedot (Erese-1-laakeaine.gif)</w:t>
      </w:r>
    </w:p>
    <w:p>
      <w:pPr>
        <w:pStyle w:val="Normal"/>
        <w:rPr/>
      </w:pPr>
      <w:r>
        <w:rPr/>
        <w:t>- vaikuttavat ainesosat ja muut ainesosat (Erese-2-vaikuttavat-muut.gif)</w:t>
      </w:r>
    </w:p>
    <w:p>
      <w:pPr>
        <w:pStyle w:val="Normal"/>
        <w:rPr/>
      </w:pPr>
      <w:r>
        <w:rPr/>
        <w:t>- annostus (Erese-3-annostus.gif)</w:t>
      </w:r>
      <w:r>
        <w:br w:type="page"/>
      </w:r>
    </w:p>
    <w:p>
      <w:pPr>
        <w:pStyle w:val="Normal"/>
        <w:rPr/>
      </w:pPr>
      <w:r>
        <w:rPr/>
      </w:r>
    </w:p>
    <w:p>
      <w:pPr>
        <w:pStyle w:val="Heading2"/>
        <w:rPr/>
      </w:pPr>
      <w:bookmarkStart w:id="6" w:name="__RefHeading___Toc443208355"/>
      <w:bookmarkEnd w:id="6"/>
      <w:r>
        <w:rPr/>
        <w:t>Lääkevalmisteen ja pakkauksen tiedot sekä reseptin perustiedot</w:t>
      </w:r>
    </w:p>
    <w:p>
      <w:pPr>
        <w:pStyle w:val="Normal"/>
        <w:rPr/>
      </w:pPr>
      <w:r>
        <w:rPr/>
      </w:r>
    </w:p>
    <w:p>
      <w:pPr>
        <w:pStyle w:val="Normal"/>
        <w:keepNext w:val="true"/>
        <w:rPr/>
      </w:pPr>
      <w:r>
        <w:rPr/>
      </w:r>
    </w:p>
    <w:p>
      <w:pPr>
        <w:pStyle w:val="Normal"/>
        <w:ind w:left="-900" w:hanging="0"/>
        <w:rPr/>
      </w:pPr>
      <w:r>
        <w:rPr/>
        <w:drawing>
          <wp:inline distT="0" distB="0" distL="0" distR="0">
            <wp:extent cx="6271260" cy="3985895"/>
            <wp:effectExtent l="0" t="0" r="0" b="0"/>
            <wp:docPr id="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pic:cNvPicPr>
                      <a:picLocks noChangeAspect="1" noChangeArrowheads="1"/>
                    </pic:cNvPicPr>
                  </pic:nvPicPr>
                  <pic:blipFill>
                    <a:blip r:embed="rId4"/>
                    <a:srcRect l="-2" t="-4" r="-2" b="-4"/>
                    <a:stretch>
                      <a:fillRect/>
                    </a:stretch>
                  </pic:blipFill>
                  <pic:spPr bwMode="auto">
                    <a:xfrm>
                      <a:off x="0" y="0"/>
                      <a:ext cx="6271260" cy="3985895"/>
                    </a:xfrm>
                    <a:prstGeom prst="rect">
                      <a:avLst/>
                    </a:prstGeom>
                  </pic:spPr>
                </pic:pic>
              </a:graphicData>
            </a:graphic>
          </wp:inline>
        </w:drawing>
      </w:r>
      <w:r>
        <w:br w:type="page"/>
      </w:r>
    </w:p>
    <w:p>
      <w:pPr>
        <w:pStyle w:val="Normal"/>
        <w:rPr/>
      </w:pPr>
      <w:r>
        <w:rPr/>
      </w:r>
    </w:p>
    <w:p>
      <w:pPr>
        <w:pStyle w:val="Heading3"/>
        <w:ind w:left="1134" w:hanging="1134"/>
        <w:rPr/>
      </w:pPr>
      <w:bookmarkStart w:id="7" w:name="__RefHeading___Toc443208356"/>
      <w:bookmarkEnd w:id="7"/>
      <w:r>
        <w:rPr/>
        <w:t>Tietojen yhteenveto</w:t>
      </w:r>
    </w:p>
    <w:p>
      <w:pPr>
        <w:pStyle w:val="Normal"/>
        <w:rPr/>
      </w:pPr>
      <w:r>
        <w:rPr/>
      </w:r>
    </w:p>
    <w:p>
      <w:pPr>
        <w:pStyle w:val="Normal"/>
        <w:rPr>
          <w:u w:val="single"/>
        </w:rPr>
      </w:pPr>
      <w:r>
        <w:rPr>
          <w:u w:val="single"/>
        </w:rPr>
        <w:t>Tiedot (suluissa vastaava lääkityslistan kenttäkoodi sekä reseptiprojektin viitekoodi)</w:t>
      </w:r>
    </w:p>
    <w:p>
      <w:pPr>
        <w:pStyle w:val="Normal"/>
        <w:rPr>
          <w:u w:val="single"/>
        </w:rPr>
      </w:pPr>
      <w:r>
        <w:rPr>
          <w:u w:val="single"/>
        </w:rPr>
      </w:r>
    </w:p>
    <w:tbl>
      <w:tblPr>
        <w:tblW w:w="8755" w:type="dxa"/>
        <w:jc w:val="left"/>
        <w:tblInd w:w="-113" w:type="dxa"/>
        <w:tblLayout w:type="fixed"/>
        <w:tblCellMar>
          <w:top w:w="0" w:type="dxa"/>
          <w:left w:w="108" w:type="dxa"/>
          <w:bottom w:w="0" w:type="dxa"/>
          <w:right w:w="108" w:type="dxa"/>
        </w:tblCellMar>
      </w:tblPr>
      <w:tblGrid>
        <w:gridCol w:w="3742"/>
        <w:gridCol w:w="2657"/>
        <w:gridCol w:w="2349"/>
        <w:gridCol w:w="7"/>
      </w:tblGrid>
      <w:tr>
        <w:trPr/>
        <w:tc>
          <w:tcPr>
            <w:tcW w:w="3742"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Tiedot</w:t>
            </w:r>
          </w:p>
        </w:tc>
        <w:tc>
          <w:tcPr>
            <w:tcW w:w="2657"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Pituus</w:t>
            </w:r>
          </w:p>
        </w:tc>
        <w:tc>
          <w:tcPr>
            <w:tcW w:w="2349" w:type="dxa"/>
            <w:tcBorders>
              <w:top w:val="single" w:sz="4" w:space="0" w:color="000000"/>
              <w:left w:val="single" w:sz="4" w:space="0" w:color="000000"/>
              <w:bottom w:val="single" w:sz="4" w:space="0" w:color="000000"/>
              <w:right w:val="single" w:sz="4" w:space="0" w:color="000000"/>
            </w:tcBorders>
            <w:shd w:fill="CCCCCC" w:val="clear"/>
          </w:tcPr>
          <w:p>
            <w:pPr>
              <w:pStyle w:val="Normal"/>
              <w:ind w:left="72" w:hanging="0"/>
              <w:rPr/>
            </w:pPr>
            <w:r>
              <w:rPr/>
              <w:t>Pakollisuus</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lääkeaineen vahvuus ja vahvuuden yksikkö (19,20/6.4)</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vaikuttavan aineen nimellä määrätyllä lääkkeellä ja valmisteella, jos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highlight w:val="white"/>
              </w:rPr>
              <w:t>lääkevalmisteen ATC-koodi</w:t>
            </w:r>
            <w:r>
              <w:rPr/>
              <w:t xml:space="preserve"> (16/6.1)</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9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vaikuttavan aineen nimellä määrätyllä lääkkeellä ja valmisteella, jos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highlight w:val="white"/>
              </w:rPr>
              <w:t>ATC-koodin mukainen nimi</w:t>
            </w:r>
            <w:r>
              <w:rPr/>
              <w:t xml:space="preserve"> (17/6.2)</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vaikuttavan aineen nimellä määrätyllä lääkkeellä ja valmisteella, jos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 xml:space="preserve">lääkevalmisteen koodaamaton nimi (18/6.2)  </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 xml:space="preserve"> </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pakkauksien lukumäärä (26/6.3)</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5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reseptin tyyppi on 1</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pakkauskoko (25/)</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reseptin tyyppi on 1 ja tieto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pakkauskoon yksikkö (76/)</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16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reseptin tyyppi on 1 ja tieto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lääkkeen kokonaismäärä (26/6.3)</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10 ,  + max 16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reseptin tyyppi on 2</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lääkettä tietyksi ajaksi (26/)</w:t>
            </w:r>
          </w:p>
        </w:tc>
        <w:tc>
          <w:tcPr>
            <w:tcW w:w="2657"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(max 5 + max 5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reseptin tyyppi on 3</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VNR-koodi (21/6.1)</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13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valmisteen  laji on 1</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kauppanimi (22/6.2)</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 jos valmisteen  laji on 1</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koodaamaton kauppanimi (23/6.2)</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lääketietokannan valmisteilla, jos valmisteella ei ole VNR-koodia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lääketietokannan mukainen laji</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10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POISTETTU</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lääkemuoto (24/6.5)</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(lääketietokannan valmisteilla)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iterointi (121/11.1,11.2)</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3 mkiä/max 3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snapToGrid w:val="false"/>
              <w:ind w:left="72" w:hanging="0"/>
              <w:rPr/>
            </w:pPr>
            <w:r>
              <w:rPr/>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valmistusohje (/6.6)</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360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snapToGrid w:val="false"/>
              <w:ind w:left="72" w:hanging="0"/>
              <w:rPr/>
            </w:pPr>
            <w:r>
              <w:rPr/>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lääketietokannan ulkopuolinen valmiste (/6)</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lääketietokannan ulkopuolinen valmiste</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määräyspäivä (/101)</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(timestamp)</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työnantaja (/17)</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70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poistuu käytöstä 1.1.2016 alkaen</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vakuutuslaitos (72/18)</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70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poistuu käytöstä 1.1.2016 alkaen</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lääkärin erikoisala (/106)</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40 + max 255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kyseessä erikoislääkäri</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lääkkeen määrääjän yksilöintitunnus (SV-numero) (60/102.2)</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lääkkeen määrääjän rekisteröintinumero (terhikkitunnus)</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(11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 xml:space="preserve">P </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lääkkeen määräjän nimi (60/102.1, 107)</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100 + 100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lääkärin oppiarvo (/106)</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70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(poistuu, ei pakollinen 1.1.2017 alkaen)</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lääkkeen määrääjän ammattioikeus</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40 + max 255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kandin/sairaanhoitajan virka, tehtävä tai toimi (/108)</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70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kyseessä opiskelija tai sairaanhoitaja) (poistuu, ei pakollinen 1.1.2017 alkaen)</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organisaation tunnus (61/103.1)</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60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organisaation nimi (61/103.2)</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100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organisaation osoite (/103.3)</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organisaation puhelinnumero (/103.4)</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30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organisaation sähköposti (/103.5)</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50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snapToGrid w:val="false"/>
              <w:ind w:left="72" w:hanging="0"/>
              <w:rPr/>
            </w:pPr>
            <w:r>
              <w:rPr/>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 xml:space="preserve">alkuperäisen lääkemääräyksen id (/) </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60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kyseessä on mitätöinti tai korjaus)</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id (1/1)</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60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 xml:space="preserve">lääkemääräyksen voimassaolon loppuaika (/15) </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(timestamp)</w:t>
            </w:r>
          </w:p>
        </w:tc>
        <w:tc>
          <w:tcPr>
            <w:tcW w:w="2349" w:type="dxa"/>
            <w:tcBorders>
              <w:top w:val="single" w:sz="4" w:space="0" w:color="000000"/>
              <w:left w:val="single" w:sz="4" w:space="0" w:color="000000"/>
              <w:bottom w:val="single" w:sz="4" w:space="0" w:color="000000"/>
              <w:right w:val="single" w:sz="4" w:space="0" w:color="000000"/>
            </w:tcBorders>
          </w:tcPr>
          <w:p>
            <w:pPr>
              <w:pStyle w:val="Normal"/>
              <w:snapToGrid w:val="false"/>
              <w:ind w:left="72" w:hanging="0"/>
              <w:rPr/>
            </w:pPr>
            <w:r>
              <w:rPr/>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reseptin tyyppi</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(1 mki)</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 xml:space="preserve">potilaan henkilötunnus </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60+11,</w:t>
            </w:r>
          </w:p>
          <w:p>
            <w:pPr>
              <w:pStyle w:val="Normal"/>
              <w:rPr/>
            </w:pPr>
            <w:r>
              <w:rPr/>
              <w:t>OID max 60 mkiä ja tunnusosa 11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potilaan nimi</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100+100)</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potilaan syntymäaika</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(8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ei ole henkilötunnusta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apteekissa valmistettavan lääkkeen osoitin</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boolean</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pakkauskoko tekstimuodossa</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 jos reseptin tyyppi on 1</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pakkauskoon kerroin</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reseptin tyyppi on 1 ja tieto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laite (127/)</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rPr/>
            </w:pPr>
            <w:r>
              <w:rPr/>
              <w:t>P, jos tieto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säilytysastia (128/)</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56" w:type="dxa"/>
            <w:tcBorders>
              <w:top w:val="single" w:sz="4" w:space="0" w:color="000000"/>
              <w:left w:val="single" w:sz="4" w:space="0" w:color="000000"/>
              <w:bottom w:val="single" w:sz="4" w:space="0" w:color="000000"/>
              <w:right w:val="single" w:sz="4" w:space="0" w:color="000000"/>
            </w:tcBorders>
          </w:tcPr>
          <w:p>
            <w:pPr>
              <w:pStyle w:val="Normal"/>
              <w:rPr/>
            </w:pPr>
            <w:r>
              <w:rPr/>
              <w:t>P, jos tieto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myyntiluvan haltija</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rPr/>
            </w:pPr>
            <w:r>
              <w:rPr/>
              <w:t>P, jos tieto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astiatunnus</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koodikenttä max 10,</w:t>
            </w:r>
          </w:p>
          <w:p>
            <w:pPr>
              <w:pStyle w:val="Normal"/>
              <w:rPr/>
            </w:pPr>
            <w:r>
              <w:rPr/>
              <w:t>teksti max 80</w:t>
            </w:r>
          </w:p>
        </w:tc>
        <w:tc>
          <w:tcPr>
            <w:tcW w:w="2349" w:type="dxa"/>
            <w:tcBorders>
              <w:top w:val="single" w:sz="4" w:space="0" w:color="000000"/>
              <w:left w:val="single" w:sz="4" w:space="0" w:color="000000"/>
              <w:bottom w:val="single" w:sz="4" w:space="0" w:color="000000"/>
              <w:right w:val="single" w:sz="4" w:space="0" w:color="000000"/>
            </w:tcBorders>
          </w:tcPr>
          <w:p>
            <w:pPr>
              <w:pStyle w:val="Normal"/>
              <w:rPr/>
            </w:pPr>
            <w:r>
              <w:rPr/>
              <w:t>P, jos tieto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lang w:val="en-GB"/>
              </w:rPr>
              <w:t>valmisteen laji (164/)</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koodikenttä</w:t>
            </w:r>
          </w:p>
        </w:tc>
        <w:tc>
          <w:tcPr>
            <w:tcW w:w="234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bl>
    <w:p>
      <w:pPr>
        <w:pStyle w:val="Normal"/>
        <w:rPr/>
      </w:pPr>
      <w:r>
        <w:rPr/>
      </w:r>
    </w:p>
    <w:p>
      <w:pPr>
        <w:pStyle w:val="Normal"/>
        <w:rPr/>
      </w:pPr>
      <w:r>
        <w:rPr/>
      </w:r>
    </w:p>
    <w:p>
      <w:pPr>
        <w:pStyle w:val="Normal"/>
        <w:rPr/>
      </w:pPr>
      <w:r>
        <w:rPr/>
        <w:t xml:space="preserve">Sähköisessä lääkemääräyksessä ei ensimmäisessä vaiheessa käytetä väliaikaista henkilötunnusta. </w:t>
      </w:r>
    </w:p>
    <w:p>
      <w:pPr>
        <w:pStyle w:val="Normal"/>
        <w:rPr/>
      </w:pPr>
      <w:r>
        <w:rPr/>
      </w:r>
    </w:p>
    <w:p>
      <w:pPr>
        <w:pStyle w:val="Normal"/>
        <w:rPr/>
      </w:pPr>
      <w:r>
        <w:rPr/>
        <w:t>Tiedot esitetään &lt;entry&gt;&lt;organizer&gt;-rakenteella, jossa organizerin koodi on 83 (lääkityslistan kenttäkoodi).</w:t>
      </w:r>
    </w:p>
    <w:p>
      <w:pPr>
        <w:pStyle w:val="Normal"/>
        <w:rPr>
          <w:rFonts w:ascii="Arial" w:hAnsi="Arial" w:cs="Arial"/>
        </w:rPr>
      </w:pPr>
      <w:r>
        <w:rPr>
          <w:rFonts w:cs="Arial" w:ascii="Arial" w:hAnsi="Arial"/>
        </w:rPr>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organizer</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CLUSTER</w:t>
      </w:r>
      <w:r>
        <w:rPr>
          <w:rFonts w:cs="Arial" w:ascii="Arial" w:hAnsi="Arial"/>
          <w:color w:val="0000FF"/>
          <w:highlight w:val="white"/>
          <w:lang w:val="en-GB"/>
        </w:rPr>
        <w:t>"</w:t>
      </w:r>
      <w:r>
        <w:rPr>
          <w:rFonts w:cs="Arial" w:ascii="Arial" w:hAnsi="Arial"/>
          <w:color w:val="FF0000"/>
          <w:highlight w:val="white"/>
          <w:lang w:val="en-GB"/>
        </w:rPr>
        <w:t xml:space="preserve"> moodCode</w:t>
      </w:r>
      <w:r>
        <w:rPr>
          <w:rFonts w:cs="Arial" w:ascii="Arial" w:hAnsi="Arial"/>
          <w:color w:val="0000FF"/>
          <w:highlight w:val="white"/>
          <w:lang w:val="en-GB"/>
        </w:rPr>
        <w:t>="</w:t>
      </w:r>
      <w:r>
        <w:rPr>
          <w:rFonts w:cs="Arial" w:ascii="Arial" w:hAnsi="Arial"/>
          <w:color w:val="000000"/>
          <w:highlight w:val="white"/>
          <w:lang w:val="en-GB"/>
        </w:rPr>
        <w:t>EVN</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cs="Arial" w:ascii="Arial" w:hAnsi="Arial"/>
          <w:color w:val="000000"/>
          <w:highlight w:val="white"/>
          <w:lang w:val="en-GB"/>
        </w:rPr>
        <w:tab/>
      </w:r>
      <w:r>
        <w:rPr>
          <w:rFonts w:cs="Arial" w:ascii="Arial" w:hAnsi="Arial"/>
          <w:color w:val="0000FF"/>
          <w:highlight w:val="white"/>
        </w:rPr>
        <w:t>&lt;</w:t>
      </w:r>
      <w:r>
        <w:rPr>
          <w:rFonts w:cs="Arial" w:ascii="Arial" w:hAnsi="Arial"/>
          <w:color w:val="800000"/>
          <w:highlight w:val="white"/>
        </w:rPr>
        <w:t>code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83</w:t>
      </w:r>
      <w:r>
        <w:rPr>
          <w:rFonts w:cs="Arial" w:ascii="Arial" w:hAnsi="Arial"/>
          <w:color w:val="0000FF"/>
          <w:highlight w:val="white"/>
        </w:rPr>
        <w:t>"</w:t>
      </w:r>
      <w:r>
        <w:rPr>
          <w:rFonts w:cs="Arial" w:ascii="Arial" w:hAnsi="Arial"/>
          <w:color w:val="FF0000"/>
          <w:highlight w:val="white"/>
        </w:rPr>
        <w:t xml:space="preserve"> codeSystem</w:t>
      </w:r>
      <w:r>
        <w:rPr>
          <w:rFonts w:cs="Arial" w:ascii="Arial" w:hAnsi="Arial"/>
          <w:color w:val="0000FF"/>
          <w:highlight w:val="white"/>
        </w:rPr>
        <w:t>="</w:t>
      </w:r>
      <w:r>
        <w:rPr>
          <w:rFonts w:cs="Arial" w:ascii="Arial" w:hAnsi="Arial"/>
          <w:color w:val="000000"/>
          <w:highlight w:val="white"/>
        </w:rPr>
        <w:t>1.2.246.537.6.12.2002.126</w:t>
      </w:r>
      <w:r>
        <w:rPr>
          <w:rFonts w:cs="Arial" w:ascii="Arial" w:hAnsi="Arial"/>
          <w:color w:val="0000FF"/>
          <w:highlight w:val="white"/>
        </w:rPr>
        <w:t>"</w:t>
      </w:r>
      <w:r>
        <w:rPr>
          <w:rFonts w:cs="Arial" w:ascii="Arial" w:hAnsi="Arial"/>
          <w:color w:val="FF0000"/>
          <w:highlight w:val="white"/>
        </w:rPr>
        <w:t xml:space="preserve"> codeSystemName</w:t>
      </w:r>
      <w:r>
        <w:rPr>
          <w:rFonts w:cs="Arial" w:ascii="Arial" w:hAnsi="Arial"/>
          <w:color w:val="0000FF"/>
          <w:highlight w:val="white"/>
        </w:rPr>
        <w:t>="</w:t>
      </w:r>
      <w:r>
        <w:rPr>
          <w:rFonts w:cs="Arial" w:ascii="Arial" w:hAnsi="Arial"/>
          <w:color w:val="000000"/>
          <w:highlight w:val="white"/>
        </w:rPr>
        <w:t>Lääkityslista</w:t>
      </w:r>
      <w:r>
        <w:rPr>
          <w:rFonts w:cs="Arial" w:ascii="Arial" w:hAnsi="Arial"/>
          <w:color w:val="0000FF"/>
          <w:highlight w:val="white"/>
        </w:rPr>
        <w:t>"</w:t>
      </w:r>
      <w:r>
        <w:rPr>
          <w:rFonts w:cs="Arial" w:ascii="Arial" w:hAnsi="Arial"/>
          <w:color w:val="FF0000"/>
          <w:highlight w:val="white"/>
        </w:rPr>
        <w:t xml:space="preserve"> displayName</w:t>
      </w:r>
      <w:r>
        <w:rPr>
          <w:rFonts w:cs="Arial" w:ascii="Arial" w:hAnsi="Arial"/>
          <w:color w:val="0000FF"/>
          <w:highlight w:val="white"/>
        </w:rPr>
        <w:t>="</w:t>
      </w:r>
      <w:r>
        <w:rPr>
          <w:rFonts w:cs="Arial" w:ascii="Arial" w:hAnsi="Arial"/>
          <w:color w:val="000000"/>
          <w:highlight w:val="white"/>
        </w:rPr>
        <w:t>Lääkevalmisteen ja pakkauksen tiedot</w:t>
      </w:r>
      <w:r>
        <w:rPr>
          <w:rFonts w:cs="Arial" w:ascii="Arial" w:hAnsi="Arial"/>
          <w:color w:val="0000FF"/>
          <w:highlight w:val="white"/>
        </w:rPr>
        <w:t>"/&gt;</w:t>
      </w:r>
    </w:p>
    <w:p>
      <w:pPr>
        <w:pStyle w:val="Normal"/>
        <w:ind w:firstLine="1304"/>
        <w:rPr>
          <w:rFonts w:ascii="Arial" w:hAnsi="Arial" w:cs="Arial"/>
          <w:color w:val="0000FF"/>
          <w:highlight w:val="white"/>
        </w:rPr>
      </w:pPr>
      <w:r>
        <w:rPr>
          <w:rFonts w:cs="Arial" w:ascii="Arial" w:hAnsi="Arial"/>
          <w:color w:val="0000FF"/>
          <w:highlight w:val="white"/>
        </w:rPr>
        <w:t>&lt;</w:t>
      </w:r>
      <w:r>
        <w:rPr>
          <w:rFonts w:cs="Arial" w:ascii="Arial" w:hAnsi="Arial"/>
          <w:color w:val="800000"/>
          <w:highlight w:val="white"/>
        </w:rPr>
        <w:t>statusCode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completed</w:t>
      </w:r>
      <w:r>
        <w:rPr>
          <w:rFonts w:cs="Arial" w:ascii="Arial" w:hAnsi="Arial"/>
          <w:color w:val="0000FF"/>
          <w:highlight w:val="white"/>
        </w:rPr>
        <w:t>"/&gt;</w:t>
      </w:r>
    </w:p>
    <w:p>
      <w:pPr>
        <w:pStyle w:val="Normal"/>
        <w:ind w:firstLine="1304"/>
        <w:rPr>
          <w:rFonts w:ascii="Arial" w:hAnsi="Arial" w:cs="Arial"/>
          <w:color w:val="0000FF"/>
          <w:highlight w:val="white"/>
          <w:lang w:val="en-GB"/>
        </w:rPr>
      </w:pPr>
      <w:r>
        <w:rPr>
          <w:rFonts w:cs="Arial" w:ascii="Arial" w:hAnsi="Arial"/>
          <w:color w:val="0000FF"/>
          <w:highlight w:val="white"/>
          <w:lang w:val="en-GB"/>
        </w:rPr>
      </w:r>
    </w:p>
    <w:p>
      <w:pPr>
        <w:pStyle w:val="Normal"/>
        <w:ind w:firstLine="1304"/>
        <w:rPr>
          <w:lang w:val="en-GB"/>
        </w:rPr>
      </w:pPr>
      <w:r>
        <w:rPr>
          <w:lang w:val="en-GB"/>
        </w:rPr>
      </w:r>
    </w:p>
    <w:p>
      <w:pPr>
        <w:pStyle w:val="Heading3"/>
        <w:ind w:left="1134" w:hanging="1134"/>
        <w:rPr/>
      </w:pPr>
      <w:bookmarkStart w:id="8" w:name="__RefHeading___Toc443208357"/>
      <w:bookmarkStart w:id="9" w:name="_Ref291079641"/>
      <w:bookmarkStart w:id="10" w:name="_Ref291079638"/>
      <w:bookmarkStart w:id="11" w:name="_Ref291079351"/>
      <w:bookmarkStart w:id="12" w:name="_Ref291079348"/>
      <w:bookmarkEnd w:id="8"/>
      <w:r>
        <w:rPr/>
        <w:t>Lääkeaineen vahvuus,  valmistusohje ja ajankohta</w:t>
      </w:r>
      <w:bookmarkEnd w:id="9"/>
      <w:bookmarkEnd w:id="10"/>
      <w:bookmarkEnd w:id="11"/>
      <w:bookmarkEnd w:id="12"/>
    </w:p>
    <w:p>
      <w:pPr>
        <w:pStyle w:val="Normal"/>
        <w:rPr/>
      </w:pPr>
      <w:r>
        <w:rPr/>
      </w:r>
    </w:p>
    <w:p>
      <w:pPr>
        <w:pStyle w:val="Normal"/>
        <w:rPr/>
      </w:pPr>
      <w:r>
        <w:rPr/>
        <w:t>Organizer-rakenteessa pääluokka on substanceAdministration. SubstanceAdministrationin pakollinen classCode saa schemassa vakioarvon ”SBADM”, joten sitä ei tarvitse erikseen ilmoittaa. MoodCode saa arvon ”EVN” ja se pitää erikseen ilmoittaa.</w:t>
      </w:r>
    </w:p>
    <w:p>
      <w:pPr>
        <w:pStyle w:val="Normal"/>
        <w:rPr/>
      </w:pPr>
      <w:r>
        <w:rPr/>
      </w:r>
    </w:p>
    <w:p>
      <w:pPr>
        <w:pStyle w:val="Normal"/>
        <w:rPr/>
      </w:pPr>
      <w:r>
        <w:rPr/>
        <w:t xml:space="preserve">Tässä luokassa ilmoitetaan </w:t>
      </w:r>
      <w:r>
        <w:rPr>
          <w:b/>
          <w:bCs/>
        </w:rPr>
        <w:t>lääkeaineen vahvuus</w:t>
      </w:r>
      <w:r>
        <w:rPr/>
        <w:t xml:space="preserve"> elementillä doseQuantity. Vahvuuden ilmoittamiseen käytetään rakennetta &lt;translation&gt;&lt;originalText&gt; (pituus max 80 mkiä). </w:t>
      </w:r>
    </w:p>
    <w:p>
      <w:pPr>
        <w:pStyle w:val="Normal"/>
        <w:rPr/>
      </w:pPr>
      <w:r>
        <w:rPr/>
      </w:r>
    </w:p>
    <w:p>
      <w:pPr>
        <w:pStyle w:val="Normal"/>
        <w:rPr/>
      </w:pPr>
      <w:r>
        <w:rPr/>
        <w:t>Center-elementin attribuutit value (vahvuus) ja unit (yksikkö) ei ole käytössä, koska lääketietokannasta löytyy valmisteen vahvuus vain tekstimuotoisena. Vahvuus on enintään 80 numeroa ja yksikkö enintään 80 merkkiä.</w:t>
      </w:r>
    </w:p>
    <w:p>
      <w:pPr>
        <w:pStyle w:val="Normal"/>
        <w:rPr/>
      </w:pPr>
      <w:r>
        <w:rPr/>
      </w:r>
    </w:p>
    <w:p>
      <w:pPr>
        <w:pStyle w:val="Normal"/>
        <w:rPr>
          <w:lang w:val="pt-BR"/>
        </w:rPr>
      </w:pPr>
      <w:r>
        <w:rPr>
          <w:lang w:val="pt-BR"/>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 xml:space="preserve">doseQuantity </w:t>
      </w:r>
      <w:r>
        <w:rPr>
          <w:rStyle w:val="XMLDarkRed"/>
        </w:rPr>
        <w:t>nullFlavor="NA"</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ab/>
        <w:tab/>
        <w:tab/>
      </w:r>
      <w:r>
        <w:rPr>
          <w:rStyle w:val="XMLBlue"/>
          <w:highlight w:val="white"/>
          <w:lang w:val="en-GB"/>
        </w:rPr>
        <w:t>&lt;</w:t>
      </w:r>
      <w:r>
        <w:rPr>
          <w:rStyle w:val="XMLBrown"/>
          <w:highlight w:val="white"/>
          <w:lang w:val="en-GB"/>
        </w:rPr>
        <w:t>translation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tab/>
        <w:t>&lt;</w:t>
      </w:r>
      <w:r>
        <w:rPr>
          <w:rStyle w:val="XMLBrown"/>
          <w:highlight w:val="white"/>
          <w:lang w:val="en-GB"/>
        </w:rPr>
        <w:t>originalText</w:t>
      </w:r>
      <w:r>
        <w:rPr>
          <w:rStyle w:val="XMLBlue"/>
          <w:highlight w:val="white"/>
          <w:lang w:val="en-GB"/>
        </w:rPr>
        <w:t>&gt;</w:t>
      </w:r>
      <w:r>
        <w:rPr>
          <w:rStyle w:val="XMLBlue"/>
          <w:color w:val="000000"/>
          <w:highlight w:val="white"/>
          <w:lang w:val="en-GB"/>
        </w:rPr>
        <w:t>600 mg</w:t>
      </w:r>
      <w:r>
        <w:rPr>
          <w:rStyle w:val="XMLBlue"/>
          <w:highlight w:val="white"/>
          <w:lang w:val="en-GB"/>
        </w:rPr>
        <w:t>&lt;/</w:t>
      </w:r>
      <w:r>
        <w:rPr>
          <w:rStyle w:val="XMLBrown"/>
          <w:highlight w:val="white"/>
          <w:lang w:val="en-GB"/>
        </w:rPr>
        <w:t>originalText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t>&lt;/</w:t>
      </w:r>
      <w:r>
        <w:rPr>
          <w:rStyle w:val="XMLBrown"/>
          <w:highlight w:val="white"/>
          <w:lang w:val="en-GB"/>
        </w:rPr>
        <w:t>translation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doseQuantity</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pPr>
      <w:r>
        <w:rPr/>
        <w:t xml:space="preserve">tai </w:t>
      </w:r>
      <w:r>
        <w:rPr>
          <w:b/>
        </w:rPr>
        <w:t>(</w:t>
      </w:r>
      <w:r>
        <w:rPr>
          <w:b/>
          <w:u w:val="single"/>
        </w:rPr>
        <w:t>ei käytössä toistaiseksi</w:t>
      </w:r>
      <w:r>
        <w:rPr>
          <w: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pt-BR"/>
        </w:rPr>
        <w:t>&lt;</w:t>
      </w:r>
      <w:r>
        <w:rPr>
          <w:rStyle w:val="XMLDarkRed"/>
          <w:highlight w:val="white"/>
          <w:lang w:val="pt-BR"/>
        </w:rPr>
        <w:t>doseQuantity</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pt-BR"/>
        </w:rPr>
      </w:pPr>
      <w:r>
        <w:rPr>
          <w:rStyle w:val="XMLBlack"/>
          <w:highlight w:val="white"/>
          <w:lang w:val="pt-BR"/>
        </w:rPr>
        <w:tab/>
        <w:tab/>
        <w:tab/>
      </w:r>
      <w:r>
        <w:rPr>
          <w:rStyle w:val="XMLBlue"/>
          <w:highlight w:val="white"/>
          <w:lang w:val="pt-BR"/>
        </w:rPr>
        <w:t>&lt;</w:t>
      </w:r>
      <w:r>
        <w:rPr>
          <w:rStyle w:val="XMLDarkRed"/>
          <w:highlight w:val="white"/>
          <w:lang w:val="pt-BR"/>
        </w:rPr>
        <w:t>center</w:t>
      </w:r>
      <w:r>
        <w:rPr>
          <w:rStyle w:val="XMLRed"/>
          <w:highlight w:val="white"/>
          <w:lang w:val="pt-BR"/>
        </w:rPr>
        <w:t xml:space="preserve"> value</w:t>
      </w:r>
      <w:r>
        <w:rPr>
          <w:rStyle w:val="XMLBlue"/>
          <w:highlight w:val="white"/>
          <w:lang w:val="pt-BR"/>
        </w:rPr>
        <w:t>="</w:t>
      </w:r>
      <w:r>
        <w:rPr>
          <w:rStyle w:val="XMLBlack"/>
          <w:highlight w:val="white"/>
          <w:lang w:val="pt-BR"/>
        </w:rPr>
        <w:t>600</w:t>
      </w:r>
      <w:r>
        <w:rPr>
          <w:rStyle w:val="XMLBlue"/>
          <w:highlight w:val="white"/>
          <w:lang w:val="pt-BR"/>
        </w:rPr>
        <w:t>"</w:t>
      </w:r>
      <w:r>
        <w:rPr>
          <w:rStyle w:val="XMLRed"/>
          <w:highlight w:val="white"/>
          <w:lang w:val="pt-BR"/>
        </w:rPr>
        <w:t xml:space="preserve"> unit</w:t>
      </w:r>
      <w:r>
        <w:rPr>
          <w:rStyle w:val="XMLBlue"/>
          <w:highlight w:val="white"/>
          <w:lang w:val="pt-BR"/>
        </w:rPr>
        <w:t>="</w:t>
      </w:r>
      <w:r>
        <w:rPr>
          <w:rStyle w:val="XMLBlack"/>
          <w:highlight w:val="white"/>
          <w:lang w:val="pt-BR"/>
        </w:rPr>
        <w:t>mg</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pt-BR"/>
        </w:rPr>
        <w:t>&lt;/</w:t>
      </w:r>
      <w:r>
        <w:rPr>
          <w:rStyle w:val="XMLDarkRed"/>
          <w:highlight w:val="white"/>
          <w:lang w:val="pt-BR"/>
        </w:rPr>
        <w:t>doseQuantity</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pt-BR"/>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pt-BR"/>
        </w:rPr>
      </w:pPr>
      <w:r>
        <w:rPr>
          <w:highlight w:val="white"/>
        </w:rPr>
      </w:r>
    </w:p>
    <w:p>
      <w:pPr>
        <w:pStyle w:val="Normal"/>
        <w:rPr/>
      </w:pPr>
      <w:r>
        <w:rPr/>
        <w:t>Text-elementissä voidaan ilmoitettaa apteekissa valmistettavan  lääkkeen tapauksessa valmistusohje ja/tai kuvaus valmistettavasta lääkkeestä, max 360 merkkiä. Lisäksi, jos ainesosia ei ole mahdollista ilmoittaa rakenteisessa muodossa ’vaikuttavat aineet’ -organizerissa, voidaan ainesosat ilmoittaa tekstinä tässä elementissä.</w:t>
      </w:r>
    </w:p>
    <w:p>
      <w:pPr>
        <w:pStyle w:val="Normal"/>
        <w:rPr/>
      </w:pPr>
      <w:r>
        <w:rPr/>
      </w:r>
    </w:p>
    <w:p>
      <w:pPr>
        <w:pStyle w:val="Normal"/>
        <w:rPr/>
      </w:pPr>
      <w:r>
        <w:rPr/>
        <w:t>Lääkemääräyksen määräyspäivä ilmoitetaan elementissä effectiveTime. Määräyspäivä on ilmoitettava sekunnin tarkkuudella. Määräyspäivää ei saa muuttaa lääkemääräyksen korjauksessa tai mitätöinnissä.</w:t>
      </w:r>
    </w:p>
    <w:p>
      <w:pPr>
        <w:pStyle w:val="Normal"/>
        <w:rPr/>
      </w:pPr>
      <w:r>
        <w:rPr/>
      </w:r>
    </w:p>
    <w:p>
      <w:pPr>
        <w:pStyle w:val="Normal"/>
        <w:rPr/>
      </w:pPr>
      <w:r>
        <w:rPr/>
        <w:t xml:space="preserve">Jos voimassaolon loppupäivä pitää ilmoittaa, niin effectiveTimessa käytetään low-high -rakennetta. </w:t>
      </w:r>
      <w:ins w:id="23" w:author="Timo Kauppila" w:date="2016-08-02T10:02:00Z">
        <w:commentRangeStart w:id="1"/>
        <w:r>
          <w:rPr/>
          <w:t xml:space="preserve">Voimassaolon loppupäivä ilmoitetaan päivän tarkkuudella. </w:t>
        </w:r>
      </w:ins>
      <w:ins w:id="24" w:author="Timo Kauppila" w:date="2016-08-02T10:03:00Z">
        <w:r>
          <w:rPr>
            <w:rStyle w:val="Kommentinviite"/>
            <w:vanish w:val="false"/>
          </w:rPr>
        </w:r>
      </w:ins>
      <w:commentRangeEnd w:id="1"/>
      <w:r>
        <w:commentReference w:id="1"/>
      </w:r>
      <w:r>
        <w:rPr/>
        <w:t xml:space="preserve">Jos lääkemääräyksen voimassaoloaikaa ei ole rajattu (lääkemääräys voimassa vuoden tai kaksi vuotta), lääkemääräyksen voimassaoloaikaa ei saa esittää low-high –rakenteella (syy: apteekin kuukauden joustoaikaa ei voida käyttää). </w:t>
      </w:r>
    </w:p>
    <w:p>
      <w:pPr>
        <w:pStyle w:val="Normal"/>
        <w:rPr/>
      </w:pPr>
      <w:r>
        <w:rPr/>
      </w:r>
    </w:p>
    <w:p>
      <w:pPr>
        <w:pStyle w:val="Normal"/>
        <w:rPr>
          <w:rStyle w:val="XMLBlack"/>
          <w:rFonts w:ascii="Times New Roman" w:hAnsi="Times New Roman" w:cs="Times New Roman"/>
          <w:color w:val="000000"/>
        </w:rPr>
      </w:pPr>
      <w:r>
        <w:rPr/>
        <w:t xml:space="preserve">Esim.: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effectiveTime</w:t>
      </w:r>
      <w:r>
        <w:rPr>
          <w:rStyle w:val="XMLRed"/>
          <w:highlight w:val="white"/>
        </w:rPr>
        <w:t xml:space="preserve"> value</w:t>
      </w:r>
      <w:r>
        <w:rPr>
          <w:rStyle w:val="XMLBlue"/>
          <w:highlight w:val="white"/>
        </w:rPr>
        <w:t>="</w:t>
      </w:r>
      <w:r>
        <w:rPr>
          <w:rStyle w:val="XMLBlack"/>
          <w:highlight w:val="white"/>
        </w:rPr>
        <w:t>20030817115315</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szCs w:val="32"/>
          <w:highlight w:val="white"/>
        </w:rPr>
        <w:t>Jos loppuaika on mukana, niin:</w:t>
      </w:r>
    </w:p>
    <w:p>
      <w:pPr>
        <w:pStyle w:val="Normal"/>
        <w:rPr>
          <w:rStyle w:val="XMLBlue"/>
          <w:szCs w:val="32"/>
          <w:highlight w:val="white"/>
        </w:rPr>
      </w:pPr>
      <w:r>
        <w:rPr>
          <w:szCs w:val="32"/>
          <w:highlight w:val="white"/>
        </w:rPr>
      </w:r>
    </w:p>
    <w:p>
      <w:pPr>
        <w:pStyle w:val="Normal"/>
        <w:rPr>
          <w:rFonts w:ascii="Arial" w:hAnsi="Arial" w:cs="Arial"/>
          <w:vanish/>
          <w:color w:val="0000FF"/>
          <w:sz w:val="28"/>
          <w:szCs w:val="20"/>
          <w:lang w:val="en-GB"/>
        </w:rPr>
      </w:pPr>
      <w:r>
        <w:rPr>
          <w:rStyle w:val="XMLBlue"/>
          <w:highlight w:val="white"/>
          <w:lang w:val="en-GB"/>
        </w:rPr>
        <w:t>&lt;</w:t>
      </w:r>
      <w:r>
        <w:rPr>
          <w:rStyle w:val="XMLDarkRed"/>
          <w:highlight w:val="white"/>
          <w:lang w:val="en-GB"/>
        </w:rPr>
        <w:t xml:space="preserve">effectiveTime </w:t>
      </w:r>
      <w:r>
        <w:rPr>
          <w:rStyle w:val="XMLRed"/>
          <w:rFonts w:eastAsia="Arial"/>
          <w:lang w:val="en-GB"/>
        </w:rPr>
        <w:t>xsi:type</w:t>
      </w:r>
      <w:r>
        <w:rPr>
          <w:rStyle w:val="XMLBlue"/>
          <w:rFonts w:eastAsia="Arial"/>
          <w:lang w:val="en-GB"/>
        </w:rPr>
        <w:t>="</w:t>
      </w:r>
      <w:r>
        <w:rPr>
          <w:rStyle w:val="XMLBlack"/>
          <w:rFonts w:eastAsia="Arial"/>
          <w:lang w:val="en-GB"/>
        </w:rPr>
        <w:t>IVL_TS</w:t>
      </w:r>
      <w:r>
        <w:rPr>
          <w:rStyle w:val="XMLBlue"/>
          <w:rFonts w:eastAsia="Arial"/>
          <w:lang w:val="en-GB"/>
        </w:rPr>
        <w:t>"</w:t>
      </w:r>
    </w:p>
    <w:p>
      <w:pPr>
        <w:pStyle w:val="Normal"/>
        <w:rPr>
          <w:rFonts w:ascii="Arial" w:hAnsi="Arial" w:cs="Arial"/>
          <w:vanish/>
          <w:color w:val="0000FF"/>
          <w:sz w:val="28"/>
          <w:szCs w:val="20"/>
          <w:lang w:val="en-GB"/>
        </w:rPr>
      </w:pPr>
      <w:r>
        <w:rPr>
          <w:rFonts w:cs="Arial" w:ascii="Arial" w:hAnsi="Arial"/>
          <w:vanish/>
          <w:color w:val="0000FF"/>
          <w:sz w:val="28"/>
          <w:szCs w:val="20"/>
          <w:lang w:val="en-GB"/>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highlight w:val="white"/>
        </w:rPr>
      </w:pP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tab/>
        <w:tab/>
      </w:r>
      <w:r>
        <w:rPr>
          <w:rStyle w:val="XMLBlue"/>
          <w:highlight w:val="white"/>
          <w:lang w:val="en-GB"/>
        </w:rPr>
        <w:t>&lt;</w:t>
      </w:r>
      <w:r>
        <w:rPr>
          <w:rStyle w:val="XMLDarkRed"/>
          <w:highlight w:val="white"/>
          <w:lang w:val="en-GB"/>
        </w:rPr>
        <w:t>low</w:t>
      </w:r>
      <w:r>
        <w:rPr>
          <w:rStyle w:val="XMLRed"/>
          <w:highlight w:val="white"/>
          <w:lang w:val="en-GB"/>
        </w:rPr>
        <w:t xml:space="preserve"> value</w:t>
      </w:r>
      <w:r>
        <w:rPr>
          <w:rStyle w:val="XMLBlue"/>
          <w:highlight w:val="white"/>
          <w:lang w:val="en-GB"/>
        </w:rPr>
        <w:t>="</w:t>
      </w:r>
      <w:r>
        <w:rPr>
          <w:rStyle w:val="XMLBlack"/>
          <w:highlight w:val="white"/>
          <w:lang w:val="en-GB"/>
        </w:rPr>
        <w:t>20060801154500</w:t>
      </w:r>
      <w:r>
        <w:rPr>
          <w:rStyle w:val="XMLBlue"/>
          <w:highlight w:val="white"/>
          <w:lang w:val="en-GB"/>
        </w:rPr>
        <w:t xml:space="preserve">" </w:t>
      </w:r>
      <w:r>
        <w:rPr>
          <w:rStyle w:val="XMLRed"/>
          <w:highlight w:val="white"/>
          <w:lang w:val="en-GB"/>
        </w:rPr>
        <w:t>inclusive</w:t>
      </w:r>
      <w:r>
        <w:rPr>
          <w:rStyle w:val="XMLBlue"/>
          <w:highlight w:val="white"/>
          <w:lang w:val="en-GB"/>
        </w:rPr>
        <w:t>=”</w:t>
      </w:r>
      <w:r>
        <w:rPr>
          <w:rStyle w:val="XMLText"/>
          <w:highlight w:val="white"/>
          <w:lang w:val="en-GB"/>
        </w:rPr>
        <w:t>true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tab/>
        <w:tab/>
      </w:r>
      <w:r>
        <w:rPr>
          <w:rStyle w:val="XMLBlue"/>
          <w:highlight w:val="white"/>
          <w:lang w:val="en-GB"/>
        </w:rPr>
        <w:t>&lt;</w:t>
      </w:r>
      <w:r>
        <w:rPr>
          <w:rStyle w:val="XMLDarkRed"/>
          <w:highlight w:val="white"/>
          <w:lang w:val="en-GB"/>
        </w:rPr>
        <w:t>high</w:t>
      </w:r>
      <w:r>
        <w:rPr>
          <w:rStyle w:val="XMLRed"/>
          <w:highlight w:val="white"/>
          <w:lang w:val="en-GB"/>
        </w:rPr>
        <w:t xml:space="preserve"> value</w:t>
      </w:r>
      <w:r>
        <w:rPr>
          <w:rStyle w:val="XMLBlue"/>
          <w:highlight w:val="white"/>
          <w:lang w:val="en-GB"/>
        </w:rPr>
        <w:t>="</w:t>
      </w:r>
      <w:r>
        <w:rPr>
          <w:rStyle w:val="XMLBlack"/>
          <w:highlight w:val="white"/>
          <w:lang w:val="en-GB"/>
        </w:rPr>
        <w:t>20061031</w:t>
      </w:r>
      <w:r>
        <w:rPr>
          <w:rStyle w:val="XMLBlue"/>
          <w:highlight w:val="white"/>
          <w:lang w:val="en-GB"/>
        </w:rPr>
        <w:t xml:space="preserve">" </w:t>
      </w:r>
      <w:r>
        <w:rPr>
          <w:rStyle w:val="XMLRed"/>
          <w:highlight w:val="white"/>
          <w:lang w:val="en-GB"/>
        </w:rPr>
        <w:t>inclusive</w:t>
      </w:r>
      <w:r>
        <w:rPr>
          <w:rStyle w:val="XMLBlue"/>
          <w:highlight w:val="white"/>
          <w:lang w:val="en-GB"/>
        </w:rPr>
        <w:t>=”</w:t>
      </w:r>
      <w:r>
        <w:rPr>
          <w:rStyle w:val="XMLText"/>
          <w:highlight w:val="white"/>
          <w:lang w:val="en-GB"/>
        </w:rPr>
        <w:t>true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effectiveTime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Fonts w:ascii="Arial" w:hAnsi="Arial" w:cs="Arial"/>
          <w:color w:val="000000"/>
          <w:highlight w:val="white"/>
        </w:rPr>
      </w:pPr>
      <w:r>
        <w:rPr>
          <w:highlight w:val="white"/>
        </w:rPr>
      </w:r>
    </w:p>
    <w:p>
      <w:pPr>
        <w:pStyle w:val="Heading3"/>
        <w:ind w:left="1134" w:hanging="1134"/>
        <w:rPr>
          <w:highlight w:val="white"/>
        </w:rPr>
      </w:pPr>
      <w:bookmarkStart w:id="13" w:name="__RefHeading___Toc443208358"/>
      <w:bookmarkStart w:id="14" w:name="_Ref291079241"/>
      <w:bookmarkStart w:id="15" w:name="_Ref291079235"/>
      <w:bookmarkEnd w:id="13"/>
      <w:r>
        <w:rPr>
          <w:highlight w:val="white"/>
        </w:rPr>
        <w:t>Lääkevalmisteen ATC-koodi ja nimi, lääketietokannan ulkopuolinen valmiste</w:t>
      </w:r>
      <w:bookmarkEnd w:id="14"/>
      <w:bookmarkEnd w:id="15"/>
    </w:p>
    <w:p>
      <w:pPr>
        <w:pStyle w:val="Normal"/>
        <w:rPr>
          <w:highlight w:val="white"/>
        </w:rPr>
      </w:pPr>
      <w:r>
        <w:rPr>
          <w:highlight w:val="white"/>
        </w:rPr>
      </w:r>
    </w:p>
    <w:p>
      <w:pPr>
        <w:pStyle w:val="Normal"/>
        <w:rPr/>
      </w:pPr>
      <w:r>
        <w:rPr>
          <w:b/>
          <w:bCs/>
          <w:highlight w:val="white"/>
        </w:rPr>
        <w:t>Lääkevalmisteen ATC-koodi</w:t>
      </w:r>
      <w:r>
        <w:rPr>
          <w:highlight w:val="white"/>
        </w:rPr>
        <w:t xml:space="preserve"> (max 9 mkiä) ilmoitetaan entityn manufacturedLabeledDrug elementissä code (&lt;consumable&gt;&lt;manufacturedProduct&gt; alla). Varsinainen ATC-koodi on attribuutissa code ja lääkevalmisteen </w:t>
      </w:r>
      <w:r>
        <w:rPr>
          <w:b/>
          <w:bCs/>
          <w:highlight w:val="white"/>
        </w:rPr>
        <w:t>ATC-koodin mukainen nimi</w:t>
      </w:r>
      <w:r>
        <w:rPr>
          <w:highlight w:val="white"/>
        </w:rPr>
        <w:t xml:space="preserve"> attribuutissa displayName (max 200 mkiä). </w:t>
      </w:r>
      <w:r>
        <w:rPr/>
        <w:t xml:space="preserve">ATC-koodin codeSystem esitetään sanomissa niin, että codeSystemiin tulee luokituksen tunniste ilman versiota. Perusjärjestelmät poimivat ATC-koodin ja ATC-koodin mukaisen nimen lääketietokannasta, jossa ne ovat aina ajantasaisia, codeSystemVersion on sanomassa aina lääketietokannan versionumero. Lääketietokannan versio ilmoitetaan muodossa vuosiluku.versio. </w:t>
      </w:r>
    </w:p>
    <w:p>
      <w:pPr>
        <w:pStyle w:val="Normal"/>
        <w:rPr/>
      </w:pPr>
      <w:r>
        <w:rPr/>
      </w:r>
    </w:p>
    <w:p>
      <w:pPr>
        <w:pStyle w:val="Normal"/>
        <w:rPr/>
      </w:pPr>
      <w:r>
        <w:rPr/>
        <w:t>Myös l</w:t>
      </w:r>
      <w:r>
        <w:rPr>
          <w:b/>
        </w:rPr>
        <w:t>ääketietokannan ulkopuolisella valmisteella</w:t>
      </w:r>
      <w:r>
        <w:rPr/>
        <w:t>, jolla on ATC-koodi (esim. potilaskohtainen erityislupavalmiste), tiedot ilmoitetaan em. tavalla, mutta luokituksen versiota (codeSystemVersion-attribuutti) ei annetta. Valmisteen laji -tiedossa ilmoitetaan tällöin kyseessä olevan potilaskohtainen erityislupavalmiste.</w:t>
      </w:r>
    </w:p>
    <w:p>
      <w:pPr>
        <w:pStyle w:val="TextBody"/>
        <w:rPr/>
      </w:pPr>
      <w:r>
        <w:rPr/>
      </w:r>
    </w:p>
    <w:p>
      <w:pPr>
        <w:pStyle w:val="TextBody"/>
        <w:keepNext w:val="true"/>
        <w:rPr>
          <w:highlight w:val="white"/>
        </w:rPr>
      </w:pPr>
      <w:r>
        <w:rPr>
          <w:highlight w:val="white"/>
        </w:rPr>
        <w:t>Esim.:</w:t>
        <w:tab/>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highlight w:val="white"/>
        </w:rPr>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manufacturedLabeledDrug</w:t>
      </w:r>
      <w:r>
        <w:rPr>
          <w:rStyle w:val="XMLBlue"/>
          <w:highlight w:val="white"/>
          <w:lang w:val="en-GB"/>
        </w:rPr>
        <w:t>&gt;</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Gray50"/>
          <w:highlight w:val="white"/>
          <w:lang w:val="en-GB"/>
        </w:rPr>
        <w:t xml:space="preserve"> ATC koodi </w:t>
      </w:r>
      <w:r>
        <w:rPr>
          <w:rStyle w:val="XMLBlue"/>
          <w:highlight w:val="white"/>
          <w:lang w:val="en-GB"/>
        </w:rPr>
        <w:t>--&gt;</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r>
      <w:r>
        <w:rPr>
          <w:rStyle w:val="XMLBlue"/>
          <w:highlight w:val="white"/>
          <w:lang w:val="de-DE"/>
        </w:rPr>
        <w:t>&lt;</w:t>
      </w:r>
      <w:r>
        <w:rPr>
          <w:rStyle w:val="XMLDarkRed"/>
          <w:highlight w:val="white"/>
          <w:lang w:val="de-DE"/>
        </w:rPr>
        <w:t>code</w:t>
      </w:r>
      <w:r>
        <w:rPr>
          <w:rStyle w:val="XMLRed"/>
          <w:highlight w:val="white"/>
          <w:lang w:val="de-DE"/>
        </w:rPr>
        <w:t xml:space="preserve"> </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w:t>
      </w:r>
      <w:r>
        <w:rPr>
          <w:rStyle w:val="XMLBlue"/>
          <w:highlight w:val="white"/>
          <w:lang w:val="de-DE"/>
        </w:rPr>
        <w:t>="</w:t>
      </w:r>
      <w:r>
        <w:rPr>
          <w:rStyle w:val="XMLBlack"/>
          <w:highlight w:val="white"/>
          <w:lang w:val="de-DE"/>
        </w:rPr>
        <w:t>N05BA01</w:t>
      </w:r>
      <w:r>
        <w:rPr>
          <w:rStyle w:val="XMLBlue"/>
          <w:highlight w:val="white"/>
          <w:lang w:val="de-DE"/>
        </w:rPr>
        <w:t>"</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codeSystem</w:t>
      </w:r>
      <w:r>
        <w:rPr>
          <w:rStyle w:val="XMLBlue"/>
          <w:highlight w:val="white"/>
          <w:lang w:val="de-DE"/>
        </w:rPr>
        <w:t>="</w:t>
      </w:r>
      <w:r>
        <w:rPr>
          <w:rStyle w:val="XMLBlack"/>
          <w:highlight w:val="white"/>
          <w:lang w:val="de-DE"/>
        </w:rPr>
        <w:t>1.2.246.537.6.32</w:t>
      </w:r>
      <w:r>
        <w:rPr>
          <w:rStyle w:val="XMLBlue"/>
          <w:highlight w:val="white"/>
          <w:lang w:val="de-DE"/>
        </w:rPr>
        <w:t>"</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codeSystemName</w:t>
      </w:r>
      <w:r>
        <w:rPr>
          <w:rStyle w:val="XMLBlue"/>
          <w:highlight w:val="white"/>
          <w:lang w:val="de-DE"/>
        </w:rPr>
        <w:t>="</w:t>
      </w:r>
      <w:r>
        <w:rPr>
          <w:rStyle w:val="XMLBlack"/>
          <w:highlight w:val="white"/>
          <w:lang w:val="de-DE"/>
        </w:rPr>
        <w:t>Lääkelaitos - ATC Luokitus</w:t>
      </w:r>
      <w:r>
        <w:rPr>
          <w:rStyle w:val="XMLBlue"/>
          <w:highlight w:val="white"/>
          <w:lang w:val="de-DE"/>
        </w:rPr>
        <w:t>"</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r>
      <w:r>
        <w:rPr>
          <w:rStyle w:val="XMLRed"/>
          <w:highlight w:val="white"/>
          <w:lang w:val="en-GB"/>
        </w:rPr>
        <w:t>codeSystemVersion</w:t>
      </w:r>
      <w:r>
        <w:rPr>
          <w:rStyle w:val="XMLBlue"/>
          <w:highlight w:val="white"/>
          <w:lang w:val="en-GB"/>
        </w:rPr>
        <w:t>=</w:t>
      </w:r>
      <w:r>
        <w:rPr>
          <w:rStyle w:val="XMLBlack"/>
          <w:highlight w:val="white"/>
          <w:lang w:val="en-GB"/>
        </w:rPr>
        <w:t>"2009.018"</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displayName</w:t>
      </w:r>
      <w:r>
        <w:rPr>
          <w:rStyle w:val="XMLBlue"/>
          <w:highlight w:val="white"/>
          <w:lang w:val="en-GB"/>
        </w:rPr>
        <w:t>="</w:t>
      </w:r>
      <w:r>
        <w:rPr>
          <w:rStyle w:val="XMLBlack"/>
          <w:highlight w:val="white"/>
          <w:lang w:val="en-GB"/>
        </w:rPr>
        <w:t>Diatsepaami</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&lt;/</w:t>
      </w:r>
      <w:r>
        <w:rPr>
          <w:rStyle w:val="XMLDarkRed"/>
          <w:highlight w:val="white"/>
          <w:lang w:val="en-GB"/>
        </w:rPr>
        <w:t>code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name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manufacturedLabeledDrug</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rStyle w:val="XMLBlue"/>
          <w:highlight w:val="white"/>
        </w:rPr>
      </w:pPr>
      <w:r>
        <w:rPr>
          <w:highlight w:val="white"/>
        </w:rPr>
      </w:r>
    </w:p>
    <w:p>
      <w:pPr>
        <w:pStyle w:val="Normal"/>
        <w:rPr/>
      </w:pPr>
      <w:r>
        <w:rPr/>
        <w:t>Usein käyttäjä valitsee valintalistalta  lääkevalmisteen kauppanimen perusteella, jolloin samalla saadaan taustarekisteristä lääkevalmisteen ATC-koodi ja -nimi, vaikuttava aine, vahvuus, lääkemuoto ja pakkaustiedot.</w:t>
      </w:r>
    </w:p>
    <w:p>
      <w:pPr>
        <w:pStyle w:val="Normal"/>
        <w:rPr/>
      </w:pPr>
      <w:r>
        <w:rPr/>
      </w:r>
    </w:p>
    <w:p>
      <w:pPr>
        <w:pStyle w:val="Normal"/>
        <w:rPr/>
      </w:pPr>
      <w:r>
        <w:rPr/>
        <w:t>Jos lääke määrätään lääkkeen vaikuttavan aineen perusteella, tapahtuu valinta ATC-koodin mukaan. ATC-koodi ja ATC-koodin mukainen nimi ovat tällöin pakollisia tietoja. Myös vaikuttavalla aineella määrätyn lääkkeen tietojen pitää olla lääketietokannan mukaiset. Vaikuttava aine (ATC-koodi ja ATC-koodin mukainen nimi) pitää siis valita lääketietokannasta pakkaustasolta, samoin mm. vahvuus, lääkemuoto, pakkauskoon tiedot, huume ja PKV-merkinnät. Yhdistelmävalmisteiden määrääminen vaikuttavalla aineella ei ole mahdollista, koska vaikuttava aine ja sen vahvuus tulee olla yksiselitteisesti tulkittavissa</w:t>
      </w:r>
    </w:p>
    <w:p>
      <w:pPr>
        <w:pStyle w:val="Normal"/>
        <w:rPr/>
      </w:pPr>
      <w:r>
        <w:rPr/>
      </w:r>
    </w:p>
    <w:p>
      <w:pPr>
        <w:pStyle w:val="Normal"/>
        <w:rPr/>
      </w:pPr>
      <w:r>
        <w:rPr/>
        <w:t>Jos ATC-koodi ei ole tiedossa, käytetään attribuuttia nullFlavor</w:t>
      </w:r>
    </w:p>
    <w:p>
      <w:pPr>
        <w:pStyle w:val="Normal"/>
        <w:rPr/>
      </w:pPr>
      <w:r>
        <w:rPr/>
        <w:t>muodossa nullFlavor=”UNK”.</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Kaikille valmisteille ei ole koodia joten noissa tapauksissa pitää käyttää puuttuvan tiedon koodia: nullFlavor=”NI”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Edellä mainituissa tapauksissa voidaan käyttää name-elementtiä lääkevalmisteen nimen ilmoittamiseen (muodossa &lt;name&gt;lääkkeen nimi&lt;/name&gt;).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xml:space="preserve">Jos kyseessä on </w:t>
      </w:r>
      <w:r>
        <w:rPr>
          <w:b/>
        </w:rPr>
        <w:t>lääketietokannan ulkopuolinen valmiste</w:t>
      </w:r>
      <w:r>
        <w:rPr/>
        <w:t xml:space="preserve">, jolla ei ole ATC-koodia (esim hoitotarvikkeet, ei korvattavat ravintolisät, sidetarpeet ja ei korvattavat perusvoiteet, jotka eivät sisälly lääketietokantaan),  niin se ilmoitetaan manufacturedProduct roolin alla entityssä manufacturedMaterial. Lääketietokannan ulkopuolisen valmisteen nimi ilmoitetaan elementissä name, joka on tietotyyppiä EN, maksimipituus 80 merkkiä (muodossa &lt;name&gt;tarvike&lt;/name&gt;).  Samalla lääkemääräyksellä ei voida määrätä useita eri lääketietokannan ulkopuolisia valmisteita, vaan jokaisesta eri valmisteesta on tehtävä oma lääkemääräyksensä. Määrätty määrä on pakollinen tieto myös lääketietokannan ulkopuolisella valmisteella.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Esim:</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keepNext w:val="true"/>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consumable</w:t>
      </w:r>
      <w:r>
        <w:rPr>
          <w:rFonts w:cs="Arial" w:ascii="Arial" w:hAnsi="Arial"/>
          <w:color w:val="0000FF"/>
          <w:highlight w:val="white"/>
          <w:lang w:val="en-GB"/>
        </w:rPr>
        <w:t>&gt;</w:t>
      </w:r>
    </w:p>
    <w:p>
      <w:pPr>
        <w:pStyle w:val="Normal"/>
        <w:keepNext w:val="true"/>
        <w:autoSpaceDE w:val="false"/>
        <w:rPr/>
      </w:pPr>
      <w:r>
        <w:rPr>
          <w:rFonts w:eastAsia="Arial" w:cs="Arial" w:ascii="Arial" w:hAnsi="Arial"/>
          <w:color w:val="0000FF"/>
          <w:highlight w:val="white"/>
          <w:lang w:val="en-GB"/>
        </w:rPr>
        <w:t xml:space="preserve">         </w:t>
      </w:r>
      <w:r>
        <w:rPr>
          <w:rFonts w:cs="Arial" w:ascii="Arial" w:hAnsi="Arial"/>
          <w:color w:val="0000FF"/>
          <w:highlight w:val="white"/>
          <w:lang w:val="en-GB"/>
        </w:rPr>
        <w:t>&lt;</w:t>
      </w:r>
      <w:r>
        <w:rPr>
          <w:rFonts w:cs="Arial" w:ascii="Arial" w:hAnsi="Arial"/>
          <w:color w:val="800000"/>
          <w:highlight w:val="white"/>
          <w:lang w:val="en-GB"/>
        </w:rPr>
        <w:t>manufacturedProduct</w:t>
      </w:r>
      <w:r>
        <w:rPr>
          <w:rFonts w:cs="Arial" w:ascii="Arial" w:hAnsi="Arial"/>
          <w:color w:val="0000FF"/>
          <w:highlight w:val="white"/>
          <w:lang w:val="en-GB"/>
        </w:rPr>
        <w:t>&gt;</w:t>
      </w:r>
    </w:p>
    <w:p>
      <w:pPr>
        <w:pStyle w:val="Normal"/>
        <w:keepNext w:val="true"/>
        <w:autoSpaceDE w:val="false"/>
        <w:ind w:firstLine="1304"/>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manufacturedMaterial</w:t>
      </w:r>
      <w:r>
        <w:rPr>
          <w:rFonts w:cs="Arial" w:ascii="Arial" w:hAnsi="Arial"/>
          <w:color w:val="0000FF"/>
          <w:highlight w:val="white"/>
          <w:lang w:val="en-GB"/>
        </w:rPr>
        <w:t>&gt;</w:t>
      </w:r>
    </w:p>
    <w:p>
      <w:pPr>
        <w:pStyle w:val="Normal"/>
        <w:keepNext w:val="true"/>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code</w:t>
      </w:r>
      <w:r>
        <w:rPr>
          <w:rFonts w:cs="Arial" w:ascii="Arial" w:hAnsi="Arial"/>
          <w:color w:val="FF0000"/>
          <w:highlight w:val="white"/>
          <w:lang w:val="en-GB"/>
        </w:rPr>
        <w:t xml:space="preserve"> nullFlavor</w:t>
      </w:r>
      <w:r>
        <w:rPr>
          <w:rFonts w:cs="Arial" w:ascii="Arial" w:hAnsi="Arial"/>
          <w:color w:val="0000FF"/>
          <w:highlight w:val="white"/>
          <w:lang w:val="en-GB"/>
        </w:rPr>
        <w:t>="</w:t>
      </w:r>
      <w:r>
        <w:rPr>
          <w:rFonts w:cs="Arial" w:ascii="Arial" w:hAnsi="Arial"/>
          <w:color w:val="000000"/>
          <w:highlight w:val="white"/>
          <w:lang w:val="en-GB"/>
        </w:rPr>
        <w:t>NI</w:t>
      </w:r>
      <w:r>
        <w:rPr>
          <w:rFonts w:cs="Arial" w:ascii="Arial" w:hAnsi="Arial"/>
          <w:color w:val="0000FF"/>
          <w:highlight w:val="white"/>
          <w:lang w:val="en-GB"/>
        </w:rPr>
        <w:t>"/&gt;</w:t>
      </w:r>
    </w:p>
    <w:p>
      <w:pPr>
        <w:pStyle w:val="Normal"/>
        <w:keepNext w:val="true"/>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r>
        <w:rPr>
          <w:rFonts w:cs="Arial" w:ascii="Arial" w:hAnsi="Arial"/>
          <w:color w:val="000000"/>
          <w:highlight w:val="white"/>
          <w:lang w:val="en-GB"/>
        </w:rPr>
        <w:t>DUODERM EXTRA THIN 10X10CM</w:t>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keepNext w:val="true"/>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manufacturedMaterial</w:t>
      </w:r>
      <w:r>
        <w:rPr>
          <w:rFonts w:cs="Arial" w:ascii="Arial" w:hAnsi="Arial"/>
          <w:color w:val="0000FF"/>
          <w:highlight w:val="white"/>
          <w:lang w:val="en-GB"/>
        </w:rPr>
        <w:t>&gt;</w:t>
      </w:r>
    </w:p>
    <w:p>
      <w:pPr>
        <w:pStyle w:val="Normal"/>
        <w:keepNext w:val="true"/>
        <w:autoSpaceDE w:val="false"/>
        <w:rPr>
          <w:rFonts w:ascii="Arial" w:hAnsi="Arial" w:cs="Arial"/>
          <w:color w:val="000000"/>
          <w:highlight w:val="white"/>
          <w:lang w:val="en-GB"/>
        </w:rPr>
      </w:pPr>
      <w:r>
        <w:rPr>
          <w:rFonts w:eastAsia="Arial" w:cs="Arial" w:ascii="Arial" w:hAnsi="Arial"/>
          <w:color w:val="000000"/>
          <w:highlight w:val="white"/>
          <w:lang w:val="en-GB"/>
        </w:rPr>
        <w:t xml:space="preserve">         </w:t>
      </w:r>
      <w:r>
        <w:rPr>
          <w:rFonts w:cs="Arial" w:ascii="Arial" w:hAnsi="Arial"/>
          <w:color w:val="0000FF"/>
          <w:highlight w:val="white"/>
          <w:lang w:val="en-GB"/>
        </w:rPr>
        <w:t>&lt;/</w:t>
      </w:r>
      <w:r>
        <w:rPr>
          <w:rFonts w:cs="Arial" w:ascii="Arial" w:hAnsi="Arial"/>
          <w:color w:val="800000"/>
          <w:highlight w:val="white"/>
          <w:lang w:val="en-GB"/>
        </w:rPr>
        <w:t>manufacturedProduct</w:t>
      </w:r>
      <w:r>
        <w:rPr>
          <w:rFonts w:cs="Arial" w:ascii="Arial" w:hAnsi="Arial"/>
          <w:color w:val="0000FF"/>
          <w:highlight w:val="white"/>
          <w:lang w:val="en-GB"/>
        </w:rPr>
        <w:t>&gt;</w:t>
      </w:r>
    </w:p>
    <w:p>
      <w:pPr>
        <w:pStyle w:val="Normal"/>
        <w:keepNext w:val="true"/>
        <w:autoSpaceDE w:val="false"/>
        <w:rPr>
          <w:rStyle w:val="XMLBlack"/>
          <w:lang w:val="en-GB"/>
        </w:rPr>
      </w:pPr>
      <w:r>
        <w:rPr>
          <w:rFonts w:cs="Arial" w:ascii="Arial" w:hAnsi="Arial"/>
          <w:color w:val="0000FF"/>
          <w:highlight w:val="white"/>
          <w:lang w:val="en-GB"/>
        </w:rPr>
        <w:t>&lt;/</w:t>
      </w:r>
      <w:r>
        <w:rPr>
          <w:rFonts w:cs="Arial" w:ascii="Arial" w:hAnsi="Arial"/>
          <w:color w:val="800000"/>
          <w:highlight w:val="white"/>
          <w:lang w:val="en-GB"/>
        </w:rPr>
        <w:t>consumable</w:t>
      </w:r>
      <w:r>
        <w:rPr>
          <w:rFonts w:cs="Arial" w:ascii="Arial" w:hAnsi="Arial"/>
          <w:color w:val="0000FF"/>
          <w:highlight w:val="white"/>
          <w:lang w:val="en-GB"/>
        </w:rPr>
        <w:t>&gt;</w:t>
      </w:r>
    </w:p>
    <w:p>
      <w:pPr>
        <w:pStyle w:val="Header"/>
        <w:tabs>
          <w:tab w:val="clear" w:pos="4153"/>
          <w:tab w:val="clear" w:pos="8306"/>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lang w:val="en-GB"/>
        </w:rPr>
      </w:pPr>
      <w:r>
        <w:rPr/>
      </w:r>
    </w:p>
    <w:p>
      <w:pPr>
        <w:pStyle w:val="Header"/>
        <w:tabs>
          <w:tab w:val="clear" w:pos="4153"/>
          <w:tab w:val="clear" w:pos="8306"/>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r>
    </w:p>
    <w:p>
      <w:pPr>
        <w:pStyle w:val="Heading3"/>
        <w:ind w:left="1134" w:hanging="1134"/>
        <w:rPr/>
      </w:pPr>
      <w:bookmarkStart w:id="16" w:name="__RefHeading___Toc443208359"/>
      <w:bookmarkEnd w:id="16"/>
      <w:r>
        <w:rPr/>
        <w:t>Pakkauskoko tekstimuotoisena, pakkauskoko, pakkauskoon kerroin, pakkausten lukumäärä, lääkkeen kokonaismäärä, lääkettä tietyksi ajaksi ja pakkauksen muut tiedot</w:t>
      </w:r>
    </w:p>
    <w:p>
      <w:pPr>
        <w:pStyle w:val="Normal"/>
        <w:rPr/>
      </w:pPr>
      <w:r>
        <w:rPr/>
      </w:r>
    </w:p>
    <w:p>
      <w:pPr>
        <w:pStyle w:val="Normal"/>
        <w:rPr/>
      </w:pPr>
      <w:r>
        <w:rPr/>
        <w:t>Lääkemääräys voi perustua:</w:t>
      </w:r>
    </w:p>
    <w:p>
      <w:pPr>
        <w:pStyle w:val="Normal"/>
        <w:rPr/>
      </w:pPr>
      <w:r>
        <w:rPr/>
      </w:r>
    </w:p>
    <w:p>
      <w:pPr>
        <w:pStyle w:val="Normal"/>
        <w:numPr>
          <w:ilvl w:val="0"/>
          <w:numId w:val="7"/>
        </w:numPr>
        <w:rPr/>
      </w:pPr>
      <w:r>
        <w:rPr/>
        <w:t>Pakkauksiin, jolloin</w:t>
      </w:r>
    </w:p>
    <w:p>
      <w:pPr>
        <w:pStyle w:val="Normal"/>
        <w:numPr>
          <w:ilvl w:val="1"/>
          <w:numId w:val="11"/>
        </w:numPr>
        <w:rPr/>
      </w:pPr>
      <w:r>
        <w:rPr/>
        <w:t xml:space="preserve">pakkauskoko tekstimuotoisena ja pakkausten lukumäärä </w:t>
      </w:r>
    </w:p>
    <w:p>
      <w:pPr>
        <w:pStyle w:val="Normal"/>
        <w:numPr>
          <w:ilvl w:val="1"/>
          <w:numId w:val="11"/>
        </w:numPr>
        <w:rPr/>
      </w:pPr>
      <w:r>
        <w:rPr/>
        <w:t>pakkauskoko, pakkauskoon kerroin, pakkausten lukumäärä ja pakkauskoon yksikkö</w:t>
      </w:r>
    </w:p>
    <w:p>
      <w:pPr>
        <w:pStyle w:val="Normal"/>
        <w:ind w:left="540" w:firstLine="224"/>
        <w:rPr>
          <w:highlight w:val="green"/>
        </w:rPr>
      </w:pPr>
      <w:r>
        <w:rPr/>
        <w:t>kertovat lääkkeen kokonaismäärän</w:t>
      </w:r>
    </w:p>
    <w:p>
      <w:pPr>
        <w:pStyle w:val="Normal"/>
        <w:numPr>
          <w:ilvl w:val="0"/>
          <w:numId w:val="7"/>
        </w:numPr>
        <w:rPr/>
      </w:pPr>
      <w:r>
        <w:rPr/>
        <w:t>Lääkettä määrätään tietty määrä</w:t>
      </w:r>
    </w:p>
    <w:p>
      <w:pPr>
        <w:pStyle w:val="Normal"/>
        <w:numPr>
          <w:ilvl w:val="0"/>
          <w:numId w:val="7"/>
        </w:numPr>
        <w:rPr/>
      </w:pPr>
      <w:r>
        <w:rPr/>
        <w:t>Lääkettä määrätään tietyksi ajaksi</w:t>
      </w:r>
    </w:p>
    <w:p>
      <w:pPr>
        <w:pStyle w:val="Normal"/>
        <w:rPr/>
      </w:pPr>
      <w:r>
        <w:rPr/>
      </w:r>
    </w:p>
    <w:p>
      <w:pPr>
        <w:pStyle w:val="Normal"/>
        <w:rPr/>
      </w:pPr>
      <w:r>
        <w:rPr/>
        <w:t>Yleisin tapa lääkkeen valinnassa on valinta kauppanimen perusteella, jolloin lääke määrätään yleensä pakkauksina. Tapauksessa 2 lääkäri on saattanut valita lääkkeen esim. vaikuttavan aineen (ATC-koodi) perusteella.</w:t>
      </w:r>
    </w:p>
    <w:p>
      <w:pPr>
        <w:pStyle w:val="Normal"/>
        <w:rPr/>
      </w:pPr>
      <w:r>
        <w:rPr/>
      </w:r>
    </w:p>
    <w:p>
      <w:pPr>
        <w:pStyle w:val="Normal"/>
        <w:rPr/>
      </w:pPr>
      <w:r>
        <w:rPr/>
        <w:t xml:space="preserve">Määrätyn lääkkeen määrään ja pakkauksiin liittyvät tiedot ilmoitetaan supply-act:issä. </w:t>
      </w:r>
    </w:p>
    <w:p>
      <w:pPr>
        <w:pStyle w:val="Normal"/>
        <w:rPr/>
      </w:pPr>
      <w:r>
        <w:rPr/>
      </w:r>
    </w:p>
    <w:p>
      <w:pPr>
        <w:pStyle w:val="Normal"/>
        <w:rPr/>
      </w:pPr>
      <w:r>
        <w:rPr/>
        <w:t xml:space="preserve">Edellä mainittu </w:t>
      </w:r>
      <w:r>
        <w:rPr>
          <w:b/>
          <w:bCs/>
        </w:rPr>
        <w:t>reseptin tyyppi</w:t>
      </w:r>
      <w:r>
        <w:rPr/>
        <w:t xml:space="preserve"> ilmoitetaan supply-actin code-elementissä koodistolla </w:t>
      </w:r>
    </w:p>
    <w:p>
      <w:pPr>
        <w:pStyle w:val="Normal"/>
        <w:rPr/>
      </w:pPr>
      <w:r>
        <w:rPr/>
        <w:t>1.2.246.537.5.40100.2006. Tieto on pakollinen.</w:t>
      </w:r>
    </w:p>
    <w:p>
      <w:pPr>
        <w:pStyle w:val="Normal"/>
        <w:rPr/>
      </w:pPr>
      <w:r>
        <w:rPr/>
      </w:r>
    </w:p>
    <w:p>
      <w:pPr>
        <w:pStyle w:val="Normal"/>
        <w:rPr/>
      </w:pPr>
      <w:r>
        <w:rPr/>
        <w:t>Supply-luokka liitetään substanceAdministrationiin entryRelationship:illä, jonka typeCode=”COMP”.  Elementin independentInd arvona pitää olla “false” ja se tarkoittaa, että supply-luokkaa ei saa tulkita ilman substanceAdministration-luokkaa.</w:t>
      </w:r>
    </w:p>
    <w:p>
      <w:pPr>
        <w:pStyle w:val="Normal"/>
        <w:rPr/>
      </w:pPr>
      <w:r>
        <w:rPr/>
      </w:r>
    </w:p>
    <w:p>
      <w:pPr>
        <w:pStyle w:val="Normal"/>
        <w:rPr/>
      </w:pPr>
      <w:r>
        <w:rPr/>
        <w:t xml:space="preserve">Supplyn elementin repeatNumber value-attribuutissa ilmoitetaan </w:t>
      </w:r>
      <w:r>
        <w:rPr>
          <w:b/>
          <w:bCs/>
        </w:rPr>
        <w:t xml:space="preserve">pakkauksien lukumäärä, </w:t>
      </w:r>
      <w:r>
        <w:rPr/>
        <w:t xml:space="preserve">max 5 numeroa. Quantity elementin attribuutissa value ilmoitetaan </w:t>
      </w:r>
      <w:r>
        <w:rPr>
          <w:b/>
          <w:bCs/>
        </w:rPr>
        <w:t>pakkauskoko</w:t>
      </w:r>
      <w:r>
        <w:rPr/>
        <w:t xml:space="preserve"> (max 80 numeroa) ja unit-attribuutissa </w:t>
      </w:r>
      <w:r>
        <w:rPr>
          <w:b/>
          <w:bCs/>
        </w:rPr>
        <w:t>pakkauskoon</w:t>
      </w:r>
      <w:r>
        <w:rPr/>
        <w:t xml:space="preserve"> yksikkö (max 16 mkiä).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lang w:val="en-GB"/>
        </w:rPr>
        <w:t xml:space="preserve">Esim: </w:t>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supply</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SPLY</w:t>
      </w:r>
      <w:r>
        <w:rPr>
          <w:rFonts w:cs="Arial" w:ascii="Arial" w:hAnsi="Arial"/>
          <w:color w:val="0000FF"/>
          <w:highlight w:val="white"/>
          <w:lang w:val="en-GB"/>
        </w:rPr>
        <w:t>"</w:t>
      </w:r>
      <w:r>
        <w:rPr>
          <w:rFonts w:cs="Arial" w:ascii="Arial" w:hAnsi="Arial"/>
          <w:color w:val="FF0000"/>
          <w:highlight w:val="white"/>
          <w:lang w:val="en-GB"/>
        </w:rPr>
        <w:t xml:space="preserve"> moodCode</w:t>
      </w:r>
      <w:r>
        <w:rPr>
          <w:rFonts w:cs="Arial" w:ascii="Arial" w:hAnsi="Arial"/>
          <w:color w:val="0000FF"/>
          <w:highlight w:val="white"/>
          <w:lang w:val="en-GB"/>
        </w:rPr>
        <w:t>="</w:t>
      </w:r>
      <w:r>
        <w:rPr>
          <w:rFonts w:cs="Arial" w:ascii="Arial" w:hAnsi="Arial"/>
          <w:color w:val="000000"/>
          <w:highlight w:val="white"/>
          <w:lang w:val="en-GB"/>
        </w:rPr>
        <w:t>EVN</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cs="Arial" w:ascii="Arial" w:hAnsi="Arial"/>
          <w:color w:val="000000"/>
          <w:highlight w:val="white"/>
          <w:lang w:val="en-GB"/>
        </w:rPr>
        <w:tab/>
      </w:r>
      <w:r>
        <w:rPr>
          <w:rFonts w:cs="Arial" w:ascii="Arial" w:hAnsi="Arial"/>
          <w:color w:val="0000FF"/>
          <w:highlight w:val="white"/>
        </w:rPr>
        <w:t>&lt;!--</w:t>
      </w:r>
      <w:r>
        <w:rPr>
          <w:rFonts w:cs="Arial" w:ascii="Arial" w:hAnsi="Arial"/>
          <w:color w:val="808080"/>
          <w:highlight w:val="white"/>
        </w:rPr>
        <w:t xml:space="preserve"> Lääkemääräyksen tyyppi </w:t>
      </w:r>
      <w:r>
        <w:rPr>
          <w:rFonts w:cs="Arial" w:ascii="Arial" w:hAnsi="Arial"/>
          <w:color w:val="0000FF"/>
          <w:highlight w:val="white"/>
        </w:rPr>
        <w:t>--&gt;</w:t>
      </w:r>
    </w:p>
    <w:p>
      <w:pPr>
        <w:pStyle w:val="Normal"/>
        <w:autoSpaceDE w:val="false"/>
        <w:rPr>
          <w:rFonts w:ascii="Arial" w:hAnsi="Arial" w:cs="Arial"/>
          <w:color w:val="FF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code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1</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ind w:left="1304" w:hanging="0"/>
        <w:rPr/>
      </w:pPr>
      <w:r>
        <w:rPr>
          <w:rFonts w:eastAsia="Arial" w:cs="Arial" w:ascii="Arial" w:hAnsi="Arial"/>
          <w:color w:val="FF0000"/>
          <w:highlight w:val="white"/>
        </w:rPr>
        <w:t xml:space="preserve">    </w:t>
      </w:r>
      <w:r>
        <w:rPr>
          <w:rFonts w:cs="Arial" w:ascii="Arial" w:hAnsi="Arial"/>
          <w:color w:val="FF0000"/>
          <w:highlight w:val="white"/>
        </w:rPr>
        <w:t>codeSystem</w:t>
      </w:r>
      <w:r>
        <w:rPr>
          <w:rFonts w:cs="Arial" w:ascii="Arial" w:hAnsi="Arial"/>
          <w:color w:val="0000FF"/>
          <w:highlight w:val="white"/>
        </w:rPr>
        <w:t>="</w:t>
      </w:r>
      <w:r>
        <w:rPr>
          <w:rFonts w:cs="Arial" w:ascii="Arial" w:hAnsi="Arial"/>
          <w:color w:val="000000"/>
          <w:highlight w:val="white"/>
        </w:rPr>
        <w:t>1.2.246.537.5.40100.2006</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ind w:left="1304" w:hanging="0"/>
        <w:rPr/>
      </w:pPr>
      <w:r>
        <w:rPr>
          <w:rFonts w:eastAsia="Arial" w:cs="Arial" w:ascii="Arial" w:hAnsi="Arial"/>
          <w:color w:val="FF0000"/>
          <w:highlight w:val="white"/>
        </w:rPr>
        <w:t xml:space="preserve">    </w:t>
      </w:r>
      <w:r>
        <w:rPr>
          <w:rFonts w:cs="Arial" w:ascii="Arial" w:hAnsi="Arial"/>
          <w:color w:val="FF0000"/>
          <w:highlight w:val="white"/>
        </w:rPr>
        <w:t>codeSystemName</w:t>
      </w:r>
      <w:r>
        <w:rPr>
          <w:rFonts w:cs="Arial" w:ascii="Arial" w:hAnsi="Arial"/>
          <w:color w:val="0000FF"/>
          <w:highlight w:val="white"/>
        </w:rPr>
        <w:t>="</w:t>
      </w:r>
      <w:r>
        <w:rPr>
          <w:rFonts w:cs="Arial" w:ascii="Arial" w:hAnsi="Arial"/>
          <w:color w:val="000000"/>
          <w:highlight w:val="white"/>
        </w:rPr>
        <w:t>Määrätyn määrän esittämistapa</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ind w:left="1304" w:hanging="0"/>
        <w:rPr>
          <w:rFonts w:ascii="Arial" w:hAnsi="Arial" w:cs="Arial"/>
          <w:color w:val="000000"/>
          <w:highlight w:val="white"/>
        </w:rPr>
      </w:pPr>
      <w:r>
        <w:rPr>
          <w:rFonts w:eastAsia="Arial" w:cs="Arial" w:ascii="Arial" w:hAnsi="Arial"/>
          <w:color w:val="FF0000"/>
          <w:highlight w:val="white"/>
        </w:rPr>
        <w:t xml:space="preserve">    </w:t>
      </w:r>
      <w:r>
        <w:rPr>
          <w:rFonts w:cs="Arial" w:ascii="Arial" w:hAnsi="Arial"/>
          <w:color w:val="FF0000"/>
          <w:highlight w:val="white"/>
        </w:rPr>
        <w:t>displayName</w:t>
      </w:r>
      <w:r>
        <w:rPr>
          <w:rFonts w:cs="Arial" w:ascii="Arial" w:hAnsi="Arial"/>
          <w:color w:val="0000FF"/>
          <w:highlight w:val="white"/>
        </w:rPr>
        <w:t>="</w:t>
      </w:r>
      <w:r>
        <w:rPr>
          <w:rFonts w:cs="Arial" w:ascii="Arial" w:hAnsi="Arial"/>
          <w:color w:val="000000"/>
          <w:highlight w:val="white"/>
        </w:rPr>
        <w:t>Pakkaus</w:t>
      </w:r>
      <w:r>
        <w:rPr>
          <w:rFonts w:cs="Arial" w:ascii="Arial" w:hAnsi="Arial"/>
          <w:color w:val="0000FF"/>
          <w:highlight w:val="white"/>
        </w:rPr>
        <w:t>"/&gt;</w:t>
      </w:r>
    </w:p>
    <w:p>
      <w:pPr>
        <w:pStyle w:val="Normal"/>
        <w:autoSpaceDE w:val="false"/>
        <w:rPr>
          <w:rFonts w:ascii="Arial" w:hAnsi="Arial" w:cs="Arial"/>
          <w:color w:val="000000"/>
          <w:highlight w:val="white"/>
          <w:lang w:val="en-GB"/>
        </w:rPr>
      </w:pPr>
      <w:r>
        <w:rPr>
          <w:rFonts w:cs="Arial" w:ascii="Arial" w:hAnsi="Arial"/>
          <w:color w:val="000000"/>
          <w:highlight w:val="white"/>
        </w:rPr>
        <w:tab/>
      </w:r>
      <w:r>
        <w:rPr>
          <w:rFonts w:cs="Arial" w:ascii="Arial" w:hAnsi="Arial"/>
          <w:color w:val="0000FF"/>
          <w:highlight w:val="white"/>
          <w:lang w:val="en-GB"/>
        </w:rPr>
        <w:t>&lt;!--</w:t>
      </w:r>
      <w:r>
        <w:rPr>
          <w:rFonts w:cs="Arial" w:ascii="Arial" w:hAnsi="Arial"/>
          <w:color w:val="808080"/>
          <w:highlight w:val="white"/>
          <w:lang w:val="en-GB"/>
        </w:rPr>
        <w:t xml:space="preserve"> Pakkausten lukumäärä </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repeatNumber</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1</w:t>
      </w:r>
      <w:r>
        <w:rPr>
          <w:rFonts w:cs="Arial" w:ascii="Arial" w:hAnsi="Arial"/>
          <w:color w:val="0000FF"/>
          <w:highlight w:val="white"/>
          <w:lang w:val="en-GB"/>
        </w:rPr>
        <w:t>"/&gt;</w:t>
      </w:r>
    </w:p>
    <w:p>
      <w:pPr>
        <w:pStyle w:val="Normal"/>
        <w:autoSpaceDE w:val="false"/>
        <w:rPr>
          <w:rFonts w:ascii="Arial" w:hAnsi="Arial" w:cs="Arial"/>
          <w:color w:val="0000FF"/>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independentInd</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false</w:t>
      </w:r>
      <w:r>
        <w:rPr>
          <w:rFonts w:cs="Arial" w:ascii="Arial" w:hAnsi="Arial"/>
          <w:color w:val="0000FF"/>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300" w:hanging="0"/>
        <w:rPr>
          <w:rStyle w:val="XMLBlack"/>
          <w:highlight w:val="white"/>
        </w:rPr>
      </w:pPr>
      <w:r>
        <w:rPr>
          <w:rStyle w:val="XMLBlack"/>
          <w:highlight w:val="white"/>
          <w:lang w:val="en-GB"/>
        </w:rPr>
        <w:tab/>
        <w:tab/>
        <w:tab/>
        <w:t xml:space="preserve">  </w:t>
      </w:r>
      <w:r>
        <w:rPr>
          <w:rStyle w:val="XMLBlue"/>
          <w:highlight w:val="white"/>
        </w:rPr>
        <w:t>&lt;!--</w:t>
      </w:r>
      <w:r>
        <w:rPr>
          <w:rStyle w:val="XMLGray50"/>
          <w:highlight w:val="white"/>
        </w:rPr>
        <w:t xml:space="preserve"> pakkauskoko value attribuutissa, pakkauskoon yksikkö unit   attribuutissa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rStyle w:val="XMLBlack"/>
          <w:highlight w:val="white"/>
        </w:rPr>
        <w:tab/>
        <w:tab/>
        <w:tab/>
        <w:tab/>
        <w:t xml:space="preserve">  </w:t>
      </w:r>
      <w:r>
        <w:rPr>
          <w:rStyle w:val="XMLBlue"/>
          <w:highlight w:val="white"/>
        </w:rPr>
        <w:t>&lt;</w:t>
      </w:r>
      <w:r>
        <w:rPr>
          <w:rStyle w:val="XMLDarkRed"/>
          <w:highlight w:val="white"/>
        </w:rPr>
        <w:t>quantity</w:t>
      </w:r>
      <w:r>
        <w:rPr>
          <w:rStyle w:val="XMLRed"/>
          <w:highlight w:val="white"/>
        </w:rPr>
        <w:t xml:space="preserve"> value</w:t>
      </w:r>
      <w:r>
        <w:rPr>
          <w:rStyle w:val="XMLBlue"/>
          <w:highlight w:val="white"/>
        </w:rPr>
        <w:t>="</w:t>
      </w:r>
      <w:r>
        <w:rPr>
          <w:rStyle w:val="XMLBlack"/>
          <w:highlight w:val="white"/>
        </w:rPr>
        <w:t>200</w:t>
      </w:r>
      <w:r>
        <w:rPr>
          <w:rStyle w:val="XMLBlue"/>
          <w:highlight w:val="white"/>
        </w:rPr>
        <w:t>"</w:t>
      </w:r>
      <w:r>
        <w:rPr>
          <w:rStyle w:val="XMLRed"/>
          <w:highlight w:val="white"/>
        </w:rPr>
        <w:t xml:space="preserve"> unit</w:t>
      </w:r>
      <w:r>
        <w:rPr>
          <w:rStyle w:val="XMLBlue"/>
          <w:highlight w:val="white"/>
        </w:rPr>
        <w:t>="</w:t>
      </w:r>
      <w:r>
        <w:rPr>
          <w:rStyle w:val="XMLBlue"/>
          <w:color w:val="000000"/>
          <w:highlight w:val="white"/>
        </w:rPr>
        <w:t>m</w:t>
      </w:r>
      <w:r>
        <w:rPr>
          <w:rStyle w:val="XMLBlack"/>
          <w:color w:val="000000"/>
          <w:highlight w:val="white"/>
        </w:rPr>
        <w:t>l</w:t>
      </w:r>
      <w:r>
        <w:rPr>
          <w:rStyle w:val="XMLBlue"/>
          <w:highlight w:val="white"/>
        </w:rPr>
        <w:t>"/&gt;</w:t>
      </w:r>
    </w:p>
    <w:p>
      <w:pPr>
        <w:pStyle w:val="Normal"/>
        <w:autoSpaceDE w:val="false"/>
        <w:rPr>
          <w:rStyle w:val="XMLBlue"/>
          <w:rFonts w:ascii="Arial" w:hAnsi="Arial" w:cs="Arial"/>
          <w:color w:val="000000"/>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Fonts w:cs="Arial"/>
        </w:rPr>
      </w:pPr>
      <w:r>
        <w:rPr>
          <w:rFonts w:cs="Arial" w:ascii="Arial" w:hAnsi="Arial"/>
          <w:color w:val="000000"/>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b/>
        </w:rPr>
        <w:t>Pakkauskoon kerroin</w:t>
      </w:r>
      <w:r>
        <w:rPr/>
        <w:t xml:space="preserve"> ilmoitetaan supply-luokan alla observation-luokan avulla.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entryRelationship</w:t>
      </w:r>
      <w:r>
        <w:rPr>
          <w:rFonts w:cs="Arial" w:ascii="Arial" w:hAnsi="Arial"/>
          <w:color w:val="FF0000"/>
          <w:highlight w:val="white"/>
          <w:lang w:val="en-GB"/>
        </w:rPr>
        <w:t xml:space="preserve"> typeCode</w:t>
      </w:r>
      <w:r>
        <w:rPr>
          <w:rFonts w:cs="Arial" w:ascii="Arial" w:hAnsi="Arial"/>
          <w:color w:val="0000FF"/>
          <w:highlight w:val="white"/>
          <w:lang w:val="en-GB"/>
        </w:rPr>
        <w:t>="</w:t>
      </w:r>
      <w:r>
        <w:rPr>
          <w:rFonts w:cs="Arial" w:ascii="Arial" w:hAnsi="Arial"/>
          <w:color w:val="000000"/>
          <w:highlight w:val="white"/>
          <w:lang w:val="en-GB"/>
        </w:rPr>
        <w:t>COMP</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eastAsia="Arial" w:cs="Arial" w:ascii="Arial" w:hAnsi="Arial"/>
          <w:color w:val="000000"/>
          <w:highlight w:val="white"/>
          <w:lang w:val="en-GB"/>
        </w:rPr>
        <w:t xml:space="preserve">      </w:t>
      </w:r>
      <w:r>
        <w:rPr>
          <w:rFonts w:cs="Arial" w:ascii="Arial" w:hAnsi="Arial"/>
          <w:color w:val="0000FF"/>
          <w:highlight w:val="white"/>
          <w:lang w:val="en-GB"/>
        </w:rPr>
        <w:t>&lt;</w:t>
      </w:r>
      <w:r>
        <w:rPr>
          <w:rFonts w:cs="Arial" w:ascii="Arial" w:hAnsi="Arial"/>
          <w:color w:val="800000"/>
          <w:highlight w:val="white"/>
          <w:lang w:val="en-GB"/>
        </w:rPr>
        <w:t>observation</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OBS</w:t>
      </w:r>
      <w:r>
        <w:rPr>
          <w:rFonts w:cs="Arial" w:ascii="Arial" w:hAnsi="Arial"/>
          <w:color w:val="0000FF"/>
          <w:highlight w:val="white"/>
          <w:lang w:val="en-GB"/>
        </w:rPr>
        <w:t>"</w:t>
      </w:r>
      <w:r>
        <w:rPr>
          <w:rFonts w:cs="Arial" w:ascii="Arial" w:hAnsi="Arial"/>
          <w:color w:val="FF0000"/>
          <w:highlight w:val="white"/>
          <w:lang w:val="en-GB"/>
        </w:rPr>
        <w:t xml:space="preserve"> moodCode</w:t>
      </w:r>
      <w:r>
        <w:rPr>
          <w:rFonts w:cs="Arial" w:ascii="Arial" w:hAnsi="Arial"/>
          <w:color w:val="0000FF"/>
          <w:highlight w:val="white"/>
          <w:lang w:val="en-GB"/>
        </w:rPr>
        <w:t>="</w:t>
      </w:r>
      <w:r>
        <w:rPr>
          <w:rFonts w:cs="Arial" w:ascii="Arial" w:hAnsi="Arial"/>
          <w:color w:val="000000"/>
          <w:highlight w:val="white"/>
          <w:lang w:val="en-GB"/>
        </w:rPr>
        <w:t>EVN</w:t>
      </w:r>
      <w:r>
        <w:rPr>
          <w:rFonts w:cs="Arial" w:ascii="Arial" w:hAnsi="Arial"/>
          <w:color w:val="0000FF"/>
          <w:highlight w:val="white"/>
          <w:lang w:val="en-GB"/>
        </w:rPr>
        <w:t>"&gt;</w:t>
      </w:r>
    </w:p>
    <w:p>
      <w:pPr>
        <w:pStyle w:val="Normal"/>
        <w:autoSpaceDE w:val="false"/>
        <w:ind w:firstLine="1304"/>
        <w:rPr>
          <w:rFonts w:ascii="Arial" w:hAnsi="Arial" w:cs="Arial"/>
          <w:color w:val="FF0000"/>
          <w:highlight w:val="white"/>
          <w:lang w:val="en-GB"/>
        </w:rPr>
      </w:pPr>
      <w:r>
        <w:rPr>
          <w:rFonts w:cs="Arial" w:ascii="Arial" w:hAnsi="Arial"/>
          <w:color w:val="0000FF"/>
          <w:highlight w:val="white"/>
          <w:lang w:val="en-GB"/>
        </w:rPr>
        <w:t>&lt;</w:t>
      </w:r>
      <w:r>
        <w:rPr>
          <w:rFonts w:cs="Arial" w:ascii="Arial" w:hAnsi="Arial"/>
          <w:color w:val="800000"/>
          <w:highlight w:val="white"/>
          <w:lang w:val="en-GB"/>
        </w:rPr>
        <w:t>code</w:t>
      </w:r>
      <w:r>
        <w:rPr>
          <w:rFonts w:cs="Arial" w:ascii="Arial" w:hAnsi="Arial"/>
          <w:color w:val="FF0000"/>
          <w:highlight w:val="white"/>
          <w:lang w:val="en-GB"/>
        </w:rPr>
        <w:t xml:space="preserve"> code</w:t>
      </w:r>
      <w:r>
        <w:rPr>
          <w:rFonts w:cs="Arial" w:ascii="Arial" w:hAnsi="Arial"/>
          <w:color w:val="0000FF"/>
          <w:highlight w:val="white"/>
          <w:lang w:val="en-GB"/>
        </w:rPr>
        <w:t>="</w:t>
      </w:r>
      <w:r>
        <w:rPr>
          <w:rFonts w:cs="Arial" w:ascii="Arial" w:hAnsi="Arial"/>
          <w:color w:val="000000"/>
          <w:highlight w:val="white"/>
          <w:lang w:val="en-GB"/>
        </w:rPr>
        <w:t>125</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pPr>
      <w:r>
        <w:rPr>
          <w:rFonts w:eastAsia="Arial" w:cs="Arial" w:ascii="Arial" w:hAnsi="Arial"/>
          <w:color w:val="FF0000"/>
          <w:highlight w:val="white"/>
          <w:lang w:val="en-GB"/>
        </w:rPr>
        <w:t xml:space="preserve">     </w:t>
      </w:r>
      <w:r>
        <w:rPr>
          <w:rFonts w:cs="Arial" w:ascii="Arial" w:hAnsi="Arial"/>
          <w:color w:val="FF0000"/>
          <w:highlight w:val="white"/>
          <w:lang w:val="en-GB"/>
        </w:rPr>
        <w:t>codeSystem</w:t>
      </w:r>
      <w:r>
        <w:rPr>
          <w:rFonts w:cs="Arial" w:ascii="Arial" w:hAnsi="Arial"/>
          <w:color w:val="0000FF"/>
          <w:highlight w:val="white"/>
          <w:lang w:val="en-GB"/>
        </w:rPr>
        <w:t>="</w:t>
      </w:r>
      <w:r>
        <w:rPr>
          <w:rFonts w:cs="Arial" w:ascii="Arial" w:hAnsi="Arial"/>
          <w:color w:val="000000"/>
          <w:highlight w:val="white"/>
          <w:lang w:val="en-GB"/>
        </w:rPr>
        <w:t>1.2.246.537.6.12.2002.126</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pPr>
      <w:r>
        <w:rPr>
          <w:rFonts w:eastAsia="Arial" w:cs="Arial" w:ascii="Arial" w:hAnsi="Arial"/>
          <w:color w:val="FF0000"/>
          <w:highlight w:val="white"/>
          <w:lang w:val="en-GB"/>
        </w:rPr>
        <w:t xml:space="preserve">     </w:t>
      </w:r>
      <w:r>
        <w:rPr>
          <w:rFonts w:cs="Arial" w:ascii="Arial" w:hAnsi="Arial"/>
          <w:color w:val="FF0000"/>
          <w:highlight w:val="white"/>
          <w:lang w:val="en-GB"/>
        </w:rPr>
        <w:t>codeSystemName</w:t>
      </w:r>
      <w:r>
        <w:rPr>
          <w:rFonts w:cs="Arial" w:ascii="Arial" w:hAnsi="Arial"/>
          <w:color w:val="0000FF"/>
          <w:highlight w:val="white"/>
          <w:lang w:val="en-GB"/>
        </w:rPr>
        <w:t>="</w:t>
      </w:r>
      <w:r>
        <w:rPr>
          <w:rFonts w:cs="Arial" w:ascii="Arial" w:hAnsi="Arial"/>
          <w:color w:val="000000"/>
          <w:highlight w:val="white"/>
          <w:lang w:val="en-GB"/>
        </w:rPr>
        <w:t>Lääkityslista</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rFonts w:ascii="Arial" w:hAnsi="Arial" w:cs="Arial"/>
          <w:color w:val="000000"/>
          <w:highlight w:val="white"/>
          <w:lang w:val="en-GB"/>
        </w:rPr>
      </w:pPr>
      <w:r>
        <w:rPr>
          <w:rFonts w:eastAsia="Arial" w:cs="Arial" w:ascii="Arial" w:hAnsi="Arial"/>
          <w:color w:val="FF0000"/>
          <w:highlight w:val="white"/>
          <w:lang w:val="en-GB"/>
        </w:rPr>
        <w:t xml:space="preserve">     </w:t>
      </w:r>
      <w:r>
        <w:rPr>
          <w:rFonts w:cs="Arial" w:ascii="Arial" w:hAnsi="Arial"/>
          <w:color w:val="FF0000"/>
          <w:highlight w:val="white"/>
          <w:lang w:val="en-GB"/>
        </w:rPr>
        <w:t>displayName</w:t>
      </w:r>
      <w:r>
        <w:rPr>
          <w:rFonts w:cs="Arial" w:ascii="Arial" w:hAnsi="Arial"/>
          <w:color w:val="0000FF"/>
          <w:highlight w:val="white"/>
          <w:lang w:val="en-GB"/>
        </w:rPr>
        <w:t>="</w:t>
      </w:r>
      <w:r>
        <w:rPr>
          <w:rFonts w:cs="Arial" w:ascii="Arial" w:hAnsi="Arial"/>
          <w:color w:val="000000"/>
          <w:highlight w:val="white"/>
          <w:lang w:val="en-GB"/>
        </w:rPr>
        <w:t>Pakkauskoon kerroin</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value</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4</w:t>
      </w:r>
      <w:r>
        <w:rPr>
          <w:rFonts w:cs="Arial" w:ascii="Arial" w:hAnsi="Arial"/>
          <w:color w:val="0000FF"/>
          <w:highlight w:val="white"/>
          <w:lang w:val="en-GB"/>
        </w:rPr>
        <w:t>"</w:t>
      </w:r>
      <w:r>
        <w:rPr>
          <w:rFonts w:cs="Arial" w:ascii="Arial" w:hAnsi="Arial"/>
          <w:color w:val="FF0000"/>
          <w:highlight w:val="white"/>
          <w:lang w:val="en-GB"/>
        </w:rPr>
        <w:t xml:space="preserve"> xsi:type</w:t>
      </w:r>
      <w:r>
        <w:rPr>
          <w:rFonts w:cs="Arial" w:ascii="Arial" w:hAnsi="Arial"/>
          <w:color w:val="0000FF"/>
          <w:highlight w:val="white"/>
          <w:lang w:val="en-GB"/>
        </w:rPr>
        <w:t>="</w:t>
      </w:r>
      <w:r>
        <w:rPr>
          <w:rFonts w:cs="Arial" w:ascii="Arial" w:hAnsi="Arial"/>
          <w:color w:val="000000"/>
          <w:highlight w:val="white"/>
          <w:lang w:val="en-GB"/>
        </w:rPr>
        <w:t>INT</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eastAsia="Arial" w:cs="Arial" w:ascii="Arial" w:hAnsi="Arial"/>
          <w:color w:val="000000"/>
          <w:highlight w:val="white"/>
          <w:lang w:val="en-GB"/>
        </w:rPr>
        <w:t xml:space="preserve">      </w:t>
      </w:r>
      <w:r>
        <w:rPr>
          <w:rFonts w:cs="Arial" w:ascii="Arial" w:hAnsi="Arial"/>
          <w:color w:val="0000FF"/>
          <w:highlight w:val="white"/>
        </w:rPr>
        <w:t>&lt;/</w:t>
      </w:r>
      <w:r>
        <w:rPr>
          <w:rFonts w:cs="Arial" w:ascii="Arial" w:hAnsi="Arial"/>
          <w:color w:val="800000"/>
          <w:highlight w:val="white"/>
        </w:rPr>
        <w:t>observation</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entryRelationship</w:t>
      </w:r>
      <w:r>
        <w:rPr>
          <w:rFonts w:cs="Arial" w:ascii="Arial" w:hAnsi="Arial"/>
          <w:color w:val="0000FF"/>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Fonts w:ascii="Arial" w:hAnsi="Arial" w:cs="Arial"/>
          <w:color w:val="000000"/>
          <w:highlight w:val="white"/>
        </w:rPr>
      </w:pPr>
      <w:r>
        <w:rPr>
          <w:rFonts w:cs="Arial" w:ascii="Arial" w:hAnsi="Arial"/>
          <w:color w:val="000000"/>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t>Varsinainen tieto sijoitetaan value-elementtiin, tietotyyppi on INT.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t xml:space="preserve">Samalla tavalla ilmoitetaan </w:t>
      </w:r>
      <w:r>
        <w:rPr>
          <w:b/>
        </w:rPr>
        <w:t>pakkauskoko tekstimuotoisena</w:t>
      </w:r>
      <w:r>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US"/>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lang w:val="en-US"/>
        </w:rPr>
        <w:tab/>
      </w:r>
      <w:r>
        <w:rPr>
          <w:rStyle w:val="XMLBlue"/>
          <w:highlight w:val="white"/>
          <w:lang w:val="en-US"/>
        </w:rPr>
        <w:t>&lt;</w:t>
      </w:r>
      <w:r>
        <w:rPr>
          <w:rStyle w:val="XMLDarkRed"/>
          <w:highlight w:val="white"/>
          <w:lang w:val="en-US"/>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US"/>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126</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rPr>
        <w:t>codeSystemName</w:t>
      </w:r>
      <w:r>
        <w:rPr>
          <w:rStyle w:val="XMLBlue"/>
          <w:highlight w:val="white"/>
        </w:rPr>
        <w:t>="</w:t>
      </w:r>
      <w:r>
        <w:rPr>
          <w:rStyle w:val="XMLBlack"/>
          <w:highlight w:val="white"/>
        </w:rPr>
        <w:t>Lääkityslista</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rPr>
      </w:pPr>
      <w:r>
        <w:rPr>
          <w:rStyle w:val="XMLRed"/>
          <w:highlight w:val="white"/>
        </w:rPr>
        <w:tab/>
        <w:tab/>
        <w:t>displayName</w:t>
      </w:r>
      <w:r>
        <w:rPr>
          <w:rStyle w:val="XMLBlue"/>
          <w:highlight w:val="white"/>
        </w:rPr>
        <w:t>="</w:t>
      </w:r>
      <w:r>
        <w:rPr>
          <w:rStyle w:val="XMLBlack"/>
          <w:highlight w:val="white"/>
        </w:rPr>
        <w:t>Pakkauskoko tekstimuotoisena</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rPr>
        <w:tab/>
        <w:tab/>
        <w:tab/>
        <w:tab/>
      </w:r>
      <w:r>
        <w:rPr>
          <w:rStyle w:val="XMLBlue"/>
          <w:highlight w:val="white"/>
          <w:lang w:val="en-GB"/>
        </w:rPr>
        <w:t>&lt;</w:t>
      </w:r>
      <w:r>
        <w:rPr>
          <w:rStyle w:val="XMLDarkRed"/>
          <w:highlight w:val="white"/>
          <w:lang w:val="en-GB"/>
        </w:rPr>
        <w:t>value</w:t>
      </w:r>
      <w:r>
        <w:rPr>
          <w:rStyle w:val="XMLRed"/>
          <w:highlight w:val="white"/>
          <w:lang w:val="en-GB"/>
        </w:rPr>
        <w:t xml:space="preserve"> xsi:type</w:t>
      </w:r>
      <w:r>
        <w:rPr>
          <w:rStyle w:val="XMLBlue"/>
          <w:highlight w:val="white"/>
          <w:lang w:val="en-GB"/>
        </w:rPr>
        <w:t>="</w:t>
      </w:r>
      <w:r>
        <w:rPr>
          <w:rStyle w:val="XMLBlack"/>
          <w:highlight w:val="white"/>
          <w:lang w:val="en-GB"/>
        </w:rPr>
        <w:t>ST</w:t>
      </w:r>
      <w:r>
        <w:rPr>
          <w:rStyle w:val="XMLBlue"/>
          <w:highlight w:val="white"/>
          <w:lang w:val="en-GB"/>
        </w:rPr>
        <w:t>"&gt;</w:t>
      </w:r>
      <w:r>
        <w:rPr>
          <w:rFonts w:cs="Arial" w:ascii="Arial" w:hAnsi="Arial"/>
          <w:color w:val="000000"/>
          <w:highlight w:val="white"/>
          <w:lang w:val="en-GB"/>
        </w:rPr>
        <w:t>4X200 ML</w:t>
      </w:r>
      <w:r>
        <w:rPr>
          <w:rStyle w:val="XMLBlue"/>
          <w:highlight w:val="white"/>
          <w:lang w:val="en-GB"/>
        </w:rPr>
        <w:t>&lt;/</w:t>
      </w:r>
      <w:r>
        <w:rPr>
          <w:rStyle w:val="XMLDarkRed"/>
          <w:highlight w:val="white"/>
          <w:lang w:val="en-GB"/>
        </w:rPr>
        <w:t>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en-GB"/>
        </w:rPr>
        <w:tab/>
      </w: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entryRelationship</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t>Varsinainen tieto sijoitetaan value-elementtiin, tietotyyppi on ST.</w:t>
      </w:r>
    </w:p>
    <w:p>
      <w:pPr>
        <w:pStyle w:val="Normal"/>
        <w:rPr>
          <w:rStyle w:val="XMLBlack"/>
          <w:highlight w:val="white"/>
        </w:rPr>
      </w:pPr>
      <w:r>
        <w:rPr>
          <w:highlight w:val="white"/>
        </w:rPr>
      </w:r>
    </w:p>
    <w:p>
      <w:pPr>
        <w:pStyle w:val="Normal"/>
        <w:rPr/>
      </w:pPr>
      <w:r>
        <w:rPr/>
        <w:t>Pakkauskoko tekstimuotoisena, pakkauskoko, pakkauskoon kerroin ja pakkauskoon yksikkö saadaan yleensä lääketietokannasta. Jos reseptin tyyppi on 1, pakkauskoko tekstimuotoisena on pakollinen tieto. Pakkauskoko, pakkauskoon kerroin ja pakkauskoon yksikkö ovat lisäksi pakollisia, jos ne löytyvät kyseiseltä valmisteelta lääketietokannasta.</w:t>
      </w:r>
    </w:p>
    <w:p>
      <w:pPr>
        <w:pStyle w:val="Normal"/>
        <w:rPr/>
      </w:pPr>
      <w:r>
        <w:rPr/>
      </w:r>
    </w:p>
    <w:p>
      <w:pPr>
        <w:pStyle w:val="Normal"/>
        <w:rPr/>
      </w:pPr>
      <w:r>
        <w:rPr/>
      </w:r>
    </w:p>
    <w:p>
      <w:pPr>
        <w:pStyle w:val="Normal"/>
        <w:rPr/>
      </w:pPr>
      <w:r>
        <w:rPr/>
        <w:t xml:space="preserve">Tietyillä lääkkeillä, esim. astmalääkkeet, lääkkeeseen liittyy </w:t>
      </w:r>
      <w:r>
        <w:rPr>
          <w:b/>
        </w:rPr>
        <w:t>laite</w:t>
      </w:r>
      <w:r>
        <w:rPr/>
        <w:t>. Tämä tieto poimitaan lääketietokannasta ja esitetään samalla tavalla kuin pakkauskoko ja pakkauskoon kerroin observation-luokalla supply-luokan alla.</w:t>
      </w:r>
    </w:p>
    <w:p>
      <w:pPr>
        <w:pStyle w:val="Normal"/>
        <w:rPr/>
      </w:pPr>
      <w:r>
        <w:rPr/>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US"/>
        </w:rPr>
      </w:pPr>
      <w:r>
        <w:rPr>
          <w:lang w:val="en-US"/>
        </w:rPr>
        <w:t>Esim.</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lang w:val="en-US"/>
        </w:rPr>
        <w:tab/>
      </w:r>
      <w:r>
        <w:rPr>
          <w:rStyle w:val="XMLBlue"/>
          <w:highlight w:val="white"/>
          <w:lang w:val="en-US"/>
        </w:rPr>
        <w:t>&lt;</w:t>
      </w:r>
      <w:r>
        <w:rPr>
          <w:rStyle w:val="XMLDarkRed"/>
          <w:highlight w:val="white"/>
          <w:lang w:val="en-US"/>
        </w:rPr>
        <w:t>observation</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US"/>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127</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lang w:val="nl-NL"/>
        </w:rPr>
        <w:t>codeSystemName</w:t>
      </w:r>
      <w:r>
        <w:rPr>
          <w:rStyle w:val="XMLBlue"/>
          <w:highlight w:val="white"/>
          <w:lang w:val="nl-NL"/>
        </w:rPr>
        <w:t>="</w:t>
      </w:r>
      <w:r>
        <w:rPr>
          <w:rStyle w:val="XMLBlack"/>
          <w:highlight w:val="white"/>
          <w:lang w:val="nl-NL"/>
        </w:rPr>
        <w:t>Lääkityslista</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lang w:val="nl-NL"/>
        </w:rPr>
      </w:pPr>
      <w:r>
        <w:rPr>
          <w:rStyle w:val="XMLRed"/>
          <w:highlight w:val="white"/>
          <w:lang w:val="nl-NL"/>
        </w:rPr>
        <w:tab/>
        <w:tab/>
        <w:t>displayName</w:t>
      </w:r>
      <w:r>
        <w:rPr>
          <w:rStyle w:val="XMLBlue"/>
          <w:highlight w:val="white"/>
          <w:lang w:val="nl-NL"/>
        </w:rPr>
        <w:t>="</w:t>
      </w:r>
      <w:r>
        <w:rPr>
          <w:rStyle w:val="XMLBlack"/>
          <w:highlight w:val="white"/>
          <w:lang w:val="nl-NL"/>
        </w:rPr>
        <w:t>laite</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Black"/>
          <w:highlight w:val="white"/>
          <w:lang w:val="nl-NL"/>
        </w:rPr>
        <w:tab/>
        <w:tab/>
        <w:tab/>
        <w:tab/>
      </w:r>
      <w:r>
        <w:rPr>
          <w:rStyle w:val="XMLBlue"/>
          <w:highlight w:val="white"/>
          <w:lang w:val="nl-NL"/>
        </w:rPr>
        <w:t>&lt;</w:t>
      </w:r>
      <w:r>
        <w:rPr>
          <w:rStyle w:val="XMLDarkRed"/>
          <w:highlight w:val="white"/>
          <w:lang w:val="nl-NL"/>
        </w:rPr>
        <w:t>value</w:t>
      </w:r>
      <w:r>
        <w:rPr>
          <w:rStyle w:val="XMLRed"/>
          <w:highlight w:val="white"/>
          <w:lang w:val="nl-NL"/>
        </w:rPr>
        <w:t xml:space="preserve"> xsi:type</w:t>
      </w:r>
      <w:r>
        <w:rPr>
          <w:rStyle w:val="XMLBlue"/>
          <w:highlight w:val="white"/>
          <w:lang w:val="nl-NL"/>
        </w:rPr>
        <w:t>="</w:t>
      </w:r>
      <w:r>
        <w:rPr>
          <w:rStyle w:val="XMLBlack"/>
          <w:highlight w:val="white"/>
          <w:lang w:val="nl-NL"/>
        </w:rPr>
        <w:t>ST</w:t>
      </w:r>
      <w:r>
        <w:rPr>
          <w:rStyle w:val="XMLBlue"/>
          <w:highlight w:val="white"/>
          <w:lang w:val="nl-NL"/>
        </w:rPr>
        <w:t>"&gt;</w:t>
      </w:r>
      <w:r>
        <w:rPr>
          <w:rStyle w:val="XMLBlue"/>
          <w:color w:val="000000"/>
          <w:highlight w:val="white"/>
          <w:lang w:val="nl-NL"/>
        </w:rPr>
        <w:t>babyhaler</w:t>
      </w:r>
      <w:r>
        <w:rPr>
          <w:rStyle w:val="XMLBlue"/>
          <w:highlight w:val="white"/>
          <w:lang w:val="nl-NL"/>
        </w:rPr>
        <w:t>&lt;/</w:t>
      </w:r>
      <w:r>
        <w:rPr>
          <w:rStyle w:val="XMLDarkRed"/>
          <w:highlight w:val="white"/>
          <w:lang w:val="nl-NL"/>
        </w:rPr>
        <w:t>value</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nl-NL"/>
        </w:rPr>
        <w:tab/>
      </w: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entryRelationship</w:t>
      </w:r>
      <w:r>
        <w:rPr>
          <w:rStyle w:val="XMLBlue"/>
          <w:highlight w:val="white"/>
        </w:rPr>
        <w:t>&gt;</w:t>
      </w:r>
    </w:p>
    <w:p>
      <w:pPr>
        <w:pStyle w:val="Normal"/>
        <w:rPr>
          <w:rStyle w:val="XMLBlue"/>
          <w:highlight w:val="white"/>
        </w:rPr>
      </w:pPr>
      <w:r>
        <w:rPr>
          <w:highlight w:val="white"/>
        </w:rPr>
      </w:r>
    </w:p>
    <w:p>
      <w:pPr>
        <w:pStyle w:val="Normal"/>
        <w:rPr>
          <w:rStyle w:val="XMLBlue"/>
        </w:rPr>
      </w:pPr>
      <w:r>
        <w:rPr/>
        <w:t>Varsinainen tieto sijoitetaan value-elementtiin, tietotyyppi on ST.</w:t>
      </w:r>
    </w:p>
    <w:p>
      <w:pPr>
        <w:pStyle w:val="Normal"/>
        <w:rPr>
          <w:rStyle w:val="XMLBlue"/>
        </w:rPr>
      </w:pPr>
      <w:r>
        <w:rPr/>
      </w:r>
    </w:p>
    <w:p>
      <w:pPr>
        <w:pStyle w:val="Normal"/>
        <w:rPr/>
      </w:pPr>
      <w:r>
        <w:rPr/>
      </w:r>
    </w:p>
    <w:p>
      <w:pPr>
        <w:pStyle w:val="Normal"/>
        <w:rPr/>
      </w:pPr>
      <w:r>
        <w:rPr/>
        <w:t xml:space="preserve">Tietyillä lääkkeillä lääkkeeseen liittyy myös </w:t>
      </w:r>
      <w:r>
        <w:rPr>
          <w:b/>
        </w:rPr>
        <w:t>säilytysastia</w:t>
      </w:r>
      <w:r>
        <w:rPr/>
        <w:t xml:space="preserve"> (esim. kynä tai ruisku).Tämä tieto esitetään samalla tavalla kuin pakkauskoko ja pakkauskoon kerroin observation-luokalla suppy-luokan alla. Varsinainen tieto sijoitetaan value-elementtiin ja siinä käytetätään tietotyyppiä SC. Teksti on aina pakollinen, koodi on vapaaehtoinen. </w:t>
      </w:r>
    </w:p>
    <w:p>
      <w:pPr>
        <w:pStyle w:val="Normal"/>
        <w:rPr/>
      </w:pPr>
      <w:r>
        <w:rPr/>
      </w:r>
    </w:p>
    <w:p>
      <w:pPr>
        <w:pStyle w:val="Normal"/>
        <w:rPr/>
      </w:pPr>
      <w:r>
        <w:rPr/>
      </w:r>
    </w:p>
    <w:p>
      <w:pPr>
        <w:pStyle w:val="Normal"/>
        <w:rPr/>
      </w:pPr>
      <w:r>
        <w:rPr/>
        <w:t>Esim:</w:t>
      </w:r>
    </w:p>
    <w:p>
      <w:pPr>
        <w:pStyle w:val="Normal"/>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entryRelationship</w:t>
      </w:r>
      <w:r>
        <w:rPr>
          <w:rFonts w:cs="Arial" w:ascii="Arial" w:hAnsi="Arial"/>
          <w:color w:val="FF0000"/>
          <w:highlight w:val="white"/>
        </w:rPr>
        <w:t xml:space="preserve"> typeCode</w:t>
      </w:r>
      <w:r>
        <w:rPr>
          <w:rFonts w:cs="Arial" w:ascii="Arial" w:hAnsi="Arial"/>
          <w:color w:val="0000FF"/>
          <w:highlight w:val="white"/>
        </w:rPr>
        <w:t>="</w:t>
      </w:r>
      <w:r>
        <w:rPr>
          <w:rFonts w:cs="Arial" w:ascii="Arial" w:hAnsi="Arial"/>
          <w:color w:val="000000"/>
          <w:highlight w:val="white"/>
        </w:rPr>
        <w:t>COMP</w:t>
      </w:r>
      <w:r>
        <w:rPr>
          <w:rFonts w:cs="Arial" w:ascii="Arial" w:hAnsi="Arial"/>
          <w:color w:val="0000FF"/>
          <w:highlight w:val="white"/>
        </w:rPr>
        <w:t>"&gt;</w:t>
      </w:r>
    </w:p>
    <w:p>
      <w:pPr>
        <w:pStyle w:val="Normal"/>
        <w:autoSpaceDE w:val="false"/>
        <w:rPr>
          <w:rFonts w:ascii="Arial" w:hAnsi="Arial" w:cs="Arial"/>
          <w:color w:val="000000"/>
          <w:highlight w:val="white"/>
          <w:lang w:val="en-GB"/>
        </w:rPr>
      </w:pPr>
      <w:r>
        <w:rPr>
          <w:rFonts w:eastAsia="Arial" w:cs="Arial" w:ascii="Arial" w:hAnsi="Arial"/>
          <w:color w:val="000000"/>
          <w:highlight w:val="white"/>
        </w:rPr>
        <w:t xml:space="preserve">     </w:t>
      </w:r>
      <w:r>
        <w:rPr>
          <w:rFonts w:cs="Arial" w:ascii="Arial" w:hAnsi="Arial"/>
          <w:color w:val="0000FF"/>
          <w:highlight w:val="white"/>
          <w:lang w:val="en-GB"/>
        </w:rPr>
        <w:t>&lt;</w:t>
      </w:r>
      <w:r>
        <w:rPr>
          <w:rFonts w:cs="Arial" w:ascii="Arial" w:hAnsi="Arial"/>
          <w:color w:val="800000"/>
          <w:highlight w:val="white"/>
          <w:lang w:val="en-GB"/>
        </w:rPr>
        <w:t>observation</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OBS</w:t>
      </w:r>
      <w:r>
        <w:rPr>
          <w:rFonts w:cs="Arial" w:ascii="Arial" w:hAnsi="Arial"/>
          <w:color w:val="0000FF"/>
          <w:highlight w:val="white"/>
          <w:lang w:val="en-GB"/>
        </w:rPr>
        <w:t>"</w:t>
      </w:r>
      <w:r>
        <w:rPr>
          <w:rFonts w:cs="Arial" w:ascii="Arial" w:hAnsi="Arial"/>
          <w:color w:val="FF0000"/>
          <w:highlight w:val="white"/>
          <w:lang w:val="en-GB"/>
        </w:rPr>
        <w:t xml:space="preserve"> moodCode</w:t>
      </w:r>
      <w:r>
        <w:rPr>
          <w:rFonts w:cs="Arial" w:ascii="Arial" w:hAnsi="Arial"/>
          <w:color w:val="0000FF"/>
          <w:highlight w:val="white"/>
          <w:lang w:val="en-GB"/>
        </w:rPr>
        <w:t>="</w:t>
      </w:r>
      <w:r>
        <w:rPr>
          <w:rFonts w:cs="Arial" w:ascii="Arial" w:hAnsi="Arial"/>
          <w:color w:val="000000"/>
          <w:highlight w:val="white"/>
          <w:lang w:val="en-GB"/>
        </w:rPr>
        <w:t>EVN</w:t>
      </w:r>
      <w:r>
        <w:rPr>
          <w:rFonts w:cs="Arial" w:ascii="Arial" w:hAnsi="Arial"/>
          <w:color w:val="0000FF"/>
          <w:highlight w:val="white"/>
          <w:lang w:val="en-GB"/>
        </w:rPr>
        <w:t>"&gt;</w:t>
      </w:r>
    </w:p>
    <w:p>
      <w:pPr>
        <w:pStyle w:val="Normal"/>
        <w:autoSpaceDE w:val="false"/>
        <w:rPr>
          <w:rFonts w:ascii="Arial" w:hAnsi="Arial" w:cs="Arial"/>
          <w:color w:val="FF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code</w:t>
      </w:r>
      <w:r>
        <w:rPr>
          <w:rFonts w:cs="Arial" w:ascii="Arial" w:hAnsi="Arial"/>
          <w:color w:val="FF0000"/>
          <w:highlight w:val="white"/>
          <w:lang w:val="en-GB"/>
        </w:rPr>
        <w:t xml:space="preserve"> code</w:t>
      </w:r>
      <w:r>
        <w:rPr>
          <w:rFonts w:cs="Arial" w:ascii="Arial" w:hAnsi="Arial"/>
          <w:color w:val="0000FF"/>
          <w:highlight w:val="white"/>
          <w:lang w:val="en-GB"/>
        </w:rPr>
        <w:t>="</w:t>
      </w:r>
      <w:r>
        <w:rPr>
          <w:rFonts w:cs="Arial" w:ascii="Arial" w:hAnsi="Arial"/>
          <w:color w:val="000000"/>
          <w:highlight w:val="white"/>
          <w:lang w:val="en-GB"/>
        </w:rPr>
        <w:t>128</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pPr>
      <w:r>
        <w:rPr>
          <w:rFonts w:cs="Arial" w:ascii="Arial" w:hAnsi="Arial"/>
          <w:color w:val="FF0000"/>
          <w:highlight w:val="white"/>
          <w:lang w:val="en-GB"/>
        </w:rPr>
        <w:t>codeSystem</w:t>
      </w:r>
      <w:r>
        <w:rPr>
          <w:rFonts w:cs="Arial" w:ascii="Arial" w:hAnsi="Arial"/>
          <w:color w:val="0000FF"/>
          <w:highlight w:val="white"/>
          <w:lang w:val="en-GB"/>
        </w:rPr>
        <w:t>="</w:t>
      </w:r>
      <w:r>
        <w:rPr>
          <w:rFonts w:cs="Arial" w:ascii="Arial" w:hAnsi="Arial"/>
          <w:color w:val="000000"/>
          <w:highlight w:val="white"/>
          <w:lang w:val="en-GB"/>
        </w:rPr>
        <w:t>1.2.246.537.6.12.2002.126</w:t>
      </w:r>
      <w:r>
        <w:rPr>
          <w:rFonts w:cs="Arial" w:ascii="Arial" w:hAnsi="Arial"/>
          <w:color w:val="0000FF"/>
          <w:highlight w:val="white"/>
          <w:lang w:val="en-GB"/>
        </w:rPr>
        <w:t>"</w:t>
      </w:r>
      <w:r>
        <w:rPr>
          <w:rFonts w:cs="Arial" w:ascii="Arial" w:hAnsi="Arial"/>
          <w:color w:val="FF0000"/>
          <w:highlight w:val="white"/>
          <w:lang w:val="en-GB"/>
        </w:rPr>
        <w:t xml:space="preserve"> codeSystemName</w:t>
      </w:r>
      <w:r>
        <w:rPr>
          <w:rFonts w:cs="Arial" w:ascii="Arial" w:hAnsi="Arial"/>
          <w:color w:val="0000FF"/>
          <w:highlight w:val="white"/>
          <w:lang w:val="en-GB"/>
        </w:rPr>
        <w:t>="</w:t>
      </w:r>
      <w:r>
        <w:rPr>
          <w:rFonts w:cs="Arial" w:ascii="Arial" w:hAnsi="Arial"/>
          <w:color w:val="000000"/>
          <w:highlight w:val="white"/>
          <w:lang w:val="en-GB"/>
        </w:rPr>
        <w:t>Lääkityslista</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rFonts w:ascii="Arial" w:hAnsi="Arial" w:cs="Arial"/>
          <w:color w:val="000000"/>
          <w:highlight w:val="white"/>
          <w:lang w:val="en-GB"/>
        </w:rPr>
      </w:pPr>
      <w:r>
        <w:rPr>
          <w:rFonts w:cs="Arial" w:ascii="Arial" w:hAnsi="Arial"/>
          <w:color w:val="FF0000"/>
          <w:highlight w:val="white"/>
          <w:lang w:val="en-GB"/>
        </w:rPr>
        <w:t>displayName</w:t>
      </w:r>
      <w:r>
        <w:rPr>
          <w:rFonts w:cs="Arial" w:ascii="Arial" w:hAnsi="Arial"/>
          <w:color w:val="0000FF"/>
          <w:highlight w:val="white"/>
          <w:lang w:val="en-GB"/>
        </w:rPr>
        <w:t>="</w:t>
      </w:r>
      <w:r>
        <w:rPr>
          <w:rFonts w:cs="Arial" w:ascii="Arial" w:hAnsi="Arial"/>
          <w:color w:val="000000"/>
          <w:highlight w:val="white"/>
          <w:lang w:val="en-GB"/>
        </w:rPr>
        <w:t>Säilytysastia</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value</w:t>
      </w:r>
      <w:r>
        <w:rPr>
          <w:rFonts w:cs="Arial" w:ascii="Arial" w:hAnsi="Arial"/>
          <w:color w:val="FF0000"/>
          <w:highlight w:val="white"/>
          <w:lang w:val="en-GB"/>
        </w:rPr>
        <w:t xml:space="preserve"> xsi:type</w:t>
      </w:r>
      <w:r>
        <w:rPr>
          <w:rFonts w:cs="Arial" w:ascii="Arial" w:hAnsi="Arial"/>
          <w:color w:val="0000FF"/>
          <w:highlight w:val="white"/>
          <w:lang w:val="en-GB"/>
        </w:rPr>
        <w:t>="</w:t>
      </w:r>
      <w:r>
        <w:rPr>
          <w:rFonts w:cs="Arial" w:ascii="Arial" w:hAnsi="Arial"/>
          <w:color w:val="000000"/>
          <w:highlight w:val="white"/>
          <w:lang w:val="en-GB"/>
        </w:rPr>
        <w:t>SC</w:t>
      </w:r>
      <w:r>
        <w:rPr>
          <w:rFonts w:cs="Arial" w:ascii="Arial" w:hAnsi="Arial"/>
          <w:color w:val="0000FF"/>
          <w:highlight w:val="white"/>
          <w:lang w:val="en-GB"/>
        </w:rPr>
        <w:t>"&gt;</w:t>
      </w:r>
      <w:r>
        <w:rPr>
          <w:rFonts w:cs="Arial" w:ascii="Arial" w:hAnsi="Arial"/>
          <w:color w:val="000000"/>
          <w:highlight w:val="white"/>
          <w:lang w:val="en-GB"/>
        </w:rPr>
        <w:t>läpipainopakkaus</w:t>
      </w:r>
      <w:r>
        <w:rPr>
          <w:rFonts w:cs="Arial" w:ascii="Arial" w:hAnsi="Arial"/>
          <w:color w:val="0000FF"/>
          <w:highlight w:val="white"/>
          <w:lang w:val="en-GB"/>
        </w:rPr>
        <w:t>&lt;/</w:t>
      </w:r>
      <w:r>
        <w:rPr>
          <w:rFonts w:cs="Arial" w:ascii="Arial" w:hAnsi="Arial"/>
          <w:color w:val="800000"/>
          <w:highlight w:val="white"/>
          <w:lang w:val="en-GB"/>
        </w:rPr>
        <w:t>value</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eastAsia="Arial" w:cs="Arial" w:ascii="Arial" w:hAnsi="Arial"/>
          <w:color w:val="000000"/>
          <w:highlight w:val="white"/>
          <w:lang w:val="en-GB"/>
        </w:rPr>
        <w:t xml:space="preserve">     </w:t>
      </w:r>
      <w:r>
        <w:rPr>
          <w:rFonts w:cs="Arial" w:ascii="Arial" w:hAnsi="Arial"/>
          <w:color w:val="0000FF"/>
          <w:highlight w:val="white"/>
        </w:rPr>
        <w:t>&lt;/</w:t>
      </w:r>
      <w:r>
        <w:rPr>
          <w:rFonts w:cs="Arial" w:ascii="Arial" w:hAnsi="Arial"/>
          <w:color w:val="800000"/>
          <w:highlight w:val="white"/>
        </w:rPr>
        <w:t>observation</w:t>
      </w:r>
      <w:r>
        <w:rPr>
          <w:rFonts w:cs="Arial" w:ascii="Arial" w:hAnsi="Arial"/>
          <w:color w:val="0000FF"/>
          <w:highlight w:val="white"/>
        </w:rPr>
        <w:t>&gt;</w:t>
      </w:r>
    </w:p>
    <w:p>
      <w:pPr>
        <w:pStyle w:val="Normal"/>
        <w:autoSpaceDE w:val="false"/>
        <w:rPr/>
      </w:pPr>
      <w:r>
        <w:rPr>
          <w:rFonts w:cs="Arial" w:ascii="Arial" w:hAnsi="Arial"/>
          <w:color w:val="0000FF"/>
          <w:highlight w:val="white"/>
        </w:rPr>
        <w:t>&lt;/</w:t>
      </w:r>
      <w:r>
        <w:rPr>
          <w:rFonts w:cs="Arial" w:ascii="Arial" w:hAnsi="Arial"/>
          <w:color w:val="800000"/>
          <w:highlight w:val="white"/>
        </w:rPr>
        <w:t>entryRelationship</w:t>
      </w:r>
      <w:r>
        <w:rPr>
          <w:rFonts w:cs="Arial" w:ascii="Arial" w:hAnsi="Arial"/>
          <w:color w:val="0000FF"/>
          <w:highlight w:val="white"/>
        </w:rPr>
        <w:t>&gt;</w:t>
      </w:r>
    </w:p>
    <w:p>
      <w:pPr>
        <w:pStyle w:val="Normal"/>
        <w:autoSpaceDE w:val="false"/>
        <w:rPr>
          <w:rFonts w:ascii="Arial" w:hAnsi="Arial" w:cs="Arial"/>
          <w:color w:val="0000FF"/>
          <w:highlight w:val="white"/>
        </w:rPr>
      </w:pPr>
      <w:r>
        <w:rPr>
          <w:rFonts w:cs="Arial" w:ascii="Arial" w:hAnsi="Arial"/>
          <w:color w:val="0000FF"/>
          <w:highlight w:val="white"/>
        </w:rPr>
      </w:r>
    </w:p>
    <w:p>
      <w:pPr>
        <w:pStyle w:val="Normal"/>
        <w:autoSpaceDE w:val="false"/>
        <w:rPr>
          <w:rFonts w:ascii="Arial" w:hAnsi="Arial" w:cs="Arial"/>
          <w:color w:val="0000FF"/>
          <w:highlight w:val="white"/>
        </w:rPr>
      </w:pPr>
      <w:r>
        <w:rPr>
          <w:rFonts w:cs="Arial" w:ascii="Arial" w:hAnsi="Arial"/>
          <w:color w:val="0000FF"/>
          <w:highlight w:val="white"/>
        </w:rPr>
      </w:r>
    </w:p>
    <w:p>
      <w:pPr>
        <w:pStyle w:val="Normal"/>
        <w:rPr/>
      </w:pPr>
      <w:r>
        <w:rPr>
          <w:b/>
        </w:rPr>
        <w:t>Valmisteen laji</w:t>
      </w:r>
      <w:r>
        <w:rPr/>
        <w:t xml:space="preserve">  -luokitus on tekninen luokitus, joka kuvaa valmisteen lajia tai lääkkeen määräämistapaa. Luokitusta käytetään helpottamaan erityyppisten lääkkeiden määräysmerkinnöissä vaadittavien tietosisältöjen määrittelyä. Tieto on pakollinen.</w:t>
      </w:r>
    </w:p>
    <w:p>
      <w:pPr>
        <w:pStyle w:val="Normal"/>
        <w:rPr/>
      </w:pPr>
      <w:r>
        <w:rPr/>
      </w:r>
    </w:p>
    <w:p>
      <w:pPr>
        <w:pStyle w:val="Normal"/>
        <w:rPr>
          <w:lang w:val="en-US"/>
        </w:rPr>
      </w:pPr>
      <w:r>
        <w:rPr>
          <w:lang w:val="en-US"/>
        </w:rPr>
        <w:t>Esim.</w:t>
      </w:r>
    </w:p>
    <w:p>
      <w:pPr>
        <w:pStyle w:val="Normal"/>
        <w:autoSpaceDE w:val="false"/>
        <w:rPr/>
      </w:pPr>
      <w:r>
        <w:rPr>
          <w:rFonts w:cs="Arial" w:ascii="Arial" w:hAnsi="Arial"/>
          <w:color w:val="0000FF"/>
          <w:lang w:val="en-US"/>
        </w:rPr>
        <w:t>&lt;</w:t>
      </w:r>
      <w:r>
        <w:rPr>
          <w:rFonts w:cs="Arial" w:ascii="Arial" w:hAnsi="Arial"/>
          <w:color w:val="800000"/>
          <w:lang w:val="en-US"/>
        </w:rPr>
        <w:t>entryRelationship</w:t>
      </w:r>
      <w:r>
        <w:rPr>
          <w:rFonts w:cs="Arial" w:ascii="Arial" w:hAnsi="Arial"/>
          <w:i/>
          <w:iCs/>
          <w:color w:val="008080"/>
          <w:lang w:val="en-US"/>
        </w:rPr>
        <w:t xml:space="preserve"> </w:t>
      </w:r>
      <w:r>
        <w:rPr>
          <w:rFonts w:cs="Arial" w:ascii="Arial" w:hAnsi="Arial"/>
          <w:color w:val="FF0000"/>
          <w:lang w:val="en-US"/>
        </w:rPr>
        <w:t>typeCode</w:t>
      </w:r>
      <w:r>
        <w:rPr>
          <w:rFonts w:cs="Arial" w:ascii="Arial" w:hAnsi="Arial"/>
          <w:color w:val="0000FF"/>
          <w:lang w:val="en-US"/>
        </w:rPr>
        <w:t>="</w:t>
      </w:r>
      <w:r>
        <w:rPr>
          <w:rFonts w:cs="Arial" w:ascii="Arial" w:hAnsi="Arial"/>
          <w:color w:val="000000"/>
          <w:lang w:val="en-US"/>
        </w:rPr>
        <w:t>COMP</w:t>
      </w:r>
      <w:r>
        <w:rPr>
          <w:rFonts w:cs="Arial" w:ascii="Arial" w:hAnsi="Arial"/>
          <w:color w:val="0000FF"/>
          <w:lang w:val="en-US"/>
        </w:rPr>
        <w:t>"&gt;</w:t>
      </w:r>
    </w:p>
    <w:p>
      <w:pPr>
        <w:pStyle w:val="Normal"/>
        <w:tabs>
          <w:tab w:val="clear" w:pos="1304"/>
          <w:tab w:val="left" w:pos="284" w:leader="none"/>
        </w:tabs>
        <w:autoSpaceDE w:val="false"/>
        <w:rPr>
          <w:rFonts w:ascii="Arial" w:hAnsi="Arial" w:cs="Arial"/>
          <w:color w:val="0000FF"/>
          <w:lang w:val="en-US"/>
        </w:rPr>
      </w:pPr>
      <w:r>
        <w:rPr>
          <w:rFonts w:cs="Arial" w:ascii="Arial" w:hAnsi="Arial"/>
          <w:color w:val="0000FF"/>
          <w:lang w:val="en-US"/>
        </w:rPr>
        <w:tab/>
        <w:t>&lt;</w:t>
      </w:r>
      <w:r>
        <w:rPr>
          <w:rFonts w:cs="Arial" w:ascii="Arial" w:hAnsi="Arial"/>
          <w:color w:val="800000"/>
          <w:lang w:val="en-US"/>
        </w:rPr>
        <w:t>observation</w:t>
      </w:r>
      <w:r>
        <w:rPr>
          <w:rFonts w:cs="Arial" w:ascii="Arial" w:hAnsi="Arial"/>
          <w:i/>
          <w:iCs/>
          <w:color w:val="008080"/>
          <w:lang w:val="en-US"/>
        </w:rPr>
        <w:t xml:space="preserve"> </w:t>
      </w:r>
      <w:r>
        <w:rPr>
          <w:rFonts w:cs="Arial" w:ascii="Arial" w:hAnsi="Arial"/>
          <w:color w:val="FF0000"/>
          <w:lang w:val="en-US"/>
        </w:rPr>
        <w:t>classCode</w:t>
      </w:r>
      <w:r>
        <w:rPr>
          <w:rFonts w:cs="Arial" w:ascii="Arial" w:hAnsi="Arial"/>
          <w:color w:val="0000FF"/>
          <w:lang w:val="en-US"/>
        </w:rPr>
        <w:t>="</w:t>
      </w:r>
      <w:r>
        <w:rPr>
          <w:rFonts w:cs="Arial" w:ascii="Arial" w:hAnsi="Arial"/>
          <w:color w:val="000000"/>
          <w:lang w:val="en-US"/>
        </w:rPr>
        <w:t>OBS</w:t>
      </w:r>
      <w:r>
        <w:rPr>
          <w:rFonts w:cs="Arial" w:ascii="Arial" w:hAnsi="Arial"/>
          <w:color w:val="0000FF"/>
          <w:lang w:val="en-US"/>
        </w:rPr>
        <w:t>"</w:t>
      </w:r>
      <w:r>
        <w:rPr>
          <w:rFonts w:cs="Arial" w:ascii="Arial" w:hAnsi="Arial"/>
          <w:i/>
          <w:iCs/>
          <w:color w:val="008080"/>
          <w:lang w:val="en-US"/>
        </w:rPr>
        <w:t xml:space="preserve"> </w:t>
      </w:r>
      <w:r>
        <w:rPr>
          <w:rFonts w:cs="Arial" w:ascii="Arial" w:hAnsi="Arial"/>
          <w:color w:val="FF0000"/>
          <w:lang w:val="en-US"/>
        </w:rPr>
        <w:t>moodCode</w:t>
      </w:r>
      <w:r>
        <w:rPr>
          <w:rFonts w:cs="Arial" w:ascii="Arial" w:hAnsi="Arial"/>
          <w:color w:val="0000FF"/>
          <w:lang w:val="en-US"/>
        </w:rPr>
        <w:t>="</w:t>
      </w:r>
      <w:r>
        <w:rPr>
          <w:rFonts w:cs="Arial" w:ascii="Arial" w:hAnsi="Arial"/>
          <w:color w:val="000000"/>
          <w:lang w:val="en-US"/>
        </w:rPr>
        <w:t>EVN</w:t>
      </w:r>
      <w:r>
        <w:rPr>
          <w:rFonts w:cs="Arial" w:ascii="Arial" w:hAnsi="Arial"/>
          <w:color w:val="0000FF"/>
          <w:lang w:val="en-US"/>
        </w:rPr>
        <w:t>"&gt;</w:t>
      </w:r>
    </w:p>
    <w:p>
      <w:pPr>
        <w:pStyle w:val="Normal"/>
        <w:tabs>
          <w:tab w:val="clear" w:pos="1304"/>
          <w:tab w:val="left" w:pos="284" w:leader="none"/>
          <w:tab w:val="left" w:pos="567" w:leader="none"/>
          <w:tab w:val="left" w:pos="851" w:leader="none"/>
        </w:tabs>
        <w:autoSpaceDE w:val="false"/>
        <w:rPr/>
      </w:pPr>
      <w:r>
        <w:rPr>
          <w:rFonts w:cs="Arial" w:ascii="Arial" w:hAnsi="Arial"/>
          <w:color w:val="0000FF"/>
          <w:lang w:val="en-US"/>
        </w:rPr>
        <w:tab/>
        <w:tab/>
        <w:tab/>
      </w:r>
      <w:r>
        <w:rPr>
          <w:rFonts w:cs="Arial" w:ascii="Arial" w:hAnsi="Arial"/>
          <w:color w:val="0000FF"/>
        </w:rPr>
        <w:t>&lt;!--</w:t>
      </w:r>
      <w:r>
        <w:rPr>
          <w:rFonts w:cs="Arial" w:ascii="Arial" w:hAnsi="Arial"/>
          <w:color w:val="474747"/>
        </w:rPr>
        <w:t xml:space="preserve"> 164 uusi </w:t>
      </w:r>
      <w:r>
        <w:rPr>
          <w:rFonts w:cs="Arial" w:ascii="Arial" w:hAnsi="Arial"/>
          <w:color w:val="0000FF"/>
        </w:rPr>
        <w:t>--&gt;</w:t>
      </w:r>
    </w:p>
    <w:p>
      <w:pPr>
        <w:pStyle w:val="Normal"/>
        <w:tabs>
          <w:tab w:val="clear" w:pos="1304"/>
          <w:tab w:val="left" w:pos="284" w:leader="none"/>
          <w:tab w:val="left" w:pos="567" w:leader="none"/>
          <w:tab w:val="left" w:pos="851" w:leader="none"/>
        </w:tabs>
        <w:autoSpaceDE w:val="false"/>
        <w:rPr/>
      </w:pPr>
      <w:r>
        <w:rPr>
          <w:rFonts w:cs="Arial" w:ascii="Arial" w:hAnsi="Arial"/>
          <w:color w:val="0000FF"/>
        </w:rPr>
        <w:tab/>
        <w:tab/>
        <w:tab/>
        <w:t>&lt;</w:t>
      </w:r>
      <w:r>
        <w:rPr>
          <w:rFonts w:cs="Arial" w:ascii="Arial" w:hAnsi="Arial"/>
          <w:color w:val="800000"/>
        </w:rPr>
        <w:t>code</w:t>
      </w:r>
      <w:r>
        <w:rPr>
          <w:rFonts w:cs="Arial" w:ascii="Arial" w:hAnsi="Arial"/>
          <w:i/>
          <w:iCs/>
          <w:color w:val="008080"/>
        </w:rPr>
        <w:t xml:space="preserve"> </w:t>
      </w:r>
      <w:r>
        <w:rPr>
          <w:rFonts w:cs="Arial" w:ascii="Arial" w:hAnsi="Arial"/>
          <w:color w:val="FF0000"/>
        </w:rPr>
        <w:t>code</w:t>
      </w:r>
      <w:r>
        <w:rPr>
          <w:rFonts w:cs="Arial" w:ascii="Arial" w:hAnsi="Arial"/>
          <w:color w:val="0000FF"/>
        </w:rPr>
        <w:t>="</w:t>
      </w:r>
      <w:r>
        <w:rPr>
          <w:rFonts w:cs="Arial" w:ascii="Arial" w:hAnsi="Arial"/>
          <w:color w:val="000000"/>
        </w:rPr>
        <w:t>164</w:t>
      </w:r>
      <w:r>
        <w:rPr>
          <w:rFonts w:cs="Arial" w:ascii="Arial" w:hAnsi="Arial"/>
          <w:color w:val="0000FF"/>
        </w:rPr>
        <w:t>"</w:t>
      </w:r>
    </w:p>
    <w:p>
      <w:pPr>
        <w:pStyle w:val="Normal"/>
        <w:tabs>
          <w:tab w:val="clear" w:pos="1304"/>
          <w:tab w:val="left" w:pos="284" w:leader="none"/>
          <w:tab w:val="left" w:pos="567" w:leader="none"/>
          <w:tab w:val="left" w:pos="851" w:leader="none"/>
        </w:tabs>
        <w:autoSpaceDE w:val="false"/>
        <w:rPr/>
      </w:pPr>
      <w:r>
        <w:rPr>
          <w:rFonts w:cs="Arial" w:ascii="Arial" w:hAnsi="Arial"/>
          <w:color w:val="0000FF"/>
        </w:rPr>
        <w:tab/>
        <w:tab/>
        <w:tab/>
      </w:r>
      <w:r>
        <w:rPr>
          <w:rFonts w:cs="Arial" w:ascii="Arial" w:hAnsi="Arial"/>
          <w:i/>
          <w:iCs/>
          <w:color w:val="008080"/>
        </w:rPr>
        <w:t xml:space="preserve"> </w:t>
      </w:r>
      <w:r>
        <w:rPr>
          <w:rFonts w:cs="Arial" w:ascii="Arial" w:hAnsi="Arial"/>
          <w:color w:val="FF0000"/>
        </w:rPr>
        <w:t>codeSystem</w:t>
      </w:r>
      <w:r>
        <w:rPr>
          <w:rFonts w:cs="Arial" w:ascii="Arial" w:hAnsi="Arial"/>
          <w:color w:val="0000FF"/>
        </w:rPr>
        <w:t>="</w:t>
      </w:r>
      <w:r>
        <w:rPr>
          <w:rFonts w:cs="Arial" w:ascii="Arial" w:hAnsi="Arial"/>
          <w:color w:val="000000"/>
        </w:rPr>
        <w:t>1.2.246.537.6.12.2002.126</w:t>
      </w:r>
      <w:r>
        <w:rPr>
          <w:rFonts w:cs="Arial" w:ascii="Arial" w:hAnsi="Arial"/>
          <w:color w:val="0000FF"/>
        </w:rPr>
        <w:t>"</w:t>
      </w:r>
      <w:r>
        <w:rPr>
          <w:rFonts w:cs="Arial" w:ascii="Arial" w:hAnsi="Arial"/>
          <w:i/>
          <w:iCs/>
          <w:color w:val="008080"/>
        </w:rPr>
        <w:t xml:space="preserve"> </w:t>
      </w:r>
    </w:p>
    <w:p>
      <w:pPr>
        <w:pStyle w:val="Normal"/>
        <w:tabs>
          <w:tab w:val="clear" w:pos="1304"/>
          <w:tab w:val="left" w:pos="284" w:leader="none"/>
          <w:tab w:val="left" w:pos="567" w:leader="none"/>
          <w:tab w:val="left" w:pos="851" w:leader="none"/>
        </w:tabs>
        <w:autoSpaceDE w:val="false"/>
        <w:rPr/>
      </w:pPr>
      <w:r>
        <w:rPr>
          <w:rFonts w:cs="Arial" w:ascii="Arial" w:hAnsi="Arial"/>
          <w:i/>
          <w:iCs/>
          <w:color w:val="008080"/>
        </w:rPr>
        <w:tab/>
        <w:tab/>
        <w:tab/>
      </w:r>
      <w:r>
        <w:rPr>
          <w:rFonts w:cs="Arial" w:ascii="Arial" w:hAnsi="Arial"/>
          <w:color w:val="FF0000"/>
        </w:rPr>
        <w:t>codeSystemName</w:t>
      </w:r>
      <w:r>
        <w:rPr>
          <w:rFonts w:cs="Arial" w:ascii="Arial" w:hAnsi="Arial"/>
          <w:color w:val="0000FF"/>
        </w:rPr>
        <w:t>="</w:t>
      </w:r>
      <w:r>
        <w:rPr>
          <w:rFonts w:cs="Arial" w:ascii="Arial" w:hAnsi="Arial"/>
          <w:color w:val="000000"/>
        </w:rPr>
        <w:t>Lääkityslista</w:t>
      </w:r>
      <w:r>
        <w:rPr>
          <w:rFonts w:cs="Arial" w:ascii="Arial" w:hAnsi="Arial"/>
          <w:color w:val="0000FF"/>
        </w:rPr>
        <w:t>"</w:t>
      </w:r>
      <w:r>
        <w:rPr>
          <w:rFonts w:cs="Arial" w:ascii="Arial" w:hAnsi="Arial"/>
          <w:i/>
          <w:iCs/>
          <w:color w:val="008080"/>
        </w:rPr>
        <w:t xml:space="preserve"> </w:t>
      </w:r>
    </w:p>
    <w:p>
      <w:pPr>
        <w:pStyle w:val="Normal"/>
        <w:tabs>
          <w:tab w:val="clear" w:pos="1304"/>
          <w:tab w:val="left" w:pos="284" w:leader="none"/>
          <w:tab w:val="left" w:pos="567" w:leader="none"/>
          <w:tab w:val="left" w:pos="851" w:leader="none"/>
        </w:tabs>
        <w:autoSpaceDE w:val="false"/>
        <w:rPr/>
      </w:pPr>
      <w:r>
        <w:rPr>
          <w:rFonts w:cs="Arial" w:ascii="Arial" w:hAnsi="Arial"/>
          <w:i/>
          <w:iCs/>
          <w:color w:val="008080"/>
        </w:rPr>
        <w:tab/>
        <w:tab/>
        <w:tab/>
      </w:r>
      <w:r>
        <w:rPr>
          <w:rFonts w:cs="Arial" w:ascii="Arial" w:hAnsi="Arial"/>
          <w:color w:val="FF0000"/>
        </w:rPr>
        <w:t>displayName</w:t>
      </w:r>
      <w:r>
        <w:rPr>
          <w:rFonts w:cs="Arial" w:ascii="Arial" w:hAnsi="Arial"/>
          <w:color w:val="0000FF"/>
        </w:rPr>
        <w:t>="</w:t>
      </w:r>
      <w:r>
        <w:rPr>
          <w:rFonts w:cs="Arial" w:ascii="Arial" w:hAnsi="Arial"/>
          <w:color w:val="000000"/>
        </w:rPr>
        <w:t>Valmisteen laji</w:t>
      </w:r>
      <w:r>
        <w:rPr>
          <w:rFonts w:cs="Arial" w:ascii="Arial" w:hAnsi="Arial"/>
          <w:color w:val="0000FF"/>
        </w:rPr>
        <w:t>"/&gt;</w:t>
      </w:r>
    </w:p>
    <w:p>
      <w:pPr>
        <w:pStyle w:val="Normal"/>
        <w:tabs>
          <w:tab w:val="clear" w:pos="1304"/>
          <w:tab w:val="left" w:pos="284" w:leader="none"/>
          <w:tab w:val="left" w:pos="567" w:leader="none"/>
          <w:tab w:val="left" w:pos="851" w:leader="none"/>
        </w:tabs>
        <w:autoSpaceDE w:val="false"/>
        <w:rPr>
          <w:rFonts w:ascii="Arial" w:hAnsi="Arial" w:cs="Arial"/>
          <w:i/>
          <w:i/>
          <w:iCs/>
          <w:color w:val="008080"/>
          <w:lang w:val="en-US"/>
        </w:rPr>
      </w:pPr>
      <w:r>
        <w:rPr>
          <w:rFonts w:cs="Arial" w:ascii="Arial" w:hAnsi="Arial"/>
          <w:color w:val="0000FF"/>
        </w:rPr>
        <w:tab/>
        <w:tab/>
        <w:tab/>
      </w:r>
      <w:r>
        <w:rPr>
          <w:rFonts w:cs="Arial" w:ascii="Arial" w:hAnsi="Arial"/>
          <w:color w:val="0000FF"/>
          <w:lang w:val="en-US"/>
        </w:rPr>
        <w:t>&lt;</w:t>
      </w:r>
      <w:r>
        <w:rPr>
          <w:rFonts w:cs="Arial" w:ascii="Arial" w:hAnsi="Arial"/>
          <w:color w:val="800000"/>
          <w:lang w:val="en-US"/>
        </w:rPr>
        <w:t>value</w:t>
      </w:r>
      <w:r>
        <w:rPr>
          <w:rFonts w:cs="Arial" w:ascii="Arial" w:hAnsi="Arial"/>
          <w:i/>
          <w:iCs/>
          <w:color w:val="008080"/>
          <w:lang w:val="en-US"/>
        </w:rPr>
        <w:t xml:space="preserve"> </w:t>
      </w:r>
      <w:r>
        <w:rPr>
          <w:rFonts w:cs="Arial" w:ascii="Arial" w:hAnsi="Arial"/>
          <w:color w:val="FF0000"/>
          <w:lang w:val="en-US"/>
        </w:rPr>
        <w:t>xsi:type</w:t>
      </w:r>
      <w:r>
        <w:rPr>
          <w:rFonts w:cs="Arial" w:ascii="Arial" w:hAnsi="Arial"/>
          <w:color w:val="0000FF"/>
          <w:lang w:val="en-US"/>
        </w:rPr>
        <w:t>="</w:t>
      </w:r>
      <w:r>
        <w:rPr>
          <w:rFonts w:cs="Arial" w:ascii="Arial" w:hAnsi="Arial"/>
          <w:color w:val="000000"/>
          <w:lang w:val="en-US"/>
        </w:rPr>
        <w:t>CD</w:t>
      </w:r>
      <w:r>
        <w:rPr>
          <w:rFonts w:cs="Arial" w:ascii="Arial" w:hAnsi="Arial"/>
          <w:color w:val="0000FF"/>
          <w:lang w:val="en-US"/>
        </w:rPr>
        <w:t>"</w:t>
      </w:r>
      <w:r>
        <w:rPr>
          <w:rFonts w:cs="Arial" w:ascii="Arial" w:hAnsi="Arial"/>
          <w:i/>
          <w:iCs/>
          <w:color w:val="008080"/>
          <w:lang w:val="en-US"/>
        </w:rPr>
        <w:t xml:space="preserve"> </w:t>
      </w:r>
      <w:r>
        <w:rPr>
          <w:rFonts w:cs="Arial" w:ascii="Arial" w:hAnsi="Arial"/>
          <w:color w:val="FF0000"/>
          <w:lang w:val="en-US"/>
        </w:rPr>
        <w:t>code</w:t>
      </w:r>
      <w:r>
        <w:rPr>
          <w:rFonts w:cs="Arial" w:ascii="Arial" w:hAnsi="Arial"/>
          <w:color w:val="0000FF"/>
          <w:lang w:val="en-US"/>
        </w:rPr>
        <w:t>="</w:t>
      </w:r>
      <w:r>
        <w:rPr>
          <w:rFonts w:cs="Arial" w:ascii="Arial" w:hAnsi="Arial"/>
          <w:color w:val="000000"/>
          <w:lang w:val="en-US"/>
        </w:rPr>
        <w:t>1</w:t>
      </w:r>
      <w:r>
        <w:rPr>
          <w:rFonts w:cs="Arial" w:ascii="Arial" w:hAnsi="Arial"/>
          <w:color w:val="0000FF"/>
          <w:lang w:val="en-US"/>
        </w:rPr>
        <w:t>"</w:t>
      </w:r>
      <w:r>
        <w:rPr>
          <w:rFonts w:cs="Arial" w:ascii="Arial" w:hAnsi="Arial"/>
          <w:i/>
          <w:iCs/>
          <w:color w:val="008080"/>
          <w:lang w:val="en-US"/>
        </w:rPr>
        <w:t xml:space="preserve"> </w:t>
      </w:r>
    </w:p>
    <w:p>
      <w:pPr>
        <w:pStyle w:val="Normal"/>
        <w:tabs>
          <w:tab w:val="clear" w:pos="1304"/>
          <w:tab w:val="left" w:pos="284" w:leader="none"/>
          <w:tab w:val="left" w:pos="567" w:leader="none"/>
          <w:tab w:val="left" w:pos="851" w:leader="none"/>
        </w:tabs>
        <w:autoSpaceDE w:val="false"/>
        <w:rPr/>
      </w:pPr>
      <w:r>
        <w:rPr>
          <w:rFonts w:cs="Arial" w:ascii="Arial" w:hAnsi="Arial"/>
          <w:i/>
          <w:iCs/>
          <w:color w:val="008080"/>
          <w:lang w:val="en-US"/>
        </w:rPr>
        <w:tab/>
        <w:tab/>
        <w:tab/>
      </w:r>
      <w:r>
        <w:rPr>
          <w:rFonts w:cs="Arial" w:ascii="Arial" w:hAnsi="Arial"/>
          <w:color w:val="FF0000"/>
        </w:rPr>
        <w:t>codeSystem</w:t>
      </w:r>
      <w:r>
        <w:rPr>
          <w:rFonts w:cs="Arial" w:ascii="Arial" w:hAnsi="Arial"/>
          <w:color w:val="0000FF"/>
        </w:rPr>
        <w:t>="</w:t>
      </w:r>
      <w:r>
        <w:rPr>
          <w:rFonts w:cs="Arial" w:ascii="Arial" w:hAnsi="Arial"/>
        </w:rPr>
        <w:t>1.2.246.537.6.604.2014</w:t>
      </w:r>
      <w:r>
        <w:rPr>
          <w:rFonts w:cs="Arial" w:ascii="Arial" w:hAnsi="Arial"/>
          <w:color w:val="0000FF"/>
        </w:rPr>
        <w:t>"</w:t>
      </w:r>
      <w:r>
        <w:rPr>
          <w:rFonts w:cs="Arial" w:ascii="Arial" w:hAnsi="Arial"/>
          <w:i/>
          <w:iCs/>
          <w:color w:val="008080"/>
        </w:rPr>
        <w:t xml:space="preserve"> </w:t>
      </w:r>
    </w:p>
    <w:p>
      <w:pPr>
        <w:pStyle w:val="Normal"/>
        <w:tabs>
          <w:tab w:val="clear" w:pos="1304"/>
          <w:tab w:val="left" w:pos="284" w:leader="none"/>
          <w:tab w:val="left" w:pos="567" w:leader="none"/>
          <w:tab w:val="left" w:pos="851" w:leader="none"/>
        </w:tabs>
        <w:autoSpaceDE w:val="false"/>
        <w:rPr/>
      </w:pPr>
      <w:r>
        <w:rPr>
          <w:rFonts w:cs="Arial" w:ascii="Arial" w:hAnsi="Arial"/>
          <w:i/>
          <w:iCs/>
          <w:color w:val="008080"/>
        </w:rPr>
        <w:tab/>
        <w:tab/>
        <w:tab/>
      </w:r>
      <w:r>
        <w:rPr>
          <w:rFonts w:cs="Arial" w:ascii="Arial" w:hAnsi="Arial"/>
          <w:color w:val="FF0000"/>
        </w:rPr>
        <w:t>codeSystemName</w:t>
      </w:r>
      <w:r>
        <w:rPr>
          <w:rFonts w:cs="Arial" w:ascii="Arial" w:hAnsi="Arial"/>
          <w:color w:val="0000FF"/>
        </w:rPr>
        <w:t>="</w:t>
      </w:r>
      <w:r>
        <w:rPr>
          <w:rFonts w:cs="Arial" w:ascii="Arial" w:hAnsi="Arial"/>
          <w:color w:val="000000"/>
        </w:rPr>
        <w:t>THL - Valmisteen laji</w:t>
      </w:r>
      <w:r>
        <w:rPr>
          <w:rFonts w:cs="Arial" w:ascii="Arial" w:hAnsi="Arial"/>
          <w:color w:val="0000FF"/>
        </w:rPr>
        <w:t>"</w:t>
      </w:r>
    </w:p>
    <w:p>
      <w:pPr>
        <w:pStyle w:val="Normal"/>
        <w:tabs>
          <w:tab w:val="clear" w:pos="1304"/>
          <w:tab w:val="left" w:pos="284" w:leader="none"/>
          <w:tab w:val="left" w:pos="567" w:leader="none"/>
          <w:tab w:val="left" w:pos="851" w:leader="none"/>
        </w:tabs>
        <w:autoSpaceDE w:val="false"/>
        <w:rPr/>
      </w:pPr>
      <w:r>
        <w:rPr>
          <w:rFonts w:cs="Arial" w:ascii="Arial" w:hAnsi="Arial"/>
          <w:color w:val="0000FF"/>
        </w:rPr>
        <w:tab/>
        <w:tab/>
        <w:tab/>
      </w:r>
      <w:r>
        <w:rPr>
          <w:rFonts w:cs="Arial" w:ascii="Arial" w:hAnsi="Arial"/>
          <w:i/>
          <w:iCs/>
          <w:color w:val="008080"/>
        </w:rPr>
        <w:t xml:space="preserve"> </w:t>
      </w:r>
      <w:r>
        <w:rPr>
          <w:rFonts w:cs="Arial" w:ascii="Arial" w:hAnsi="Arial"/>
          <w:color w:val="FF0000"/>
        </w:rPr>
        <w:t>displayName</w:t>
      </w:r>
      <w:r>
        <w:rPr>
          <w:rFonts w:cs="Arial" w:ascii="Arial" w:hAnsi="Arial"/>
          <w:color w:val="0000FF"/>
        </w:rPr>
        <w:t>="</w:t>
      </w:r>
      <w:r>
        <w:rPr>
          <w:rFonts w:cs="Arial" w:ascii="Arial" w:hAnsi="Arial"/>
          <w:color w:val="000000"/>
        </w:rPr>
        <w:t>Myyntiluvallinen</w:t>
      </w:r>
      <w:r>
        <w:rPr>
          <w:sz w:val="21"/>
          <w:szCs w:val="21"/>
        </w:rPr>
        <w:t xml:space="preserve"> </w:t>
      </w:r>
      <w:r>
        <w:rPr>
          <w:rFonts w:cs="Arial" w:ascii="Arial" w:hAnsi="Arial"/>
          <w:color w:val="000000"/>
        </w:rPr>
        <w:t>lääkevalmiste</w:t>
      </w:r>
      <w:r>
        <w:rPr>
          <w:sz w:val="21"/>
          <w:szCs w:val="21"/>
        </w:rPr>
        <w:t xml:space="preserve"> </w:t>
      </w:r>
      <w:r>
        <w:rPr>
          <w:rFonts w:cs="Arial" w:ascii="Arial" w:hAnsi="Arial"/>
          <w:color w:val="0000FF"/>
        </w:rPr>
        <w:t>"/&gt;</w:t>
      </w:r>
    </w:p>
    <w:p>
      <w:pPr>
        <w:pStyle w:val="Normal"/>
        <w:tabs>
          <w:tab w:val="clear" w:pos="1304"/>
          <w:tab w:val="left" w:pos="284" w:leader="none"/>
          <w:tab w:val="left" w:pos="567" w:leader="none"/>
          <w:tab w:val="left" w:pos="851" w:leader="none"/>
        </w:tabs>
        <w:autoSpaceDE w:val="false"/>
        <w:rPr/>
      </w:pPr>
      <w:r>
        <w:rPr>
          <w:rFonts w:cs="Arial" w:ascii="Arial" w:hAnsi="Arial"/>
          <w:color w:val="0000FF"/>
        </w:rPr>
        <w:tab/>
        <w:t>&lt;/</w:t>
      </w:r>
      <w:r>
        <w:rPr>
          <w:rFonts w:cs="Arial" w:ascii="Arial" w:hAnsi="Arial"/>
          <w:color w:val="800000"/>
        </w:rPr>
        <w:t>observation</w:t>
      </w:r>
      <w:r>
        <w:rPr>
          <w:rFonts w:cs="Arial" w:ascii="Arial" w:hAnsi="Arial"/>
          <w:color w:val="0000FF"/>
        </w:rPr>
        <w:t>&gt;</w:t>
      </w:r>
    </w:p>
    <w:p>
      <w:pPr>
        <w:pStyle w:val="Normal"/>
        <w:autoSpaceDE w:val="false"/>
        <w:rPr/>
      </w:pPr>
      <w:r>
        <w:rPr>
          <w:rFonts w:cs="Arial" w:ascii="Arial" w:hAnsi="Arial"/>
          <w:color w:val="0000FF"/>
        </w:rPr>
        <w:t>&lt;/</w:t>
      </w:r>
      <w:r>
        <w:rPr>
          <w:rFonts w:cs="Arial" w:ascii="Arial" w:hAnsi="Arial"/>
          <w:color w:val="800000"/>
        </w:rPr>
        <w:t>entryRelationship</w:t>
      </w:r>
      <w:r>
        <w:rPr>
          <w:rFonts w:cs="Arial" w:ascii="Arial" w:hAnsi="Arial"/>
          <w:color w:val="0000FF"/>
        </w:rPr>
        <w:t>&gt;</w:t>
      </w:r>
    </w:p>
    <w:p>
      <w:pPr>
        <w:pStyle w:val="Normal"/>
        <w:rPr>
          <w:rFonts w:ascii="Arial" w:hAnsi="Arial" w:cs="Arial"/>
          <w:color w:val="0000FF"/>
        </w:rPr>
      </w:pPr>
      <w:r>
        <w:rPr>
          <w:rFonts w:cs="Arial" w:ascii="Arial" w:hAnsi="Arial"/>
          <w:color w:val="0000FF"/>
        </w:rPr>
      </w:r>
    </w:p>
    <w:p>
      <w:pPr>
        <w:pStyle w:val="Normal"/>
        <w:rPr/>
      </w:pPr>
      <w:r>
        <w:rPr/>
        <w:t>Koodistosta on toistaiseksi käytössä seuraavat arvot:</w:t>
      </w:r>
    </w:p>
    <w:p>
      <w:pPr>
        <w:pStyle w:val="Normal"/>
        <w:rPr/>
      </w:pPr>
      <w:r>
        <w:rPr/>
      </w:r>
    </w:p>
    <w:p>
      <w:pPr>
        <w:pStyle w:val="Normal"/>
        <w:rPr/>
      </w:pPr>
      <w:r>
        <w:rPr/>
        <w:t xml:space="preserve">1 Myyntiluvallinen lääkevalmiste  </w:t>
      </w:r>
    </w:p>
    <w:p>
      <w:pPr>
        <w:pStyle w:val="Normal"/>
        <w:rPr/>
      </w:pPr>
      <w:r>
        <w:rPr/>
        <w:t xml:space="preserve">2 Lääketietokannassa oleva perusvoide  </w:t>
      </w:r>
    </w:p>
    <w:p>
      <w:pPr>
        <w:pStyle w:val="Normal"/>
        <w:rPr/>
      </w:pPr>
      <w:r>
        <w:rPr/>
        <w:t xml:space="preserve">3 Lääketietokannassa oleva kliininen ravintovalmiste  </w:t>
      </w:r>
    </w:p>
    <w:p>
      <w:pPr>
        <w:pStyle w:val="Normal"/>
        <w:rPr/>
      </w:pPr>
      <w:r>
        <w:rPr/>
        <w:t xml:space="preserve">4 Määräaikainen erityislupavalmiste  </w:t>
      </w:r>
    </w:p>
    <w:p>
      <w:pPr>
        <w:pStyle w:val="Normal"/>
        <w:rPr/>
      </w:pPr>
      <w:r>
        <w:rPr/>
        <w:t xml:space="preserve">5 Lääketietokannan rekisteröity lääkevalmiste (ei käytössä)  </w:t>
      </w:r>
    </w:p>
    <w:p>
      <w:pPr>
        <w:pStyle w:val="Normal"/>
        <w:rPr/>
      </w:pPr>
      <w:r>
        <w:rPr/>
        <w:t xml:space="preserve">6 Lääketietokannan ulkopuolinen valmiste  </w:t>
      </w:r>
    </w:p>
    <w:p>
      <w:pPr>
        <w:pStyle w:val="Normal"/>
        <w:rPr/>
      </w:pPr>
      <w:r>
        <w:rPr/>
        <w:t xml:space="preserve">7 Apteekissa valmistettava lääke  </w:t>
      </w:r>
    </w:p>
    <w:p>
      <w:pPr>
        <w:pStyle w:val="Normal"/>
        <w:rPr/>
      </w:pPr>
      <w:r>
        <w:rPr/>
        <w:t xml:space="preserve">8 Tutkimuslääke (ei käytössä)  </w:t>
      </w:r>
    </w:p>
    <w:p>
      <w:pPr>
        <w:pStyle w:val="Normal"/>
        <w:rPr/>
      </w:pPr>
      <w:r>
        <w:rPr/>
        <w:t xml:space="preserve">9 Vaikuttavan aineen nimellä määrätty lääke </w:t>
      </w:r>
    </w:p>
    <w:p>
      <w:pPr>
        <w:pStyle w:val="Normal"/>
        <w:rPr/>
      </w:pPr>
      <w:r>
        <w:rPr/>
        <w:t xml:space="preserve">10 Hoitotarvike  </w:t>
      </w:r>
    </w:p>
    <w:p>
      <w:pPr>
        <w:pStyle w:val="Normal"/>
        <w:rPr/>
      </w:pPr>
      <w:r>
        <w:rPr/>
        <w:t>11 Potilaskohtainen erityislupavalmiste</w:t>
      </w:r>
    </w:p>
    <w:p>
      <w:pPr>
        <w:pStyle w:val="Normal"/>
        <w:rPr>
          <w:b/>
          <w:b/>
        </w:rPr>
      </w:pPr>
      <w:r>
        <w:rPr>
          <w:b/>
        </w:rPr>
      </w:r>
    </w:p>
    <w:p>
      <w:pPr>
        <w:pStyle w:val="Normal"/>
        <w:rPr/>
      </w:pPr>
      <w:r>
        <w:rPr>
          <w:b/>
        </w:rPr>
        <w:t>Myyntiluvan haltija</w:t>
      </w:r>
      <w:r>
        <w:rPr/>
        <w:t xml:space="preserve"> ilmoitetaan supplyActin participationilla, jossa typeCode=”HLD”. Role-luokan  participantRole classCode on “OWN”. Myyntiluvan haltijan nimi ilmoitetaan entityn playingEntity elementissä name (max 80 mkiä). </w:t>
      </w:r>
      <w:r>
        <w:rPr>
          <w:lang w:val="en-GB"/>
        </w:rPr>
        <w:t>Muoto on &lt;name&gt;nimi&lt;/name&gt;.</w:t>
      </w:r>
    </w:p>
    <w:p>
      <w:pPr>
        <w:pStyle w:val="Normal"/>
        <w:autoSpaceDE w:val="false"/>
        <w:rPr>
          <w:rFonts w:ascii="Arial" w:hAnsi="Arial" w:cs="Arial"/>
          <w:color w:val="0000FF"/>
          <w:highlight w:val="white"/>
          <w:lang w:val="en-GB"/>
        </w:rPr>
      </w:pPr>
      <w:r>
        <w:rPr>
          <w:rFonts w:cs="Arial" w:ascii="Arial" w:hAnsi="Arial"/>
          <w:color w:val="0000FF"/>
          <w:highlight w:val="white"/>
          <w:lang w:val="en-GB"/>
        </w:rPr>
      </w:r>
    </w:p>
    <w:p>
      <w:pPr>
        <w:pStyle w:val="Normal"/>
        <w:autoSpaceDE w:val="false"/>
        <w:rPr>
          <w:rFonts w:ascii="Arial" w:hAnsi="Arial" w:cs="Arial"/>
          <w:color w:val="0000FF"/>
          <w:highlight w:val="white"/>
          <w:lang w:val="en-GB"/>
        </w:rPr>
      </w:pPr>
      <w:r>
        <w:rPr>
          <w:lang w:val="en-GB"/>
        </w:rPr>
        <w:t>Esim:</w:t>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participant</w:t>
      </w:r>
      <w:r>
        <w:rPr>
          <w:rFonts w:cs="Arial" w:ascii="Arial" w:hAnsi="Arial"/>
          <w:color w:val="FF0000"/>
          <w:highlight w:val="white"/>
          <w:lang w:val="en-GB"/>
        </w:rPr>
        <w:t xml:space="preserve"> typeCode</w:t>
      </w:r>
      <w:r>
        <w:rPr>
          <w:rFonts w:cs="Arial" w:ascii="Arial" w:hAnsi="Arial"/>
          <w:color w:val="0000FF"/>
          <w:highlight w:val="white"/>
          <w:lang w:val="en-GB"/>
        </w:rPr>
        <w:t>="</w:t>
      </w:r>
      <w:r>
        <w:rPr>
          <w:rFonts w:cs="Arial" w:ascii="Arial" w:hAnsi="Arial"/>
          <w:color w:val="000000"/>
          <w:highlight w:val="white"/>
          <w:lang w:val="en-GB"/>
        </w:rPr>
        <w:t>HLD</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participantRole</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OWN</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playingEntity</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r>
        <w:rPr>
          <w:rFonts w:cs="Arial" w:ascii="Arial" w:hAnsi="Arial"/>
          <w:color w:val="000000"/>
          <w:highlight w:val="white"/>
          <w:lang w:val="en-GB"/>
        </w:rPr>
        <w:t>ORION OYJ</w:t>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cs="Arial" w:ascii="Arial" w:hAnsi="Arial"/>
          <w:color w:val="000000"/>
          <w:highlight w:val="white"/>
          <w:lang w:val="en-GB"/>
        </w:rPr>
        <w:tab/>
        <w:tab/>
      </w:r>
      <w:r>
        <w:rPr>
          <w:rFonts w:cs="Arial" w:ascii="Arial" w:hAnsi="Arial"/>
          <w:color w:val="0000FF"/>
          <w:highlight w:val="white"/>
        </w:rPr>
        <w:t>&lt;/</w:t>
      </w:r>
      <w:r>
        <w:rPr>
          <w:rFonts w:cs="Arial" w:ascii="Arial" w:hAnsi="Arial"/>
          <w:color w:val="800000"/>
          <w:highlight w:val="white"/>
        </w:rPr>
        <w:t>playingEntity</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participantRole</w:t>
      </w:r>
      <w:r>
        <w:rPr>
          <w:rFonts w:cs="Arial" w:ascii="Arial" w:hAnsi="Arial"/>
          <w:color w:val="0000FF"/>
          <w:highlight w:val="white"/>
        </w:rPr>
        <w:t>&gt;</w:t>
      </w:r>
    </w:p>
    <w:p>
      <w:pPr>
        <w:pStyle w:val="Normal"/>
        <w:autoSpaceDE w:val="false"/>
        <w:rPr>
          <w:rFonts w:ascii="Arial" w:hAnsi="Arial" w:cs="Arial"/>
          <w:color w:val="0000FF"/>
          <w:highlight w:val="white"/>
        </w:rPr>
      </w:pPr>
      <w:r>
        <w:rPr>
          <w:rFonts w:cs="Arial" w:ascii="Arial" w:hAnsi="Arial"/>
          <w:color w:val="0000FF"/>
          <w:highlight w:val="white"/>
        </w:rPr>
        <w:t>&lt;/</w:t>
      </w:r>
      <w:r>
        <w:rPr>
          <w:rFonts w:cs="Arial" w:ascii="Arial" w:hAnsi="Arial"/>
          <w:color w:val="800000"/>
          <w:highlight w:val="white"/>
        </w:rPr>
        <w:t>participant</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r>
    </w:p>
    <w:p>
      <w:pPr>
        <w:pStyle w:val="Normal"/>
        <w:rPr/>
      </w:pPr>
      <w:r>
        <w:rPr/>
        <w:t>Jos reseptin tyyppi on 2, ilmoitetaan vain lääkkeen kokonaismäärä ja pakkauskoon yksikkö. Ne ovat tällöin pakollisia tietoja. Tiedot sijoitetaan supply actin elementtiin quantity. Kokonaismäärä ilmoitetaan numeerisena tietona (ei roomalaisin numeroin).</w:t>
      </w:r>
    </w:p>
    <w:p>
      <w:pPr>
        <w:pStyle w:val="Normal"/>
        <w:rPr/>
      </w:pPr>
      <w:r>
        <w:rPr/>
      </w:r>
    </w:p>
    <w:p>
      <w:pPr>
        <w:pStyle w:val="Normal"/>
        <w:rPr/>
      </w:pPr>
      <w:r>
        <w:rPr/>
        <w:t xml:space="preserve">Jos halutaan määrätä </w:t>
      </w:r>
      <w:r>
        <w:rPr>
          <w:b/>
          <w:bCs/>
        </w:rPr>
        <w:t xml:space="preserve">lääkettä tietylle ajalle </w:t>
      </w:r>
      <w:r>
        <w:rPr/>
        <w:t>(reseptin tyyppi on 3), aikamäärä laitetaan elementtiin effectiveTime. Tällöin aikamäärä on pakollinen.</w:t>
      </w:r>
    </w:p>
    <w:p>
      <w:pPr>
        <w:pStyle w:val="Normal"/>
        <w:rPr/>
      </w:pPr>
      <w:r>
        <w:rPr/>
      </w:r>
    </w:p>
    <w:p>
      <w:pPr>
        <w:pStyle w:val="Normal"/>
        <w:rPr/>
      </w:pPr>
      <w:r>
        <w:rPr/>
        <w:t>Aikamäärän yksikkö (width-elementti) on määritelty luokituksessa 2.16.840.1.113883.6.8 UCUM (The Unified Code for Units of Measure).</w:t>
      </w:r>
    </w:p>
    <w:p>
      <w:pPr>
        <w:pStyle w:val="Normal"/>
        <w:rPr/>
      </w:pPr>
      <w:r>
        <w:rPr/>
      </w:r>
    </w:p>
    <w:p>
      <w:pPr>
        <w:pStyle w:val="Normal"/>
        <w:rPr>
          <w:lang w:val="en-US"/>
        </w:rPr>
      </w:pPr>
      <w:r>
        <w:rPr>
          <w:lang w:val="en-US"/>
        </w:rPr>
        <w:t>(s</w:t>
        <w:tab/>
        <w:t>Second)</w:t>
      </w:r>
    </w:p>
    <w:p>
      <w:pPr>
        <w:pStyle w:val="Normal"/>
        <w:rPr>
          <w:lang w:val="en-US"/>
        </w:rPr>
      </w:pPr>
      <w:r>
        <w:rPr>
          <w:lang w:val="en-US"/>
        </w:rPr>
        <w:t>(min</w:t>
        <w:tab/>
        <w:t>Minute)</w:t>
      </w:r>
    </w:p>
    <w:p>
      <w:pPr>
        <w:pStyle w:val="Normal"/>
        <w:rPr>
          <w:lang w:val="en-US"/>
        </w:rPr>
      </w:pPr>
      <w:r>
        <w:rPr>
          <w:lang w:val="en-US"/>
        </w:rPr>
        <w:t xml:space="preserve">(h </w:t>
        <w:tab/>
        <w:t>Hour)</w:t>
      </w:r>
    </w:p>
    <w:p>
      <w:pPr>
        <w:pStyle w:val="Normal"/>
        <w:rPr>
          <w:lang w:val="en-US"/>
        </w:rPr>
      </w:pPr>
      <w:r>
        <w:rPr>
          <w:lang w:val="en-US"/>
        </w:rPr>
        <w:t>d</w:t>
        <w:tab/>
        <w:t>Day</w:t>
      </w:r>
    </w:p>
    <w:p>
      <w:pPr>
        <w:pStyle w:val="Normal"/>
        <w:rPr>
          <w:lang w:val="en-US"/>
        </w:rPr>
      </w:pPr>
      <w:r>
        <w:rPr>
          <w:lang w:val="en-US"/>
        </w:rPr>
        <w:t>wk</w:t>
        <w:tab/>
        <w:t>Week</w:t>
      </w:r>
    </w:p>
    <w:p>
      <w:pPr>
        <w:pStyle w:val="Normal"/>
        <w:rPr>
          <w:lang w:val="en-US"/>
        </w:rPr>
      </w:pPr>
      <w:r>
        <w:rPr>
          <w:lang w:val="en-US"/>
        </w:rPr>
        <w:t>mo</w:t>
        <w:tab/>
        <w:t>Month</w:t>
      </w:r>
    </w:p>
    <w:p>
      <w:pPr>
        <w:pStyle w:val="Normal"/>
        <w:rPr/>
      </w:pPr>
      <w:r>
        <w:rPr/>
        <w:t>a</w:t>
        <w:tab/>
        <w:t>Year</w:t>
      </w:r>
    </w:p>
    <w:p>
      <w:pPr>
        <w:pStyle w:val="Normal"/>
        <w:rPr/>
      </w:pPr>
      <w:r>
        <w:rPr/>
      </w:r>
    </w:p>
    <w:p>
      <w:pPr>
        <w:pStyle w:val="Header"/>
        <w:tabs>
          <w:tab w:val="clear" w:pos="4153"/>
          <w:tab w:val="clear" w:pos="8306"/>
        </w:tabs>
        <w:rPr/>
      </w:pPr>
      <w:r>
        <w:rPr/>
        <w:t>Suositeltavaa on käyttää koodiston mukaisia arvoja aikamäärän yksikön ilmoittamisessa, eikä ilmoittaa kaikkia aikamääriä esim. päivinä.</w:t>
      </w:r>
    </w:p>
    <w:p>
      <w:pPr>
        <w:pStyle w:val="Header"/>
        <w:tabs>
          <w:tab w:val="clear" w:pos="4153"/>
          <w:tab w:val="clear" w:pos="8306"/>
        </w:tabs>
        <w:rPr/>
      </w:pPr>
      <w:r>
        <w:rPr/>
      </w:r>
    </w:p>
    <w:p>
      <w:pPr>
        <w:pStyle w:val="Normal"/>
        <w:rPr/>
      </w:pPr>
      <w:r>
        <w:rPr/>
        <w:t>Esimerkki vuoden lääkkeistä:</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 xml:space="preserve">effectiveTime </w:t>
      </w:r>
      <w:r>
        <w:rPr>
          <w:rStyle w:val="XMLRed"/>
          <w:highlight w:val="white"/>
        </w:rPr>
        <w:t>xsi:type</w:t>
      </w:r>
      <w:r>
        <w:rPr>
          <w:rStyle w:val="XMLBlue"/>
          <w:highlight w:val="white"/>
        </w:rPr>
        <w:t>="</w:t>
      </w:r>
      <w:r>
        <w:rPr>
          <w:rStyle w:val="XMLBlack"/>
          <w:highlight w:val="white"/>
        </w:rPr>
        <w:t>IVL_TS</w:t>
      </w:r>
      <w:r>
        <w:rPr>
          <w:rStyle w:val="XMLBlue"/>
          <w:highlight w:val="white"/>
        </w:rPr>
        <w:t>"&gt;&gt;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ack"/>
          <w:highlight w:val="white"/>
        </w:rPr>
        <w:tab/>
        <w:tab/>
        <w:tab/>
        <w:tab/>
      </w:r>
      <w:r>
        <w:rPr>
          <w:rStyle w:val="XMLBlue"/>
          <w:highlight w:val="white"/>
          <w:lang w:val="en-US"/>
        </w:rPr>
        <w:t>&lt;</w:t>
      </w:r>
      <w:r>
        <w:rPr>
          <w:rStyle w:val="XMLDarkRed"/>
          <w:highlight w:val="white"/>
          <w:lang w:val="en-US"/>
        </w:rPr>
        <w:t>low</w:t>
      </w:r>
      <w:r>
        <w:rPr>
          <w:rStyle w:val="XMLRed"/>
          <w:highlight w:val="white"/>
          <w:lang w:val="en-US"/>
        </w:rPr>
        <w:t xml:space="preserve"> value</w:t>
      </w:r>
      <w:r>
        <w:rPr>
          <w:rStyle w:val="XMLBlue"/>
          <w:highlight w:val="white"/>
          <w:lang w:val="en-US"/>
        </w:rPr>
        <w:t>="</w:t>
      </w:r>
      <w:r>
        <w:rPr>
          <w:rStyle w:val="XMLBlack"/>
          <w:highlight w:val="white"/>
          <w:lang w:val="en-US"/>
        </w:rPr>
        <w:t>20061001</w:t>
      </w:r>
      <w:r>
        <w:rPr>
          <w:rStyle w:val="XMLBlue"/>
          <w:highlight w:val="white"/>
          <w:lang w:val="en-US"/>
        </w:rPr>
        <w:t xml:space="preserve">" </w:t>
      </w:r>
      <w:r>
        <w:rPr>
          <w:rStyle w:val="XMLRed"/>
          <w:highlight w:val="white"/>
          <w:lang w:val="en-US"/>
        </w:rPr>
        <w:t>inclusive</w:t>
      </w:r>
      <w:r>
        <w:rPr>
          <w:rStyle w:val="XMLBlue"/>
          <w:highlight w:val="white"/>
          <w:lang w:val="en-US"/>
        </w:rPr>
        <w:t>=”</w:t>
      </w:r>
      <w:r>
        <w:rPr>
          <w:rStyle w:val="XMLText"/>
          <w:highlight w:val="white"/>
          <w:lang w:val="en-US"/>
        </w:rPr>
        <w:t>true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ack"/>
          <w:highlight w:val="white"/>
          <w:lang w:val="en-US"/>
        </w:rPr>
        <w:tab/>
        <w:tab/>
        <w:tab/>
        <w:tab/>
      </w:r>
      <w:r>
        <w:rPr>
          <w:rStyle w:val="XMLBlue"/>
          <w:highlight w:val="white"/>
          <w:lang w:val="en-US"/>
        </w:rPr>
        <w:t>&lt;</w:t>
      </w:r>
      <w:r>
        <w:rPr>
          <w:rStyle w:val="XMLDarkRed"/>
          <w:highlight w:val="white"/>
          <w:lang w:val="en-US"/>
        </w:rPr>
        <w:t>width</w:t>
      </w:r>
      <w:r>
        <w:rPr>
          <w:rStyle w:val="XMLRed"/>
          <w:highlight w:val="white"/>
          <w:lang w:val="en-US"/>
        </w:rPr>
        <w:t xml:space="preserve"> value</w:t>
      </w:r>
      <w:r>
        <w:rPr>
          <w:rStyle w:val="XMLBlue"/>
          <w:highlight w:val="white"/>
          <w:lang w:val="en-US"/>
        </w:rPr>
        <w:t>="</w:t>
      </w:r>
      <w:r>
        <w:rPr>
          <w:rStyle w:val="XMLBlack"/>
          <w:highlight w:val="white"/>
          <w:lang w:val="en-US"/>
        </w:rPr>
        <w:t>1</w:t>
      </w:r>
      <w:r>
        <w:rPr>
          <w:rStyle w:val="XMLBlue"/>
          <w:highlight w:val="white"/>
          <w:lang w:val="en-US"/>
        </w:rPr>
        <w:t xml:space="preserve">" </w:t>
      </w:r>
      <w:r>
        <w:rPr>
          <w:rStyle w:val="XMLRed"/>
          <w:highlight w:val="white"/>
          <w:lang w:val="en-US"/>
        </w:rPr>
        <w:t>unit</w:t>
      </w:r>
      <w:r>
        <w:rPr>
          <w:rStyle w:val="XMLBlue"/>
          <w:highlight w:val="white"/>
          <w:lang w:val="en-US"/>
        </w:rPr>
        <w:t>=”</w:t>
      </w:r>
      <w:r>
        <w:rPr>
          <w:rStyle w:val="XMLText"/>
          <w:highlight w:val="white"/>
          <w:lang w:val="en-US"/>
        </w:rPr>
        <w:t>a</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effectiveTime</w:t>
      </w:r>
      <w:r>
        <w:rPr>
          <w:rStyle w:val="XMLBlue"/>
          <w:highlight w:val="white"/>
        </w:rPr>
        <w:t>&gt;</w:t>
      </w:r>
    </w:p>
    <w:p>
      <w:pPr>
        <w:pStyle w:val="Normal"/>
        <w:rPr>
          <w:rStyle w:val="XMLBlack"/>
          <w:highlight w:val="white"/>
        </w:rPr>
      </w:pPr>
      <w:r>
        <w:rPr>
          <w:highlight w:val="white"/>
        </w:rPr>
      </w:r>
    </w:p>
    <w:p>
      <w:pPr>
        <w:pStyle w:val="Normal"/>
        <w:rPr/>
      </w:pPr>
      <w:r>
        <w:rPr/>
        <w:t>Jos lääkitys halutaan aloittaa tulevaisuudessa, pitää tieto kirjata lääkemääräyksen annostusohjeeseen. Low valuella ei voida rajata lääkitystä alkamaan tulevaisuudessa vaan tieto pitää kirjata tekstimuotoisena annostusohjeeseen. Low value päivämääränä ilmoitetaan siis sama päivämäärä kuin lääkemääräyksen määräyspäivä.</w:t>
      </w:r>
    </w:p>
    <w:p>
      <w:pPr>
        <w:pStyle w:val="Normal"/>
        <w:rPr/>
      </w:pPr>
      <w:r>
        <w:rPr/>
      </w:r>
    </w:p>
    <w:p>
      <w:pPr>
        <w:pStyle w:val="Normal"/>
        <w:rPr/>
      </w:pPr>
      <w:r>
        <w:rPr/>
      </w:r>
    </w:p>
    <w:p>
      <w:pPr>
        <w:pStyle w:val="Heading3"/>
        <w:ind w:left="1134" w:hanging="1134"/>
        <w:rPr/>
      </w:pPr>
      <w:bookmarkStart w:id="17" w:name="__RefHeading___Toc443208360"/>
      <w:bookmarkEnd w:id="17"/>
      <w:r>
        <w:rPr/>
        <w:t>Lääkkeen kauppanimi ja VNR-numero</w:t>
      </w:r>
    </w:p>
    <w:p>
      <w:pPr>
        <w:pStyle w:val="TextBody"/>
        <w:rPr>
          <w:b/>
          <w:b/>
          <w:bCs/>
          <w:highlight w:val="white"/>
        </w:rPr>
      </w:pPr>
      <w:r>
        <w:rPr>
          <w:b/>
          <w:bCs/>
          <w:highlight w:val="white"/>
        </w:rPr>
      </w:r>
    </w:p>
    <w:p>
      <w:pPr>
        <w:pStyle w:val="TextBody"/>
        <w:rPr>
          <w:highlight w:val="white"/>
        </w:rPr>
      </w:pPr>
      <w:r>
        <w:rPr>
          <w:b/>
          <w:bCs/>
          <w:highlight w:val="white"/>
        </w:rPr>
        <w:t xml:space="preserve">Lääkevalmisteen VNR-numero ja  kauppanimi </w:t>
      </w:r>
      <w:r>
        <w:rPr>
          <w:highlight w:val="white"/>
        </w:rPr>
        <w:t xml:space="preserve"> ilmoitetaan entityn manufacturedLabeledDrug elementissä code. Rakenne on sama kuin ATC-koodille, mutta polku erilainen. Varsinainen VNR-numero on attribuutissa code ja lääkevalmisteen </w:t>
      </w:r>
      <w:r>
        <w:rPr>
          <w:bCs/>
          <w:highlight w:val="white"/>
        </w:rPr>
        <w:t>VNR-numeron mukainen kauppanimi</w:t>
      </w:r>
      <w:r>
        <w:rPr>
          <w:highlight w:val="white"/>
        </w:rPr>
        <w:t xml:space="preserve"> attribuutissa displayName (max 80 mkiä).</w:t>
      </w:r>
      <w:r>
        <w:rPr/>
        <w:t xml:space="preserve"> VNR-numeron codeSystem esitetään sanomissa niin, että codeSystemiin tulee luokituksen tunniste ilman versiota. Perusjärjestelmät poimivat VNR-numeron ja VNR-numeron mukaisen nimen lääketietokannasta, jossa ne ovat aina ajantasaisia, codeSystemVersion on sanomassa aina lääketietokannan versionumero. Lääketietokannan versio ilmoitetaan muodossa vuosiluku.versio. </w:t>
      </w:r>
    </w:p>
    <w:p>
      <w:pPr>
        <w:pStyle w:val="Normal"/>
        <w:rPr>
          <w:highlight w:val="white"/>
        </w:rPr>
      </w:pPr>
      <w:r>
        <w:rPr>
          <w:highlight w:val="white"/>
        </w:rPr>
      </w:r>
    </w:p>
    <w:p>
      <w:pPr>
        <w:pStyle w:val="TextBody"/>
        <w:rPr>
          <w:highlight w:val="white"/>
        </w:rPr>
      </w:pPr>
      <w:r>
        <w:rPr>
          <w:b/>
          <w:bCs/>
        </w:rPr>
        <w:t>Lääkevalmisteen koodaamaton kauppanimi</w:t>
      </w:r>
      <w:r>
        <w:rPr/>
        <w:t xml:space="preserve"> ilmoitetaan name elementissä, joka on tietotyyppiä EN. Koodaamaton nimi on enintään 80 merkkiä. Nimessä ei käytetä rakenteista muotoa, vaan muotoa &lt;name&gt;nimi&lt;/name&gt;. Lääkevalmisteen koodaamatonta kauppanimeä käytetään, jos valmisteella ei ole VNR-numeroa, esimerkiksi määräaikaisilla erityislupavalmisteilla, perusvoiteilla ja kliinisillä ravintovalmisteilla. Lääkevalmisteen koodaamaton kauppanimi  on tällöin pakollinen tieto. VNR-numeron codeSystem ja lääketietokannan versio ovat pakollisia tietoja myös silloin, kun VNR-numero puuttuu.</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rPr>
        <w:t>Lääketietokannan ulkopuolisen valmisteen, jolla on ATC-koodi, nimi ilmoitetaan myös tämän rakenteen name-elementissä.</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&lt;</w:t>
      </w:r>
      <w:r>
        <w:rPr>
          <w:rStyle w:val="XMLDarkRed"/>
          <w:highlight w:val="white"/>
          <w:lang w:val="en-US"/>
        </w:rPr>
        <w:t>product</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US"/>
        </w:rPr>
        <w:tab/>
      </w:r>
      <w:r>
        <w:rPr>
          <w:rStyle w:val="XMLBlue"/>
          <w:highlight w:val="white"/>
          <w:lang w:val="en-GB"/>
        </w:rPr>
        <w:t>&lt;</w:t>
      </w:r>
      <w:r>
        <w:rPr>
          <w:rStyle w:val="XMLDarkRed"/>
          <w:highlight w:val="white"/>
          <w:lang w:val="en-GB"/>
        </w:rPr>
        <w:t>manufacturedProduct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DarkRed"/>
          <w:highlight w:val="white"/>
          <w:lang w:val="en-GB"/>
        </w:rPr>
        <w:t>manufacturedLabeledDrug</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Gray50"/>
          <w:highlight w:val="white"/>
          <w:lang w:val="en-GB"/>
        </w:rPr>
        <w:t xml:space="preserve"> Lääkkeen kauppanimi displayname attribuutissa </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tab/>
      </w:r>
      <w:r>
        <w:rPr>
          <w:rStyle w:val="XMLBlue"/>
          <w:highlight w:val="white"/>
          <w:lang w:val="de-DE"/>
        </w:rPr>
        <w:t>&lt;</w:t>
      </w:r>
      <w:r>
        <w:rPr>
          <w:rStyle w:val="XMLDarkRed"/>
          <w:highlight w:val="white"/>
          <w:lang w:val="de-DE"/>
        </w:rPr>
        <w:t>code</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de-DE"/>
        </w:rPr>
      </w:pPr>
      <w:r>
        <w:rPr>
          <w:rStyle w:val="XMLRed"/>
          <w:highlight w:val="white"/>
          <w:lang w:val="de-DE"/>
        </w:rPr>
        <w:tab/>
        <w:tab/>
        <w:tab/>
        <w:tab/>
        <w:tab/>
        <w:t>code</w:t>
      </w:r>
      <w:r>
        <w:rPr>
          <w:rStyle w:val="XMLBlue"/>
          <w:highlight w:val="white"/>
          <w:lang w:val="de-DE"/>
        </w:rPr>
        <w:t>=""</w:t>
      </w:r>
      <w:r>
        <w:rPr>
          <w:rStyle w:val="XMLRed"/>
          <w:highlight w:val="white"/>
          <w:lang w:val="de-DE"/>
        </w:rPr>
        <w:t xml:space="preserve"> codeSystem</w:t>
      </w:r>
      <w:r>
        <w:rPr>
          <w:rStyle w:val="XMLBlue"/>
          <w:highlight w:val="white"/>
          <w:lang w:val="de-DE"/>
        </w:rPr>
        <w:t>="</w:t>
      </w:r>
      <w:r>
        <w:rPr>
          <w:rStyle w:val="XMLBlack"/>
          <w:highlight w:val="white"/>
          <w:lang w:val="de-DE"/>
        </w:rPr>
        <w:t>1.2.246.537.6.55</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ab/>
        <w:tab/>
        <w:tab/>
        <w:t>codeSystemName</w:t>
      </w:r>
      <w:r>
        <w:rPr>
          <w:rStyle w:val="XMLBlue"/>
          <w:highlight w:val="white"/>
          <w:lang w:val="de-DE"/>
        </w:rPr>
        <w:t>="</w:t>
      </w:r>
      <w:r>
        <w:rPr>
          <w:rStyle w:val="XMLBlack"/>
          <w:highlight w:val="white"/>
          <w:lang w:val="de-DE"/>
        </w:rPr>
        <w:t>VNR</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de-DE"/>
        </w:rPr>
      </w:pPr>
      <w:r>
        <w:rPr>
          <w:rStyle w:val="XMLBlue"/>
          <w:highlight w:val="white"/>
          <w:lang w:val="de-DE"/>
        </w:rPr>
        <w:tab/>
        <w:tab/>
        <w:tab/>
        <w:tab/>
        <w:tab/>
      </w:r>
      <w:r>
        <w:rPr>
          <w:rStyle w:val="XMLRed"/>
          <w:highlight w:val="white"/>
          <w:lang w:val="de-DE"/>
        </w:rPr>
        <w:t>codeSystemVersion</w:t>
      </w:r>
      <w:r>
        <w:rPr>
          <w:rStyle w:val="XMLBlue"/>
          <w:highlight w:val="white"/>
          <w:lang w:val="de-DE"/>
        </w:rPr>
        <w:t>="</w:t>
      </w:r>
      <w:r>
        <w:rPr>
          <w:rStyle w:val="XMLBlack"/>
          <w:highlight w:val="white"/>
          <w:lang w:val="de-DE"/>
        </w:rPr>
        <w:t>2009.018”</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en-US"/>
        </w:rPr>
      </w:pPr>
      <w:r>
        <w:rPr>
          <w:rStyle w:val="XMLRed"/>
          <w:highlight w:val="white"/>
          <w:lang w:val="de-DE"/>
        </w:rPr>
        <w:tab/>
        <w:tab/>
        <w:tab/>
        <w:tab/>
        <w:tab/>
      </w:r>
      <w:r>
        <w:rPr>
          <w:rStyle w:val="XMLRed"/>
          <w:highlight w:val="white"/>
          <w:lang w:val="en-US"/>
        </w:rPr>
        <w:t>displayName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ab/>
        <w:tab/>
        <w:tab/>
        <w:t>&lt;/</w:t>
      </w:r>
      <w:r>
        <w:rPr>
          <w:rStyle w:val="XMLDarkRed"/>
          <w:highlight w:val="white"/>
          <w:lang w:val="en-US"/>
        </w:rPr>
        <w:t>code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ab/>
        <w:tab/>
        <w:tab/>
        <w:t>&lt;</w:t>
      </w:r>
      <w:r>
        <w:rPr>
          <w:rStyle w:val="XMLBrown"/>
          <w:highlight w:val="white"/>
          <w:lang w:val="en-US"/>
        </w:rPr>
        <w:t>name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ab/>
        <w:tab/>
        <w:t>&lt;/</w:t>
      </w:r>
      <w:r>
        <w:rPr>
          <w:rStyle w:val="XMLDarkRed"/>
          <w:highlight w:val="white"/>
          <w:lang w:val="en-US"/>
        </w:rPr>
        <w:t>manufacturedLabeledDrug</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en-US"/>
        </w:rPr>
        <w:tab/>
      </w:r>
      <w:r>
        <w:rPr>
          <w:rStyle w:val="XMLBlue"/>
          <w:highlight w:val="white"/>
        </w:rPr>
        <w:t>&lt;/</w:t>
      </w:r>
      <w:r>
        <w:rPr>
          <w:rStyle w:val="XMLDarkRed"/>
          <w:highlight w:val="white"/>
        </w:rPr>
        <w:t>manufacturedProduct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product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highlight w:val="white"/>
        </w:rPr>
      </w:r>
    </w:p>
    <w:p>
      <w:pPr>
        <w:pStyle w:val="Normal"/>
        <w:rPr/>
      </w:pPr>
      <w:r>
        <w:rPr/>
        <w:t>Jos VNR-koodi ei ole tiedossa, käytetään attribuuttia nullFlavor</w:t>
      </w:r>
    </w:p>
    <w:p>
      <w:pPr>
        <w:pStyle w:val="Normal"/>
        <w:rPr/>
      </w:pPr>
      <w:r>
        <w:rPr/>
        <w:t>muodossa nullFlavor=”UNK”.</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Kaikille valmisteille ei ole koodia joten noissa tapauksissa pitää käyttää puuttuvan tiedon koodia: nullFlavor=”NI”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Edellä mainituissa tapauksissa käytetään name-elementtiä lääkevalmisteen nimen ilmoittamiseen.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rPr/>
      </w:pPr>
      <w:r>
        <w:rPr/>
      </w:r>
    </w:p>
    <w:p>
      <w:pPr>
        <w:pStyle w:val="Heading3"/>
        <w:ind w:left="1134" w:hanging="1134"/>
        <w:rPr/>
      </w:pPr>
      <w:bookmarkStart w:id="18" w:name="__RefHeading___Toc443208361"/>
      <w:bookmarkEnd w:id="18"/>
      <w:r>
        <w:rPr/>
        <w:t>Lääkemuoto ja iterointi</w:t>
      </w:r>
    </w:p>
    <w:p>
      <w:pPr>
        <w:pStyle w:val="Normal"/>
        <w:rPr/>
      </w:pPr>
      <w:r>
        <w:rPr/>
      </w:r>
    </w:p>
    <w:p>
      <w:pPr>
        <w:pStyle w:val="Normal"/>
        <w:rPr/>
      </w:pPr>
      <w:r>
        <w:rPr>
          <w:b/>
          <w:bCs/>
        </w:rPr>
        <w:t>Lääkemuoto</w:t>
      </w:r>
      <w:r>
        <w:rPr/>
        <w:t xml:space="preserve">  ilmoitetaan supply-actiin liitettävällä Observationilla. Code elementissä käytetään lääkityslistan kenttäkoodia 24. Varsinainen lääkemuoto on value-elementissä tekstinä, tietotyyppi on ST ja maksimipituus 80 merkkiä.</w:t>
      </w:r>
    </w:p>
    <w:p>
      <w:pPr>
        <w:pStyle w:val="Normal"/>
        <w:rPr/>
      </w:pPr>
      <w:r>
        <w:rPr/>
      </w:r>
    </w:p>
    <w:p>
      <w:pPr>
        <w:pStyle w:val="Normal"/>
        <w:rPr>
          <w:lang w:val="en-US"/>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lang w:val="en-US"/>
        </w:rPr>
        <w:tab/>
      </w:r>
      <w:r>
        <w:rPr>
          <w:rStyle w:val="XMLBlue"/>
          <w:highlight w:val="white"/>
          <w:lang w:val="en-US"/>
        </w:rPr>
        <w:t>&lt;</w:t>
      </w:r>
      <w:r>
        <w:rPr>
          <w:rStyle w:val="XMLDarkRed"/>
          <w:highlight w:val="white"/>
          <w:lang w:val="en-US"/>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US"/>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24</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lang w:val="nl-NL"/>
        </w:rPr>
        <w:t>codeSystemName</w:t>
      </w:r>
      <w:r>
        <w:rPr>
          <w:rStyle w:val="XMLBlue"/>
          <w:highlight w:val="white"/>
          <w:lang w:val="nl-NL"/>
        </w:rPr>
        <w:t>="</w:t>
      </w:r>
      <w:r>
        <w:rPr>
          <w:rStyle w:val="XMLBlack"/>
          <w:highlight w:val="white"/>
          <w:lang w:val="nl-NL"/>
        </w:rPr>
        <w:t>Lääkityslista</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lang w:val="nl-NL"/>
        </w:rPr>
      </w:pPr>
      <w:r>
        <w:rPr>
          <w:rStyle w:val="XMLRed"/>
          <w:highlight w:val="white"/>
          <w:lang w:val="nl-NL"/>
        </w:rPr>
        <w:tab/>
        <w:tab/>
        <w:t>displayName</w:t>
      </w:r>
      <w:r>
        <w:rPr>
          <w:rStyle w:val="XMLBlue"/>
          <w:highlight w:val="white"/>
          <w:lang w:val="nl-NL"/>
        </w:rPr>
        <w:t>="</w:t>
      </w:r>
      <w:r>
        <w:rPr>
          <w:rStyle w:val="XMLBlack"/>
          <w:highlight w:val="white"/>
          <w:lang w:val="nl-NL"/>
        </w:rPr>
        <w:t>Lääkemuoto</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Black"/>
          <w:highlight w:val="white"/>
          <w:lang w:val="nl-NL"/>
        </w:rPr>
        <w:tab/>
        <w:tab/>
        <w:tab/>
        <w:tab/>
      </w:r>
      <w:r>
        <w:rPr>
          <w:rStyle w:val="XMLBlue"/>
          <w:highlight w:val="white"/>
          <w:lang w:val="nl-NL"/>
        </w:rPr>
        <w:t>&lt;</w:t>
      </w:r>
      <w:r>
        <w:rPr>
          <w:rStyle w:val="XMLDarkRed"/>
          <w:highlight w:val="white"/>
          <w:lang w:val="nl-NL"/>
        </w:rPr>
        <w:t>value</w:t>
      </w:r>
      <w:r>
        <w:rPr>
          <w:rStyle w:val="XMLRed"/>
          <w:highlight w:val="white"/>
          <w:lang w:val="nl-NL"/>
        </w:rPr>
        <w:t xml:space="preserve"> xsi:type</w:t>
      </w:r>
      <w:r>
        <w:rPr>
          <w:rStyle w:val="XMLBlue"/>
          <w:highlight w:val="white"/>
          <w:lang w:val="nl-NL"/>
        </w:rPr>
        <w:t>="</w:t>
      </w:r>
      <w:r>
        <w:rPr>
          <w:rStyle w:val="XMLBlack"/>
          <w:highlight w:val="white"/>
          <w:lang w:val="nl-NL"/>
        </w:rPr>
        <w:t>ST</w:t>
      </w:r>
      <w:r>
        <w:rPr>
          <w:rStyle w:val="XMLBlue"/>
          <w:highlight w:val="white"/>
          <w:lang w:val="nl-NL"/>
        </w:rPr>
        <w:t>"&gt;</w:t>
      </w:r>
      <w:r>
        <w:rPr>
          <w:rStyle w:val="XMLBlack"/>
          <w:highlight w:val="white"/>
          <w:lang w:val="nl-NL"/>
        </w:rPr>
        <w:t>tabletti</w:t>
      </w:r>
      <w:r>
        <w:rPr>
          <w:rStyle w:val="XMLBlue"/>
          <w:highlight w:val="white"/>
          <w:lang w:val="nl-NL"/>
        </w:rPr>
        <w:t>&lt;/</w:t>
      </w:r>
      <w:r>
        <w:rPr>
          <w:rStyle w:val="XMLDarkRed"/>
          <w:highlight w:val="white"/>
          <w:lang w:val="nl-NL"/>
        </w:rPr>
        <w:t>value</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nl-NL"/>
        </w:rPr>
        <w:tab/>
      </w:r>
      <w:r>
        <w:rPr>
          <w:rStyle w:val="XMLBlue"/>
          <w:highlight w:val="white"/>
          <w:lang w:val="en-GB"/>
        </w:rPr>
        <w:t>&lt;/</w:t>
      </w:r>
      <w:r>
        <w:rPr>
          <w:rStyle w:val="XMLDarkRed"/>
          <w:highlight w:val="white"/>
          <w:lang w:val="en-GB"/>
        </w:rPr>
        <w:t>observation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entryRelationship</w:t>
      </w:r>
      <w:r>
        <w:rPr>
          <w:rStyle w:val="XMLBlue"/>
          <w:highlight w:val="white"/>
        </w:rPr>
        <w:t>&gt;</w:t>
      </w:r>
    </w:p>
    <w:p>
      <w:pPr>
        <w:pStyle w:val="Normal"/>
        <w:rPr>
          <w:rStyle w:val="XMLBlack"/>
          <w:highlight w:val="white"/>
        </w:rPr>
      </w:pPr>
      <w:r>
        <w:rPr>
          <w:highlight w:val="white"/>
        </w:rPr>
      </w:r>
    </w:p>
    <w:p>
      <w:pPr>
        <w:pStyle w:val="Normal"/>
        <w:rPr/>
      </w:pPr>
      <w:r>
        <w:rPr>
          <w:b/>
          <w:bCs/>
        </w:rPr>
        <w:t>Iterointi</w:t>
      </w:r>
      <w:r>
        <w:rPr/>
        <w:t xml:space="preserve"> ilmoitetaan myös supply-actiin liitettävällä observationilla. Code elementissä käytetään lääkityslistan uutta kenttäkoodia 121. Iterointien määrä ilmoitetaan elementissä repeatNumber ja iterointien väli päivissä effectiveTime:n  width-elementissä.</w:t>
      </w:r>
    </w:p>
    <w:p>
      <w:pPr>
        <w:pStyle w:val="Normal"/>
        <w:rPr/>
      </w:pPr>
      <w:r>
        <w:rPr/>
      </w:r>
    </w:p>
    <w:p>
      <w:pPr>
        <w:pStyle w:val="Normal"/>
        <w:rPr>
          <w:lang w:val="en-GB"/>
        </w:rPr>
      </w:pPr>
      <w:r>
        <w:rPr>
          <w:lang w:val="en-GB"/>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lang w:val="en-GB"/>
        </w:rPr>
        <w:t xml:space="preserve"> </w:t>
      </w: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US"/>
        </w:rPr>
        <w:tab/>
      </w:r>
      <w:r>
        <w:rPr>
          <w:rStyle w:val="XMLBlue"/>
          <w:highlight w:val="white"/>
          <w:lang w:val="en-US"/>
        </w:rPr>
        <w:t>&lt;</w:t>
      </w:r>
      <w:r>
        <w:rPr>
          <w:rStyle w:val="XMLDarkRed"/>
          <w:highlight w:val="white"/>
          <w:lang w:val="en-US"/>
        </w:rPr>
        <w:t>observation</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US"/>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121</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lang w:val="nl-NL"/>
        </w:rPr>
        <w:t>codeSystemName</w:t>
      </w:r>
      <w:r>
        <w:rPr>
          <w:rStyle w:val="XMLBlue"/>
          <w:highlight w:val="white"/>
          <w:lang w:val="nl-NL"/>
        </w:rPr>
        <w:t>="</w:t>
      </w:r>
      <w:r>
        <w:rPr>
          <w:rStyle w:val="XMLBlack"/>
          <w:highlight w:val="white"/>
          <w:lang w:val="nl-NL"/>
        </w:rPr>
        <w:t>Lääkityslista</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Red"/>
          <w:highlight w:val="white"/>
          <w:lang w:val="nl-NL"/>
        </w:rPr>
        <w:tab/>
        <w:tab/>
        <w:t>displayName</w:t>
      </w:r>
      <w:r>
        <w:rPr>
          <w:rStyle w:val="XMLBlue"/>
          <w:highlight w:val="white"/>
          <w:lang w:val="nl-NL"/>
        </w:rPr>
        <w:t>="</w:t>
      </w:r>
      <w:r>
        <w:rPr>
          <w:rStyle w:val="XMLBlack"/>
          <w:highlight w:val="white"/>
          <w:lang w:val="nl-NL"/>
        </w:rPr>
        <w:t>Iterointi</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Red"/>
          <w:highlight w:val="white"/>
          <w:lang w:val="nl-NL"/>
        </w:rPr>
        <w:tab/>
      </w:r>
      <w:r>
        <w:rPr>
          <w:rStyle w:val="XMLBlue"/>
          <w:highlight w:val="white"/>
          <w:lang w:val="nl-NL"/>
        </w:rPr>
        <w:t>&lt;</w:t>
      </w:r>
      <w:r>
        <w:rPr>
          <w:rStyle w:val="XMLBrown"/>
          <w:highlight w:val="white"/>
          <w:lang w:val="nl-NL"/>
        </w:rPr>
        <w:t>text</w:t>
      </w:r>
      <w:r>
        <w:rPr>
          <w:rStyle w:val="XMLRed"/>
          <w:highlight w:val="white"/>
          <w:lang w:val="nl-NL"/>
        </w:rPr>
        <w:t>&gt;</w:t>
      </w:r>
      <w:r>
        <w:rPr>
          <w:rStyle w:val="XMLRed"/>
          <w:color w:val="000000"/>
          <w:highlight w:val="white"/>
          <w:lang w:val="nl-NL"/>
        </w:rPr>
        <w:t>Iter ter 12 pv</w:t>
      </w:r>
      <w:r>
        <w:rPr>
          <w:rStyle w:val="XMLBlue"/>
          <w:highlight w:val="white"/>
          <w:lang w:val="nl-NL"/>
        </w:rPr>
        <w:t>&lt;/</w:t>
      </w:r>
      <w:r>
        <w:rPr>
          <w:rStyle w:val="XMLBrown"/>
          <w:highlight w:val="white"/>
          <w:lang w:val="nl-NL"/>
        </w:rPr>
        <w:t>text</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nl-NL"/>
        </w:rPr>
        <w:tab/>
        <w:tab/>
        <w:tab/>
        <w:tab/>
      </w:r>
      <w:r>
        <w:rPr>
          <w:rStyle w:val="XMLBlue"/>
          <w:highlight w:val="white"/>
          <w:lang w:val="en-US"/>
        </w:rPr>
        <w:t>&lt;</w:t>
      </w:r>
      <w:r>
        <w:rPr>
          <w:rStyle w:val="XMLDarkRed"/>
          <w:highlight w:val="white"/>
          <w:lang w:val="en-US"/>
        </w:rPr>
        <w:t>effectiveTime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ack"/>
          <w:highlight w:val="white"/>
          <w:lang w:val="en-US"/>
        </w:rPr>
        <w:tab/>
        <w:tab/>
        <w:tab/>
        <w:tab/>
        <w:tab/>
      </w:r>
      <w:r>
        <w:rPr>
          <w:rStyle w:val="XMLBlue"/>
          <w:highlight w:val="white"/>
          <w:lang w:val="en-US"/>
        </w:rPr>
        <w:t>&lt;</w:t>
      </w:r>
      <w:r>
        <w:rPr>
          <w:rStyle w:val="XMLDarkRed"/>
          <w:highlight w:val="white"/>
          <w:lang w:val="en-US"/>
        </w:rPr>
        <w:t>width</w:t>
      </w:r>
      <w:r>
        <w:rPr>
          <w:rStyle w:val="XMLRed"/>
          <w:highlight w:val="white"/>
          <w:lang w:val="en-US"/>
        </w:rPr>
        <w:t xml:space="preserve"> value</w:t>
      </w:r>
      <w:r>
        <w:rPr>
          <w:rStyle w:val="XMLBlue"/>
          <w:highlight w:val="white"/>
          <w:lang w:val="en-US"/>
        </w:rPr>
        <w:t>="</w:t>
      </w:r>
      <w:r>
        <w:rPr>
          <w:rStyle w:val="XMLBlack"/>
          <w:highlight w:val="white"/>
          <w:lang w:val="en-US"/>
        </w:rPr>
        <w:t>12</w:t>
      </w:r>
      <w:r>
        <w:rPr>
          <w:rStyle w:val="XMLBlue"/>
          <w:highlight w:val="white"/>
          <w:lang w:val="en-US"/>
        </w:rPr>
        <w:t xml:space="preserve">" </w:t>
      </w:r>
      <w:r>
        <w:rPr>
          <w:rStyle w:val="XMLRed"/>
          <w:highlight w:val="white"/>
          <w:lang w:val="en-US"/>
        </w:rPr>
        <w:t>unit</w:t>
      </w:r>
      <w:r>
        <w:rPr>
          <w:rStyle w:val="XMLBlue"/>
          <w:highlight w:val="white"/>
          <w:lang w:val="en-US"/>
        </w:rPr>
        <w:t>=”</w:t>
      </w:r>
      <w:r>
        <w:rPr>
          <w:rStyle w:val="XMLText"/>
          <w:highlight w:val="white"/>
          <w:lang w:val="en-US"/>
        </w:rPr>
        <w:t>d</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US"/>
        </w:rPr>
        <w:tab/>
        <w:tab/>
        <w:tab/>
        <w:tab/>
      </w:r>
      <w:r>
        <w:rPr>
          <w:rStyle w:val="XMLBlue"/>
          <w:highlight w:val="white"/>
          <w:lang w:val="en-US"/>
        </w:rPr>
        <w:t>&lt;/</w:t>
      </w:r>
      <w:r>
        <w:rPr>
          <w:rStyle w:val="XMLDarkRed"/>
          <w:highlight w:val="white"/>
          <w:lang w:val="en-US"/>
        </w:rPr>
        <w:t>effectiveTime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ab/>
        <w:tab/>
        <w:tab/>
        <w:tab/>
        <w:t>&lt;</w:t>
      </w:r>
      <w:r>
        <w:rPr>
          <w:rStyle w:val="XMLBrown"/>
          <w:highlight w:val="white"/>
          <w:lang w:val="en-US"/>
        </w:rPr>
        <w:t>repeatNumber</w:t>
      </w:r>
      <w:r>
        <w:rPr>
          <w:rStyle w:val="XMLBlue"/>
          <w:highlight w:val="white"/>
          <w:lang w:val="en-US"/>
        </w:rPr>
        <w:t xml:space="preserve"> </w:t>
      </w:r>
      <w:r>
        <w:rPr>
          <w:rStyle w:val="XMLRed"/>
          <w:highlight w:val="white"/>
          <w:lang w:val="en-US"/>
        </w:rPr>
        <w:t>value</w:t>
      </w:r>
      <w:r>
        <w:rPr>
          <w:rStyle w:val="XMLBlue"/>
          <w:highlight w:val="white"/>
          <w:lang w:val="en-US"/>
        </w:rPr>
        <w:t>=”</w:t>
      </w:r>
      <w:r>
        <w:rPr>
          <w:rStyle w:val="XMLBlue"/>
          <w:color w:val="000000"/>
          <w:highlight w:val="white"/>
          <w:lang w:val="en-US"/>
        </w:rPr>
        <w:t>3</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US"/>
        </w:rPr>
        <w:tab/>
      </w:r>
      <w:r>
        <w:rPr>
          <w:rStyle w:val="XMLBlue"/>
          <w:highlight w:val="white"/>
          <w:lang w:val="en-GB"/>
        </w:rPr>
        <w:t>&lt;/</w:t>
      </w:r>
      <w:r>
        <w:rPr>
          <w:rStyle w:val="XMLDarkRed"/>
          <w:highlight w:val="white"/>
          <w:lang w:val="en-GB"/>
        </w:rPr>
        <w:t>observation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Style w:val="XMLBlue"/>
          <w:highlight w:val="white"/>
          <w:lang w:val="en-GB"/>
        </w:rPr>
        <w:t>&lt;/</w:t>
      </w:r>
      <w:r>
        <w:rPr>
          <w:rStyle w:val="XMLDarkRed"/>
          <w:highlight w:val="white"/>
          <w:lang w:val="en-GB"/>
        </w:rPr>
        <w:t>entryRelationship</w:t>
      </w:r>
      <w:r>
        <w:rPr>
          <w:rStyle w:val="XMLBlue"/>
          <w:highlight w:val="white"/>
          <w:lang w:val="en-GB"/>
        </w:rPr>
        <w:t>&gt;</w:t>
      </w:r>
    </w:p>
    <w:p>
      <w:pPr>
        <w:pStyle w:val="Normal"/>
        <w:rPr>
          <w:rStyle w:val="XMLBlue"/>
          <w:highlight w:val="white"/>
          <w:lang w:val="en-GB"/>
        </w:rPr>
      </w:pPr>
      <w:r>
        <w:rPr>
          <w:highlight w:val="white"/>
        </w:rPr>
      </w:r>
    </w:p>
    <w:p>
      <w:pPr>
        <w:pStyle w:val="Normal"/>
        <w:rPr>
          <w:highlight w:val="white"/>
          <w:lang w:val="en-GB"/>
        </w:rPr>
      </w:pPr>
      <w:r>
        <w:rPr>
          <w:highlight w:val="white"/>
          <w:lang w:val="en-GB"/>
        </w:rPr>
      </w:r>
    </w:p>
    <w:p>
      <w:pPr>
        <w:pStyle w:val="Heading3"/>
        <w:ind w:left="1134" w:hanging="1134"/>
        <w:rPr>
          <w:highlight w:val="white"/>
        </w:rPr>
      </w:pPr>
      <w:bookmarkStart w:id="19" w:name="__RefHeading___Toc443208362"/>
      <w:bookmarkEnd w:id="19"/>
      <w:r>
        <w:rPr>
          <w:rStyle w:val="XMLBlue"/>
          <w:rFonts w:cs="Times New Roman"/>
          <w:color w:val="000000"/>
          <w:sz w:val="28"/>
          <w:highlight w:val="white"/>
        </w:rPr>
        <w:t>Apteekissa valmistettavan lääkkeen osoitin</w:t>
      </w:r>
    </w:p>
    <w:p>
      <w:pPr>
        <w:pStyle w:val="Normal"/>
        <w:keepNext w:val="true"/>
        <w:rPr>
          <w:rStyle w:val="XMLBlue"/>
          <w:rFonts w:ascii="Times New Roman" w:hAnsi="Times New Roman" w:cs="Times New Roman"/>
          <w:color w:val="000000"/>
          <w:sz w:val="28"/>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xml:space="preserve">Apteekissa valmistettavat lääkkeet erotetaan muista lääkkeistä tämän boolean-tiedon perusteella. Tieto ilmoitetaan supply-actiin liitettävällä Observationilla. Sanomassa Observation elementti on samassa toistumassa lääkemuodon ja iteroinnin kanssa. Code elementissä käytetään lääkityslistan kenttäkoodia 124. </w:t>
      </w:r>
      <w:r>
        <w:rPr>
          <w:szCs w:val="32"/>
          <w:highlight w:val="white"/>
        </w:rPr>
        <w:t>Tieto on pakollinen (kyllä/ei).</w:t>
      </w:r>
    </w:p>
    <w:p>
      <w:pPr>
        <w:pStyle w:val="Normal"/>
        <w:keepNext w:val="true"/>
        <w:rPr>
          <w:szCs w:val="32"/>
          <w:highlight w:val="white"/>
        </w:rPr>
      </w:pPr>
      <w:r>
        <w:rPr>
          <w:szCs w:val="32"/>
          <w:highlight w:val="white"/>
        </w:rPr>
      </w:r>
    </w:p>
    <w:p>
      <w:pPr>
        <w:pStyle w:val="Normal"/>
        <w:rPr/>
      </w:pPr>
      <w:r>
        <w:rPr/>
      </w:r>
    </w:p>
    <w:p>
      <w:pPr>
        <w:pStyle w:val="Normal"/>
        <w:rPr>
          <w:lang w:val="en-US"/>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lang w:val="en-US"/>
        </w:rPr>
        <w:tab/>
      </w:r>
      <w:r>
        <w:rPr>
          <w:rStyle w:val="XMLBlue"/>
          <w:highlight w:val="white"/>
          <w:lang w:val="en-US"/>
        </w:rPr>
        <w:t>&lt;</w:t>
      </w:r>
      <w:r>
        <w:rPr>
          <w:rStyle w:val="XMLDarkRed"/>
          <w:highlight w:val="white"/>
          <w:lang w:val="en-US"/>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ab/>
        <w:t>moodCode</w:t>
      </w:r>
      <w:r>
        <w:rPr>
          <w:rStyle w:val="XMLBlue"/>
          <w:highlight w:val="white"/>
          <w:lang w:val="en-US"/>
        </w:rPr>
        <w:t>="</w:t>
      </w:r>
      <w:r>
        <w:rPr>
          <w:rStyle w:val="XMLBlack"/>
          <w:highlight w:val="white"/>
          <w:lang w:val="en-US"/>
        </w:rPr>
        <w:t>EVN</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US"/>
        </w:rPr>
        <w:tab/>
        <w:tab/>
        <w:tab/>
        <w:tab/>
      </w:r>
      <w:r>
        <w:rPr>
          <w:rStyle w:val="XMLBlue"/>
          <w:highlight w:val="white"/>
          <w:lang w:val="en-US"/>
        </w:rPr>
        <w:t>&lt;</w:t>
      </w:r>
      <w:r>
        <w:rPr>
          <w:rStyle w:val="XMLDarkRed"/>
          <w:highlight w:val="white"/>
          <w:lang w:val="en-US"/>
        </w:rPr>
        <w:t>code</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ab/>
        <w:t>code</w:t>
      </w:r>
      <w:r>
        <w:rPr>
          <w:rStyle w:val="XMLBlue"/>
          <w:highlight w:val="white"/>
          <w:lang w:val="en-US"/>
        </w:rPr>
        <w:t>="</w:t>
      </w:r>
      <w:r>
        <w:rPr>
          <w:rStyle w:val="XMLBlue"/>
          <w:color w:val="000000"/>
          <w:highlight w:val="white"/>
          <w:lang w:val="en-US"/>
        </w:rPr>
        <w:t>1</w:t>
      </w:r>
      <w:r>
        <w:rPr>
          <w:rStyle w:val="XMLBlack"/>
          <w:highlight w:val="white"/>
          <w:lang w:val="en-US"/>
        </w:rPr>
        <w:t>24</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ab/>
        <w:t>codeSystem</w:t>
      </w:r>
      <w:r>
        <w:rPr>
          <w:rStyle w:val="XMLBlue"/>
          <w:highlight w:val="white"/>
          <w:lang w:val="en-US"/>
        </w:rPr>
        <w:t>="</w:t>
      </w:r>
      <w:r>
        <w:rPr>
          <w:rStyle w:val="XMLBlack"/>
          <w:highlight w:val="white"/>
          <w:lang w:val="en-US"/>
        </w:rPr>
        <w:t>1.2.246.537.6.12.2002.126</w:t>
      </w:r>
      <w:r>
        <w:rPr>
          <w:rStyle w:val="XMLBlue"/>
          <w:highlight w:val="white"/>
          <w:lang w:val="en-US"/>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en-US"/>
        </w:rPr>
        <w:tab/>
        <w:tab/>
      </w:r>
      <w:r>
        <w:rPr>
          <w:rStyle w:val="XMLRed"/>
          <w:highlight w:val="white"/>
        </w:rPr>
        <w:t>codeSystemName</w:t>
      </w:r>
      <w:r>
        <w:rPr>
          <w:rStyle w:val="XMLBlue"/>
          <w:highlight w:val="white"/>
        </w:rPr>
        <w:t>="</w:t>
      </w:r>
      <w:r>
        <w:rPr>
          <w:rStyle w:val="XMLBlack"/>
          <w:highlight w:val="white"/>
        </w:rPr>
        <w:t>Lääkityslista</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rPr>
      </w:pPr>
      <w:r>
        <w:rPr>
          <w:rStyle w:val="XMLRed"/>
          <w:highlight w:val="white"/>
        </w:rPr>
        <w:tab/>
        <w:tab/>
        <w:t>displayName</w:t>
      </w:r>
      <w:r>
        <w:rPr>
          <w:rStyle w:val="XMLBlue"/>
          <w:highlight w:val="white"/>
        </w:rPr>
        <w:t>="</w:t>
      </w:r>
      <w:r>
        <w:rPr>
          <w:rStyle w:val="XMLBlack"/>
          <w:highlight w:val="white"/>
        </w:rPr>
        <w:t>apteekissa valmistettava lääke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ack"/>
          <w:highlight w:val="white"/>
        </w:rPr>
        <w:tab/>
        <w:tab/>
        <w:tab/>
        <w:tab/>
      </w:r>
      <w:r>
        <w:rPr>
          <w:rStyle w:val="XMLBlue"/>
          <w:highlight w:val="white"/>
          <w:lang w:val="en-US"/>
        </w:rPr>
        <w:t>&lt;</w:t>
      </w:r>
      <w:r>
        <w:rPr>
          <w:rStyle w:val="XMLDarkRed"/>
          <w:highlight w:val="white"/>
          <w:lang w:val="en-US"/>
        </w:rPr>
        <w:t>value</w:t>
      </w:r>
      <w:r>
        <w:rPr>
          <w:rStyle w:val="XMLRed"/>
          <w:highlight w:val="white"/>
          <w:lang w:val="en-US"/>
        </w:rPr>
        <w:t xml:space="preserve"> xsi:type</w:t>
      </w:r>
      <w:r>
        <w:rPr>
          <w:rStyle w:val="XMLBlue"/>
          <w:highlight w:val="white"/>
          <w:lang w:val="en-US"/>
        </w:rPr>
        <w:t>="</w:t>
      </w:r>
      <w:r>
        <w:rPr>
          <w:rStyle w:val="XMLBlack"/>
          <w:highlight w:val="white"/>
          <w:lang w:val="en-US"/>
        </w:rPr>
        <w:t>BL</w:t>
      </w:r>
      <w:r>
        <w:rPr>
          <w:rStyle w:val="XMLBlue"/>
          <w:highlight w:val="white"/>
          <w:lang w:val="en-US"/>
        </w:rPr>
        <w:t xml:space="preserve">" </w:t>
      </w:r>
      <w:r>
        <w:rPr>
          <w:rStyle w:val="XMLRed"/>
          <w:highlight w:val="white"/>
          <w:lang w:val="en-US"/>
        </w:rPr>
        <w:t>value</w:t>
      </w:r>
      <w:r>
        <w:rPr>
          <w:rStyle w:val="XMLBlue"/>
          <w:highlight w:val="white"/>
          <w:lang w:val="en-US"/>
        </w:rPr>
        <w:t>=”</w:t>
      </w:r>
      <w:r>
        <w:rPr>
          <w:rStyle w:val="XMLBlue"/>
          <w:color w:val="000000"/>
          <w:highlight w:val="white"/>
          <w:lang w:val="en-US"/>
        </w:rPr>
        <w:t>t</w:t>
      </w:r>
      <w:r>
        <w:rPr>
          <w:rStyle w:val="XMLBlack"/>
          <w:highlight w:val="white"/>
          <w:lang w:val="en-US"/>
        </w:rPr>
        <w:t>rue</w:t>
      </w:r>
      <w:r>
        <w:rPr>
          <w:rStyle w:val="XMLBlack"/>
          <w:color w:val="0000FF"/>
          <w:highlight w:val="white"/>
          <w:lang w:val="en-US"/>
        </w:rPr>
        <w:t>”</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en-US"/>
        </w:rPr>
        <w:tab/>
      </w: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entryRelationship</w:t>
      </w:r>
      <w:r>
        <w:rPr>
          <w:rStyle w:val="XMLBlue"/>
          <w:highlight w:val="white"/>
        </w:rPr>
        <w:t>&gt;</w:t>
      </w:r>
    </w:p>
    <w:p>
      <w:pPr>
        <w:pStyle w:val="Normal"/>
        <w:rPr>
          <w:rStyle w:val="XMLBlack"/>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szCs w:val="32"/>
          <w:highlight w:val="white"/>
        </w:rPr>
      </w:pPr>
      <w:r>
        <w:rPr>
          <w:highlight w:val="white"/>
        </w:rPr>
        <w:t>Apteekissa valmistettavan lääkkeen ainesosat voidaan tuoda joko rakenteisina (</w:t>
      </w:r>
      <w:r>
        <w:rPr>
          <w:highlight w:val="white"/>
        </w:rPr>
        <w:fldChar w:fldCharType="begin"/>
      </w:r>
      <w:r>
        <w:rPr>
          <w:highlight w:val="white"/>
        </w:rPr>
        <w:instrText> REF _Ref291079407 \r \h </w:instrText>
      </w:r>
      <w:r>
        <w:rPr>
          <w:highlight w:val="white"/>
        </w:rPr>
        <w:fldChar w:fldCharType="separate"/>
      </w:r>
      <w:r>
        <w:rPr>
          <w:highlight w:val="white"/>
        </w:rPr>
        <w:t>4.3</w:t>
      </w:r>
      <w:r>
        <w:rPr>
          <w:highlight w:val="white"/>
        </w:rPr>
        <w:fldChar w:fldCharType="end"/>
      </w:r>
      <w:r>
        <w:rPr>
          <w:highlight w:val="white"/>
        </w:rPr>
        <w:t xml:space="preserve"> </w:t>
      </w:r>
      <w:r>
        <w:rPr>
          <w:highlight w:val="white"/>
        </w:rPr>
        <w:fldChar w:fldCharType="begin"/>
      </w:r>
      <w:r>
        <w:rPr>
          <w:highlight w:val="white"/>
        </w:rPr>
        <w:instrText> REF _Ref291079411 \h </w:instrText>
      </w:r>
      <w:r>
        <w:rPr>
          <w:highlight w:val="white"/>
        </w:rPr>
        <w:fldChar w:fldCharType="separate"/>
      </w:r>
      <w:r>
        <w:rPr>
          <w:highlight w:val="white"/>
        </w:rPr>
        <w:t>Vaikuttavat ainesosat</w:t>
      </w:r>
      <w:r>
        <w:rPr>
          <w:highlight w:val="white"/>
        </w:rPr>
        <w:fldChar w:fldCharType="end"/>
      </w:r>
      <w:r>
        <w:rPr>
          <w:highlight w:val="white"/>
        </w:rPr>
        <w:t xml:space="preserve"> ja </w:t>
      </w:r>
      <w:r>
        <w:rPr>
          <w:highlight w:val="white"/>
        </w:rPr>
        <w:fldChar w:fldCharType="begin"/>
      </w:r>
      <w:r>
        <w:rPr>
          <w:highlight w:val="white"/>
        </w:rPr>
        <w:instrText> REF _Ref291079423 \r \h </w:instrText>
      </w:r>
      <w:r>
        <w:rPr>
          <w:highlight w:val="white"/>
        </w:rPr>
        <w:fldChar w:fldCharType="separate"/>
      </w:r>
      <w:r>
        <w:rPr>
          <w:highlight w:val="white"/>
        </w:rPr>
        <w:t>4.4</w:t>
      </w:r>
      <w:r>
        <w:rPr>
          <w:highlight w:val="white"/>
        </w:rPr>
        <w:fldChar w:fldCharType="end"/>
      </w:r>
      <w:r>
        <w:rPr>
          <w:highlight w:val="white"/>
        </w:rPr>
        <w:t xml:space="preserve"> </w:t>
      </w:r>
      <w:r>
        <w:rPr>
          <w:highlight w:val="white"/>
        </w:rPr>
        <w:fldChar w:fldCharType="begin"/>
      </w:r>
      <w:r>
        <w:rPr>
          <w:highlight w:val="white"/>
        </w:rPr>
        <w:instrText> REF _Ref291079427 \h </w:instrText>
      </w:r>
      <w:r>
        <w:rPr>
          <w:highlight w:val="white"/>
        </w:rPr>
        <w:fldChar w:fldCharType="separate"/>
      </w:r>
      <w:r>
        <w:rPr>
          <w:highlight w:val="white"/>
        </w:rPr>
        <w:t>Muut  ainesosat</w:t>
      </w:r>
      <w:r>
        <w:rPr>
          <w:highlight w:val="white"/>
        </w:rPr>
        <w:fldChar w:fldCharType="end"/>
      </w:r>
      <w:r>
        <w:rPr>
          <w:highlight w:val="white"/>
        </w:rPr>
        <w:t>) mukaisesti tai tekstinä valmistusohjeessa (</w:t>
      </w:r>
      <w:r>
        <w:rPr>
          <w:highlight w:val="white"/>
        </w:rPr>
        <w:fldChar w:fldCharType="begin"/>
      </w:r>
      <w:r>
        <w:rPr>
          <w:highlight w:val="white"/>
        </w:rPr>
        <w:instrText> REF _Ref291079348 \r \h </w:instrText>
      </w:r>
      <w:r>
        <w:rPr>
          <w:highlight w:val="white"/>
        </w:rPr>
        <w:fldChar w:fldCharType="separate"/>
      </w:r>
      <w:r>
        <w:rPr>
          <w:highlight w:val="white"/>
        </w:rPr>
        <w:t>4.2.2</w:t>
      </w:r>
      <w:r>
        <w:rPr>
          <w:highlight w:val="white"/>
        </w:rPr>
        <w:fldChar w:fldCharType="end"/>
      </w:r>
      <w:r>
        <w:rPr>
          <w:highlight w:val="white"/>
        </w:rPr>
        <w:t xml:space="preserve"> </w:t>
      </w:r>
      <w:r>
        <w:rPr>
          <w:highlight w:val="white"/>
        </w:rPr>
        <w:fldChar w:fldCharType="begin"/>
      </w:r>
      <w:r>
        <w:rPr>
          <w:highlight w:val="white"/>
        </w:rPr>
        <w:instrText> REF _Ref291079351 \h </w:instrText>
      </w:r>
      <w:r>
        <w:rPr>
          <w:highlight w:val="white"/>
        </w:rPr>
        <w:fldChar w:fldCharType="separate"/>
      </w:r>
      <w:r>
        <w:rPr>
          <w:highlight w:val="white"/>
        </w:rPr>
        <w:t>Lääkeaineen vahvuus,  valmistusohje ja ajankohta</w:t>
      </w:r>
      <w:r>
        <w:rPr>
          <w:highlight w:val="white"/>
        </w:rPr>
        <w:fldChar w:fldCharType="end"/>
      </w:r>
      <w:r>
        <w:rPr>
          <w:highlight w:val="white"/>
        </w:rPr>
        <w:t xml:space="preserve">). </w:t>
      </w:r>
    </w:p>
    <w:p>
      <w:pPr>
        <w:pStyle w:val="Normal"/>
        <w:rPr>
          <w:szCs w:val="32"/>
          <w:highlight w:val="white"/>
        </w:rPr>
      </w:pPr>
      <w:r>
        <w:rPr>
          <w:szCs w:val="32"/>
          <w:highlight w:val="white"/>
        </w:rPr>
      </w:r>
    </w:p>
    <w:p>
      <w:pPr>
        <w:pStyle w:val="Normal"/>
        <w:rPr>
          <w:highlight w:val="white"/>
        </w:rPr>
      </w:pPr>
      <w:r>
        <w:rPr>
          <w:highlight w:val="white"/>
        </w:rPr>
      </w:r>
    </w:p>
    <w:p>
      <w:pPr>
        <w:pStyle w:val="Normal"/>
        <w:rPr/>
      </w:pPr>
      <w:r>
        <w:rPr/>
      </w:r>
    </w:p>
    <w:p>
      <w:pPr>
        <w:pStyle w:val="Heading3"/>
        <w:ind w:left="1134" w:hanging="1134"/>
        <w:rPr/>
      </w:pPr>
      <w:bookmarkStart w:id="20" w:name="__RefHeading___Toc443208363"/>
      <w:bookmarkEnd w:id="20"/>
      <w:r>
        <w:rPr/>
        <w:t>Lääkkeen määrääjän ja organisaation tiedot</w:t>
      </w:r>
    </w:p>
    <w:p>
      <w:pPr>
        <w:pStyle w:val="Normal"/>
        <w:rPr/>
      </w:pPr>
      <w:r>
        <w:rPr/>
      </w:r>
    </w:p>
    <w:p>
      <w:pPr>
        <w:pStyle w:val="Normal"/>
        <w:rPr/>
      </w:pPr>
      <w:r>
        <w:rPr/>
        <w:t xml:space="preserve">Lääkkeen määrääjän ja organisaation ilmoittamista varten käytetään author-participationia. Authoria käytetään kuten ydintietomäärityksessä, mutta reseptissä siihen on lisätty tiedot virkanimike (ydintietojen kenttäkoodilla 1.2, poistuu käytöstä 1.1.2017 alkaen)), oppiarvo (ydintietojen kenttäkoodilla 1.3, poistuu käytöstä 1.1.2017 alkaen) ja ammattioikeus (lääkityslistan kenttäkoodilla 151). Lääkkeen määrääjän nimen HL7-tietotyyppi on PN. Nimi esitetään rakenteisessa muodossa käyttäen pelkästään elementtejä given- ja family.  </w:t>
      </w:r>
    </w:p>
    <w:p>
      <w:pPr>
        <w:pStyle w:val="Normal"/>
        <w:rPr/>
      </w:pPr>
      <w:r>
        <w:rPr/>
      </w:r>
    </w:p>
    <w:p>
      <w:pPr>
        <w:pStyle w:val="Normal"/>
        <w:rPr/>
      </w:pPr>
      <w:r>
        <w:rPr/>
        <w:t>Lääkkeen määrääjän erikoisala (koulutusluokitus)  ja ammattioikeus tiedot välitetään Reseptikeskukseen Valviran rooli- ja attribuuttitietopalvelun mukaisina tietoina. Tiedot ilmoitetaan koodistojen Valvira - Koulutusluokitus (1.2.246.537.6.148.2008) ja</w:t>
      </w:r>
    </w:p>
    <w:p>
      <w:pPr>
        <w:pStyle w:val="Normal"/>
        <w:rPr/>
      </w:pPr>
      <w:r>
        <w:rPr/>
        <w:t>Valvira - Ammattioikeudet 2008 (1.2.246.537.6.140.2008) mukaisina arvoina.</w:t>
      </w:r>
    </w:p>
    <w:p>
      <w:pPr>
        <w:pStyle w:val="Normal"/>
        <w:rPr/>
      </w:pPr>
      <w:r>
        <w:rPr/>
      </w:r>
    </w:p>
    <w:p>
      <w:pPr>
        <w:pStyle w:val="Normal"/>
        <w:rPr/>
      </w:pPr>
      <w:r>
        <w:rPr/>
        <w:t>Organisaation nimen tietotyyppi on ON. Osoite ilmoitetaan elementissä addr HL-tietotyypillä AD. Elementtiä telecom (HL7-tietotyyppi TEL) käytetään sekä puhelinnumeron että sähköpostin ilmoittamiseen. Organisaation nimen, osoitteen sekä nimen ja puhelinnumeron käyttö on selitetty tarkemmin HL7-tietotyyppioppaassa. Osoitteen  on oltava aina rakenteisessa muodossa eli käytetään elementtejä  streetAddressLine (katuosoite) , city (kaupunki tai kunta) ja postalCode (postinumero).</w:t>
      </w:r>
    </w:p>
    <w:p>
      <w:pPr>
        <w:pStyle w:val="Normal"/>
        <w:rPr/>
      </w:pPr>
      <w:r>
        <w:rPr/>
      </w:r>
    </w:p>
    <w:p>
      <w:pPr>
        <w:pStyle w:val="Normal"/>
        <w:rPr/>
      </w:pPr>
      <w:r>
        <w:rPr/>
        <w:t>Authorin rakennetta on selitetty tarkemmin ydintietomäärityksissä (”kertomus- ja lomakkeet”).</w:t>
      </w:r>
    </w:p>
    <w:p>
      <w:pPr>
        <w:pStyle w:val="Normal"/>
        <w:rPr/>
      </w:pPr>
      <w:r>
        <w:rPr/>
        <w:t>Lääkkeen määrääjän tiedot:</w:t>
      </w:r>
    </w:p>
    <w:p>
      <w:pPr>
        <w:pStyle w:val="Normal"/>
        <w:rPr/>
      </w:pPr>
      <w:r>
        <w:rPr/>
      </w:r>
    </w:p>
    <w:p>
      <w:pPr>
        <w:pStyle w:val="Normal"/>
        <w:numPr>
          <w:ilvl w:val="0"/>
          <w:numId w:val="2"/>
        </w:numPr>
        <w:rPr/>
      </w:pPr>
      <w:r>
        <w:rPr/>
        <w:t>erikoisala (/106)</w:t>
        <w:tab/>
      </w:r>
    </w:p>
    <w:p>
      <w:pPr>
        <w:pStyle w:val="Normal"/>
        <w:numPr>
          <w:ilvl w:val="0"/>
          <w:numId w:val="2"/>
        </w:numPr>
        <w:rPr/>
      </w:pPr>
      <w:r>
        <w:rPr/>
        <w:t>yksilöintitunnus (SV-numero) (60/102.2)</w:t>
      </w:r>
    </w:p>
    <w:p>
      <w:pPr>
        <w:pStyle w:val="Normal"/>
        <w:numPr>
          <w:ilvl w:val="0"/>
          <w:numId w:val="2"/>
        </w:numPr>
        <w:rPr/>
      </w:pPr>
      <w:r>
        <w:rPr/>
        <w:t>rekisteröintinumero (terhikki)</w:t>
      </w:r>
    </w:p>
    <w:p>
      <w:pPr>
        <w:pStyle w:val="Normal"/>
        <w:numPr>
          <w:ilvl w:val="0"/>
          <w:numId w:val="2"/>
        </w:numPr>
        <w:rPr/>
      </w:pPr>
      <w:r>
        <w:rPr/>
        <w:t>nimi (60/102.1)</w:t>
      </w:r>
    </w:p>
    <w:p>
      <w:pPr>
        <w:pStyle w:val="Normal"/>
        <w:numPr>
          <w:ilvl w:val="0"/>
          <w:numId w:val="2"/>
        </w:numPr>
        <w:rPr/>
      </w:pPr>
      <w:r>
        <w:rPr/>
        <w:t>kandin/sairaanhoitajan virka, tehtävä tai toimi (/108) (pakollisuus poistuu 1.1.2017 alkaen)</w:t>
      </w:r>
    </w:p>
    <w:p>
      <w:pPr>
        <w:pStyle w:val="Normal"/>
        <w:numPr>
          <w:ilvl w:val="0"/>
          <w:numId w:val="2"/>
        </w:numPr>
        <w:rPr/>
      </w:pPr>
      <w:r>
        <w:rPr/>
        <w:t>oppiarvo (/106) (pakollisuus poistuu 1.1.2017 alkaen)</w:t>
      </w:r>
    </w:p>
    <w:p>
      <w:pPr>
        <w:pStyle w:val="Normal"/>
        <w:numPr>
          <w:ilvl w:val="0"/>
          <w:numId w:val="2"/>
        </w:numPr>
        <w:rPr/>
      </w:pPr>
      <w:r>
        <w:rPr/>
        <w:t>ammattioikeus (/151)</w:t>
      </w:r>
    </w:p>
    <w:p>
      <w:pPr>
        <w:pStyle w:val="Normal"/>
        <w:rPr/>
      </w:pPr>
      <w:r>
        <w:rPr/>
      </w:r>
    </w:p>
    <w:p>
      <w:pPr>
        <w:pStyle w:val="Normal"/>
        <w:rPr/>
      </w:pPr>
      <w:r>
        <w:rPr/>
        <w:t>Organisaatio</w:t>
      </w:r>
    </w:p>
    <w:p>
      <w:pPr>
        <w:pStyle w:val="Normal"/>
        <w:numPr>
          <w:ilvl w:val="0"/>
          <w:numId w:val="2"/>
        </w:numPr>
        <w:rPr/>
      </w:pPr>
      <w:r>
        <w:rPr/>
        <w:t>tunnus (61/103.1)</w:t>
      </w:r>
    </w:p>
    <w:p>
      <w:pPr>
        <w:pStyle w:val="Normal"/>
        <w:numPr>
          <w:ilvl w:val="0"/>
          <w:numId w:val="2"/>
        </w:numPr>
        <w:rPr/>
      </w:pPr>
      <w:r>
        <w:rPr/>
        <w:t>nimi (61/103.2)</w:t>
      </w:r>
    </w:p>
    <w:p>
      <w:pPr>
        <w:pStyle w:val="Normal"/>
        <w:numPr>
          <w:ilvl w:val="0"/>
          <w:numId w:val="2"/>
        </w:numPr>
        <w:rPr/>
      </w:pPr>
      <w:r>
        <w:rPr/>
        <w:t>osoite (/103.3)</w:t>
      </w:r>
    </w:p>
    <w:p>
      <w:pPr>
        <w:pStyle w:val="Normal"/>
        <w:numPr>
          <w:ilvl w:val="0"/>
          <w:numId w:val="2"/>
        </w:numPr>
        <w:rPr/>
      </w:pPr>
      <w:r>
        <w:rPr/>
        <w:t>puhelinnumero (/103.4)</w:t>
      </w:r>
    </w:p>
    <w:p>
      <w:pPr>
        <w:pStyle w:val="Normal"/>
        <w:numPr>
          <w:ilvl w:val="0"/>
          <w:numId w:val="2"/>
        </w:numPr>
        <w:rPr/>
      </w:pPr>
      <w:r>
        <w:rPr/>
        <w:t>sähköposti (/103.5)</w:t>
      </w:r>
    </w:p>
    <w:p>
      <w:pPr>
        <w:pStyle w:val="Normal"/>
        <w:rPr/>
      </w:pPr>
      <w:r>
        <w:rPr/>
      </w:r>
    </w:p>
    <w:p>
      <w:pPr>
        <w:pStyle w:val="Normal"/>
        <w:rPr/>
      </w:pPr>
      <w:r>
        <w:rPr/>
        <w:t>Jos tietoja ei pystytä esittämään koodatussa muodossa, käytetään code-kentän originalText-kenttää.</w:t>
      </w:r>
    </w:p>
    <w:p>
      <w:pPr>
        <w:pStyle w:val="Normal"/>
        <w:rPr/>
      </w:pPr>
      <w:r>
        <w:rPr/>
      </w:r>
    </w:p>
    <w:p>
      <w:pPr>
        <w:pStyle w:val="Normal"/>
        <w:rPr>
          <w:lang w:val="en-US"/>
        </w:rPr>
      </w:pPr>
      <w:r>
        <w:rPr>
          <w:lang w:val="en-US"/>
        </w:rPr>
        <w:t>Author määritys:</w:t>
      </w:r>
    </w:p>
    <w:p>
      <w:pPr>
        <w:pStyle w:val="Normal"/>
        <w:rPr>
          <w:lang w:val="en-US"/>
        </w:rPr>
      </w:pPr>
      <w:r>
        <w:rPr>
          <w:lang w:val="en-US"/>
        </w:rPr>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ue"/>
          <w:lang w:val="en-US"/>
        </w:rPr>
        <w:t>&lt;</w:t>
      </w:r>
      <w:r>
        <w:rPr>
          <w:rStyle w:val="XMLDarkRed"/>
          <w:lang w:val="en-US"/>
        </w:rPr>
        <w:t>author</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ue"/>
          <w:lang w:val="en-US"/>
        </w:rPr>
        <w:tab/>
      </w:r>
      <w:r>
        <w:rPr>
          <w:rStyle w:val="XMLBlue"/>
          <w:lang w:val="en-GB"/>
        </w:rPr>
        <w:t>&lt;</w:t>
      </w:r>
      <w:r>
        <w:rPr>
          <w:rStyle w:val="XMLDarkRed"/>
          <w:lang w:val="en-GB"/>
        </w:rPr>
        <w:t>time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GB"/>
        </w:rPr>
        <w:tab/>
      </w:r>
      <w:r>
        <w:rPr>
          <w:rStyle w:val="XMLBlue"/>
          <w:lang w:val="en-GB"/>
        </w:rPr>
        <w:t>&lt;</w:t>
      </w:r>
      <w:r>
        <w:rPr>
          <w:rStyle w:val="XMLDarkRed"/>
          <w:lang w:val="en-GB"/>
        </w:rPr>
        <w:t>assignedAuthor</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ack"/>
          <w:lang w:val="en-GB"/>
        </w:rPr>
        <w:tab/>
        <w:tab/>
      </w:r>
      <w:r>
        <w:rPr>
          <w:rStyle w:val="XMLBlue"/>
        </w:rPr>
        <w:t>&lt;!--</w:t>
      </w:r>
      <w:r>
        <w:rPr>
          <w:rStyle w:val="XMLGray50"/>
        </w:rPr>
        <w:t xml:space="preserve">  Lääkkeen määrääjän yksilöintitunnus (SV-numero) extension attribuutissa</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ack"/>
        </w:rPr>
        <w:tab/>
        <w:tab/>
      </w:r>
      <w:r>
        <w:rPr>
          <w:rStyle w:val="XMLBlue"/>
        </w:rPr>
        <w:t>&lt;</w:t>
      </w:r>
      <w:r>
        <w:rPr>
          <w:rStyle w:val="XMLDarkRed"/>
        </w:rPr>
        <w:t>id</w:t>
      </w:r>
      <w:r>
        <w:rPr>
          <w:rStyle w:val="XMLRed"/>
        </w:rPr>
        <w:t xml:space="preserve"> root</w:t>
      </w:r>
      <w:r>
        <w:rPr>
          <w:rStyle w:val="XMLBlue"/>
        </w:rPr>
        <w:t>="</w:t>
      </w:r>
      <w:r>
        <w:rPr>
          <w:rStyle w:val="XMLBlack"/>
        </w:rPr>
        <w:t>1.2.246.537.25</w:t>
      </w:r>
      <w:r>
        <w:rPr>
          <w:rStyle w:val="XMLBlue"/>
        </w:rPr>
        <w:t>"</w:t>
      </w:r>
      <w:r>
        <w:rPr>
          <w:rStyle w:val="XMLRed"/>
        </w:rPr>
        <w:t xml:space="preserve"> extension</w:t>
      </w:r>
      <w:r>
        <w:rPr>
          <w:rStyle w:val="XMLBlue"/>
        </w:rPr>
        <w:t>="</w:t>
      </w:r>
      <w:r>
        <w:rPr>
          <w:rStyle w:val="XMLBlack"/>
        </w:rPr>
        <w:t>123456</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ue"/>
        </w:rPr>
        <w:tab/>
        <w:tab/>
        <w:t>&lt;!--</w:t>
      </w:r>
      <w:r>
        <w:rPr>
          <w:rStyle w:val="XMLGray50"/>
        </w:rPr>
        <w:t xml:space="preserve">  Lääkkeen määrääjän rekisteröintinumero (terhikki) </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ue"/>
        </w:rPr>
        <w:tab/>
        <w:tab/>
        <w:t>&lt;</w:t>
      </w:r>
      <w:r>
        <w:rPr>
          <w:rStyle w:val="XMLDarkRed"/>
        </w:rPr>
        <w:t>id</w:t>
      </w:r>
      <w:r>
        <w:rPr>
          <w:rStyle w:val="XMLRed"/>
        </w:rPr>
        <w:t xml:space="preserve"> root</w:t>
      </w:r>
      <w:r>
        <w:rPr>
          <w:rStyle w:val="XMLBlue"/>
        </w:rPr>
        <w:t>="</w:t>
      </w:r>
      <w:r>
        <w:rPr>
          <w:rStyle w:val="XMLBlack"/>
        </w:rPr>
        <w:t>1.2.246.537.26</w:t>
      </w:r>
      <w:r>
        <w:rPr>
          <w:rStyle w:val="XMLBlue"/>
        </w:rPr>
        <w:t>"</w:t>
      </w:r>
      <w:r>
        <w:rPr>
          <w:rStyle w:val="XMLRed"/>
        </w:rPr>
        <w:t xml:space="preserve"> extension</w:t>
      </w:r>
      <w:r>
        <w:rPr>
          <w:rStyle w:val="XMLBlue"/>
        </w:rPr>
        <w:t>="</w:t>
      </w:r>
      <w:r>
        <w:rPr>
          <w:rStyle w:val="XMLBlack"/>
        </w:rPr>
        <w:t>12345678901</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ack"/>
        </w:rPr>
        <w:tab/>
        <w:tab/>
      </w:r>
      <w:r>
        <w:rPr>
          <w:rStyle w:val="XMLBlue"/>
        </w:rPr>
        <w:t>&lt;!--</w:t>
      </w:r>
      <w:r>
        <w:rPr>
          <w:rStyle w:val="XMLGray50"/>
        </w:rPr>
        <w:t>-Lääkärin erikoisala</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ack"/>
        </w:rPr>
        <w:tab/>
        <w:tab/>
      </w:r>
      <w:r>
        <w:rPr>
          <w:rStyle w:val="XMLBlue"/>
        </w:rPr>
        <w:t>&lt;</w:t>
      </w:r>
      <w:r>
        <w:rPr>
          <w:rStyle w:val="XMLDarkRed"/>
        </w:rPr>
        <w:t>code</w:t>
      </w:r>
      <w:r>
        <w:rPr>
          <w:rStyle w:val="XMLRed"/>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rPr>
      </w:pPr>
      <w:r>
        <w:rPr>
          <w:rStyle w:val="XMLRed"/>
        </w:rPr>
        <w:tab/>
        <w:tab/>
        <w:tab/>
        <w:tab/>
        <w:t>code</w:t>
      </w:r>
      <w:r>
        <w:rPr>
          <w:rStyle w:val="XMLBlue"/>
        </w:rPr>
        <w:t>="</w:t>
      </w:r>
      <w:r>
        <w:rPr>
          <w:rStyle w:val="XMLBlack"/>
        </w:rPr>
        <w:t>86171-432</w:t>
      </w:r>
      <w:r>
        <w:rPr>
          <w:rStyle w:val="XMLBlue"/>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rPr>
        <w:tab/>
        <w:tab/>
        <w:tab/>
        <w:tab/>
        <w:t>codeSystem</w:t>
      </w:r>
      <w:r>
        <w:rPr>
          <w:rStyle w:val="XMLBlue"/>
        </w:rPr>
        <w:t>="</w:t>
      </w:r>
      <w:r>
        <w:rPr>
          <w:rStyle w:val="XMLBlack"/>
        </w:rPr>
        <w:t>1.2.246.537.6.148.2008</w:t>
      </w:r>
      <w:r>
        <w:rPr>
          <w:rStyle w:val="XMLBlue"/>
        </w:rPr>
        <w:t>"</w:t>
      </w:r>
      <w:r>
        <w:rPr>
          <w:rStyle w:val="XMLRed"/>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rPr>
      </w:pPr>
      <w:r>
        <w:rPr>
          <w:rStyle w:val="XMLRed"/>
        </w:rPr>
        <w:tab/>
        <w:tab/>
        <w:tab/>
        <w:tab/>
        <w:t>codeSystemName</w:t>
      </w:r>
      <w:r>
        <w:rPr>
          <w:rStyle w:val="XMLBlue"/>
        </w:rPr>
        <w:t>="</w:t>
      </w:r>
      <w:r>
        <w:rPr>
          <w:rStyle w:val="XMLBlack"/>
        </w:rPr>
        <w:t xml:space="preserve"> Valvira -Koulutusluokitus</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Red"/>
        </w:rPr>
        <w:tab/>
        <w:tab/>
        <w:tab/>
        <w:tab/>
        <w:t>displayName</w:t>
      </w:r>
      <w:r>
        <w:rPr>
          <w:rStyle w:val="XMLBlue"/>
        </w:rPr>
        <w:t>="</w:t>
      </w:r>
      <w:r>
        <w:rPr>
          <w:rStyle w:val="XMLBlack"/>
        </w:rPr>
        <w:t>erikoislääkäri naistentaudit ja synnytykset: gynekologinen endokrinologia</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ack"/>
        </w:rPr>
        <w:tab/>
        <w:tab/>
        <w:tab/>
      </w:r>
      <w:r>
        <w:rPr>
          <w:rStyle w:val="XMLBlue"/>
        </w:rPr>
        <w:t>&lt;</w:t>
      </w:r>
      <w:r>
        <w:rPr>
          <w:rStyle w:val="XMLDarkRed"/>
        </w:rPr>
        <w:t>translation</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ack"/>
        </w:rPr>
        <w:tab/>
        <w:tab/>
        <w:tab/>
        <w:tab/>
      </w:r>
      <w:r>
        <w:rPr>
          <w:rStyle w:val="XMLBlue"/>
        </w:rPr>
        <w:t>&lt;!—</w:t>
      </w:r>
      <w:r>
        <w:rPr>
          <w:rStyle w:val="XMLGray50"/>
        </w:rPr>
        <w:t xml:space="preserve">Virka, tehtävä, nimike poistuu käytöstä 1.1.2017 alkaen </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 w:val="left" w:pos="2699" w:leader="none"/>
          <w:tab w:val="left" w:pos="2999" w:leader="none"/>
          <w:tab w:val="left" w:pos="3300" w:leader="none"/>
          <w:tab w:val="left" w:pos="3600" w:leader="none"/>
          <w:tab w:val="left" w:pos="3901" w:leader="none"/>
        </w:tabs>
        <w:autoSpaceDE w:val="false"/>
        <w:rPr>
          <w:rStyle w:val="XMLBlack"/>
          <w:lang w:val="en-GB"/>
        </w:rPr>
      </w:pPr>
      <w:r>
        <w:rPr>
          <w:rStyle w:val="XMLBlack"/>
        </w:rPr>
        <w:tab/>
        <w:tab/>
        <w:tab/>
        <w:tab/>
      </w:r>
      <w:r>
        <w:rPr>
          <w:rStyle w:val="XMLBlue"/>
          <w:lang w:val="en-GB"/>
        </w:rPr>
        <w:t>&lt;</w:t>
      </w:r>
      <w:r>
        <w:rPr>
          <w:rStyle w:val="XMLDarkRed"/>
          <w:lang w:val="en-GB"/>
        </w:rPr>
        <w:t>qualifier</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ack"/>
          <w:lang w:val="en-GB"/>
        </w:rPr>
        <w:tab/>
        <w:tab/>
        <w:tab/>
        <w:tab/>
        <w:tab/>
      </w:r>
      <w:r>
        <w:rPr>
          <w:rStyle w:val="XMLBlue"/>
          <w:lang w:val="en-GB"/>
        </w:rPr>
        <w:t>&lt;</w:t>
      </w:r>
      <w:r>
        <w:rPr>
          <w:rStyle w:val="XMLDarkRed"/>
          <w:lang w:val="en-GB"/>
        </w:rPr>
        <w:t>name</w:t>
      </w:r>
      <w:r>
        <w:rPr>
          <w:rStyle w:val="XMLRed"/>
          <w:lang w:val="en-GB"/>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lang w:val="en-GB"/>
        </w:rPr>
        <w:tab/>
        <w:tab/>
        <w:tab/>
        <w:tab/>
        <w:tab/>
        <w:tab/>
        <w:t>code</w:t>
      </w:r>
      <w:r>
        <w:rPr>
          <w:rStyle w:val="XMLBlue"/>
          <w:lang w:val="en-GB"/>
        </w:rPr>
        <w:t>="</w:t>
      </w:r>
      <w:r>
        <w:rPr>
          <w:rStyle w:val="XMLBlack"/>
          <w:lang w:val="en-GB"/>
        </w:rPr>
        <w:t>1.2</w:t>
      </w:r>
      <w:r>
        <w:rPr>
          <w:rStyle w:val="XMLBlue"/>
          <w:lang w:val="en-GB"/>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lang w:val="en-GB"/>
        </w:rPr>
      </w:pPr>
      <w:r>
        <w:rPr>
          <w:rStyle w:val="XMLBlue"/>
          <w:lang w:val="en-GB"/>
        </w:rPr>
        <w:tab/>
        <w:tab/>
        <w:tab/>
        <w:tab/>
        <w:tab/>
        <w:tab/>
      </w:r>
      <w:r>
        <w:rPr>
          <w:rStyle w:val="XMLRed"/>
          <w:lang w:val="en-GB"/>
        </w:rPr>
        <w:t>codeSystem</w:t>
      </w:r>
      <w:r>
        <w:rPr>
          <w:rStyle w:val="XMLBlue"/>
          <w:lang w:val="en-GB"/>
        </w:rPr>
        <w:t>="</w:t>
      </w:r>
      <w:r>
        <w:rPr>
          <w:rStyle w:val="XMLBlack"/>
          <w:lang w:val="en-GB"/>
        </w:rPr>
        <w:t>1.2.246.537.6.12.999.2003</w:t>
      </w:r>
      <w:r>
        <w:rPr>
          <w:rStyle w:val="XMLBlue"/>
          <w:lang w:val="en-GB"/>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lang w:val="en-GB"/>
        </w:rPr>
        <w:tab/>
        <w:tab/>
        <w:tab/>
        <w:tab/>
        <w:tab/>
        <w:tab/>
        <w:t>displayName</w:t>
      </w:r>
      <w:r>
        <w:rPr>
          <w:rStyle w:val="XMLBlue"/>
          <w:lang w:val="en-GB"/>
        </w:rPr>
        <w:t>="</w:t>
      </w:r>
      <w:r>
        <w:rPr>
          <w:rStyle w:val="XMLBlack"/>
          <w:lang w:val="en-GB"/>
        </w:rPr>
        <w:t>Virkanimike</w:t>
      </w:r>
      <w:r>
        <w:rPr>
          <w:rStyle w:val="XMLBlue"/>
          <w:lang w:val="en-GB"/>
        </w:rPr>
        <w:t>"/&gt;</w:t>
        <w:tab/>
        <w:tab/>
        <w:tab/>
        <w:tab/>
        <w:tab/>
        <w:tab/>
      </w:r>
      <w:r>
        <w:rPr>
          <w:rStyle w:val="XMLBlack"/>
          <w:lang w:val="en-GB"/>
        </w:rPr>
        <w:tab/>
      </w:r>
      <w:r>
        <w:rPr>
          <w:rStyle w:val="XMLBlue"/>
          <w:lang w:val="en-GB"/>
        </w:rPr>
        <w:t>&lt;</w:t>
      </w:r>
      <w:r>
        <w:rPr>
          <w:rStyle w:val="XMLDarkRed"/>
          <w:lang w:val="en-GB"/>
        </w:rPr>
        <w:t>value</w:t>
      </w:r>
      <w:r>
        <w:rPr>
          <w:rStyle w:val="XMLRed"/>
          <w:lang w:val="en-GB"/>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lang w:val="en-GB"/>
        </w:rPr>
      </w:pPr>
      <w:r>
        <w:rPr>
          <w:rStyle w:val="XMLRed"/>
          <w:lang w:val="en-GB"/>
        </w:rPr>
        <w:tab/>
        <w:tab/>
        <w:tab/>
        <w:tab/>
        <w:tab/>
        <w:tab/>
        <w:t>code</w:t>
      </w:r>
      <w:r>
        <w:rPr>
          <w:rStyle w:val="XMLBlue"/>
          <w:lang w:val="en-GB"/>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lang w:val="en-GB"/>
        </w:rPr>
      </w:pPr>
      <w:r>
        <w:rPr>
          <w:rStyle w:val="XMLRed"/>
          <w:lang w:val="en-GB"/>
        </w:rPr>
        <w:tab/>
        <w:tab/>
        <w:tab/>
        <w:tab/>
        <w:tab/>
        <w:tab/>
        <w:t>codeSystem</w:t>
      </w:r>
      <w:r>
        <w:rPr>
          <w:rStyle w:val="XMLBlue"/>
          <w:lang w:val="en-GB"/>
        </w:rPr>
        <w:t>="</w:t>
      </w:r>
      <w:r>
        <w:rPr>
          <w:rStyle w:val="XMLBlack"/>
          <w:lang w:val="en-GB"/>
        </w:rPr>
        <w:t>paikallinen OID</w:t>
      </w:r>
      <w:r>
        <w:rPr>
          <w:rStyle w:val="XMLBlue"/>
          <w:lang w:val="en-GB"/>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lang w:val="en-GB"/>
        </w:rPr>
        <w:tab/>
        <w:tab/>
        <w:tab/>
        <w:tab/>
        <w:tab/>
        <w:tab/>
        <w:t>displayName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ue"/>
          <w:highlight w:val="white"/>
          <w:lang w:val="en-US"/>
        </w:rPr>
      </w:pPr>
      <w:r>
        <w:rPr>
          <w:rStyle w:val="XMLBlue"/>
          <w:lang w:val="en-GB"/>
        </w:rPr>
        <w:tab/>
        <w:tab/>
        <w:tab/>
        <w:tab/>
        <w:tab/>
        <w:tab/>
      </w:r>
      <w:r>
        <w:rPr>
          <w:rStyle w:val="XMLBlue"/>
          <w:highlight w:val="white"/>
          <w:lang w:val="en-US"/>
        </w:rPr>
        <w:t>&lt;</w:t>
      </w:r>
      <w:r>
        <w:rPr>
          <w:rStyle w:val="XMLDarkRed"/>
          <w:highlight w:val="white"/>
          <w:lang w:val="en-US"/>
        </w:rPr>
        <w:t>originalText</w:t>
      </w:r>
      <w:r>
        <w:rPr>
          <w:rStyle w:val="XMLBlue"/>
          <w:highlight w:val="white"/>
          <w:lang w:val="en-US"/>
        </w:rPr>
        <w:t>&gt;</w:t>
      </w:r>
      <w:r>
        <w:rPr>
          <w:rStyle w:val="XMLText"/>
          <w:highlight w:val="white"/>
          <w:lang w:val="en-US"/>
        </w:rPr>
        <w:t>Koodaamaton tieto</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ue"/>
          <w:lang w:val="en-US"/>
        </w:rPr>
      </w:pPr>
      <w:r>
        <w:rPr>
          <w:rStyle w:val="XMLBlue"/>
          <w:highlight w:val="white"/>
          <w:lang w:val="en-US"/>
        </w:rPr>
        <w:tab/>
        <w:tab/>
        <w:tab/>
        <w:tab/>
        <w:tab/>
        <w:tab/>
        <w:t>&lt;/</w:t>
      </w:r>
      <w:r>
        <w:rPr>
          <w:rStyle w:val="XMLDarkRed"/>
          <w:highlight w:val="white"/>
          <w:lang w:val="en-US"/>
        </w:rPr>
        <w:t>originalText</w:t>
      </w:r>
      <w:r>
        <w:rPr>
          <w:rStyle w:val="XMLBlue"/>
          <w:highlight w:val="whit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ue"/>
          <w:lang w:val="en-US"/>
        </w:rPr>
        <w:tab/>
        <w:tab/>
        <w:tab/>
        <w:tab/>
        <w:tab/>
        <w:t xml:space="preserve"> &lt;/</w:t>
      </w:r>
      <w:r>
        <w:rPr>
          <w:rStyle w:val="XMLDarkRed"/>
          <w:lang w:val="en-US"/>
        </w:rPr>
        <w:t>value</w:t>
      </w:r>
      <w:r>
        <w:rPr>
          <w:rStyle w:val="XMLRed"/>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ack"/>
          <w:lang w:val="en-US"/>
        </w:rPr>
        <w:tab/>
        <w:tab/>
        <w:tab/>
        <w:tab/>
      </w:r>
      <w:r>
        <w:rPr>
          <w:rStyle w:val="XMLBlue"/>
        </w:rPr>
        <w:t>&lt;/</w:t>
      </w:r>
      <w:r>
        <w:rPr>
          <w:rStyle w:val="XMLDarkRed"/>
        </w:rPr>
        <w:t>qualifier</w:t>
      </w:r>
      <w:r>
        <w:rPr>
          <w:rStyle w:val="XMLBlue"/>
        </w:rPr>
        <w:t>&gt;</w:t>
      </w:r>
      <w:r>
        <w:rPr>
          <w:rStyle w:val="XMLBlack"/>
        </w:rPr>
        <w:tab/>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ack"/>
        </w:rPr>
        <w:tab/>
        <w:tab/>
        <w:tab/>
        <w:tab/>
      </w:r>
      <w:r>
        <w:rPr>
          <w:rStyle w:val="XMLBlue"/>
        </w:rPr>
        <w:t>&lt;!—</w:t>
      </w:r>
      <w:r>
        <w:rPr>
          <w:rStyle w:val="XMLGray50"/>
        </w:rPr>
        <w:t xml:space="preserve">Oppiarvo poistuu käytöstä 1.1.2017 alkaen </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rPr>
        <w:tab/>
        <w:tab/>
        <w:tab/>
        <w:tab/>
      </w:r>
      <w:r>
        <w:rPr>
          <w:rStyle w:val="XMLBlue"/>
          <w:lang w:val="en-US"/>
        </w:rPr>
        <w:t>&lt;</w:t>
      </w:r>
      <w:r>
        <w:rPr>
          <w:rStyle w:val="XMLDarkRed"/>
          <w:lang w:val="en-US"/>
        </w:rPr>
        <w:t>qualifier</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ack"/>
          <w:lang w:val="en-US"/>
        </w:rPr>
        <w:tab/>
        <w:tab/>
        <w:tab/>
        <w:tab/>
        <w:tab/>
      </w:r>
      <w:r>
        <w:rPr>
          <w:rStyle w:val="XMLBlue"/>
          <w:lang w:val="en-US"/>
        </w:rPr>
        <w:t>&lt;</w:t>
      </w:r>
      <w:r>
        <w:rPr>
          <w:rStyle w:val="XMLDarkRed"/>
          <w:lang w:val="en-US"/>
        </w:rPr>
        <w:t>name</w:t>
      </w:r>
      <w:r>
        <w:rPr>
          <w:rStyle w:val="XMLRed"/>
          <w:lang w:val="en-US"/>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lang w:val="en-US"/>
        </w:rPr>
        <w:tab/>
        <w:tab/>
        <w:tab/>
        <w:tab/>
        <w:tab/>
        <w:tab/>
        <w:t>code</w:t>
      </w:r>
      <w:r>
        <w:rPr>
          <w:rStyle w:val="XMLBlue"/>
          <w:lang w:val="en-US"/>
        </w:rPr>
        <w:t>="</w:t>
      </w:r>
      <w:r>
        <w:rPr>
          <w:rStyle w:val="XMLBlack"/>
          <w:lang w:val="en-US"/>
        </w:rPr>
        <w:t>1.3</w:t>
      </w:r>
      <w:r>
        <w:rPr>
          <w:rStyle w:val="XMLBlue"/>
          <w:lang w:val="en-US"/>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lang w:val="en-US"/>
        </w:rPr>
      </w:pPr>
      <w:r>
        <w:rPr>
          <w:rStyle w:val="XMLRed"/>
          <w:lang w:val="en-US"/>
        </w:rPr>
        <w:tab/>
        <w:tab/>
        <w:tab/>
        <w:tab/>
        <w:tab/>
        <w:tab/>
        <w:t>codeSystem</w:t>
      </w:r>
      <w:r>
        <w:rPr>
          <w:rStyle w:val="XMLBlue"/>
          <w:lang w:val="en-US"/>
        </w:rPr>
        <w:t>="</w:t>
      </w:r>
      <w:r>
        <w:rPr>
          <w:rStyle w:val="XMLBlack"/>
          <w:lang w:val="en-US"/>
        </w:rPr>
        <w:t>1.2.246.537.6.12.999.2003</w:t>
      </w:r>
      <w:r>
        <w:rPr>
          <w:rStyle w:val="XMLBlue"/>
          <w:lang w:val="en-US"/>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Red"/>
          <w:lang w:val="en-US"/>
        </w:rPr>
        <w:tab/>
        <w:tab/>
        <w:tab/>
        <w:tab/>
        <w:tab/>
        <w:tab/>
        <w:t>displayName</w:t>
      </w:r>
      <w:r>
        <w:rPr>
          <w:rStyle w:val="XMLBlue"/>
          <w:lang w:val="en-US"/>
        </w:rPr>
        <w:t>="</w:t>
      </w:r>
      <w:r>
        <w:rPr>
          <w:rStyle w:val="XMLBlack"/>
          <w:lang w:val="en-US"/>
        </w:rPr>
        <w:t>Oppiarvo</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rPr>
      </w:pPr>
      <w:r>
        <w:rPr>
          <w:rStyle w:val="XMLBlack"/>
          <w:lang w:val="en-US"/>
        </w:rPr>
        <w:tab/>
        <w:tab/>
        <w:tab/>
        <w:tab/>
        <w:tab/>
      </w:r>
      <w:r>
        <w:rPr>
          <w:rStyle w:val="XMLBlue"/>
        </w:rPr>
        <w:t>&lt;</w:t>
      </w:r>
      <w:r>
        <w:rPr>
          <w:rStyle w:val="XMLDarkRed"/>
        </w:rPr>
        <w:t>value</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rPr>
      </w:pPr>
      <w:r>
        <w:rPr>
          <w:rStyle w:val="XMLRed"/>
        </w:rPr>
        <w:tab/>
        <w:tab/>
        <w:tab/>
        <w:tab/>
        <w:tab/>
        <w:tab/>
        <w:t>code</w:t>
      </w:r>
      <w:r>
        <w:rPr>
          <w:rStyle w:val="XMLBlue"/>
        </w:rPr>
        <w:t>="</w:t>
      </w:r>
      <w:r>
        <w:rPr>
          <w:rStyle w:val="XMLText"/>
        </w:rPr>
        <w:t>tähän koodi, jos on</w:t>
      </w:r>
      <w:r>
        <w:rPr>
          <w:rStyle w:val="XMLBlue"/>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rPr>
      </w:pPr>
      <w:r>
        <w:rPr>
          <w:rStyle w:val="XMLRed"/>
        </w:rPr>
        <w:tab/>
        <w:tab/>
        <w:tab/>
        <w:tab/>
        <w:tab/>
        <w:tab/>
        <w:t>codeSystem</w:t>
      </w:r>
      <w:r>
        <w:rPr>
          <w:rStyle w:val="XMLBlue"/>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rPr>
        <w:tab/>
        <w:tab/>
        <w:tab/>
        <w:tab/>
        <w:tab/>
        <w:tab/>
        <w:t>displayName</w:t>
      </w:r>
      <w:r>
        <w:rPr>
          <w:rStyle w:val="XMLBlue"/>
        </w:rPr>
        <w:t>="</w:t>
      </w:r>
      <w:r>
        <w:rPr>
          <w:rStyle w:val="XMLBlack"/>
        </w:rPr>
        <w:t xml:space="preserve">tähän oppiarvo tekstinä, jos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ack"/>
        </w:rPr>
        <w:tab/>
        <w:tab/>
        <w:tab/>
        <w:tab/>
        <w:tab/>
        <w:tab/>
        <w:tab/>
        <w:tab/>
        <w:tab/>
        <w:tab/>
      </w:r>
      <w:r>
        <w:rPr>
          <w:rStyle w:val="XMLBlack"/>
          <w:lang w:val="en-GB"/>
        </w:rPr>
        <w:t>koodaus</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ue"/>
          <w:highlight w:val="white"/>
          <w:lang w:val="en-GB"/>
        </w:rPr>
      </w:pPr>
      <w:r>
        <w:rPr>
          <w:rStyle w:val="XMLBlue"/>
          <w:lang w:val="en-GB"/>
        </w:rPr>
        <w:tab/>
        <w:tab/>
        <w:tab/>
        <w:tab/>
        <w:tab/>
        <w:tab/>
      </w:r>
      <w:r>
        <w:rPr>
          <w:rStyle w:val="XMLBlue"/>
          <w:highlight w:val="white"/>
          <w:lang w:val="en-GB"/>
        </w:rPr>
        <w:t>&lt;</w:t>
      </w:r>
      <w:r>
        <w:rPr>
          <w:rStyle w:val="XMLDarkRed"/>
          <w:highlight w:val="white"/>
          <w:lang w:val="en-GB"/>
        </w:rPr>
        <w:t>originalText</w:t>
      </w:r>
      <w:r>
        <w:rPr>
          <w:rStyle w:val="XMLBlue"/>
          <w:highlight w:val="white"/>
          <w:lang w:val="en-GB"/>
        </w:rPr>
        <w:t>&gt;</w:t>
      </w:r>
      <w:r>
        <w:rPr>
          <w:rStyle w:val="XMLText"/>
          <w:highlight w:val="white"/>
          <w:lang w:val="en-GB"/>
        </w:rPr>
        <w:t>Koodaamaton oppiarvo</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ue"/>
          <w:lang w:val="en-US"/>
        </w:rPr>
      </w:pPr>
      <w:r>
        <w:rPr>
          <w:rStyle w:val="XMLBlue"/>
          <w:highlight w:val="white"/>
          <w:lang w:val="en-GB"/>
        </w:rPr>
        <w:tab/>
        <w:tab/>
        <w:tab/>
        <w:tab/>
        <w:tab/>
        <w:tab/>
      </w:r>
      <w:r>
        <w:rPr>
          <w:rStyle w:val="XMLBlue"/>
          <w:highlight w:val="white"/>
          <w:lang w:val="en-US"/>
        </w:rPr>
        <w:t>&lt;/</w:t>
      </w:r>
      <w:r>
        <w:rPr>
          <w:rStyle w:val="XMLDarkRed"/>
          <w:highlight w:val="white"/>
          <w:lang w:val="en-US"/>
        </w:rPr>
        <w:t>originalText</w:t>
      </w:r>
      <w:r>
        <w:rPr>
          <w:rStyle w:val="XMLBlue"/>
          <w:highlight w:val="whit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ue"/>
          <w:lang w:val="en-US"/>
        </w:rPr>
        <w:tab/>
        <w:tab/>
        <w:tab/>
        <w:tab/>
        <w:tab/>
        <w:t>&lt;/</w:t>
      </w:r>
      <w:r>
        <w:rPr>
          <w:rStyle w:val="XMLDarkRed"/>
          <w:lang w:val="en-US"/>
        </w:rPr>
        <w:t>value</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ack"/>
          <w:lang w:val="en-US"/>
        </w:rPr>
        <w:tab/>
        <w:tab/>
        <w:tab/>
        <w:tab/>
      </w:r>
      <w:r>
        <w:rPr>
          <w:rStyle w:val="XMLBlue"/>
          <w:lang w:val="en-US"/>
        </w:rPr>
        <w:t>&lt;/</w:t>
      </w:r>
      <w:r>
        <w:rPr>
          <w:rStyle w:val="XMLDarkRed"/>
          <w:lang w:val="en-US"/>
        </w:rPr>
        <w:t>qualifier</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 w:val="left" w:pos="2699" w:leader="none"/>
          <w:tab w:val="left" w:pos="2999" w:leader="none"/>
          <w:tab w:val="left" w:pos="3300" w:leader="none"/>
          <w:tab w:val="left" w:pos="3600" w:leader="none"/>
          <w:tab w:val="left" w:pos="3901" w:leader="none"/>
        </w:tabs>
        <w:autoSpaceDE w:val="false"/>
        <w:rPr>
          <w:rStyle w:val="XMLBlack"/>
          <w:rFonts w:cs="Arial"/>
          <w:lang w:val="en-GB"/>
        </w:rPr>
      </w:pPr>
      <w:r>
        <w:rPr>
          <w:rStyle w:val="XMLBlue"/>
          <w:lang w:val="en-US"/>
        </w:rPr>
        <w:tab/>
        <w:tab/>
        <w:tab/>
        <w:tab/>
      </w:r>
      <w:r>
        <w:rPr>
          <w:rStyle w:val="XMLBlue"/>
          <w:rFonts w:cs="Arial"/>
          <w:lang w:val="en-GB"/>
        </w:rPr>
        <w:t>&lt;</w:t>
      </w:r>
      <w:r>
        <w:rPr>
          <w:rStyle w:val="XMLDarkRed"/>
          <w:rFonts w:cs="Arial"/>
          <w:lang w:val="en-GB"/>
        </w:rPr>
        <w:t>qualifier</w:t>
      </w:r>
      <w:r>
        <w:rPr>
          <w:rStyle w:val="XMLBlue"/>
          <w:rFonts w:cs="Arial"/>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ack"/>
          <w:rFonts w:cs="Arial"/>
          <w:lang w:val="en-GB"/>
        </w:rPr>
        <w:tab/>
        <w:tab/>
        <w:tab/>
        <w:tab/>
        <w:tab/>
      </w:r>
      <w:r>
        <w:rPr>
          <w:rStyle w:val="XMLBlue"/>
          <w:rFonts w:cs="Arial"/>
          <w:lang w:val="en-GB"/>
        </w:rPr>
        <w:t>&lt;</w:t>
      </w:r>
      <w:r>
        <w:rPr>
          <w:rStyle w:val="XMLDarkRed"/>
          <w:rFonts w:cs="Arial"/>
          <w:lang w:val="en-GB"/>
        </w:rPr>
        <w:t>name</w:t>
      </w:r>
      <w:r>
        <w:rPr>
          <w:rStyle w:val="XMLRed"/>
          <w:rFonts w:cs="Arial"/>
          <w:lang w:val="en-GB"/>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rFonts w:cs="Arial"/>
          <w:lang w:val="en-GB"/>
        </w:rPr>
        <w:tab/>
        <w:tab/>
        <w:tab/>
        <w:tab/>
        <w:tab/>
        <w:tab/>
        <w:t>code</w:t>
      </w:r>
      <w:r>
        <w:rPr>
          <w:rStyle w:val="XMLBlue"/>
          <w:rFonts w:cs="Arial"/>
          <w:lang w:val="en-GB"/>
        </w:rPr>
        <w:t>="</w:t>
      </w:r>
      <w:r>
        <w:rPr>
          <w:rStyle w:val="XMLBlue"/>
          <w:rFonts w:cs="Arial"/>
          <w:color w:val="000000"/>
          <w:lang w:val="en-GB"/>
        </w:rPr>
        <w:t>151</w:t>
      </w:r>
      <w:r>
        <w:rPr>
          <w:rStyle w:val="XMLBlue"/>
          <w:rFonts w:cs="Arial"/>
          <w:lang w:val="en-GB"/>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ue"/>
          <w:rFonts w:cs="Arial"/>
          <w:lang w:val="en-GB"/>
        </w:rPr>
        <w:tab/>
        <w:tab/>
        <w:tab/>
        <w:tab/>
        <w:tab/>
        <w:tab/>
      </w:r>
      <w:r>
        <w:rPr>
          <w:rStyle w:val="XMLRed"/>
          <w:rFonts w:cs="Arial"/>
        </w:rPr>
        <w:t>codeSystem</w:t>
      </w:r>
      <w:r>
        <w:rPr>
          <w:rStyle w:val="XMLBlue"/>
          <w:rFonts w:cs="Arial"/>
        </w:rPr>
        <w:t>="</w:t>
      </w:r>
      <w:r>
        <w:rPr>
          <w:rFonts w:cs="Arial" w:ascii="Arial" w:hAnsi="Arial"/>
        </w:rPr>
        <w:t>1.2.246.537.6.12.2002.126</w:t>
      </w:r>
      <w:r>
        <w:rPr>
          <w:rStyle w:val="XMLBlue"/>
          <w:rFonts w:cs="Arial"/>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Fonts w:cs="Arial" w:ascii="Arial" w:hAnsi="Arial"/>
          <w:color w:val="FF0000"/>
        </w:rPr>
        <w:tab/>
        <w:tab/>
        <w:tab/>
        <w:tab/>
        <w:tab/>
        <w:tab/>
        <w:t>codeSystemName</w:t>
      </w:r>
      <w:r>
        <w:rPr>
          <w:rFonts w:cs="Arial" w:ascii="Arial" w:hAnsi="Arial"/>
          <w:color w:val="0000FF"/>
        </w:rPr>
        <w:t>="</w:t>
      </w:r>
      <w:r>
        <w:rPr>
          <w:rFonts w:cs="Arial" w:ascii="Arial" w:hAnsi="Arial"/>
        </w:rPr>
        <w:t>Lääkityslista</w:t>
      </w:r>
      <w:r>
        <w:rPr>
          <w:rFonts w:cs="Arial" w:ascii="Arial" w:hAnsi="Arial"/>
          <w:color w:val="0000FF"/>
        </w:rPr>
        <w:t>"</w:t>
      </w:r>
      <w:r>
        <w:rPr>
          <w:rFonts w:cs="Arial" w:ascii="Arial" w:hAnsi="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rFonts w:cs="Arial"/>
        </w:rPr>
      </w:pPr>
      <w:r>
        <w:rPr>
          <w:rFonts w:cs="Arial" w:ascii="Arial" w:hAnsi="Arial"/>
          <w:color w:val="FF0000"/>
        </w:rPr>
        <w:tab/>
        <w:tab/>
        <w:tab/>
        <w:tab/>
        <w:tab/>
        <w:tab/>
        <w:t>displayName</w:t>
      </w:r>
      <w:r>
        <w:rPr>
          <w:rFonts w:cs="Arial" w:ascii="Arial" w:hAnsi="Arial"/>
          <w:color w:val="0000FF"/>
        </w:rPr>
        <w:t>="</w:t>
      </w:r>
      <w:r>
        <w:rPr>
          <w:rFonts w:cs="Arial" w:ascii="Arial" w:hAnsi="Arial"/>
        </w:rPr>
        <w:t>Ammattioikeus</w:t>
      </w:r>
      <w:r>
        <w:rPr>
          <w:rFonts w:cs="Arial" w:ascii="Arial" w:hAnsi="Arial"/>
          <w:color w:val="0000FF"/>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rFonts w:cs="Arial"/>
        </w:rPr>
        <w:tab/>
        <w:tab/>
        <w:tab/>
        <w:tab/>
        <w:tab/>
      </w:r>
      <w:r>
        <w:rPr>
          <w:rStyle w:val="XMLBlue"/>
          <w:rFonts w:cs="Arial"/>
        </w:rPr>
        <w:t>&lt;</w:t>
      </w:r>
      <w:r>
        <w:rPr>
          <w:rStyle w:val="XMLDarkRed"/>
          <w:rFonts w:cs="Arial"/>
        </w:rPr>
        <w:t>value</w:t>
      </w:r>
      <w:r>
        <w:rPr>
          <w:rStyle w:val="XMLRed"/>
          <w:rFonts w:cs="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rFonts w:cs="Arial"/>
        </w:rPr>
        <w:tab/>
        <w:tab/>
        <w:tab/>
        <w:tab/>
        <w:tab/>
        <w:tab/>
        <w:t>code</w:t>
      </w:r>
      <w:r>
        <w:rPr>
          <w:rStyle w:val="XMLBlue"/>
          <w:rFonts w:cs="Arial"/>
        </w:rPr>
        <w:t>="</w:t>
      </w:r>
      <w:r>
        <w:rPr>
          <w:rStyle w:val="XMLBlue"/>
          <w:rFonts w:cs="Arial"/>
          <w:color w:val="000000"/>
        </w:rPr>
        <w:t>034</w:t>
      </w:r>
      <w:r>
        <w:rPr>
          <w:rStyle w:val="XMLBlue"/>
          <w:rFonts w:cs="Arial"/>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803" w:hanging="0"/>
        <w:rPr>
          <w:rFonts w:ascii="Arial" w:hAnsi="Arial" w:cs="Arial"/>
        </w:rPr>
      </w:pPr>
      <w:r>
        <w:rPr>
          <w:rFonts w:cs="Arial" w:ascii="Arial" w:hAnsi="Arial"/>
          <w:color w:val="FF0000"/>
        </w:rPr>
        <w:t>codeSystem</w:t>
      </w:r>
      <w:r>
        <w:rPr>
          <w:rFonts w:cs="Arial" w:ascii="Arial" w:hAnsi="Arial"/>
          <w:color w:val="0000FF"/>
        </w:rPr>
        <w:t>="</w:t>
      </w:r>
      <w:r>
        <w:rPr>
          <w:rFonts w:cs="Arial" w:ascii="Arial" w:hAnsi="Arial"/>
        </w:rPr>
        <w:t>1.2.246.537.6.140.2008</w:t>
      </w:r>
      <w:r>
        <w:rPr>
          <w:rFonts w:cs="Arial" w:ascii="Arial" w:hAnsi="Arial"/>
          <w:color w:val="0000FF"/>
        </w:rPr>
        <w:t>"</w:t>
      </w:r>
      <w:r>
        <w:rPr>
          <w:rFonts w:cs="Arial" w:ascii="Arial" w:hAnsi="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803" w:hanging="0"/>
        <w:rPr>
          <w:rStyle w:val="XMLBlue"/>
          <w:rFonts w:cs="Arial"/>
          <w:color w:val="FF0000"/>
        </w:rPr>
      </w:pPr>
      <w:r>
        <w:rPr>
          <w:rFonts w:cs="Arial" w:ascii="Arial" w:hAnsi="Arial"/>
          <w:color w:val="FF0000"/>
        </w:rPr>
        <w:t>codeSystemName</w:t>
      </w:r>
      <w:r>
        <w:rPr>
          <w:rFonts w:cs="Arial" w:ascii="Arial" w:hAnsi="Arial"/>
          <w:color w:val="0000FF"/>
        </w:rPr>
        <w:t>="</w:t>
      </w:r>
      <w:r>
        <w:rPr>
          <w:rFonts w:cs="Arial" w:ascii="Arial" w:hAnsi="Arial"/>
        </w:rPr>
        <w:t>Valvira - Ammattioikeudet</w:t>
      </w:r>
      <w:r>
        <w:rPr>
          <w:rFonts w:cs="Arial" w:ascii="Arial" w:hAnsi="Arial"/>
          <w:color w:val="0000FF"/>
        </w:rPr>
        <w:t>"</w:t>
      </w:r>
      <w:r>
        <w:rPr>
          <w:rFonts w:cs="Arial" w:ascii="Arial" w:hAnsi="Arial"/>
        </w:rPr>
        <w:t xml:space="preserve"> </w:t>
      </w:r>
      <w:r>
        <w:rPr>
          <w:rFonts w:cs="Arial" w:ascii="Arial" w:hAnsi="Arial"/>
          <w:color w:val="FF0000"/>
        </w:rPr>
        <w:t>displayName</w:t>
      </w:r>
      <w:r>
        <w:rPr>
          <w:rFonts w:cs="Arial" w:ascii="Arial" w:hAnsi="Arial"/>
          <w:color w:val="0000FF"/>
        </w:rPr>
        <w:t>="</w:t>
      </w:r>
      <w:r>
        <w:rPr>
          <w:rFonts w:cs="Arial" w:ascii="Arial" w:hAnsi="Arial"/>
        </w:rPr>
        <w:t>Laillistettu erikoislääkäri</w:t>
      </w:r>
      <w:r>
        <w:rPr>
          <w:rFonts w:cs="Arial" w:ascii="Arial" w:hAnsi="Arial"/>
          <w:color w:val="0000FF"/>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0000FF"/>
          <w:sz w:val="20"/>
          <w:szCs w:val="20"/>
        </w:rPr>
      </w:pPr>
      <w:r>
        <w:rPr>
          <w:rStyle w:val="XMLBlack"/>
        </w:rPr>
        <w:tab/>
        <w:tab/>
        <w:tab/>
        <w:tab/>
      </w:r>
      <w:r>
        <w:rPr>
          <w:rStyle w:val="XMLBlue"/>
        </w:rPr>
        <w:t>&lt;/</w:t>
      </w:r>
      <w:r>
        <w:rPr>
          <w:rStyle w:val="XMLDarkRed"/>
        </w:rPr>
        <w:t>qualifier</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808080"/>
          <w:highlight w:val="white"/>
        </w:rPr>
      </w:pPr>
      <w:r>
        <w:rPr>
          <w:rFonts w:cs="Arial" w:ascii="Arial" w:hAnsi="Arial"/>
          <w:color w:val="0000FF"/>
          <w:highlight w:val="white"/>
        </w:rPr>
        <w:tab/>
        <w:tab/>
        <w:tab/>
        <w:tab/>
        <w:t>&lt;!--</w:t>
      </w:r>
      <w:r>
        <w:rPr>
          <w:rFonts w:cs="Arial" w:ascii="Arial" w:hAnsi="Arial"/>
          <w:color w:val="808080"/>
          <w:highlight w:val="white"/>
        </w:rPr>
        <w:t xml:space="preserve"> lääkkeen määrääjän lisäerikoisalat, annetaan mikäli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808080"/>
          <w:highlight w:val="white"/>
        </w:rPr>
      </w:pPr>
      <w:r>
        <w:rPr>
          <w:rFonts w:cs="Arial" w:ascii="Arial" w:hAnsi="Arial"/>
          <w:color w:val="808080"/>
          <w:highlight w:val="white"/>
        </w:rPr>
        <w:tab/>
        <w:tab/>
        <w:tab/>
        <w:tab/>
        <w:tab/>
        <w:t xml:space="preserve">erikoisaloja on enemmän kuin yksi, qualifieria toistetaan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000000"/>
          <w:highlight w:val="white"/>
        </w:rPr>
      </w:pPr>
      <w:r>
        <w:rPr>
          <w:rFonts w:cs="Arial" w:ascii="Arial" w:hAnsi="Arial"/>
          <w:color w:val="808080"/>
          <w:highlight w:val="white"/>
        </w:rPr>
        <w:tab/>
        <w:tab/>
        <w:tab/>
        <w:tab/>
        <w:tab/>
        <w:t xml:space="preserve">tarvittava määrä (tulee käyttöön 1.1.2017) </w:t>
      </w:r>
      <w:r>
        <w:rPr>
          <w:rFonts w:cs="Arial" w:ascii="Arial" w:hAnsi="Arial"/>
          <w:color w:val="0000FF"/>
          <w:highlight w:val="whit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0000FF"/>
          <w:highlight w:val="white"/>
        </w:rPr>
      </w:pPr>
      <w:r>
        <w:rPr>
          <w:rFonts w:cs="Arial" w:ascii="Arial" w:hAnsi="Arial"/>
          <w:color w:val="000000"/>
          <w:highlight w:val="white"/>
        </w:rPr>
        <w:tab/>
        <w:tab/>
        <w:tab/>
        <w:tab/>
      </w:r>
      <w:r>
        <w:rPr>
          <w:rFonts w:cs="Arial" w:ascii="Arial" w:hAnsi="Arial"/>
          <w:color w:val="0000FF"/>
          <w:highlight w:val="white"/>
        </w:rPr>
        <w:t>&lt;</w:t>
      </w:r>
      <w:r>
        <w:rPr>
          <w:rFonts w:cs="Arial" w:ascii="Arial" w:hAnsi="Arial"/>
          <w:color w:val="800000"/>
          <w:highlight w:val="white"/>
        </w:rPr>
        <w:t>qualifier</w:t>
      </w:r>
      <w:r>
        <w:rPr>
          <w:rFonts w:cs="Arial" w:ascii="Arial" w:hAnsi="Arial"/>
          <w:color w:val="0000FF"/>
          <w:highlight w:val="whit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FF0000"/>
          <w:highlight w:val="white"/>
          <w:lang w:val="en-US"/>
        </w:rPr>
      </w:pPr>
      <w:r>
        <w:rPr>
          <w:rFonts w:cs="Arial" w:ascii="Arial" w:hAnsi="Arial"/>
          <w:color w:val="0000FF"/>
          <w:highlight w:val="white"/>
        </w:rPr>
        <w:tab/>
        <w:tab/>
        <w:tab/>
        <w:tab/>
        <w:tab/>
      </w:r>
      <w:r>
        <w:rPr>
          <w:rFonts w:cs="Arial" w:ascii="Arial" w:hAnsi="Arial"/>
          <w:color w:val="0000FF"/>
          <w:highlight w:val="white"/>
          <w:lang w:val="en-US"/>
        </w:rPr>
        <w:t>&lt;</w:t>
      </w:r>
      <w:r>
        <w:rPr>
          <w:rFonts w:cs="Arial" w:ascii="Arial" w:hAnsi="Arial"/>
          <w:color w:val="800000"/>
          <w:highlight w:val="white"/>
          <w:lang w:val="en-US"/>
        </w:rPr>
        <w:t>name</w:t>
      </w:r>
      <w:r>
        <w:rPr>
          <w:rFonts w:cs="Arial" w:ascii="Arial" w:hAnsi="Arial"/>
          <w:color w:val="FF0000"/>
          <w:highlight w:val="white"/>
          <w:lang w:val="en-US"/>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FF0000"/>
          <w:highlight w:val="white"/>
          <w:lang w:val="en-US"/>
        </w:rPr>
      </w:pPr>
      <w:r>
        <w:rPr>
          <w:rFonts w:cs="Arial" w:ascii="Arial" w:hAnsi="Arial"/>
          <w:color w:val="FF0000"/>
          <w:highlight w:val="white"/>
          <w:lang w:val="en-US"/>
        </w:rPr>
        <w:tab/>
        <w:tab/>
        <w:tab/>
        <w:tab/>
        <w:tab/>
        <w:tab/>
        <w:t>code</w:t>
      </w:r>
      <w:r>
        <w:rPr>
          <w:rFonts w:cs="Arial" w:ascii="Arial" w:hAnsi="Arial"/>
          <w:color w:val="0000FF"/>
          <w:highlight w:val="white"/>
          <w:lang w:val="en-US"/>
        </w:rPr>
        <w:t>="</w:t>
      </w:r>
      <w:r>
        <w:rPr>
          <w:rFonts w:cs="Arial" w:ascii="Arial" w:hAnsi="Arial"/>
          <w:color w:val="000000"/>
          <w:highlight w:val="white"/>
          <w:lang w:val="en-US"/>
        </w:rPr>
        <w:t>195</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FF0000"/>
          <w:highlight w:val="white"/>
          <w:lang w:val="en-US"/>
        </w:rPr>
      </w:pPr>
      <w:r>
        <w:rPr>
          <w:rFonts w:cs="Arial" w:ascii="Arial" w:hAnsi="Arial"/>
          <w:color w:val="FF0000"/>
          <w:highlight w:val="white"/>
          <w:lang w:val="en-US"/>
        </w:rPr>
        <w:tab/>
        <w:tab/>
        <w:tab/>
        <w:tab/>
        <w:tab/>
        <w:tab/>
        <w:t>codeSystem</w:t>
      </w:r>
      <w:r>
        <w:rPr>
          <w:rFonts w:cs="Arial" w:ascii="Arial" w:hAnsi="Arial"/>
          <w:color w:val="0000FF"/>
          <w:highlight w:val="white"/>
          <w:lang w:val="en-US"/>
        </w:rPr>
        <w:t>="</w:t>
      </w:r>
      <w:r>
        <w:rPr>
          <w:rFonts w:cs="Arial" w:ascii="Arial" w:hAnsi="Arial"/>
          <w:color w:val="000000"/>
          <w:highlight w:val="white"/>
          <w:lang w:val="en-US"/>
        </w:rPr>
        <w:t>1.2.246.537.6.12.2002.126</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FF0000"/>
          <w:highlight w:val="white"/>
          <w:lang w:val="en-US"/>
        </w:rPr>
      </w:pPr>
      <w:r>
        <w:rPr>
          <w:rFonts w:cs="Arial" w:ascii="Arial" w:hAnsi="Arial"/>
          <w:color w:val="FF0000"/>
          <w:highlight w:val="white"/>
          <w:lang w:val="en-US"/>
        </w:rPr>
        <w:tab/>
        <w:tab/>
        <w:tab/>
        <w:tab/>
        <w:tab/>
        <w:tab/>
        <w:t>codeSystemName</w:t>
      </w:r>
      <w:r>
        <w:rPr>
          <w:rFonts w:cs="Arial" w:ascii="Arial" w:hAnsi="Arial"/>
          <w:color w:val="0000FF"/>
          <w:highlight w:val="white"/>
          <w:lang w:val="en-US"/>
        </w:rPr>
        <w:t>="</w:t>
      </w:r>
      <w:r>
        <w:rPr>
          <w:rFonts w:cs="Arial" w:ascii="Arial" w:hAnsi="Arial"/>
          <w:color w:val="000000"/>
          <w:highlight w:val="white"/>
          <w:lang w:val="en-US"/>
        </w:rPr>
        <w:t>Lääkityslista</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000000"/>
          <w:highlight w:val="white"/>
        </w:rPr>
      </w:pPr>
      <w:r>
        <w:rPr>
          <w:rFonts w:cs="Arial" w:ascii="Arial" w:hAnsi="Arial"/>
          <w:color w:val="FF0000"/>
          <w:highlight w:val="white"/>
          <w:lang w:val="en-US"/>
        </w:rPr>
        <w:tab/>
        <w:tab/>
        <w:tab/>
        <w:tab/>
        <w:tab/>
        <w:tab/>
      </w:r>
      <w:r>
        <w:rPr>
          <w:rFonts w:cs="Arial" w:ascii="Arial" w:hAnsi="Arial"/>
          <w:color w:val="FF0000"/>
          <w:highlight w:val="white"/>
        </w:rPr>
        <w:t>displayName</w:t>
      </w:r>
      <w:r>
        <w:rPr>
          <w:rFonts w:cs="Arial" w:ascii="Arial" w:hAnsi="Arial"/>
          <w:color w:val="0000FF"/>
          <w:highlight w:val="white"/>
        </w:rPr>
        <w:t>="</w:t>
      </w:r>
      <w:r>
        <w:rPr>
          <w:rFonts w:cs="Arial" w:ascii="Arial" w:hAnsi="Arial"/>
          <w:color w:val="000000"/>
          <w:highlight w:val="white"/>
        </w:rPr>
        <w:t>Lääkkeen määrääjän lisäerikoisala</w:t>
      </w:r>
      <w:r>
        <w:rPr>
          <w:rFonts w:cs="Arial" w:ascii="Arial" w:hAnsi="Arial"/>
          <w:color w:val="0000FF"/>
          <w:highlight w:val="whit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FF0000"/>
          <w:highlight w:val="white"/>
        </w:rPr>
      </w:pPr>
      <w:r>
        <w:rPr>
          <w:rFonts w:cs="Arial" w:ascii="Arial" w:hAnsi="Arial"/>
          <w:color w:val="000000"/>
          <w:highlight w:val="white"/>
        </w:rPr>
        <w:tab/>
        <w:tab/>
        <w:tab/>
        <w:tab/>
        <w:tab/>
      </w:r>
      <w:r>
        <w:rPr>
          <w:rFonts w:cs="Arial" w:ascii="Arial" w:hAnsi="Arial"/>
          <w:color w:val="0000FF"/>
          <w:highlight w:val="white"/>
        </w:rPr>
        <w:t>&lt;</w:t>
      </w:r>
      <w:r>
        <w:rPr>
          <w:rFonts w:cs="Arial" w:ascii="Arial" w:hAnsi="Arial"/>
          <w:color w:val="800000"/>
          <w:highlight w:val="white"/>
        </w:rPr>
        <w:t>value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86113-180</w:t>
      </w:r>
      <w:r>
        <w:rPr>
          <w:rFonts w:cs="Arial" w:ascii="Arial" w:hAnsi="Arial"/>
          <w:color w:val="0000FF"/>
          <w:highlight w:val="white"/>
        </w:rPr>
        <w:t>"</w:t>
      </w:r>
      <w:r>
        <w:rPr>
          <w:rFonts w:cs="Arial" w:ascii="Arial" w:hAnsi="Arial"/>
          <w:color w:val="FF0000"/>
          <w:highlight w:val="white"/>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FF0000"/>
          <w:highlight w:val="white"/>
        </w:rPr>
      </w:pPr>
      <w:r>
        <w:rPr>
          <w:rFonts w:cs="Arial" w:ascii="Arial" w:hAnsi="Arial"/>
          <w:color w:val="FF0000"/>
          <w:highlight w:val="white"/>
        </w:rPr>
        <w:tab/>
        <w:tab/>
        <w:tab/>
        <w:tab/>
        <w:tab/>
        <w:tab/>
        <w:t>codeSystem</w:t>
      </w:r>
      <w:r>
        <w:rPr>
          <w:rFonts w:cs="Arial" w:ascii="Arial" w:hAnsi="Arial"/>
          <w:color w:val="0000FF"/>
          <w:highlight w:val="white"/>
        </w:rPr>
        <w:t>="</w:t>
      </w:r>
      <w:r>
        <w:rPr>
          <w:rFonts w:cs="Arial" w:ascii="Arial" w:hAnsi="Arial"/>
          <w:color w:val="000000"/>
          <w:highlight w:val="white"/>
        </w:rPr>
        <w:t>1.2.246.537.6.148.2008</w:t>
      </w:r>
      <w:r>
        <w:rPr>
          <w:rFonts w:cs="Arial" w:ascii="Arial" w:hAnsi="Arial"/>
          <w:color w:val="0000FF"/>
          <w:highlight w:val="white"/>
        </w:rPr>
        <w:t>"</w:t>
      </w:r>
      <w:r>
        <w:rPr>
          <w:rFonts w:cs="Arial" w:ascii="Arial" w:hAnsi="Arial"/>
          <w:color w:val="FF0000"/>
          <w:highlight w:val="white"/>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FF0000"/>
          <w:highlight w:val="white"/>
        </w:rPr>
      </w:pPr>
      <w:r>
        <w:rPr>
          <w:rFonts w:cs="Arial" w:ascii="Arial" w:hAnsi="Arial"/>
          <w:color w:val="FF0000"/>
          <w:highlight w:val="white"/>
        </w:rPr>
        <w:tab/>
        <w:tab/>
        <w:tab/>
        <w:tab/>
        <w:tab/>
        <w:tab/>
        <w:t>codeSystemName</w:t>
      </w:r>
      <w:r>
        <w:rPr>
          <w:rFonts w:cs="Arial" w:ascii="Arial" w:hAnsi="Arial"/>
          <w:color w:val="0000FF"/>
          <w:highlight w:val="white"/>
        </w:rPr>
        <w:t>="</w:t>
      </w:r>
      <w:r>
        <w:rPr>
          <w:rFonts w:cs="Arial" w:ascii="Arial" w:hAnsi="Arial"/>
          <w:color w:val="000000"/>
          <w:highlight w:val="white"/>
        </w:rPr>
        <w:t>Valvira - Koulutusluokitus</w:t>
      </w:r>
      <w:r>
        <w:rPr>
          <w:rFonts w:cs="Arial" w:ascii="Arial" w:hAnsi="Arial"/>
          <w:color w:val="0000FF"/>
          <w:highlight w:val="white"/>
        </w:rPr>
        <w:t>"</w:t>
      </w:r>
      <w:r>
        <w:rPr>
          <w:rFonts w:cs="Arial" w:ascii="Arial" w:hAnsi="Arial"/>
          <w:color w:val="FF0000"/>
          <w:highlight w:val="white"/>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0000FF"/>
          <w:highlight w:val="white"/>
        </w:rPr>
      </w:pPr>
      <w:r>
        <w:rPr>
          <w:rFonts w:cs="Arial" w:ascii="Arial" w:hAnsi="Arial"/>
          <w:color w:val="FF0000"/>
          <w:highlight w:val="white"/>
        </w:rPr>
        <w:tab/>
        <w:tab/>
        <w:tab/>
        <w:tab/>
        <w:tab/>
        <w:tab/>
        <w:t>displayName</w:t>
      </w:r>
      <w:r>
        <w:rPr>
          <w:rFonts w:cs="Arial" w:ascii="Arial" w:hAnsi="Arial"/>
          <w:color w:val="0000FF"/>
          <w:highlight w:val="white"/>
        </w:rPr>
        <w:t>="</w:t>
      </w:r>
      <w:r>
        <w:rPr>
          <w:rFonts w:cs="Arial" w:ascii="Arial" w:hAnsi="Arial"/>
          <w:color w:val="000000"/>
          <w:highlight w:val="white"/>
        </w:rPr>
        <w:t>erikoislääkäri keuhkosairaudet</w:t>
      </w:r>
      <w:r>
        <w:rPr>
          <w:rFonts w:cs="Arial" w:ascii="Arial" w:hAnsi="Arial"/>
          <w:color w:val="0000FF"/>
          <w:highlight w:val="whit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000000"/>
          <w:highlight w:val="white"/>
          <w:lang w:val="en-US"/>
        </w:rPr>
      </w:pPr>
      <w:r>
        <w:rPr>
          <w:rFonts w:cs="Arial" w:ascii="Arial" w:hAnsi="Arial"/>
          <w:color w:val="0000FF"/>
          <w:highlight w:val="white"/>
        </w:rPr>
        <w:tab/>
        <w:tab/>
        <w:tab/>
        <w:tab/>
      </w:r>
      <w:r>
        <w:rPr>
          <w:rFonts w:cs="Arial" w:ascii="Arial" w:hAnsi="Arial"/>
          <w:color w:val="0000FF"/>
          <w:highlight w:val="white"/>
          <w:lang w:val="en-US"/>
        </w:rPr>
        <w:t>&lt;/</w:t>
      </w:r>
      <w:r>
        <w:rPr>
          <w:rFonts w:cs="Arial" w:ascii="Arial" w:hAnsi="Arial"/>
          <w:color w:val="800000"/>
          <w:highlight w:val="white"/>
          <w:lang w:val="en-US"/>
        </w:rPr>
        <w:t>qualifier</w:t>
      </w:r>
      <w:r>
        <w:rPr>
          <w:rFonts w:cs="Arial" w:ascii="Arial" w:hAnsi="Arial"/>
          <w:color w:val="0000FF"/>
          <w:highlight w:val="whit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tab/>
      </w:r>
      <w:r>
        <w:rPr>
          <w:rStyle w:val="XMLBlue"/>
          <w:lang w:val="en-US"/>
        </w:rPr>
        <w:t>&lt;/</w:t>
      </w:r>
      <w:r>
        <w:rPr>
          <w:rStyle w:val="XMLDarkRed"/>
          <w:lang w:val="en-US"/>
        </w:rPr>
        <w:t>translation</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r>
      <w:r>
        <w:rPr>
          <w:rStyle w:val="XMLBlue"/>
          <w:lang w:val="en-US"/>
        </w:rPr>
        <w:t>&lt;/</w:t>
      </w:r>
      <w:r>
        <w:rPr>
          <w:rStyle w:val="XMLDarkRed"/>
          <w:lang w:val="en-US"/>
        </w:rPr>
        <w:t>code</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r>
      <w:r>
        <w:rPr>
          <w:rStyle w:val="XMLBlue"/>
          <w:lang w:val="en-US"/>
        </w:rPr>
        <w:t>&lt;!—</w:t>
      </w:r>
      <w:r>
        <w:rPr>
          <w:rStyle w:val="XMLGray50"/>
          <w:lang w:val="en-US"/>
        </w:rPr>
        <w:t>Lääkkeen määrääjän nimi</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US"/>
        </w:rPr>
        <w:tab/>
        <w:tab/>
      </w:r>
      <w:r>
        <w:rPr>
          <w:rStyle w:val="XMLBlue"/>
          <w:lang w:val="en-GB"/>
        </w:rPr>
        <w:t>&lt;</w:t>
      </w:r>
      <w:r>
        <w:rPr>
          <w:rStyle w:val="XMLDarkRed"/>
          <w:lang w:val="en-GB"/>
        </w:rPr>
        <w:t>assignedPerson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Fonts w:cs="Arial"/>
          <w:lang w:val="en-US"/>
        </w:rPr>
      </w:pPr>
      <w:r>
        <w:rPr>
          <w:rStyle w:val="XMLBlack"/>
          <w:lang w:val="en-GB"/>
        </w:rPr>
        <w:tab/>
        <w:tab/>
        <w:tab/>
      </w:r>
      <w:r>
        <w:rPr>
          <w:rStyle w:val="XMLBlue"/>
          <w:lang w:val="en-US"/>
        </w:rPr>
        <w:t>&lt;</w:t>
      </w:r>
      <w:r>
        <w:rPr>
          <w:rStyle w:val="XMLDarkRed"/>
          <w:lang w:val="en-US"/>
        </w:rPr>
        <w:t>name</w:t>
      </w:r>
      <w:r>
        <w:rPr>
          <w:rStyle w:val="XMLBlue"/>
          <w:lang w:val="en-US"/>
        </w:rPr>
        <w:t>&gt;</w:t>
      </w:r>
    </w:p>
    <w:p>
      <w:pPr>
        <w:pStyle w:val="Normal"/>
        <w:autoSpaceDE w:val="false"/>
        <w:rPr>
          <w:rFonts w:ascii="Arial" w:hAnsi="Arial" w:cs="Arial"/>
          <w:color w:val="000000"/>
          <w:highlight w:val="white"/>
          <w:lang w:val="en-GB"/>
        </w:rPr>
      </w:pPr>
      <w:r>
        <w:rPr>
          <w:rStyle w:val="XMLBlack"/>
          <w:rFonts w:cs="Arial"/>
          <w:lang w:val="en-US"/>
        </w:rPr>
        <w:tab/>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r>
        <w:rPr>
          <w:rFonts w:cs="Arial" w:ascii="Arial" w:hAnsi="Arial"/>
          <w:color w:val="000000"/>
          <w:highlight w:val="white"/>
          <w:lang w:val="en-GB"/>
        </w:rPr>
        <w:t>Markka</w:t>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Fonts w:cs="Arial"/>
          <w:lang w:val="en-US"/>
        </w:rPr>
      </w:pPr>
      <w:r>
        <w:rPr>
          <w:rFonts w:cs="Arial" w:ascii="Arial" w:hAnsi="Arial"/>
          <w:color w:val="000000"/>
          <w:highlight w:val="white"/>
          <w:lang w:val="en-GB"/>
        </w:rPr>
        <w:tab/>
        <w:tab/>
        <w:tab/>
        <w:tab/>
        <w:t xml:space="preserve">  </w:t>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r>
        <w:rPr>
          <w:rFonts w:cs="Arial" w:ascii="Arial" w:hAnsi="Arial"/>
          <w:color w:val="000000"/>
          <w:highlight w:val="white"/>
          <w:lang w:val="en-GB"/>
        </w:rPr>
        <w:t>Timo</w:t>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tab/>
      </w:r>
      <w:r>
        <w:rPr>
          <w:rStyle w:val="XMLBlue"/>
          <w:lang w:val="en-US"/>
        </w:rPr>
        <w:t>&lt;/</w:t>
      </w:r>
      <w:r>
        <w:rPr>
          <w:rStyle w:val="XMLDarkRed"/>
          <w:lang w:val="en-US"/>
        </w:rPr>
        <w:t>name</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r>
      <w:r>
        <w:rPr>
          <w:rStyle w:val="XMLBlue"/>
          <w:lang w:val="en-US"/>
        </w:rPr>
        <w:t>&lt;/</w:t>
      </w:r>
      <w:r>
        <w:rPr>
          <w:rStyle w:val="XMLDarkRed"/>
          <w:lang w:val="en-US"/>
        </w:rPr>
        <w:t>assignedPerson</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US"/>
        </w:rPr>
        <w:tab/>
        <w:tab/>
      </w:r>
      <w:r>
        <w:rPr>
          <w:rStyle w:val="XMLBlue"/>
          <w:lang w:val="en-GB"/>
        </w:rPr>
        <w:t>&lt;!--</w:t>
      </w:r>
      <w:r>
        <w:rPr>
          <w:rStyle w:val="XMLGray50"/>
          <w:lang w:val="en-GB"/>
        </w:rPr>
        <w:t xml:space="preserve"> palveluyksikkö  id/root attribuutissa</w:t>
      </w:r>
      <w:r>
        <w:rPr>
          <w:rStyle w:val="XMLBlue"/>
          <w:lang w:val="en-GB"/>
        </w:rPr>
        <w:t>--&gt;</w:t>
      </w:r>
    </w:p>
    <w:p>
      <w:pPr>
        <w:pStyle w:val="Normal"/>
        <w:autoSpaceDE w:val="false"/>
        <w:rPr>
          <w:rFonts w:ascii="Arial" w:hAnsi="Arial" w:cs="Arial"/>
          <w:color w:val="000000"/>
          <w:highlight w:val="white"/>
          <w:lang w:val="en-GB"/>
        </w:rPr>
      </w:pPr>
      <w:r>
        <w:rPr>
          <w:rStyle w:val="XMLBlack"/>
          <w:lang w:val="en-GB"/>
        </w:rPr>
        <w:t xml:space="preserve">         </w:t>
      </w:r>
      <w:r>
        <w:rPr>
          <w:rFonts w:cs="Arial" w:ascii="Arial" w:hAnsi="Arial"/>
          <w:color w:val="0000FF"/>
          <w:highlight w:val="white"/>
          <w:lang w:val="en-GB"/>
        </w:rPr>
        <w:t>&lt;</w:t>
      </w:r>
      <w:r>
        <w:rPr>
          <w:rFonts w:cs="Arial" w:ascii="Arial" w:hAnsi="Arial"/>
          <w:color w:val="800000"/>
          <w:highlight w:val="white"/>
          <w:lang w:val="en-GB"/>
        </w:rPr>
        <w:t>representedOrganization</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eastAsia="Arial" w:cs="Arial" w:ascii="Arial" w:hAnsi="Arial"/>
          <w:color w:val="0000FF"/>
          <w:highlight w:val="white"/>
          <w:lang w:val="en-US"/>
        </w:rPr>
        <w:t xml:space="preserve">              </w:t>
      </w:r>
      <w:r>
        <w:rPr>
          <w:rFonts w:cs="Arial" w:ascii="Arial" w:hAnsi="Arial"/>
          <w:color w:val="0000FF"/>
          <w:highlight w:val="white"/>
        </w:rPr>
        <w:t>&lt;</w:t>
      </w:r>
      <w:r>
        <w:rPr>
          <w:rFonts w:cs="Arial" w:ascii="Arial" w:hAnsi="Arial"/>
          <w:color w:val="800000"/>
          <w:highlight w:val="white"/>
        </w:rPr>
        <w:t>id</w:t>
      </w:r>
      <w:r>
        <w:rPr>
          <w:rFonts w:cs="Arial" w:ascii="Arial" w:hAnsi="Arial"/>
          <w:color w:val="FF0000"/>
          <w:highlight w:val="white"/>
        </w:rPr>
        <w:t xml:space="preserve"> root</w:t>
      </w:r>
      <w:r>
        <w:rPr>
          <w:rFonts w:cs="Arial" w:ascii="Arial" w:hAnsi="Arial"/>
          <w:color w:val="0000FF"/>
          <w:highlight w:val="white"/>
        </w:rPr>
        <w:t>="</w:t>
      </w:r>
      <w:r>
        <w:rPr>
          <w:rFonts w:cs="Arial" w:ascii="Arial" w:hAnsi="Arial"/>
          <w:color w:val="000000"/>
          <w:highlight w:val="white"/>
        </w:rPr>
        <w:t>1.2.246.10.123456.10.1</w:t>
      </w:r>
      <w:r>
        <w:rPr>
          <w:rFonts w:cs="Arial" w:ascii="Arial" w:hAnsi="Arial"/>
          <w:color w:val="0000FF"/>
          <w:highlight w:val="white"/>
        </w:rPr>
        <w:t>"/&gt;</w:t>
      </w:r>
    </w:p>
    <w:p>
      <w:pPr>
        <w:pStyle w:val="Normal"/>
        <w:autoSpaceDE w:val="false"/>
        <w:rPr>
          <w:rFonts w:ascii="Arial" w:hAnsi="Arial" w:cs="Arial"/>
          <w:color w:val="000000"/>
          <w:highlight w:val="white"/>
        </w:rPr>
      </w:pPr>
      <w:r>
        <w:rPr>
          <w:rFonts w:eastAsia="Arial" w:cs="Arial" w:ascii="Arial" w:hAnsi="Arial"/>
          <w:color w:val="000000"/>
          <w:highlight w:val="white"/>
        </w:rPr>
        <w:t xml:space="preserve">              </w:t>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r>
        <w:rPr>
          <w:rFonts w:cs="Arial" w:ascii="Arial" w:hAnsi="Arial"/>
          <w:color w:val="000000"/>
          <w:highlight w:val="white"/>
        </w:rPr>
        <w:t>Testi terveysasema</w:t>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p>
    <w:p>
      <w:pPr>
        <w:pStyle w:val="Normal"/>
        <w:autoSpaceDE w:val="false"/>
        <w:rPr>
          <w:rFonts w:ascii="Arial" w:hAnsi="Arial" w:cs="Arial"/>
          <w:color w:val="000000"/>
          <w:highlight w:val="white"/>
          <w:lang w:val="en-US"/>
        </w:rPr>
      </w:pPr>
      <w:r>
        <w:rPr>
          <w:rFonts w:eastAsia="Arial" w:cs="Arial" w:ascii="Arial" w:hAnsi="Arial"/>
          <w:color w:val="000000"/>
          <w:highlight w:val="white"/>
        </w:rPr>
        <w:t xml:space="preserve">              </w:t>
      </w:r>
      <w:r>
        <w:rPr>
          <w:rFonts w:cs="Arial" w:ascii="Arial" w:hAnsi="Arial"/>
          <w:color w:val="0000FF"/>
          <w:highlight w:val="white"/>
          <w:lang w:val="en-US"/>
        </w:rPr>
        <w:t>&lt;!--</w:t>
      </w:r>
      <w:r>
        <w:rPr>
          <w:rFonts w:cs="Arial" w:ascii="Arial" w:hAnsi="Arial"/>
          <w:color w:val="808080"/>
          <w:highlight w:val="white"/>
          <w:lang w:val="en-US"/>
        </w:rPr>
        <w:t xml:space="preserve"> puhelinnumero </w:t>
      </w:r>
      <w:r>
        <w:rPr>
          <w:rFonts w:cs="Arial" w:ascii="Arial" w:hAnsi="Arial"/>
          <w:color w:val="0000FF"/>
          <w:highlight w:val="white"/>
          <w:lang w:val="en-US"/>
        </w:rPr>
        <w:t>--&gt;</w:t>
      </w:r>
    </w:p>
    <w:p>
      <w:pPr>
        <w:pStyle w:val="Normal"/>
        <w:autoSpaceDE w:val="false"/>
        <w:rPr>
          <w:rFonts w:ascii="Arial" w:hAnsi="Arial" w:cs="Arial"/>
          <w:color w:val="000000"/>
          <w:highlight w:val="white"/>
          <w:lang w:val="en-GB"/>
        </w:rPr>
      </w:pPr>
      <w:r>
        <w:rPr>
          <w:rFonts w:eastAsia="Arial" w:cs="Arial" w:ascii="Arial" w:hAnsi="Arial"/>
          <w:color w:val="000000"/>
          <w:highlight w:val="white"/>
          <w:lang w:val="en-US"/>
        </w:rPr>
        <w:t xml:space="preserve">              </w:t>
      </w:r>
      <w:r>
        <w:rPr>
          <w:rFonts w:cs="Arial" w:ascii="Arial" w:hAnsi="Arial"/>
          <w:color w:val="0000FF"/>
          <w:highlight w:val="white"/>
          <w:lang w:val="en-GB"/>
        </w:rPr>
        <w:t>&lt;</w:t>
      </w:r>
      <w:r>
        <w:rPr>
          <w:rFonts w:cs="Arial" w:ascii="Arial" w:hAnsi="Arial"/>
          <w:color w:val="800000"/>
          <w:highlight w:val="white"/>
          <w:lang w:val="en-GB"/>
        </w:rPr>
        <w:t>telecom</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tel:0201234567</w:t>
      </w:r>
      <w:r>
        <w:rPr>
          <w:rFonts w:cs="Arial" w:ascii="Arial" w:hAnsi="Arial"/>
          <w:color w:val="0000FF"/>
          <w:highlight w:val="white"/>
          <w:lang w:val="en-GB"/>
        </w:rPr>
        <w:t>"</w:t>
      </w:r>
      <w:r>
        <w:rPr>
          <w:rFonts w:cs="Arial" w:ascii="Arial" w:hAnsi="Arial"/>
          <w:color w:val="FF0000"/>
          <w:highlight w:val="white"/>
          <w:lang w:val="en-GB"/>
        </w:rPr>
        <w:t xml:space="preserve"> use</w:t>
      </w:r>
      <w:r>
        <w:rPr>
          <w:rFonts w:cs="Arial" w:ascii="Arial" w:hAnsi="Arial"/>
          <w:color w:val="0000FF"/>
          <w:highlight w:val="white"/>
          <w:lang w:val="en-GB"/>
        </w:rPr>
        <w:t>="</w:t>
      </w:r>
      <w:r>
        <w:rPr>
          <w:rFonts w:cs="Arial" w:ascii="Arial" w:hAnsi="Arial"/>
          <w:color w:val="000000"/>
          <w:highlight w:val="white"/>
          <w:lang w:val="en-GB"/>
        </w:rPr>
        <w:t>DIR</w:t>
      </w:r>
      <w:r>
        <w:rPr>
          <w:rFonts w:cs="Arial" w:ascii="Arial" w:hAnsi="Arial"/>
          <w:color w:val="0000FF"/>
          <w:highlight w:val="white"/>
          <w:lang w:val="en-GB"/>
        </w:rPr>
        <w:t>"/&gt;</w:t>
      </w:r>
    </w:p>
    <w:p>
      <w:pPr>
        <w:pStyle w:val="Normal"/>
        <w:tabs>
          <w:tab w:val="clear" w:pos="1304"/>
          <w:tab w:val="left" w:pos="900" w:leader="none"/>
          <w:tab w:val="left" w:pos="1080" w:leader="none"/>
        </w:tabs>
        <w:autoSpaceDE w:val="false"/>
        <w:rPr>
          <w:rFonts w:ascii="Arial" w:hAnsi="Arial" w:cs="Arial"/>
          <w:color w:val="000000"/>
          <w:highlight w:val="white"/>
          <w:lang w:val="en-GB"/>
        </w:rPr>
      </w:pPr>
      <w:r>
        <w:rPr>
          <w:rFonts w:cs="Arial" w:ascii="Arial" w:hAnsi="Arial"/>
          <w:color w:val="0000FF"/>
          <w:highlight w:val="white"/>
          <w:lang w:val="en-GB"/>
        </w:rPr>
        <w:tab/>
        <w:t>&lt;</w:t>
      </w:r>
      <w:r>
        <w:rPr>
          <w:rFonts w:cs="Arial" w:ascii="Arial" w:hAnsi="Arial"/>
          <w:color w:val="800000"/>
          <w:highlight w:val="white"/>
          <w:lang w:val="en-GB"/>
        </w:rPr>
        <w:t>addr</w:t>
      </w:r>
      <w:r>
        <w:rPr>
          <w:rFonts w:cs="Arial" w:ascii="Arial" w:hAnsi="Arial"/>
          <w:color w:val="0000FF"/>
          <w:highlight w:val="white"/>
          <w:lang w:val="en-GB"/>
        </w:rPr>
        <w:t>&gt;</w:t>
      </w:r>
    </w:p>
    <w:p>
      <w:pPr>
        <w:pStyle w:val="Normal"/>
        <w:tabs>
          <w:tab w:val="clear" w:pos="1304"/>
          <w:tab w:val="left" w:pos="90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streetAddressLine</w:t>
      </w:r>
      <w:r>
        <w:rPr>
          <w:rFonts w:cs="Arial" w:ascii="Arial" w:hAnsi="Arial"/>
          <w:color w:val="0000FF"/>
          <w:highlight w:val="white"/>
          <w:lang w:val="en-GB"/>
        </w:rPr>
        <w:t>&gt;</w:t>
      </w:r>
      <w:r>
        <w:rPr>
          <w:rFonts w:cs="Arial" w:ascii="Arial" w:hAnsi="Arial"/>
          <w:color w:val="000000"/>
          <w:highlight w:val="white"/>
          <w:lang w:val="en-GB"/>
        </w:rPr>
        <w:t>Potilastie 2</w:t>
      </w:r>
      <w:r>
        <w:rPr>
          <w:rFonts w:cs="Arial" w:ascii="Arial" w:hAnsi="Arial"/>
          <w:color w:val="0000FF"/>
          <w:highlight w:val="white"/>
          <w:lang w:val="en-GB"/>
        </w:rPr>
        <w:t>&lt;/</w:t>
      </w:r>
      <w:r>
        <w:rPr>
          <w:rFonts w:cs="Arial" w:ascii="Arial" w:hAnsi="Arial"/>
          <w:color w:val="800000"/>
          <w:highlight w:val="white"/>
          <w:lang w:val="en-GB"/>
        </w:rPr>
        <w:t>streetAddressLine</w:t>
      </w:r>
      <w:r>
        <w:rPr>
          <w:rFonts w:cs="Arial" w:ascii="Arial" w:hAnsi="Arial"/>
          <w:color w:val="0000FF"/>
          <w:highlight w:val="white"/>
          <w:lang w:val="en-GB"/>
        </w:rPr>
        <w:t>&gt;</w:t>
      </w:r>
    </w:p>
    <w:p>
      <w:pPr>
        <w:pStyle w:val="Normal"/>
        <w:tabs>
          <w:tab w:val="clear" w:pos="1304"/>
          <w:tab w:val="left" w:pos="90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postalCode</w:t>
      </w:r>
      <w:r>
        <w:rPr>
          <w:rFonts w:cs="Arial" w:ascii="Arial" w:hAnsi="Arial"/>
          <w:color w:val="0000FF"/>
          <w:highlight w:val="white"/>
          <w:lang w:val="en-GB"/>
        </w:rPr>
        <w:t>&gt;</w:t>
      </w:r>
      <w:r>
        <w:rPr>
          <w:rFonts w:cs="Arial" w:ascii="Arial" w:hAnsi="Arial"/>
          <w:color w:val="000000"/>
          <w:highlight w:val="white"/>
          <w:lang w:val="en-GB"/>
        </w:rPr>
        <w:t>50600</w:t>
      </w:r>
      <w:r>
        <w:rPr>
          <w:rFonts w:cs="Arial" w:ascii="Arial" w:hAnsi="Arial"/>
          <w:color w:val="0000FF"/>
          <w:highlight w:val="white"/>
          <w:lang w:val="en-GB"/>
        </w:rPr>
        <w:t>&lt;/</w:t>
      </w:r>
      <w:r>
        <w:rPr>
          <w:rFonts w:cs="Arial" w:ascii="Arial" w:hAnsi="Arial"/>
          <w:color w:val="800000"/>
          <w:highlight w:val="white"/>
          <w:lang w:val="en-GB"/>
        </w:rPr>
        <w:t>postalCode</w:t>
      </w:r>
      <w:r>
        <w:rPr>
          <w:rFonts w:cs="Arial" w:ascii="Arial" w:hAnsi="Arial"/>
          <w:color w:val="0000FF"/>
          <w:highlight w:val="white"/>
          <w:lang w:val="en-GB"/>
        </w:rPr>
        <w:t>&gt;</w:t>
      </w:r>
    </w:p>
    <w:p>
      <w:pPr>
        <w:pStyle w:val="Normal"/>
        <w:tabs>
          <w:tab w:val="clear" w:pos="1304"/>
          <w:tab w:val="left" w:pos="90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city</w:t>
      </w:r>
      <w:r>
        <w:rPr>
          <w:rFonts w:cs="Arial" w:ascii="Arial" w:hAnsi="Arial"/>
          <w:color w:val="0000FF"/>
          <w:highlight w:val="white"/>
          <w:lang w:val="en-GB"/>
        </w:rPr>
        <w:t>&gt;</w:t>
      </w:r>
      <w:r>
        <w:rPr>
          <w:rFonts w:cs="Arial" w:ascii="Arial" w:hAnsi="Arial"/>
          <w:color w:val="000000"/>
          <w:highlight w:val="white"/>
          <w:lang w:val="en-GB"/>
        </w:rPr>
        <w:t>Kotka</w:t>
      </w:r>
      <w:r>
        <w:rPr>
          <w:rFonts w:cs="Arial" w:ascii="Arial" w:hAnsi="Arial"/>
          <w:color w:val="0000FF"/>
          <w:highlight w:val="white"/>
          <w:lang w:val="en-GB"/>
        </w:rPr>
        <w:t>&lt;/</w:t>
      </w:r>
      <w:r>
        <w:rPr>
          <w:rFonts w:cs="Arial" w:ascii="Arial" w:hAnsi="Arial"/>
          <w:color w:val="800000"/>
          <w:highlight w:val="white"/>
          <w:lang w:val="en-GB"/>
        </w:rPr>
        <w:t>city</w:t>
      </w:r>
      <w:r>
        <w:rPr>
          <w:rFonts w:cs="Arial" w:ascii="Arial" w:hAnsi="Arial"/>
          <w:color w:val="0000FF"/>
          <w:highlight w:val="white"/>
          <w:lang w:val="en-GB"/>
        </w:rPr>
        <w:t>&gt;</w:t>
      </w:r>
    </w:p>
    <w:p>
      <w:pPr>
        <w:pStyle w:val="Normal"/>
        <w:tabs>
          <w:tab w:val="clear" w:pos="1304"/>
          <w:tab w:val="left" w:pos="90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addr</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eastAsia="Arial" w:cs="Arial" w:ascii="Arial" w:hAnsi="Arial"/>
          <w:color w:val="0000FF"/>
          <w:highlight w:val="white"/>
          <w:lang w:val="en-GB"/>
        </w:rPr>
        <w:t xml:space="preserve">           </w:t>
      </w:r>
      <w:r>
        <w:rPr>
          <w:rFonts w:cs="Arial" w:ascii="Arial" w:hAnsi="Arial"/>
          <w:color w:val="0000FF"/>
          <w:highlight w:val="white"/>
          <w:lang w:val="en-GB"/>
        </w:rPr>
        <w:t>&lt;/</w:t>
      </w:r>
      <w:r>
        <w:rPr>
          <w:rFonts w:cs="Arial" w:ascii="Arial" w:hAnsi="Arial"/>
          <w:color w:val="800000"/>
          <w:highlight w:val="white"/>
          <w:lang w:val="en-GB"/>
        </w:rPr>
        <w:t>representedOrganization</w:t>
      </w:r>
      <w:r>
        <w:rPr>
          <w:rFonts w:cs="Arial" w:ascii="Arial" w:hAnsi="Arial"/>
          <w:color w:val="0000FF"/>
          <w:highlight w:val="whit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Fonts w:cs="Arial" w:ascii="Arial" w:hAnsi="Arial"/>
          <w:color w:val="000000"/>
          <w:highlight w:val="white"/>
          <w:lang w:val="en-GB"/>
        </w:rPr>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ack"/>
          <w:lang w:val="en-GB"/>
        </w:rPr>
        <w:tab/>
      </w:r>
      <w:r>
        <w:rPr>
          <w:rStyle w:val="XMLBlue"/>
        </w:rPr>
        <w:t>&lt;/</w:t>
      </w:r>
      <w:r>
        <w:rPr>
          <w:rStyle w:val="XMLDarkRed"/>
        </w:rPr>
        <w:t>assignedAuthor</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rPr>
          <w:rStyle w:val="XMLText"/>
        </w:rPr>
      </w:pPr>
      <w:r>
        <w:rPr>
          <w:rStyle w:val="XMLBlue"/>
        </w:rPr>
        <w:t>&lt;/</w:t>
      </w:r>
      <w:r>
        <w:rPr>
          <w:rStyle w:val="XMLDarkRed"/>
        </w:rPr>
        <w:t>author</w:t>
      </w:r>
      <w:r>
        <w:rPr>
          <w:rStyle w:val="XMLBlue"/>
        </w:rPr>
        <w:t>&gt;</w:t>
      </w:r>
    </w:p>
    <w:p>
      <w:pPr>
        <w:pStyle w:val="Normal"/>
        <w:rPr>
          <w:rStyle w:val="XMLText"/>
        </w:rPr>
      </w:pPr>
      <w:r>
        <w:rPr/>
      </w:r>
    </w:p>
    <w:p>
      <w:pPr>
        <w:pStyle w:val="Normal"/>
        <w:rPr/>
      </w:pPr>
      <w:r>
        <w:rPr/>
        <w:t>Jos oppiarvo on koodaamaton, tulisi originalTextin lisäksi käyttää myös nullFlavor-attribuuttia (ks. esimerkki VNR-koodista, nullFlavor=”NA”). Samoin myös kandin tapauksessa (virka, tehtävä, toimi). Potilaskertomuksen ydintiedoissa author-rakenteella ilmoitetaan myös ammattiluokitus.</w:t>
      </w:r>
    </w:p>
    <w:p>
      <w:pPr>
        <w:pStyle w:val="Normal"/>
        <w:rPr/>
      </w:pPr>
      <w:r>
        <w:rPr/>
      </w:r>
    </w:p>
    <w:p>
      <w:pPr>
        <w:pStyle w:val="Normal"/>
        <w:rPr/>
      </w:pPr>
      <w:r>
        <w:rPr/>
        <w:t>Lääketieteen opiskelijoille ja sairaanhoitajille käytetään siis samaa rakennetta kuin lääkäreille. Virka, tehtävä tai toimi sijoitetaan qualifieriin, jossa name-code on 1.2. Tieto on koodaamaton (tässä tapauksessa), joten käytetään pelkästään originalText-elementtiä. Pakollinen time-elementti voidaan jättää tyhjäksi, mutta sen on vastattava asiakirjan headerissa authorin time-elementissä olevaa arvoa.</w:t>
      </w:r>
    </w:p>
    <w:p>
      <w:pPr>
        <w:pStyle w:val="Normal"/>
        <w:rPr/>
      </w:pPr>
      <w:r>
        <w:rPr/>
      </w:r>
    </w:p>
    <w:p>
      <w:pPr>
        <w:pStyle w:val="Normal"/>
        <w:rPr/>
      </w:pPr>
      <w:r>
        <w:rPr/>
        <w:t>Organisaation puhelinnumeroa sisältävässä telecom-elementissä use-attribuutin arvo on "DIR" (suora numero) tai ”PUB” (vaihteen numero).</w:t>
      </w:r>
      <w:r>
        <w:rPr>
          <w:highlight w:val="white"/>
        </w:rPr>
        <w:t xml:space="preserve"> Puhelinnumeron erottelu välilyönnillä on kielletty</w:t>
      </w:r>
      <w:r>
        <w:rPr/>
        <w:t>.</w:t>
      </w:r>
    </w:p>
    <w:p>
      <w:pPr>
        <w:pStyle w:val="Normal"/>
        <w:rPr/>
      </w:pPr>
      <w:r>
        <w:rPr/>
      </w:r>
    </w:p>
    <w:p>
      <w:pPr>
        <w:pStyle w:val="Normal"/>
        <w:rPr/>
      </w:pPr>
      <w:r>
        <w:rPr/>
      </w:r>
    </w:p>
    <w:p>
      <w:pPr>
        <w:pStyle w:val="Heading3"/>
        <w:ind w:left="1134" w:hanging="1134"/>
        <w:rPr/>
      </w:pPr>
      <w:bookmarkStart w:id="21" w:name="__RefHeading___Toc443208364"/>
      <w:bookmarkEnd w:id="21"/>
      <w:r>
        <w:rPr/>
        <w:t>Potilaan tiedot</w:t>
      </w:r>
    </w:p>
    <w:p>
      <w:pPr>
        <w:pStyle w:val="Normal"/>
        <w:rPr/>
      </w:pPr>
      <w:r>
        <w:rPr/>
      </w:r>
    </w:p>
    <w:p>
      <w:pPr>
        <w:pStyle w:val="Normal"/>
        <w:rPr/>
      </w:pPr>
      <w:r>
        <w:rPr/>
        <w:t>Potilaan tiedot ovat periaatteessa headerissa.  Koska vain Body-osuus allekirjoitetaan, pitää potilaan tiedot toistaa allekirjoitetussa body-osuudessa. Potilaan tiedot sijoitetaan supply-actin subject participationiin. Henkilötunnus tai väliaikainen henkilötunnus sijoitetaan relatedSubject-luokan (role) code-attribuuttiin. (Oikeampi paikka olisi ollut id-attribuutti, mutta se on pudotettu CDA R2:sta pois). Potilaan nimi ilmoitetaan subject-entityn name-elementissä (käytetään given- ja family-elementtejä). Jos henkilötunnusta ei ole tiedossa, pitää myös syntymäaika ilmoittaa birthTime-elementissä. Henkilötunnus on max 11 merkkiä, etunimi max 100 merkkiä ja  sukunimi max 100 merkkiä.</w:t>
      </w:r>
    </w:p>
    <w:p>
      <w:pPr>
        <w:pStyle w:val="Normal"/>
        <w:rPr/>
      </w:pPr>
      <w:r>
        <w:rPr/>
      </w:r>
    </w:p>
    <w:p>
      <w:pPr>
        <w:pStyle w:val="Normal"/>
        <w:rPr>
          <w:lang w:val="en-GB"/>
        </w:rPr>
      </w:pPr>
      <w:r>
        <w:rPr>
          <w:lang w:val="en-GB"/>
        </w:rPr>
        <w:t>Esim.:</w:t>
      </w:r>
    </w:p>
    <w:p>
      <w:pPr>
        <w:pStyle w:val="Normal"/>
        <w:rPr>
          <w:lang w:val="en-GB"/>
        </w:rPr>
      </w:pPr>
      <w:r>
        <w:rPr>
          <w:lang w:val="en-GB"/>
        </w:rPr>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ue"/>
          <w:lang w:val="en-GB"/>
        </w:rPr>
        <w:t>&lt;</w:t>
      </w:r>
      <w:r>
        <w:rPr>
          <w:rStyle w:val="XMLDarkRed"/>
          <w:lang w:val="en-GB"/>
        </w:rPr>
        <w:t>subject</w:t>
      </w:r>
      <w:r>
        <w:rPr>
          <w:rStyle w:val="XMLRed"/>
          <w:lang w:val="en-GB"/>
        </w:rPr>
        <w:t xml:space="preserve"> typeCode</w:t>
      </w:r>
      <w:r>
        <w:rPr>
          <w:rStyle w:val="XMLBlue"/>
          <w:lang w:val="en-GB"/>
        </w:rPr>
        <w:t>="</w:t>
      </w:r>
      <w:r>
        <w:rPr>
          <w:rStyle w:val="XMLBlack"/>
          <w:lang w:val="en-GB"/>
        </w:rPr>
        <w:t>SBJ</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r>
      <w:r>
        <w:rPr>
          <w:rStyle w:val="XMLBlue"/>
          <w:lang w:val="en-GB"/>
        </w:rPr>
        <w:t>&lt;</w:t>
      </w:r>
      <w:r>
        <w:rPr>
          <w:rStyle w:val="XMLDarkRed"/>
          <w:lang w:val="en-GB"/>
        </w:rPr>
        <w:t>relatedSubject</w:t>
      </w:r>
      <w:r>
        <w:rPr>
          <w:rStyle w:val="XMLRed"/>
          <w:lang w:val="en-GB"/>
        </w:rPr>
        <w:t xml:space="preserve"> classCode</w:t>
      </w:r>
      <w:r>
        <w:rPr>
          <w:rStyle w:val="XMLBlue"/>
          <w:lang w:val="en-GB"/>
        </w:rPr>
        <w:t>="</w:t>
      </w:r>
      <w:r>
        <w:rPr>
          <w:rStyle w:val="XMLBlack"/>
          <w:lang w:val="en-GB"/>
        </w:rPr>
        <w:t>PAT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ue"/>
          <w:lang w:val="en-GB"/>
        </w:rPr>
        <w:tab/>
        <w:tab/>
        <w:t>&lt;</w:t>
      </w:r>
      <w:r>
        <w:rPr>
          <w:rStyle w:val="XMLDarkRed"/>
          <w:lang w:val="en-GB"/>
        </w:rPr>
        <w:t>code</w:t>
      </w:r>
      <w:r>
        <w:rPr>
          <w:rStyle w:val="XMLRed"/>
          <w:lang w:val="en-GB"/>
        </w:rPr>
        <w:t xml:space="preserve"> code</w:t>
      </w:r>
      <w:r>
        <w:rPr>
          <w:rStyle w:val="XMLBlue"/>
          <w:lang w:val="en-GB"/>
        </w:rPr>
        <w:t>="</w:t>
      </w:r>
      <w:r>
        <w:rPr>
          <w:rStyle w:val="XMLBlack"/>
          <w:lang w:val="en-GB"/>
        </w:rPr>
        <w:t>140678-945A</w:t>
      </w:r>
      <w:r>
        <w:rPr>
          <w:rStyle w:val="XMLBlue"/>
          <w:lang w:val="en-GB"/>
        </w:rPr>
        <w:t>"</w:t>
      </w:r>
      <w:r>
        <w:rPr>
          <w:rStyle w:val="XMLRed"/>
          <w:lang w:val="en-GB"/>
        </w:rPr>
        <w:t xml:space="preserve"> codeSystem</w:t>
      </w:r>
      <w:r>
        <w:rPr>
          <w:rStyle w:val="XMLBlue"/>
          <w:lang w:val="en-GB"/>
        </w:rPr>
        <w:t>="</w:t>
      </w:r>
      <w:r>
        <w:rPr>
          <w:rStyle w:val="XMLBlack"/>
          <w:lang w:val="en-GB"/>
        </w:rPr>
        <w:t>1.2.246.21</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r>
      <w:r>
        <w:rPr>
          <w:rStyle w:val="XMLBlue"/>
          <w:lang w:val="en-GB"/>
        </w:rPr>
        <w:t>&lt;</w:t>
      </w:r>
      <w:r>
        <w:rPr>
          <w:rStyle w:val="XMLDarkRed"/>
          <w:lang w:val="en-GB"/>
        </w:rPr>
        <w:t>subject</w:t>
      </w:r>
      <w:r>
        <w:rPr>
          <w:rStyle w:val="XMLRed"/>
          <w:lang w:val="en-GB"/>
        </w:rPr>
        <w:t xml:space="preserve"> classCode</w:t>
      </w:r>
      <w:r>
        <w:rPr>
          <w:rStyle w:val="XMLBlue"/>
          <w:lang w:val="en-GB"/>
        </w:rPr>
        <w:t>="</w:t>
      </w:r>
      <w:r>
        <w:rPr>
          <w:rStyle w:val="XMLBlack"/>
          <w:lang w:val="en-GB"/>
        </w:rPr>
        <w:t>PSN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name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ack"/>
          <w:lang w:val="en-GB"/>
        </w:rPr>
        <w:tab/>
        <w:tab/>
        <w:tab/>
        <w:tab/>
      </w:r>
      <w:r>
        <w:rPr>
          <w:rStyle w:val="XMLBlue"/>
          <w:lang w:val="en-GB"/>
        </w:rPr>
        <w:t>&lt;</w:t>
      </w:r>
      <w:r>
        <w:rPr>
          <w:rStyle w:val="XMLDarkRed"/>
          <w:lang w:val="en-GB"/>
        </w:rPr>
        <w:t>given</w:t>
      </w:r>
      <w:r>
        <w:rPr>
          <w:rStyle w:val="XMLBlue"/>
          <w:lang w:val="en-GB"/>
        </w:rPr>
        <w:t>&gt;</w:t>
      </w:r>
      <w:r>
        <w:rPr>
          <w:rStyle w:val="XMLBlack"/>
          <w:lang w:val="en-GB"/>
        </w:rPr>
        <w:t>Jaakko</w:t>
      </w:r>
      <w:r>
        <w:rPr>
          <w:rStyle w:val="XMLBlue"/>
          <w:lang w:val="en-GB"/>
        </w:rPr>
        <w:t>&lt;/</w:t>
      </w:r>
      <w:r>
        <w:rPr>
          <w:rStyle w:val="XMLDarkRed"/>
          <w:lang w:val="en-GB"/>
        </w:rPr>
        <w:t>given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ue"/>
          <w:lang w:val="en-GB"/>
        </w:rPr>
        <w:tab/>
        <w:tab/>
        <w:tab/>
        <w:tab/>
        <w:t>&lt;</w:t>
      </w:r>
      <w:r>
        <w:rPr>
          <w:rStyle w:val="XMLDarkRed"/>
          <w:lang w:val="en-GB"/>
        </w:rPr>
        <w:t>given</w:t>
      </w:r>
      <w:r>
        <w:rPr>
          <w:rStyle w:val="XMLBlue"/>
          <w:lang w:val="en-GB"/>
        </w:rPr>
        <w:t>&gt;</w:t>
      </w:r>
      <w:r>
        <w:rPr>
          <w:rStyle w:val="XMLBlack"/>
          <w:lang w:val="en-GB"/>
        </w:rPr>
        <w:t>Teppo</w:t>
      </w:r>
      <w:r>
        <w:rPr>
          <w:rStyle w:val="XMLBlue"/>
          <w:lang w:val="en-GB"/>
        </w:rPr>
        <w:t>&lt;/</w:t>
      </w:r>
      <w:r>
        <w:rPr>
          <w:rStyle w:val="XMLDarkRed"/>
          <w:lang w:val="en-GB"/>
        </w:rPr>
        <w:t>given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ue"/>
          <w:color w:val="999999"/>
        </w:rPr>
      </w:pPr>
      <w:r>
        <w:rPr>
          <w:rStyle w:val="XMLBlue"/>
          <w:lang w:val="en-GB"/>
        </w:rPr>
        <w:tab/>
        <w:tab/>
        <w:tab/>
        <w:tab/>
      </w:r>
      <w:r>
        <w:rPr>
          <w:rStyle w:val="XMLBlue"/>
          <w:color w:val="999999"/>
        </w:rPr>
        <w:t xml:space="preserve">&lt;!--Kutsumanimi voidaan ilmoittaa </w:t>
      </w:r>
      <w:r>
        <w:rPr>
          <w:rStyle w:val="XMLDarkRed"/>
          <w:color w:val="999999"/>
        </w:rPr>
        <w:t>qualifier=”CL” attribuutilla--&gt;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ue"/>
        </w:rPr>
        <w:t xml:space="preserve">      </w:t>
      </w:r>
      <w:r>
        <w:rPr>
          <w:rStyle w:val="XMLBlue"/>
        </w:rPr>
        <w:tab/>
        <w:tab/>
        <w:tab/>
      </w:r>
      <w:r>
        <w:rPr>
          <w:rStyle w:val="XMLBlue"/>
          <w:lang w:val="en-GB"/>
        </w:rPr>
        <w:t>&lt;</w:t>
      </w:r>
      <w:r>
        <w:rPr>
          <w:rStyle w:val="XMLDarkRed"/>
          <w:lang w:val="en-GB"/>
        </w:rPr>
        <w:t xml:space="preserve">given </w:t>
      </w:r>
      <w:r>
        <w:rPr>
          <w:rStyle w:val="XMLDarkRed"/>
          <w:color w:val="FF0000"/>
          <w:lang w:val="en-GB"/>
        </w:rPr>
        <w:t>qualifier</w:t>
      </w:r>
      <w:r>
        <w:rPr>
          <w:rStyle w:val="XMLDarkRed"/>
          <w:color w:val="0000FF"/>
          <w:lang w:val="en-GB"/>
        </w:rPr>
        <w:t>=”</w:t>
      </w:r>
      <w:r>
        <w:rPr>
          <w:rStyle w:val="XMLDarkRed"/>
          <w:color w:val="000000"/>
          <w:lang w:val="en-GB"/>
        </w:rPr>
        <w:t>CL</w:t>
      </w:r>
      <w:r>
        <w:rPr>
          <w:rStyle w:val="XMLDarkRed"/>
          <w:color w:val="0000FF"/>
          <w:lang w:val="en-GB"/>
        </w:rPr>
        <w:t>”</w:t>
      </w:r>
      <w:r>
        <w:rPr>
          <w:rStyle w:val="XMLBlue"/>
          <w:lang w:val="en-GB"/>
        </w:rPr>
        <w:t>&gt;</w:t>
      </w:r>
      <w:r>
        <w:rPr>
          <w:rStyle w:val="XMLBlack"/>
          <w:lang w:val="en-GB"/>
        </w:rPr>
        <w:t>Teppo</w:t>
      </w:r>
      <w:r>
        <w:rPr>
          <w:rStyle w:val="XMLBlue"/>
          <w:lang w:val="en-GB"/>
        </w:rPr>
        <w:t>&lt;/</w:t>
      </w:r>
      <w:r>
        <w:rPr>
          <w:rStyle w:val="XMLDarkRed"/>
          <w:lang w:val="en-GB"/>
        </w:rPr>
        <w:t>given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ack"/>
          <w:lang w:val="en-GB"/>
        </w:rPr>
        <w:tab/>
        <w:tab/>
        <w:tab/>
        <w:tab/>
      </w:r>
      <w:r>
        <w:rPr>
          <w:rStyle w:val="XMLBlue"/>
          <w:lang w:val="en-GB"/>
        </w:rPr>
        <w:t>&lt;</w:t>
      </w:r>
      <w:r>
        <w:rPr>
          <w:rStyle w:val="XMLDarkRed"/>
          <w:lang w:val="en-GB"/>
        </w:rPr>
        <w:t>family</w:t>
      </w:r>
      <w:r>
        <w:rPr>
          <w:rStyle w:val="XMLBlue"/>
          <w:lang w:val="en-GB"/>
        </w:rPr>
        <w:t>&gt;</w:t>
      </w:r>
      <w:r>
        <w:rPr>
          <w:rStyle w:val="XMLBlack"/>
          <w:lang w:val="en-GB"/>
        </w:rPr>
        <w:t>Hulkkonen</w:t>
      </w:r>
      <w:r>
        <w:rPr>
          <w:rStyle w:val="XMLBlue"/>
          <w:lang w:val="en-GB"/>
        </w:rPr>
        <w:t>&lt;/</w:t>
      </w:r>
      <w:r>
        <w:rPr>
          <w:rStyle w:val="XMLDarkRed"/>
          <w:lang w:val="en-GB"/>
        </w:rPr>
        <w:t>family</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name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birthTime</w:t>
      </w:r>
      <w:r>
        <w:rPr>
          <w:rStyle w:val="XMLRed"/>
          <w:lang w:val="en-GB"/>
        </w:rPr>
        <w:t xml:space="preserve"> value</w:t>
      </w:r>
      <w:r>
        <w:rPr>
          <w:rStyle w:val="XMLBlue"/>
          <w:lang w:val="en-GB"/>
        </w:rPr>
        <w:t>="</w:t>
      </w:r>
      <w:r>
        <w:rPr>
          <w:rStyle w:val="XMLBlack"/>
          <w:lang w:val="en-GB"/>
        </w:rPr>
        <w:t>19780614</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r>
      <w:r>
        <w:rPr>
          <w:rStyle w:val="XMLBlue"/>
          <w:lang w:val="en-GB"/>
        </w:rPr>
        <w:t>&lt;/</w:t>
      </w:r>
      <w:r>
        <w:rPr>
          <w:rStyle w:val="XMLDarkRed"/>
          <w:lang w:val="en-GB"/>
        </w:rPr>
        <w:t>subject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r>
      <w:r>
        <w:rPr>
          <w:rStyle w:val="XMLBlue"/>
          <w:lang w:val="en-GB"/>
        </w:rPr>
        <w:t>&lt;/</w:t>
      </w:r>
      <w:r>
        <w:rPr>
          <w:rStyle w:val="XMLDarkRed"/>
          <w:lang w:val="en-GB"/>
        </w:rPr>
        <w:t>relatedSubject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rPr>
          <w:rStyle w:val="XMLDarkRed"/>
          <w:lang w:val="en-GB"/>
        </w:rPr>
      </w:pPr>
      <w:r>
        <w:rPr>
          <w:rStyle w:val="XMLBlue"/>
          <w:lang w:val="en-GB"/>
        </w:rPr>
        <w:t>&lt;/</w:t>
      </w:r>
      <w:r>
        <w:rPr>
          <w:rStyle w:val="XMLDarkRed"/>
          <w:lang w:val="en-GB"/>
        </w:rPr>
        <w:t>subject</w:t>
      </w:r>
    </w:p>
    <w:p>
      <w:pPr>
        <w:pStyle w:val="Normal"/>
        <w:tabs>
          <w:tab w:val="clear" w:pos="1304"/>
          <w:tab w:val="left" w:pos="301" w:leader="none"/>
          <w:tab w:val="left" w:pos="601" w:leader="none"/>
          <w:tab w:val="left" w:pos="902" w:leader="none"/>
          <w:tab w:val="left" w:pos="1202" w:leader="none"/>
          <w:tab w:val="left" w:pos="1503" w:leader="none"/>
        </w:tabs>
        <w:rPr>
          <w:rStyle w:val="XMLDarkRed"/>
          <w:lang w:val="en-GB"/>
        </w:rPr>
      </w:pPr>
      <w:r>
        <w:rPr/>
      </w:r>
    </w:p>
    <w:p>
      <w:pPr>
        <w:pStyle w:val="Normal"/>
        <w:rPr>
          <w:rStyle w:val="XMLDarkRed"/>
          <w:lang w:val="en-GB"/>
        </w:rPr>
      </w:pPr>
      <w:r>
        <w:rPr/>
      </w:r>
    </w:p>
    <w:p>
      <w:pPr>
        <w:pStyle w:val="Heading3"/>
        <w:ind w:left="1134" w:hanging="1134"/>
        <w:rPr/>
      </w:pPr>
      <w:bookmarkStart w:id="22" w:name="__RefHeading___Toc443208365"/>
      <w:bookmarkEnd w:id="22"/>
      <w:r>
        <w:rPr>
          <w:lang w:val="en-GB"/>
        </w:rPr>
        <w:t>Työ</w:t>
      </w:r>
      <w:r>
        <w:rPr/>
        <w:t>nantaja ja vakuutuslaitos</w:t>
      </w:r>
    </w:p>
    <w:p>
      <w:pPr>
        <w:pStyle w:val="Normal"/>
        <w:keepNext w:val="true"/>
        <w:rPr/>
      </w:pPr>
      <w:r>
        <w:rPr/>
      </w:r>
    </w:p>
    <w:p>
      <w:pPr>
        <w:pStyle w:val="Normal"/>
        <w:keepNext w:val="true"/>
        <w:rPr/>
      </w:pPr>
      <w:r>
        <w:rPr/>
        <w:t>Työnantaja ja vakuutuslaitos ilmoitetaan supplyActin participant-participationilla, jossa typeCode=”HLD”. Role-luokan  participantRole classCode on “PAYOR” vakuutusyhtiön tapauksessa ja “EMP” työnantajan tapauksessa. Vakuutusyhtiön ja työnantajan nimi ilmoitetaan entityn playingEntity elementissä name (max 70 mkiä). Nimen esittämiseen käytetään ei-rakenteista muotoa (&lt;name&gt;nimi&lt;/name&gt;).</w:t>
      </w:r>
    </w:p>
    <w:p>
      <w:pPr>
        <w:pStyle w:val="Normal"/>
        <w:keepNext w:val="true"/>
        <w:rPr/>
      </w:pPr>
      <w:r>
        <w:rPr/>
      </w:r>
    </w:p>
    <w:p>
      <w:pPr>
        <w:pStyle w:val="Normal"/>
        <w:keepNext w:val="true"/>
        <w:rPr/>
      </w:pPr>
      <w:r>
        <w:rPr/>
        <w:t>Työnantaja- ja vakuutuslaitos-tieto eivät ole enää käytössä 1.1.2016 alkaen.</w:t>
      </w:r>
    </w:p>
    <w:p>
      <w:pPr>
        <w:pStyle w:val="Normal"/>
        <w:rPr/>
      </w:pPr>
      <w:r>
        <w:rPr/>
      </w:r>
    </w:p>
    <w:p>
      <w:pPr>
        <w:pStyle w:val="Normal"/>
        <w:rPr/>
      </w:pPr>
      <w:r>
        <w:rPr/>
      </w:r>
    </w:p>
    <w:p>
      <w:pPr>
        <w:pStyle w:val="Heading3"/>
        <w:ind w:left="1134" w:hanging="1134"/>
        <w:rPr/>
      </w:pPr>
      <w:bookmarkStart w:id="23" w:name="__RefHeading___Toc443208366"/>
      <w:r>
        <w:rPr/>
        <w:t>Alkuperäisen lääkemääräyksen id sekä lääkemääräyksen id</w:t>
      </w:r>
      <w:bookmarkEnd w:id="23"/>
      <w:r>
        <w:rPr/>
        <w:t xml:space="preserve"> </w:t>
      </w:r>
    </w:p>
    <w:p>
      <w:pPr>
        <w:pStyle w:val="Normal"/>
        <w:keepNext w:val="true"/>
        <w:rPr/>
      </w:pPr>
      <w:r>
        <w:rPr/>
      </w:r>
    </w:p>
    <w:p>
      <w:pPr>
        <w:pStyle w:val="Normal"/>
        <w:rPr/>
      </w:pPr>
      <w:r>
        <w:rPr/>
        <w:t>Reseptin id ilmoitetaan headerissä dokumentin id-kentässä. Id pitää saada kuitenkin myös allekirjoitettavaan osaan. Id:n ilmoittamiseen käytetään supply-actin &lt;reference&gt;&lt;externalDocument&gt;-rakennetta. Referencen typeCode on SPRT. Varsinaisessa reseptissä viitataan siis takaisin samaan dokumenttiin. Jos kyseessä on  reseptin mitätöinti tai korjaus on viittauksia kaksi, viittaus itseensä sekä viittaus lääkemääräyksen edelliseen versioon.  Viitattaessa edelliseen lääkemääräykseen käytetään typeCodea ”RPLC”. ExternalDocument-actissä on myös code-elementti käytössä, sillä se ilmaisee viitatun dokumentin tyypin ja määrittää täten kunkin viittauksen kontekstin. Myös setID on käytössä.</w:t>
      </w:r>
    </w:p>
    <w:p>
      <w:pPr>
        <w:pStyle w:val="Normal"/>
        <w:rPr/>
      </w:pPr>
      <w:r>
        <w:rPr/>
      </w:r>
    </w:p>
    <w:p>
      <w:pPr>
        <w:pStyle w:val="Normal"/>
        <w:rPr/>
      </w:pPr>
      <w:r>
        <w:rPr/>
        <w:t>Jos lääkemääräys on syntynyt uusimispyynnön seurauksena, viitataan myös uusimispyyntöön siten, että typeCode=”REFR”. Mikäli uusimispyynnön seurauksena syntynyttä lääkemääräystä korjataan tai mitätöidään, on korjauksessa ja mitätöinnissä viittaus itseensä sekä viittaus lääkemääräyksen edelliseen versioon, mutta ei viittausta uusimispyyntöön.</w:t>
      </w:r>
    </w:p>
    <w:p>
      <w:pPr>
        <w:pStyle w:val="Normal"/>
        <w:rPr/>
      </w:pPr>
      <w:r>
        <w:rPr/>
      </w:r>
    </w:p>
    <w:p>
      <w:pPr>
        <w:pStyle w:val="Normal"/>
        <w:rPr>
          <w:lang w:val="nl-NL"/>
        </w:rPr>
      </w:pPr>
      <w:r>
        <w:rPr>
          <w:lang w:val="nl-NL"/>
        </w:rPr>
        <w:t xml:space="preserve">Esim.: </w:t>
      </w:r>
    </w:p>
    <w:p>
      <w:pPr>
        <w:pStyle w:val="Normal"/>
        <w:rPr>
          <w:lang w:val="nl-NL"/>
        </w:rPr>
      </w:pPr>
      <w:r>
        <w:rPr>
          <w:lang w:val="nl-NL"/>
        </w:rPr>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SPRT</w:t>
      </w:r>
      <w:r>
        <w:rPr>
          <w:rStyle w:val="XMLBlue"/>
          <w:lang w:val="nl-NL"/>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rPr>
          <w:rStyle w:val="XMLText"/>
          <w:lang w:val="nl-NL"/>
        </w:rPr>
      </w:pPr>
      <w:r>
        <w:rPr>
          <w:rStyle w:val="XMLRed"/>
          <w:lang w:val="nl-NL"/>
        </w:rPr>
        <w:t>root</w:t>
      </w:r>
      <w:r>
        <w:rPr>
          <w:rStyle w:val="XMLBlue"/>
          <w:lang w:val="nl-NL"/>
        </w:rPr>
        <w:t>="</w:t>
      </w:r>
      <w:r>
        <w:rPr>
          <w:rStyle w:val="XMLText"/>
          <w:lang w:val="nl-NL"/>
        </w:rPr>
        <w:t>1.2.246.537.10.15675350.93.2006.313663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1</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lang w:val="en-US"/>
        </w:rPr>
        <w:t>codeSystemName</w:t>
      </w:r>
      <w:r>
        <w:rPr>
          <w:rStyle w:val="XMLBlue"/>
          <w:highlight w:val="white"/>
          <w:lang w:val="en-US"/>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ue"/>
          <w:highlight w:val="white"/>
          <w:lang w:val="en-US"/>
        </w:rPr>
        <w:tab/>
        <w:tab/>
        <w:tab/>
        <w:tab/>
        <w:tab/>
        <w:tab/>
        <w:tab/>
        <w:tab/>
        <w:tab/>
        <w:tab/>
        <w:t>"</w:t>
      </w:r>
      <w:r>
        <w:rPr>
          <w:rStyle w:val="XMLBlack"/>
          <w:highlight w:val="white"/>
          <w:lang w:val="en-US"/>
        </w:rPr>
        <w:t>Reseptisanoman tyyppi</w:t>
      </w:r>
      <w:r>
        <w:rPr>
          <w:rStyle w:val="XMLBlue"/>
          <w:highlight w:val="white"/>
          <w:lang w:val="en-US"/>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en-US"/>
        </w:rPr>
      </w:pPr>
      <w:r>
        <w:rPr>
          <w:rStyle w:val="XMLRed"/>
          <w:highlight w:val="white"/>
          <w:lang w:val="en-US"/>
        </w:rPr>
        <w:tab/>
        <w:tab/>
        <w:tab/>
        <w:tab/>
        <w:tab/>
        <w:tab/>
        <w:tab/>
        <w:tab/>
        <w:tab/>
        <w:t>displayName</w:t>
      </w:r>
      <w:r>
        <w:rPr>
          <w:rStyle w:val="XMLBlue"/>
          <w:highlight w:val="white"/>
          <w:lang w:val="en-US"/>
        </w:rPr>
        <w:t>="</w:t>
      </w:r>
      <w:r>
        <w:rPr>
          <w:rStyle w:val="XMLBlack"/>
          <w:highlight w:val="white"/>
          <w:lang w:val="en-US"/>
        </w:rPr>
        <w:t>Lääkemääräys</w:t>
      </w:r>
      <w:r>
        <w:rPr>
          <w:rStyle w:val="XMLBlue"/>
          <w:highlight w:val="white"/>
          <w:lang w:val="en-US"/>
        </w:rPr>
        <w:t>"/&gt;</w:t>
      </w:r>
    </w:p>
    <w:p>
      <w:pPr>
        <w:pStyle w:val="Normal"/>
        <w:ind w:firstLine="1304"/>
        <w:rPr/>
      </w:pPr>
      <w:r>
        <w:rPr>
          <w:rStyle w:val="XMLBlue"/>
          <w:lang w:val="nl-NL"/>
        </w:rPr>
        <w:t>&lt;</w:t>
      </w:r>
      <w:r>
        <w:rPr>
          <w:rStyle w:val="XMLBrown"/>
          <w:lang w:val="nl-NL"/>
        </w:rPr>
        <w:t>setId</w:t>
      </w:r>
      <w:r>
        <w:rPr>
          <w:rStyle w:val="XMLText"/>
          <w:lang w:val="nl-NL"/>
        </w:rPr>
        <w:t xml:space="preserve"> </w:t>
      </w:r>
    </w:p>
    <w:p>
      <w:pPr>
        <w:pStyle w:val="Normal"/>
        <w:ind w:left="1304" w:firstLine="1304"/>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ind w:left="1304" w:firstLine="1304"/>
        <w:rPr>
          <w:rStyle w:val="XMLBlack"/>
          <w:lang w:val="nl-N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pPr>
      <w:r>
        <w:rPr>
          <w:rStyle w:val="XMLBlue"/>
          <w:lang w:val="pt-BR"/>
        </w:rPr>
        <w:t>&lt;/</w:t>
      </w:r>
      <w:r>
        <w:rPr>
          <w:rStyle w:val="XMLBrown"/>
          <w:lang w:val="pt-BR"/>
        </w:rPr>
        <w:t>reference</w:t>
      </w:r>
      <w:r>
        <w:rPr>
          <w:rStyle w:val="XMLBlue"/>
          <w:lang w:val="pt-BR"/>
        </w:rPr>
        <w:t>&gt;</w:t>
      </w:r>
    </w:p>
    <w:p>
      <w:pPr>
        <w:pStyle w:val="Normal"/>
        <w:rPr>
          <w:rStyle w:val="XMLText"/>
          <w:lang w:val="pt-BR"/>
        </w:rPr>
      </w:pPr>
      <w:r>
        <w:rPr>
          <w:rStyle w:val="XMLBlue"/>
          <w:lang w:val="pt-BR"/>
        </w:rPr>
        <w:t>&lt;</w:t>
      </w:r>
      <w:r>
        <w:rPr>
          <w:rStyle w:val="XMLBrown"/>
          <w:lang w:val="pt-BR"/>
        </w:rPr>
        <w:t>reference</w:t>
      </w:r>
      <w:r>
        <w:rPr>
          <w:rStyle w:val="XMLText"/>
          <w:lang w:val="pt-BR"/>
        </w:rPr>
        <w:t xml:space="preserve"> </w:t>
      </w:r>
      <w:r>
        <w:rPr>
          <w:rStyle w:val="XMLRed"/>
          <w:lang w:val="pt-BR"/>
        </w:rPr>
        <w:t>typeCode</w:t>
      </w:r>
      <w:r>
        <w:rPr>
          <w:rStyle w:val="XMLBlue"/>
          <w:lang w:val="pt-BR"/>
        </w:rPr>
        <w:t>="</w:t>
      </w:r>
      <w:r>
        <w:rPr>
          <w:rStyle w:val="XMLText"/>
          <w:lang w:val="pt-BR"/>
        </w:rPr>
        <w:t>REFR</w:t>
      </w:r>
      <w:r>
        <w:rPr>
          <w:rStyle w:val="XMLBlue"/>
          <w:lang w:val="pt-BR"/>
        </w:rPr>
        <w:t>"&gt;</w:t>
      </w:r>
    </w:p>
    <w:p>
      <w:pPr>
        <w:pStyle w:val="Normal"/>
        <w:ind w:firstLine="720"/>
        <w:rPr>
          <w:rStyle w:val="XMLText"/>
          <w:lang w:val="pt-BR"/>
        </w:rPr>
      </w:pPr>
      <w:r>
        <w:rPr>
          <w:rStyle w:val="XMLBlue"/>
          <w:lang w:val="pt-BR"/>
        </w:rPr>
        <w:t>&lt;</w:t>
      </w:r>
      <w:r>
        <w:rPr>
          <w:rStyle w:val="XMLBrown"/>
          <w:lang w:val="pt-BR"/>
        </w:rPr>
        <w:t>externalDocument</w:t>
      </w:r>
      <w:r>
        <w:rPr>
          <w:rStyle w:val="XMLBlue"/>
          <w:lang w:val="pt-BR"/>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rPr>
          <w:rStyle w:val="XMLText"/>
          <w:lang w:val="nl-NL"/>
        </w:rPr>
      </w:pPr>
      <w:r>
        <w:rPr>
          <w:rStyle w:val="XMLRed"/>
          <w:lang w:val="nl-NL"/>
        </w:rPr>
        <w:t>root</w:t>
      </w:r>
      <w:r>
        <w:rPr>
          <w:rStyle w:val="XMLBlue"/>
          <w:lang w:val="nl-NL"/>
        </w:rPr>
        <w:t>="</w:t>
      </w:r>
      <w:r>
        <w:rPr>
          <w:rStyle w:val="XMLText"/>
          <w:lang w:val="nl-NL"/>
        </w:rPr>
        <w:t>1.2.246.537.10.15675350.93.2006.504343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8</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codeSystemName</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nl-NL"/>
        </w:rPr>
      </w:pPr>
      <w:r>
        <w:rPr>
          <w:rStyle w:val="XMLBlue"/>
          <w:highlight w:val="white"/>
          <w:lang w:val="nl-NL"/>
        </w:rPr>
        <w:tab/>
        <w:tab/>
        <w:tab/>
        <w:tab/>
        <w:tab/>
        <w:tab/>
        <w:tab/>
        <w:tab/>
        <w:tab/>
        <w:tab/>
        <w:t>"</w:t>
      </w:r>
      <w:r>
        <w:rPr>
          <w:highlight w:val="white"/>
          <w:lang w:val="nl-NL"/>
        </w:rPr>
        <w:t xml:space="preserve"> </w:t>
      </w:r>
      <w:r>
        <w:rPr>
          <w:rStyle w:val="XMLBlack"/>
          <w:highlight w:val="white"/>
          <w:lang w:val="nl-NL"/>
        </w:rPr>
        <w:t>Reseptisanoman tyyppi</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nl-NL"/>
        </w:rPr>
      </w:pPr>
      <w:r>
        <w:rPr>
          <w:rStyle w:val="XMLRed"/>
          <w:highlight w:val="white"/>
          <w:lang w:val="nl-NL"/>
        </w:rPr>
        <w:tab/>
        <w:tab/>
        <w:tab/>
        <w:tab/>
        <w:tab/>
        <w:tab/>
        <w:tab/>
        <w:tab/>
        <w:tab/>
        <w:t>displayName</w:t>
      </w:r>
      <w:r>
        <w:rPr>
          <w:rStyle w:val="XMLBlue"/>
          <w:highlight w:val="white"/>
          <w:lang w:val="nl-NL"/>
        </w:rPr>
        <w:t>="</w:t>
      </w:r>
      <w:r>
        <w:rPr>
          <w:rStyle w:val="XMLBlue"/>
          <w:color w:val="000000"/>
          <w:highlight w:val="white"/>
          <w:lang w:val="nl-NL"/>
        </w:rPr>
        <w:t>Lääkemääräyksen</w:t>
      </w:r>
      <w:r>
        <w:rPr>
          <w:rStyle w:val="XMLBlue"/>
          <w:highlight w:val="white"/>
          <w:lang w:val="nl-NL"/>
        </w:rPr>
        <w:t xml:space="preserve"> </w:t>
      </w:r>
      <w:r>
        <w:rPr>
          <w:rStyle w:val="XMLBlack"/>
          <w:highlight w:val="white"/>
          <w:lang w:val="nl-NL"/>
        </w:rPr>
        <w:t>uusimispyyntö</w:t>
      </w:r>
      <w:r>
        <w:rPr>
          <w:rStyle w:val="XMLBlue"/>
          <w:highlight w:val="white"/>
          <w:lang w:val="nl-NL"/>
        </w:rPr>
        <w:t>"/&gt;</w:t>
      </w:r>
    </w:p>
    <w:p>
      <w:pPr>
        <w:pStyle w:val="Normal"/>
        <w:ind w:firstLine="1304"/>
        <w:rPr/>
      </w:pPr>
      <w:r>
        <w:rPr>
          <w:rStyle w:val="XMLBlue"/>
          <w:lang w:val="en-GB"/>
        </w:rPr>
        <w:t>&lt;</w:t>
      </w:r>
      <w:r>
        <w:rPr>
          <w:rStyle w:val="XMLBrown"/>
          <w:lang w:val="en-GB"/>
        </w:rPr>
        <w:t>setId</w:t>
      </w:r>
      <w:r>
        <w:rPr>
          <w:rStyle w:val="XMLText"/>
          <w:lang w:val="en-GB"/>
        </w:rPr>
        <w:t xml:space="preserve"> </w:t>
      </w:r>
    </w:p>
    <w:p>
      <w:pPr>
        <w:pStyle w:val="Normal"/>
        <w:ind w:left="1304" w:firstLine="1304"/>
        <w:rPr/>
      </w:pPr>
      <w:r>
        <w:rPr>
          <w:rStyle w:val="XMLRed"/>
          <w:lang w:val="en-GB"/>
        </w:rPr>
        <w:t>root</w:t>
      </w:r>
      <w:r>
        <w:rPr>
          <w:rStyle w:val="XMLBlue"/>
          <w:lang w:val="en-GB"/>
        </w:rPr>
        <w:t>="</w:t>
      </w:r>
      <w:r>
        <w:rPr>
          <w:rStyle w:val="XMLText"/>
          <w:lang w:val="en-GB"/>
        </w:rPr>
        <w:t>1.2.246.537.10.15675350.93.2006</w:t>
      </w:r>
      <w:r>
        <w:rPr>
          <w:rStyle w:val="XMLBlue"/>
          <w:lang w:val="en-GB"/>
        </w:rPr>
        <w:t>.</w:t>
      </w:r>
      <w:r>
        <w:rPr>
          <w:rStyle w:val="XMLText"/>
          <w:lang w:val="en-GB"/>
        </w:rPr>
        <w:t>504343</w:t>
      </w:r>
      <w:r>
        <w:rPr>
          <w:rStyle w:val="XMLBlue"/>
          <w:lang w:val="en-GB"/>
        </w:rPr>
        <w:t>"/&gt;</w:t>
      </w:r>
    </w:p>
    <w:p>
      <w:pPr>
        <w:pStyle w:val="Normal"/>
        <w:ind w:left="1304" w:firstLine="1304"/>
        <w:rPr>
          <w:rStyle w:val="XMLBlack"/>
          <w:lang w:val="en-GB"/>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en-GB"/>
        </w:rPr>
      </w:pPr>
      <w:r>
        <w:rPr>
          <w:rStyle w:val="XMLBlack"/>
          <w:lang w:val="en-GB"/>
        </w:rPr>
        <w:tab/>
        <w:tab/>
      </w:r>
      <w:r>
        <w:rPr>
          <w:rStyle w:val="XMLBlue"/>
          <w:lang w:val="en-GB"/>
        </w:rPr>
        <w:t>&lt;/</w:t>
      </w:r>
      <w:r>
        <w:rPr>
          <w:rStyle w:val="XMLBrown"/>
          <w:lang w:val="en-GB"/>
        </w:rPr>
        <w:t>externalDocument</w:t>
      </w:r>
      <w:r>
        <w:rPr>
          <w:rStyle w:val="XMLBlue"/>
          <w:lang w:val="en-GB"/>
        </w:rPr>
        <w:t>&gt;</w:t>
      </w:r>
    </w:p>
    <w:p>
      <w:pPr>
        <w:pStyle w:val="Normal"/>
        <w:rPr>
          <w:rStyle w:val="XMLBlue"/>
          <w:lang w:val="en-GB"/>
        </w:rPr>
      </w:pPr>
      <w:r>
        <w:rPr>
          <w:rStyle w:val="XMLBlue"/>
          <w:lang w:val="en-GB"/>
        </w:rPr>
        <w:t>&lt;/</w:t>
      </w:r>
      <w:r>
        <w:rPr>
          <w:rStyle w:val="XMLBrown"/>
          <w:lang w:val="en-GB"/>
        </w:rPr>
        <w:t>reference</w:t>
      </w:r>
      <w:r>
        <w:rPr>
          <w:rStyle w:val="XMLBlue"/>
          <w:lang w:val="en-GB"/>
        </w:rPr>
        <w:t>&gt;</w:t>
      </w:r>
      <w:r>
        <w:br w:type="page"/>
      </w:r>
    </w:p>
    <w:p>
      <w:pPr>
        <w:pStyle w:val="Normal"/>
        <w:rPr>
          <w:rStyle w:val="XMLBlue"/>
          <w:rFonts w:ascii="Arial" w:hAnsi="Arial" w:cs="Arial"/>
          <w:lang w:val="en-GB"/>
        </w:rPr>
      </w:pPr>
      <w:r>
        <w:rPr/>
      </w:r>
    </w:p>
    <w:p>
      <w:pPr>
        <w:pStyle w:val="Heading2"/>
        <w:rPr>
          <w:lang w:val="en-GB"/>
        </w:rPr>
      </w:pPr>
      <w:bookmarkStart w:id="24" w:name="__RefHeading___Toc443208367"/>
      <w:bookmarkStart w:id="25" w:name="_Ref291079411"/>
      <w:bookmarkStart w:id="26" w:name="_Ref291079407"/>
      <w:bookmarkEnd w:id="24"/>
      <w:r>
        <w:rPr>
          <w:lang w:val="en-GB"/>
        </w:rPr>
        <w:t>Vaikuttavat ainesosat</w:t>
      </w:r>
      <w:bookmarkEnd w:id="25"/>
      <w:bookmarkEnd w:id="26"/>
    </w:p>
    <w:p>
      <w:pPr>
        <w:pStyle w:val="Normal"/>
        <w:rPr>
          <w:lang w:val="en-GB"/>
        </w:rPr>
      </w:pPr>
      <w:r>
        <w:rPr>
          <w:lang w:val="en-GB"/>
        </w:rPr>
      </w:r>
    </w:p>
    <w:p>
      <w:pPr>
        <w:pStyle w:val="Normal"/>
        <w:rPr>
          <w:lang w:val="en-GB"/>
        </w:rPr>
      </w:pPr>
      <w:r>
        <w:rPr>
          <w:lang w:val="en-GB"/>
        </w:rPr>
      </w:r>
    </w:p>
    <w:p>
      <w:pPr>
        <w:pStyle w:val="Normal"/>
        <w:rPr>
          <w:lang w:val="en-GB"/>
        </w:rPr>
      </w:pPr>
      <w:r>
        <w:rPr/>
        <w:drawing>
          <wp:inline distT="0" distB="0" distL="0" distR="0">
            <wp:extent cx="5773420" cy="2531745"/>
            <wp:effectExtent l="0" t="0" r="0" b="0"/>
            <wp:docPr id="3"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descr=""/>
                    <pic:cNvPicPr>
                      <a:picLocks noChangeAspect="1" noChangeArrowheads="1"/>
                    </pic:cNvPicPr>
                  </pic:nvPicPr>
                  <pic:blipFill>
                    <a:blip r:embed="rId5"/>
                    <a:srcRect l="-3" t="-7" r="-3" b="-7"/>
                    <a:stretch>
                      <a:fillRect/>
                    </a:stretch>
                  </pic:blipFill>
                  <pic:spPr bwMode="auto">
                    <a:xfrm>
                      <a:off x="0" y="0"/>
                      <a:ext cx="5773420" cy="2531745"/>
                    </a:xfrm>
                    <a:prstGeom prst="rect">
                      <a:avLst/>
                    </a:prstGeom>
                  </pic:spPr>
                </pic:pic>
              </a:graphicData>
            </a:graphic>
          </wp:inline>
        </w:drawing>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pPr>
      <w:r>
        <w:rPr/>
        <w:t>Apteekissa valmistettavissa lääkkeissä on useita ainesosia ja tämä rakenne on tarkoitettu niiden kuvaamiseen. Vaihtoehtoisesti apteekissa valmistettavan lääkkeen ainesosat voidaan tuoda myös tekstinä valmistusohjeessa (</w:t>
      </w:r>
      <w:r>
        <w:rPr/>
        <w:fldChar w:fldCharType="begin"/>
      </w:r>
      <w:r>
        <w:rPr/>
        <w:instrText> REF _Ref291079638 \r \h </w:instrText>
      </w:r>
      <w:r>
        <w:rPr/>
        <w:fldChar w:fldCharType="separate"/>
      </w:r>
      <w:r>
        <w:rPr/>
        <w:t>4.2.2</w:t>
      </w:r>
      <w:r>
        <w:rPr/>
        <w:fldChar w:fldCharType="end"/>
      </w:r>
      <w:r>
        <w:rPr/>
        <w:t xml:space="preserve"> </w:t>
      </w:r>
      <w:r>
        <w:rPr/>
        <w:fldChar w:fldCharType="begin"/>
      </w:r>
      <w:r>
        <w:rPr/>
        <w:instrText> REF _Ref291079641 \h </w:instrText>
      </w:r>
      <w:r>
        <w:rPr/>
        <w:fldChar w:fldCharType="separate"/>
      </w:r>
      <w:r>
        <w:rPr/>
        <w:t>Lääkeaineen vahvuus,  valmistusohje ja ajankohta</w:t>
      </w:r>
      <w:r>
        <w:rPr/>
        <w:fldChar w:fldCharType="end"/>
      </w:r>
      <w:r>
        <w:rPr/>
        <w:t>), jolloin tässä rakenteessa ei tuoda lainkaan tietoa.</w:t>
      </w:r>
    </w:p>
    <w:p>
      <w:pPr>
        <w:pStyle w:val="Normal"/>
        <w:rPr/>
      </w:pPr>
      <w:r>
        <w:rPr/>
      </w:r>
    </w:p>
    <w:p>
      <w:pPr>
        <w:pStyle w:val="Normal"/>
        <w:rPr/>
      </w:pPr>
      <w:r>
        <w:rPr/>
        <w:t>Kauppanimellä määrätyillä lääkkeillä valmisteen vaikuttavat aineet tuodaan myös tässä rakenteessa. Vaikuttavan aineen koodaamaton nimi on pakollinen tieto, jos valmisteelta löytyy vaikuttava aine/aineita lääketietokannasta. Kauppanimellä määrätyn lääkkeen vaikuttavan aineen/aineiden ATC-koodeja ei tuoda tässä rakenteessa, koska lääketietokannassa ei ole ATC-koodeja vaikuttavan aineen tasolla. Yhdistelmävalmisteilla tuodaan kaikki vaikuttavat aineet. Vaikuttavien aineiden vahvuuksia ei ilmoiteta kauppanimellä määrätyillä lääkkeillä.</w:t>
      </w:r>
    </w:p>
    <w:p>
      <w:pPr>
        <w:pStyle w:val="Normal"/>
        <w:rPr>
          <w:color w:val="FF0000"/>
        </w:rPr>
      </w:pPr>
      <w:r>
        <w:rPr>
          <w:color w:val="FF0000"/>
        </w:rPr>
      </w:r>
    </w:p>
    <w:p>
      <w:pPr>
        <w:pStyle w:val="Normal"/>
        <w:rPr/>
      </w:pPr>
      <w:r>
        <w:rPr/>
        <w:t>Apteekissa valmistettavan lääkkeen ainesosat tulee tuoda lääkemääräyssanomaan siinä järjestyksessä, jossa lääkkeen määrääjä on ne syöttänyt käyttöliittymään.</w:t>
      </w:r>
    </w:p>
    <w:p>
      <w:pPr>
        <w:pStyle w:val="Normal"/>
        <w:rPr>
          <w:color w:val="FF0000"/>
        </w:rPr>
      </w:pPr>
      <w:r>
        <w:rPr>
          <w:color w:val="FF0000"/>
        </w:rPr>
      </w:r>
    </w:p>
    <w:p>
      <w:pPr>
        <w:pStyle w:val="Normal"/>
        <w:rPr>
          <w:color w:val="FF0000"/>
        </w:rPr>
      </w:pPr>
      <w:r>
        <w:rPr>
          <w:color w:val="FF0000"/>
        </w:rPr>
      </w:r>
    </w:p>
    <w:p>
      <w:pPr>
        <w:pStyle w:val="Heading3"/>
        <w:ind w:left="1134" w:hanging="1134"/>
        <w:rPr/>
      </w:pPr>
      <w:bookmarkStart w:id="27" w:name="__RefHeading___Toc443208368"/>
      <w:bookmarkEnd w:id="27"/>
      <w:r>
        <w:rPr/>
        <w:t>Tietojen yhteenveto</w:t>
      </w:r>
    </w:p>
    <w:p>
      <w:pPr>
        <w:pStyle w:val="Normal"/>
        <w:rPr/>
      </w:pPr>
      <w:r>
        <w:rPr/>
      </w:r>
    </w:p>
    <w:p>
      <w:pPr>
        <w:pStyle w:val="Normal"/>
        <w:rPr>
          <w:u w:val="single"/>
        </w:rPr>
      </w:pPr>
      <w:r>
        <w:rPr>
          <w:u w:val="single"/>
        </w:rPr>
        <w:t>Tiedot (suluissa vastaava lääkityslistan kenttäkoodi sekä reseptiprojektin viitekoodi)</w:t>
      </w:r>
    </w:p>
    <w:p>
      <w:pPr>
        <w:pStyle w:val="Normal"/>
        <w:rPr>
          <w:u w:val="single"/>
        </w:rPr>
      </w:pPr>
      <w:r>
        <w:rPr>
          <w:u w:val="single"/>
        </w:rPr>
      </w:r>
    </w:p>
    <w:tbl>
      <w:tblPr>
        <w:tblW w:w="8568" w:type="dxa"/>
        <w:jc w:val="left"/>
        <w:tblInd w:w="-113" w:type="dxa"/>
        <w:tblLayout w:type="fixed"/>
        <w:tblCellMar>
          <w:top w:w="0" w:type="dxa"/>
          <w:left w:w="108" w:type="dxa"/>
          <w:bottom w:w="0" w:type="dxa"/>
          <w:right w:w="108" w:type="dxa"/>
        </w:tblCellMar>
      </w:tblPr>
      <w:tblGrid>
        <w:gridCol w:w="2817"/>
        <w:gridCol w:w="3411"/>
        <w:gridCol w:w="2340"/>
      </w:tblGrid>
      <w:tr>
        <w:trPr/>
        <w:tc>
          <w:tcPr>
            <w:tcW w:w="2817"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Tiedot</w:t>
            </w:r>
          </w:p>
        </w:tc>
        <w:tc>
          <w:tcPr>
            <w:tcW w:w="3411"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Pituus</w:t>
            </w:r>
          </w:p>
        </w:tc>
        <w:tc>
          <w:tcPr>
            <w:tcW w:w="234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Pakollisuus</w:t>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vaikuttavan ainesosan  vahvuus/määrä (5/6.4)</w:t>
            </w:r>
          </w:p>
        </w:tc>
        <w:tc>
          <w:tcPr>
            <w:tcW w:w="341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vaikuttavan ainesosan vahvuuden/määrän yksikkö (6/)</w:t>
            </w:r>
          </w:p>
        </w:tc>
        <w:tc>
          <w:tcPr>
            <w:tcW w:w="341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vaikuttavan aineen vahvuus/määrä tekstimuotoisena</w:t>
            </w:r>
          </w:p>
        </w:tc>
        <w:tc>
          <w:tcPr>
            <w:tcW w:w="341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vaikuttavan ainesosan ATC-koodi (7/6.1)</w:t>
            </w:r>
          </w:p>
        </w:tc>
        <w:tc>
          <w:tcPr>
            <w:tcW w:w="3411" w:type="dxa"/>
            <w:tcBorders>
              <w:top w:val="single" w:sz="4" w:space="0" w:color="000000"/>
              <w:left w:val="single" w:sz="4" w:space="0" w:color="000000"/>
              <w:bottom w:val="single" w:sz="4" w:space="0" w:color="000000"/>
              <w:right w:val="single" w:sz="4" w:space="0" w:color="000000"/>
            </w:tcBorders>
          </w:tcPr>
          <w:p>
            <w:pPr>
              <w:pStyle w:val="Normal"/>
              <w:rPr/>
            </w:pPr>
            <w:r>
              <w:rPr/>
              <w:t>(max 9 mkiä)</w:t>
            </w:r>
          </w:p>
        </w:tc>
        <w:tc>
          <w:tcPr>
            <w:tcW w:w="234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vaikuttavan ainesosan ATC-koodin mukainen nimi (8/6.1)</w:t>
            </w:r>
          </w:p>
        </w:tc>
        <w:tc>
          <w:tcPr>
            <w:tcW w:w="3411"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234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vaikuttavan ainesosan koodaamaton nimi (9/)</w:t>
            </w:r>
          </w:p>
        </w:tc>
        <w:tc>
          <w:tcPr>
            <w:tcW w:w="3411"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2340" w:type="dxa"/>
            <w:tcBorders>
              <w:top w:val="single" w:sz="4" w:space="0" w:color="000000"/>
              <w:left w:val="single" w:sz="4" w:space="0" w:color="000000"/>
              <w:bottom w:val="single" w:sz="4" w:space="0" w:color="000000"/>
              <w:right w:val="single" w:sz="4" w:space="0" w:color="000000"/>
            </w:tcBorders>
          </w:tcPr>
          <w:p>
            <w:pPr>
              <w:pStyle w:val="Normal"/>
              <w:rPr/>
            </w:pPr>
            <w:r>
              <w:rPr/>
              <w:t>P kauppanimellä määrätyillä lääkkeillä, jos valmisteelta löytyy vaikuttava aine/aineita lääketietokannasta</w:t>
            </w:r>
          </w:p>
        </w:tc>
      </w:tr>
    </w:tbl>
    <w:p>
      <w:pPr>
        <w:pStyle w:val="Normal"/>
        <w:rPr/>
      </w:pPr>
      <w:r>
        <w:rPr/>
        <w:t xml:space="preserve"> </w:t>
      </w:r>
    </w:p>
    <w:p>
      <w:pPr>
        <w:pStyle w:val="Normal"/>
        <w:rPr/>
      </w:pPr>
      <w:r>
        <w:rPr/>
      </w:r>
    </w:p>
    <w:p>
      <w:pPr>
        <w:pStyle w:val="Normal"/>
        <w:rPr/>
      </w:pPr>
      <w:r>
        <w:rPr/>
        <w:t>Tiedot esitetään &lt;entry&gt;&lt;organizer&gt;-rakenteella, jossa organizerin koodi on 4 (lääkityslistan kenttäkoodi).</w:t>
      </w:r>
    </w:p>
    <w:p>
      <w:pPr>
        <w:pStyle w:val="Normal"/>
        <w:rPr/>
      </w:pPr>
      <w:r>
        <w:rPr/>
      </w:r>
    </w:p>
    <w:p>
      <w:pPr>
        <w:pStyle w:val="Normal"/>
        <w:rPr>
          <w:lang w:val="en-GB"/>
        </w:rPr>
      </w:pPr>
      <w:r>
        <w:rPr>
          <w:lang w:val="en-GB"/>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organizer</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classCode</w:t>
      </w:r>
      <w:r>
        <w:rPr>
          <w:rStyle w:val="XMLBlue"/>
          <w:highlight w:val="white"/>
          <w:lang w:val="en-GB"/>
        </w:rPr>
        <w:t>="</w:t>
      </w:r>
      <w:r>
        <w:rPr>
          <w:rStyle w:val="XMLBlack"/>
          <w:highlight w:val="white"/>
          <w:lang w:val="en-GB"/>
        </w:rPr>
        <w:t>CLUSTER</w:t>
      </w:r>
      <w:r>
        <w:rPr>
          <w:rStyle w:val="XMLBlue"/>
          <w:highlight w:val="white"/>
          <w:lang w:val="en-GB"/>
        </w:rPr>
        <w:t>"</w:t>
      </w:r>
      <w:r>
        <w:rPr>
          <w:rStyle w:val="XMLRed"/>
          <w:highlight w:val="white"/>
          <w:lang w:val="en-GB"/>
        </w:rPr>
        <w:t xml:space="preserve"> 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code</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w:t>
      </w:r>
      <w:r>
        <w:rPr>
          <w:rStyle w:val="XMLBlue"/>
          <w:highlight w:val="white"/>
        </w:rPr>
        <w:t>="</w:t>
      </w:r>
      <w:r>
        <w:rPr>
          <w:rStyle w:val="XMLBlack"/>
          <w:highlight w:val="white"/>
        </w:rPr>
        <w:t>4</w:t>
      </w:r>
      <w:r>
        <w:rPr>
          <w:rStyle w:val="XMLBlue"/>
          <w:highlight w:val="white"/>
        </w:rPr>
        <w:t>"</w:t>
      </w:r>
      <w:r>
        <w:rPr>
          <w:rStyle w:val="XMLRed"/>
          <w:highlight w:val="white"/>
        </w:rPr>
        <w:t xml:space="preserve"> codeSystem</w:t>
      </w:r>
      <w:r>
        <w:rPr>
          <w:rStyle w:val="XMLBlue"/>
          <w:highlight w:val="white"/>
        </w:rPr>
        <w:t>="</w:t>
      </w:r>
      <w:r>
        <w:rPr>
          <w:rStyle w:val="XMLBlack"/>
          <w:highlight w:val="white"/>
        </w:rPr>
        <w:t>1.2.246.537.6.12.2002.126</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codeSystemName</w:t>
      </w:r>
      <w:r>
        <w:rPr>
          <w:rStyle w:val="XMLBlue"/>
          <w:highlight w:val="white"/>
        </w:rPr>
        <w:t>="</w:t>
      </w:r>
      <w:r>
        <w:rPr>
          <w:rStyle w:val="XMLBlack"/>
          <w:highlight w:val="white"/>
        </w:rPr>
        <w:t>Lääkityslista</w:t>
      </w:r>
      <w:r>
        <w:rPr>
          <w:rStyle w:val="XMLBlue"/>
          <w:highlight w:val="white"/>
        </w:rPr>
        <w:t>"</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displayName</w:t>
      </w:r>
      <w:r>
        <w:rPr>
          <w:rStyle w:val="XMLBlue"/>
          <w:highlight w:val="white"/>
        </w:rPr>
        <w:t>="</w:t>
      </w:r>
      <w:r>
        <w:rPr>
          <w:rStyle w:val="XMLBlack"/>
          <w:highlight w:val="white"/>
        </w:rPr>
        <w:t>Lääkkeen vaikuttava aine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rStyle w:val="XMLBlue"/>
          <w:highlight w:val="white"/>
        </w:rPr>
        <w:t>&lt;</w:t>
      </w:r>
      <w:r>
        <w:rPr>
          <w:rStyle w:val="XMLBlue"/>
          <w:color w:val="993300"/>
          <w:highlight w:val="white"/>
        </w:rPr>
        <w:t>statusCode</w:t>
      </w:r>
      <w:r>
        <w:rPr>
          <w:rStyle w:val="XMLBlue"/>
          <w:highlight w:val="white"/>
        </w:rPr>
        <w:t xml:space="preserve"> </w:t>
      </w:r>
      <w:r>
        <w:rPr>
          <w:rStyle w:val="XMLBlue"/>
          <w:color w:val="FF0000"/>
          <w:highlight w:val="white"/>
        </w:rPr>
        <w:t>code</w:t>
      </w:r>
      <w:r>
        <w:rPr>
          <w:rStyle w:val="XMLBlue"/>
          <w:highlight w:val="white"/>
        </w:rPr>
        <w:t>=”</w:t>
      </w:r>
      <w:r>
        <w:rPr>
          <w:rStyle w:val="XMLBlue"/>
          <w:color w:val="000000"/>
          <w:highlight w:val="white"/>
        </w:rPr>
        <w:t>completed</w:t>
      </w:r>
      <w:r>
        <w:rPr>
          <w:rStyle w:val="XMLBlue"/>
          <w:highlight w:val="white"/>
        </w:rPr>
        <w:t>”/&gt;</w:t>
      </w:r>
    </w:p>
    <w:p>
      <w:pPr>
        <w:pStyle w:val="Normal"/>
        <w:rPr>
          <w:rStyle w:val="XMLBlue"/>
          <w:highlight w:val="white"/>
        </w:rPr>
      </w:pPr>
      <w:r>
        <w:rPr>
          <w:highlight w:val="white"/>
        </w:rPr>
      </w:r>
    </w:p>
    <w:p>
      <w:pPr>
        <w:pStyle w:val="Normal"/>
        <w:rPr/>
      </w:pPr>
      <w:r>
        <w:rPr/>
      </w:r>
    </w:p>
    <w:p>
      <w:pPr>
        <w:pStyle w:val="Heading3"/>
        <w:ind w:left="1134" w:hanging="1134"/>
        <w:rPr/>
      </w:pPr>
      <w:bookmarkStart w:id="28" w:name="__RefHeading___Toc443208369"/>
      <w:bookmarkEnd w:id="28"/>
      <w:r>
        <w:rPr/>
        <w:t>Määrä (vahvuus), nimi ja ATC-koodi</w:t>
      </w:r>
    </w:p>
    <w:p>
      <w:pPr>
        <w:pStyle w:val="Normal"/>
        <w:rPr/>
      </w:pPr>
      <w:r>
        <w:rPr/>
      </w:r>
    </w:p>
    <w:p>
      <w:pPr>
        <w:pStyle w:val="Normal"/>
        <w:rPr/>
      </w:pPr>
      <w:r>
        <w:rPr/>
        <w:t>Organizer-rakenteessa pääluokka on SubstanceAdministration. SubstanceAdministrationin pakollinen classCode saa schemassa vakioarvon ”SBADM”, joten sitä ei tarvitse erikseen ilmoittaa. MoodCode saa arvon ”EVN” ja se pitää erikseen ilmoittaa.</w:t>
      </w:r>
    </w:p>
    <w:p>
      <w:pPr>
        <w:pStyle w:val="Normal"/>
        <w:rPr/>
      </w:pPr>
      <w:r>
        <w:rPr/>
      </w:r>
    </w:p>
    <w:p>
      <w:pPr>
        <w:pStyle w:val="Normal"/>
        <w:rPr/>
      </w:pPr>
      <w:r>
        <w:rPr/>
        <w:t xml:space="preserve">Tässä luokassa ilmoitetaan </w:t>
      </w:r>
      <w:r>
        <w:rPr>
          <w:b/>
          <w:bCs/>
        </w:rPr>
        <w:t>ainesosan vahvuus (määrä)</w:t>
      </w:r>
      <w:r>
        <w:rPr/>
        <w:t xml:space="preserve"> elementillä doseQuantity. Varsinainen vahvuus (määrä) ilmoitetaan center-elementin attribuutilla value ja yksikkö elementillä unit. Vahvuus (määrä) on enintään 80 numeroa ja yksikkö enintään 80 merkkiä.</w:t>
      </w:r>
    </w:p>
    <w:p>
      <w:pPr>
        <w:pStyle w:val="Normal"/>
        <w:rPr/>
      </w:pPr>
      <w:r>
        <w:rPr/>
      </w:r>
    </w:p>
    <w:p>
      <w:pPr>
        <w:pStyle w:val="Normal"/>
        <w:rPr/>
      </w:pPr>
      <w:r>
        <w:rPr/>
        <w:t xml:space="preserve">Vahvuuden (määrän) ilmoittamiseen voidaan vaihtoehtoisesti myös käyttää rakennetta &lt;translation&gt;&lt;originalText&gt; (pituus max 80 mkiä). Yksittäisen ainesosan vahvuuden (määrän) ilmoittamiseen pitää valita jompikumpi ilmoitustapa, sekä center että originalText elementeissä ei voida tuoda tietoa saman ainesosan osalta. </w:t>
      </w:r>
    </w:p>
    <w:p>
      <w:pPr>
        <w:pStyle w:val="Normal"/>
        <w:rPr/>
      </w:pPr>
      <w:r>
        <w:rPr/>
      </w:r>
    </w:p>
    <w:p>
      <w:pPr>
        <w:pStyle w:val="Normal"/>
        <w:keepNext w:val="true"/>
        <w:rPr>
          <w:lang w:val="en-GB"/>
        </w:rPr>
      </w:pPr>
      <w:r>
        <w:rPr>
          <w:lang w:val="en-GB"/>
        </w:rPr>
        <w:t xml:space="preserve">Esim.: </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doseQuantity</w:t>
      </w:r>
      <w:r>
        <w:rPr>
          <w:rStyle w:val="XMLBlue"/>
          <w:highlight w:val="white"/>
          <w:lang w:val="en-GB"/>
        </w:rPr>
        <w:t>&gt;</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tab/>
      </w:r>
      <w:r>
        <w:rPr>
          <w:rStyle w:val="XMLBlue"/>
          <w:highlight w:val="white"/>
          <w:lang w:val="en-GB"/>
        </w:rPr>
        <w:t>&lt;</w:t>
      </w:r>
      <w:r>
        <w:rPr>
          <w:rStyle w:val="XMLDarkRed"/>
          <w:highlight w:val="white"/>
          <w:lang w:val="en-GB"/>
        </w:rPr>
        <w:t>center</w:t>
      </w:r>
      <w:r>
        <w:rPr>
          <w:rStyle w:val="XMLRed"/>
          <w:highlight w:val="white"/>
          <w:lang w:val="en-GB"/>
        </w:rPr>
        <w:t xml:space="preserve"> value</w:t>
      </w:r>
      <w:r>
        <w:rPr>
          <w:rStyle w:val="XMLBlue"/>
          <w:highlight w:val="white"/>
          <w:lang w:val="en-GB"/>
        </w:rPr>
        <w:t>="</w:t>
      </w:r>
      <w:r>
        <w:rPr>
          <w:rStyle w:val="XMLBlack"/>
          <w:highlight w:val="white"/>
          <w:lang w:val="en-GB"/>
        </w:rPr>
        <w:t>600</w:t>
      </w:r>
      <w:r>
        <w:rPr>
          <w:rStyle w:val="XMLBlue"/>
          <w:highlight w:val="white"/>
          <w:lang w:val="en-GB"/>
        </w:rPr>
        <w:t>"</w:t>
      </w:r>
      <w:r>
        <w:rPr>
          <w:rStyle w:val="XMLRed"/>
          <w:highlight w:val="white"/>
          <w:lang w:val="en-GB"/>
        </w:rPr>
        <w:t xml:space="preserve"> unit</w:t>
      </w:r>
      <w:r>
        <w:rPr>
          <w:rStyle w:val="XMLBlue"/>
          <w:highlight w:val="white"/>
          <w:lang w:val="en-GB"/>
        </w:rPr>
        <w:t>="</w:t>
      </w:r>
      <w:r>
        <w:rPr>
          <w:rStyle w:val="XMLBlack"/>
          <w:highlight w:val="white"/>
          <w:lang w:val="en-GB"/>
        </w:rPr>
        <w:t>mg</w:t>
      </w:r>
      <w:r>
        <w:rPr>
          <w:rStyle w:val="XMLBlue"/>
          <w:highlight w:val="white"/>
          <w:lang w:val="en-GB"/>
        </w:rPr>
        <w:t>"/&gt;</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doseQuantity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en-GB"/>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b/>
          <w:color w:val="000000"/>
          <w:highlight w:val="white"/>
          <w:lang w:val="en-GB"/>
        </w:rPr>
        <w:t>TAI</w:t>
      </w:r>
    </w:p>
    <w:p>
      <w:pPr>
        <w:pStyle w:val="Normal"/>
        <w:rPr>
          <w:lang w:val="pt-BR"/>
        </w:rPr>
      </w:pPr>
      <w:r>
        <w:rPr>
          <w:lang w:val="pt-BR"/>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 xml:space="preserve">doseQuantity </w:t>
      </w:r>
      <w:r>
        <w:rPr>
          <w:rStyle w:val="XMLDarkRed"/>
          <w:color w:val="FF0000"/>
          <w:highlight w:val="white"/>
          <w:lang w:val="en-GB"/>
        </w:rPr>
        <w:t>nullFlavor</w:t>
      </w:r>
      <w:r>
        <w:rPr>
          <w:rStyle w:val="XMLBlue"/>
          <w:highlight w:val="white"/>
          <w:lang w:val="en-GB"/>
        </w:rPr>
        <w:t>=”</w:t>
      </w:r>
      <w:r>
        <w:rPr>
          <w:rStyle w:val="XMLDarkRed"/>
          <w:color w:val="000000"/>
          <w:highlight w:val="white"/>
          <w:lang w:val="en-GB"/>
        </w:rPr>
        <w:t>OTH</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t>&lt;</w:t>
      </w:r>
      <w:r>
        <w:rPr>
          <w:rStyle w:val="XMLBrown"/>
          <w:highlight w:val="white"/>
          <w:lang w:val="en-GB"/>
        </w:rPr>
        <w:t>translation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tab/>
        <w:t>&lt;</w:t>
      </w:r>
      <w:r>
        <w:rPr>
          <w:rStyle w:val="XMLBrown"/>
          <w:highlight w:val="white"/>
          <w:lang w:val="en-GB"/>
        </w:rPr>
        <w:t>originalText</w:t>
      </w:r>
      <w:r>
        <w:rPr>
          <w:rStyle w:val="XMLBlue"/>
          <w:highlight w:val="white"/>
          <w:lang w:val="en-GB"/>
        </w:rPr>
        <w:t>&gt;</w:t>
      </w:r>
      <w:r>
        <w:rPr>
          <w:rStyle w:val="XMLBlue"/>
          <w:color w:val="000000"/>
          <w:highlight w:val="white"/>
          <w:lang w:val="en-GB"/>
        </w:rPr>
        <w:t>q.s</w:t>
      </w:r>
      <w:r>
        <w:rPr>
          <w:rStyle w:val="XMLBlue"/>
          <w:highlight w:val="white"/>
          <w:lang w:val="en-GB"/>
        </w:rPr>
        <w:t>&lt;/</w:t>
      </w:r>
      <w:r>
        <w:rPr>
          <w:rStyle w:val="XMLBrown"/>
          <w:highlight w:val="white"/>
          <w:lang w:val="en-GB"/>
        </w:rPr>
        <w:t>originalText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r>
      <w:r>
        <w:rPr>
          <w:rStyle w:val="XMLBlue"/>
          <w:highlight w:val="white"/>
        </w:rPr>
        <w:t>&lt;/</w:t>
      </w:r>
      <w:r>
        <w:rPr>
          <w:rStyle w:val="XMLBrown"/>
          <w:highlight w:val="white"/>
        </w:rPr>
        <w:t>translation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doseQuantity</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xml:space="preserve">Jos ainesosan tiedot ilmoitetaan rakenteisesti tässä osiossa, tulee ainesosan tiedoissa ilmoittaa: </w:t>
      </w:r>
    </w:p>
    <w:p>
      <w:pPr>
        <w:pStyle w:val="Normal"/>
        <w:numPr>
          <w:ilvl w:val="0"/>
          <w:numId w:val="3"/>
        </w:numPr>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ainesosan ATC-koodi ja ATC-koodin mukainen nimi (vapaaehtoinen) TAI / JA</w:t>
      </w:r>
    </w:p>
    <w:p>
      <w:pPr>
        <w:pStyle w:val="Normal"/>
        <w:numPr>
          <w:ilvl w:val="0"/>
          <w:numId w:val="3"/>
        </w:numPr>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Fonts w:ascii="Times New Roman" w:hAnsi="Times New Roman" w:cs="Times New Roman"/>
          <w:color w:val="000000"/>
        </w:rPr>
      </w:pPr>
      <w:r>
        <w:rPr/>
        <w:t>ainesosan nimi vapaana tekstinä</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t xml:space="preserve">Ainesosan ATC-koodi ja ATC-koodin mukainen nimi eivät ole pakollisia tietoja. Niiden lisäksi koodaamattomassa nimessä ilmoitetaan usein vapaana tekstinä vaikuttavan aineen suolamuoto (esim 2) tai tehdasvalmiste, josta apteekissa valmistettava lääke sekoitetaan (esim 3). Sanomakuvauspaketin esimerkkisanomissa on tarkempia esimerkkejä eri tyyppisistä apteekissa valmistettavista lääkkeistä (LM8-11).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TextBody"/>
        <w:rPr/>
      </w:pPr>
      <w:r>
        <w:rPr>
          <w:b/>
          <w:bCs/>
          <w:highlight w:val="white"/>
        </w:rPr>
        <w:t>Ainesosan ATC-koodi</w:t>
      </w:r>
      <w:r>
        <w:rPr>
          <w:highlight w:val="white"/>
        </w:rPr>
        <w:t xml:space="preserve"> ilmoitetaan entityn manufacturedLabeledDrug elementissä code. Varsinainen ATC-koodi on attribuutissa code ja ainesosan </w:t>
      </w:r>
      <w:r>
        <w:rPr>
          <w:b/>
          <w:bCs/>
          <w:highlight w:val="white"/>
        </w:rPr>
        <w:t>ATC-koodin mukainen nimi</w:t>
      </w:r>
      <w:r>
        <w:rPr>
          <w:highlight w:val="white"/>
        </w:rPr>
        <w:t xml:space="preserve"> attribuutissa displayName (max 200 mkiä).</w:t>
      </w:r>
      <w:r>
        <w:rPr/>
        <w:t xml:space="preserve"> ATC-koodin codeSystem esitetään sanomissa niin, että codeSystemiin tulee luokituksen tunniste ilman versiota. Perusjärjestelmät poimivat ATC-koodin ja ATC-koodin mukaisen nimen joko lääketietokannasta, jolloin codeSystemVersion on sanomassa lääketietokannan versionumero tai Fimean ATC-koodistosta, jolloin codeSystemVersion on sanomassa Fimean ATC-koodiston versionumero.</w:t>
      </w:r>
    </w:p>
    <w:p>
      <w:pPr>
        <w:pStyle w:val="TextBody"/>
        <w:rPr/>
      </w:pPr>
      <w:r>
        <w:rPr/>
      </w:r>
    </w:p>
    <w:p>
      <w:pPr>
        <w:pStyle w:val="TextBody"/>
        <w:rPr/>
      </w:pPr>
      <w:r>
        <w:rPr>
          <w:b/>
          <w:bCs/>
        </w:rPr>
        <w:t>Ainesosan koodaamaton nimi</w:t>
      </w:r>
      <w:r>
        <w:rPr/>
        <w:t xml:space="preserve"> ilmoitetaan name elementissä, joka on tietotyyppiä EN, esim. &lt;name&gt;vaikuttava ainesosa x&lt;/name&gt;. Koodaamaton nimi on enintään 200 merkkiä. Lääketietokannan versio ilmoitetaan muodossa vuosiluku.versio. Kauppanimellä määrätyillä lääkkeillä valmisteen vaikuttava aine/aineet tuodaan ainesosan koodaamattomassa nimessä.</w:t>
      </w:r>
    </w:p>
    <w:p>
      <w:pPr>
        <w:pStyle w:val="TextBody"/>
        <w:rPr/>
      </w:pPr>
      <w:r>
        <w:rPr/>
      </w:r>
    </w:p>
    <w:p>
      <w:pPr>
        <w:pStyle w:val="TextBody"/>
        <w:rPr/>
      </w:pPr>
      <w:r>
        <w:rPr/>
        <w:t xml:space="preserve">Esim 1 Apteekissa valmistettava lääke: </w:t>
      </w:r>
    </w:p>
    <w:p>
      <w:pPr>
        <w:pStyle w:val="TextBody"/>
        <w:rPr/>
      </w:pPr>
      <w:r>
        <w:rPr/>
        <w:t xml:space="preserve">ATC-koodi, ATC-koodin mukainen nimi. </w:t>
      </w:r>
    </w:p>
    <w:p>
      <w:pPr>
        <w:pStyle w:val="TextBody"/>
        <w:rPr/>
      </w:pPr>
      <w:r>
        <w:rPr/>
        <w:t>Tässä esimerkissä apteekissa valmistettava lääke sekoitetaan vaikuttavasta aineesta:</w:t>
      </w:r>
    </w:p>
    <w:p>
      <w:pPr>
        <w:pStyle w:val="TextBody"/>
        <w:rPr/>
      </w:pPr>
      <w:r>
        <w:rPr/>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manufacturedLabeledDrug</w:t>
      </w:r>
      <w:r>
        <w:rPr>
          <w:rFonts w:cs="Arial" w:ascii="Arial" w:hAnsi="Arial"/>
          <w:color w:val="0000FF"/>
          <w:highlight w:val="white"/>
          <w:lang w:val="en-US"/>
        </w:rPr>
        <w:t>&gt;</w:t>
      </w:r>
    </w:p>
    <w:p>
      <w:pPr>
        <w:pStyle w:val="Normal"/>
        <w:autoSpaceDE w:val="false"/>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code</w:t>
      </w:r>
      <w:r>
        <w:rPr>
          <w:rFonts w:cs="Arial" w:ascii="Arial" w:hAnsi="Arial"/>
          <w:color w:val="FF0000"/>
          <w:highlight w:val="white"/>
          <w:lang w:val="en-US"/>
        </w:rPr>
        <w:t xml:space="preserve"> code</w:t>
      </w:r>
      <w:r>
        <w:rPr>
          <w:rFonts w:cs="Arial" w:ascii="Arial" w:hAnsi="Arial"/>
          <w:color w:val="0000FF"/>
          <w:highlight w:val="white"/>
          <w:lang w:val="en-US"/>
        </w:rPr>
        <w:t>="</w:t>
      </w:r>
      <w:r>
        <w:rPr>
          <w:lang w:val="en-US"/>
        </w:rPr>
        <w:t xml:space="preserve"> </w:t>
      </w:r>
      <w:r>
        <w:rPr>
          <w:rFonts w:cs="Arial" w:ascii="Arial" w:hAnsi="Arial"/>
          <w:color w:val="000000"/>
          <w:lang w:val="en-US"/>
        </w:rPr>
        <w:t>D07AA02</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firstLine="1304"/>
        <w:rPr/>
      </w:pPr>
      <w:r>
        <w:rPr>
          <w:rFonts w:cs="Arial" w:ascii="Arial" w:hAnsi="Arial"/>
          <w:color w:val="FF0000"/>
          <w:highlight w:val="white"/>
          <w:lang w:val="en-US"/>
        </w:rPr>
        <w:t>codeSystem</w:t>
      </w:r>
      <w:r>
        <w:rPr>
          <w:rFonts w:cs="Arial" w:ascii="Arial" w:hAnsi="Arial"/>
          <w:color w:val="0000FF"/>
          <w:highlight w:val="white"/>
          <w:lang w:val="en-US"/>
        </w:rPr>
        <w:t>="</w:t>
      </w:r>
      <w:r>
        <w:rPr>
          <w:rFonts w:cs="Arial" w:ascii="Arial" w:hAnsi="Arial"/>
          <w:color w:val="000000"/>
          <w:highlight w:val="white"/>
          <w:lang w:val="en-US"/>
        </w:rPr>
        <w:t>1.2.246.537.6.32</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left="1304" w:hanging="0"/>
        <w:rPr>
          <w:rFonts w:ascii="Arial" w:hAnsi="Arial" w:cs="Arial"/>
          <w:color w:val="000000"/>
          <w:highlight w:val="white"/>
          <w:lang w:val="en-US"/>
        </w:rPr>
      </w:pPr>
      <w:r>
        <w:rPr>
          <w:rFonts w:cs="Arial" w:ascii="Arial" w:hAnsi="Arial"/>
          <w:color w:val="FF0000"/>
          <w:highlight w:val="white"/>
          <w:lang w:val="en-US"/>
        </w:rPr>
        <w:t>codeSystemName</w:t>
      </w:r>
      <w:r>
        <w:rPr>
          <w:rFonts w:cs="Arial" w:ascii="Arial" w:hAnsi="Arial"/>
          <w:color w:val="0000FF"/>
          <w:highlight w:val="white"/>
          <w:lang w:val="en-US"/>
        </w:rPr>
        <w:t>="</w:t>
      </w:r>
      <w:r>
        <w:rPr>
          <w:rFonts w:cs="Arial" w:ascii="Arial" w:hAnsi="Arial"/>
          <w:color w:val="000000"/>
          <w:highlight w:val="white"/>
          <w:lang w:val="en-US"/>
        </w:rPr>
        <w:t>Lääkelaitos - ATC Luokitus</w:t>
      </w:r>
      <w:r>
        <w:rPr>
          <w:rFonts w:cs="Arial" w:ascii="Arial" w:hAnsi="Arial"/>
          <w:color w:val="0000FF"/>
          <w:highlight w:val="white"/>
          <w:lang w:val="en-US"/>
        </w:rPr>
        <w:t>"</w:t>
      </w:r>
      <w:r>
        <w:rPr>
          <w:rFonts w:cs="Arial" w:ascii="Arial" w:hAnsi="Arial"/>
          <w:color w:val="FF0000"/>
          <w:highlight w:val="white"/>
          <w:lang w:val="en-US"/>
        </w:rPr>
        <w:t xml:space="preserve"> codeSystemVersion</w:t>
      </w:r>
      <w:r>
        <w:rPr>
          <w:rFonts w:cs="Arial" w:ascii="Arial" w:hAnsi="Arial"/>
          <w:color w:val="0000FF"/>
          <w:highlight w:val="white"/>
          <w:lang w:val="en-US"/>
        </w:rPr>
        <w:t>="</w:t>
      </w:r>
      <w:r>
        <w:rPr>
          <w:rFonts w:cs="Arial" w:ascii="Arial" w:hAnsi="Arial"/>
          <w:color w:val="000000"/>
          <w:highlight w:val="white"/>
          <w:lang w:val="en-US"/>
        </w:rPr>
        <w:t>2011.008</w:t>
      </w:r>
      <w:r>
        <w:rPr>
          <w:rFonts w:cs="Arial" w:ascii="Arial" w:hAnsi="Arial"/>
          <w:color w:val="0000FF"/>
          <w:highlight w:val="white"/>
          <w:lang w:val="en-US"/>
        </w:rPr>
        <w:t>"</w:t>
      </w:r>
      <w:r>
        <w:rPr>
          <w:rFonts w:cs="Arial" w:ascii="Arial" w:hAnsi="Arial"/>
          <w:color w:val="FF0000"/>
          <w:highlight w:val="white"/>
          <w:lang w:val="en-US"/>
        </w:rPr>
        <w:t xml:space="preserve"> displayName</w:t>
      </w:r>
      <w:r>
        <w:rPr>
          <w:rFonts w:cs="Arial" w:ascii="Arial" w:hAnsi="Arial"/>
          <w:color w:val="0000FF"/>
          <w:highlight w:val="white"/>
          <w:lang w:val="en-US"/>
        </w:rPr>
        <w:t>="</w:t>
      </w:r>
      <w:r>
        <w:rPr>
          <w:rFonts w:cs="Arial" w:ascii="Arial" w:hAnsi="Arial"/>
          <w:color w:val="000000"/>
          <w:highlight w:val="white"/>
          <w:lang w:val="en-US"/>
        </w:rPr>
        <w:t>Hydrokortisoni</w:t>
      </w:r>
      <w:r>
        <w:rPr>
          <w:rFonts w:cs="Arial" w:ascii="Arial" w:hAnsi="Arial"/>
          <w:color w:val="0000FF"/>
          <w:highlight w:val="white"/>
          <w:lang w:val="en-US"/>
        </w:rPr>
        <w:t>"/&gt;</w:t>
      </w:r>
    </w:p>
    <w:p>
      <w:pPr>
        <w:pStyle w:val="Normal"/>
        <w:autoSpaceDE w:val="false"/>
        <w:rPr/>
      </w:pPr>
      <w:r>
        <w:rPr>
          <w:rFonts w:cs="Arial" w:ascii="Arial" w:hAnsi="Arial"/>
          <w:color w:val="0000FF"/>
          <w:highlight w:val="white"/>
          <w:lang w:val="en-US"/>
        </w:rPr>
        <w:t>&lt;/</w:t>
      </w:r>
      <w:r>
        <w:rPr>
          <w:rFonts w:cs="Arial" w:ascii="Arial" w:hAnsi="Arial"/>
          <w:color w:val="800000"/>
          <w:highlight w:val="white"/>
          <w:lang w:val="en-US"/>
        </w:rPr>
        <w:t>manufacturedLabeledDrug</w:t>
      </w:r>
      <w:r>
        <w:rPr>
          <w:rFonts w:cs="Arial" w:ascii="Arial" w:hAnsi="Arial"/>
          <w:color w:val="0000FF"/>
          <w:highlight w:val="white"/>
          <w:lang w:val="en-US"/>
        </w:rPr>
        <w:t>&gt;</w:t>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TextBody"/>
        <w:rPr/>
      </w:pPr>
      <w:r>
        <w:rPr/>
        <w:t xml:space="preserve">Esim 2 Apteekissa valmistettava lääke: </w:t>
      </w:r>
    </w:p>
    <w:p>
      <w:pPr>
        <w:pStyle w:val="TextBody"/>
        <w:rPr/>
      </w:pPr>
      <w:r>
        <w:rPr/>
        <w:t xml:space="preserve">ATC-koodi, ATC-koodin mukainen nimi ja ainesosan nimi vapaana tekstinä. </w:t>
      </w:r>
    </w:p>
    <w:p>
      <w:pPr>
        <w:pStyle w:val="TextBody"/>
        <w:rPr/>
      </w:pPr>
      <w:r>
        <w:rPr/>
        <w:t>Tässä esimerkissä apteekissa valmistettava lääke sekoitetaan vaikuttavan aineen suolamuodosta:</w:t>
      </w:r>
    </w:p>
    <w:p>
      <w:pPr>
        <w:pStyle w:val="TextBody"/>
        <w:rPr/>
      </w:pPr>
      <w:r>
        <w:rPr/>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manufacturedLabeledDrug</w:t>
      </w:r>
      <w:r>
        <w:rPr>
          <w:rFonts w:cs="Arial" w:ascii="Arial" w:hAnsi="Arial"/>
          <w:color w:val="0000FF"/>
          <w:highlight w:val="white"/>
          <w:lang w:val="en-US"/>
        </w:rPr>
        <w:t>&gt;</w:t>
      </w:r>
    </w:p>
    <w:p>
      <w:pPr>
        <w:pStyle w:val="Normal"/>
        <w:autoSpaceDE w:val="false"/>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code</w:t>
      </w:r>
      <w:r>
        <w:rPr>
          <w:rFonts w:cs="Arial" w:ascii="Arial" w:hAnsi="Arial"/>
          <w:color w:val="FF0000"/>
          <w:highlight w:val="white"/>
          <w:lang w:val="en-US"/>
        </w:rPr>
        <w:t xml:space="preserve"> code</w:t>
      </w:r>
      <w:r>
        <w:rPr>
          <w:rFonts w:cs="Arial" w:ascii="Arial" w:hAnsi="Arial"/>
          <w:color w:val="0000FF"/>
          <w:highlight w:val="white"/>
          <w:lang w:val="en-US"/>
        </w:rPr>
        <w:t>="</w:t>
      </w:r>
      <w:r>
        <w:rPr>
          <w:lang w:val="en-US"/>
        </w:rPr>
        <w:t xml:space="preserve"> </w:t>
      </w:r>
      <w:r>
        <w:rPr>
          <w:rFonts w:cs="Arial" w:ascii="Arial" w:hAnsi="Arial"/>
          <w:color w:val="000000"/>
          <w:lang w:val="en-US"/>
        </w:rPr>
        <w:t>N02AA05</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firstLine="1304"/>
        <w:rPr/>
      </w:pPr>
      <w:r>
        <w:rPr>
          <w:rFonts w:cs="Arial" w:ascii="Arial" w:hAnsi="Arial"/>
          <w:color w:val="FF0000"/>
          <w:highlight w:val="white"/>
          <w:lang w:val="en-US"/>
        </w:rPr>
        <w:t>codeSystem</w:t>
      </w:r>
      <w:r>
        <w:rPr>
          <w:rFonts w:cs="Arial" w:ascii="Arial" w:hAnsi="Arial"/>
          <w:color w:val="0000FF"/>
          <w:highlight w:val="white"/>
          <w:lang w:val="en-US"/>
        </w:rPr>
        <w:t>="</w:t>
      </w:r>
      <w:r>
        <w:rPr>
          <w:rFonts w:cs="Arial" w:ascii="Arial" w:hAnsi="Arial"/>
          <w:color w:val="000000"/>
          <w:highlight w:val="white"/>
          <w:lang w:val="en-US"/>
        </w:rPr>
        <w:t>1.2.246.537.6.32</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left="1304" w:hanging="0"/>
        <w:rPr>
          <w:rFonts w:ascii="Arial" w:hAnsi="Arial" w:cs="Arial"/>
          <w:color w:val="000000"/>
          <w:highlight w:val="white"/>
          <w:lang w:val="en-US"/>
        </w:rPr>
      </w:pPr>
      <w:r>
        <w:rPr>
          <w:rFonts w:cs="Arial" w:ascii="Arial" w:hAnsi="Arial"/>
          <w:color w:val="FF0000"/>
          <w:highlight w:val="white"/>
          <w:lang w:val="en-US"/>
        </w:rPr>
        <w:t>codeSystemName</w:t>
      </w:r>
      <w:r>
        <w:rPr>
          <w:rFonts w:cs="Arial" w:ascii="Arial" w:hAnsi="Arial"/>
          <w:color w:val="0000FF"/>
          <w:highlight w:val="white"/>
          <w:lang w:val="en-US"/>
        </w:rPr>
        <w:t>="</w:t>
      </w:r>
      <w:r>
        <w:rPr>
          <w:rFonts w:cs="Arial" w:ascii="Arial" w:hAnsi="Arial"/>
          <w:color w:val="000000"/>
          <w:highlight w:val="white"/>
          <w:lang w:val="en-US"/>
        </w:rPr>
        <w:t>Lääkelaitos - ATC Luokitus</w:t>
      </w:r>
      <w:r>
        <w:rPr>
          <w:rFonts w:cs="Arial" w:ascii="Arial" w:hAnsi="Arial"/>
          <w:color w:val="0000FF"/>
          <w:highlight w:val="white"/>
          <w:lang w:val="en-US"/>
        </w:rPr>
        <w:t>"</w:t>
      </w:r>
      <w:r>
        <w:rPr>
          <w:rFonts w:cs="Arial" w:ascii="Arial" w:hAnsi="Arial"/>
          <w:color w:val="FF0000"/>
          <w:highlight w:val="white"/>
          <w:lang w:val="en-US"/>
        </w:rPr>
        <w:t xml:space="preserve"> codeSystemVersion</w:t>
      </w:r>
      <w:r>
        <w:rPr>
          <w:rFonts w:cs="Arial" w:ascii="Arial" w:hAnsi="Arial"/>
          <w:color w:val="0000FF"/>
          <w:highlight w:val="white"/>
          <w:lang w:val="en-US"/>
        </w:rPr>
        <w:t>="</w:t>
      </w:r>
      <w:r>
        <w:rPr>
          <w:rFonts w:cs="Arial" w:ascii="Arial" w:hAnsi="Arial"/>
          <w:color w:val="000000"/>
          <w:highlight w:val="white"/>
          <w:lang w:val="en-US"/>
        </w:rPr>
        <w:t>2011.008</w:t>
      </w:r>
      <w:r>
        <w:rPr>
          <w:rFonts w:cs="Arial" w:ascii="Arial" w:hAnsi="Arial"/>
          <w:color w:val="0000FF"/>
          <w:highlight w:val="white"/>
          <w:lang w:val="en-US"/>
        </w:rPr>
        <w:t>"</w:t>
      </w:r>
      <w:r>
        <w:rPr>
          <w:rFonts w:cs="Arial" w:ascii="Arial" w:hAnsi="Arial"/>
          <w:color w:val="FF0000"/>
          <w:highlight w:val="white"/>
          <w:lang w:val="en-US"/>
        </w:rPr>
        <w:t xml:space="preserve"> displayName</w:t>
      </w:r>
      <w:r>
        <w:rPr>
          <w:rFonts w:cs="Arial" w:ascii="Arial" w:hAnsi="Arial"/>
          <w:color w:val="0000FF"/>
          <w:highlight w:val="white"/>
          <w:lang w:val="en-US"/>
        </w:rPr>
        <w:t>="</w:t>
      </w:r>
      <w:r>
        <w:rPr>
          <w:rFonts w:cs="Arial" w:ascii="Arial" w:hAnsi="Arial"/>
          <w:color w:val="000000"/>
          <w:highlight w:val="white"/>
          <w:lang w:val="en-US"/>
        </w:rPr>
        <w:t>Oksikodoni</w:t>
      </w:r>
      <w:r>
        <w:rPr>
          <w:rFonts w:cs="Arial" w:ascii="Arial" w:hAnsi="Arial"/>
          <w:color w:val="0000FF"/>
          <w:highlight w:val="white"/>
          <w:lang w:val="en-US"/>
        </w:rPr>
        <w:t>"/&gt;</w:t>
      </w:r>
    </w:p>
    <w:p>
      <w:pPr>
        <w:pStyle w:val="Normal"/>
        <w:autoSpaceDE w:val="false"/>
        <w:rPr>
          <w:rFonts w:ascii="Arial" w:hAnsi="Arial" w:cs="Arial"/>
          <w:color w:val="000000"/>
          <w:highlight w:val="white"/>
        </w:rPr>
      </w:pPr>
      <w:r>
        <w:rPr>
          <w:rFonts w:cs="Arial" w:ascii="Arial" w:hAnsi="Arial"/>
          <w:color w:val="000000"/>
          <w:highlight w:val="white"/>
          <w:lang w:val="en-US"/>
        </w:rPr>
        <w:tab/>
      </w:r>
      <w:r>
        <w:rPr>
          <w:rFonts w:cs="Arial" w:ascii="Arial" w:hAnsi="Arial"/>
          <w:color w:val="0000FF"/>
          <w:highlight w:val="white"/>
        </w:rPr>
        <w:t>&lt;!--</w:t>
      </w:r>
      <w:r>
        <w:rPr>
          <w:rFonts w:cs="Arial" w:ascii="Arial" w:hAnsi="Arial"/>
          <w:color w:val="808080"/>
          <w:highlight w:val="white"/>
        </w:rPr>
        <w:t xml:space="preserve"> Koodatun nimen lisäksi name elementissä annetaan lääkeaineen suolamuoto, josta seos valmistetaan </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r>
        <w:rPr/>
        <w:t xml:space="preserve"> </w:t>
      </w:r>
      <w:r>
        <w:rPr>
          <w:rFonts w:cs="Arial" w:ascii="Arial" w:hAnsi="Arial"/>
        </w:rPr>
        <w:t>Oksikodonihydrokloridi</w:t>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p>
    <w:p>
      <w:pPr>
        <w:pStyle w:val="Normal"/>
        <w:autoSpaceDE w:val="false"/>
        <w:rPr>
          <w:rFonts w:ascii="Arial" w:hAnsi="Arial" w:cs="Arial"/>
          <w:color w:val="0000FF"/>
          <w:highlight w:val="white"/>
        </w:rPr>
      </w:pPr>
      <w:r>
        <w:rPr>
          <w:rFonts w:cs="Arial" w:ascii="Arial" w:hAnsi="Arial"/>
          <w:color w:val="0000FF"/>
          <w:highlight w:val="white"/>
        </w:rPr>
        <w:t>&lt;/</w:t>
      </w:r>
      <w:r>
        <w:rPr>
          <w:rFonts w:cs="Arial" w:ascii="Arial" w:hAnsi="Arial"/>
          <w:color w:val="800000"/>
          <w:highlight w:val="white"/>
        </w:rPr>
        <w:t>manufacturedLabeledDrug</w:t>
      </w:r>
      <w:r>
        <w:rPr>
          <w:rFonts w:cs="Arial" w:ascii="Arial" w:hAnsi="Arial"/>
          <w:color w:val="0000FF"/>
          <w:highlight w:val="white"/>
        </w:rPr>
        <w:t>&gt;</w:t>
      </w:r>
    </w:p>
    <w:p>
      <w:pPr>
        <w:pStyle w:val="Normal"/>
        <w:autoSpaceDE w:val="false"/>
        <w:rPr>
          <w:rFonts w:ascii="Arial" w:hAnsi="Arial" w:cs="Arial"/>
          <w:color w:val="0000FF"/>
          <w:highlight w:val="white"/>
        </w:rPr>
      </w:pPr>
      <w:r>
        <w:rPr>
          <w:rFonts w:cs="Arial" w:ascii="Arial" w:hAnsi="Arial"/>
          <w:color w:val="0000FF"/>
          <w:highlight w:val="white"/>
        </w:rPr>
      </w:r>
    </w:p>
    <w:p>
      <w:pPr>
        <w:pStyle w:val="TextBody"/>
        <w:rPr/>
      </w:pPr>
      <w:r>
        <w:rPr/>
        <w:t xml:space="preserve">Esim 3 Apteekissa valmistettava lääke: </w:t>
      </w:r>
    </w:p>
    <w:p>
      <w:pPr>
        <w:pStyle w:val="TextBody"/>
        <w:rPr/>
      </w:pPr>
      <w:r>
        <w:rPr/>
        <w:t xml:space="preserve">ATC-koodi, ATC-koodin mukainen nimi ja ainesosan nimi vapaana tekstinä. </w:t>
      </w:r>
    </w:p>
    <w:p>
      <w:pPr>
        <w:pStyle w:val="TextBody"/>
        <w:rPr/>
      </w:pPr>
      <w:r>
        <w:rPr/>
        <w:t>Tässä esimerkissä apteekissa valmistettava lääke sekoitetaan tehdasvalmisteesta:</w:t>
      </w:r>
    </w:p>
    <w:p>
      <w:pPr>
        <w:pStyle w:val="TextBody"/>
        <w:rPr/>
      </w:pPr>
      <w:r>
        <w:rPr/>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manufacturedLabeledDrug</w:t>
      </w:r>
      <w:r>
        <w:rPr>
          <w:rFonts w:cs="Arial" w:ascii="Arial" w:hAnsi="Arial"/>
          <w:color w:val="0000FF"/>
          <w:highlight w:val="white"/>
          <w:lang w:val="en-US"/>
        </w:rPr>
        <w:t>&gt;</w:t>
      </w:r>
    </w:p>
    <w:p>
      <w:pPr>
        <w:pStyle w:val="Normal"/>
        <w:autoSpaceDE w:val="false"/>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code</w:t>
      </w:r>
      <w:r>
        <w:rPr>
          <w:rFonts w:cs="Arial" w:ascii="Arial" w:hAnsi="Arial"/>
          <w:color w:val="FF0000"/>
          <w:highlight w:val="white"/>
          <w:lang w:val="en-US"/>
        </w:rPr>
        <w:t xml:space="preserve"> code</w:t>
      </w:r>
      <w:r>
        <w:rPr>
          <w:rFonts w:cs="Arial" w:ascii="Arial" w:hAnsi="Arial"/>
          <w:color w:val="0000FF"/>
          <w:highlight w:val="white"/>
          <w:lang w:val="en-US"/>
        </w:rPr>
        <w:t>="</w:t>
      </w:r>
      <w:r>
        <w:rPr>
          <w:lang w:val="en-US"/>
        </w:rPr>
        <w:t xml:space="preserve"> </w:t>
      </w:r>
      <w:r>
        <w:rPr>
          <w:rFonts w:cs="Arial" w:ascii="Arial" w:hAnsi="Arial"/>
          <w:color w:val="000000"/>
          <w:lang w:val="en-US"/>
        </w:rPr>
        <w:t>D07AC03</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firstLine="1304"/>
        <w:rPr/>
      </w:pPr>
      <w:r>
        <w:rPr>
          <w:rFonts w:cs="Arial" w:ascii="Arial" w:hAnsi="Arial"/>
          <w:color w:val="FF0000"/>
          <w:highlight w:val="white"/>
          <w:lang w:val="en-US"/>
        </w:rPr>
        <w:t>codeSystem</w:t>
      </w:r>
      <w:r>
        <w:rPr>
          <w:rFonts w:cs="Arial" w:ascii="Arial" w:hAnsi="Arial"/>
          <w:color w:val="0000FF"/>
          <w:highlight w:val="white"/>
          <w:lang w:val="en-US"/>
        </w:rPr>
        <w:t>="</w:t>
      </w:r>
      <w:r>
        <w:rPr>
          <w:rFonts w:cs="Arial" w:ascii="Arial" w:hAnsi="Arial"/>
          <w:color w:val="000000"/>
          <w:highlight w:val="white"/>
          <w:lang w:val="en-US"/>
        </w:rPr>
        <w:t>1.2.246.537.6.32</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left="1304" w:hanging="0"/>
        <w:rPr>
          <w:rFonts w:ascii="Arial" w:hAnsi="Arial" w:cs="Arial"/>
          <w:color w:val="000000"/>
          <w:highlight w:val="white"/>
        </w:rPr>
      </w:pPr>
      <w:r>
        <w:rPr>
          <w:rFonts w:cs="Arial" w:ascii="Arial" w:hAnsi="Arial"/>
          <w:color w:val="FF0000"/>
          <w:highlight w:val="white"/>
        </w:rPr>
        <w:t>codeSystemName</w:t>
      </w:r>
      <w:r>
        <w:rPr>
          <w:rFonts w:cs="Arial" w:ascii="Arial" w:hAnsi="Arial"/>
          <w:color w:val="0000FF"/>
          <w:highlight w:val="white"/>
        </w:rPr>
        <w:t>="</w:t>
      </w:r>
      <w:r>
        <w:rPr>
          <w:rFonts w:cs="Arial" w:ascii="Arial" w:hAnsi="Arial"/>
          <w:color w:val="000000"/>
          <w:highlight w:val="white"/>
        </w:rPr>
        <w:t>Lääkelaitos - ATC Luokitus</w:t>
      </w:r>
      <w:r>
        <w:rPr>
          <w:rFonts w:cs="Arial" w:ascii="Arial" w:hAnsi="Arial"/>
          <w:color w:val="0000FF"/>
          <w:highlight w:val="white"/>
        </w:rPr>
        <w:t>"</w:t>
      </w:r>
      <w:r>
        <w:rPr>
          <w:rFonts w:cs="Arial" w:ascii="Arial" w:hAnsi="Arial"/>
          <w:color w:val="FF0000"/>
          <w:highlight w:val="white"/>
        </w:rPr>
        <w:t xml:space="preserve"> codeSystemVersion</w:t>
      </w:r>
      <w:r>
        <w:rPr>
          <w:rFonts w:cs="Arial" w:ascii="Arial" w:hAnsi="Arial"/>
          <w:color w:val="0000FF"/>
          <w:highlight w:val="white"/>
        </w:rPr>
        <w:t>="</w:t>
      </w:r>
      <w:r>
        <w:rPr>
          <w:rFonts w:cs="Arial" w:ascii="Arial" w:hAnsi="Arial"/>
          <w:color w:val="000000"/>
          <w:highlight w:val="white"/>
        </w:rPr>
        <w:t>2011.008</w:t>
      </w:r>
      <w:r>
        <w:rPr>
          <w:rFonts w:cs="Arial" w:ascii="Arial" w:hAnsi="Arial"/>
          <w:color w:val="0000FF"/>
          <w:highlight w:val="white"/>
        </w:rPr>
        <w:t>"</w:t>
      </w:r>
      <w:r>
        <w:rPr>
          <w:rFonts w:cs="Arial" w:ascii="Arial" w:hAnsi="Arial"/>
          <w:color w:val="FF0000"/>
          <w:highlight w:val="white"/>
        </w:rPr>
        <w:t xml:space="preserve"> displayName</w:t>
      </w:r>
      <w:r>
        <w:rPr>
          <w:rFonts w:cs="Arial" w:ascii="Arial" w:hAnsi="Arial"/>
          <w:color w:val="0000FF"/>
          <w:highlight w:val="white"/>
        </w:rPr>
        <w:t>="</w:t>
      </w:r>
      <w:r>
        <w:rPr/>
        <w:t xml:space="preserve"> </w:t>
      </w:r>
      <w:r>
        <w:rPr>
          <w:rFonts w:cs="Arial" w:ascii="Arial" w:hAnsi="Arial"/>
          <w:color w:val="000000"/>
        </w:rPr>
        <w:t>Desoksimetasoni</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8080"/>
          <w:highlight w:val="white"/>
        </w:rPr>
        <w:t xml:space="preserve"> Koodatun nimen lisäksi name elementissä annetaan </w:t>
      </w:r>
      <w:r>
        <w:rPr>
          <w:rFonts w:cs="Arial" w:ascii="Arial" w:hAnsi="Arial"/>
          <w:color w:val="808080"/>
        </w:rPr>
        <w:t>tehdasvalmisteen kauppanimi, vahvuus ja lääkemuoto</w:t>
      </w:r>
      <w:r>
        <w:rPr>
          <w:rFonts w:cs="Arial" w:ascii="Arial" w:hAnsi="Arial"/>
          <w:color w:val="0000FF"/>
          <w:highlight w:val="white"/>
        </w:rPr>
        <w:t>--&gt;</w:t>
      </w:r>
    </w:p>
    <w:p>
      <w:pPr>
        <w:pStyle w:val="Normal"/>
        <w:autoSpaceDE w:val="false"/>
        <w:rPr>
          <w:rFonts w:ascii="Arial" w:hAnsi="Arial" w:cs="Arial"/>
          <w:color w:val="000000"/>
          <w:highlight w:val="white"/>
          <w:lang w:val="en-US"/>
        </w:rPr>
      </w:pPr>
      <w:r>
        <w:rPr>
          <w:rFonts w:cs="Arial" w:ascii="Arial" w:hAnsi="Arial"/>
          <w:color w:val="000000"/>
          <w:highlight w:val="white"/>
        </w:rPr>
        <w:tab/>
      </w:r>
      <w:r>
        <w:rPr>
          <w:rFonts w:cs="Arial" w:ascii="Arial" w:hAnsi="Arial"/>
          <w:color w:val="0000FF"/>
          <w:highlight w:val="white"/>
          <w:lang w:val="en-US"/>
        </w:rPr>
        <w:t>&lt;</w:t>
      </w:r>
      <w:r>
        <w:rPr>
          <w:rFonts w:cs="Arial" w:ascii="Arial" w:hAnsi="Arial"/>
          <w:color w:val="800000"/>
          <w:highlight w:val="white"/>
          <w:lang w:val="en-US"/>
        </w:rPr>
        <w:t>name</w:t>
      </w:r>
      <w:r>
        <w:rPr>
          <w:rFonts w:cs="Arial" w:ascii="Arial" w:hAnsi="Arial"/>
          <w:color w:val="0000FF"/>
          <w:highlight w:val="white"/>
          <w:lang w:val="en-US"/>
        </w:rPr>
        <w:t>&gt;</w:t>
      </w:r>
      <w:r>
        <w:rPr>
          <w:rFonts w:cs="Arial" w:ascii="Arial" w:hAnsi="Arial"/>
          <w:color w:val="000000"/>
          <w:sz w:val="20"/>
          <w:szCs w:val="20"/>
          <w:highlight w:val="white"/>
          <w:lang w:val="en-US"/>
        </w:rPr>
        <w:t xml:space="preserve"> </w:t>
      </w:r>
      <w:r>
        <w:rPr>
          <w:rFonts w:cs="Arial" w:ascii="Arial" w:hAnsi="Arial"/>
          <w:highlight w:val="white"/>
          <w:lang w:val="en-US"/>
        </w:rPr>
        <w:t>Ibaril 0,25 % emulsiovoide</w:t>
      </w:r>
      <w:r>
        <w:rPr>
          <w:rFonts w:cs="Arial" w:ascii="Arial" w:hAnsi="Arial"/>
          <w:color w:val="0000FF"/>
          <w:highlight w:val="white"/>
          <w:lang w:val="en-US"/>
        </w:rPr>
        <w:t>&lt;/</w:t>
      </w:r>
      <w:r>
        <w:rPr>
          <w:rFonts w:cs="Arial" w:ascii="Arial" w:hAnsi="Arial"/>
          <w:color w:val="800000"/>
          <w:highlight w:val="white"/>
          <w:lang w:val="en-US"/>
        </w:rPr>
        <w:t>name</w:t>
      </w:r>
      <w:r>
        <w:rPr>
          <w:rFonts w:cs="Arial" w:ascii="Arial" w:hAnsi="Arial"/>
          <w:color w:val="0000FF"/>
          <w:highlight w:val="white"/>
          <w:lang w:val="en-US"/>
        </w:rPr>
        <w:t>&gt;</w:t>
      </w:r>
    </w:p>
    <w:p>
      <w:pPr>
        <w:pStyle w:val="Normal"/>
        <w:autoSpaceDE w:val="false"/>
        <w:rPr/>
      </w:pPr>
      <w:r>
        <w:rPr>
          <w:rFonts w:cs="Arial" w:ascii="Arial" w:hAnsi="Arial"/>
          <w:color w:val="0000FF"/>
          <w:highlight w:val="white"/>
          <w:lang w:val="en-US"/>
        </w:rPr>
        <w:t>&lt;/</w:t>
      </w:r>
      <w:r>
        <w:rPr>
          <w:rFonts w:cs="Arial" w:ascii="Arial" w:hAnsi="Arial"/>
          <w:color w:val="800000"/>
          <w:highlight w:val="white"/>
          <w:lang w:val="en-US"/>
        </w:rPr>
        <w:t>manufacturedLabeledDrug</w:t>
      </w:r>
      <w:r>
        <w:rPr>
          <w:rFonts w:cs="Arial" w:ascii="Arial" w:hAnsi="Arial"/>
          <w:color w:val="0000FF"/>
          <w:highlight w:val="white"/>
          <w:lang w:val="en-US"/>
        </w:rPr>
        <w:t>&gt;</w:t>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TextBody"/>
        <w:rPr/>
      </w:pPr>
      <w:r>
        <w:rPr/>
        <w:t xml:space="preserve">Esim 4 Kauppanimellä määrätty lääke: </w:t>
      </w:r>
    </w:p>
    <w:p>
      <w:pPr>
        <w:pStyle w:val="TextBody"/>
        <w:rPr/>
      </w:pPr>
      <w:r>
        <w:rPr/>
        <w:t>Lääketietokannan mukainen vaikuttava aine tuodaan koodaamattomassa nimessä:</w:t>
      </w:r>
    </w:p>
    <w:p>
      <w:pPr>
        <w:pStyle w:val="TextBody"/>
        <w:rPr/>
      </w:pPr>
      <w:r>
        <w:rPr/>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manufacturedLabeledDrug</w:t>
      </w:r>
      <w:r>
        <w:rPr>
          <w:rFonts w:cs="Arial" w:ascii="Arial" w:hAnsi="Arial"/>
          <w:color w:val="0000FF"/>
          <w:highlight w:val="white"/>
          <w:lang w:val="en-US"/>
        </w:rPr>
        <w:t>&gt;</w:t>
      </w:r>
    </w:p>
    <w:p>
      <w:pPr>
        <w:pStyle w:val="Normal"/>
        <w:autoSpaceDE w:val="false"/>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code</w:t>
      </w:r>
      <w:r>
        <w:rPr>
          <w:rFonts w:cs="Arial" w:ascii="Arial" w:hAnsi="Arial"/>
          <w:color w:val="FF0000"/>
          <w:highlight w:val="white"/>
          <w:lang w:val="en-US"/>
        </w:rPr>
        <w:t xml:space="preserve"> nullFlavor=</w:t>
      </w:r>
      <w:r>
        <w:rPr>
          <w:rFonts w:cs="Arial" w:ascii="Arial" w:hAnsi="Arial"/>
          <w:color w:val="0000FF"/>
          <w:highlight w:val="white"/>
          <w:lang w:val="en-US"/>
        </w:rPr>
        <w:t>"</w:t>
      </w:r>
      <w:r>
        <w:rPr>
          <w:rFonts w:cs="Arial" w:ascii="Arial" w:hAnsi="Arial"/>
          <w:highlight w:val="white"/>
          <w:lang w:val="en-US"/>
        </w:rPr>
        <w:t>NI</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firstLine="1304"/>
        <w:rPr/>
      </w:pPr>
      <w:r>
        <w:rPr>
          <w:rFonts w:cs="Arial" w:ascii="Arial" w:hAnsi="Arial"/>
          <w:color w:val="FF0000"/>
          <w:highlight w:val="white"/>
          <w:lang w:val="en-US"/>
        </w:rPr>
        <w:t>codeSystem</w:t>
      </w:r>
      <w:r>
        <w:rPr>
          <w:rFonts w:cs="Arial" w:ascii="Arial" w:hAnsi="Arial"/>
          <w:color w:val="0000FF"/>
          <w:highlight w:val="white"/>
          <w:lang w:val="en-US"/>
        </w:rPr>
        <w:t>="</w:t>
      </w:r>
      <w:r>
        <w:rPr>
          <w:rFonts w:cs="Arial" w:ascii="Arial" w:hAnsi="Arial"/>
          <w:color w:val="000000"/>
          <w:highlight w:val="white"/>
          <w:lang w:val="en-US"/>
        </w:rPr>
        <w:t>1.2.246.537.6.32</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left="1304" w:hanging="0"/>
        <w:rPr>
          <w:rFonts w:ascii="Arial" w:hAnsi="Arial" w:cs="Arial"/>
          <w:color w:val="000000"/>
          <w:highlight w:val="white"/>
        </w:rPr>
      </w:pPr>
      <w:r>
        <w:rPr>
          <w:rFonts w:cs="Arial" w:ascii="Arial" w:hAnsi="Arial"/>
          <w:color w:val="FF0000"/>
          <w:highlight w:val="white"/>
        </w:rPr>
        <w:t>codeSystemName</w:t>
      </w:r>
      <w:r>
        <w:rPr>
          <w:rFonts w:cs="Arial" w:ascii="Arial" w:hAnsi="Arial"/>
          <w:color w:val="0000FF"/>
          <w:highlight w:val="white"/>
        </w:rPr>
        <w:t>="</w:t>
      </w:r>
      <w:r>
        <w:rPr>
          <w:rFonts w:cs="Arial" w:ascii="Arial" w:hAnsi="Arial"/>
          <w:color w:val="000000"/>
          <w:highlight w:val="white"/>
        </w:rPr>
        <w:t>Lääkelaitos - ATC Luokitus</w:t>
      </w:r>
      <w:r>
        <w:rPr>
          <w:rFonts w:cs="Arial" w:ascii="Arial" w:hAnsi="Arial"/>
          <w:color w:val="0000FF"/>
          <w:highlight w:val="white"/>
        </w:rPr>
        <w:t>"</w:t>
      </w:r>
      <w:r>
        <w:rPr>
          <w:rFonts w:cs="Arial" w:ascii="Arial" w:hAnsi="Arial"/>
          <w:color w:val="FF0000"/>
          <w:highlight w:val="white"/>
        </w:rPr>
        <w:t xml:space="preserve"> codeSystemVersion</w:t>
      </w:r>
      <w:r>
        <w:rPr>
          <w:rFonts w:cs="Arial" w:ascii="Arial" w:hAnsi="Arial"/>
          <w:color w:val="0000FF"/>
          <w:highlight w:val="white"/>
        </w:rPr>
        <w:t>="</w:t>
      </w:r>
      <w:r>
        <w:rPr>
          <w:rFonts w:cs="Arial" w:ascii="Arial" w:hAnsi="Arial"/>
          <w:color w:val="000000"/>
          <w:highlight w:val="white"/>
        </w:rPr>
        <w:t>2011.008</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8080"/>
          <w:highlight w:val="white"/>
        </w:rPr>
        <w:t xml:space="preserve">Kauppanimellä määrätyn lääkkeen vaikuttava aine tuodaan koodaamattomassa nimessä. </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r>
        <w:rPr>
          <w:rFonts w:cs="Arial" w:ascii="Arial" w:hAnsi="Arial"/>
          <w:highlight w:val="white"/>
        </w:rPr>
        <w:t>ibuprofeeni</w:t>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p>
    <w:p>
      <w:pPr>
        <w:pStyle w:val="Normal"/>
        <w:autoSpaceDE w:val="false"/>
        <w:rPr>
          <w:rFonts w:ascii="Arial" w:hAnsi="Arial" w:cs="Arial"/>
          <w:color w:val="0000FF"/>
          <w:highlight w:val="white"/>
        </w:rPr>
      </w:pPr>
      <w:r>
        <w:rPr>
          <w:rFonts w:cs="Arial" w:ascii="Arial" w:hAnsi="Arial"/>
          <w:color w:val="0000FF"/>
          <w:highlight w:val="white"/>
        </w:rPr>
        <w:t>&lt;/</w:t>
      </w:r>
      <w:r>
        <w:rPr>
          <w:rFonts w:cs="Arial" w:ascii="Arial" w:hAnsi="Arial"/>
          <w:color w:val="800000"/>
          <w:highlight w:val="white"/>
        </w:rPr>
        <w:t>manufacturedLabeledDrug</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r>
    </w:p>
    <w:p>
      <w:pPr>
        <w:pStyle w:val="TextBody"/>
        <w:rPr/>
      </w:pPr>
      <w:r>
        <w:rPr/>
        <w:t xml:space="preserve">Esim 5 Apteekissa valmistettava lääke: </w:t>
      </w:r>
    </w:p>
    <w:p>
      <w:pPr>
        <w:pStyle w:val="TextBody"/>
        <w:rPr/>
      </w:pPr>
      <w:r>
        <w:rPr/>
        <w:t>ATC-koodi ja ATC-koodin mukainen nimi eivät ole pakollisia tietoja, ainesosa voidaan ilmoittaa myös koodaamattomassa nimessä:</w:t>
      </w:r>
    </w:p>
    <w:p>
      <w:pPr>
        <w:pStyle w:val="TextBody"/>
        <w:rPr/>
      </w:pPr>
      <w:r>
        <w:rPr/>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manufacturedLabeledDrug</w:t>
      </w:r>
      <w:r>
        <w:rPr>
          <w:rFonts w:cs="Arial" w:ascii="Arial" w:hAnsi="Arial"/>
          <w:color w:val="0000FF"/>
          <w:highlight w:val="white"/>
          <w:lang w:val="en-GB"/>
        </w:rPr>
        <w:t>&gt;</w:t>
      </w:r>
    </w:p>
    <w:p>
      <w:pPr>
        <w:pStyle w:val="Normal"/>
        <w:autoSpaceDE w:val="false"/>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code</w:t>
      </w:r>
      <w:r>
        <w:rPr>
          <w:rFonts w:cs="Arial" w:ascii="Arial" w:hAnsi="Arial"/>
          <w:color w:val="FF0000"/>
          <w:highlight w:val="white"/>
          <w:lang w:val="en-GB"/>
        </w:rPr>
        <w:t xml:space="preserve"> nullFlavor=</w:t>
      </w:r>
      <w:r>
        <w:rPr>
          <w:rFonts w:cs="Arial" w:ascii="Arial" w:hAnsi="Arial"/>
          <w:color w:val="0000FF"/>
          <w:highlight w:val="white"/>
          <w:lang w:val="en-GB"/>
        </w:rPr>
        <w:t>"</w:t>
      </w:r>
      <w:r>
        <w:rPr>
          <w:rFonts w:cs="Arial" w:ascii="Arial" w:hAnsi="Arial"/>
          <w:highlight w:val="white"/>
          <w:lang w:val="en-GB"/>
        </w:rPr>
        <w:t>NI</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firstLine="1304"/>
        <w:rPr/>
      </w:pPr>
      <w:r>
        <w:rPr>
          <w:rFonts w:cs="Arial" w:ascii="Arial" w:hAnsi="Arial"/>
          <w:color w:val="FF0000"/>
          <w:highlight w:val="white"/>
          <w:lang w:val="en-GB"/>
        </w:rPr>
        <w:t>codeSystem</w:t>
      </w:r>
      <w:r>
        <w:rPr>
          <w:rFonts w:cs="Arial" w:ascii="Arial" w:hAnsi="Arial"/>
          <w:color w:val="0000FF"/>
          <w:highlight w:val="white"/>
          <w:lang w:val="en-GB"/>
        </w:rPr>
        <w:t>="</w:t>
      </w:r>
      <w:r>
        <w:rPr>
          <w:rFonts w:cs="Arial" w:ascii="Arial" w:hAnsi="Arial"/>
          <w:color w:val="000000"/>
          <w:highlight w:val="white"/>
          <w:lang w:val="en-GB"/>
        </w:rPr>
        <w:t>1.2.246.537.6.32</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rFonts w:ascii="Arial" w:hAnsi="Arial" w:cs="Arial"/>
          <w:color w:val="000000"/>
          <w:highlight w:val="white"/>
        </w:rPr>
      </w:pPr>
      <w:r>
        <w:rPr>
          <w:rFonts w:cs="Arial" w:ascii="Arial" w:hAnsi="Arial"/>
          <w:color w:val="FF0000"/>
          <w:highlight w:val="white"/>
        </w:rPr>
        <w:t>codeSystemName</w:t>
      </w:r>
      <w:r>
        <w:rPr>
          <w:rFonts w:cs="Arial" w:ascii="Arial" w:hAnsi="Arial"/>
          <w:color w:val="0000FF"/>
          <w:highlight w:val="white"/>
        </w:rPr>
        <w:t>="</w:t>
      </w:r>
      <w:r>
        <w:rPr>
          <w:rFonts w:cs="Arial" w:ascii="Arial" w:hAnsi="Arial"/>
          <w:color w:val="000000"/>
          <w:highlight w:val="white"/>
        </w:rPr>
        <w:t>Lääkelaitos - ATC Luokitus</w:t>
      </w:r>
      <w:r>
        <w:rPr>
          <w:rFonts w:cs="Arial" w:ascii="Arial" w:hAnsi="Arial"/>
          <w:color w:val="0000FF"/>
          <w:highlight w:val="white"/>
        </w:rPr>
        <w:t>"</w:t>
      </w:r>
      <w:r>
        <w:rPr>
          <w:rFonts w:cs="Arial" w:ascii="Arial" w:hAnsi="Arial"/>
          <w:color w:val="FF0000"/>
          <w:highlight w:val="white"/>
        </w:rPr>
        <w:t xml:space="preserve"> codeSystemVersion</w:t>
      </w:r>
      <w:r>
        <w:rPr>
          <w:rFonts w:cs="Arial" w:ascii="Arial" w:hAnsi="Arial"/>
          <w:color w:val="0000FF"/>
          <w:highlight w:val="white"/>
        </w:rPr>
        <w:t>="</w:t>
      </w:r>
      <w:r>
        <w:rPr>
          <w:rFonts w:cs="Arial" w:ascii="Arial" w:hAnsi="Arial"/>
          <w:color w:val="000000"/>
          <w:highlight w:val="white"/>
        </w:rPr>
        <w:t>2011.008</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8080"/>
          <w:highlight w:val="white"/>
        </w:rPr>
        <w:t xml:space="preserve"> Ainesosan vaikuttava aine tuodaan koodaamattomassa nimessä. </w:t>
      </w:r>
      <w:r>
        <w:rPr>
          <w:rFonts w:cs="Arial" w:ascii="Arial" w:hAnsi="Arial"/>
          <w:color w:val="0000FF"/>
          <w:highlight w:val="white"/>
        </w:rPr>
        <w:t>--&gt;</w:t>
      </w:r>
    </w:p>
    <w:p>
      <w:pPr>
        <w:pStyle w:val="Normal"/>
        <w:autoSpaceDE w:val="false"/>
        <w:rPr>
          <w:rFonts w:ascii="Arial" w:hAnsi="Arial" w:cs="Arial"/>
          <w:color w:val="000000"/>
          <w:highlight w:val="white"/>
          <w:lang w:val="en-US"/>
        </w:rPr>
      </w:pPr>
      <w:r>
        <w:rPr>
          <w:rFonts w:cs="Arial" w:ascii="Arial" w:hAnsi="Arial"/>
          <w:color w:val="000000"/>
          <w:highlight w:val="white"/>
        </w:rPr>
        <w:tab/>
      </w:r>
      <w:r>
        <w:rPr>
          <w:rFonts w:cs="Arial" w:ascii="Arial" w:hAnsi="Arial"/>
          <w:color w:val="0000FF"/>
          <w:highlight w:val="white"/>
          <w:lang w:val="en-US"/>
        </w:rPr>
        <w:t>&lt;</w:t>
      </w:r>
      <w:r>
        <w:rPr>
          <w:rFonts w:cs="Arial" w:ascii="Arial" w:hAnsi="Arial"/>
          <w:color w:val="800000"/>
          <w:highlight w:val="white"/>
          <w:lang w:val="en-US"/>
        </w:rPr>
        <w:t>name</w:t>
      </w:r>
      <w:r>
        <w:rPr>
          <w:rFonts w:cs="Arial" w:ascii="Arial" w:hAnsi="Arial"/>
          <w:color w:val="0000FF"/>
          <w:highlight w:val="white"/>
          <w:lang w:val="en-US"/>
        </w:rPr>
        <w:t>&gt;</w:t>
      </w:r>
      <w:r>
        <w:rPr>
          <w:rFonts w:cs="Arial" w:ascii="Arial" w:hAnsi="Arial"/>
          <w:highlight w:val="white"/>
          <w:lang w:val="en-US"/>
        </w:rPr>
        <w:t>Acid.salic.</w:t>
      </w:r>
      <w:r>
        <w:rPr>
          <w:rFonts w:cs="Arial" w:ascii="Arial" w:hAnsi="Arial"/>
          <w:color w:val="0000FF"/>
          <w:highlight w:val="white"/>
          <w:lang w:val="en-US"/>
        </w:rPr>
        <w:t>&lt;/</w:t>
      </w:r>
      <w:r>
        <w:rPr>
          <w:rFonts w:cs="Arial" w:ascii="Arial" w:hAnsi="Arial"/>
          <w:color w:val="800000"/>
          <w:highlight w:val="white"/>
          <w:lang w:val="en-US"/>
        </w:rPr>
        <w:t>name</w:t>
      </w:r>
      <w:r>
        <w:rPr>
          <w:rFonts w:cs="Arial" w:ascii="Arial" w:hAnsi="Arial"/>
          <w:color w:val="0000FF"/>
          <w:highlight w:val="white"/>
          <w:lang w:val="en-US"/>
        </w:rPr>
        <w:t>&gt;</w:t>
      </w:r>
    </w:p>
    <w:p>
      <w:pPr>
        <w:pStyle w:val="Normal"/>
        <w:autoSpaceDE w:val="false"/>
        <w:rPr/>
      </w:pPr>
      <w:r>
        <w:rPr>
          <w:rFonts w:cs="Arial" w:ascii="Arial" w:hAnsi="Arial"/>
          <w:color w:val="0000FF"/>
          <w:highlight w:val="white"/>
          <w:lang w:val="en-US"/>
        </w:rPr>
        <w:t>&lt;/</w:t>
      </w:r>
      <w:r>
        <w:rPr>
          <w:rFonts w:cs="Arial" w:ascii="Arial" w:hAnsi="Arial"/>
          <w:color w:val="800000"/>
          <w:highlight w:val="white"/>
          <w:lang w:val="en-US"/>
        </w:rPr>
        <w:t>manufacturedLabeledDrug</w:t>
      </w:r>
      <w:r>
        <w:rPr>
          <w:rFonts w:cs="Arial" w:ascii="Arial" w:hAnsi="Arial"/>
          <w:color w:val="0000FF"/>
          <w:highlight w:val="white"/>
          <w:lang w:val="en-US"/>
        </w:rPr>
        <w:t>&gt;</w:t>
      </w:r>
    </w:p>
    <w:p>
      <w:pPr>
        <w:pStyle w:val="Normal"/>
        <w:rPr>
          <w:rFonts w:ascii="Arial" w:hAnsi="Arial" w:cs="Arial"/>
          <w:color w:val="0000FF"/>
          <w:highlight w:val="white"/>
          <w:lang w:val="en-US"/>
        </w:rPr>
      </w:pPr>
      <w:r>
        <w:rPr>
          <w:rFonts w:cs="Arial" w:ascii="Arial" w:hAnsi="Arial"/>
          <w:color w:val="0000FF"/>
          <w:highlight w:val="white"/>
          <w:lang w:val="en-US"/>
        </w:rPr>
      </w:r>
    </w:p>
    <w:p>
      <w:pPr>
        <w:pStyle w:val="Normal"/>
        <w:rPr/>
      </w:pPr>
      <w:r>
        <w:rPr/>
        <w:t>Jos ATC-koodi ei ole tiedossa, käytetään attribuuttia nullFlavor</w:t>
      </w:r>
    </w:p>
    <w:p>
      <w:pPr>
        <w:pStyle w:val="Normal"/>
        <w:rPr/>
      </w:pPr>
      <w:r>
        <w:rPr/>
        <w:t>muodossa nullFlavor=”UNK”.</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Kaikille ainesosille  ei ole koodia joten noissa tapauksissa pitää käyttää puuttuvan tiedon koodia: nullFlavor=”NI”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t>Edellä mainituissa tapauksissa käytetään name-elementtiä ainesosan nimen ilmoittamiseen.</w:t>
      </w:r>
    </w:p>
    <w:p>
      <w:pPr>
        <w:pStyle w:val="Normal"/>
        <w:rPr>
          <w:rStyle w:val="XMLBlack"/>
          <w:highlight w:val="white"/>
        </w:rPr>
      </w:pPr>
      <w:r>
        <w:rPr>
          <w:highlight w:val="white"/>
        </w:rPr>
      </w:r>
    </w:p>
    <w:p>
      <w:pPr>
        <w:pStyle w:val="Normal"/>
        <w:rPr/>
      </w:pPr>
      <w:r>
        <w:rPr/>
        <w:t xml:space="preserve">Jos ainesosan nimi on ilmoitettu sekä koodattuna että koodaamattomana, tulosteiden muodostamisessa käytetään ensisijaisesti koodaamatonta tietoa. </w:t>
      </w:r>
    </w:p>
    <w:p>
      <w:pPr>
        <w:pStyle w:val="Normal"/>
        <w:rPr/>
      </w:pPr>
      <w:r>
        <w:rPr/>
      </w:r>
    </w:p>
    <w:p>
      <w:pPr>
        <w:pStyle w:val="Heading2"/>
        <w:rPr/>
      </w:pPr>
      <w:bookmarkStart w:id="29" w:name="__RefHeading___Toc443208370"/>
      <w:bookmarkStart w:id="30" w:name="_Ref291079427"/>
      <w:bookmarkStart w:id="31" w:name="_Ref291079423"/>
      <w:bookmarkEnd w:id="29"/>
      <w:r>
        <w:rPr/>
        <w:t>Muut  ainesosat</w:t>
      </w:r>
      <w:bookmarkEnd w:id="30"/>
      <w:bookmarkEnd w:id="31"/>
    </w:p>
    <w:p>
      <w:pPr>
        <w:pStyle w:val="Normal"/>
        <w:keepNext w:val="true"/>
        <w:rPr/>
      </w:pPr>
      <w:r>
        <w:rPr/>
      </w:r>
    </w:p>
    <w:p>
      <w:pPr>
        <w:pStyle w:val="Heading3"/>
        <w:ind w:left="1134" w:hanging="1134"/>
        <w:rPr/>
      </w:pPr>
      <w:bookmarkStart w:id="32" w:name="__RefHeading___Toc443208371"/>
      <w:bookmarkEnd w:id="32"/>
      <w:r>
        <w:rPr/>
        <w:t>Tietojen yhteenveto</w:t>
      </w:r>
    </w:p>
    <w:p>
      <w:pPr>
        <w:pStyle w:val="Normal"/>
        <w:rPr/>
      </w:pPr>
      <w:r>
        <w:rPr/>
      </w:r>
    </w:p>
    <w:p>
      <w:pPr>
        <w:pStyle w:val="Leipteksti2"/>
        <w:rPr>
          <w:b w:val="false"/>
          <w:b w:val="false"/>
          <w:bCs w:val="false"/>
        </w:rPr>
      </w:pPr>
      <w:r>
        <w:rPr>
          <w:b w:val="false"/>
          <w:bCs w:val="false"/>
        </w:rPr>
        <w:t>Tiedot (suluissa vastaava lääkityslistan kenttäkoodi sekä reseptiprojektin viitekoodi)</w:t>
      </w:r>
    </w:p>
    <w:p>
      <w:pPr>
        <w:pStyle w:val="Normal"/>
        <w:rPr>
          <w:b/>
          <w:b/>
          <w:bCs/>
        </w:rPr>
      </w:pPr>
      <w:r>
        <w:rPr>
          <w:b/>
          <w:bCs/>
        </w:rPr>
      </w:r>
    </w:p>
    <w:tbl>
      <w:tblPr>
        <w:tblW w:w="8568" w:type="dxa"/>
        <w:jc w:val="left"/>
        <w:tblInd w:w="-113" w:type="dxa"/>
        <w:tblLayout w:type="fixed"/>
        <w:tblCellMar>
          <w:top w:w="0" w:type="dxa"/>
          <w:left w:w="108" w:type="dxa"/>
          <w:bottom w:w="0" w:type="dxa"/>
          <w:right w:w="108" w:type="dxa"/>
        </w:tblCellMar>
      </w:tblPr>
      <w:tblGrid>
        <w:gridCol w:w="2817"/>
        <w:gridCol w:w="3951"/>
        <w:gridCol w:w="1800"/>
      </w:tblGrid>
      <w:tr>
        <w:trPr/>
        <w:tc>
          <w:tcPr>
            <w:tcW w:w="2817"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Tiedot</w:t>
            </w:r>
          </w:p>
        </w:tc>
        <w:tc>
          <w:tcPr>
            <w:tcW w:w="3951"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Pituus</w:t>
            </w:r>
          </w:p>
        </w:tc>
        <w:tc>
          <w:tcPr>
            <w:tcW w:w="180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Pakollisuus</w:t>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muun ainesosan  vahvuus/määrä (11/)</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80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muun ainesosan vahvuuden/määrän yksikkö (12/)</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80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muun ainesosan vahvuus/määrä tekstimuotoisena</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80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muun  ainesosan ATC-koodi (13/)</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9 mkiä)</w:t>
            </w:r>
          </w:p>
        </w:tc>
        <w:tc>
          <w:tcPr>
            <w:tcW w:w="180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muun ainesosan ATC-koodin mukainen nimi (14/)</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180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muun ainesosan koodaamaton nimi (15/)</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180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bl>
    <w:p>
      <w:pPr>
        <w:pStyle w:val="Normal"/>
        <w:rPr/>
      </w:pPr>
      <w:r>
        <w:rPr/>
      </w:r>
    </w:p>
    <w:p>
      <w:pPr>
        <w:pStyle w:val="Normal"/>
        <w:rPr/>
      </w:pPr>
      <w:r>
        <w:rPr/>
        <w:t>Tiedot esitetään &lt;entry&gt;&lt;organizer&gt;-rakenteella, jossa organizerin koodi on 10 (lääkityslistan kenttäkoodi).</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organizer</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classCode</w:t>
      </w:r>
      <w:r>
        <w:rPr>
          <w:rStyle w:val="XMLBlue"/>
          <w:highlight w:val="white"/>
          <w:lang w:val="en-GB"/>
        </w:rPr>
        <w:t>="</w:t>
      </w:r>
      <w:r>
        <w:rPr>
          <w:rStyle w:val="XMLBlack"/>
          <w:highlight w:val="white"/>
          <w:lang w:val="en-GB"/>
        </w:rPr>
        <w:t>CLUSTER</w:t>
      </w:r>
      <w:r>
        <w:rPr>
          <w:rStyle w:val="XMLBlue"/>
          <w:highlight w:val="white"/>
          <w:lang w:val="en-GB"/>
        </w:rPr>
        <w:t>"</w:t>
      </w:r>
      <w:r>
        <w:rPr>
          <w:rStyle w:val="XMLRed"/>
          <w:highlight w:val="white"/>
          <w:lang w:val="en-GB"/>
        </w:rPr>
        <w:t xml:space="preserve"> 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code</w:t>
      </w:r>
      <w:r>
        <w:rPr>
          <w:rStyle w:val="XMLBlue"/>
          <w:highlight w:val="white"/>
          <w:lang w:val="en-GB"/>
        </w:rPr>
        <w:t>="</w:t>
      </w:r>
      <w:r>
        <w:rPr>
          <w:rStyle w:val="XMLBlack"/>
          <w:highlight w:val="white"/>
          <w:lang w:val="en-GB"/>
        </w:rPr>
        <w:t>10</w:t>
      </w:r>
      <w:r>
        <w:rPr>
          <w:rStyle w:val="XMLBlue"/>
          <w:highlight w:val="white"/>
          <w:lang w:val="en-GB"/>
        </w:rPr>
        <w:t>"</w:t>
      </w:r>
      <w:r>
        <w:rPr>
          <w:rStyle w:val="XMLRed"/>
          <w:highlight w:val="white"/>
          <w:lang w:val="en-GB"/>
        </w:rPr>
        <w:t xml:space="preserve"> codeSystem</w:t>
      </w:r>
      <w:r>
        <w:rPr>
          <w:rStyle w:val="XMLBlue"/>
          <w:highlight w:val="white"/>
          <w:lang w:val="en-GB"/>
        </w:rPr>
        <w:t>="</w:t>
      </w:r>
      <w:r>
        <w:rPr>
          <w:rStyle w:val="XMLBlack"/>
          <w:highlight w:val="white"/>
          <w:lang w:val="en-GB"/>
        </w:rPr>
        <w:t>1.2.246.537.6.12.2002.126</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codeSystemName</w:t>
      </w:r>
      <w:r>
        <w:rPr>
          <w:rStyle w:val="XMLBlue"/>
          <w:highlight w:val="white"/>
          <w:lang w:val="en-GB"/>
        </w:rPr>
        <w:t>="</w:t>
      </w:r>
      <w:r>
        <w:rPr>
          <w:rStyle w:val="XMLBlack"/>
          <w:highlight w:val="white"/>
          <w:lang w:val="en-GB"/>
        </w:rPr>
        <w:t>Lääkityslista</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displayName</w:t>
      </w:r>
      <w:r>
        <w:rPr>
          <w:rStyle w:val="XMLBlue"/>
          <w:highlight w:val="white"/>
          <w:lang w:val="en-GB"/>
        </w:rPr>
        <w:t>="</w:t>
      </w:r>
      <w:r>
        <w:rPr>
          <w:rStyle w:val="XMLBlack"/>
          <w:highlight w:val="white"/>
          <w:lang w:val="en-GB"/>
        </w:rPr>
        <w:t>Lääkkeen muu ainesosa</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Blue"/>
          <w:color w:val="993300"/>
          <w:highlight w:val="white"/>
        </w:rPr>
        <w:t>statusCode</w:t>
      </w:r>
      <w:r>
        <w:rPr>
          <w:rStyle w:val="XMLBlue"/>
          <w:highlight w:val="white"/>
        </w:rPr>
        <w:t xml:space="preserve"> </w:t>
      </w:r>
      <w:r>
        <w:rPr>
          <w:rStyle w:val="XMLBlue"/>
          <w:color w:val="FF0000"/>
          <w:highlight w:val="white"/>
        </w:rPr>
        <w:t>code</w:t>
      </w:r>
      <w:r>
        <w:rPr>
          <w:rStyle w:val="XMLBlue"/>
          <w:highlight w:val="white"/>
        </w:rPr>
        <w:t>=”</w:t>
      </w:r>
      <w:r>
        <w:rPr>
          <w:rStyle w:val="XMLBlue"/>
          <w:color w:val="000000"/>
          <w:highlight w:val="white"/>
        </w:rPr>
        <w:t>completed</w:t>
      </w:r>
      <w:r>
        <w:rPr>
          <w:rStyle w:val="XMLBlue"/>
          <w:highlight w:val="white"/>
        </w:rPr>
        <w:t>”/&gt;</w:t>
      </w:r>
    </w:p>
    <w:p>
      <w:pPr>
        <w:pStyle w:val="Normal"/>
        <w:rPr>
          <w:rStyle w:val="XMLBlack"/>
          <w:highlight w:val="white"/>
        </w:rPr>
      </w:pPr>
      <w:r>
        <w:rPr>
          <w:highlight w:val="white"/>
        </w:rPr>
      </w:r>
    </w:p>
    <w:p>
      <w:pPr>
        <w:pStyle w:val="Normal"/>
        <w:rPr/>
      </w:pPr>
      <w:r>
        <w:rPr/>
        <w:t>Rakenne on vastaava kuin vaikuttavalla ainesosalla.</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Heading3"/>
        <w:ind w:left="1134" w:hanging="1134"/>
        <w:rPr/>
      </w:pPr>
      <w:bookmarkStart w:id="33" w:name="__RefHeading___Toc443208372"/>
      <w:bookmarkEnd w:id="33"/>
      <w:r>
        <w:rPr>
          <w:highlight w:val="white"/>
        </w:rPr>
        <w:t>Muun aineen määrä (vahvuus)</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keepNext w:val="true"/>
        <w:rPr/>
      </w:pPr>
      <w:r>
        <w:rPr/>
        <w:t>Organizer-rakenteessa pääluokka on SubstanceAdministration. SubstanceAdministrationin pakollinen classCode saa schemassa vakioarvon ”SBADM”, joten sitä ei tarvitse erikseen ilmoittaa. MoodCode saa arvon ”EVN” ja se pitää erikseen ilmoittaa.</w:t>
      </w:r>
    </w:p>
    <w:p>
      <w:pPr>
        <w:pStyle w:val="Normal"/>
        <w:rPr>
          <w:highlight w:val="white"/>
        </w:rPr>
      </w:pPr>
      <w:r>
        <w:rPr>
          <w:highlight w:val="white"/>
        </w:rPr>
      </w:r>
    </w:p>
    <w:p>
      <w:pPr>
        <w:pStyle w:val="Normal"/>
        <w:rPr>
          <w:highlight w:val="white"/>
        </w:rPr>
      </w:pPr>
      <w:r>
        <w:rPr>
          <w:highlight w:val="white"/>
        </w:rPr>
        <w:t>Rakenne on vastaava kuin vaikuttavalla ainesosalla.</w:t>
      </w:r>
    </w:p>
    <w:p>
      <w:pPr>
        <w:pStyle w:val="Normal"/>
        <w:rPr>
          <w:highlight w:val="white"/>
        </w:rPr>
      </w:pPr>
      <w:r>
        <w:rPr>
          <w:highlight w:val="white"/>
        </w:rPr>
      </w:r>
    </w:p>
    <w:p>
      <w:pPr>
        <w:pStyle w:val="Normal"/>
        <w:rPr>
          <w:highlight w:val="white"/>
        </w:rPr>
      </w:pPr>
      <w:r>
        <w:rPr>
          <w:highlight w:val="white"/>
        </w:rPr>
      </w:r>
    </w:p>
    <w:p>
      <w:pPr>
        <w:pStyle w:val="Heading3"/>
        <w:ind w:left="1134" w:hanging="1134"/>
        <w:rPr>
          <w:highlight w:val="white"/>
        </w:rPr>
      </w:pPr>
      <w:bookmarkStart w:id="34" w:name="__RefHeading___Toc443208373"/>
      <w:bookmarkEnd w:id="34"/>
      <w:r>
        <w:rPr>
          <w:highlight w:val="white"/>
        </w:rPr>
        <w:t>Nimi ja ATC-koodi</w:t>
      </w:r>
    </w:p>
    <w:p>
      <w:pPr>
        <w:pStyle w:val="Normal"/>
        <w:keepNext w:val="true"/>
        <w:rPr>
          <w:highlight w:val="white"/>
        </w:rPr>
      </w:pPr>
      <w:r>
        <w:rPr>
          <w:highlight w:val="white"/>
        </w:rPr>
      </w:r>
    </w:p>
    <w:p>
      <w:pPr>
        <w:pStyle w:val="TextBody"/>
        <w:keepNext w:val="true"/>
        <w:rPr/>
      </w:pPr>
      <w:r>
        <w:rPr>
          <w:b/>
          <w:bCs/>
          <w:highlight w:val="white"/>
        </w:rPr>
        <w:t>Muun ainesosan ATC-koodi</w:t>
      </w:r>
      <w:r>
        <w:rPr>
          <w:highlight w:val="white"/>
        </w:rPr>
        <w:t xml:space="preserve"> ilmoitetaan entityn manufacturedLabeledDrug elementissä code. (Sijaitsee &lt;consumable&gt;&lt;manufaturedProduct&gt; alla.) Varsinainen ATC-koodi on attribuutissa code ja ainesosan </w:t>
      </w:r>
      <w:r>
        <w:rPr>
          <w:b/>
          <w:bCs/>
          <w:highlight w:val="white"/>
        </w:rPr>
        <w:t>ATC-koodin mukainen nimi</w:t>
      </w:r>
      <w:r>
        <w:rPr>
          <w:highlight w:val="white"/>
        </w:rPr>
        <w:t xml:space="preserve"> attribuutissa displayName (max 200 mkiä). </w:t>
      </w:r>
      <w:r>
        <w:rPr/>
        <w:t xml:space="preserve">ATC-koodin codeSystem esitetään sanomissa niin, että codeSystemiin tulee luokituksen tunniste ilman versiota. Perusjärjestelmät poimivat ATC-koodin ja ATC-koodin mukaisen nimen joko lääketietokannasta, jolloin codeSystemVersion on sanomassa lääketietokannan versionumero tai Fimean ATC-koodistosta, jolloin codeSystemVersion on sanomassa Fimean ATC-koodiston versionumero. </w:t>
      </w:r>
    </w:p>
    <w:p>
      <w:pPr>
        <w:pStyle w:val="TextBody"/>
        <w:rPr/>
      </w:pPr>
      <w:r>
        <w:rPr/>
      </w:r>
    </w:p>
    <w:p>
      <w:pPr>
        <w:pStyle w:val="TextBody"/>
        <w:rPr/>
      </w:pPr>
      <w:r>
        <w:rPr>
          <w:b/>
          <w:bCs/>
        </w:rPr>
        <w:t>Ainesosan koodaamaton nimi</w:t>
      </w:r>
      <w:r>
        <w:rPr/>
        <w:t xml:space="preserve"> ilmoitetaan name elementissä, joka on tietotyyppiä EN, esim. &lt;name&gt;muu ainesosa x&lt;/name&gt;. Koodaamaton nimi on enintään 200 merkkiä. Yleensä muita ainesosia ei ole koodattu, joten tiedot koostuvat tässä kohdin name-elementistä. Lääketietokannan versio ilmoitetaan muodossa vuosiluku.versio.</w:t>
      </w:r>
    </w:p>
    <w:p>
      <w:pPr>
        <w:pStyle w:val="TextBody"/>
        <w:rPr/>
      </w:pPr>
      <w:r>
        <w:rPr/>
      </w:r>
    </w:p>
    <w:p>
      <w:pPr>
        <w:pStyle w:val="TextBody"/>
        <w:rPr/>
      </w:pPr>
      <w:r>
        <w:rPr/>
        <w:t>Esim:</w:t>
      </w:r>
    </w:p>
    <w:p>
      <w:pPr>
        <w:pStyle w:val="Normal"/>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manufacturedLabeledDrug</w:t>
      </w:r>
      <w:r>
        <w:rPr>
          <w:rFonts w:cs="Arial" w:ascii="Arial" w:hAnsi="Arial"/>
          <w:color w:val="0000FF"/>
          <w:highlight w:val="white"/>
        </w:rPr>
        <w:t>&gt;</w:t>
      </w:r>
    </w:p>
    <w:p>
      <w:pPr>
        <w:pStyle w:val="Normal"/>
        <w:autoSpaceDE w:val="false"/>
        <w:rPr>
          <w:rFonts w:ascii="Arial" w:hAnsi="Arial" w:cs="Arial"/>
          <w:color w:val="FF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code</w:t>
      </w:r>
      <w:r>
        <w:rPr>
          <w:rFonts w:cs="Arial" w:ascii="Arial" w:hAnsi="Arial"/>
          <w:color w:val="FF0000"/>
          <w:highlight w:val="white"/>
        </w:rPr>
        <w:t xml:space="preserve"> nullFlavor</w:t>
      </w:r>
      <w:r>
        <w:rPr>
          <w:rFonts w:cs="Arial" w:ascii="Arial" w:hAnsi="Arial"/>
          <w:color w:val="0000FF"/>
          <w:highlight w:val="white"/>
        </w:rPr>
        <w:t>="</w:t>
      </w:r>
      <w:r>
        <w:rPr>
          <w:rFonts w:cs="Arial" w:ascii="Arial" w:hAnsi="Arial"/>
          <w:color w:val="000000"/>
          <w:highlight w:val="white"/>
        </w:rPr>
        <w:t>NI</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ind w:firstLine="1304"/>
        <w:rPr>
          <w:rFonts w:ascii="Arial" w:hAnsi="Arial" w:cs="Arial"/>
          <w:color w:val="FF0000"/>
          <w:highlight w:val="white"/>
        </w:rPr>
      </w:pPr>
      <w:r>
        <w:rPr>
          <w:rFonts w:cs="Arial" w:ascii="Arial" w:hAnsi="Arial"/>
          <w:color w:val="FF0000"/>
          <w:highlight w:val="white"/>
        </w:rPr>
        <w:t>codeSystem</w:t>
      </w:r>
      <w:r>
        <w:rPr>
          <w:rFonts w:cs="Arial" w:ascii="Arial" w:hAnsi="Arial"/>
          <w:color w:val="0000FF"/>
          <w:highlight w:val="white"/>
        </w:rPr>
        <w:t>="</w:t>
      </w:r>
      <w:r>
        <w:rPr>
          <w:rFonts w:cs="Arial" w:ascii="Arial" w:hAnsi="Arial"/>
          <w:color w:val="000000"/>
          <w:highlight w:val="white"/>
        </w:rPr>
        <w:t>1.2.246.537.6.32</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ind w:left="1304" w:hanging="0"/>
        <w:rPr>
          <w:rFonts w:ascii="Arial" w:hAnsi="Arial" w:cs="Arial"/>
          <w:color w:val="000000"/>
          <w:highlight w:val="white"/>
        </w:rPr>
      </w:pPr>
      <w:r>
        <w:rPr>
          <w:rFonts w:cs="Arial" w:ascii="Arial" w:hAnsi="Arial"/>
          <w:color w:val="FF0000"/>
          <w:highlight w:val="white"/>
        </w:rPr>
        <w:t>codeSystemName</w:t>
      </w:r>
      <w:r>
        <w:rPr>
          <w:rFonts w:cs="Arial" w:ascii="Arial" w:hAnsi="Arial"/>
          <w:color w:val="0000FF"/>
          <w:highlight w:val="white"/>
        </w:rPr>
        <w:t>="</w:t>
      </w:r>
      <w:r>
        <w:rPr>
          <w:rFonts w:cs="Arial" w:ascii="Arial" w:hAnsi="Arial"/>
          <w:color w:val="000000"/>
          <w:highlight w:val="white"/>
        </w:rPr>
        <w:t>Lääkelaitos - ATC Luokitus</w:t>
      </w:r>
      <w:r>
        <w:rPr>
          <w:rFonts w:cs="Arial" w:ascii="Arial" w:hAnsi="Arial"/>
          <w:color w:val="0000FF"/>
          <w:highlight w:val="white"/>
        </w:rPr>
        <w:t>"</w:t>
      </w:r>
      <w:r>
        <w:rPr>
          <w:rFonts w:cs="Arial" w:ascii="Arial" w:hAnsi="Arial"/>
          <w:color w:val="FF0000"/>
          <w:highlight w:val="white"/>
        </w:rPr>
        <w:t xml:space="preserve"> codeSystemVersion</w:t>
      </w:r>
      <w:r>
        <w:rPr>
          <w:rFonts w:cs="Arial" w:ascii="Arial" w:hAnsi="Arial"/>
          <w:color w:val="0000FF"/>
          <w:highlight w:val="white"/>
        </w:rPr>
        <w:t>="</w:t>
      </w:r>
      <w:r>
        <w:rPr>
          <w:rFonts w:cs="Arial" w:ascii="Arial" w:hAnsi="Arial"/>
          <w:color w:val="000000"/>
          <w:highlight w:val="white"/>
        </w:rPr>
        <w:t>2009.008</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8080"/>
          <w:highlight w:val="white"/>
        </w:rPr>
        <w:t xml:space="preserve"> Muun ainesosan nimi </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r>
        <w:rPr>
          <w:rFonts w:cs="Arial" w:ascii="Arial" w:hAnsi="Arial"/>
          <w:color w:val="000000"/>
          <w:highlight w:val="white"/>
        </w:rPr>
        <w:t>Novalan</w:t>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manufacturedLabeledDrug</w:t>
      </w:r>
      <w:r>
        <w:rPr>
          <w:rFonts w:cs="Arial" w:ascii="Arial" w:hAnsi="Arial"/>
          <w:color w:val="0000FF"/>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Fonts w:ascii="Arial" w:hAnsi="Arial" w:cs="Arial"/>
          <w:color w:val="000000"/>
          <w:highlight w:val="white"/>
        </w:rPr>
      </w:pPr>
      <w:r>
        <w:rPr>
          <w:rFonts w:cs="Arial" w:ascii="Arial" w:hAnsi="Arial"/>
          <w:color w:val="000000"/>
          <w:highlight w:val="white"/>
        </w:rPr>
      </w:r>
    </w:p>
    <w:p>
      <w:pPr>
        <w:pStyle w:val="Normal"/>
        <w:rPr>
          <w:rStyle w:val="XMLBlue"/>
          <w:highlight w:val="white"/>
        </w:rPr>
      </w:pPr>
      <w:r>
        <w:rPr>
          <w:highlight w:val="white"/>
        </w:rPr>
      </w:r>
    </w:p>
    <w:p>
      <w:pPr>
        <w:pStyle w:val="Normal"/>
        <w:rPr/>
      </w:pPr>
      <w:r>
        <w:rPr/>
        <w:t>Jos ATC-koodi ei ole tiedossa, käytetään attribuuttia nullFlavor</w:t>
      </w:r>
    </w:p>
    <w:p>
      <w:pPr>
        <w:pStyle w:val="Normal"/>
        <w:rPr/>
      </w:pPr>
      <w:r>
        <w:rPr/>
        <w:t>muodossa nullFlavor=”UNK”.</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Kaikille ainesosille  ei ole koodia joten noissa tapauksissa pitää käyttää puuttuvan tiedon koodia: nullFlavor=”NI”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Edellä mainituissa tapauksissa käytetään name-elementtiä ainesosan nimen ilmoittamiseen.</w:t>
      </w:r>
      <w:r>
        <w:br w:type="page"/>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Heading2"/>
        <w:rPr/>
      </w:pPr>
      <w:bookmarkStart w:id="35" w:name="__RefHeading___Toc443208374"/>
      <w:bookmarkEnd w:id="35"/>
      <w:r>
        <w:rPr/>
        <w:t>Annostus</w:t>
      </w:r>
    </w:p>
    <w:p>
      <w:pPr>
        <w:pStyle w:val="Normal"/>
        <w:rPr/>
      </w:pPr>
      <w:r>
        <w:rPr/>
      </w:r>
    </w:p>
    <w:p>
      <w:pPr>
        <w:pStyle w:val="Normal"/>
        <w:rPr/>
      </w:pPr>
      <w:r>
        <w:rPr/>
      </w:r>
    </w:p>
    <w:p>
      <w:pPr>
        <w:pStyle w:val="Normal"/>
        <w:rPr/>
      </w:pPr>
      <w:r>
        <w:rPr/>
      </w:r>
    </w:p>
    <w:p>
      <w:pPr>
        <w:pStyle w:val="Normal"/>
        <w:rPr/>
      </w:pPr>
      <w:r>
        <w:rPr/>
        <w:drawing>
          <wp:inline distT="0" distB="0" distL="0" distR="0">
            <wp:extent cx="5269865" cy="5092065"/>
            <wp:effectExtent l="0" t="0" r="0" b="0"/>
            <wp:docPr id="4"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descr=""/>
                    <pic:cNvPicPr>
                      <a:picLocks noChangeAspect="1" noChangeArrowheads="1"/>
                    </pic:cNvPicPr>
                  </pic:nvPicPr>
                  <pic:blipFill>
                    <a:blip r:embed="rId6"/>
                    <a:srcRect l="-4" t="-4" r="-4" b="-4"/>
                    <a:stretch>
                      <a:fillRect/>
                    </a:stretch>
                  </pic:blipFill>
                  <pic:spPr bwMode="auto">
                    <a:xfrm>
                      <a:off x="0" y="0"/>
                      <a:ext cx="5269865" cy="5092065"/>
                    </a:xfrm>
                    <a:prstGeom prst="rect">
                      <a:avLst/>
                    </a:prstGeom>
                  </pic:spPr>
                </pic:pic>
              </a:graphicData>
            </a:graphic>
          </wp:inline>
        </w:drawing>
      </w:r>
    </w:p>
    <w:p>
      <w:pPr>
        <w:pStyle w:val="Normal"/>
        <w:rPr/>
      </w:pPr>
      <w:r>
        <w:rPr/>
      </w:r>
      <w:r>
        <w:br w:type="page"/>
      </w:r>
    </w:p>
    <w:p>
      <w:pPr>
        <w:pStyle w:val="Normal"/>
        <w:rPr/>
      </w:pPr>
      <w:r>
        <w:rPr/>
      </w:r>
    </w:p>
    <w:p>
      <w:pPr>
        <w:pStyle w:val="Heading3"/>
        <w:ind w:left="1134" w:hanging="1134"/>
        <w:rPr/>
      </w:pPr>
      <w:bookmarkStart w:id="36" w:name="__RefHeading___Toc443208375"/>
      <w:bookmarkEnd w:id="36"/>
      <w:r>
        <w:rPr/>
        <w:t>Tietojen yhteenveto</w:t>
      </w:r>
    </w:p>
    <w:p>
      <w:pPr>
        <w:pStyle w:val="Normal"/>
        <w:rPr/>
      </w:pPr>
      <w:r>
        <w:rPr/>
      </w:r>
    </w:p>
    <w:p>
      <w:pPr>
        <w:pStyle w:val="Normal"/>
        <w:rPr>
          <w:u w:val="single"/>
        </w:rPr>
      </w:pPr>
      <w:r>
        <w:rPr>
          <w:u w:val="single"/>
        </w:rPr>
        <w:t>Tiedot (suluissa vastaava lääkityslistan kenttäkoodi sekä reseptiprojektin viitekoodi)</w:t>
      </w:r>
    </w:p>
    <w:p>
      <w:pPr>
        <w:pStyle w:val="Normal"/>
        <w:rPr>
          <w:u w:val="single"/>
        </w:rPr>
      </w:pPr>
      <w:r>
        <w:rPr>
          <w:u w:val="single"/>
        </w:rPr>
      </w:r>
    </w:p>
    <w:tbl>
      <w:tblPr>
        <w:tblW w:w="8748" w:type="dxa"/>
        <w:jc w:val="left"/>
        <w:tblInd w:w="-113" w:type="dxa"/>
        <w:tblLayout w:type="fixed"/>
        <w:tblCellMar>
          <w:top w:w="0" w:type="dxa"/>
          <w:left w:w="108" w:type="dxa"/>
          <w:bottom w:w="0" w:type="dxa"/>
          <w:right w:w="108" w:type="dxa"/>
        </w:tblCellMar>
      </w:tblPr>
      <w:tblGrid>
        <w:gridCol w:w="2817"/>
        <w:gridCol w:w="3951"/>
        <w:gridCol w:w="1980"/>
      </w:tblGrid>
      <w:tr>
        <w:trPr/>
        <w:tc>
          <w:tcPr>
            <w:tcW w:w="2817"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Tiedot</w:t>
            </w:r>
          </w:p>
        </w:tc>
        <w:tc>
          <w:tcPr>
            <w:tcW w:w="3951"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Pituus</w:t>
            </w:r>
          </w:p>
        </w:tc>
        <w:tc>
          <w:tcPr>
            <w:tcW w:w="198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Pakollisuus</w:t>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valvottu syöttökoodi (30/)</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50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valvomaton syöttökoodi (31/)</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50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syöttökoodin ajanjakso (30)</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(timestamp-timestamp)</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annostelu pelkästään tekstimuodossa – osoitin (87)</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(boolean)</w:t>
            </w:r>
          </w:p>
        </w:tc>
        <w:tc>
          <w:tcPr>
            <w:tcW w:w="1980"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kaikkien annososioiden yhteiskesto (55)</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lang w:val="en-GB"/>
              </w:rPr>
              <w:t>(max 5 + max 10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lang w:val="en-GB"/>
              </w:rPr>
            </w:pPr>
            <w:r>
              <w:rPr>
                <w:lang w:val="en-GB"/>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annostelu tekstimuodossa sekä annostelun kesto tekstimuodossa  (29/8)</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300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annostelun alkuaika (33)</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(timestamp)</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annososion kesto (38)</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5 mkiä + max 10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lääkeannoksen ottoaika (39)</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(timestamp)</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annosten väli (40)</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5 + max 10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kerta-annos (35)</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10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annosyksikkö (36)</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20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kerta-annoksen maksimi (37)</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10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SIC-merkintä (56/21)</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1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bl>
    <w:p>
      <w:pPr>
        <w:pStyle w:val="Normal"/>
        <w:rPr/>
      </w:pPr>
      <w:r>
        <w:rPr/>
      </w:r>
    </w:p>
    <w:p>
      <w:pPr>
        <w:pStyle w:val="Normal"/>
        <w:rPr/>
      </w:pPr>
      <w:r>
        <w:rPr/>
        <w:t>Tiedot esitetään &lt;entry&gt;&lt;organizer&gt;-rakenteella, jossa organizerin koodi on 32 (lääkityslistan kenttäkoodi).</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organizer</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classCode</w:t>
      </w:r>
      <w:r>
        <w:rPr>
          <w:rStyle w:val="XMLBlue"/>
          <w:highlight w:val="white"/>
          <w:lang w:val="en-GB"/>
        </w:rPr>
        <w:t>="</w:t>
      </w:r>
      <w:r>
        <w:rPr>
          <w:rStyle w:val="XMLBlack"/>
          <w:highlight w:val="white"/>
          <w:lang w:val="en-GB"/>
        </w:rPr>
        <w:t>CLUSTER</w:t>
      </w:r>
      <w:r>
        <w:rPr>
          <w:rStyle w:val="XMLBlue"/>
          <w:highlight w:val="white"/>
          <w:lang w:val="en-GB"/>
        </w:rPr>
        <w:t>"</w:t>
      </w:r>
      <w:r>
        <w:rPr>
          <w:rStyle w:val="XMLRed"/>
          <w:highlight w:val="white"/>
          <w:lang w:val="en-GB"/>
        </w:rPr>
        <w:t xml:space="preserve"> 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code</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w:t>
      </w:r>
      <w:r>
        <w:rPr>
          <w:rStyle w:val="XMLBlue"/>
          <w:highlight w:val="white"/>
        </w:rPr>
        <w:t>="</w:t>
      </w:r>
      <w:r>
        <w:rPr>
          <w:rStyle w:val="XMLBlack"/>
          <w:highlight w:val="white"/>
        </w:rPr>
        <w:t>32</w:t>
      </w:r>
      <w:r>
        <w:rPr>
          <w:rStyle w:val="XMLBlue"/>
          <w:highlight w:val="white"/>
        </w:rPr>
        <w:t>"</w:t>
      </w:r>
      <w:r>
        <w:rPr>
          <w:rStyle w:val="XMLRed"/>
          <w:highlight w:val="white"/>
        </w:rPr>
        <w:t xml:space="preserve"> codeSystem</w:t>
      </w:r>
      <w:r>
        <w:rPr>
          <w:rStyle w:val="XMLBlue"/>
          <w:highlight w:val="white"/>
        </w:rPr>
        <w:t>="</w:t>
      </w:r>
      <w:r>
        <w:rPr>
          <w:rStyle w:val="XMLBlack"/>
          <w:highlight w:val="white"/>
        </w:rPr>
        <w:t>1.2.246.537.6.12.2002.126</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codeSystemName</w:t>
      </w:r>
      <w:r>
        <w:rPr>
          <w:rStyle w:val="XMLBlue"/>
          <w:highlight w:val="white"/>
        </w:rPr>
        <w:t>="</w:t>
      </w:r>
      <w:r>
        <w:rPr>
          <w:rStyle w:val="XMLBlack"/>
          <w:highlight w:val="white"/>
        </w:rPr>
        <w:t>Lääkityslista</w:t>
      </w:r>
      <w:r>
        <w:rPr>
          <w:rStyle w:val="XMLBlue"/>
          <w:highlight w:val="white"/>
        </w:rPr>
        <w:t>"</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displayName</w:t>
      </w:r>
      <w:r>
        <w:rPr>
          <w:rStyle w:val="XMLBlue"/>
          <w:highlight w:val="white"/>
        </w:rPr>
        <w:t>="</w:t>
      </w:r>
      <w:r>
        <w:rPr>
          <w:rStyle w:val="XMLBlack"/>
          <w:highlight w:val="white"/>
        </w:rPr>
        <w:t>Annososio ja jatko-osiot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Blue"/>
          <w:color w:val="993300"/>
          <w:highlight w:val="white"/>
        </w:rPr>
        <w:t>statusCode</w:t>
      </w:r>
      <w:r>
        <w:rPr>
          <w:rStyle w:val="XMLBlue"/>
          <w:highlight w:val="white"/>
        </w:rPr>
        <w:t xml:space="preserve"> </w:t>
      </w:r>
      <w:r>
        <w:rPr>
          <w:rStyle w:val="XMLBlue"/>
          <w:color w:val="FF0000"/>
          <w:highlight w:val="white"/>
        </w:rPr>
        <w:t>code</w:t>
      </w:r>
      <w:r>
        <w:rPr>
          <w:rStyle w:val="XMLBlue"/>
          <w:highlight w:val="white"/>
        </w:rPr>
        <w:t>=”</w:t>
      </w:r>
      <w:r>
        <w:rPr>
          <w:rStyle w:val="XMLBlue"/>
          <w:color w:val="000000"/>
          <w:highlight w:val="white"/>
        </w:rPr>
        <w:t>completed</w:t>
      </w:r>
      <w:r>
        <w:rPr>
          <w:rStyle w:val="XMLBlue"/>
          <w:highlight w:val="white"/>
        </w:rPr>
        <w:t>”/&gt;</w:t>
      </w:r>
    </w:p>
    <w:p>
      <w:pPr>
        <w:pStyle w:val="Normal"/>
        <w:rPr>
          <w:rStyle w:val="XMLBlack"/>
          <w:highlight w:val="white"/>
        </w:rPr>
      </w:pPr>
      <w:r>
        <w:rPr>
          <w:highlight w:val="white"/>
        </w:rPr>
      </w:r>
    </w:p>
    <w:p>
      <w:pPr>
        <w:pStyle w:val="Normal"/>
        <w:rPr/>
      </w:pPr>
      <w:r>
        <w:rPr/>
        <w:t xml:space="preserve">Rakenteen ensimmäisessä Observationissa ilmoitetaan, onko annostelu ilmoitettu pelkästään tekstimuodossa. Tieto ilmoitetaan value-elementissä BL-tietotyypillä (true, false). Kenttäkoodi on 87. Tieto on pakollinen. </w:t>
      </w:r>
    </w:p>
    <w:p>
      <w:pPr>
        <w:pStyle w:val="Normal"/>
        <w:rPr>
          <w:b/>
          <w:b/>
          <w:bCs/>
          <w:u w:val="single"/>
        </w:rPr>
      </w:pPr>
      <w:r>
        <w:rPr>
          <w:b/>
          <w:bCs/>
          <w:u w:val="single"/>
        </w:rPr>
      </w:r>
    </w:p>
    <w:p>
      <w:pPr>
        <w:pStyle w:val="Normal"/>
        <w:rPr>
          <w:color w:val="FF0000"/>
        </w:rPr>
      </w:pPr>
      <w:r>
        <w:rPr>
          <w:b/>
          <w:bCs/>
          <w:u w:val="single"/>
        </w:rPr>
        <w:t>Vain annosohje tekstimuodossa on käytössä alkuvaiheessa. Muut annosteluvaihtoehdot otetaan käyttöön jatkokehityksessä.</w:t>
      </w:r>
      <w:r>
        <w:br w:type="page"/>
      </w:r>
    </w:p>
    <w:p>
      <w:pPr>
        <w:pStyle w:val="Normal"/>
        <w:rPr>
          <w:color w:val="FF0000"/>
        </w:rPr>
      </w:pPr>
      <w:r>
        <w:rPr>
          <w:color w:val="FF0000"/>
        </w:rPr>
      </w:r>
    </w:p>
    <w:p>
      <w:pPr>
        <w:pStyle w:val="Heading3"/>
        <w:ind w:left="1134" w:hanging="1134"/>
        <w:rPr/>
      </w:pPr>
      <w:bookmarkStart w:id="37" w:name="__RefHeading___Toc443208376"/>
      <w:bookmarkEnd w:id="37"/>
      <w:r>
        <w:rPr/>
        <w:t>Annososioiden kesto</w:t>
      </w:r>
    </w:p>
    <w:p>
      <w:pPr>
        <w:pStyle w:val="Normal"/>
        <w:rPr/>
      </w:pPr>
      <w:r>
        <w:rPr/>
      </w:r>
    </w:p>
    <w:p>
      <w:pPr>
        <w:pStyle w:val="Normal"/>
        <w:rPr/>
      </w:pPr>
      <w:r>
        <w:rPr/>
        <w:t xml:space="preserve">Rakenteen toisessa Observationissa ilmoitetaan value-elementissä kaikkien annososioiden kesto. Kenttäkoodi on 55. Keston määrä ilmoitetaan attribuutissa value (max 5 mkiä) ja yksikkö attribuutissa unit (max 5 mkiä). Unitin mahdolliset arvot ovat taulukossa </w:t>
      </w:r>
      <w:r>
        <w:rPr>
          <w:szCs w:val="32"/>
        </w:rPr>
        <w:t>2.16.840.1.113883.6.8</w:t>
      </w:r>
      <w:r>
        <w:rPr/>
        <w:t xml:space="preserve">. Sama asia pelkkänä tekstinä ilmoitetaan text-elementissä. </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classCode</w:t>
      </w:r>
      <w:r>
        <w:rPr>
          <w:rStyle w:val="XMLBlue"/>
          <w:highlight w:val="white"/>
          <w:lang w:val="en-GB"/>
        </w:rPr>
        <w:t>="</w:t>
      </w:r>
      <w:r>
        <w:rPr>
          <w:rStyle w:val="XMLBlack"/>
          <w:highlight w:val="white"/>
          <w:lang w:val="en-GB"/>
        </w:rPr>
        <w:t>OBS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rPr>
        <w:t>&lt;</w:t>
      </w:r>
      <w:r>
        <w:rPr>
          <w:rStyle w:val="XMLDarkRed"/>
          <w:highlight w:val="white"/>
        </w:rPr>
        <w:t>code</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Red"/>
          <w:highlight w:val="white"/>
        </w:rPr>
        <w:tab/>
        <w:tab/>
        <w:t>code</w:t>
      </w:r>
      <w:r>
        <w:rPr>
          <w:rStyle w:val="XMLBlue"/>
          <w:highlight w:val="white"/>
        </w:rPr>
        <w:t>="</w:t>
      </w:r>
      <w:r>
        <w:rPr>
          <w:rStyle w:val="XMLBlack"/>
          <w:highlight w:val="white"/>
        </w:rPr>
        <w:t>55</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Red"/>
          <w:highlight w:val="white"/>
        </w:rPr>
        <w:tab/>
        <w:tab/>
        <w:t>codeSystem</w:t>
      </w:r>
      <w:r>
        <w:rPr>
          <w:rStyle w:val="XMLBlue"/>
          <w:highlight w:val="white"/>
        </w:rPr>
        <w:t>="</w:t>
      </w:r>
      <w:r>
        <w:rPr>
          <w:rStyle w:val="XMLBlack"/>
          <w:highlight w:val="white"/>
        </w:rPr>
        <w:t>1.2.246.537.6.12.2002.126</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Red"/>
          <w:highlight w:val="white"/>
        </w:rPr>
        <w:tab/>
        <w:tab/>
        <w:t>codeSystemName</w:t>
      </w:r>
      <w:r>
        <w:rPr>
          <w:rStyle w:val="XMLBlue"/>
          <w:highlight w:val="white"/>
        </w:rPr>
        <w:t>="</w:t>
      </w:r>
      <w:r>
        <w:rPr>
          <w:rStyle w:val="XMLBlack"/>
          <w:highlight w:val="white"/>
        </w:rPr>
        <w:t>Lääkityslista</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Red"/>
          <w:highlight w:val="white"/>
        </w:rPr>
        <w:tab/>
        <w:tab/>
        <w:t>displayName</w:t>
      </w:r>
      <w:r>
        <w:rPr>
          <w:rStyle w:val="XMLBlue"/>
          <w:highlight w:val="white"/>
        </w:rPr>
        <w:t>="</w:t>
      </w:r>
      <w:r>
        <w:rPr>
          <w:rStyle w:val="XMLBlack"/>
          <w:highlight w:val="white"/>
        </w:rPr>
        <w:t>Annos ja jatko-osioiden kesto</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rPr>
        <w:tab/>
      </w:r>
      <w:r>
        <w:rPr>
          <w:rStyle w:val="XMLBlue"/>
          <w:highlight w:val="white"/>
        </w:rPr>
        <w:t>&lt;</w:t>
      </w:r>
      <w:r>
        <w:rPr>
          <w:rStyle w:val="XMLDarkRed"/>
          <w:highlight w:val="white"/>
        </w:rPr>
        <w:t>text</w:t>
      </w:r>
      <w:r>
        <w:rPr>
          <w:rStyle w:val="XMLBlue"/>
          <w:highlight w:val="white"/>
        </w:rPr>
        <w:t>&gt;</w:t>
      </w:r>
      <w:r>
        <w:rPr>
          <w:rStyle w:val="XMLBlack"/>
          <w:highlight w:val="white"/>
        </w:rPr>
        <w:t>Annososion +  jatko-osioiden Kesto tekstinä</w:t>
      </w:r>
      <w:r>
        <w:rPr>
          <w:rStyle w:val="XMLBlue"/>
          <w:highlight w:val="white"/>
        </w:rPr>
        <w:t>&lt;/</w:t>
      </w:r>
      <w:r>
        <w:rPr>
          <w:rStyle w:val="XMLDarkRed"/>
          <w:highlight w:val="white"/>
        </w:rPr>
        <w:t>text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rPr>
        <w:tab/>
      </w:r>
      <w:r>
        <w:rPr>
          <w:rStyle w:val="XMLBlue"/>
          <w:highlight w:val="white"/>
          <w:lang w:val="en-GB"/>
        </w:rPr>
        <w:t>&lt;</w:t>
      </w:r>
      <w:r>
        <w:rPr>
          <w:rStyle w:val="XMLDarkRed"/>
          <w:highlight w:val="white"/>
          <w:lang w:val="en-GB"/>
        </w:rPr>
        <w:t>value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xsi:type</w:t>
      </w:r>
      <w:r>
        <w:rPr>
          <w:rStyle w:val="XMLBlue"/>
          <w:highlight w:val="white"/>
          <w:lang w:val="en-GB"/>
        </w:rPr>
        <w:t>="</w:t>
      </w:r>
      <w:r>
        <w:rPr>
          <w:rStyle w:val="XMLBlack"/>
          <w:highlight w:val="white"/>
          <w:lang w:val="en-GB"/>
        </w:rPr>
        <w:t>IVL_TS</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en-GB"/>
        </w:rPr>
        <w:tab/>
        <w:tab/>
      </w:r>
      <w:r>
        <w:rPr>
          <w:rStyle w:val="XMLBlue"/>
          <w:highlight w:val="white"/>
        </w:rPr>
        <w:t>&lt;!--</w:t>
      </w:r>
      <w:r>
        <w:rPr>
          <w:rStyle w:val="XMLGray50"/>
          <w:highlight w:val="white"/>
        </w:rPr>
        <w:t xml:space="preserve"> Osioiden kesto width/value attribuutissa, yksikkö width/unit attribuutissa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ack"/>
          <w:highlight w:val="white"/>
        </w:rPr>
        <w:tab/>
        <w:tab/>
      </w:r>
      <w:r>
        <w:rPr>
          <w:rStyle w:val="XMLBlue"/>
          <w:highlight w:val="white"/>
          <w:lang w:val="en-GB"/>
        </w:rPr>
        <w:t>&lt;</w:t>
      </w:r>
      <w:r>
        <w:rPr>
          <w:rStyle w:val="XMLDarkRed"/>
          <w:highlight w:val="white"/>
          <w:lang w:val="en-GB"/>
        </w:rPr>
        <w:t>width</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ab/>
        <w:tab/>
        <w:t>value</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ab/>
        <w:t>unit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observation</w:t>
      </w:r>
      <w:r>
        <w:rPr>
          <w:rStyle w:val="XMLBlue"/>
          <w:highlight w:val="white"/>
          <w:lang w:val="en-GB"/>
        </w:rPr>
        <w:t>&gt;</w:t>
      </w:r>
    </w:p>
    <w:p>
      <w:pPr>
        <w:pStyle w:val="Normal"/>
        <w:rPr>
          <w:rStyle w:val="XMLBlack"/>
          <w:lang w:val="en-GB"/>
        </w:rPr>
      </w:pPr>
      <w:r>
        <w:rPr>
          <w:highlight w:val="white"/>
        </w:rPr>
      </w:r>
    </w:p>
    <w:p>
      <w:pPr>
        <w:pStyle w:val="Header"/>
        <w:tabs>
          <w:tab w:val="clear" w:pos="4153"/>
          <w:tab w:val="clear" w:pos="8306"/>
        </w:tabs>
        <w:rPr>
          <w:lang w:val="en-GB"/>
        </w:rPr>
      </w:pPr>
      <w:r>
        <w:rPr>
          <w:lang w:val="en-GB"/>
        </w:rPr>
      </w:r>
    </w:p>
    <w:p>
      <w:pPr>
        <w:pStyle w:val="Heading3"/>
        <w:ind w:left="1134" w:hanging="1134"/>
        <w:rPr/>
      </w:pPr>
      <w:bookmarkStart w:id="38" w:name="__RefHeading___Toc443208377"/>
      <w:bookmarkEnd w:id="38"/>
      <w:r>
        <w:rPr/>
        <w:t>Syöttökoodi</w:t>
      </w:r>
    </w:p>
    <w:p>
      <w:pPr>
        <w:pStyle w:val="Normal"/>
        <w:rPr/>
      </w:pPr>
      <w:r>
        <w:rPr/>
      </w:r>
    </w:p>
    <w:p>
      <w:pPr>
        <w:pStyle w:val="Normal"/>
        <w:rPr/>
      </w:pPr>
      <w:r>
        <w:rPr/>
        <w:t xml:space="preserve">Seuraavaksi toistetaan observation-actiä syöttökoodin ilmoittamista varten. Syöttökoodin kenttäkoodi on 30. Varsinainen </w:t>
      </w:r>
      <w:r>
        <w:rPr>
          <w:b/>
          <w:bCs/>
        </w:rPr>
        <w:t>valvottu syöttökoodi</w:t>
      </w:r>
      <w:r>
        <w:rPr/>
        <w:t xml:space="preserve"> ilmoitetaan value-elementin code atribuutissa (tietotyyppi CE), max 50 merkkiä.  Jos kyseessä on </w:t>
      </w:r>
      <w:r>
        <w:rPr>
          <w:b/>
          <w:bCs/>
        </w:rPr>
        <w:t xml:space="preserve">valvomaton syöttökoodi </w:t>
      </w:r>
      <w:r>
        <w:rPr/>
        <w:t xml:space="preserve">(toimittaja- tai toimintayksikkökohtainen koodi), niin se sijoitetaan valuen elementtiin originalText. Elementissä effectiveTime ilmoitetaan </w:t>
      </w:r>
      <w:r>
        <w:rPr>
          <w:b/>
          <w:bCs/>
        </w:rPr>
        <w:t>syöttökoodin kattama ajanjakso.</w:t>
      </w:r>
    </w:p>
    <w:p>
      <w:pPr>
        <w:pStyle w:val="Normal"/>
        <w:rPr>
          <w:b/>
          <w:b/>
          <w:bCs/>
        </w:rPr>
      </w:pPr>
      <w:r>
        <w:rPr>
          <w:b/>
          <w:bCs/>
        </w:rPr>
      </w:r>
    </w:p>
    <w:p>
      <w:pPr>
        <w:pStyle w:val="Normal"/>
        <w:rPr/>
      </w:pPr>
      <w:r>
        <w:rPr/>
        <w:t>Syöttökoodin käyttö ei ole pakollista, koska kansallista syöttökoodistoa ei vielä ole. Vaikka syöttökoodia käytettäisiinkin, on sen merkitys purettava muihin annostustietoihin.</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observation</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Red"/>
          <w:highlight w:val="white"/>
        </w:rPr>
        <w:tab/>
        <w:tab/>
        <w:t>classCode</w:t>
      </w:r>
      <w:r>
        <w:rPr>
          <w:rStyle w:val="XMLBlue"/>
          <w:highlight w:val="white"/>
        </w:rPr>
        <w:t>="</w:t>
      </w:r>
      <w:r>
        <w:rPr>
          <w:rStyle w:val="XMLBlack"/>
          <w:highlight w:val="white"/>
        </w:rPr>
        <w:t>OBS</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nl-NL"/>
        </w:rPr>
        <w:tab/>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code</w:t>
      </w:r>
      <w:r>
        <w:rPr>
          <w:rStyle w:val="XMLBlue"/>
          <w:highlight w:val="white"/>
          <w:lang w:val="nl-NL"/>
        </w:rPr>
        <w:t>="</w:t>
      </w:r>
      <w:r>
        <w:rPr>
          <w:rStyle w:val="XMLBlack"/>
          <w:highlight w:val="white"/>
          <w:lang w:val="nl-NL"/>
        </w:rPr>
        <w:t>30</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nl-NL"/>
        </w:rPr>
      </w:pPr>
      <w:r>
        <w:rPr>
          <w:rStyle w:val="XMLRed"/>
          <w:highlight w:val="white"/>
          <w:lang w:val="nl-NL"/>
        </w:rPr>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r>
      <w:r>
        <w:rPr>
          <w:rStyle w:val="XMLRed"/>
          <w:highlight w:val="white"/>
        </w:rPr>
        <w:t>codeSystemName</w:t>
      </w:r>
      <w:r>
        <w:rPr>
          <w:rStyle w:val="XMLBlue"/>
          <w:highlight w:val="white"/>
        </w:rPr>
        <w:t>="</w:t>
      </w:r>
      <w:r>
        <w:rPr>
          <w:rStyle w:val="XMLBlack"/>
          <w:highlight w:val="white"/>
        </w:rPr>
        <w:t>Lääkityslista</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ab/>
        <w:tab/>
      </w:r>
      <w:r>
        <w:rPr>
          <w:rStyle w:val="XMLRed"/>
          <w:highlight w:val="white"/>
        </w:rPr>
        <w:t>displayName</w:t>
      </w:r>
      <w:r>
        <w:rPr>
          <w:rStyle w:val="XMLBlue"/>
          <w:highlight w:val="white"/>
        </w:rPr>
        <w:t>="</w:t>
      </w:r>
      <w:r>
        <w:rPr>
          <w:rStyle w:val="XMLBlack"/>
          <w:highlight w:val="white"/>
        </w:rPr>
        <w:t>valvottu syöttökoodi</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rPr>
        <w:tab/>
        <w:tab/>
      </w:r>
      <w:r>
        <w:rPr>
          <w:rStyle w:val="XMLBlue"/>
          <w:highlight w:val="white"/>
          <w:lang w:val="en-GB"/>
        </w:rPr>
        <w:t>&lt;</w:t>
      </w:r>
      <w:r>
        <w:rPr>
          <w:rStyle w:val="XMLDarkRed"/>
          <w:highlight w:val="white"/>
          <w:lang w:val="en-GB"/>
        </w:rPr>
        <w:t>effectiveTime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tab/>
      </w:r>
      <w:r>
        <w:rPr>
          <w:rStyle w:val="XMLBlue"/>
          <w:highlight w:val="white"/>
          <w:lang w:val="en-GB"/>
        </w:rPr>
        <w:t>&lt;</w:t>
      </w:r>
      <w:r>
        <w:rPr>
          <w:rStyle w:val="XMLDarkRed"/>
          <w:highlight w:val="white"/>
          <w:lang w:val="en-GB"/>
        </w:rPr>
        <w:t>low</w:t>
      </w:r>
      <w:r>
        <w:rPr>
          <w:rStyle w:val="XMLRed"/>
          <w:highlight w:val="white"/>
          <w:lang w:val="en-GB"/>
        </w:rPr>
        <w:t xml:space="preserve"> value</w:t>
      </w:r>
      <w:r>
        <w:rPr>
          <w:rStyle w:val="XMLBlue"/>
          <w:highlight w:val="white"/>
          <w:lang w:val="en-GB"/>
        </w:rPr>
        <w:t xml:space="preserve">="" </w:t>
      </w:r>
      <w:r>
        <w:rPr>
          <w:rStyle w:val="XMLRed"/>
          <w:highlight w:val="white"/>
          <w:lang w:val="en-GB"/>
        </w:rPr>
        <w:t>inclusive</w:t>
      </w:r>
      <w:r>
        <w:rPr>
          <w:rStyle w:val="XMLBlue"/>
          <w:highlight w:val="white"/>
          <w:lang w:val="en-GB"/>
        </w:rPr>
        <w:t>=”</w:t>
      </w:r>
      <w:r>
        <w:rPr>
          <w:rStyle w:val="XMLText"/>
          <w:highlight w:val="white"/>
          <w:lang w:val="en-GB"/>
        </w:rPr>
        <w:t>true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ab/>
        <w:tab/>
        <w:t>&lt;</w:t>
      </w:r>
      <w:r>
        <w:rPr>
          <w:rStyle w:val="XMLDarkRed"/>
          <w:highlight w:val="white"/>
          <w:lang w:val="en-GB"/>
        </w:rPr>
        <w:t>high</w:t>
      </w:r>
      <w:r>
        <w:rPr>
          <w:rStyle w:val="XMLRed"/>
          <w:highlight w:val="white"/>
          <w:lang w:val="en-GB"/>
        </w:rPr>
        <w:t xml:space="preserve"> value</w:t>
      </w:r>
      <w:r>
        <w:rPr>
          <w:rStyle w:val="XMLBlue"/>
          <w:highlight w:val="white"/>
          <w:lang w:val="en-GB"/>
        </w:rPr>
        <w:t xml:space="preserve">="" </w:t>
      </w:r>
      <w:r>
        <w:rPr>
          <w:rStyle w:val="XMLRed"/>
          <w:highlight w:val="white"/>
          <w:lang w:val="en-GB"/>
        </w:rPr>
        <w:t>inclusive</w:t>
      </w:r>
      <w:r>
        <w:rPr>
          <w:rStyle w:val="XMLBlue"/>
          <w:highlight w:val="white"/>
          <w:lang w:val="en-GB"/>
        </w:rPr>
        <w:t>=”</w:t>
      </w:r>
      <w:r>
        <w:rPr>
          <w:rStyle w:val="XMLText"/>
          <w:highlight w:val="white"/>
          <w:lang w:val="en-GB"/>
        </w:rPr>
        <w:t>true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DarkRed"/>
          <w:highlight w:val="white"/>
          <w:lang w:val="en-GB"/>
        </w:rPr>
        <w:t>effectiveTime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value</w:t>
      </w:r>
      <w:r>
        <w:rPr>
          <w:rStyle w:val="XMLRed"/>
          <w:highlight w:val="white"/>
          <w:lang w:val="en-GB"/>
        </w:rPr>
        <w:t xml:space="preserve"> xsi:type</w:t>
      </w:r>
      <w:r>
        <w:rPr>
          <w:rStyle w:val="XMLBlue"/>
          <w:highlight w:val="white"/>
          <w:lang w:val="en-GB"/>
        </w:rPr>
        <w:t>="</w:t>
      </w:r>
      <w:r>
        <w:rPr>
          <w:rStyle w:val="XMLBlack"/>
          <w:highlight w:val="white"/>
          <w:lang w:val="en-GB"/>
        </w:rPr>
        <w:t>CE</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code</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ue"/>
          <w:highlight w:val="white"/>
          <w:lang w:val="en-GB"/>
        </w:rPr>
        <w:tab/>
        <w:tab/>
      </w:r>
      <w:r>
        <w:rPr>
          <w:rStyle w:val="XMLRed"/>
          <w:highlight w:val="white"/>
          <w:lang w:val="en-GB"/>
        </w:rPr>
        <w:t>codeSystem</w:t>
      </w:r>
      <w:r>
        <w:rPr>
          <w:rStyle w:val="XMLBlue"/>
          <w:highlight w:val="white"/>
          <w:lang w:val="en-GB"/>
        </w:rPr>
        <w:t>="</w:t>
      </w:r>
      <w:r>
        <w:rPr>
          <w:rStyle w:val="XMLBlack"/>
          <w:highlight w:val="white"/>
          <w:lang w:val="en-GB"/>
        </w:rPr>
        <w:t>1.2.246.537.6.54.2004</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codeSystemName</w:t>
      </w:r>
      <w:r>
        <w:rPr>
          <w:rStyle w:val="XMLBlue"/>
          <w:highlight w:val="white"/>
          <w:lang w:val="en-GB"/>
        </w:rPr>
        <w:t>="</w:t>
      </w:r>
      <w:r>
        <w:rPr>
          <w:rStyle w:val="XMLBlack"/>
          <w:highlight w:val="white"/>
          <w:lang w:val="en-GB"/>
        </w:rPr>
        <w:t>Syöttökoodit</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displayName</w:t>
      </w:r>
      <w:r>
        <w:rPr>
          <w:rStyle w:val="XMLBlue"/>
          <w:highlight w:val="white"/>
          <w:lang w:val="en-GB"/>
        </w:rPr>
        <w:t>="</w:t>
      </w:r>
      <w:r>
        <w:rPr>
          <w:rStyle w:val="XMLBlack"/>
          <w:highlight w:val="white"/>
          <w:lang w:val="en-GB"/>
        </w:rPr>
        <w:t>syöttökoodi selväkielisenä</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r>
      <w:r>
        <w:rPr>
          <w:rStyle w:val="XMLBlue"/>
          <w:highlight w:val="white"/>
        </w:rPr>
        <w:t>&lt;</w:t>
      </w:r>
      <w:r>
        <w:rPr>
          <w:rStyle w:val="XMLDarkRed"/>
          <w:highlight w:val="white"/>
        </w:rPr>
        <w:t>originalText</w:t>
      </w:r>
      <w:r>
        <w:rPr>
          <w:rStyle w:val="XMLBlue"/>
          <w:highlight w:val="white"/>
        </w:rPr>
        <w:t>&gt;</w:t>
      </w:r>
      <w:r>
        <w:rPr>
          <w:rStyle w:val="XMLBlack"/>
          <w:highlight w:val="white"/>
        </w:rPr>
        <w:t>Koodaamaton syöttökoodi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rPr>
        <w:t>tähän</w:t>
      </w:r>
      <w:r>
        <w:rPr>
          <w:rStyle w:val="XMLBlue"/>
          <w:highlight w:val="white"/>
        </w:rPr>
        <w:t>&lt;/</w:t>
      </w:r>
      <w:r>
        <w:rPr>
          <w:rStyle w:val="XMLDarkRed"/>
          <w:highlight w:val="white"/>
        </w:rPr>
        <w:t>originalText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ack"/>
          <w:highlight w:val="white"/>
        </w:rPr>
        <w:tab/>
      </w:r>
      <w:r>
        <w:rPr>
          <w:rStyle w:val="XMLBlue"/>
          <w:highlight w:val="white"/>
          <w:lang w:val="en-US"/>
        </w:rPr>
        <w:t>&lt;/</w:t>
      </w:r>
      <w:r>
        <w:rPr>
          <w:rStyle w:val="XMLDarkRed"/>
          <w:highlight w:val="white"/>
          <w:lang w:val="en-US"/>
        </w:rPr>
        <w:t>value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&lt;/</w:t>
      </w:r>
      <w:r>
        <w:rPr>
          <w:rStyle w:val="XMLDarkRed"/>
          <w:highlight w:val="white"/>
          <w:lang w:val="en-US"/>
        </w:rPr>
        <w:t>observation</w:t>
      </w:r>
      <w:r>
        <w:rPr>
          <w:rStyle w:val="XMLBlue"/>
          <w:highlight w:val="white"/>
          <w:lang w:val="en-US"/>
        </w:rPr>
        <w:t>&gt;</w:t>
      </w:r>
    </w:p>
    <w:p>
      <w:pPr>
        <w:pStyle w:val="Normal"/>
        <w:rPr>
          <w:rStyle w:val="XMLBlack"/>
          <w:lang w:val="en-US"/>
        </w:rPr>
      </w:pPr>
      <w:r>
        <w:rPr>
          <w:highlight w:val="white"/>
        </w:rPr>
      </w:r>
    </w:p>
    <w:p>
      <w:pPr>
        <w:pStyle w:val="Normal"/>
        <w:rPr>
          <w:lang w:val="en-US"/>
        </w:rPr>
      </w:pPr>
      <w:r>
        <w:rPr>
          <w:lang w:val="en-US"/>
        </w:rPr>
      </w:r>
    </w:p>
    <w:p>
      <w:pPr>
        <w:pStyle w:val="Heading3"/>
        <w:ind w:left="1134" w:hanging="1134"/>
        <w:rPr/>
      </w:pPr>
      <w:bookmarkStart w:id="39" w:name="__RefHeading___Toc443208378"/>
      <w:bookmarkEnd w:id="39"/>
      <w:r>
        <w:rPr/>
        <w:t>Annososiot</w:t>
      </w:r>
    </w:p>
    <w:p>
      <w:pPr>
        <w:pStyle w:val="Normal"/>
        <w:rPr/>
      </w:pPr>
      <w:r>
        <w:rPr/>
      </w:r>
    </w:p>
    <w:p>
      <w:pPr>
        <w:pStyle w:val="Heading4"/>
        <w:ind w:left="1418" w:hanging="1418"/>
        <w:rPr/>
      </w:pPr>
      <w:r>
        <w:rPr/>
        <w:t>Annostelu ja annostelun kesto tekstinä</w:t>
      </w:r>
    </w:p>
    <w:p>
      <w:pPr>
        <w:pStyle w:val="Normal"/>
        <w:rPr/>
      </w:pPr>
      <w:r>
        <w:rPr/>
      </w:r>
    </w:p>
    <w:p>
      <w:pPr>
        <w:pStyle w:val="Normal"/>
        <w:rPr/>
      </w:pPr>
      <w:r>
        <w:rPr/>
        <w:t>Annososion tietojen esittämiseen käytetään substanceAdministration act:iä. Se toistuu erikseen kullekin annososiolle. Annostelu tekstinä sekä annostelun kesto tekstinä (annosohje) ilmoitetaan text-elementissä, max 300  merkkiä. Silloin kun koko annostelu ilmoitetaan pelkästään tekstimuodossa, on substanceAdministration-actejä vain yksi ja kaikkien annososioiden yhteinen teksti (annostelujen kestot ja varsinainen annostelu) on text-elementissä. SubstanceAdministrationin pakollinen classCode saa schemassa vakioarvon ”SBADM”, joten sitä ei tarvitse erikseen ilmoittaa. MoodCode saa arvon ”EVN” ja se pitää erikseen ilmoittaa.</w:t>
      </w:r>
    </w:p>
    <w:p>
      <w:pPr>
        <w:pStyle w:val="Normal"/>
        <w:rPr/>
      </w:pPr>
      <w:r>
        <w:rPr/>
      </w:r>
    </w:p>
    <w:p>
      <w:pPr>
        <w:pStyle w:val="Normal"/>
        <w:rPr/>
      </w:pPr>
      <w:r>
        <w:rPr/>
        <w:t>Käyttötarkoitustekstille on oma kenttänsä (Observation, ks. 4.6).</w:t>
      </w:r>
    </w:p>
    <w:p>
      <w:pPr>
        <w:pStyle w:val="Normal"/>
        <w:rPr/>
      </w:pPr>
      <w:r>
        <w:rPr/>
      </w:r>
    </w:p>
    <w:p>
      <w:pPr>
        <w:pStyle w:val="Normal"/>
        <w:rPr/>
      </w:pPr>
      <w:r>
        <w:rPr/>
        <w:t xml:space="preserve">Annostelu tekstimuodossa on esim. ”1 tabl x 3 päivässä viikon ajan.” Annostelu tekstimuodossa saadaan automaattisesti käyttäjän valitsemasta syöttökoodista (jos syöttökoodisto on käytössä). Samoin syöttökoodista on mahdollista generoida myös muut rakenteisen annostuksen kentät. </w:t>
      </w:r>
    </w:p>
    <w:p>
      <w:pPr>
        <w:pStyle w:val="Normal"/>
        <w:rPr/>
      </w:pPr>
      <w:r>
        <w:rPr/>
      </w:r>
    </w:p>
    <w:p>
      <w:pPr>
        <w:pStyle w:val="Heading4"/>
        <w:ind w:left="1418" w:hanging="1418"/>
        <w:rPr/>
      </w:pPr>
      <w:r>
        <w:rPr/>
        <w:t>Elementissä 1. effectiveTime annostelun alkuaika ja kesto</w:t>
      </w:r>
    </w:p>
    <w:p>
      <w:pPr>
        <w:pStyle w:val="Normal"/>
        <w:rPr/>
      </w:pPr>
      <w:r>
        <w:rPr/>
      </w:r>
    </w:p>
    <w:p>
      <w:pPr>
        <w:pStyle w:val="Normal"/>
        <w:numPr>
          <w:ilvl w:val="0"/>
          <w:numId w:val="12"/>
        </w:numPr>
        <w:rPr/>
      </w:pPr>
      <w:r>
        <w:rPr/>
        <w:t>annososion annostelun alkuaika ilmoitetaan low-elementissä value-attribuutissa aikaleimana (ts): päivämäärä ( + kellonaika ) YYYYMMDD[HH[MM[SS]]]</w:t>
      </w:r>
    </w:p>
    <w:p>
      <w:pPr>
        <w:pStyle w:val="Normal"/>
        <w:numPr>
          <w:ilvl w:val="0"/>
          <w:numId w:val="12"/>
        </w:numPr>
        <w:rPr/>
      </w:pPr>
      <w:r>
        <w:rPr/>
        <w:t xml:space="preserve">annososion annostelun kesto ilmoitetaan width-elementissä siten, että keston määrä ilmoitetaan value-attribuutissa (max 5 numeroa) ja keston yksikkö unit-attribuutissa (max 10 merkkiä), yksiköt taulukosta </w:t>
      </w:r>
      <w:r>
        <w:rPr>
          <w:szCs w:val="32"/>
        </w:rPr>
        <w:t xml:space="preserve">2.16.840.1.113883.6.8. </w:t>
      </w:r>
    </w:p>
    <w:p>
      <w:pPr>
        <w:pStyle w:val="Normal"/>
        <w:numPr>
          <w:ilvl w:val="0"/>
          <w:numId w:val="12"/>
        </w:numPr>
        <w:rPr/>
      </w:pPr>
      <w:r>
        <w:rPr/>
        <w:t>annostelun loppuaika ilmoitetaan high-elementin value-attribuutissa aikaleimana (ts): päivämäärä (+ kellonaika) YYYYMMDD[HH[MM[SS]]]. Jos width-elementti on käytössä, high-elementtiä ei voi käyttää. Keston ilmoittamisessa voi siis elementeistä low, width ja high olla vain kaksi käytössä samaan aikaan</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 xml:space="preserve">&lt;!— </w:t>
      </w:r>
      <w:r>
        <w:rPr>
          <w:rStyle w:val="XMLGray50"/>
          <w:highlight w:val="white"/>
          <w:lang w:val="en-GB"/>
        </w:rPr>
        <w:t>effectiveTime:</w:t>
      </w:r>
      <w:r>
        <w:rPr>
          <w:rStyle w:val="XMLBlue"/>
          <w:highlight w:val="white"/>
          <w:lang w:val="en-GB"/>
        </w:rPr>
        <w:t xml:space="preserve"> </w:t>
      </w:r>
      <w:r>
        <w:rPr>
          <w:rStyle w:val="XMLGray50"/>
          <w:highlight w:val="white"/>
          <w:lang w:val="en-GB"/>
        </w:rPr>
        <w:t xml:space="preserve">Annostelun alkuaika  low/value attribuutissa </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effectiveTime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Red"/>
          <w:highlight w:val="white"/>
          <w:lang w:val="en-GB"/>
        </w:rPr>
        <w:tab/>
        <w:tab/>
      </w:r>
      <w:r>
        <w:rPr>
          <w:rStyle w:val="XMLRed"/>
          <w:highlight w:val="white"/>
        </w:rPr>
        <w:t>xsi:type</w:t>
      </w:r>
      <w:r>
        <w:rPr>
          <w:rStyle w:val="XMLBlue"/>
          <w:highlight w:val="white"/>
        </w:rPr>
        <w:t>="</w:t>
      </w:r>
      <w:r>
        <w:rPr>
          <w:rStyle w:val="XMLBlack"/>
          <w:highlight w:val="white"/>
        </w:rPr>
        <w:t>IVL_TS</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rPr>
        <w:tab/>
        <w:tab/>
      </w:r>
      <w:r>
        <w:rPr>
          <w:rStyle w:val="XMLBlue"/>
          <w:highlight w:val="white"/>
        </w:rPr>
        <w:t>&lt;!--</w:t>
      </w:r>
      <w:r>
        <w:rPr>
          <w:rStyle w:val="XMLGray50"/>
          <w:highlight w:val="white"/>
        </w:rPr>
        <w:t xml:space="preserve"> annostelun alkuaika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rPr>
        <w:tab/>
      </w:r>
      <w:r>
        <w:rPr>
          <w:rStyle w:val="XMLBlue"/>
          <w:highlight w:val="white"/>
        </w:rPr>
        <w:t>&lt;</w:t>
      </w:r>
      <w:r>
        <w:rPr>
          <w:rStyle w:val="XMLDarkRed"/>
          <w:highlight w:val="white"/>
        </w:rPr>
        <w:t>low</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Red"/>
          <w:highlight w:val="white"/>
        </w:rPr>
        <w:tab/>
        <w:tab/>
        <w:t>value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Gray50"/>
          <w:highlight w:val="white"/>
        </w:rPr>
        <w:t xml:space="preserve"> annostelun kesto joko width/value attribuutissa,  keston yksikkö  unit attribuutissa  tai  lääkityksen loppuaika high elementin value-attribuutissa,  width ja high elementeistä vain toinen saa olla mukana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rPr>
        <w:tab/>
      </w:r>
      <w:r>
        <w:rPr>
          <w:rStyle w:val="XMLBlue"/>
          <w:highlight w:val="white"/>
          <w:lang w:val="en-GB"/>
        </w:rPr>
        <w:t>&lt;</w:t>
      </w:r>
      <w:r>
        <w:rPr>
          <w:rStyle w:val="XMLDarkRed"/>
          <w:highlight w:val="white"/>
          <w:lang w:val="en-GB"/>
        </w:rPr>
        <w:t>width</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value</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unit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width</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Gray50"/>
          <w:highlight w:val="white"/>
          <w:lang w:val="en-GB"/>
        </w:rPr>
        <w:t xml:space="preserve"> tai loppuaika high elementissä:</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Gray50"/>
          <w:highlight w:val="white"/>
          <w:lang w:val="en-GB"/>
        </w:rPr>
        <w:tab/>
      </w:r>
      <w:r>
        <w:rPr>
          <w:rStyle w:val="XMLBrown"/>
          <w:highlight w:val="white"/>
          <w:lang w:val="en-GB"/>
        </w:rPr>
        <w:t>&lt;high</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rown"/>
          <w:highlight w:val="white"/>
          <w:lang w:val="en-GB"/>
        </w:rPr>
        <w:tab/>
        <w:tab/>
      </w:r>
      <w:r>
        <w:rPr>
          <w:rStyle w:val="XMLRed"/>
          <w:highlight w:val="white"/>
          <w:lang w:val="en-GB"/>
        </w:rPr>
        <w:t>value</w:t>
      </w:r>
      <w:r>
        <w:rPr>
          <w:rStyle w:val="XMLGray50"/>
          <w:highlight w:val="white"/>
          <w:lang w:val="en-GB"/>
        </w:rPr>
        <w:t>=""/&gt;</w:t>
      </w:r>
    </w:p>
    <w:p>
      <w:pPr>
        <w:pStyle w:val="Normal"/>
        <w:rPr>
          <w:lang w:val="en-GB"/>
        </w:rPr>
      </w:pPr>
      <w:r>
        <w:rPr>
          <w:rStyle w:val="XMLBlue"/>
          <w:highlight w:val="white"/>
          <w:lang w:val="en-GB"/>
        </w:rPr>
        <w:t>&lt;/</w:t>
      </w:r>
      <w:r>
        <w:rPr>
          <w:rStyle w:val="XMLDarkRed"/>
          <w:highlight w:val="white"/>
          <w:lang w:val="en-GB"/>
        </w:rPr>
        <w:t>effectiveTime</w:t>
      </w:r>
      <w:r>
        <w:rPr>
          <w:rStyle w:val="XMLBlue"/>
          <w:highlight w:val="white"/>
          <w:lang w:val="en-GB"/>
        </w:rPr>
        <w:t>&gt;</w:t>
      </w:r>
    </w:p>
    <w:p>
      <w:pPr>
        <w:pStyle w:val="Normal"/>
        <w:rPr>
          <w:lang w:val="en-GB"/>
        </w:rPr>
      </w:pPr>
      <w:r>
        <w:rPr>
          <w:lang w:val="en-GB"/>
        </w:rPr>
      </w:r>
    </w:p>
    <w:p>
      <w:pPr>
        <w:pStyle w:val="Heading4"/>
        <w:ind w:left="1418" w:hanging="1418"/>
        <w:rPr/>
      </w:pPr>
      <w:r>
        <w:rPr>
          <w:lang w:val="en-GB"/>
        </w:rPr>
        <w:t xml:space="preserve">  </w:t>
      </w:r>
      <w:r>
        <w:rPr/>
        <w:t>Elementissä 2. effectiveTime annostelun taajuus</w:t>
      </w:r>
    </w:p>
    <w:p>
      <w:pPr>
        <w:pStyle w:val="Normal"/>
        <w:rPr/>
      </w:pPr>
      <w:r>
        <w:rPr/>
      </w:r>
    </w:p>
    <w:p>
      <w:pPr>
        <w:pStyle w:val="Normal"/>
        <w:rPr/>
      </w:pPr>
      <w:r>
        <w:rPr/>
        <w:t xml:space="preserve">Toisessa effectiveTime-elementissä ilmoitetaan kunkin </w:t>
      </w:r>
      <w:r>
        <w:rPr>
          <w:b/>
          <w:bCs/>
        </w:rPr>
        <w:t>lääkeannoksen ottoaika</w:t>
      </w:r>
      <w:r>
        <w:rPr/>
        <w:t xml:space="preserve">  phase elementissä ja </w:t>
      </w:r>
      <w:r>
        <w:rPr>
          <w:b/>
          <w:bCs/>
        </w:rPr>
        <w:t>annosten väli</w:t>
      </w:r>
      <w:r>
        <w:rPr/>
        <w:t xml:space="preserve"> period elementissä. EffectiveTime:n tietotyyppi on tässä tapauksessa PIVL_TS.  Jos attribuutti institutionSpecified="false" phase elementin ilmoittama ajankohta on tarkka, jos institutionSpecified="true" ajankohta on likimääräinen esim. aamulla. Phase elementissä annoksen tarkka ottoaika voidaan ilmoittaa joko center elementillä tai low/high yhdistelmällä, jossa low ja high elementeissä on sama aika (jälkimmäinen tapa on kuvattu lääkityslistassa). Jos low/value != high/value phase ilmoittaa yhden annoksen antoon kuluvan ajan, esim. lääke annetaan 10 min aikana. Phase elementtiä ei yleensä tarvita jos institutionSpesified = ”true”. Phase-elementin center/value-, low/value- ja high/value-attribuutit ovat ts-tietyyppiä: päivämäärä + kellonaika YYYYMMDD[HH[MM[SS]]]. Period elementissä ilmoitetaan annosten väliaika (taajuus) siten, että value-attribuutissa ilmoitetaan aikamäärä (max 5 numeroa) ja unit-attribuutissa yksikkö (max 10 merkkiä). Yksiköt on ilmoitettu taulukossa </w:t>
      </w:r>
      <w:r>
        <w:rPr>
          <w:szCs w:val="32"/>
        </w:rPr>
        <w:t xml:space="preserve">2.16.840.1.113883.6.8. </w:t>
      </w:r>
      <w:r>
        <w:rPr/>
        <w:t xml:space="preserve"> Esim. value=”8”, unit=”H” = kahdeksan tuntia, tarkoittaa 8 tunnin välein. Jälkimmäisen effectiveTime elementin attribuutti operator=”A” tarkoittaa intersektiota eli effectiveTime elementit yhdistetään leikkaukseksi (intersektion). </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ue"/>
          <w:highlight w:val="white"/>
          <w:lang w:val="en-GB"/>
        </w:rPr>
        <w:t>&lt;</w:t>
      </w:r>
      <w:r>
        <w:rPr>
          <w:rStyle w:val="XMLDarkRed"/>
          <w:highlight w:val="white"/>
          <w:lang w:val="en-GB"/>
        </w:rPr>
        <w:t>effectiveTime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xsi:type</w:t>
      </w:r>
      <w:r>
        <w:rPr>
          <w:rStyle w:val="XMLBlue"/>
          <w:highlight w:val="white"/>
          <w:lang w:val="en-GB"/>
        </w:rPr>
        <w:t>="</w:t>
      </w:r>
      <w:r>
        <w:rPr>
          <w:rStyle w:val="XMLBlack"/>
          <w:highlight w:val="white"/>
          <w:lang w:val="en-GB"/>
        </w:rPr>
        <w:t>PIVL_TS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institutionSpecified</w:t>
      </w:r>
      <w:r>
        <w:rPr>
          <w:rStyle w:val="XMLBlue"/>
          <w:highlight w:val="white"/>
          <w:lang w:val="en-GB"/>
        </w:rPr>
        <w:t>="</w:t>
      </w:r>
      <w:r>
        <w:rPr>
          <w:rStyle w:val="XMLBlack"/>
          <w:highlight w:val="white"/>
          <w:lang w:val="en-GB"/>
        </w:rPr>
        <w:t>true</w:t>
      </w:r>
      <w:r>
        <w:rPr>
          <w:rStyle w:val="XMLBlue"/>
          <w:highlight w:val="white"/>
          <w:lang w:val="en-GB"/>
        </w:rPr>
        <w:t xml:space="preserve">" </w:t>
      </w:r>
      <w:r>
        <w:rPr>
          <w:rStyle w:val="XMLRed"/>
          <w:highlight w:val="white"/>
          <w:lang w:val="en-US"/>
        </w:rPr>
        <w:t>operator</w:t>
      </w:r>
      <w:r>
        <w:rPr>
          <w:rStyle w:val="XMLBlue"/>
          <w:highlight w:val="white"/>
          <w:lang w:val="en-GB"/>
        </w:rPr>
        <w:t>=”</w:t>
      </w:r>
      <w:r>
        <w:rPr>
          <w:rStyle w:val="XMLBlack"/>
          <w:highlight w:val="white"/>
          <w:lang w:val="en-US"/>
        </w:rPr>
        <w:t>A</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phase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tab/>
      </w:r>
      <w:r>
        <w:rPr>
          <w:rStyle w:val="XMLBlue"/>
          <w:highlight w:val="white"/>
          <w:lang w:val="en-GB"/>
        </w:rPr>
        <w:t>&lt;</w:t>
      </w:r>
      <w:r>
        <w:rPr>
          <w:rStyle w:val="XMLDarkRed"/>
          <w:highlight w:val="white"/>
          <w:lang w:val="en-GB"/>
        </w:rPr>
        <w:t>low</w:t>
      </w:r>
      <w:r>
        <w:rPr>
          <w:rStyle w:val="XMLRed"/>
          <w:highlight w:val="white"/>
          <w:lang w:val="en-GB"/>
        </w:rPr>
        <w:t xml:space="preserve"> 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tab/>
      </w:r>
      <w:r>
        <w:rPr>
          <w:rStyle w:val="XMLBlue"/>
          <w:highlight w:val="white"/>
          <w:lang w:val="en-GB"/>
        </w:rPr>
        <w:t>&lt;</w:t>
      </w:r>
      <w:r>
        <w:rPr>
          <w:rStyle w:val="XMLDarkRed"/>
          <w:highlight w:val="white"/>
          <w:lang w:val="en-GB"/>
        </w:rPr>
        <w:t>high</w:t>
      </w:r>
      <w:r>
        <w:rPr>
          <w:rStyle w:val="XMLRed"/>
          <w:highlight w:val="white"/>
          <w:lang w:val="en-GB"/>
        </w:rPr>
        <w:t xml:space="preserve"> 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phase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period</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value</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unit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effectiveTime</w:t>
      </w:r>
      <w:r>
        <w:rPr>
          <w:rStyle w:val="XMLBlue"/>
          <w:highlight w:val="white"/>
        </w:rPr>
        <w:t>&gt;</w:t>
      </w:r>
    </w:p>
    <w:p>
      <w:pPr>
        <w:pStyle w:val="Normal"/>
        <w:rPr>
          <w:rStyle w:val="XMLBlack"/>
          <w:highlight w:val="white"/>
        </w:rPr>
      </w:pPr>
      <w:r>
        <w:rPr>
          <w:highlight w:val="white"/>
        </w:rPr>
      </w:r>
    </w:p>
    <w:p>
      <w:pPr>
        <w:pStyle w:val="Heading4"/>
        <w:ind w:left="1418" w:hanging="1418"/>
        <w:rPr/>
      </w:pPr>
      <w:r>
        <w:rPr/>
        <w:t>Kerta-annos</w:t>
      </w:r>
    </w:p>
    <w:p>
      <w:pPr>
        <w:pStyle w:val="Normal"/>
        <w:rPr/>
      </w:pPr>
      <w:r>
        <w:rPr/>
      </w:r>
    </w:p>
    <w:p>
      <w:pPr>
        <w:pStyle w:val="Normal"/>
        <w:rPr/>
      </w:pPr>
      <w:r>
        <w:rPr/>
        <w:t xml:space="preserve">Kerta-annos ( arvo tai vaihteluväli) ilmoitetaan elementissä doseQuantity. Kerta-annoksen määrä ilmoitetaan low-elementin value-attribuutissa (max 10 numeroa) ja yksikkö unit-attribuutissa (max 20 merkkiä). Jos kyseessä on vaihteleva määrä, käytetään low- ja hig-alielementtejä ja vastaavasti niiden value- ja unit-attribuutteja. </w:t>
      </w:r>
      <w:r>
        <w:rPr>
          <w:b/>
          <w:bCs/>
        </w:rPr>
        <w:t xml:space="preserve">Kerta-annoksen määrä ja yksikkö </w:t>
      </w:r>
      <w:r>
        <w:rPr/>
        <w:t xml:space="preserve">ovat pakollisia annososiossa. Low elementin käyttö yksittäisen annoksen kuvaamiseen center elementin sijaan on HL7 Pharmacy komitean suosittama käytäntö ja yhteneväinen lääkityslistan kanssa. </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doseQuantity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low</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value</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ab/>
      </w:r>
      <w:r>
        <w:rPr>
          <w:rStyle w:val="XMLRed"/>
          <w:highlight w:val="white"/>
          <w:lang w:val="en-GB"/>
        </w:rPr>
        <w:t>unit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high</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value</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ab/>
      </w:r>
      <w:r>
        <w:rPr>
          <w:rStyle w:val="XMLRed"/>
          <w:highlight w:val="white"/>
          <w:lang w:val="en-US"/>
        </w:rPr>
        <w:t>unit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doseQuantity</w:t>
      </w:r>
      <w:r>
        <w:rPr>
          <w:rStyle w:val="XMLBlue"/>
          <w:highlight w:val="white"/>
          <w:lang w:val="en-GB"/>
        </w:rPr>
        <w:t>&gt;</w:t>
      </w:r>
    </w:p>
    <w:p>
      <w:pPr>
        <w:pStyle w:val="Header"/>
        <w:tabs>
          <w:tab w:val="clear" w:pos="4153"/>
          <w:tab w:val="clear" w:pos="8306"/>
        </w:tabs>
        <w:rPr>
          <w:rStyle w:val="XMLBlack"/>
          <w:lang w:val="en-GB"/>
        </w:rPr>
      </w:pPr>
      <w:r>
        <w:rPr>
          <w:highlight w:val="white"/>
        </w:rPr>
      </w:r>
    </w:p>
    <w:p>
      <w:pPr>
        <w:pStyle w:val="Header"/>
        <w:tabs>
          <w:tab w:val="clear" w:pos="4153"/>
          <w:tab w:val="clear" w:pos="8306"/>
        </w:tabs>
        <w:rPr>
          <w:lang w:val="en-GB"/>
        </w:rPr>
      </w:pPr>
      <w:r>
        <w:rPr>
          <w:lang w:val="en-GB"/>
        </w:rPr>
        <w:t>Tai</w:t>
      </w:r>
    </w:p>
    <w:p>
      <w:pPr>
        <w:pStyle w:val="Normal"/>
        <w:rPr>
          <w:lang w:val="en-GB"/>
        </w:rPr>
      </w:pPr>
      <w:r>
        <w:rPr>
          <w:lang w:val="en-GB"/>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doseQuantity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tab/>
      </w:r>
      <w:r>
        <w:rPr>
          <w:rStyle w:val="XMLBlue"/>
          <w:highlight w:val="white"/>
          <w:lang w:val="en-GB"/>
        </w:rPr>
        <w:t>&lt;</w:t>
      </w:r>
      <w:r>
        <w:rPr>
          <w:rStyle w:val="XMLDarkRed"/>
          <w:highlight w:val="white"/>
          <w:lang w:val="en-GB"/>
        </w:rPr>
        <w:t>low</w:t>
      </w:r>
      <w:r>
        <w:rPr>
          <w:rStyle w:val="XMLRed"/>
          <w:highlight w:val="white"/>
          <w:lang w:val="en-GB"/>
        </w:rPr>
        <w:t xml:space="preserve"> value</w:t>
      </w:r>
      <w:r>
        <w:rPr>
          <w:rStyle w:val="XMLBlue"/>
          <w:highlight w:val="white"/>
          <w:lang w:val="en-GB"/>
        </w:rPr>
        <w:t>="</w:t>
      </w:r>
      <w:r>
        <w:rPr>
          <w:rStyle w:val="XMLBlack"/>
          <w:highlight w:val="white"/>
          <w:lang w:val="en-GB"/>
        </w:rPr>
        <w:t>600</w:t>
      </w:r>
      <w:r>
        <w:rPr>
          <w:rStyle w:val="XMLBlue"/>
          <w:highlight w:val="white"/>
          <w:lang w:val="en-GB"/>
        </w:rPr>
        <w:t>"</w:t>
      </w:r>
      <w:r>
        <w:rPr>
          <w:rStyle w:val="XMLRed"/>
          <w:highlight w:val="white"/>
          <w:lang w:val="en-GB"/>
        </w:rPr>
        <w:t xml:space="preserve"> unit</w:t>
      </w:r>
      <w:r>
        <w:rPr>
          <w:rStyle w:val="XMLBlue"/>
          <w:highlight w:val="white"/>
          <w:lang w:val="en-GB"/>
        </w:rPr>
        <w:t>="</w:t>
      </w:r>
      <w:r>
        <w:rPr>
          <w:rStyle w:val="XMLBlack"/>
          <w:highlight w:val="white"/>
          <w:lang w:val="en-GB"/>
        </w:rPr>
        <w:t>mg</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doseQuantity</w:t>
      </w:r>
      <w:r>
        <w:rPr>
          <w:rStyle w:val="XMLBlue"/>
          <w:highlight w:val="white"/>
        </w:rPr>
        <w:t>&gt;</w:t>
      </w:r>
    </w:p>
    <w:p>
      <w:pPr>
        <w:pStyle w:val="Normal"/>
        <w:rPr>
          <w:rStyle w:val="XMLBlue"/>
          <w:highlight w:val="white"/>
        </w:rPr>
      </w:pPr>
      <w:r>
        <w:rPr>
          <w:highlight w:val="white"/>
        </w:rPr>
      </w:r>
    </w:p>
    <w:p>
      <w:pPr>
        <w:pStyle w:val="Normal"/>
        <w:rPr/>
      </w:pPr>
      <w:r>
        <w:rPr>
          <w:b/>
          <w:bCs/>
        </w:rPr>
        <w:t>Kerta-annoksen maksimi</w:t>
      </w:r>
      <w:r>
        <w:rPr/>
        <w:t xml:space="preserve"> ilmoitetaan elementissä maxDoseQuantity, alielementin numerator value-attribuuteissa. Unit on sama kuin kerta-annoksen unit, joten sitä ei ilmoiteta. </w:t>
      </w:r>
      <w:r>
        <w:rPr>
          <w:lang w:val="en-GB"/>
        </w:rPr>
        <w:t>Value-attribuutin maksimipituus on 10 numeroa.</w:t>
      </w:r>
    </w:p>
    <w:p>
      <w:pPr>
        <w:pStyle w:val="Normal"/>
        <w:rPr>
          <w:lang w:val="en-GB"/>
        </w:rPr>
      </w:pPr>
      <w:r>
        <w:rPr>
          <w:lang w:val="en-GB"/>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maxDoseQuantity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DarkRed"/>
          <w:highlight w:val="white"/>
          <w:lang w:val="en-GB"/>
        </w:rPr>
        <w:t>numerator</w:t>
      </w:r>
      <w:r>
        <w:rPr>
          <w:rStyle w:val="XMLRed"/>
          <w:highlight w:val="white"/>
          <w:lang w:val="en-GB"/>
        </w:rPr>
        <w:t xml:space="preserve"> 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DarkRed"/>
          <w:highlight w:val="white"/>
          <w:lang w:val="en-GB"/>
        </w:rPr>
        <w:t>denominator</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maxDoseQuantity</w:t>
      </w:r>
      <w:r>
        <w:rPr>
          <w:rStyle w:val="XMLBlue"/>
          <w:highlight w:val="white"/>
          <w:lang w:val="en-GB"/>
        </w:rPr>
        <w:t>&gt;</w:t>
      </w:r>
    </w:p>
    <w:p>
      <w:pPr>
        <w:pStyle w:val="Normal"/>
        <w:rPr>
          <w:rStyle w:val="XMLBlack"/>
          <w:lang w:val="en-GB"/>
        </w:rPr>
      </w:pPr>
      <w:r>
        <w:rPr>
          <w:highlight w:val="white"/>
        </w:rPr>
      </w:r>
    </w:p>
    <w:p>
      <w:pPr>
        <w:pStyle w:val="Normal"/>
        <w:rPr>
          <w:rStyle w:val="XMLText"/>
          <w:lang w:val="en-GB"/>
        </w:rPr>
      </w:pPr>
      <w:r>
        <w:rPr>
          <w:lang w:val="en-GB"/>
        </w:rPr>
      </w:r>
    </w:p>
    <w:p>
      <w:pPr>
        <w:pStyle w:val="Heading3"/>
        <w:ind w:left="1134" w:hanging="1134"/>
        <w:rPr/>
      </w:pPr>
      <w:r>
        <w:rPr>
          <w:lang w:val="en-GB"/>
        </w:rPr>
        <w:t xml:space="preserve"> </w:t>
      </w:r>
      <w:bookmarkStart w:id="40" w:name="__RefHeading___Toc443208379"/>
      <w:r>
        <w:rPr/>
        <w:t>Yhteenveto annostuksen rakenteista</w:t>
      </w:r>
      <w:bookmarkEnd w:id="40"/>
    </w:p>
    <w:p>
      <w:pPr>
        <w:pStyle w:val="Normal"/>
        <w:rPr>
          <w:rStyle w:val="XMLText"/>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ue"/>
          <w:highlight w:val="white"/>
          <w:lang w:val="en-GB"/>
        </w:rPr>
        <w:t>&lt;</w:t>
      </w:r>
      <w:r>
        <w:rPr>
          <w:rStyle w:val="XMLDarkRed"/>
          <w:highlight w:val="white"/>
          <w:lang w:val="en-GB"/>
        </w:rPr>
        <w:t>substanceAdministration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classCode</w:t>
      </w:r>
      <w:r>
        <w:rPr>
          <w:rStyle w:val="XMLBlue"/>
          <w:highlight w:val="white"/>
          <w:lang w:val="en-GB"/>
        </w:rPr>
        <w:t>="</w:t>
      </w:r>
      <w:r>
        <w:rPr>
          <w:rStyle w:val="XMLBlack"/>
          <w:highlight w:val="white"/>
          <w:lang w:val="en-GB"/>
        </w:rPr>
        <w:t>SBADM</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Red"/>
          <w:highlight w:val="white"/>
          <w:lang w:val="en-GB"/>
        </w:rPr>
        <w:tab/>
        <w:tab/>
      </w:r>
      <w:r>
        <w:rPr>
          <w:rStyle w:val="XMLRed"/>
          <w:highlight w:val="white"/>
        </w:rPr>
        <w:t>moodCode</w:t>
      </w:r>
      <w:r>
        <w:rPr>
          <w:rStyle w:val="XMLBlue"/>
          <w:highlight w:val="white"/>
        </w:rPr>
        <w:t>="</w:t>
      </w:r>
      <w:r>
        <w:rPr>
          <w:rStyle w:val="XMLBlack"/>
          <w:highlight w:val="white"/>
        </w:rPr>
        <w:t>EVN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ab/>
        <w:t>&lt;!--</w:t>
      </w:r>
      <w:r>
        <w:rPr>
          <w:rStyle w:val="XMLGray50"/>
          <w:highlight w:val="white"/>
        </w:rPr>
        <w:t xml:space="preserve"> Annostelu tekstimuodossa Annososion  text elementissä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rPr>
        <w:tab/>
      </w:r>
      <w:r>
        <w:rPr>
          <w:rStyle w:val="XMLBlue"/>
          <w:highlight w:val="white"/>
          <w:lang w:val="en-GB"/>
        </w:rPr>
        <w:t>&lt;</w:t>
      </w:r>
      <w:r>
        <w:rPr>
          <w:rStyle w:val="XMLDarkRed"/>
          <w:highlight w:val="white"/>
          <w:lang w:val="en-GB"/>
        </w:rPr>
        <w:t>text</w:t>
      </w:r>
      <w:r>
        <w:rPr>
          <w:rStyle w:val="XMLBlue"/>
          <w:highlight w:val="white"/>
          <w:lang w:val="en-GB"/>
        </w:rPr>
        <w:t>&gt;&lt;/</w:t>
      </w:r>
      <w:r>
        <w:rPr>
          <w:rStyle w:val="XMLDarkRed"/>
          <w:highlight w:val="white"/>
          <w:lang w:val="en-GB"/>
        </w:rPr>
        <w:t>text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&lt;</w:t>
      </w:r>
      <w:r>
        <w:rPr>
          <w:rStyle w:val="XMLDarkRed"/>
          <w:highlight w:val="white"/>
          <w:lang w:val="en-GB"/>
        </w:rPr>
        <w:t>effectiveTime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xsi:type</w:t>
      </w:r>
      <w:r>
        <w:rPr>
          <w:rStyle w:val="XMLBlue"/>
          <w:highlight w:val="white"/>
          <w:lang w:val="en-GB"/>
        </w:rPr>
        <w:t>="</w:t>
      </w:r>
      <w:r>
        <w:rPr>
          <w:rStyle w:val="XMLBlack"/>
          <w:highlight w:val="white"/>
          <w:lang w:val="en-GB"/>
        </w:rPr>
        <w:t>IVL_TS</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en-GB"/>
        </w:rPr>
        <w:tab/>
        <w:tab/>
      </w:r>
      <w:r>
        <w:rPr>
          <w:rStyle w:val="XMLBlue"/>
          <w:highlight w:val="white"/>
        </w:rPr>
        <w:t>&lt;!—</w:t>
      </w:r>
      <w:r>
        <w:rPr>
          <w:rStyle w:val="XMLGray50"/>
          <w:highlight w:val="white"/>
        </w:rPr>
        <w:t xml:space="preserve">annososion kesto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ab/>
        <w:t>&lt;/</w:t>
      </w:r>
      <w:r>
        <w:rPr>
          <w:rStyle w:val="XMLDarkRed"/>
          <w:highlight w:val="white"/>
        </w:rPr>
        <w:t>effectiveTime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ab/>
        <w:t>&lt;!—</w:t>
      </w:r>
      <w:r>
        <w:rPr>
          <w:rStyle w:val="XMLGray50"/>
          <w:highlight w:val="white"/>
        </w:rPr>
        <w:t xml:space="preserve">Annostelun taajuus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ue"/>
          <w:highlight w:val="white"/>
        </w:rPr>
        <w:tab/>
      </w:r>
      <w:r>
        <w:rPr>
          <w:rStyle w:val="XMLBlue"/>
          <w:highlight w:val="white"/>
          <w:lang w:val="en-GB"/>
        </w:rPr>
        <w:t>&lt;</w:t>
      </w:r>
      <w:r>
        <w:rPr>
          <w:rStyle w:val="XMLDarkRed"/>
          <w:highlight w:val="white"/>
          <w:lang w:val="en-GB"/>
        </w:rPr>
        <w:t>effectiveTime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xsi:type</w:t>
      </w:r>
      <w:r>
        <w:rPr>
          <w:rStyle w:val="XMLBlue"/>
          <w:highlight w:val="white"/>
          <w:lang w:val="en-GB"/>
        </w:rPr>
        <w:t>="</w:t>
      </w:r>
      <w:r>
        <w:rPr>
          <w:rStyle w:val="XMLBlack"/>
          <w:highlight w:val="white"/>
          <w:lang w:val="en-GB"/>
        </w:rPr>
        <w:t>PIVL_TS</w:t>
      </w:r>
      <w:r>
        <w:rPr>
          <w:rStyle w:val="XMLBlue"/>
          <w:highlight w:val="white"/>
          <w:lang w:val="en-GB"/>
        </w:rPr>
        <w:t xml:space="preserve">" </w:t>
      </w:r>
      <w:r>
        <w:rPr>
          <w:rStyle w:val="XMLRed"/>
          <w:highlight w:val="white"/>
          <w:lang w:val="en-US"/>
        </w:rPr>
        <w:t>operator</w:t>
      </w:r>
      <w:r>
        <w:rPr>
          <w:rStyle w:val="XMLBlue"/>
          <w:highlight w:val="white"/>
          <w:lang w:val="en-GB"/>
        </w:rPr>
        <w:t>=”</w:t>
      </w:r>
      <w:r>
        <w:rPr>
          <w:rStyle w:val="XMLBlack"/>
          <w:highlight w:val="white"/>
          <w:lang w:val="en-US"/>
        </w:rPr>
        <w:t>A</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lang w:val="en-GB"/>
        </w:rPr>
        <w:tab/>
      </w:r>
      <w:r>
        <w:rPr>
          <w:rStyle w:val="XMLBlue"/>
          <w:highlight w:val="white"/>
        </w:rPr>
        <w:t>&lt;/</w:t>
      </w:r>
      <w:r>
        <w:rPr>
          <w:rStyle w:val="XMLDarkRed"/>
          <w:highlight w:val="white"/>
        </w:rPr>
        <w:t>effectiveTime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300" w:hanging="0"/>
        <w:rPr>
          <w:rStyle w:val="XMLBlack"/>
          <w:highlight w:val="white"/>
        </w:rPr>
      </w:pPr>
      <w:r>
        <w:rPr>
          <w:rStyle w:val="XMLBlue"/>
          <w:highlight w:val="white"/>
        </w:rPr>
        <w:tab/>
        <w:t>&lt;!--</w:t>
      </w:r>
      <w:r>
        <w:rPr>
          <w:rStyle w:val="XMLGray50"/>
          <w:highlight w:val="white"/>
        </w:rPr>
        <w:t xml:space="preserve"> kerta-annos low elementin value-attribuutissa, yksikkö unit attribuutissa, kerta-annoksen vaihteluväli ilmaistaan low/high/-rakenteella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rPr>
        <w:tab/>
      </w:r>
      <w:r>
        <w:rPr>
          <w:rStyle w:val="XMLBlue"/>
          <w:highlight w:val="white"/>
          <w:lang w:val="en-GB"/>
        </w:rPr>
        <w:t>&lt;</w:t>
      </w:r>
      <w:r>
        <w:rPr>
          <w:rStyle w:val="XMLDarkRed"/>
          <w:highlight w:val="white"/>
          <w:lang w:val="en-GB"/>
        </w:rPr>
        <w:t>doseQuantity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tab/>
      </w:r>
      <w:r>
        <w:rPr>
          <w:rStyle w:val="XMLBlue"/>
          <w:highlight w:val="white"/>
          <w:lang w:val="en-GB"/>
        </w:rPr>
        <w:t>&lt;</w:t>
      </w:r>
      <w:r>
        <w:rPr>
          <w:rStyle w:val="XMLDarkRed"/>
          <w:highlight w:val="white"/>
          <w:lang w:val="en-GB"/>
        </w:rPr>
        <w:t>low</w:t>
      </w:r>
      <w:r>
        <w:rPr>
          <w:rStyle w:val="XMLRed"/>
          <w:highlight w:val="white"/>
          <w:lang w:val="en-GB"/>
        </w:rPr>
        <w:t xml:space="preserve"> value</w:t>
      </w:r>
      <w:r>
        <w:rPr>
          <w:rStyle w:val="XMLBlue"/>
          <w:highlight w:val="white"/>
          <w:lang w:val="en-GB"/>
        </w:rPr>
        <w:t>=""</w:t>
      </w:r>
      <w:r>
        <w:rPr>
          <w:rStyle w:val="XMLRed"/>
          <w:highlight w:val="white"/>
          <w:lang w:val="en-GB"/>
        </w:rPr>
        <w:t xml:space="preserve"> unit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doseQuantity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lang w:val="en-GB"/>
        </w:rPr>
        <w:tab/>
      </w:r>
      <w:r>
        <w:rPr>
          <w:rStyle w:val="XMLBlue"/>
          <w:highlight w:val="white"/>
        </w:rPr>
        <w:t>&lt;!--</w:t>
      </w:r>
      <w:r>
        <w:rPr>
          <w:rStyle w:val="XMLGray50"/>
          <w:highlight w:val="white"/>
        </w:rPr>
        <w:t xml:space="preserve"> kerta-annosmaksimi numerator elementissä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ab/>
        <w:t>&lt;</w:t>
      </w:r>
      <w:r>
        <w:rPr>
          <w:rStyle w:val="XMLDarkRed"/>
          <w:highlight w:val="white"/>
        </w:rPr>
        <w:t>maxDoseQuantity</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rPr>
        <w:tab/>
        <w:tab/>
      </w:r>
      <w:r>
        <w:rPr>
          <w:rStyle w:val="XMLBlue"/>
          <w:highlight w:val="white"/>
          <w:lang w:val="en-GB"/>
        </w:rPr>
        <w:t>&lt;</w:t>
      </w:r>
      <w:r>
        <w:rPr>
          <w:rStyle w:val="XMLDarkRed"/>
          <w:highlight w:val="white"/>
          <w:lang w:val="en-GB"/>
        </w:rPr>
        <w:t>numerator</w:t>
      </w:r>
      <w:r>
        <w:rPr>
          <w:rStyle w:val="XMLRed"/>
          <w:highlight w:val="white"/>
          <w:lang w:val="en-GB"/>
        </w:rPr>
        <w:t xml:space="preserve"> 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DarkRed"/>
          <w:highlight w:val="white"/>
          <w:lang w:val="en-GB"/>
        </w:rPr>
        <w:t>denominator</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maxDoseQuantity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GB"/>
        </w:rPr>
        <w:tab/>
      </w:r>
      <w:r>
        <w:rPr>
          <w:rStyle w:val="XMLBlue"/>
          <w:highlight w:val="white"/>
          <w:lang w:val="en-US"/>
        </w:rPr>
        <w:t>&lt;!--</w:t>
      </w:r>
      <w:r>
        <w:rPr>
          <w:rStyle w:val="XMLGray50"/>
          <w:highlight w:val="white"/>
          <w:lang w:val="en-US"/>
        </w:rPr>
        <w:t xml:space="preserve"> consumable on pakollinen SubstanceAdministrationissa, ei käytetä tässä </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US"/>
        </w:rPr>
        <w:tab/>
      </w:r>
      <w:r>
        <w:rPr>
          <w:rStyle w:val="XMLBlue"/>
          <w:highlight w:val="white"/>
          <w:lang w:val="en-GB"/>
        </w:rPr>
        <w:t>&lt;</w:t>
      </w:r>
      <w:r>
        <w:rPr>
          <w:rStyle w:val="XMLDarkRed"/>
          <w:highlight w:val="white"/>
          <w:lang w:val="en-GB"/>
        </w:rPr>
        <w:t>consumable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consumable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Style w:val="XMLBlue"/>
          <w:highlight w:val="white"/>
          <w:lang w:val="en-GB"/>
        </w:rPr>
        <w:t>&lt;/</w:t>
      </w:r>
      <w:r>
        <w:rPr>
          <w:rStyle w:val="XMLDarkRed"/>
          <w:highlight w:val="white"/>
          <w:lang w:val="en-GB"/>
        </w:rPr>
        <w:t>substanceAdministration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highlight w:val="white"/>
        </w:rPr>
      </w:r>
    </w:p>
    <w:p>
      <w:pPr>
        <w:pStyle w:val="Normal"/>
        <w:rPr>
          <w:rStyle w:val="XMLBlue"/>
          <w:highlight w:val="white"/>
          <w:lang w:val="en-GB"/>
        </w:rPr>
      </w:pPr>
      <w:r>
        <w:rPr>
          <w:highlight w:val="white"/>
        </w:rPr>
      </w:r>
    </w:p>
    <w:p>
      <w:pPr>
        <w:pStyle w:val="Heading4"/>
        <w:ind w:left="1418" w:hanging="1418"/>
        <w:rPr>
          <w:highlight w:val="white"/>
        </w:rPr>
      </w:pPr>
      <w:r>
        <w:rPr>
          <w:highlight w:val="white"/>
        </w:rPr>
        <w:t>SIC-merkintä</w:t>
      </w:r>
    </w:p>
    <w:p>
      <w:pPr>
        <w:pStyle w:val="Normal"/>
        <w:rPr>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szCs w:val="32"/>
          <w:highlight w:val="white"/>
        </w:rPr>
      </w:pPr>
      <w:r>
        <w:rPr>
          <w:szCs w:val="32"/>
          <w:highlight w:val="white"/>
        </w:rPr>
        <w:t>Jokaiseen substanceAdministration acti:iin liittyy observation, jolla ilmoitetaan SIC-merkintä value-elementissä. Tietotyyppi on BL. Kenttäkoodi on 56. Tieto on pakollinen (kyllä/ei).</w:t>
      </w:r>
    </w:p>
    <w:p>
      <w:pPr>
        <w:pStyle w:val="Normal"/>
        <w:rPr>
          <w:szCs w:val="32"/>
          <w:highlight w:val="white"/>
        </w:rPr>
      </w:pPr>
      <w:r>
        <w:rPr>
          <w:szCs w:val="32"/>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classCode</w:t>
      </w:r>
      <w:r>
        <w:rPr>
          <w:rStyle w:val="XMLBlue"/>
          <w:highlight w:val="white"/>
          <w:lang w:val="en-GB"/>
        </w:rPr>
        <w:t>="</w:t>
      </w:r>
      <w:r>
        <w:rPr>
          <w:rStyle w:val="XMLBlack"/>
          <w:highlight w:val="white"/>
          <w:lang w:val="en-GB"/>
        </w:rPr>
        <w:t>OBS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code</w:t>
      </w:r>
      <w:r>
        <w:rPr>
          <w:rStyle w:val="XMLBlue"/>
          <w:highlight w:val="white"/>
          <w:lang w:val="en-GB"/>
        </w:rPr>
        <w:t>="</w:t>
      </w:r>
      <w:r>
        <w:rPr>
          <w:rStyle w:val="XMLBlack"/>
          <w:highlight w:val="white"/>
          <w:lang w:val="en-GB"/>
        </w:rPr>
        <w:t>56</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codeSystem</w:t>
      </w:r>
      <w:r>
        <w:rPr>
          <w:rStyle w:val="XMLBlue"/>
          <w:highlight w:val="white"/>
          <w:lang w:val="en-GB"/>
        </w:rPr>
        <w:t>="</w:t>
      </w:r>
      <w:r>
        <w:rPr>
          <w:rStyle w:val="XMLBlack"/>
          <w:highlight w:val="white"/>
          <w:lang w:val="en-GB"/>
        </w:rPr>
        <w:t>1.2.246.537.6.12.2002.126</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codeSystemName</w:t>
      </w:r>
      <w:r>
        <w:rPr>
          <w:rStyle w:val="XMLBlue"/>
          <w:highlight w:val="white"/>
          <w:lang w:val="en-GB"/>
        </w:rPr>
        <w:t>="</w:t>
      </w:r>
      <w:r>
        <w:rPr>
          <w:rStyle w:val="XMLBlack"/>
          <w:highlight w:val="white"/>
          <w:lang w:val="en-GB"/>
        </w:rPr>
        <w:t>Lääkityslista</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ab/>
      </w:r>
      <w:r>
        <w:rPr>
          <w:rStyle w:val="XMLRed"/>
          <w:highlight w:val="white"/>
          <w:lang w:val="en-GB"/>
        </w:rPr>
        <w:t>displayName</w:t>
      </w:r>
      <w:r>
        <w:rPr>
          <w:rStyle w:val="XMLBlue"/>
          <w:highlight w:val="white"/>
          <w:lang w:val="en-GB"/>
        </w:rPr>
        <w:t>="</w:t>
      </w:r>
      <w:r>
        <w:rPr>
          <w:rStyle w:val="XMLBlack"/>
          <w:highlight w:val="white"/>
          <w:lang w:val="en-GB"/>
        </w:rPr>
        <w:t>SIC-merkintä</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value</w:t>
      </w:r>
      <w:r>
        <w:rPr>
          <w:rStyle w:val="XMLRed"/>
          <w:highlight w:val="white"/>
          <w:lang w:val="en-GB"/>
        </w:rPr>
        <w:t xml:space="preserve"> xsi:type</w:t>
      </w:r>
      <w:r>
        <w:rPr>
          <w:rStyle w:val="XMLBlue"/>
          <w:highlight w:val="white"/>
          <w:lang w:val="en-GB"/>
        </w:rPr>
        <w:t>="</w:t>
      </w:r>
      <w:r>
        <w:rPr>
          <w:rStyle w:val="XMLBlack"/>
          <w:highlight w:val="white"/>
          <w:lang w:val="en-GB"/>
        </w:rPr>
        <w:t>BL</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value</w:t>
      </w:r>
      <w:r>
        <w:rPr>
          <w:rStyle w:val="XMLBlue"/>
          <w:highlight w:val="white"/>
          <w:lang w:val="en-GB"/>
        </w:rPr>
        <w:t>="</w:t>
      </w:r>
      <w:r>
        <w:rPr>
          <w:rStyle w:val="XMLText"/>
          <w:highlight w:val="white"/>
          <w:lang w:val="en-GB"/>
        </w:rPr>
        <w:t>false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Fonts w:ascii="Arial" w:hAnsi="Arial" w:cs="Arial"/>
          <w:color w:val="800000"/>
          <w:highlight w:val="white"/>
        </w:rPr>
      </w:pPr>
      <w:r>
        <w:rPr>
          <w:highlight w:val="white"/>
        </w:rPr>
      </w:r>
      <w:r>
        <w:br w:type="page"/>
      </w:r>
    </w:p>
    <w:p>
      <w:pPr>
        <w:pStyle w:val="Heading2"/>
        <w:ind w:left="578" w:hanging="578"/>
        <w:rPr>
          <w:highlight w:val="white"/>
        </w:rPr>
      </w:pPr>
      <w:bookmarkStart w:id="41" w:name="__RefHeading___Toc443208380"/>
      <w:bookmarkEnd w:id="41"/>
      <w:r>
        <w:rPr>
          <w:highlight w:val="white"/>
        </w:rPr>
        <w:t>Lääkemääräyksen muut tiedot</w:t>
      </w:r>
    </w:p>
    <w:p>
      <w:pPr>
        <w:pStyle w:val="Normal"/>
        <w:rPr>
          <w:highlight w:val="white"/>
        </w:rPr>
      </w:pPr>
      <w:r>
        <w:rPr>
          <w:highlight w:val="white"/>
        </w:rPr>
      </w:r>
    </w:p>
    <w:p>
      <w:pPr>
        <w:pStyle w:val="Normal"/>
        <w:rPr/>
      </w:pPr>
      <w:r>
        <w:rPr/>
        <w:t>Tiedot esitetään &lt;entry&gt;&lt;organizer&gt;-rakenteella, jossa organizerin koodi on 88 (lääkityslistan kenttäkoodi).</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organizer</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classCode</w:t>
      </w:r>
      <w:r>
        <w:rPr>
          <w:rStyle w:val="XMLBlue"/>
          <w:highlight w:val="white"/>
          <w:lang w:val="en-GB"/>
        </w:rPr>
        <w:t>="</w:t>
      </w:r>
      <w:r>
        <w:rPr>
          <w:rStyle w:val="XMLBlack"/>
          <w:highlight w:val="white"/>
          <w:lang w:val="en-GB"/>
        </w:rPr>
        <w:t>CLUSTER</w:t>
      </w:r>
      <w:r>
        <w:rPr>
          <w:rStyle w:val="XMLBlue"/>
          <w:highlight w:val="white"/>
          <w:lang w:val="en-GB"/>
        </w:rPr>
        <w:t>"</w:t>
      </w:r>
      <w:r>
        <w:rPr>
          <w:rStyle w:val="XMLRed"/>
          <w:highlight w:val="white"/>
          <w:lang w:val="en-GB"/>
        </w:rPr>
        <w:t xml:space="preserve"> 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code</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w:t>
      </w:r>
      <w:r>
        <w:rPr>
          <w:rStyle w:val="XMLBlue"/>
          <w:highlight w:val="white"/>
        </w:rPr>
        <w:t>="</w:t>
      </w:r>
      <w:r>
        <w:rPr>
          <w:rStyle w:val="XMLBlack"/>
          <w:highlight w:val="white"/>
        </w:rPr>
        <w:t>88</w:t>
      </w:r>
      <w:r>
        <w:rPr>
          <w:rStyle w:val="XMLBlue"/>
          <w:highlight w:val="white"/>
        </w:rPr>
        <w:t>"</w:t>
      </w:r>
      <w:r>
        <w:rPr>
          <w:rStyle w:val="XMLRed"/>
          <w:highlight w:val="white"/>
        </w:rPr>
        <w:t xml:space="preserve"> codeSystem</w:t>
      </w:r>
      <w:r>
        <w:rPr>
          <w:rStyle w:val="XMLBlue"/>
          <w:highlight w:val="white"/>
        </w:rPr>
        <w:t>="</w:t>
      </w:r>
      <w:r>
        <w:rPr>
          <w:rStyle w:val="XMLBlack"/>
          <w:highlight w:val="white"/>
        </w:rPr>
        <w:t>1.2.246.537.6.12.2002.126</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codeSystemName</w:t>
      </w:r>
      <w:r>
        <w:rPr>
          <w:rStyle w:val="XMLBlue"/>
          <w:highlight w:val="white"/>
        </w:rPr>
        <w:t>="</w:t>
      </w:r>
      <w:r>
        <w:rPr>
          <w:rStyle w:val="XMLBlack"/>
          <w:highlight w:val="white"/>
        </w:rPr>
        <w:t>Lääkityslista</w:t>
      </w:r>
      <w:r>
        <w:rPr>
          <w:rStyle w:val="XMLBlue"/>
          <w:highlight w:val="white"/>
        </w:rPr>
        <w:t>"</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displayName</w:t>
      </w:r>
      <w:r>
        <w:rPr>
          <w:rStyle w:val="XMLBlue"/>
          <w:highlight w:val="white"/>
        </w:rPr>
        <w:t>="</w:t>
      </w:r>
      <w:r>
        <w:rPr>
          <w:rStyle w:val="XMLBlack"/>
          <w:highlight w:val="white"/>
        </w:rPr>
        <w:t>Lääkityksen muut tiedot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Blue"/>
          <w:color w:val="993300"/>
          <w:highlight w:val="white"/>
        </w:rPr>
        <w:t>statusCode</w:t>
      </w:r>
      <w:r>
        <w:rPr>
          <w:rStyle w:val="XMLBlue"/>
          <w:highlight w:val="white"/>
        </w:rPr>
        <w:t xml:space="preserve"> </w:t>
      </w:r>
      <w:r>
        <w:rPr>
          <w:rStyle w:val="XMLBlue"/>
          <w:color w:val="FF0000"/>
          <w:highlight w:val="white"/>
        </w:rPr>
        <w:t>code</w:t>
      </w:r>
      <w:r>
        <w:rPr>
          <w:rStyle w:val="XMLBlue"/>
          <w:highlight w:val="white"/>
        </w:rPr>
        <w:t>=”</w:t>
      </w:r>
      <w:r>
        <w:rPr>
          <w:rStyle w:val="XMLBlue"/>
          <w:color w:val="000000"/>
          <w:highlight w:val="white"/>
        </w:rPr>
        <w:t>completed</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szCs w:val="32"/>
          <w:highlight w:val="white"/>
        </w:rPr>
        <w:t>Tiedot esitetään toistuvalla observation actillä siten, että tiedon kenttäkoodi on code-elementissä ja varsinainen tieto value-alaelementissä.</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szCs w:val="32"/>
          <w:highlight w:val="white"/>
        </w:rPr>
      </w:pPr>
      <w:r>
        <w:rPr>
          <w:szCs w:val="32"/>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classCode</w:t>
      </w:r>
      <w:r>
        <w:rPr>
          <w:rStyle w:val="XMLBlue"/>
          <w:highlight w:val="white"/>
          <w:lang w:val="en-GB"/>
        </w:rPr>
        <w:t>="</w:t>
      </w:r>
      <w:r>
        <w:rPr>
          <w:rStyle w:val="XMLBlack"/>
          <w:highlight w:val="white"/>
          <w:lang w:val="en-GB"/>
        </w:rPr>
        <w:t>OBS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r>
      <w:r>
        <w:rPr>
          <w:rStyle w:val="XMLBlue"/>
          <w:highlight w:val="white"/>
          <w:lang w:val="de-DE"/>
        </w:rPr>
        <w:t>&lt;</w:t>
      </w:r>
      <w:r>
        <w:rPr>
          <w:rStyle w:val="XMLDarkRed"/>
          <w:highlight w:val="white"/>
          <w:lang w:val="de-DE"/>
        </w:rPr>
        <w:t>code</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w:t>
      </w:r>
      <w:r>
        <w:rPr>
          <w:rStyle w:val="XMLBlue"/>
          <w:highlight w:val="white"/>
          <w:lang w:val="de-DE"/>
        </w:rPr>
        <w:t>="</w:t>
      </w:r>
      <w:r>
        <w:rPr>
          <w:rStyle w:val="XMLBlack"/>
          <w:highlight w:val="white"/>
          <w:lang w:val="de-DE"/>
        </w:rPr>
        <w:t>kenttäkoodi</w:t>
      </w:r>
      <w:r>
        <w:rPr>
          <w:rStyle w:val="XMLBlue"/>
          <w:highlight w:val="white"/>
          <w:lang w:val="de-DE"/>
        </w:rPr>
        <w:t>"</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de-DE"/>
        </w:rPr>
      </w:pPr>
      <w:r>
        <w:rPr>
          <w:rStyle w:val="XMLRed"/>
          <w:highlight w:val="white"/>
          <w:lang w:val="de-DE"/>
        </w:rPr>
        <w:tab/>
        <w:tab/>
        <w:t>codeSystem</w:t>
      </w:r>
      <w:r>
        <w:rPr>
          <w:rStyle w:val="XMLBlue"/>
          <w:highlight w:val="white"/>
          <w:lang w:val="de-DE"/>
        </w:rPr>
        <w:t>="</w:t>
      </w:r>
      <w:r>
        <w:rPr>
          <w:rStyle w:val="XMLBlack"/>
          <w:highlight w:val="white"/>
          <w:lang w:val="de-DE"/>
        </w:rPr>
        <w:t>1.2.246.537.6.12.2002.126</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codeSystemName</w:t>
      </w:r>
      <w:r>
        <w:rPr>
          <w:rStyle w:val="XMLBlue"/>
          <w:highlight w:val="white"/>
          <w:lang w:val="de-DE"/>
        </w:rPr>
        <w:t>="</w:t>
      </w:r>
      <w:r>
        <w:rPr>
          <w:rStyle w:val="XMLBlack"/>
          <w:highlight w:val="white"/>
          <w:lang w:val="de-DE"/>
        </w:rPr>
        <w:t>Lääkityslista</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de-DE"/>
        </w:rPr>
        <w:tab/>
        <w:tab/>
      </w:r>
      <w:r>
        <w:rPr>
          <w:rStyle w:val="XMLRed"/>
          <w:highlight w:val="white"/>
          <w:lang w:val="en-GB"/>
        </w:rPr>
        <w:t>displayName</w:t>
      </w:r>
      <w:r>
        <w:rPr>
          <w:rStyle w:val="XMLBlue"/>
          <w:highlight w:val="white"/>
          <w:lang w:val="en-GB"/>
        </w:rPr>
        <w:t>="</w:t>
      </w:r>
      <w:r>
        <w:rPr>
          <w:rStyle w:val="XMLBlack"/>
          <w:highlight w:val="white"/>
          <w:lang w:val="en-GB"/>
        </w:rPr>
        <w:t>tiedon nimi</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Red"/>
          <w:highlight w:val="white"/>
          <w:lang w:val="en-GB"/>
        </w:rPr>
        <w:t xml:space="preserve"> xsi:type</w:t>
      </w:r>
      <w:r>
        <w:rPr>
          <w:rStyle w:val="XMLBlue"/>
          <w:highlight w:val="white"/>
          <w:lang w:val="en-GB"/>
        </w:rPr>
        <w:t>="</w:t>
      </w:r>
      <w:r>
        <w:rPr>
          <w:rStyle w:val="XMLBlack"/>
          <w:highlight w:val="white"/>
          <w:lang w:val="en-GB"/>
        </w:rPr>
        <w:t>xx</w:t>
      </w:r>
      <w:r>
        <w:rPr>
          <w:rStyle w:val="XMLBlue"/>
          <w:highlight w:val="white"/>
          <w:lang w:val="en-GB"/>
        </w:rPr>
        <w:t>"</w:t>
      </w:r>
      <w:r>
        <w:rPr>
          <w:rStyle w:val="XMLRed"/>
          <w:highlight w:val="white"/>
          <w:lang w:val="en-GB"/>
        </w:rPr>
        <w:t xml:space="preserve"> </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DarkRed"/>
          <w:szCs w:val="32"/>
          <w:highlight w:val="white"/>
          <w:lang w:val="en-GB"/>
        </w:rPr>
      </w:pPr>
      <w:r>
        <w:rPr>
          <w:highlight w:val="white"/>
        </w:rPr>
      </w:r>
    </w:p>
    <w:p>
      <w:pPr>
        <w:pStyle w:val="Normal"/>
        <w:rPr>
          <w:highlight w:val="white"/>
        </w:rPr>
      </w:pPr>
      <w:r>
        <w:rPr>
          <w:highlight w:val="white"/>
        </w:rPr>
        <w:t>Koska tiedon esittämisrakenne on samanlainen kaikille tiedoille, käytetään seuraavassa taulukkoesitystä tietojen kuvaamiseen. Observation-text-elementin tietotyyppi on standardissa ED, mutta tässä se rajoitettu yksinkertaiseen merkkijonoon ST (kentät 91, 69 ja 117).</w:t>
      </w:r>
    </w:p>
    <w:p>
      <w:pPr>
        <w:pStyle w:val="Normal"/>
        <w:rPr>
          <w:highlight w:val="white"/>
        </w:rPr>
      </w:pPr>
      <w:r>
        <w:rPr>
          <w:highlight w:val="white"/>
        </w:rPr>
      </w:r>
    </w:p>
    <w:tbl>
      <w:tblPr>
        <w:tblW w:w="10670" w:type="dxa"/>
        <w:jc w:val="left"/>
        <w:tblInd w:w="-714" w:type="dxa"/>
        <w:tblLayout w:type="fixed"/>
        <w:tblCellMar>
          <w:top w:w="0" w:type="dxa"/>
          <w:left w:w="70" w:type="dxa"/>
          <w:bottom w:w="0" w:type="dxa"/>
          <w:right w:w="70" w:type="dxa"/>
        </w:tblCellMar>
      </w:tblPr>
      <w:tblGrid>
        <w:gridCol w:w="1274"/>
        <w:gridCol w:w="1847"/>
        <w:gridCol w:w="1180"/>
        <w:gridCol w:w="3142"/>
        <w:gridCol w:w="2074"/>
        <w:gridCol w:w="1153"/>
      </w:tblGrid>
      <w:tr>
        <w:trPr/>
        <w:tc>
          <w:tcPr>
            <w:tcW w:w="1274" w:type="dxa"/>
            <w:tcBorders>
              <w:top w:val="single" w:sz="4" w:space="0" w:color="000000"/>
              <w:left w:val="single" w:sz="4"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kenttäkoodi</w:t>
            </w:r>
          </w:p>
        </w:tc>
        <w:tc>
          <w:tcPr>
            <w:tcW w:w="1847"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tiedon nimi</w:t>
            </w:r>
          </w:p>
        </w:tc>
        <w:tc>
          <w:tcPr>
            <w:tcW w:w="118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HL7-tietotyyppi</w:t>
            </w:r>
          </w:p>
        </w:tc>
        <w:tc>
          <w:tcPr>
            <w:tcW w:w="3142"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esimerkki</w:t>
            </w:r>
          </w:p>
        </w:tc>
        <w:tc>
          <w:tcPr>
            <w:tcW w:w="2074"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reseptitaulukon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 + huom</w:t>
            </w:r>
          </w:p>
        </w:tc>
        <w:tc>
          <w:tcPr>
            <w:tcW w:w="1153" w:type="dxa"/>
            <w:tcBorders>
              <w:top w:val="single" w:sz="4" w:space="0" w:color="000000"/>
              <w:left w:val="single" w:sz="6" w:space="0" w:color="000000"/>
              <w:bottom w:val="single" w:sz="6" w:space="0" w:color="000000"/>
              <w:right w:val="single" w:sz="4"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pituus</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81</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lääkevaihtokielto</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BL</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value=”true”/&gt;</w:t>
            </w:r>
          </w:p>
        </w:tc>
        <w:tc>
          <w:tcPr>
            <w:tcW w:w="207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7</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58</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käyttötarkoitus tekstinä</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ST</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&lt;value xsi:type=”ST”&gt;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tähän teksti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&lt;/value&gt;</w:t>
            </w:r>
          </w:p>
        </w:tc>
        <w:tc>
          <w:tcPr>
            <w:tcW w:w="207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9</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80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89</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alle 12-vuotiaan paino</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PQ</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xsi:type=”PQ”</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 unit=””/&gt;</w:t>
            </w:r>
          </w:p>
        </w:tc>
        <w:tc>
          <w:tcPr>
            <w:tcW w:w="207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10</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max 5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91</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annosjakelu,</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annosjakeluteksti</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BL, ST</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value=”true”/&gt;</w:t>
            </w:r>
          </w:p>
        </w:tc>
        <w:tc>
          <w:tcPr>
            <w:tcW w:w="207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18</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Lisäksi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text-elementissä annosjakelu-teksti.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Annosjakeluteksti ei ole pakollinen annosjakelun yhteydessä.</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80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67</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hoitolaji</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code=”S”</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w:t>
            </w:r>
            <w:r>
              <w:rPr/>
              <w:t>1.2.246.537.5.</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40101.2006”/&gt;</w:t>
            </w:r>
          </w:p>
        </w:tc>
        <w:tc>
          <w:tcPr>
            <w:tcW w:w="207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16</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92</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viesti apteekille</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ST</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207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13</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max200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69</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erillisselvitys,</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erillisselvitys-teksti</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 ST</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1.2.246.537.6.57.</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2004”&gt;</w:t>
            </w:r>
          </w:p>
        </w:tc>
        <w:tc>
          <w:tcPr>
            <w:tcW w:w="207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xml:space="preserve">12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Erillisselvityskoodit ja –tekstit löytyvät Lääketietokannasta. Lisäksi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text-elementissä erillisselvitys-teksti</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80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117</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potilaan tunnistaminen</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CE,ST</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1.2.246.537.5.</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40109.2006”&gt;</w:t>
            </w:r>
          </w:p>
        </w:tc>
        <w:tc>
          <w:tcPr>
            <w:tcW w:w="207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text-elementissä selvitysteksti, jos tunnistamisen koodi on 9=muu.</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Tämä kenttä tarvitaan, koska huumausaine-resepteissä potilas pitää tunnistaa.</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50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119</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PKV-lääkemääräys</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CE</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1.2.246.537.5.</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40118.2006”&gt;</w:t>
            </w:r>
          </w:p>
        </w:tc>
        <w:tc>
          <w:tcPr>
            <w:tcW w:w="207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Tieto siitä, onko kyseessä PKV-lääke</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123</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potilas kieltäytynyt potilasohjeen tulostamisesta</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BL</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value=”false”/&gt;</w:t>
            </w:r>
          </w:p>
        </w:tc>
        <w:tc>
          <w:tcPr>
            <w:tcW w:w="207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POISTETTU</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68</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pysyvä lääkitys</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207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129</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kyseessä lääkkeen käytön aloitus</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207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132</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huume</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207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169</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reseptin laji</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t>1.2.246.537.6.605.2014”&gt;</w:t>
            </w:r>
          </w:p>
        </w:tc>
        <w:tc>
          <w:tcPr>
            <w:tcW w:w="207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Toimitetaanko lääke apteekista, sairaala-apteekista tai ulkomaan osto</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75</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uudistamiskielto</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207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US"/>
              </w:rPr>
            </w:pPr>
            <w:r>
              <w:rPr>
                <w:lang w:val="en-US"/>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US"/>
              </w:rPr>
            </w:pPr>
            <w:r>
              <w:rPr>
                <w:lang w:val="en-US"/>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194</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lang w:val="en-GB"/>
              </w:rPr>
              <w:t xml:space="preserve">uudistamiskiellon syy </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 ST</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rFonts w:cs="Arial" w:ascii="Arial" w:hAnsi="Arial"/>
                <w:color w:val="000000"/>
                <w:sz w:val="20"/>
                <w:szCs w:val="20"/>
                <w:highlight w:val="white"/>
                <w:lang w:val="en-US"/>
              </w:rPr>
              <w:t>1.2.246.537.6.600</w:t>
            </w:r>
            <w:r>
              <w:rPr>
                <w:rFonts w:cs="Arial" w:ascii="Arial" w:hAnsi="Arial"/>
                <w:color w:val="000000"/>
                <w:sz w:val="20"/>
                <w:szCs w:val="20"/>
                <w:lang w:val="en-US"/>
              </w:rPr>
              <w:t>.2013</w:t>
            </w:r>
            <w:r>
              <w:rPr/>
              <w:t>”&gt;</w:t>
            </w:r>
          </w:p>
        </w:tc>
        <w:tc>
          <w:tcPr>
            <w:tcW w:w="207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Lisäksi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originalText-elementissä uudistamiskiellon perustelu</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perustelu max 100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212</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t>apteekissa tallennettu lääkemääräys</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t>1.2.246.537.5.40303.201501”&gt;</w:t>
            </w:r>
          </w:p>
        </w:tc>
        <w:tc>
          <w:tcPr>
            <w:tcW w:w="207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Onko paperi- vai puhelinresepti, pakollinen apteekissa tallennetussa lääkemääräyksessä</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213</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apteekissa tallennetun lääkemääräyksen perustelu</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t>1.2.246.537.5.40302.201501”&gt;</w:t>
            </w:r>
          </w:p>
        </w:tc>
        <w:tc>
          <w:tcPr>
            <w:tcW w:w="207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pakollinen apteekissa tallennetussa lääkemääräyksessä, lisäksi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originalText-elementissä muun syyn perustelu</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perustelu max 100 merkkiä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214</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lääkärinpalkkio</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t>MO</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xsi:type=”MO”</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 currency=””/&gt;</w:t>
            </w:r>
          </w:p>
        </w:tc>
        <w:tc>
          <w:tcPr>
            <w:tcW w:w="207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US"/>
              </w:rPr>
            </w:pPr>
            <w:r>
              <w:rPr>
                <w:lang w:val="en-US"/>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Currencyn default on ”EUR”,</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GB"/>
              </w:rPr>
              <w:t>hinta max 11 numeroa</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215</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lääkärinpalkkio erikoislääkärinä</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207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onko kyseessä erikoislääkärin palkkio, pakollinen, jos lääkärinpalkkiotieto on annettu</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216</w:t>
            </w:r>
          </w:p>
        </w:tc>
        <w:tc>
          <w:tcPr>
            <w:tcW w:w="1847"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tartuntatautilain mukainen lääke</w:t>
            </w:r>
          </w:p>
        </w:tc>
        <w:tc>
          <w:tcPr>
            <w:tcW w:w="118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3142"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2074"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US"/>
              </w:rPr>
            </w:pPr>
            <w:r>
              <w:rPr>
                <w:lang w:val="en-US"/>
              </w:rPr>
            </w:r>
          </w:p>
        </w:tc>
        <w:tc>
          <w:tcPr>
            <w:tcW w:w="1153" w:type="dxa"/>
            <w:tcBorders>
              <w:top w:val="single" w:sz="6" w:space="0" w:color="000000"/>
              <w:left w:val="single" w:sz="6" w:space="0" w:color="000000"/>
              <w:bottom w:val="single" w:sz="4"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US"/>
              </w:rPr>
            </w:pPr>
            <w:r>
              <w:rPr>
                <w:lang w:val="en-US"/>
              </w:rPr>
            </w:r>
          </w:p>
        </w:tc>
      </w:tr>
    </w:tbl>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PKV-lääkkeen koodisto lääketietokannassa on P, PA, Z, ZA ja blanko. Sähköisessä lääkemääräyksessä PKV-lääkkeelle on käytössä vain P ja Z (PA ja ZA muutetaan koodeiksi P ja Z reseptisanomilla).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Lääkemääräyksen muissa tiedoissa boolean-tietotyypin tiedot ovat pakollisia (sanomassa on tuotava arvo kyllä tai ei).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Mikäli samasta tiedosta esitetään sanomassa useita arvoja, tulee nämä arvot tuoda saman component.observationin sisällä (esim. jos hoitolajista tuodaan useita arvoja).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 xml:space="preserve">Esim.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r>
    </w:p>
    <w:p>
      <w:pPr>
        <w:pStyle w:val="Normal"/>
        <w:tabs>
          <w:tab w:val="clear" w:pos="1304"/>
          <w:tab w:val="left" w:pos="300" w:leader="none"/>
          <w:tab w:val="left" w:pos="567" w:leader="none"/>
          <w:tab w:val="left" w:pos="851" w:leader="none"/>
          <w:tab w:val="left" w:pos="1134" w:leader="none"/>
        </w:tabs>
        <w:autoSpaceDE w:val="false"/>
        <w:rPr/>
      </w:pPr>
      <w:r>
        <w:rPr>
          <w:rFonts w:cs="Arial" w:ascii="Arial" w:hAnsi="Arial"/>
          <w:lang w:val="en-US"/>
        </w:rPr>
        <w:t>&lt;</w:t>
      </w:r>
      <w:r>
        <w:rPr>
          <w:rFonts w:cs="Arial" w:ascii="Arial" w:hAnsi="Arial"/>
          <w:color w:val="800000"/>
          <w:highlight w:val="white"/>
          <w:lang w:val="en-US"/>
        </w:rPr>
        <w:t>component</w:t>
      </w:r>
      <w:r>
        <w:rPr>
          <w:rFonts w:cs="Arial" w:ascii="Arial" w:hAnsi="Arial"/>
          <w:lang w:val="en-US"/>
        </w:rPr>
        <w:t>&gt;</w:t>
      </w:r>
    </w:p>
    <w:p>
      <w:pPr>
        <w:pStyle w:val="Normal"/>
        <w:tabs>
          <w:tab w:val="clear" w:pos="1304"/>
          <w:tab w:val="left" w:pos="300" w:leader="none"/>
          <w:tab w:val="left" w:pos="567" w:leader="none"/>
          <w:tab w:val="left" w:pos="851" w:leader="none"/>
          <w:tab w:val="left" w:pos="1134" w:leader="none"/>
        </w:tabs>
        <w:autoSpaceDE w:val="false"/>
        <w:rPr/>
      </w:pPr>
      <w:r>
        <w:rPr>
          <w:rFonts w:cs="Arial" w:ascii="Arial" w:hAnsi="Arial"/>
          <w:lang w:val="en-US"/>
        </w:rPr>
        <w:tab/>
        <w:t>&lt;</w:t>
      </w:r>
      <w:r>
        <w:rPr>
          <w:rFonts w:cs="Arial" w:ascii="Arial" w:hAnsi="Arial"/>
          <w:color w:val="800000"/>
          <w:highlight w:val="white"/>
          <w:lang w:val="en-US"/>
        </w:rPr>
        <w:t>observation</w:t>
      </w:r>
      <w:r>
        <w:rPr>
          <w:rFonts w:cs="Arial" w:ascii="Arial" w:hAnsi="Arial"/>
          <w:lang w:val="en-US"/>
        </w:rPr>
        <w:t xml:space="preserve"> </w:t>
      </w:r>
      <w:r>
        <w:rPr>
          <w:rFonts w:cs="Arial" w:ascii="Arial" w:hAnsi="Arial"/>
          <w:color w:val="FF0000"/>
          <w:highlight w:val="white"/>
          <w:lang w:val="en-US"/>
        </w:rPr>
        <w:t>classCode</w:t>
      </w:r>
      <w:r>
        <w:rPr>
          <w:rFonts w:cs="Arial" w:ascii="Arial" w:hAnsi="Arial"/>
          <w:lang w:val="en-US"/>
        </w:rPr>
        <w:t xml:space="preserve">="OBS" </w:t>
      </w:r>
      <w:r>
        <w:rPr>
          <w:rFonts w:cs="Arial" w:ascii="Arial" w:hAnsi="Arial"/>
          <w:color w:val="FF0000"/>
          <w:highlight w:val="white"/>
          <w:lang w:val="en-US"/>
        </w:rPr>
        <w:t>moodCode</w:t>
      </w:r>
      <w:r>
        <w:rPr>
          <w:rFonts w:cs="Arial" w:ascii="Arial" w:hAnsi="Arial"/>
          <w:lang w:val="en-US"/>
        </w:rPr>
        <w:t>="EVN"&gt;</w:t>
      </w:r>
    </w:p>
    <w:p>
      <w:pPr>
        <w:pStyle w:val="Normal"/>
        <w:tabs>
          <w:tab w:val="clear" w:pos="1304"/>
          <w:tab w:val="left" w:pos="300" w:leader="none"/>
          <w:tab w:val="left" w:pos="567" w:leader="none"/>
          <w:tab w:val="left" w:pos="851" w:leader="none"/>
          <w:tab w:val="left" w:pos="1134" w:leader="none"/>
        </w:tabs>
        <w:autoSpaceDE w:val="false"/>
        <w:rPr>
          <w:rFonts w:ascii="Arial" w:hAnsi="Arial" w:cs="Arial"/>
          <w:lang w:val="en-US"/>
        </w:rPr>
      </w:pPr>
      <w:r>
        <w:rPr>
          <w:rFonts w:cs="Arial" w:ascii="Arial" w:hAnsi="Arial"/>
          <w:lang w:val="en-US"/>
        </w:rPr>
        <w:tab/>
        <w:tab/>
        <w:t>&lt;</w:t>
      </w:r>
      <w:r>
        <w:rPr>
          <w:rFonts w:cs="Arial" w:ascii="Arial" w:hAnsi="Arial"/>
          <w:color w:val="800000"/>
          <w:highlight w:val="white"/>
          <w:lang w:val="en-US"/>
        </w:rPr>
        <w:t>code</w:t>
      </w:r>
      <w:r>
        <w:rPr>
          <w:rFonts w:cs="Arial" w:ascii="Arial" w:hAnsi="Arial"/>
          <w:lang w:val="en-US"/>
        </w:rPr>
        <w:t xml:space="preserve"> </w:t>
      </w:r>
      <w:r>
        <w:rPr>
          <w:rFonts w:cs="Arial" w:ascii="Arial" w:hAnsi="Arial"/>
          <w:color w:val="FF0000"/>
          <w:highlight w:val="white"/>
          <w:lang w:val="en-US"/>
        </w:rPr>
        <w:t>code</w:t>
      </w:r>
      <w:r>
        <w:rPr>
          <w:rFonts w:cs="Arial" w:ascii="Arial" w:hAnsi="Arial"/>
          <w:lang w:val="en-US"/>
        </w:rPr>
        <w:t xml:space="preserve">="67" </w:t>
      </w:r>
      <w:r>
        <w:rPr>
          <w:rFonts w:cs="Arial" w:ascii="Arial" w:hAnsi="Arial"/>
          <w:color w:val="FF0000"/>
          <w:highlight w:val="white"/>
          <w:lang w:val="en-US"/>
        </w:rPr>
        <w:t>codeSystem</w:t>
      </w:r>
      <w:r>
        <w:rPr>
          <w:rFonts w:cs="Arial" w:ascii="Arial" w:hAnsi="Arial"/>
          <w:lang w:val="en-US"/>
        </w:rPr>
        <w:t>="1.2.246.537.6.12.2002.126"</w:t>
      </w:r>
    </w:p>
    <w:p>
      <w:pPr>
        <w:pStyle w:val="Normal"/>
        <w:tabs>
          <w:tab w:val="clear" w:pos="1304"/>
          <w:tab w:val="left" w:pos="300" w:leader="none"/>
          <w:tab w:val="left" w:pos="567" w:leader="none"/>
          <w:tab w:val="left" w:pos="851" w:leader="none"/>
          <w:tab w:val="left" w:pos="1134" w:leader="none"/>
        </w:tabs>
        <w:autoSpaceDE w:val="false"/>
        <w:rPr/>
      </w:pPr>
      <w:r>
        <w:rPr>
          <w:rFonts w:cs="Arial" w:ascii="Arial" w:hAnsi="Arial"/>
          <w:lang w:val="en-US"/>
        </w:rPr>
        <w:tab/>
        <w:tab/>
        <w:tab/>
      </w:r>
      <w:r>
        <w:rPr>
          <w:rFonts w:cs="Arial" w:ascii="Arial" w:hAnsi="Arial"/>
          <w:color w:val="FF0000"/>
          <w:highlight w:val="white"/>
          <w:lang w:val="en-US"/>
        </w:rPr>
        <w:t>displayName</w:t>
      </w:r>
      <w:r>
        <w:rPr>
          <w:rFonts w:cs="Arial" w:ascii="Arial" w:hAnsi="Arial"/>
          <w:lang w:val="en-US"/>
        </w:rPr>
        <w:t>="Hoitolaji"/&gt;</w:t>
      </w:r>
    </w:p>
    <w:p>
      <w:pPr>
        <w:pStyle w:val="Normal"/>
        <w:tabs>
          <w:tab w:val="clear" w:pos="1304"/>
          <w:tab w:val="left" w:pos="300" w:leader="none"/>
          <w:tab w:val="left" w:pos="567" w:leader="none"/>
          <w:tab w:val="left" w:pos="851" w:leader="none"/>
          <w:tab w:val="left" w:pos="1134" w:leader="none"/>
        </w:tabs>
        <w:autoSpaceDE w:val="false"/>
        <w:rPr>
          <w:rFonts w:ascii="Arial" w:hAnsi="Arial" w:cs="Arial"/>
        </w:rPr>
      </w:pPr>
      <w:r>
        <w:rPr>
          <w:rFonts w:cs="Arial" w:ascii="Arial" w:hAnsi="Arial"/>
          <w:lang w:val="en-US"/>
        </w:rPr>
        <w:tab/>
        <w:tab/>
      </w:r>
      <w:r>
        <w:rPr>
          <w:rFonts w:cs="Arial" w:ascii="Arial" w:hAnsi="Arial"/>
        </w:rPr>
        <w:t>&lt;</w:t>
      </w:r>
      <w:r>
        <w:rPr>
          <w:rFonts w:cs="Arial" w:ascii="Arial" w:hAnsi="Arial"/>
          <w:color w:val="800000"/>
          <w:highlight w:val="white"/>
        </w:rPr>
        <w:t>value</w:t>
      </w:r>
      <w:r>
        <w:rPr>
          <w:rFonts w:cs="Arial" w:ascii="Arial" w:hAnsi="Arial"/>
        </w:rPr>
        <w:t xml:space="preserve"> </w:t>
      </w:r>
      <w:r>
        <w:rPr>
          <w:rFonts w:cs="Arial" w:ascii="Arial" w:hAnsi="Arial"/>
          <w:color w:val="FF0000"/>
          <w:highlight w:val="white"/>
        </w:rPr>
        <w:t>code</w:t>
      </w:r>
      <w:r>
        <w:rPr>
          <w:rFonts w:cs="Arial" w:ascii="Arial" w:hAnsi="Arial"/>
        </w:rPr>
        <w:t xml:space="preserve">="M" </w:t>
      </w:r>
      <w:r>
        <w:rPr>
          <w:rFonts w:cs="Arial" w:ascii="Arial" w:hAnsi="Arial"/>
          <w:color w:val="FF0000"/>
          <w:highlight w:val="white"/>
        </w:rPr>
        <w:t>codeSystem</w:t>
      </w:r>
      <w:r>
        <w:rPr>
          <w:rFonts w:cs="Arial" w:ascii="Arial" w:hAnsi="Arial"/>
        </w:rPr>
        <w:t xml:space="preserve">="1.2.246.537.5.40101.2006" </w:t>
      </w:r>
    </w:p>
    <w:p>
      <w:pPr>
        <w:pStyle w:val="Normal"/>
        <w:tabs>
          <w:tab w:val="clear" w:pos="1304"/>
          <w:tab w:val="left" w:pos="300" w:leader="none"/>
          <w:tab w:val="left" w:pos="567" w:leader="none"/>
          <w:tab w:val="left" w:pos="851" w:leader="none"/>
          <w:tab w:val="left" w:pos="1134" w:leader="none"/>
        </w:tabs>
        <w:autoSpaceDE w:val="false"/>
        <w:rPr>
          <w:rFonts w:ascii="Arial" w:hAnsi="Arial" w:cs="Arial"/>
        </w:rPr>
      </w:pPr>
      <w:r>
        <w:rPr>
          <w:rFonts w:cs="Arial" w:ascii="Arial" w:hAnsi="Arial"/>
        </w:rPr>
        <w:tab/>
        <w:tab/>
        <w:tab/>
      </w:r>
      <w:r>
        <w:rPr>
          <w:rFonts w:cs="Arial" w:ascii="Arial" w:hAnsi="Arial"/>
          <w:color w:val="FF0000"/>
          <w:highlight w:val="white"/>
        </w:rPr>
        <w:t>codeSystemName</w:t>
      </w:r>
      <w:r>
        <w:rPr>
          <w:rFonts w:cs="Arial" w:ascii="Arial" w:hAnsi="Arial"/>
        </w:rPr>
        <w:t xml:space="preserve">="Sähköinen lääkemääräys - Hoitolaji" </w:t>
      </w:r>
    </w:p>
    <w:p>
      <w:pPr>
        <w:pStyle w:val="Normal"/>
        <w:tabs>
          <w:tab w:val="clear" w:pos="1304"/>
          <w:tab w:val="left" w:pos="300" w:leader="none"/>
          <w:tab w:val="left" w:pos="567" w:leader="none"/>
          <w:tab w:val="left" w:pos="851" w:leader="none"/>
          <w:tab w:val="left" w:pos="1134" w:leader="none"/>
        </w:tabs>
        <w:autoSpaceDE w:val="false"/>
        <w:rPr/>
      </w:pPr>
      <w:r>
        <w:rPr>
          <w:rFonts w:cs="Arial" w:ascii="Arial" w:hAnsi="Arial"/>
        </w:rPr>
        <w:tab/>
        <w:tab/>
        <w:tab/>
      </w:r>
      <w:r>
        <w:rPr>
          <w:rFonts w:cs="Arial" w:ascii="Arial" w:hAnsi="Arial"/>
          <w:color w:val="FF0000"/>
          <w:highlight w:val="white"/>
          <w:lang w:val="en-US"/>
        </w:rPr>
        <w:t>displayName</w:t>
      </w:r>
      <w:r>
        <w:rPr>
          <w:rFonts w:cs="Arial" w:ascii="Arial" w:hAnsi="Arial"/>
          <w:lang w:val="en-US"/>
        </w:rPr>
        <w:t xml:space="preserve">="Muu" </w:t>
      </w:r>
      <w:r>
        <w:rPr>
          <w:rFonts w:cs="Arial" w:ascii="Arial" w:hAnsi="Arial"/>
          <w:color w:val="FF0000"/>
          <w:highlight w:val="white"/>
          <w:lang w:val="en-US"/>
        </w:rPr>
        <w:t>xsi</w:t>
      </w:r>
      <w:r>
        <w:rPr>
          <w:rFonts w:cs="Arial" w:ascii="Arial" w:hAnsi="Arial"/>
          <w:lang w:val="en-US"/>
        </w:rPr>
        <w:t>:</w:t>
      </w:r>
      <w:r>
        <w:rPr>
          <w:rFonts w:cs="Arial" w:ascii="Arial" w:hAnsi="Arial"/>
          <w:color w:val="FF0000"/>
          <w:highlight w:val="white"/>
          <w:lang w:val="en-US"/>
        </w:rPr>
        <w:t>type</w:t>
      </w:r>
      <w:r>
        <w:rPr>
          <w:rFonts w:cs="Arial" w:ascii="Arial" w:hAnsi="Arial"/>
          <w:lang w:val="en-US"/>
        </w:rPr>
        <w:t>="CE"/&gt;</w:t>
      </w:r>
    </w:p>
    <w:p>
      <w:pPr>
        <w:pStyle w:val="Normal"/>
        <w:tabs>
          <w:tab w:val="clear" w:pos="1304"/>
          <w:tab w:val="left" w:pos="567" w:leader="none"/>
        </w:tabs>
        <w:autoSpaceDE w:val="false"/>
        <w:rPr>
          <w:rFonts w:ascii="Arial" w:hAnsi="Arial" w:cs="Arial"/>
          <w:color w:val="000000"/>
          <w:highlight w:val="white"/>
        </w:rPr>
      </w:pPr>
      <w:r>
        <w:rPr>
          <w:rFonts w:cs="Arial" w:ascii="Arial" w:hAnsi="Arial"/>
          <w:color w:val="0000FF"/>
          <w:highlight w:val="white"/>
          <w:lang w:val="en-US"/>
        </w:rPr>
        <w:tab/>
      </w:r>
      <w:r>
        <w:rPr>
          <w:rFonts w:cs="Arial" w:ascii="Arial" w:hAnsi="Arial"/>
          <w:color w:val="0000FF"/>
          <w:highlight w:val="white"/>
        </w:rPr>
        <w:t>&lt;!—</w:t>
      </w:r>
      <w:r>
        <w:rPr>
          <w:rFonts w:cs="Arial" w:ascii="Arial" w:hAnsi="Arial"/>
          <w:color w:val="808080"/>
          <w:highlight w:val="white"/>
        </w:rPr>
        <w:t xml:space="preserve">Työtapaturmatieto ei enää käytössä 1.1.2016 </w:t>
      </w:r>
      <w:r>
        <w:rPr>
          <w:rFonts w:cs="Arial" w:ascii="Arial" w:hAnsi="Arial"/>
          <w:color w:val="0000FF"/>
          <w:highlight w:val="white"/>
        </w:rPr>
        <w:t>--&gt;</w:t>
      </w:r>
    </w:p>
    <w:p>
      <w:pPr>
        <w:pStyle w:val="Normal"/>
        <w:tabs>
          <w:tab w:val="clear" w:pos="1304"/>
          <w:tab w:val="left" w:pos="300" w:leader="none"/>
          <w:tab w:val="left" w:pos="567" w:leader="none"/>
          <w:tab w:val="left" w:pos="851" w:leader="none"/>
          <w:tab w:val="left" w:pos="1134" w:leader="none"/>
        </w:tabs>
        <w:autoSpaceDE w:val="false"/>
        <w:rPr>
          <w:rFonts w:ascii="Arial" w:hAnsi="Arial" w:cs="Arial"/>
        </w:rPr>
      </w:pPr>
      <w:r>
        <w:rPr>
          <w:rFonts w:cs="Arial" w:ascii="Arial" w:hAnsi="Arial"/>
        </w:rPr>
        <w:tab/>
        <w:tab/>
        <w:t>&lt;</w:t>
      </w:r>
      <w:r>
        <w:rPr>
          <w:rFonts w:cs="Arial" w:ascii="Arial" w:hAnsi="Arial"/>
          <w:color w:val="800000"/>
          <w:highlight w:val="white"/>
        </w:rPr>
        <w:t>value</w:t>
      </w:r>
      <w:r>
        <w:rPr>
          <w:rFonts w:cs="Arial" w:ascii="Arial" w:hAnsi="Arial"/>
        </w:rPr>
        <w:t xml:space="preserve"> </w:t>
      </w:r>
      <w:r>
        <w:rPr>
          <w:rFonts w:cs="Arial" w:ascii="Arial" w:hAnsi="Arial"/>
          <w:color w:val="FF0000"/>
          <w:highlight w:val="white"/>
        </w:rPr>
        <w:t>code</w:t>
      </w:r>
      <w:r>
        <w:rPr>
          <w:rFonts w:cs="Arial" w:ascii="Arial" w:hAnsi="Arial"/>
        </w:rPr>
        <w:t xml:space="preserve">="T" </w:t>
      </w:r>
      <w:r>
        <w:rPr>
          <w:rFonts w:cs="Arial" w:ascii="Arial" w:hAnsi="Arial"/>
          <w:color w:val="FF0000"/>
          <w:highlight w:val="white"/>
        </w:rPr>
        <w:t>codeSystem</w:t>
      </w:r>
      <w:r>
        <w:rPr>
          <w:rFonts w:cs="Arial" w:ascii="Arial" w:hAnsi="Arial"/>
        </w:rPr>
        <w:t xml:space="preserve">="1.2.246.537.5.40101.2006" </w:t>
      </w:r>
    </w:p>
    <w:p>
      <w:pPr>
        <w:pStyle w:val="Normal"/>
        <w:tabs>
          <w:tab w:val="clear" w:pos="1304"/>
          <w:tab w:val="left" w:pos="300" w:leader="none"/>
          <w:tab w:val="left" w:pos="567" w:leader="none"/>
          <w:tab w:val="left" w:pos="851" w:leader="none"/>
          <w:tab w:val="left" w:pos="1134" w:leader="none"/>
        </w:tabs>
        <w:autoSpaceDE w:val="false"/>
        <w:rPr>
          <w:rFonts w:ascii="Arial" w:hAnsi="Arial" w:cs="Arial"/>
        </w:rPr>
      </w:pPr>
      <w:r>
        <w:rPr>
          <w:rFonts w:cs="Arial" w:ascii="Arial" w:hAnsi="Arial"/>
        </w:rPr>
        <w:tab/>
        <w:tab/>
        <w:tab/>
      </w:r>
      <w:r>
        <w:rPr>
          <w:rFonts w:cs="Arial" w:ascii="Arial" w:hAnsi="Arial"/>
          <w:color w:val="FF0000"/>
          <w:highlight w:val="white"/>
        </w:rPr>
        <w:t>codeSystemName</w:t>
      </w:r>
      <w:r>
        <w:rPr>
          <w:rFonts w:cs="Arial" w:ascii="Arial" w:hAnsi="Arial"/>
        </w:rPr>
        <w:t xml:space="preserve">="Sähköinen lääkemääräys - Hoitolaji" </w:t>
      </w:r>
    </w:p>
    <w:p>
      <w:pPr>
        <w:pStyle w:val="Normal"/>
        <w:tabs>
          <w:tab w:val="clear" w:pos="1304"/>
          <w:tab w:val="left" w:pos="300" w:leader="none"/>
          <w:tab w:val="left" w:pos="567" w:leader="none"/>
          <w:tab w:val="left" w:pos="851" w:leader="none"/>
          <w:tab w:val="left" w:pos="1134" w:leader="none"/>
        </w:tabs>
        <w:autoSpaceDE w:val="false"/>
        <w:rPr/>
      </w:pPr>
      <w:r>
        <w:rPr>
          <w:rFonts w:cs="Arial" w:ascii="Arial" w:hAnsi="Arial"/>
        </w:rPr>
        <w:tab/>
        <w:tab/>
        <w:tab/>
      </w:r>
      <w:r>
        <w:rPr>
          <w:rFonts w:cs="Arial" w:ascii="Arial" w:hAnsi="Arial"/>
          <w:color w:val="FF0000"/>
          <w:highlight w:val="white"/>
        </w:rPr>
        <w:t>displayName</w:t>
      </w:r>
      <w:r>
        <w:rPr>
          <w:rFonts w:cs="Arial" w:ascii="Arial" w:hAnsi="Arial"/>
        </w:rPr>
        <w:t xml:space="preserve">="Työtapaturma" </w:t>
      </w:r>
      <w:r>
        <w:rPr>
          <w:rFonts w:cs="Arial" w:ascii="Arial" w:hAnsi="Arial"/>
          <w:color w:val="FF0000"/>
          <w:highlight w:val="white"/>
        </w:rPr>
        <w:t>xsi</w:t>
      </w:r>
      <w:r>
        <w:rPr>
          <w:rFonts w:cs="Arial" w:ascii="Arial" w:hAnsi="Arial"/>
        </w:rPr>
        <w:t>:</w:t>
      </w:r>
      <w:r>
        <w:rPr>
          <w:rFonts w:cs="Arial" w:ascii="Arial" w:hAnsi="Arial"/>
          <w:color w:val="FF0000"/>
          <w:highlight w:val="white"/>
        </w:rPr>
        <w:t>type</w:t>
      </w:r>
      <w:r>
        <w:rPr>
          <w:rFonts w:cs="Arial" w:ascii="Arial" w:hAnsi="Arial"/>
        </w:rPr>
        <w:t>="CE"/&gt;</w:t>
      </w:r>
    </w:p>
    <w:p>
      <w:pPr>
        <w:pStyle w:val="Normal"/>
        <w:tabs>
          <w:tab w:val="clear" w:pos="1304"/>
          <w:tab w:val="left" w:pos="300" w:leader="none"/>
          <w:tab w:val="left" w:pos="567" w:leader="none"/>
          <w:tab w:val="left" w:pos="851" w:leader="none"/>
          <w:tab w:val="left" w:pos="1134" w:leader="none"/>
        </w:tabs>
        <w:autoSpaceDE w:val="false"/>
        <w:rPr/>
      </w:pPr>
      <w:r>
        <w:rPr>
          <w:rFonts w:cs="Arial" w:ascii="Arial" w:hAnsi="Arial"/>
        </w:rPr>
        <w:tab/>
      </w:r>
      <w:r>
        <w:rPr>
          <w:rFonts w:cs="Arial" w:ascii="Arial" w:hAnsi="Arial"/>
          <w:lang w:val="en-US"/>
        </w:rPr>
        <w:t>&lt;/</w:t>
      </w:r>
      <w:r>
        <w:rPr>
          <w:rFonts w:cs="Arial" w:ascii="Arial" w:hAnsi="Arial"/>
          <w:color w:val="800000"/>
          <w:highlight w:val="white"/>
          <w:lang w:val="en-US"/>
        </w:rPr>
        <w:t>observation</w:t>
      </w:r>
      <w:r>
        <w:rPr>
          <w:rFonts w:cs="Arial" w:ascii="Arial" w:hAnsi="Arial"/>
          <w:lang w:val="en-US"/>
        </w:rPr>
        <w:t>&gt;</w:t>
      </w:r>
    </w:p>
    <w:p>
      <w:pPr>
        <w:pStyle w:val="Normal"/>
        <w:tabs>
          <w:tab w:val="clear" w:pos="1304"/>
          <w:tab w:val="left" w:pos="300" w:leader="none"/>
          <w:tab w:val="left" w:pos="567" w:leader="none"/>
          <w:tab w:val="left" w:pos="851" w:leader="none"/>
          <w:tab w:val="left" w:pos="1134" w:leader="none"/>
        </w:tabs>
        <w:autoSpaceDE w:val="false"/>
        <w:rPr>
          <w:rFonts w:ascii="Arial" w:hAnsi="Arial" w:cs="Arial"/>
          <w:lang w:val="en-US"/>
        </w:rPr>
      </w:pPr>
      <w:r>
        <w:rPr>
          <w:rFonts w:cs="Arial" w:ascii="Arial" w:hAnsi="Arial"/>
          <w:lang w:val="en-US"/>
        </w:rPr>
        <w:t>&lt;/</w:t>
      </w:r>
      <w:r>
        <w:rPr>
          <w:rFonts w:cs="Arial" w:ascii="Arial" w:hAnsi="Arial"/>
          <w:color w:val="800000"/>
          <w:highlight w:val="white"/>
          <w:lang w:val="en-US"/>
        </w:rPr>
        <w:t>component</w:t>
      </w:r>
      <w:r>
        <w:rPr>
          <w:rFonts w:cs="Arial" w:ascii="Arial" w:hAnsi="Arial"/>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Fonts w:ascii="Arial" w:hAnsi="Arial" w:cs="Arial"/>
          <w:lang w:val="en-US"/>
        </w:rPr>
      </w:pPr>
      <w:r>
        <w:rPr>
          <w:rFonts w:cs="Arial" w:ascii="Arial" w:hAnsi="Arial"/>
          <w:lang w:val="en-US"/>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ins w:id="25" w:author="ta40zdi" w:date="2016-10-13T15:22:00Z">
        <w:r>
          <w:rPr/>
          <w:t>(Hoitolaji T = työtapaturma poistuu käytöstä 1.1.2016 alkaen.)</w:t>
        </w:r>
      </w:ins>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ins w:id="27" w:author="ta40zdi" w:date="2016-10-13T15:21:00Z">
        <w:r>
          <w:rPr/>
        </w:r>
      </w:ins>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Esim. 2.</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r>
    </w:p>
    <w:p>
      <w:pPr>
        <w:pStyle w:val="Normal"/>
        <w:tabs>
          <w:tab w:val="clear" w:pos="1304"/>
          <w:tab w:val="left" w:pos="284" w:leader="none"/>
          <w:tab w:val="left" w:pos="567" w:leader="none"/>
          <w:tab w:val="left" w:pos="851" w:leader="none"/>
          <w:tab w:val="left" w:pos="1134" w:leader="none"/>
        </w:tabs>
        <w:autoSpaceDE w:val="false"/>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s>
        <w:autoSpaceDE w:val="false"/>
        <w:rPr/>
      </w:pPr>
      <w:r>
        <w:rPr>
          <w:rFonts w:cs="Arial" w:ascii="Arial" w:hAnsi="Arial"/>
          <w:color w:val="0000FF"/>
          <w:highlight w:val="white"/>
          <w:lang w:val="en-US"/>
        </w:rPr>
        <w:tab/>
        <w:t>&lt;</w:t>
      </w:r>
      <w:r>
        <w:rPr>
          <w:rFonts w:cs="Arial" w:ascii="Arial" w:hAnsi="Arial"/>
          <w:color w:val="800000"/>
          <w:highlight w:val="white"/>
          <w:lang w:val="en-US"/>
        </w:rPr>
        <w:t>observation</w:t>
      </w:r>
      <w:r>
        <w:rPr>
          <w:rFonts w:cs="Arial" w:ascii="Arial" w:hAnsi="Arial"/>
          <w:color w:val="FF0000"/>
          <w:highlight w:val="white"/>
          <w:lang w:val="en-US"/>
        </w:rPr>
        <w:t xml:space="preserve"> classCode</w:t>
      </w:r>
      <w:r>
        <w:rPr>
          <w:rFonts w:cs="Arial" w:ascii="Arial" w:hAnsi="Arial"/>
          <w:color w:val="0000FF"/>
          <w:highlight w:val="white"/>
          <w:lang w:val="en-US"/>
        </w:rPr>
        <w:t>="</w:t>
      </w:r>
      <w:r>
        <w:rPr>
          <w:rFonts w:cs="Arial" w:ascii="Arial" w:hAnsi="Arial"/>
          <w:color w:val="000000"/>
          <w:highlight w:val="white"/>
          <w:lang w:val="en-US"/>
        </w:rPr>
        <w:t>OBS</w:t>
      </w:r>
      <w:r>
        <w:rPr>
          <w:rFonts w:cs="Arial" w:ascii="Arial" w:hAnsi="Arial"/>
          <w:color w:val="0000FF"/>
          <w:highlight w:val="white"/>
          <w:lang w:val="en-US"/>
        </w:rPr>
        <w:t>"</w:t>
      </w:r>
      <w:r>
        <w:rPr>
          <w:rFonts w:cs="Arial" w:ascii="Arial" w:hAnsi="Arial"/>
          <w:color w:val="FF0000"/>
          <w:highlight w:val="white"/>
          <w:lang w:val="en-US"/>
        </w:rPr>
        <w:t xml:space="preserve"> moodCode</w:t>
      </w:r>
      <w:r>
        <w:rPr>
          <w:rFonts w:cs="Arial" w:ascii="Arial" w:hAnsi="Arial"/>
          <w:color w:val="0000FF"/>
          <w:highlight w:val="white"/>
          <w:lang w:val="en-US"/>
        </w:rPr>
        <w:t>="</w:t>
      </w:r>
      <w:r>
        <w:rPr>
          <w:rFonts w:cs="Arial" w:ascii="Arial" w:hAnsi="Arial"/>
          <w:color w:val="000000"/>
          <w:highlight w:val="white"/>
          <w:lang w:val="en-US"/>
        </w:rPr>
        <w:t>EVN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s>
        <w:autoSpaceDE w:val="false"/>
        <w:rPr>
          <w:rFonts w:ascii="Arial" w:hAnsi="Arial" w:cs="Arial"/>
          <w:color w:val="000000"/>
          <w:highlight w:val="white"/>
        </w:rPr>
      </w:pPr>
      <w:r>
        <w:rPr>
          <w:rFonts w:cs="Arial" w:ascii="Arial" w:hAnsi="Arial"/>
          <w:color w:val="0000FF"/>
          <w:highlight w:val="white"/>
          <w:lang w:val="en-US"/>
        </w:rPr>
        <w:tab/>
        <w:tab/>
      </w:r>
      <w:r>
        <w:rPr>
          <w:rFonts w:cs="Arial" w:ascii="Arial" w:hAnsi="Arial"/>
          <w:color w:val="0000FF"/>
          <w:highlight w:val="white"/>
        </w:rPr>
        <w:t>&lt;</w:t>
      </w:r>
      <w:r>
        <w:rPr>
          <w:rFonts w:cs="Arial" w:ascii="Arial" w:hAnsi="Arial"/>
          <w:color w:val="800000"/>
          <w:highlight w:val="white"/>
        </w:rPr>
        <w:t>code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75</w:t>
      </w:r>
      <w:r>
        <w:rPr>
          <w:rFonts w:cs="Arial" w:ascii="Arial" w:hAnsi="Arial"/>
          <w:color w:val="0000FF"/>
          <w:highlight w:val="white"/>
        </w:rPr>
        <w:t>"</w:t>
      </w:r>
      <w:r>
        <w:rPr>
          <w:rFonts w:cs="Arial" w:ascii="Arial" w:hAnsi="Arial"/>
          <w:color w:val="FF0000"/>
          <w:highlight w:val="white"/>
        </w:rPr>
        <w:t xml:space="preserve"> codeSystem</w:t>
      </w:r>
      <w:r>
        <w:rPr>
          <w:rFonts w:cs="Arial" w:ascii="Arial" w:hAnsi="Arial"/>
          <w:color w:val="0000FF"/>
          <w:highlight w:val="white"/>
        </w:rPr>
        <w:t>="</w:t>
      </w:r>
      <w:r>
        <w:rPr>
          <w:rFonts w:cs="Arial" w:ascii="Arial" w:hAnsi="Arial"/>
          <w:color w:val="000000"/>
          <w:highlight w:val="white"/>
        </w:rPr>
        <w:t>1.2.246.537.6.12.2002.126</w:t>
      </w:r>
      <w:r>
        <w:rPr>
          <w:rFonts w:cs="Arial" w:ascii="Arial" w:hAnsi="Arial"/>
          <w:color w:val="0000FF"/>
          <w:highlight w:val="white"/>
        </w:rPr>
        <w:t>"</w:t>
      </w:r>
      <w:r>
        <w:rPr>
          <w:rFonts w:cs="Arial" w:ascii="Arial" w:hAnsi="Arial"/>
          <w:color w:val="FF0000"/>
          <w:highlight w:val="white"/>
        </w:rPr>
        <w:t xml:space="preserve"> codeSystemName</w:t>
      </w:r>
      <w:r>
        <w:rPr>
          <w:rFonts w:cs="Arial" w:ascii="Arial" w:hAnsi="Arial"/>
          <w:color w:val="0000FF"/>
          <w:highlight w:val="white"/>
        </w:rPr>
        <w:t>="</w:t>
      </w:r>
      <w:r>
        <w:rPr>
          <w:rFonts w:cs="Arial" w:ascii="Arial" w:hAnsi="Arial"/>
          <w:color w:val="000000"/>
          <w:highlight w:val="white"/>
        </w:rPr>
        <w:t>Lääkityslista</w:t>
      </w:r>
      <w:r>
        <w:rPr>
          <w:rFonts w:cs="Arial" w:ascii="Arial" w:hAnsi="Arial"/>
          <w:color w:val="0000FF"/>
          <w:highlight w:val="white"/>
        </w:rPr>
        <w:t>"</w:t>
      </w:r>
      <w:r>
        <w:rPr>
          <w:rFonts w:cs="Arial" w:ascii="Arial" w:hAnsi="Arial"/>
          <w:color w:val="FF0000"/>
          <w:highlight w:val="white"/>
        </w:rPr>
        <w:t xml:space="preserve"> displayName</w:t>
      </w:r>
      <w:r>
        <w:rPr>
          <w:rFonts w:cs="Arial" w:ascii="Arial" w:hAnsi="Arial"/>
          <w:color w:val="0000FF"/>
          <w:highlight w:val="white"/>
        </w:rPr>
        <w:t>="</w:t>
      </w:r>
      <w:r>
        <w:rPr>
          <w:rFonts w:cs="Arial" w:ascii="Arial" w:hAnsi="Arial"/>
          <w:color w:val="000000"/>
          <w:highlight w:val="white"/>
        </w:rPr>
        <w:t>uudistamiskielto</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s>
        <w:autoSpaceDE w:val="false"/>
        <w:rPr>
          <w:rFonts w:ascii="Arial" w:hAnsi="Arial" w:cs="Arial"/>
          <w:color w:val="000000"/>
          <w:highlight w:val="white"/>
          <w:lang w:val="en-US"/>
        </w:rPr>
      </w:pPr>
      <w:r>
        <w:rPr>
          <w:rFonts w:cs="Arial" w:ascii="Arial" w:hAnsi="Arial"/>
          <w:color w:val="000000"/>
          <w:highlight w:val="white"/>
        </w:rPr>
        <w:tab/>
        <w:tab/>
      </w:r>
      <w:r>
        <w:rPr>
          <w:rFonts w:cs="Arial" w:ascii="Arial" w:hAnsi="Arial"/>
          <w:color w:val="0000FF"/>
          <w:highlight w:val="white"/>
          <w:lang w:val="en-US"/>
        </w:rPr>
        <w:t>&lt;</w:t>
      </w:r>
      <w:r>
        <w:rPr>
          <w:rFonts w:cs="Arial" w:ascii="Arial" w:hAnsi="Arial"/>
          <w:color w:val="800000"/>
          <w:highlight w:val="white"/>
          <w:lang w:val="en-US"/>
        </w:rPr>
        <w:t>value</w:t>
      </w:r>
      <w:r>
        <w:rPr>
          <w:rFonts w:cs="Arial" w:ascii="Arial" w:hAnsi="Arial"/>
          <w:color w:val="FF0000"/>
          <w:highlight w:val="white"/>
          <w:lang w:val="en-US"/>
        </w:rPr>
        <w:t xml:space="preserve"> xsi:type</w:t>
      </w:r>
      <w:r>
        <w:rPr>
          <w:rFonts w:cs="Arial" w:ascii="Arial" w:hAnsi="Arial"/>
          <w:color w:val="0000FF"/>
          <w:highlight w:val="white"/>
          <w:lang w:val="en-US"/>
        </w:rPr>
        <w:t>="</w:t>
      </w:r>
      <w:r>
        <w:rPr>
          <w:rFonts w:cs="Arial" w:ascii="Arial" w:hAnsi="Arial"/>
          <w:color w:val="000000"/>
          <w:highlight w:val="white"/>
          <w:lang w:val="en-US"/>
        </w:rPr>
        <w:t>BL</w:t>
      </w:r>
      <w:r>
        <w:rPr>
          <w:rFonts w:cs="Arial" w:ascii="Arial" w:hAnsi="Arial"/>
          <w:color w:val="0000FF"/>
          <w:highlight w:val="white"/>
          <w:lang w:val="en-US"/>
        </w:rPr>
        <w:t>"</w:t>
      </w:r>
      <w:r>
        <w:rPr>
          <w:rFonts w:cs="Arial" w:ascii="Arial" w:hAnsi="Arial"/>
          <w:color w:val="FF0000"/>
          <w:highlight w:val="white"/>
          <w:lang w:val="en-US"/>
        </w:rPr>
        <w:t xml:space="preserve"> value</w:t>
      </w:r>
      <w:r>
        <w:rPr>
          <w:rFonts w:cs="Arial" w:ascii="Arial" w:hAnsi="Arial"/>
          <w:color w:val="0000FF"/>
          <w:highlight w:val="white"/>
          <w:lang w:val="en-US"/>
        </w:rPr>
        <w:t>="</w:t>
      </w:r>
      <w:r>
        <w:rPr>
          <w:rFonts w:cs="Arial" w:ascii="Arial" w:hAnsi="Arial"/>
          <w:color w:val="000000"/>
          <w:highlight w:val="white"/>
          <w:lang w:val="en-US"/>
        </w:rPr>
        <w:t>true</w:t>
      </w:r>
      <w:r>
        <w:rPr>
          <w:rFonts w:cs="Arial" w:ascii="Arial" w:hAnsi="Arial"/>
          <w:color w:val="0000FF"/>
          <w:highlight w:val="white"/>
          <w:lang w:val="en-US"/>
        </w:rPr>
        <w:t>"/&gt;</w:t>
        <w:tab/>
        <w:tab/>
      </w:r>
    </w:p>
    <w:p>
      <w:pPr>
        <w:pStyle w:val="Normal"/>
        <w:tabs>
          <w:tab w:val="clear" w:pos="1304"/>
          <w:tab w:val="left" w:pos="284" w:leader="none"/>
          <w:tab w:val="left" w:pos="567" w:leader="none"/>
          <w:tab w:val="left" w:pos="851" w:leader="none"/>
          <w:tab w:val="left" w:pos="1134" w:leader="none"/>
        </w:tabs>
        <w:autoSpaceDE w:val="false"/>
        <w:rPr>
          <w:rFonts w:ascii="Arial" w:hAnsi="Arial" w:cs="Arial"/>
          <w:color w:val="000000"/>
          <w:highlight w:val="white"/>
          <w:lang w:val="en-US"/>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observation</w:t>
      </w:r>
      <w:r>
        <w:rPr>
          <w:rFonts w:cs="Arial" w:ascii="Arial" w:hAnsi="Arial"/>
          <w:color w:val="0000FF"/>
          <w:highlight w:val="white"/>
          <w:lang w:val="en-US"/>
        </w:rPr>
        <w:t>&gt;</w:t>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s>
        <w:autoSpaceDE w:val="false"/>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s>
        <w:autoSpaceDE w:val="false"/>
        <w:rPr/>
      </w:pPr>
      <w:r>
        <w:rPr>
          <w:rFonts w:cs="Arial" w:ascii="Arial" w:hAnsi="Arial"/>
          <w:color w:val="0000FF"/>
          <w:highlight w:val="white"/>
          <w:lang w:val="en-US"/>
        </w:rPr>
        <w:tab/>
        <w:t>&lt;</w:t>
      </w:r>
      <w:r>
        <w:rPr>
          <w:rFonts w:cs="Arial" w:ascii="Arial" w:hAnsi="Arial"/>
          <w:color w:val="800000"/>
          <w:highlight w:val="white"/>
          <w:lang w:val="en-US"/>
        </w:rPr>
        <w:t>observation</w:t>
      </w:r>
      <w:r>
        <w:rPr>
          <w:rFonts w:cs="Arial" w:ascii="Arial" w:hAnsi="Arial"/>
          <w:color w:val="FF0000"/>
          <w:highlight w:val="white"/>
          <w:lang w:val="en-US"/>
        </w:rPr>
        <w:t xml:space="preserve"> classCode</w:t>
      </w:r>
      <w:r>
        <w:rPr>
          <w:rFonts w:cs="Arial" w:ascii="Arial" w:hAnsi="Arial"/>
          <w:color w:val="0000FF"/>
          <w:highlight w:val="white"/>
          <w:lang w:val="en-US"/>
        </w:rPr>
        <w:t>="</w:t>
      </w:r>
      <w:r>
        <w:rPr>
          <w:rFonts w:cs="Arial" w:ascii="Arial" w:hAnsi="Arial"/>
          <w:color w:val="000000"/>
          <w:highlight w:val="white"/>
          <w:lang w:val="en-US"/>
        </w:rPr>
        <w:t>OBS</w:t>
      </w:r>
      <w:r>
        <w:rPr>
          <w:rFonts w:cs="Arial" w:ascii="Arial" w:hAnsi="Arial"/>
          <w:color w:val="0000FF"/>
          <w:highlight w:val="white"/>
          <w:lang w:val="en-US"/>
        </w:rPr>
        <w:t>"</w:t>
      </w:r>
      <w:r>
        <w:rPr>
          <w:rFonts w:cs="Arial" w:ascii="Arial" w:hAnsi="Arial"/>
          <w:color w:val="FF0000"/>
          <w:highlight w:val="white"/>
          <w:lang w:val="en-US"/>
        </w:rPr>
        <w:t xml:space="preserve"> moodCode</w:t>
      </w:r>
      <w:r>
        <w:rPr>
          <w:rFonts w:cs="Arial" w:ascii="Arial" w:hAnsi="Arial"/>
          <w:color w:val="0000FF"/>
          <w:highlight w:val="white"/>
          <w:lang w:val="en-US"/>
        </w:rPr>
        <w:t>="</w:t>
      </w:r>
      <w:r>
        <w:rPr>
          <w:rFonts w:cs="Arial" w:ascii="Arial" w:hAnsi="Arial"/>
          <w:color w:val="000000"/>
          <w:highlight w:val="white"/>
          <w:lang w:val="en-US"/>
        </w:rPr>
        <w:t>EVN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s>
        <w:autoSpaceDE w:val="false"/>
        <w:rPr>
          <w:rFonts w:ascii="Arial" w:hAnsi="Arial" w:cs="Arial"/>
          <w:color w:val="000000"/>
          <w:highlight w:val="white"/>
        </w:rPr>
      </w:pPr>
      <w:r>
        <w:rPr>
          <w:rFonts w:cs="Arial" w:ascii="Arial" w:hAnsi="Arial"/>
          <w:color w:val="0000FF"/>
          <w:highlight w:val="white"/>
          <w:lang w:val="en-US"/>
        </w:rPr>
        <w:tab/>
        <w:tab/>
      </w:r>
      <w:r>
        <w:rPr>
          <w:rFonts w:cs="Arial" w:ascii="Arial" w:hAnsi="Arial"/>
          <w:color w:val="0000FF"/>
          <w:highlight w:val="white"/>
        </w:rPr>
        <w:t>&lt;</w:t>
      </w:r>
      <w:r>
        <w:rPr>
          <w:rFonts w:cs="Arial" w:ascii="Arial" w:hAnsi="Arial"/>
          <w:color w:val="800000"/>
          <w:highlight w:val="white"/>
        </w:rPr>
        <w:t>code</w:t>
      </w:r>
      <w:r>
        <w:rPr>
          <w:rFonts w:cs="Arial" w:ascii="Arial" w:hAnsi="Arial"/>
          <w:color w:val="FF0000"/>
          <w:highlight w:val="white"/>
        </w:rPr>
        <w:t xml:space="preserve"> code</w:t>
      </w:r>
      <w:r>
        <w:rPr>
          <w:rFonts w:cs="Arial" w:ascii="Arial" w:hAnsi="Arial"/>
          <w:color w:val="0000FF"/>
          <w:highlight w:val="white"/>
        </w:rPr>
        <w:t>="194"</w:t>
      </w:r>
      <w:r>
        <w:rPr>
          <w:rFonts w:cs="Arial" w:ascii="Arial" w:hAnsi="Arial"/>
          <w:color w:val="FF0000"/>
          <w:highlight w:val="white"/>
        </w:rPr>
        <w:t xml:space="preserve"> codeSystem</w:t>
      </w:r>
      <w:r>
        <w:rPr>
          <w:rFonts w:cs="Arial" w:ascii="Arial" w:hAnsi="Arial"/>
          <w:color w:val="0000FF"/>
          <w:highlight w:val="white"/>
        </w:rPr>
        <w:t>="</w:t>
      </w:r>
      <w:r>
        <w:rPr>
          <w:rFonts w:cs="Arial" w:ascii="Arial" w:hAnsi="Arial"/>
          <w:color w:val="000000"/>
          <w:highlight w:val="white"/>
        </w:rPr>
        <w:t>1.2.246.537.6.12.2002.126</w:t>
      </w:r>
      <w:r>
        <w:rPr>
          <w:rFonts w:cs="Arial" w:ascii="Arial" w:hAnsi="Arial"/>
          <w:color w:val="0000FF"/>
          <w:highlight w:val="white"/>
        </w:rPr>
        <w:t>"</w:t>
      </w:r>
      <w:r>
        <w:rPr>
          <w:rFonts w:cs="Arial" w:ascii="Arial" w:hAnsi="Arial"/>
          <w:color w:val="FF0000"/>
          <w:highlight w:val="white"/>
        </w:rPr>
        <w:t xml:space="preserve"> codeSystemName</w:t>
      </w:r>
      <w:r>
        <w:rPr>
          <w:rFonts w:cs="Arial" w:ascii="Arial" w:hAnsi="Arial"/>
          <w:color w:val="0000FF"/>
          <w:highlight w:val="white"/>
        </w:rPr>
        <w:t>="</w:t>
      </w:r>
      <w:r>
        <w:rPr>
          <w:rFonts w:cs="Arial" w:ascii="Arial" w:hAnsi="Arial"/>
          <w:color w:val="000000"/>
          <w:highlight w:val="white"/>
        </w:rPr>
        <w:t>Lääkityslista</w:t>
      </w:r>
      <w:r>
        <w:rPr>
          <w:rFonts w:cs="Arial" w:ascii="Arial" w:hAnsi="Arial"/>
          <w:color w:val="0000FF"/>
          <w:highlight w:val="white"/>
        </w:rPr>
        <w:t>"</w:t>
      </w:r>
      <w:r>
        <w:rPr>
          <w:rFonts w:cs="Arial" w:ascii="Arial" w:hAnsi="Arial"/>
          <w:color w:val="FF0000"/>
          <w:highlight w:val="white"/>
        </w:rPr>
        <w:t xml:space="preserve"> displayName</w:t>
      </w:r>
      <w:r>
        <w:rPr>
          <w:rFonts w:cs="Arial" w:ascii="Arial" w:hAnsi="Arial"/>
          <w:color w:val="0000FF"/>
          <w:highlight w:val="white"/>
        </w:rPr>
        <w:t>="</w:t>
      </w:r>
      <w:r>
        <w:rPr>
          <w:rFonts w:cs="Arial" w:ascii="Arial" w:hAnsi="Arial"/>
          <w:color w:val="000000"/>
          <w:highlight w:val="white"/>
        </w:rPr>
        <w:t>uudistamiskiellon syy ja perustelu</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s>
        <w:autoSpaceDE w:val="false"/>
        <w:rPr/>
      </w:pPr>
      <w:r>
        <w:rPr>
          <w:rFonts w:cs="Arial" w:ascii="Arial" w:hAnsi="Arial"/>
          <w:color w:val="000000"/>
          <w:highlight w:val="white"/>
        </w:rPr>
        <w:tab/>
        <w:tab/>
      </w:r>
      <w:r>
        <w:rPr>
          <w:rFonts w:cs="Arial" w:ascii="Arial" w:hAnsi="Arial"/>
          <w:color w:val="0000FF"/>
          <w:highlight w:val="white"/>
        </w:rPr>
        <w:t>&lt;</w:t>
      </w:r>
      <w:r>
        <w:rPr>
          <w:rFonts w:cs="Arial" w:ascii="Arial" w:hAnsi="Arial"/>
          <w:color w:val="800000"/>
          <w:highlight w:val="white"/>
        </w:rPr>
        <w:t>value</w:t>
      </w:r>
      <w:r>
        <w:rPr>
          <w:rFonts w:cs="Arial" w:ascii="Arial" w:hAnsi="Arial"/>
          <w:color w:val="FF0000"/>
          <w:highlight w:val="white"/>
        </w:rPr>
        <w:t xml:space="preserve"> xsi:type</w:t>
      </w:r>
      <w:r>
        <w:rPr>
          <w:rFonts w:cs="Arial" w:ascii="Arial" w:hAnsi="Arial"/>
          <w:color w:val="0000FF"/>
          <w:highlight w:val="white"/>
        </w:rPr>
        <w:t>="</w:t>
      </w:r>
      <w:r>
        <w:rPr>
          <w:rFonts w:cs="Arial" w:ascii="Arial" w:hAnsi="Arial"/>
          <w:color w:val="000000"/>
          <w:highlight w:val="white"/>
        </w:rPr>
        <w:t>CE</w:t>
      </w:r>
      <w:r>
        <w:rPr>
          <w:rFonts w:cs="Arial" w:ascii="Arial" w:hAnsi="Arial"/>
          <w:color w:val="0000FF"/>
          <w:highlight w:val="white"/>
        </w:rPr>
        <w:t>"</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1</w:t>
      </w:r>
      <w:r>
        <w:rPr>
          <w:rFonts w:cs="Arial" w:ascii="Arial" w:hAnsi="Arial"/>
          <w:color w:val="0000FF"/>
          <w:highlight w:val="white"/>
        </w:rPr>
        <w:t>"</w:t>
      </w:r>
      <w:r>
        <w:rPr>
          <w:rFonts w:cs="Arial" w:ascii="Arial" w:hAnsi="Arial"/>
          <w:color w:val="FF0000"/>
          <w:highlight w:val="white"/>
        </w:rPr>
        <w:t xml:space="preserve"> codeSystem</w:t>
      </w:r>
      <w:r>
        <w:rPr>
          <w:rFonts w:cs="Arial" w:ascii="Arial" w:hAnsi="Arial"/>
          <w:color w:val="0000FF"/>
          <w:highlight w:val="white"/>
        </w:rPr>
        <w:t>="</w:t>
      </w:r>
      <w:r>
        <w:rPr>
          <w:rFonts w:cs="Arial" w:ascii="Arial" w:hAnsi="Arial"/>
          <w:color w:val="000000"/>
          <w:highlight w:val="white"/>
        </w:rPr>
        <w:t>1.2.246.537.6.600.2013</w:t>
      </w:r>
      <w:r>
        <w:rPr>
          <w:rFonts w:cs="Arial" w:ascii="Arial" w:hAnsi="Arial"/>
          <w:color w:val="0000FF"/>
          <w:highlight w:val="white"/>
        </w:rPr>
        <w:t>"</w:t>
      </w:r>
      <w:r>
        <w:rPr>
          <w:rFonts w:cs="Arial" w:ascii="Arial" w:hAnsi="Arial"/>
          <w:color w:val="FF0000"/>
          <w:highlight w:val="white"/>
        </w:rPr>
        <w:t xml:space="preserve"> codeSystemName</w:t>
      </w:r>
      <w:r>
        <w:rPr>
          <w:rFonts w:cs="Arial" w:ascii="Arial" w:hAnsi="Arial"/>
          <w:color w:val="0000FF"/>
          <w:highlight w:val="white"/>
        </w:rPr>
        <w:t>="</w:t>
      </w:r>
      <w:r>
        <w:rPr>
          <w:rFonts w:cs="Arial" w:ascii="Arial" w:hAnsi="Arial"/>
          <w:color w:val="000000"/>
          <w:highlight w:val="white"/>
        </w:rPr>
        <w:t>THL - Lääkehoidon muutoksen syy</w:t>
      </w:r>
      <w:r>
        <w:rPr>
          <w:rFonts w:cs="Arial" w:ascii="Arial" w:hAnsi="Arial"/>
          <w:color w:val="0000FF"/>
          <w:highlight w:val="white"/>
        </w:rPr>
        <w:t>"</w:t>
      </w:r>
      <w:r>
        <w:rPr>
          <w:rFonts w:cs="Arial" w:ascii="Arial" w:hAnsi="Arial"/>
          <w:color w:val="FF0000"/>
          <w:highlight w:val="white"/>
        </w:rPr>
        <w:t xml:space="preserve"> displayName</w:t>
      </w:r>
      <w:r>
        <w:rPr>
          <w:rFonts w:cs="Arial" w:ascii="Arial" w:hAnsi="Arial"/>
          <w:color w:val="0000FF"/>
          <w:highlight w:val="white"/>
        </w:rPr>
        <w:t>="</w:t>
      </w:r>
      <w:r>
        <w:rPr>
          <w:rFonts w:cs="Arial" w:ascii="Arial" w:hAnsi="Arial"/>
          <w:color w:val="000000"/>
          <w:highlight w:val="white"/>
        </w:rPr>
        <w:t>Määräaikainen hoito</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s>
        <w:autoSpaceDE w:val="false"/>
        <w:rPr>
          <w:rFonts w:ascii="Arial" w:hAnsi="Arial" w:cs="Arial"/>
          <w:color w:val="000000"/>
          <w:highlight w:val="white"/>
        </w:rPr>
      </w:pPr>
      <w:r>
        <w:rPr>
          <w:rFonts w:cs="Arial" w:ascii="Arial" w:hAnsi="Arial"/>
          <w:color w:val="0000FF"/>
          <w:highlight w:val="white"/>
        </w:rPr>
        <w:tab/>
        <w:tab/>
        <w:tab/>
        <w:t>&lt;</w:t>
      </w:r>
      <w:r>
        <w:rPr>
          <w:rFonts w:cs="Arial" w:ascii="Arial" w:hAnsi="Arial"/>
          <w:color w:val="800000"/>
          <w:highlight w:val="white"/>
        </w:rPr>
        <w:t>originalText</w:t>
      </w:r>
      <w:r>
        <w:rPr>
          <w:rFonts w:cs="Arial" w:ascii="Arial" w:hAnsi="Arial"/>
          <w:color w:val="0000FF"/>
          <w:highlight w:val="white"/>
        </w:rPr>
        <w:t>&gt;</w:t>
      </w:r>
      <w:r>
        <w:rPr>
          <w:rFonts w:cs="Arial" w:ascii="Arial" w:hAnsi="Arial"/>
          <w:color w:val="000000"/>
          <w:highlight w:val="white"/>
        </w:rPr>
        <w:t>Tähän kenttään uudistamiskiellon perustelu</w:t>
      </w:r>
      <w:r>
        <w:rPr>
          <w:rFonts w:cs="Arial" w:ascii="Arial" w:hAnsi="Arial"/>
          <w:color w:val="0000FF"/>
          <w:highlight w:val="white"/>
        </w:rPr>
        <w:t>&lt;/</w:t>
      </w:r>
      <w:r>
        <w:rPr>
          <w:rFonts w:cs="Arial" w:ascii="Arial" w:hAnsi="Arial"/>
          <w:color w:val="800000"/>
          <w:highlight w:val="white"/>
        </w:rPr>
        <w:t>originalText</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s>
        <w:autoSpaceDE w:val="false"/>
        <w:rPr>
          <w:rFonts w:ascii="Arial" w:hAnsi="Arial" w:cs="Arial"/>
          <w:color w:val="000000"/>
          <w:highlight w:val="white"/>
          <w:lang w:val="en-US"/>
        </w:rPr>
      </w:pPr>
      <w:r>
        <w:rPr>
          <w:rFonts w:cs="Arial" w:ascii="Arial" w:hAnsi="Arial"/>
          <w:color w:val="000000"/>
          <w:highlight w:val="white"/>
        </w:rPr>
        <w:tab/>
        <w:tab/>
      </w:r>
      <w:r>
        <w:rPr>
          <w:rFonts w:cs="Arial" w:ascii="Arial" w:hAnsi="Arial"/>
          <w:color w:val="0000FF"/>
          <w:highlight w:val="white"/>
          <w:lang w:val="en-US"/>
        </w:rPr>
        <w:t>&lt;/</w:t>
      </w:r>
      <w:r>
        <w:rPr>
          <w:rFonts w:cs="Arial" w:ascii="Arial" w:hAnsi="Arial"/>
          <w:color w:val="800000"/>
          <w:highlight w:val="white"/>
          <w:lang w:val="en-US"/>
        </w:rPr>
        <w:t>value</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s>
        <w:autoSpaceDE w:val="false"/>
        <w:rPr>
          <w:rFonts w:ascii="Arial" w:hAnsi="Arial" w:cs="Arial"/>
          <w:color w:val="000000"/>
          <w:highlight w:val="white"/>
          <w:lang w:val="en-US"/>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observation</w:t>
      </w:r>
      <w:r>
        <w:rPr>
          <w:rFonts w:cs="Arial" w:ascii="Arial" w:hAnsi="Arial"/>
          <w:color w:val="0000FF"/>
          <w:highlight w:val="white"/>
          <w:lang w:val="en-US"/>
        </w:rPr>
        <w:t>&gt;</w:t>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Esim. 3 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r>
    </w:p>
    <w:p>
      <w:pPr>
        <w:pStyle w:val="Normal"/>
        <w:autoSpaceDE w:val="false"/>
        <w:rPr>
          <w:rFonts w:ascii="Arial" w:hAnsi="Arial" w:cs="Arial"/>
          <w:color w:val="000000"/>
          <w:highlight w:val="white"/>
        </w:rPr>
      </w:pPr>
      <w:r>
        <w:rPr>
          <w:rFonts w:cs="Arial" w:ascii="Arial" w:hAnsi="Arial"/>
          <w:color w:val="0000FF"/>
          <w:highlight w:val="white"/>
          <w:lang w:val="en-US"/>
        </w:rPr>
        <w:t>&lt;!--</w:t>
      </w:r>
      <w:r>
        <w:rPr>
          <w:rFonts w:cs="Arial" w:ascii="Arial" w:hAnsi="Arial"/>
          <w:color w:val="808080"/>
          <w:highlight w:val="white"/>
          <w:lang w:val="en-US"/>
        </w:rPr>
        <w:t xml:space="preserve"> </w:t>
      </w:r>
      <w:r>
        <w:rPr>
          <w:rFonts w:cs="Arial" w:ascii="Arial" w:hAnsi="Arial"/>
          <w:color w:val="808080"/>
          <w:highlight w:val="white"/>
        </w:rPr>
        <w:t>Reseptin laji, uusi tieto versiossa 1.2.246.777.11.2014.16</w:t>
      </w:r>
      <w:r>
        <w:rPr>
          <w:rFonts w:cs="Arial" w:ascii="Arial" w:hAnsi="Arial"/>
          <w:color w:val="0000FF"/>
          <w:highlight w:val="white"/>
        </w:rPr>
        <w:t>--&gt;</w:t>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426" w:leader="none"/>
        </w:tabs>
        <w:autoSpaceDE w:val="false"/>
        <w:rPr>
          <w:rFonts w:ascii="Arial" w:hAnsi="Arial" w:cs="Arial"/>
          <w:color w:val="000000"/>
          <w:highlight w:val="white"/>
          <w:lang w:val="en-US"/>
        </w:rPr>
      </w:pPr>
      <w:r>
        <w:rPr>
          <w:rFonts w:cs="Arial" w:ascii="Arial" w:hAnsi="Arial"/>
          <w:color w:val="0000FF"/>
          <w:highlight w:val="white"/>
          <w:lang w:val="en-US"/>
        </w:rPr>
        <w:tab/>
        <w:t>&lt;</w:t>
      </w:r>
      <w:r>
        <w:rPr>
          <w:rFonts w:cs="Arial" w:ascii="Arial" w:hAnsi="Arial"/>
          <w:color w:val="800000"/>
          <w:highlight w:val="white"/>
          <w:lang w:val="en-US"/>
        </w:rPr>
        <w:t>observation</w:t>
      </w:r>
      <w:r>
        <w:rPr>
          <w:rFonts w:cs="Arial" w:ascii="Arial" w:hAnsi="Arial"/>
          <w:color w:val="FF0000"/>
          <w:highlight w:val="white"/>
          <w:lang w:val="en-US"/>
        </w:rPr>
        <w:t xml:space="preserve"> classCode</w:t>
      </w:r>
      <w:r>
        <w:rPr>
          <w:rFonts w:cs="Arial" w:ascii="Arial" w:hAnsi="Arial"/>
          <w:color w:val="0000FF"/>
          <w:highlight w:val="white"/>
          <w:lang w:val="en-US"/>
        </w:rPr>
        <w:t>="</w:t>
      </w:r>
      <w:r>
        <w:rPr>
          <w:rFonts w:cs="Arial" w:ascii="Arial" w:hAnsi="Arial"/>
          <w:color w:val="000000"/>
          <w:highlight w:val="white"/>
          <w:lang w:val="en-US"/>
        </w:rPr>
        <w:t>OBS</w:t>
      </w:r>
      <w:r>
        <w:rPr>
          <w:rFonts w:cs="Arial" w:ascii="Arial" w:hAnsi="Arial"/>
          <w:color w:val="0000FF"/>
          <w:highlight w:val="white"/>
          <w:lang w:val="en-US"/>
        </w:rPr>
        <w:t>"</w:t>
      </w:r>
      <w:r>
        <w:rPr>
          <w:rFonts w:cs="Arial" w:ascii="Arial" w:hAnsi="Arial"/>
          <w:color w:val="FF0000"/>
          <w:highlight w:val="white"/>
          <w:lang w:val="en-US"/>
        </w:rPr>
        <w:t xml:space="preserve"> moodCode</w:t>
      </w:r>
      <w:r>
        <w:rPr>
          <w:rFonts w:cs="Arial" w:ascii="Arial" w:hAnsi="Arial"/>
          <w:color w:val="0000FF"/>
          <w:highlight w:val="white"/>
          <w:lang w:val="en-US"/>
        </w:rPr>
        <w:t>="</w:t>
      </w:r>
      <w:r>
        <w:rPr>
          <w:rFonts w:cs="Arial" w:ascii="Arial" w:hAnsi="Arial"/>
          <w:color w:val="000000"/>
          <w:highlight w:val="white"/>
          <w:lang w:val="en-US"/>
        </w:rPr>
        <w:t>EVN</w:t>
      </w:r>
      <w:r>
        <w:rPr>
          <w:rFonts w:cs="Arial" w:ascii="Arial" w:hAnsi="Arial"/>
          <w:color w:val="0000FF"/>
          <w:highlight w:val="white"/>
          <w:lang w:val="en-US"/>
        </w:rPr>
        <w:t>"&gt;</w:t>
      </w:r>
    </w:p>
    <w:p>
      <w:pPr>
        <w:pStyle w:val="Normal"/>
        <w:tabs>
          <w:tab w:val="clear" w:pos="1304"/>
          <w:tab w:val="left" w:pos="851" w:leader="none"/>
        </w:tabs>
        <w:autoSpaceDE w:val="false"/>
        <w:rPr>
          <w:rFonts w:ascii="Arial" w:hAnsi="Arial" w:cs="Arial"/>
          <w:color w:val="0000FF"/>
          <w:highlight w:val="white"/>
          <w:lang w:val="en-US"/>
        </w:rPr>
      </w:pPr>
      <w:r>
        <w:rPr>
          <w:rFonts w:cs="Arial" w:ascii="Arial" w:hAnsi="Arial"/>
          <w:color w:val="0000FF"/>
          <w:highlight w:val="white"/>
          <w:lang w:val="en-US"/>
        </w:rPr>
        <w:tab/>
        <w:t>&lt;</w:t>
      </w:r>
      <w:r>
        <w:rPr>
          <w:rFonts w:cs="Arial" w:ascii="Arial" w:hAnsi="Arial"/>
          <w:color w:val="800000"/>
          <w:highlight w:val="white"/>
          <w:lang w:val="en-US"/>
        </w:rPr>
        <w:t>code</w:t>
      </w:r>
      <w:r>
        <w:rPr>
          <w:rFonts w:cs="Arial" w:ascii="Arial" w:hAnsi="Arial"/>
          <w:color w:val="FF0000"/>
          <w:highlight w:val="white"/>
          <w:lang w:val="en-US"/>
        </w:rPr>
        <w:t xml:space="preserve"> code</w:t>
      </w:r>
      <w:r>
        <w:rPr>
          <w:rFonts w:cs="Arial" w:ascii="Arial" w:hAnsi="Arial"/>
          <w:color w:val="0000FF"/>
          <w:highlight w:val="white"/>
          <w:lang w:val="en-US"/>
        </w:rPr>
        <w:t>="</w:t>
      </w:r>
      <w:r>
        <w:rPr>
          <w:rFonts w:cs="Arial" w:ascii="Arial" w:hAnsi="Arial"/>
          <w:color w:val="000000"/>
          <w:highlight w:val="white"/>
          <w:lang w:val="en-US"/>
        </w:rPr>
        <w:t>169</w:t>
      </w:r>
      <w:r>
        <w:rPr>
          <w:rFonts w:cs="Arial" w:ascii="Arial" w:hAnsi="Arial"/>
          <w:color w:val="0000FF"/>
          <w:highlight w:val="white"/>
          <w:lang w:val="en-US"/>
        </w:rPr>
        <w:t>"</w:t>
      </w:r>
      <w:r>
        <w:rPr>
          <w:rFonts w:cs="Arial" w:ascii="Arial" w:hAnsi="Arial"/>
          <w:color w:val="FF0000"/>
          <w:highlight w:val="white"/>
          <w:lang w:val="en-US"/>
        </w:rPr>
        <w:t xml:space="preserve"> codeSystem</w:t>
      </w:r>
      <w:r>
        <w:rPr>
          <w:rFonts w:cs="Arial" w:ascii="Arial" w:hAnsi="Arial"/>
          <w:color w:val="0000FF"/>
          <w:highlight w:val="white"/>
          <w:lang w:val="en-US"/>
        </w:rPr>
        <w:t>="</w:t>
      </w:r>
      <w:r>
        <w:rPr>
          <w:rFonts w:cs="Arial" w:ascii="Arial" w:hAnsi="Arial"/>
          <w:color w:val="000000"/>
          <w:highlight w:val="white"/>
          <w:lang w:val="en-US"/>
        </w:rPr>
        <w:t>1.2.246.537.6.12.2002.126</w:t>
      </w:r>
      <w:r>
        <w:rPr>
          <w:rFonts w:cs="Arial" w:ascii="Arial" w:hAnsi="Arial"/>
          <w:color w:val="0000FF"/>
          <w:highlight w:val="white"/>
          <w:lang w:val="en-US"/>
        </w:rPr>
        <w:t>"</w:t>
      </w:r>
    </w:p>
    <w:p>
      <w:pPr>
        <w:pStyle w:val="Normal"/>
        <w:autoSpaceDE w:val="false"/>
        <w:ind w:firstLine="1304"/>
        <w:rPr>
          <w:rFonts w:ascii="Arial" w:hAnsi="Arial" w:cs="Arial"/>
          <w:color w:val="0000FF"/>
          <w:highlight w:val="white"/>
          <w:lang w:val="en-US"/>
        </w:rPr>
      </w:pPr>
      <w:r>
        <w:rPr>
          <w:rFonts w:eastAsia="Arial" w:cs="Arial" w:ascii="Arial" w:hAnsi="Arial"/>
          <w:color w:val="FF0000"/>
          <w:highlight w:val="white"/>
          <w:lang w:val="en-US"/>
        </w:rPr>
        <w:t xml:space="preserve"> </w:t>
      </w:r>
      <w:r>
        <w:rPr>
          <w:rFonts w:cs="Arial" w:ascii="Arial" w:hAnsi="Arial"/>
          <w:color w:val="FF0000"/>
          <w:highlight w:val="white"/>
          <w:lang w:val="en-US"/>
        </w:rPr>
        <w:t>codeSystemName</w:t>
      </w:r>
      <w:r>
        <w:rPr>
          <w:rFonts w:cs="Arial" w:ascii="Arial" w:hAnsi="Arial"/>
          <w:color w:val="0000FF"/>
          <w:highlight w:val="white"/>
          <w:lang w:val="en-US"/>
        </w:rPr>
        <w:t>="</w:t>
      </w:r>
      <w:r>
        <w:rPr>
          <w:rFonts w:cs="Arial" w:ascii="Arial" w:hAnsi="Arial"/>
          <w:color w:val="000000"/>
          <w:highlight w:val="white"/>
          <w:lang w:val="en-US"/>
        </w:rPr>
        <w:t>Lääkityslista</w:t>
      </w:r>
      <w:r>
        <w:rPr>
          <w:rFonts w:cs="Arial" w:ascii="Arial" w:hAnsi="Arial"/>
          <w:color w:val="0000FF"/>
          <w:highlight w:val="white"/>
          <w:lang w:val="en-US"/>
        </w:rPr>
        <w:t>"</w:t>
      </w:r>
      <w:r>
        <w:rPr>
          <w:rFonts w:cs="Arial" w:ascii="Arial" w:hAnsi="Arial"/>
          <w:color w:val="FF0000"/>
          <w:highlight w:val="white"/>
          <w:lang w:val="en-US"/>
        </w:rPr>
        <w:t xml:space="preserve"> displayName</w:t>
      </w:r>
      <w:r>
        <w:rPr>
          <w:rFonts w:cs="Arial" w:ascii="Arial" w:hAnsi="Arial"/>
          <w:color w:val="0000FF"/>
          <w:highlight w:val="white"/>
          <w:lang w:val="en-US"/>
        </w:rPr>
        <w:t>="</w:t>
      </w:r>
      <w:r>
        <w:rPr>
          <w:rFonts w:cs="Arial" w:ascii="Arial" w:hAnsi="Arial"/>
          <w:color w:val="000000"/>
          <w:highlight w:val="white"/>
          <w:lang w:val="en-US"/>
        </w:rPr>
        <w:t>Reseptin laji</w:t>
      </w:r>
      <w:r>
        <w:rPr>
          <w:rFonts w:cs="Arial" w:ascii="Arial" w:hAnsi="Arial"/>
          <w:color w:val="0000FF"/>
          <w:highlight w:val="white"/>
          <w:lang w:val="en-US"/>
        </w:rPr>
        <w:t>"/&gt;</w:t>
      </w:r>
    </w:p>
    <w:p>
      <w:pPr>
        <w:pStyle w:val="Normal"/>
        <w:tabs>
          <w:tab w:val="clear" w:pos="1304"/>
          <w:tab w:val="left" w:pos="851" w:leader="none"/>
        </w:tabs>
        <w:autoSpaceDE w:val="false"/>
        <w:rPr>
          <w:rFonts w:ascii="Arial" w:hAnsi="Arial" w:cs="Arial"/>
          <w:color w:val="FF0000"/>
          <w:highlight w:val="white"/>
          <w:lang w:val="en-US"/>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value</w:t>
      </w:r>
      <w:r>
        <w:rPr>
          <w:rFonts w:cs="Arial" w:ascii="Arial" w:hAnsi="Arial"/>
          <w:color w:val="FF0000"/>
          <w:highlight w:val="white"/>
          <w:lang w:val="en-US"/>
        </w:rPr>
        <w:t xml:space="preserve"> code</w:t>
      </w:r>
      <w:r>
        <w:rPr>
          <w:rFonts w:cs="Arial" w:ascii="Arial" w:hAnsi="Arial"/>
          <w:color w:val="0000FF"/>
          <w:highlight w:val="white"/>
          <w:lang w:val="en-US"/>
        </w:rPr>
        <w:t>="</w:t>
      </w:r>
      <w:r>
        <w:rPr>
          <w:rFonts w:cs="Arial" w:ascii="Arial" w:hAnsi="Arial"/>
          <w:color w:val="000000"/>
          <w:highlight w:val="white"/>
          <w:lang w:val="en-US"/>
        </w:rPr>
        <w:t>1</w:t>
      </w:r>
      <w:r>
        <w:rPr>
          <w:rFonts w:cs="Arial" w:ascii="Arial" w:hAnsi="Arial"/>
          <w:color w:val="0000FF"/>
          <w:highlight w:val="white"/>
          <w:lang w:val="en-US"/>
        </w:rPr>
        <w:t>"</w:t>
      </w:r>
      <w:r>
        <w:rPr>
          <w:rFonts w:cs="Arial" w:ascii="Arial" w:hAnsi="Arial"/>
          <w:color w:val="FF0000"/>
          <w:highlight w:val="white"/>
          <w:lang w:val="en-US"/>
        </w:rPr>
        <w:t xml:space="preserve"> codeSystem</w:t>
      </w:r>
      <w:r>
        <w:rPr>
          <w:rFonts w:cs="Arial" w:ascii="Arial" w:hAnsi="Arial"/>
          <w:color w:val="0000FF"/>
          <w:highlight w:val="white"/>
          <w:lang w:val="en-US"/>
        </w:rPr>
        <w:t>="</w:t>
      </w:r>
      <w:r>
        <w:rPr>
          <w:rFonts w:cs="Arial" w:ascii="Arial" w:hAnsi="Arial"/>
          <w:color w:val="000000"/>
          <w:highlight w:val="white"/>
          <w:lang w:val="en-US"/>
        </w:rPr>
        <w:t>1.2.246.537.6.605.2014</w:t>
      </w:r>
      <w:r>
        <w:rPr>
          <w:rFonts w:cs="Arial" w:ascii="Arial" w:hAnsi="Arial"/>
          <w:color w:val="0000FF"/>
          <w:highlight w:val="white"/>
          <w:lang w:val="en-US"/>
        </w:rPr>
        <w:t>"</w:t>
      </w:r>
    </w:p>
    <w:p>
      <w:pPr>
        <w:pStyle w:val="Normal"/>
        <w:autoSpaceDE w:val="false"/>
        <w:ind w:firstLine="1304"/>
        <w:rPr>
          <w:rFonts w:ascii="Arial" w:hAnsi="Arial" w:cs="Arial"/>
          <w:color w:val="0000FF"/>
          <w:highlight w:val="white"/>
          <w:lang w:val="en-US"/>
        </w:rPr>
      </w:pPr>
      <w:r>
        <w:rPr>
          <w:rFonts w:cs="Arial" w:ascii="Arial" w:hAnsi="Arial"/>
          <w:color w:val="FF0000"/>
          <w:highlight w:val="white"/>
          <w:lang w:val="en-US"/>
        </w:rPr>
        <w:t>codeSystemName</w:t>
      </w:r>
      <w:r>
        <w:rPr>
          <w:rFonts w:cs="Arial" w:ascii="Arial" w:hAnsi="Arial"/>
          <w:color w:val="0000FF"/>
          <w:highlight w:val="white"/>
          <w:lang w:val="en-US"/>
        </w:rPr>
        <w:t>="</w:t>
      </w:r>
      <w:r>
        <w:rPr>
          <w:rFonts w:cs="Arial" w:ascii="Arial" w:hAnsi="Arial"/>
          <w:color w:val="000000"/>
          <w:highlight w:val="white"/>
          <w:lang w:val="en-US"/>
        </w:rPr>
        <w:t>THL - Reseptin laji</w:t>
      </w:r>
      <w:r>
        <w:rPr>
          <w:rFonts w:cs="Arial" w:ascii="Arial" w:hAnsi="Arial"/>
          <w:color w:val="0000FF"/>
          <w:highlight w:val="white"/>
          <w:lang w:val="en-US"/>
        </w:rPr>
        <w:t>"</w:t>
      </w:r>
    </w:p>
    <w:p>
      <w:pPr>
        <w:pStyle w:val="Normal"/>
        <w:autoSpaceDE w:val="false"/>
        <w:ind w:firstLine="1304"/>
        <w:rPr>
          <w:rFonts w:ascii="Arial" w:hAnsi="Arial" w:cs="Arial"/>
          <w:color w:val="000000"/>
          <w:highlight w:val="white"/>
          <w:lang w:val="en-US"/>
        </w:rPr>
      </w:pPr>
      <w:r>
        <w:rPr>
          <w:rFonts w:cs="Arial" w:ascii="Arial" w:hAnsi="Arial"/>
          <w:color w:val="FF0000"/>
          <w:highlight w:val="white"/>
          <w:lang w:val="en-US"/>
        </w:rPr>
        <w:t>displayName</w:t>
      </w:r>
      <w:r>
        <w:rPr>
          <w:rFonts w:cs="Arial" w:ascii="Arial" w:hAnsi="Arial"/>
          <w:color w:val="0000FF"/>
          <w:highlight w:val="white"/>
          <w:lang w:val="en-US"/>
        </w:rPr>
        <w:t>="</w:t>
      </w:r>
      <w:r>
        <w:rPr>
          <w:rFonts w:cs="Arial" w:ascii="Arial" w:hAnsi="Arial"/>
          <w:color w:val="000000"/>
          <w:highlight w:val="white"/>
          <w:lang w:val="en-US"/>
        </w:rPr>
        <w:t>Resepti</w:t>
      </w:r>
      <w:r>
        <w:rPr>
          <w:rFonts w:cs="Arial" w:ascii="Arial" w:hAnsi="Arial"/>
          <w:color w:val="0000FF"/>
          <w:highlight w:val="white"/>
          <w:lang w:val="en-US"/>
        </w:rPr>
        <w:t>"</w:t>
      </w:r>
      <w:r>
        <w:rPr>
          <w:rFonts w:cs="Arial" w:ascii="Arial" w:hAnsi="Arial"/>
          <w:color w:val="FF0000"/>
          <w:highlight w:val="white"/>
          <w:lang w:val="en-US"/>
        </w:rPr>
        <w:t xml:space="preserve"> xsi:type</w:t>
      </w:r>
      <w:r>
        <w:rPr>
          <w:rFonts w:cs="Arial" w:ascii="Arial" w:hAnsi="Arial"/>
          <w:color w:val="0000FF"/>
          <w:highlight w:val="white"/>
          <w:lang w:val="en-US"/>
        </w:rPr>
        <w:t>="</w:t>
      </w:r>
      <w:r>
        <w:rPr>
          <w:rFonts w:cs="Arial" w:ascii="Arial" w:hAnsi="Arial"/>
          <w:color w:val="000000"/>
          <w:highlight w:val="white"/>
          <w:lang w:val="en-US"/>
        </w:rPr>
        <w:t>CE</w:t>
      </w:r>
      <w:r>
        <w:rPr>
          <w:rFonts w:cs="Arial" w:ascii="Arial" w:hAnsi="Arial"/>
          <w:color w:val="0000FF"/>
          <w:highlight w:val="white"/>
          <w:lang w:val="en-US"/>
        </w:rPr>
        <w:t>"/&gt;</w:t>
      </w:r>
    </w:p>
    <w:p>
      <w:pPr>
        <w:pStyle w:val="Normal"/>
        <w:tabs>
          <w:tab w:val="clear" w:pos="1304"/>
          <w:tab w:val="left" w:pos="426" w:leader="none"/>
        </w:tabs>
        <w:autoSpaceDE w:val="false"/>
        <w:rPr>
          <w:rFonts w:ascii="Arial" w:hAnsi="Arial" w:cs="Arial"/>
          <w:color w:val="000000"/>
          <w:highlight w:val="white"/>
        </w:rPr>
      </w:pPr>
      <w:r>
        <w:rPr>
          <w:rFonts w:cs="Arial" w:ascii="Arial" w:hAnsi="Arial"/>
          <w:color w:val="000000"/>
          <w:highlight w:val="white"/>
          <w:lang w:val="en-US"/>
        </w:rPr>
        <w:tab/>
      </w:r>
      <w:r>
        <w:rPr>
          <w:rFonts w:cs="Arial" w:ascii="Arial" w:hAnsi="Arial"/>
          <w:color w:val="0000FF"/>
          <w:highlight w:val="white"/>
        </w:rPr>
        <w:t>&lt;/</w:t>
      </w:r>
      <w:r>
        <w:rPr>
          <w:rFonts w:cs="Arial" w:ascii="Arial" w:hAnsi="Arial"/>
          <w:color w:val="800000"/>
          <w:highlight w:val="white"/>
        </w:rPr>
        <w:t>observation</w:t>
      </w:r>
      <w:r>
        <w:rPr>
          <w:rFonts w:cs="Arial" w:ascii="Arial" w:hAnsi="Arial"/>
          <w:color w:val="0000FF"/>
          <w:highlight w:val="white"/>
        </w:rPr>
        <w:t>&gt;</w:t>
      </w:r>
    </w:p>
    <w:p>
      <w:pPr>
        <w:pStyle w:val="Normal"/>
        <w:autoSpaceDE w:val="false"/>
        <w:rPr/>
      </w:pPr>
      <w:r>
        <w:rPr>
          <w:rFonts w:cs="Arial" w:ascii="Arial" w:hAnsi="Arial"/>
          <w:color w:val="0000FF"/>
          <w:highlight w:val="white"/>
        </w:rPr>
        <w:t>&lt;/</w:t>
      </w:r>
      <w:r>
        <w:rPr>
          <w:rFonts w:cs="Arial" w:ascii="Arial" w:hAnsi="Arial"/>
          <w:color w:val="800000"/>
          <w:highlight w:val="white"/>
        </w:rPr>
        <w:t>component</w:t>
      </w:r>
      <w:r>
        <w:rPr>
          <w:rFonts w:cs="Arial" w:ascii="Arial" w:hAnsi="Arial"/>
          <w:color w:val="0000FF"/>
          <w:highlight w:val="white"/>
        </w:rPr>
        <w:t>&gt;</w:t>
      </w:r>
    </w:p>
    <w:p>
      <w:pPr>
        <w:pStyle w:val="Normal"/>
        <w:autoSpaceDE w:val="false"/>
        <w:rPr>
          <w:rFonts w:ascii="Arial" w:hAnsi="Arial" w:cs="Arial"/>
          <w:color w:val="0000FF"/>
          <w:highlight w:val="white"/>
        </w:rPr>
      </w:pPr>
      <w:r>
        <w:rPr>
          <w:rFonts w:cs="Arial" w:ascii="Arial" w:hAnsi="Arial"/>
          <w:color w:val="0000FF"/>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Jos reseptin lajina on sairaala-apteekkiresepti, tallennetaan sairaala-apteekin tiedot kyseisen component.observationin author-rakenteeseen.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Esim. 3 b</w:t>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&lt;</w:t>
      </w:r>
      <w:r>
        <w:rPr>
          <w:rFonts w:cs="Arial" w:ascii="Arial" w:hAnsi="Arial"/>
          <w:color w:val="800000"/>
          <w:highlight w:val="white"/>
          <w:lang w:val="en-US"/>
        </w:rPr>
        <w:t>observation</w:t>
      </w:r>
      <w:r>
        <w:rPr>
          <w:rFonts w:cs="Arial" w:ascii="Arial" w:hAnsi="Arial"/>
          <w:color w:val="FF0000"/>
          <w:highlight w:val="white"/>
          <w:lang w:val="en-US"/>
        </w:rPr>
        <w:t xml:space="preserve"> classCode</w:t>
      </w:r>
      <w:r>
        <w:rPr>
          <w:rFonts w:cs="Arial" w:ascii="Arial" w:hAnsi="Arial"/>
          <w:color w:val="0000FF"/>
          <w:highlight w:val="white"/>
          <w:lang w:val="en-US"/>
        </w:rPr>
        <w:t>="</w:t>
      </w:r>
      <w:r>
        <w:rPr>
          <w:rFonts w:cs="Arial" w:ascii="Arial" w:hAnsi="Arial"/>
          <w:color w:val="000000"/>
          <w:highlight w:val="white"/>
          <w:lang w:val="en-US"/>
        </w:rPr>
        <w:t>OBS</w:t>
      </w:r>
      <w:r>
        <w:rPr>
          <w:rFonts w:cs="Arial" w:ascii="Arial" w:hAnsi="Arial"/>
          <w:color w:val="0000FF"/>
          <w:highlight w:val="white"/>
          <w:lang w:val="en-US"/>
        </w:rPr>
        <w:t>"</w:t>
      </w:r>
      <w:r>
        <w:rPr>
          <w:rFonts w:cs="Arial" w:ascii="Arial" w:hAnsi="Arial"/>
          <w:color w:val="FF0000"/>
          <w:highlight w:val="white"/>
          <w:lang w:val="en-US"/>
        </w:rPr>
        <w:t xml:space="preserve"> moodCode</w:t>
      </w:r>
      <w:r>
        <w:rPr>
          <w:rFonts w:cs="Arial" w:ascii="Arial" w:hAnsi="Arial"/>
          <w:color w:val="0000FF"/>
          <w:highlight w:val="white"/>
          <w:lang w:val="en-US"/>
        </w:rPr>
        <w:t>="</w:t>
      </w:r>
      <w:r>
        <w:rPr>
          <w:rFonts w:cs="Arial" w:ascii="Arial" w:hAnsi="Arial"/>
          <w:color w:val="000000"/>
          <w:highlight w:val="white"/>
          <w:lang w:val="en-US"/>
        </w:rPr>
        <w:t>EVN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FF0000"/>
          <w:highlight w:val="white"/>
          <w:lang w:val="en-US"/>
        </w:rPr>
      </w:pPr>
      <w:r>
        <w:rPr>
          <w:rFonts w:cs="Arial" w:ascii="Arial" w:hAnsi="Arial"/>
          <w:color w:val="0000FF"/>
          <w:highlight w:val="white"/>
          <w:lang w:val="en-US"/>
        </w:rPr>
        <w:tab/>
        <w:tab/>
        <w:t>&lt;</w:t>
      </w:r>
      <w:r>
        <w:rPr>
          <w:rFonts w:cs="Arial" w:ascii="Arial" w:hAnsi="Arial"/>
          <w:color w:val="800000"/>
          <w:highlight w:val="white"/>
          <w:lang w:val="en-US"/>
        </w:rPr>
        <w:t>code</w:t>
      </w:r>
      <w:r>
        <w:rPr>
          <w:rFonts w:cs="Arial" w:ascii="Arial" w:hAnsi="Arial"/>
          <w:color w:val="FF0000"/>
          <w:highlight w:val="white"/>
          <w:lang w:val="en-US"/>
        </w:rPr>
        <w:t xml:space="preserve"> code</w:t>
      </w:r>
      <w:r>
        <w:rPr>
          <w:rFonts w:cs="Arial" w:ascii="Arial" w:hAnsi="Arial"/>
          <w:color w:val="0000FF"/>
          <w:highlight w:val="white"/>
          <w:lang w:val="en-US"/>
        </w:rPr>
        <w:t>="</w:t>
      </w:r>
      <w:r>
        <w:rPr>
          <w:rFonts w:cs="Arial" w:ascii="Arial" w:hAnsi="Arial"/>
          <w:color w:val="000000"/>
          <w:highlight w:val="white"/>
          <w:lang w:val="en-US"/>
        </w:rPr>
        <w:t>169</w:t>
      </w:r>
      <w:r>
        <w:rPr>
          <w:rFonts w:cs="Arial" w:ascii="Arial" w:hAnsi="Arial"/>
          <w:color w:val="0000FF"/>
          <w:highlight w:val="white"/>
          <w:lang w:val="en-US"/>
        </w:rPr>
        <w:t>"</w:t>
      </w:r>
      <w:r>
        <w:rPr>
          <w:rFonts w:cs="Arial" w:ascii="Arial" w:hAnsi="Arial"/>
          <w:color w:val="FF0000"/>
          <w:highlight w:val="white"/>
          <w:lang w:val="en-US"/>
        </w:rPr>
        <w:t xml:space="preserve"> codeSystem</w:t>
      </w:r>
      <w:r>
        <w:rPr>
          <w:rFonts w:cs="Arial" w:ascii="Arial" w:hAnsi="Arial"/>
          <w:color w:val="0000FF"/>
          <w:highlight w:val="white"/>
          <w:lang w:val="en-US"/>
        </w:rPr>
        <w:t>="</w:t>
      </w:r>
      <w:r>
        <w:rPr>
          <w:rFonts w:cs="Arial" w:ascii="Arial" w:hAnsi="Arial"/>
          <w:color w:val="000000"/>
          <w:highlight w:val="white"/>
          <w:lang w:val="en-US"/>
        </w:rPr>
        <w:t>1.2.246.537.6.12.2002.126</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FF0000"/>
          <w:highlight w:val="white"/>
          <w:lang w:val="en-US"/>
        </w:rPr>
        <w:tab/>
        <w:tab/>
        <w:tab/>
        <w:tab/>
        <w:t>codeSystemName</w:t>
      </w:r>
      <w:r>
        <w:rPr>
          <w:rFonts w:cs="Arial" w:ascii="Arial" w:hAnsi="Arial"/>
          <w:color w:val="0000FF"/>
          <w:highlight w:val="white"/>
          <w:lang w:val="en-US"/>
        </w:rPr>
        <w:t>="</w:t>
      </w:r>
      <w:r>
        <w:rPr>
          <w:rFonts w:cs="Arial" w:ascii="Arial" w:hAnsi="Arial"/>
          <w:color w:val="000000"/>
          <w:highlight w:val="white"/>
          <w:lang w:val="en-US"/>
        </w:rPr>
        <w:t>Lääkityslista</w:t>
      </w:r>
      <w:r>
        <w:rPr>
          <w:rFonts w:cs="Arial" w:ascii="Arial" w:hAnsi="Arial"/>
          <w:color w:val="0000FF"/>
          <w:highlight w:val="white"/>
          <w:lang w:val="en-US"/>
        </w:rPr>
        <w:t>"</w:t>
      </w:r>
      <w:r>
        <w:rPr>
          <w:rFonts w:cs="Arial" w:ascii="Arial" w:hAnsi="Arial"/>
          <w:color w:val="FF0000"/>
          <w:highlight w:val="white"/>
          <w:lang w:val="en-US"/>
        </w:rPr>
        <w:t xml:space="preserve"> displayName</w:t>
      </w:r>
      <w:r>
        <w:rPr>
          <w:rFonts w:cs="Arial" w:ascii="Arial" w:hAnsi="Arial"/>
          <w:color w:val="0000FF"/>
          <w:highlight w:val="white"/>
          <w:lang w:val="en-US"/>
        </w:rPr>
        <w:t>="</w:t>
      </w:r>
      <w:r>
        <w:rPr>
          <w:rFonts w:cs="Arial" w:ascii="Arial" w:hAnsi="Arial"/>
          <w:color w:val="000000"/>
          <w:highlight w:val="white"/>
          <w:lang w:val="en-US"/>
        </w:rPr>
        <w:t>Reseptin laji</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FF0000"/>
          <w:highlight w:val="white"/>
          <w:lang w:val="en-US"/>
        </w:rPr>
      </w:pPr>
      <w:r>
        <w:rPr>
          <w:rFonts w:cs="Arial" w:ascii="Arial" w:hAnsi="Arial"/>
          <w:color w:val="0000FF"/>
          <w:highlight w:val="white"/>
          <w:lang w:val="en-US"/>
        </w:rPr>
        <w:tab/>
        <w:tab/>
        <w:t>&lt;</w:t>
      </w:r>
      <w:r>
        <w:rPr>
          <w:rFonts w:cs="Arial" w:ascii="Arial" w:hAnsi="Arial"/>
          <w:color w:val="800000"/>
          <w:highlight w:val="white"/>
          <w:lang w:val="en-US"/>
        </w:rPr>
        <w:t>value</w:t>
      </w:r>
      <w:r>
        <w:rPr>
          <w:rFonts w:cs="Arial" w:ascii="Arial" w:hAnsi="Arial"/>
          <w:color w:val="FF0000"/>
          <w:highlight w:val="white"/>
          <w:lang w:val="en-US"/>
        </w:rPr>
        <w:t xml:space="preserve"> code</w:t>
      </w:r>
      <w:r>
        <w:rPr>
          <w:rFonts w:cs="Arial" w:ascii="Arial" w:hAnsi="Arial"/>
          <w:color w:val="0000FF"/>
          <w:highlight w:val="white"/>
          <w:lang w:val="en-US"/>
        </w:rPr>
        <w:t>="</w:t>
      </w:r>
      <w:r>
        <w:rPr>
          <w:rFonts w:cs="Arial" w:ascii="Arial" w:hAnsi="Arial"/>
          <w:color w:val="000000"/>
          <w:highlight w:val="white"/>
          <w:lang w:val="en-US"/>
        </w:rPr>
        <w:t>2</w:t>
      </w:r>
      <w:r>
        <w:rPr>
          <w:rFonts w:cs="Arial" w:ascii="Arial" w:hAnsi="Arial"/>
          <w:color w:val="0000FF"/>
          <w:highlight w:val="white"/>
          <w:lang w:val="en-US"/>
        </w:rPr>
        <w:t>"</w:t>
      </w:r>
      <w:r>
        <w:rPr>
          <w:rFonts w:cs="Arial" w:ascii="Arial" w:hAnsi="Arial"/>
          <w:color w:val="FF0000"/>
          <w:highlight w:val="white"/>
          <w:lang w:val="en-US"/>
        </w:rPr>
        <w:t xml:space="preserve"> codeSystem</w:t>
      </w:r>
      <w:r>
        <w:rPr>
          <w:rFonts w:cs="Arial" w:ascii="Arial" w:hAnsi="Arial"/>
          <w:color w:val="0000FF"/>
          <w:highlight w:val="white"/>
          <w:lang w:val="en-US"/>
        </w:rPr>
        <w:t>="</w:t>
      </w:r>
      <w:r>
        <w:rPr>
          <w:rFonts w:cs="Arial" w:ascii="Arial" w:hAnsi="Arial"/>
          <w:color w:val="000000"/>
          <w:highlight w:val="white"/>
          <w:lang w:val="en-US"/>
        </w:rPr>
        <w:t>1.2.246.537.6.605.2014</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FF0000"/>
          <w:highlight w:val="white"/>
          <w:lang w:val="en-US"/>
        </w:rPr>
      </w:pPr>
      <w:r>
        <w:rPr>
          <w:rFonts w:cs="Arial" w:ascii="Arial" w:hAnsi="Arial"/>
          <w:color w:val="FF0000"/>
          <w:highlight w:val="white"/>
          <w:lang w:val="en-US"/>
        </w:rPr>
        <w:tab/>
        <w:tab/>
        <w:tab/>
        <w:tab/>
        <w:t>codeSystemName</w:t>
      </w:r>
      <w:r>
        <w:rPr>
          <w:rFonts w:cs="Arial" w:ascii="Arial" w:hAnsi="Arial"/>
          <w:color w:val="0000FF"/>
          <w:highlight w:val="white"/>
          <w:lang w:val="en-US"/>
        </w:rPr>
        <w:t>="</w:t>
      </w:r>
      <w:r>
        <w:rPr>
          <w:rFonts w:cs="Arial" w:ascii="Arial" w:hAnsi="Arial"/>
          <w:color w:val="000000"/>
          <w:highlight w:val="white"/>
          <w:lang w:val="en-US"/>
        </w:rPr>
        <w:t>THL - Reseptin laji</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00"/>
          <w:highlight w:val="white"/>
        </w:rPr>
      </w:pPr>
      <w:r>
        <w:rPr>
          <w:rFonts w:cs="Arial" w:ascii="Arial" w:hAnsi="Arial"/>
          <w:color w:val="FF0000"/>
          <w:highlight w:val="white"/>
          <w:lang w:val="en-US"/>
        </w:rPr>
        <w:tab/>
        <w:tab/>
        <w:tab/>
        <w:tab/>
      </w:r>
      <w:r>
        <w:rPr>
          <w:rFonts w:cs="Arial" w:ascii="Arial" w:hAnsi="Arial"/>
          <w:color w:val="FF0000"/>
          <w:highlight w:val="white"/>
        </w:rPr>
        <w:t>displayName</w:t>
      </w:r>
      <w:r>
        <w:rPr>
          <w:rFonts w:cs="Arial" w:ascii="Arial" w:hAnsi="Arial"/>
          <w:color w:val="0000FF"/>
          <w:highlight w:val="white"/>
        </w:rPr>
        <w:t>="</w:t>
      </w:r>
      <w:r>
        <w:rPr>
          <w:rFonts w:cs="Arial" w:ascii="Arial" w:hAnsi="Arial"/>
          <w:color w:val="000000"/>
          <w:highlight w:val="white"/>
        </w:rPr>
        <w:t>Sairaala-apteekkiresepti</w:t>
      </w:r>
      <w:r>
        <w:rPr>
          <w:rFonts w:cs="Arial" w:ascii="Arial" w:hAnsi="Arial"/>
          <w:color w:val="0000FF"/>
          <w:highlight w:val="white"/>
        </w:rPr>
        <w:t>"</w:t>
      </w:r>
      <w:r>
        <w:rPr>
          <w:rFonts w:cs="Arial" w:ascii="Arial" w:hAnsi="Arial"/>
          <w:color w:val="FF0000"/>
          <w:highlight w:val="white"/>
        </w:rPr>
        <w:t xml:space="preserve"> xsi:type</w:t>
      </w:r>
      <w:r>
        <w:rPr>
          <w:rFonts w:cs="Arial" w:ascii="Arial" w:hAnsi="Arial"/>
          <w:color w:val="0000FF"/>
          <w:highlight w:val="white"/>
        </w:rPr>
        <w:t>="</w:t>
      </w:r>
      <w:r>
        <w:rPr>
          <w:rFonts w:cs="Arial" w:ascii="Arial" w:hAnsi="Arial"/>
          <w:color w:val="000000"/>
          <w:highlight w:val="white"/>
        </w:rPr>
        <w:t>CE</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rPr>
      </w:pPr>
      <w:r>
        <w:rPr>
          <w:rFonts w:cs="Arial" w:ascii="Arial" w:hAnsi="Arial"/>
          <w:color w:val="000000"/>
          <w:highlight w:val="white"/>
        </w:rPr>
        <w:tab/>
        <w:tab/>
      </w:r>
      <w:r>
        <w:rPr>
          <w:rFonts w:cs="Arial" w:ascii="Arial" w:hAnsi="Arial"/>
          <w:color w:val="0000FF"/>
          <w:highlight w:val="white"/>
        </w:rPr>
        <w:t>&lt;!--</w:t>
      </w:r>
      <w:r>
        <w:rPr>
          <w:rFonts w:cs="Arial" w:ascii="Arial" w:hAnsi="Arial"/>
          <w:color w:val="808080"/>
          <w:highlight w:val="white"/>
        </w:rPr>
        <w:t xml:space="preserve"> Sairaala-apteekkireseptissä sairaala-apteekin tiedot </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rPr>
        <w:tab/>
        <w:tab/>
      </w:r>
      <w:r>
        <w:rPr>
          <w:rFonts w:cs="Arial" w:ascii="Arial" w:hAnsi="Arial"/>
          <w:color w:val="0000FF"/>
          <w:highlight w:val="white"/>
          <w:lang w:val="en-US"/>
        </w:rPr>
        <w:t>&lt;</w:t>
      </w:r>
      <w:r>
        <w:rPr>
          <w:rFonts w:cs="Arial" w:ascii="Arial" w:hAnsi="Arial"/>
          <w:color w:val="800000"/>
          <w:highlight w:val="white"/>
          <w:lang w:val="en-US"/>
        </w:rPr>
        <w:t>author</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ab/>
        <w:tab/>
        <w:t>&lt;</w:t>
      </w:r>
      <w:r>
        <w:rPr>
          <w:rFonts w:cs="Arial" w:ascii="Arial" w:hAnsi="Arial"/>
          <w:color w:val="800000"/>
          <w:highlight w:val="white"/>
          <w:lang w:val="en-US"/>
        </w:rPr>
        <w:t>time</w:t>
      </w:r>
      <w:r>
        <w:rPr>
          <w:rFonts w:cs="Arial" w:ascii="Arial" w:hAnsi="Arial"/>
          <w:color w:val="FF0000"/>
          <w:highlight w:val="white"/>
          <w:lang w:val="en-US"/>
        </w:rPr>
        <w:t xml:space="preserve"> nullFlavor</w:t>
      </w:r>
      <w:r>
        <w:rPr>
          <w:rFonts w:cs="Arial" w:ascii="Arial" w:hAnsi="Arial"/>
          <w:color w:val="0000FF"/>
          <w:highlight w:val="white"/>
          <w:lang w:val="en-US"/>
        </w:rPr>
        <w:t>="</w:t>
      </w:r>
      <w:r>
        <w:rPr>
          <w:rFonts w:cs="Arial" w:ascii="Arial" w:hAnsi="Arial"/>
          <w:color w:val="000000"/>
          <w:highlight w:val="white"/>
          <w:lang w:val="en-US"/>
        </w:rPr>
        <w:t>NA</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ab/>
        <w:tab/>
        <w:t>&lt;</w:t>
      </w:r>
      <w:r>
        <w:rPr>
          <w:rFonts w:cs="Arial" w:ascii="Arial" w:hAnsi="Arial"/>
          <w:color w:val="800000"/>
          <w:highlight w:val="white"/>
          <w:lang w:val="en-US"/>
        </w:rPr>
        <w:t>assignedAuthor</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ab/>
        <w:tab/>
        <w:tab/>
        <w:t>&lt;</w:t>
      </w:r>
      <w:r>
        <w:rPr>
          <w:rFonts w:cs="Arial" w:ascii="Arial" w:hAnsi="Arial"/>
          <w:color w:val="800000"/>
          <w:highlight w:val="white"/>
          <w:lang w:val="en-US"/>
        </w:rPr>
        <w:t>id</w:t>
      </w:r>
      <w:r>
        <w:rPr>
          <w:rFonts w:cs="Arial" w:ascii="Arial" w:hAnsi="Arial"/>
          <w:color w:val="FF0000"/>
          <w:highlight w:val="white"/>
          <w:lang w:val="en-US"/>
        </w:rPr>
        <w:t xml:space="preserve"> </w:t>
      </w:r>
      <w:ins w:id="29" w:author="Timo Kauppila" w:date="2016-06-16T13:29:00Z">
        <w:commentRangeStart w:id="2"/>
        <w:r>
          <w:rPr>
            <w:rFonts w:cs="Arial" w:ascii="Arial" w:hAnsi="Arial"/>
            <w:color w:val="FF0000"/>
            <w:highlight w:val="white"/>
            <w:lang w:val="en-US"/>
          </w:rPr>
          <w:t>nullFlavor</w:t>
        </w:r>
      </w:ins>
      <w:ins w:id="30" w:author="Timo Kauppila" w:date="2016-06-16T13:29:00Z">
        <w:r>
          <w:rPr>
            <w:rFonts w:cs="Arial" w:ascii="Arial" w:hAnsi="Arial"/>
            <w:color w:val="0000FF"/>
            <w:highlight w:val="white"/>
            <w:lang w:val="en-US"/>
          </w:rPr>
          <w:t>="</w:t>
        </w:r>
      </w:ins>
      <w:ins w:id="31" w:author="Timo Kauppila" w:date="2016-06-16T13:29:00Z">
        <w:r>
          <w:rPr>
            <w:rFonts w:cs="Arial" w:ascii="Arial" w:hAnsi="Arial"/>
            <w:color w:val="000000"/>
            <w:highlight w:val="white"/>
            <w:lang w:val="en-US"/>
          </w:rPr>
          <w:t>NA</w:t>
        </w:r>
      </w:ins>
      <w:ins w:id="32" w:author="Timo Kauppila" w:date="2016-06-16T13:29:00Z">
        <w:r>
          <w:rPr>
            <w:rFonts w:cs="Arial" w:ascii="Arial" w:hAnsi="Arial"/>
            <w:color w:val="FF0000"/>
            <w:highlight w:val="white"/>
            <w:lang w:val="en-US"/>
          </w:rPr>
          <w:t xml:space="preserve"> </w:t>
        </w:r>
      </w:ins>
      <w:ins w:id="33" w:author="Timo Kauppila" w:date="2016-06-16T13:29:00Z">
        <w:r>
          <w:rPr>
            <w:rStyle w:val="Kommentinviite"/>
            <w:vanish w:val="false"/>
          </w:rPr>
        </w:r>
      </w:ins>
      <w:del w:id="34" w:author="Timo Kauppila" w:date="2016-06-16T13:29:00Z">
        <w:commentRangeEnd w:id="2"/>
        <w:r>
          <w:commentReference w:id="2"/>
        </w:r>
        <w:r>
          <w:rPr>
            <w:rFonts w:cs="Arial" w:ascii="Arial" w:hAnsi="Arial"/>
            <w:color w:val="FF0000"/>
            <w:highlight w:val="white"/>
            <w:lang w:val="en-US"/>
          </w:rPr>
          <w:delText>root</w:delText>
        </w:r>
      </w:del>
      <w:del w:id="35" w:author="Timo Kauppila" w:date="2016-06-16T13:29:00Z">
        <w:r>
          <w:rPr>
            <w:rFonts w:cs="Arial" w:ascii="Arial" w:hAnsi="Arial"/>
            <w:color w:val="0000FF"/>
            <w:highlight w:val="white"/>
            <w:lang w:val="en-US"/>
          </w:rPr>
          <w:delText>="</w:delText>
        </w:r>
      </w:del>
      <w:del w:id="36" w:author="Timo Kauppila" w:date="2016-06-16T13:29:00Z">
        <w:r>
          <w:rPr>
            <w:rFonts w:cs="Arial" w:ascii="Arial" w:hAnsi="Arial"/>
            <w:color w:val="000000"/>
            <w:highlight w:val="white"/>
            <w:lang w:val="en-US"/>
          </w:rPr>
          <w:delText>1.2.246.10.1231234.10.1</w:delText>
        </w:r>
      </w:del>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ab/>
        <w:tab/>
        <w:tab/>
        <w:t>&lt;</w:t>
      </w:r>
      <w:r>
        <w:rPr>
          <w:rFonts w:cs="Arial" w:ascii="Arial" w:hAnsi="Arial"/>
          <w:color w:val="800000"/>
          <w:highlight w:val="white"/>
          <w:lang w:val="en-US"/>
        </w:rPr>
        <w:t>representedOrganization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ab/>
        <w:tab/>
        <w:tab/>
        <w:tab/>
        <w:t>&lt;</w:t>
      </w:r>
      <w:r>
        <w:rPr>
          <w:rFonts w:cs="Arial" w:ascii="Arial" w:hAnsi="Arial"/>
          <w:color w:val="800000"/>
          <w:highlight w:val="white"/>
          <w:lang w:val="en-US"/>
        </w:rPr>
        <w:t>id</w:t>
      </w:r>
      <w:r>
        <w:rPr>
          <w:rFonts w:cs="Arial" w:ascii="Arial" w:hAnsi="Arial"/>
          <w:color w:val="FF0000"/>
          <w:highlight w:val="white"/>
          <w:lang w:val="en-US"/>
        </w:rPr>
        <w:t xml:space="preserve"> root</w:t>
      </w:r>
      <w:r>
        <w:rPr>
          <w:rFonts w:cs="Arial" w:ascii="Arial" w:hAnsi="Arial"/>
          <w:color w:val="0000FF"/>
          <w:highlight w:val="white"/>
          <w:lang w:val="en-US"/>
        </w:rPr>
        <w:t>="</w:t>
      </w:r>
      <w:r>
        <w:rPr>
          <w:rFonts w:cs="Arial" w:ascii="Arial" w:hAnsi="Arial"/>
          <w:color w:val="000000"/>
          <w:highlight w:val="white"/>
          <w:lang w:val="en-US"/>
        </w:rPr>
        <w:t>1.2.246.10.3213213.10.1</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rPr>
      </w:pPr>
      <w:r>
        <w:rPr>
          <w:rFonts w:cs="Arial" w:ascii="Arial" w:hAnsi="Arial"/>
          <w:color w:val="0000FF"/>
          <w:highlight w:val="white"/>
          <w:lang w:val="en-US"/>
        </w:rPr>
        <w:tab/>
        <w:tab/>
        <w:tab/>
        <w:tab/>
        <w:tab/>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r>
        <w:rPr>
          <w:rFonts w:cs="Arial" w:ascii="Arial" w:hAnsi="Arial"/>
          <w:color w:val="000000"/>
          <w:highlight w:val="white"/>
        </w:rPr>
        <w:t>PYKS:n sairaala-apteekki</w:t>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rPr>
        <w:tab/>
        <w:tab/>
        <w:tab/>
        <w:tab/>
      </w:r>
      <w:r>
        <w:rPr>
          <w:rFonts w:cs="Arial" w:ascii="Arial" w:hAnsi="Arial"/>
          <w:color w:val="0000FF"/>
          <w:highlight w:val="white"/>
          <w:lang w:val="en-US"/>
        </w:rPr>
        <w:t>&lt;/</w:t>
      </w:r>
      <w:r>
        <w:rPr>
          <w:rFonts w:cs="Arial" w:ascii="Arial" w:hAnsi="Arial"/>
          <w:color w:val="800000"/>
          <w:highlight w:val="white"/>
          <w:lang w:val="en-US"/>
        </w:rPr>
        <w:t>representedOrganization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ab/>
        <w:tab/>
        <w:t>&lt;/</w:t>
      </w:r>
      <w:r>
        <w:rPr>
          <w:rFonts w:cs="Arial" w:ascii="Arial" w:hAnsi="Arial"/>
          <w:color w:val="800000"/>
          <w:highlight w:val="white"/>
          <w:lang w:val="en-US"/>
        </w:rPr>
        <w:t>assignedAuthor</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ab/>
        <w:t>&lt;/</w:t>
      </w:r>
      <w:r>
        <w:rPr>
          <w:rFonts w:cs="Arial" w:ascii="Arial" w:hAnsi="Arial"/>
          <w:color w:val="800000"/>
          <w:highlight w:val="white"/>
          <w:lang w:val="en-US"/>
        </w:rPr>
        <w:t>author</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00"/>
          <w:highlight w:val="white"/>
          <w:lang w:val="en-US"/>
        </w:rPr>
      </w:pPr>
      <w:r>
        <w:rPr>
          <w:rFonts w:cs="Arial" w:ascii="Arial" w:hAnsi="Arial"/>
          <w:color w:val="0000FF"/>
          <w:highlight w:val="white"/>
          <w:lang w:val="en-US"/>
        </w:rPr>
        <w:tab/>
        <w:t>&lt;/</w:t>
      </w:r>
      <w:r>
        <w:rPr>
          <w:rFonts w:cs="Arial" w:ascii="Arial" w:hAnsi="Arial"/>
          <w:color w:val="800000"/>
          <w:highlight w:val="white"/>
          <w:lang w:val="en-US"/>
        </w:rPr>
        <w:t>observation</w:t>
      </w:r>
      <w:r>
        <w:rPr>
          <w:rFonts w:cs="Arial" w:ascii="Arial" w:hAnsi="Arial"/>
          <w:color w:val="0000FF"/>
          <w:highlight w:val="white"/>
          <w:lang w:val="en-US"/>
        </w:rPr>
        <w:t>&gt;</w:t>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Esim. 4</w:t>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8080"/>
          <w:highlight w:val="white"/>
          <w:lang w:val="en-US"/>
        </w:rPr>
        <w:t xml:space="preserve"> Erillisselvitys </w:t>
      </w:r>
      <w:r>
        <w:rPr>
          <w:rFonts w:cs="Arial" w:ascii="Arial" w:hAnsi="Arial"/>
          <w:color w:val="0000FF"/>
          <w:highlight w:val="white"/>
          <w:lang w:val="en-US"/>
        </w:rPr>
        <w:t>--&gt;</w:t>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426" w:leader="none"/>
        </w:tabs>
        <w:autoSpaceDE w:val="false"/>
        <w:rPr>
          <w:rFonts w:ascii="Arial" w:hAnsi="Arial" w:cs="Arial"/>
          <w:color w:val="000000"/>
          <w:highlight w:val="white"/>
          <w:lang w:val="en-US"/>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observation</w:t>
      </w:r>
      <w:r>
        <w:rPr>
          <w:rFonts w:cs="Arial" w:ascii="Arial" w:hAnsi="Arial"/>
          <w:color w:val="FF0000"/>
          <w:highlight w:val="white"/>
          <w:lang w:val="en-US"/>
        </w:rPr>
        <w:t xml:space="preserve"> classCode</w:t>
      </w:r>
      <w:r>
        <w:rPr>
          <w:rFonts w:cs="Arial" w:ascii="Arial" w:hAnsi="Arial"/>
          <w:color w:val="0000FF"/>
          <w:highlight w:val="white"/>
          <w:lang w:val="en-US"/>
        </w:rPr>
        <w:t>="</w:t>
      </w:r>
      <w:r>
        <w:rPr>
          <w:rFonts w:cs="Arial" w:ascii="Arial" w:hAnsi="Arial"/>
          <w:color w:val="000000"/>
          <w:highlight w:val="white"/>
          <w:lang w:val="en-US"/>
        </w:rPr>
        <w:t>OBS</w:t>
      </w:r>
      <w:r>
        <w:rPr>
          <w:rFonts w:cs="Arial" w:ascii="Arial" w:hAnsi="Arial"/>
          <w:color w:val="0000FF"/>
          <w:highlight w:val="white"/>
          <w:lang w:val="en-US"/>
        </w:rPr>
        <w:t>"</w:t>
      </w:r>
      <w:r>
        <w:rPr>
          <w:rFonts w:cs="Arial" w:ascii="Arial" w:hAnsi="Arial"/>
          <w:color w:val="FF0000"/>
          <w:highlight w:val="white"/>
          <w:lang w:val="en-US"/>
        </w:rPr>
        <w:t xml:space="preserve"> moodCode</w:t>
      </w:r>
      <w:r>
        <w:rPr>
          <w:rFonts w:cs="Arial" w:ascii="Arial" w:hAnsi="Arial"/>
          <w:color w:val="0000FF"/>
          <w:highlight w:val="white"/>
          <w:lang w:val="en-US"/>
        </w:rPr>
        <w:t>="</w:t>
      </w:r>
      <w:r>
        <w:rPr>
          <w:rFonts w:cs="Arial" w:ascii="Arial" w:hAnsi="Arial"/>
          <w:color w:val="000000"/>
          <w:highlight w:val="white"/>
          <w:lang w:val="en-US"/>
        </w:rPr>
        <w:t>EVN</w:t>
      </w:r>
      <w:r>
        <w:rPr>
          <w:rFonts w:cs="Arial" w:ascii="Arial" w:hAnsi="Arial"/>
          <w:color w:val="0000FF"/>
          <w:highlight w:val="white"/>
          <w:lang w:val="en-US"/>
        </w:rPr>
        <w:t>"&gt;</w:t>
      </w:r>
    </w:p>
    <w:p>
      <w:pPr>
        <w:pStyle w:val="Normal"/>
        <w:tabs>
          <w:tab w:val="clear" w:pos="1304"/>
          <w:tab w:val="left" w:pos="851" w:leader="none"/>
        </w:tabs>
        <w:autoSpaceDE w:val="false"/>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code</w:t>
      </w:r>
      <w:r>
        <w:rPr>
          <w:rFonts w:cs="Arial" w:ascii="Arial" w:hAnsi="Arial"/>
          <w:color w:val="FF0000"/>
          <w:highlight w:val="white"/>
          <w:lang w:val="en-US"/>
        </w:rPr>
        <w:t xml:space="preserve"> code</w:t>
      </w:r>
      <w:r>
        <w:rPr>
          <w:rFonts w:cs="Arial" w:ascii="Arial" w:hAnsi="Arial"/>
          <w:color w:val="0000FF"/>
          <w:highlight w:val="white"/>
          <w:lang w:val="en-US"/>
        </w:rPr>
        <w:t>="</w:t>
      </w:r>
      <w:r>
        <w:rPr>
          <w:rFonts w:cs="Arial" w:ascii="Arial" w:hAnsi="Arial"/>
          <w:color w:val="000000"/>
          <w:highlight w:val="white"/>
          <w:lang w:val="en-US"/>
        </w:rPr>
        <w:t>69</w:t>
      </w:r>
      <w:r>
        <w:rPr>
          <w:rFonts w:cs="Arial" w:ascii="Arial" w:hAnsi="Arial"/>
          <w:color w:val="0000FF"/>
          <w:highlight w:val="white"/>
          <w:lang w:val="en-US"/>
        </w:rPr>
        <w:t>"</w:t>
      </w:r>
      <w:r>
        <w:rPr>
          <w:rFonts w:cs="Arial" w:ascii="Arial" w:hAnsi="Arial"/>
          <w:color w:val="FF0000"/>
          <w:highlight w:val="white"/>
          <w:lang w:val="en-US"/>
        </w:rPr>
        <w:t xml:space="preserve"> codeSystem</w:t>
      </w:r>
      <w:r>
        <w:rPr>
          <w:rFonts w:cs="Arial" w:ascii="Arial" w:hAnsi="Arial"/>
          <w:color w:val="0000FF"/>
          <w:highlight w:val="white"/>
          <w:lang w:val="en-US"/>
        </w:rPr>
        <w:t>="</w:t>
      </w:r>
      <w:r>
        <w:rPr>
          <w:rFonts w:cs="Arial" w:ascii="Arial" w:hAnsi="Arial"/>
          <w:color w:val="000000"/>
          <w:highlight w:val="white"/>
          <w:lang w:val="en-US"/>
        </w:rPr>
        <w:t>1.2.246.537.6.12.2002.126</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851" w:leader="none"/>
        </w:tabs>
        <w:autoSpaceDE w:val="false"/>
        <w:rPr/>
      </w:pPr>
      <w:r>
        <w:rPr>
          <w:rFonts w:cs="Arial" w:ascii="Arial" w:hAnsi="Arial"/>
          <w:color w:val="FF0000"/>
          <w:highlight w:val="white"/>
          <w:lang w:val="en-US"/>
        </w:rPr>
        <w:tab/>
        <w:tab/>
        <w:t>codeSystemName</w:t>
      </w:r>
      <w:r>
        <w:rPr>
          <w:rFonts w:cs="Arial" w:ascii="Arial" w:hAnsi="Arial"/>
          <w:color w:val="0000FF"/>
          <w:highlight w:val="white"/>
          <w:lang w:val="en-US"/>
        </w:rPr>
        <w:t>="</w:t>
      </w:r>
      <w:r>
        <w:rPr>
          <w:rFonts w:cs="Arial" w:ascii="Arial" w:hAnsi="Arial"/>
          <w:color w:val="000000"/>
          <w:highlight w:val="white"/>
          <w:lang w:val="en-US"/>
        </w:rPr>
        <w:t>Lääkityslista</w:t>
      </w:r>
      <w:r>
        <w:rPr>
          <w:rFonts w:cs="Arial" w:ascii="Arial" w:hAnsi="Arial"/>
          <w:color w:val="0000FF"/>
          <w:highlight w:val="white"/>
          <w:lang w:val="en-US"/>
        </w:rPr>
        <w:t>"</w:t>
      </w:r>
      <w:r>
        <w:rPr>
          <w:rFonts w:cs="Arial" w:ascii="Arial" w:hAnsi="Arial"/>
          <w:color w:val="FF0000"/>
          <w:highlight w:val="white"/>
          <w:lang w:val="en-US"/>
        </w:rPr>
        <w:t xml:space="preserve"> displayName</w:t>
      </w:r>
      <w:r>
        <w:rPr>
          <w:rFonts w:cs="Arial" w:ascii="Arial" w:hAnsi="Arial"/>
          <w:color w:val="0000FF"/>
          <w:highlight w:val="white"/>
          <w:lang w:val="en-US"/>
        </w:rPr>
        <w:t>="</w:t>
      </w:r>
      <w:r>
        <w:rPr>
          <w:rFonts w:cs="Arial" w:ascii="Arial" w:hAnsi="Arial"/>
          <w:color w:val="000000"/>
          <w:highlight w:val="white"/>
          <w:lang w:val="en-US"/>
        </w:rPr>
        <w:t>Erillisselvitys</w:t>
      </w:r>
      <w:r>
        <w:rPr>
          <w:rFonts w:cs="Arial" w:ascii="Arial" w:hAnsi="Arial"/>
          <w:color w:val="0000FF"/>
          <w:highlight w:val="white"/>
          <w:lang w:val="en-US"/>
        </w:rPr>
        <w:t>"/&gt;</w:t>
      </w:r>
    </w:p>
    <w:p>
      <w:pPr>
        <w:pStyle w:val="Normal"/>
        <w:tabs>
          <w:tab w:val="clear" w:pos="1304"/>
          <w:tab w:val="left" w:pos="851" w:leader="none"/>
        </w:tabs>
        <w:autoSpaceDE w:val="false"/>
        <w:rPr/>
      </w:pPr>
      <w:r>
        <w:rPr>
          <w:rFonts w:cs="Arial" w:ascii="Arial" w:hAnsi="Arial"/>
          <w:color w:val="0000FF"/>
          <w:highlight w:val="white"/>
          <w:lang w:val="en-US"/>
        </w:rPr>
        <w:tab/>
        <w:t>&lt;</w:t>
      </w:r>
      <w:r>
        <w:rPr>
          <w:rFonts w:cs="Arial" w:ascii="Arial" w:hAnsi="Arial"/>
          <w:color w:val="800000"/>
          <w:highlight w:val="white"/>
          <w:lang w:val="en-US"/>
        </w:rPr>
        <w:t>text</w:t>
      </w:r>
      <w:r>
        <w:rPr>
          <w:rFonts w:cs="Arial" w:ascii="Arial" w:hAnsi="Arial"/>
          <w:color w:val="FF0000"/>
          <w:highlight w:val="white"/>
          <w:lang w:val="en-US"/>
        </w:rPr>
        <w:t xml:space="preserve"> xsi:type</w:t>
      </w:r>
      <w:r>
        <w:rPr>
          <w:rFonts w:cs="Arial" w:ascii="Arial" w:hAnsi="Arial"/>
          <w:color w:val="0000FF"/>
          <w:highlight w:val="white"/>
          <w:lang w:val="en-US"/>
        </w:rPr>
        <w:t>="</w:t>
      </w:r>
      <w:r>
        <w:rPr>
          <w:rFonts w:cs="Arial" w:ascii="Arial" w:hAnsi="Arial"/>
          <w:color w:val="000000"/>
          <w:highlight w:val="white"/>
          <w:lang w:val="en-US"/>
        </w:rPr>
        <w:t>ST</w:t>
      </w:r>
      <w:r>
        <w:rPr>
          <w:rFonts w:cs="Arial" w:ascii="Arial" w:hAnsi="Arial"/>
          <w:color w:val="0000FF"/>
          <w:highlight w:val="white"/>
          <w:lang w:val="en-US"/>
        </w:rPr>
        <w:t>"&gt;</w:t>
      </w:r>
      <w:r>
        <w:rPr>
          <w:rFonts w:cs="Arial" w:ascii="Arial" w:hAnsi="Arial"/>
          <w:color w:val="000000"/>
          <w:highlight w:val="white"/>
          <w:lang w:val="en-US"/>
        </w:rPr>
        <w:t>Influenssa A, riskiryhmä</w:t>
      </w:r>
      <w:r>
        <w:rPr>
          <w:rFonts w:cs="Arial" w:ascii="Arial" w:hAnsi="Arial"/>
          <w:color w:val="0000FF"/>
          <w:highlight w:val="white"/>
          <w:lang w:val="en-US"/>
        </w:rPr>
        <w:t>&lt;/</w:t>
      </w:r>
      <w:r>
        <w:rPr>
          <w:rFonts w:cs="Arial" w:ascii="Arial" w:hAnsi="Arial"/>
          <w:color w:val="800000"/>
          <w:highlight w:val="white"/>
          <w:lang w:val="en-US"/>
        </w:rPr>
        <w:t>text</w:t>
      </w:r>
      <w:r>
        <w:rPr>
          <w:rFonts w:cs="Arial" w:ascii="Arial" w:hAnsi="Arial"/>
          <w:color w:val="0000FF"/>
          <w:highlight w:val="white"/>
          <w:lang w:val="en-US"/>
        </w:rPr>
        <w:t>&gt;</w:t>
      </w:r>
    </w:p>
    <w:p>
      <w:pPr>
        <w:pStyle w:val="Normal"/>
        <w:tabs>
          <w:tab w:val="clear" w:pos="1304"/>
          <w:tab w:val="left" w:pos="851" w:leader="none"/>
        </w:tabs>
        <w:autoSpaceDE w:val="false"/>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value</w:t>
      </w:r>
      <w:r>
        <w:rPr>
          <w:rFonts w:cs="Arial" w:ascii="Arial" w:hAnsi="Arial"/>
          <w:color w:val="FF0000"/>
          <w:highlight w:val="white"/>
          <w:lang w:val="en-US"/>
        </w:rPr>
        <w:t xml:space="preserve"> xsi:type</w:t>
      </w:r>
      <w:r>
        <w:rPr>
          <w:rFonts w:cs="Arial" w:ascii="Arial" w:hAnsi="Arial"/>
          <w:color w:val="0000FF"/>
          <w:highlight w:val="white"/>
          <w:lang w:val="en-US"/>
        </w:rPr>
        <w:t>="</w:t>
      </w:r>
      <w:r>
        <w:rPr>
          <w:rFonts w:cs="Arial" w:ascii="Arial" w:hAnsi="Arial"/>
          <w:color w:val="000000"/>
          <w:highlight w:val="white"/>
          <w:lang w:val="en-US"/>
        </w:rPr>
        <w:t>CE</w:t>
      </w:r>
      <w:r>
        <w:rPr>
          <w:rFonts w:cs="Arial" w:ascii="Arial" w:hAnsi="Arial"/>
          <w:color w:val="0000FF"/>
          <w:highlight w:val="white"/>
          <w:lang w:val="en-US"/>
        </w:rPr>
        <w:t>"</w:t>
      </w:r>
      <w:r>
        <w:rPr>
          <w:rFonts w:cs="Arial" w:ascii="Arial" w:hAnsi="Arial"/>
          <w:color w:val="FF0000"/>
          <w:highlight w:val="white"/>
          <w:lang w:val="en-US"/>
        </w:rPr>
        <w:t xml:space="preserve"> code</w:t>
      </w:r>
      <w:r>
        <w:rPr>
          <w:rFonts w:cs="Arial" w:ascii="Arial" w:hAnsi="Arial"/>
          <w:color w:val="0000FF"/>
          <w:highlight w:val="white"/>
          <w:lang w:val="en-US"/>
        </w:rPr>
        <w:t>="</w:t>
      </w:r>
      <w:r>
        <w:rPr>
          <w:rFonts w:cs="Arial" w:ascii="Arial" w:hAnsi="Arial"/>
          <w:color w:val="000000"/>
          <w:highlight w:val="white"/>
          <w:lang w:val="en-US"/>
        </w:rPr>
        <w:t>01E</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851" w:leader="none"/>
        </w:tabs>
        <w:autoSpaceDE w:val="false"/>
        <w:rPr>
          <w:rFonts w:ascii="Arial" w:hAnsi="Arial" w:cs="Arial"/>
          <w:color w:val="0000FF"/>
          <w:highlight w:val="white"/>
          <w:lang w:val="en-US"/>
        </w:rPr>
      </w:pPr>
      <w:r>
        <w:rPr>
          <w:rFonts w:cs="Arial" w:ascii="Arial" w:hAnsi="Arial"/>
          <w:color w:val="FF0000"/>
          <w:highlight w:val="white"/>
          <w:lang w:val="en-US"/>
        </w:rPr>
        <w:tab/>
        <w:tab/>
        <w:t>codeSystem</w:t>
      </w:r>
      <w:r>
        <w:rPr>
          <w:rFonts w:cs="Arial" w:ascii="Arial" w:hAnsi="Arial"/>
          <w:color w:val="0000FF"/>
          <w:highlight w:val="white"/>
          <w:lang w:val="en-US"/>
        </w:rPr>
        <w:t>="</w:t>
      </w:r>
      <w:r>
        <w:rPr>
          <w:rFonts w:cs="Arial" w:ascii="Arial" w:hAnsi="Arial"/>
          <w:color w:val="000000"/>
          <w:highlight w:val="white"/>
          <w:lang w:val="en-US"/>
        </w:rPr>
        <w:t>1.2.246.537.6.57.2004</w:t>
      </w:r>
      <w:r>
        <w:rPr>
          <w:rFonts w:cs="Arial" w:ascii="Arial" w:hAnsi="Arial"/>
          <w:color w:val="0000FF"/>
          <w:highlight w:val="white"/>
          <w:lang w:val="en-US"/>
        </w:rPr>
        <w:t>"</w:t>
      </w:r>
    </w:p>
    <w:p>
      <w:pPr>
        <w:pStyle w:val="Normal"/>
        <w:tabs>
          <w:tab w:val="clear" w:pos="1304"/>
          <w:tab w:val="left" w:pos="851" w:leader="none"/>
        </w:tabs>
        <w:autoSpaceDE w:val="false"/>
        <w:rPr>
          <w:rFonts w:ascii="Arial" w:hAnsi="Arial" w:cs="Arial"/>
          <w:color w:val="FF0000"/>
          <w:highlight w:val="white"/>
          <w:lang w:val="en-US"/>
        </w:rPr>
      </w:pPr>
      <w:r>
        <w:rPr>
          <w:rFonts w:cs="Arial" w:ascii="Arial" w:hAnsi="Arial"/>
          <w:color w:val="0000FF"/>
          <w:highlight w:val="white"/>
          <w:lang w:val="en-US"/>
        </w:rPr>
        <w:tab/>
        <w:tab/>
      </w:r>
      <w:r>
        <w:rPr>
          <w:rFonts w:cs="Arial" w:ascii="Arial" w:hAnsi="Arial"/>
          <w:color w:val="FF0000"/>
          <w:highlight w:val="white"/>
          <w:lang w:val="en-US"/>
        </w:rPr>
        <w:t>codeSystemName</w:t>
      </w:r>
      <w:r>
        <w:rPr>
          <w:rFonts w:cs="Arial" w:ascii="Arial" w:hAnsi="Arial"/>
          <w:color w:val="0000FF"/>
          <w:highlight w:val="white"/>
          <w:lang w:val="en-US"/>
        </w:rPr>
        <w:t>="</w:t>
      </w:r>
      <w:r>
        <w:rPr>
          <w:rFonts w:cs="Arial" w:ascii="Arial" w:hAnsi="Arial"/>
          <w:color w:val="000000"/>
          <w:highlight w:val="white"/>
          <w:lang w:val="en-US"/>
        </w:rPr>
        <w:t>yyyyyy</w:t>
      </w:r>
      <w:r>
        <w:rPr>
          <w:rFonts w:cs="Arial" w:ascii="Arial" w:hAnsi="Arial"/>
          <w:color w:val="0000FF"/>
          <w:highlight w:val="white"/>
          <w:lang w:val="en-US"/>
        </w:rPr>
        <w:t>"</w:t>
      </w:r>
    </w:p>
    <w:p>
      <w:pPr>
        <w:pStyle w:val="Normal"/>
        <w:tabs>
          <w:tab w:val="clear" w:pos="1304"/>
          <w:tab w:val="left" w:pos="851" w:leader="none"/>
        </w:tabs>
        <w:autoSpaceDE w:val="false"/>
        <w:rPr>
          <w:rFonts w:ascii="Arial" w:hAnsi="Arial" w:cs="Arial"/>
          <w:color w:val="000000"/>
          <w:highlight w:val="white"/>
          <w:lang w:val="en-US"/>
        </w:rPr>
      </w:pPr>
      <w:r>
        <w:rPr>
          <w:rFonts w:cs="Arial" w:ascii="Arial" w:hAnsi="Arial"/>
          <w:color w:val="FF0000"/>
          <w:highlight w:val="white"/>
          <w:lang w:val="en-US"/>
        </w:rPr>
        <w:tab/>
        <w:tab/>
        <w:t>displayName</w:t>
      </w:r>
      <w:r>
        <w:rPr>
          <w:rFonts w:cs="Arial" w:ascii="Arial" w:hAnsi="Arial"/>
          <w:color w:val="0000FF"/>
          <w:highlight w:val="white"/>
          <w:lang w:val="en-US"/>
        </w:rPr>
        <w:t>="</w:t>
      </w:r>
      <w:r>
        <w:rPr>
          <w:rFonts w:cs="Arial" w:ascii="Arial" w:hAnsi="Arial"/>
          <w:color w:val="000000"/>
          <w:sz w:val="22"/>
          <w:szCs w:val="22"/>
          <w:highlight w:val="white"/>
          <w:lang w:val="en-US"/>
        </w:rPr>
        <w:t>Influenssa A, riskiryhmä / Influenssa B, riskiryhmä</w:t>
      </w:r>
      <w:r>
        <w:rPr>
          <w:rFonts w:cs="Arial" w:ascii="Arial" w:hAnsi="Arial"/>
          <w:color w:val="0000FF"/>
          <w:highlight w:val="white"/>
          <w:lang w:val="en-US"/>
        </w:rPr>
        <w:t>"/&gt;</w:t>
      </w:r>
    </w:p>
    <w:p>
      <w:pPr>
        <w:pStyle w:val="Normal"/>
        <w:tabs>
          <w:tab w:val="clear" w:pos="1304"/>
          <w:tab w:val="left" w:pos="426" w:leader="none"/>
        </w:tabs>
        <w:autoSpaceDE w:val="false"/>
        <w:rPr>
          <w:rFonts w:ascii="Arial" w:hAnsi="Arial" w:cs="Arial"/>
          <w:color w:val="000000"/>
          <w:highlight w:val="white"/>
          <w:lang w:val="en-US"/>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observation</w:t>
      </w:r>
      <w:r>
        <w:rPr>
          <w:rFonts w:cs="Arial" w:ascii="Arial" w:hAnsi="Arial"/>
          <w:color w:val="0000FF"/>
          <w:highlight w:val="white"/>
          <w:lang w:val="en-US"/>
        </w:rPr>
        <w:t>&gt;</w:t>
      </w:r>
    </w:p>
    <w:p>
      <w:pPr>
        <w:pStyle w:val="Normal"/>
        <w:autoSpaceDE w:val="false"/>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Esim. 5</w:t>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8080"/>
          <w:highlight w:val="white"/>
          <w:lang w:val="en-US"/>
        </w:rPr>
        <w:t xml:space="preserve"> Lääkärinpalkkio </w:t>
      </w:r>
      <w:r>
        <w:rPr>
          <w:rFonts w:cs="Arial" w:ascii="Arial" w:hAnsi="Arial"/>
          <w:color w:val="0000FF"/>
          <w:highlight w:val="white"/>
          <w:lang w:val="en-US"/>
        </w:rPr>
        <w:t>--&gt;</w:t>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FF"/>
          <w:highlight w:val="white"/>
          <w:lang w:val="en-US"/>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observation</w:t>
      </w:r>
      <w:r>
        <w:rPr>
          <w:rFonts w:cs="Arial" w:ascii="Arial" w:hAnsi="Arial"/>
          <w:color w:val="FF0000"/>
          <w:highlight w:val="white"/>
          <w:lang w:val="en-US"/>
        </w:rPr>
        <w:t xml:space="preserve"> classCode</w:t>
      </w:r>
      <w:r>
        <w:rPr>
          <w:rFonts w:cs="Arial" w:ascii="Arial" w:hAnsi="Arial"/>
          <w:color w:val="0000FF"/>
          <w:highlight w:val="white"/>
          <w:lang w:val="en-US"/>
        </w:rPr>
        <w:t>="</w:t>
      </w:r>
      <w:r>
        <w:rPr>
          <w:rFonts w:cs="Arial" w:ascii="Arial" w:hAnsi="Arial"/>
          <w:color w:val="000000"/>
          <w:highlight w:val="white"/>
          <w:lang w:val="en-US"/>
        </w:rPr>
        <w:t>OBS</w:t>
      </w:r>
      <w:r>
        <w:rPr>
          <w:rFonts w:cs="Arial" w:ascii="Arial" w:hAnsi="Arial"/>
          <w:color w:val="0000FF"/>
          <w:highlight w:val="white"/>
          <w:lang w:val="en-US"/>
        </w:rPr>
        <w:t>"</w:t>
      </w:r>
      <w:r>
        <w:rPr>
          <w:rFonts w:cs="Arial" w:ascii="Arial" w:hAnsi="Arial"/>
          <w:color w:val="FF0000"/>
          <w:highlight w:val="white"/>
          <w:lang w:val="en-US"/>
        </w:rPr>
        <w:t xml:space="preserve"> moodCode</w:t>
      </w:r>
      <w:r>
        <w:rPr>
          <w:rFonts w:cs="Arial" w:ascii="Arial" w:hAnsi="Arial"/>
          <w:color w:val="0000FF"/>
          <w:highlight w:val="white"/>
          <w:lang w:val="en-US"/>
        </w:rPr>
        <w:t>="</w:t>
      </w:r>
      <w:r>
        <w:rPr>
          <w:rFonts w:cs="Arial" w:ascii="Arial" w:hAnsi="Arial"/>
          <w:color w:val="000000"/>
          <w:highlight w:val="white"/>
          <w:lang w:val="en-US"/>
        </w:rPr>
        <w:t>EVN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FF0000"/>
          <w:highlight w:val="white"/>
          <w:lang w:val="en-US"/>
        </w:rPr>
      </w:pPr>
      <w:r>
        <w:rPr>
          <w:rFonts w:cs="Arial" w:ascii="Arial" w:hAnsi="Arial"/>
          <w:color w:val="0000FF"/>
          <w:highlight w:val="white"/>
          <w:lang w:val="en-US"/>
        </w:rPr>
        <w:tab/>
        <w:tab/>
        <w:t>&lt;</w:t>
      </w:r>
      <w:r>
        <w:rPr>
          <w:rFonts w:cs="Arial" w:ascii="Arial" w:hAnsi="Arial"/>
          <w:color w:val="800000"/>
          <w:highlight w:val="white"/>
          <w:lang w:val="en-US"/>
        </w:rPr>
        <w:t>code</w:t>
      </w:r>
      <w:r>
        <w:rPr>
          <w:rFonts w:cs="Arial" w:ascii="Arial" w:hAnsi="Arial"/>
          <w:color w:val="FF0000"/>
          <w:highlight w:val="white"/>
          <w:lang w:val="en-US"/>
        </w:rPr>
        <w:t xml:space="preserve"> code</w:t>
      </w:r>
      <w:r>
        <w:rPr>
          <w:rFonts w:cs="Arial" w:ascii="Arial" w:hAnsi="Arial"/>
          <w:color w:val="0000FF"/>
          <w:highlight w:val="white"/>
          <w:lang w:val="en-US"/>
        </w:rPr>
        <w:t>="</w:t>
      </w:r>
      <w:r>
        <w:rPr>
          <w:rFonts w:cs="Arial" w:ascii="Arial" w:hAnsi="Arial"/>
          <w:color w:val="000000"/>
          <w:highlight w:val="white"/>
          <w:lang w:val="en-US"/>
        </w:rPr>
        <w:t>214</w:t>
      </w:r>
      <w:r>
        <w:rPr>
          <w:rFonts w:cs="Arial" w:ascii="Arial" w:hAnsi="Arial"/>
          <w:color w:val="0000FF"/>
          <w:highlight w:val="white"/>
          <w:lang w:val="en-US"/>
        </w:rPr>
        <w:t>"</w:t>
      </w:r>
      <w:r>
        <w:rPr>
          <w:rFonts w:cs="Arial" w:ascii="Arial" w:hAnsi="Arial"/>
          <w:color w:val="FF0000"/>
          <w:highlight w:val="white"/>
          <w:lang w:val="en-US"/>
        </w:rPr>
        <w:t xml:space="preserve"> codeSystem</w:t>
      </w:r>
      <w:r>
        <w:rPr>
          <w:rFonts w:cs="Arial" w:ascii="Arial" w:hAnsi="Arial"/>
          <w:color w:val="0000FF"/>
          <w:highlight w:val="white"/>
          <w:lang w:val="en-US"/>
        </w:rPr>
        <w:t>="</w:t>
      </w:r>
      <w:r>
        <w:rPr>
          <w:rFonts w:cs="Arial" w:ascii="Arial" w:hAnsi="Arial"/>
          <w:color w:val="000000"/>
          <w:highlight w:val="white"/>
          <w:lang w:val="en-US"/>
        </w:rPr>
        <w:t>1.2.246.537.6.12.2002.126</w:t>
      </w:r>
      <w:r>
        <w:rPr>
          <w:rFonts w:cs="Arial" w:ascii="Arial" w:hAnsi="Arial"/>
          <w:color w:val="0000FF"/>
          <w:highlight w:val="white"/>
          <w:lang w:val="en-US"/>
        </w:rPr>
        <w: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FF0000"/>
          <w:highlight w:val="white"/>
          <w:lang w:val="en-US"/>
        </w:rPr>
      </w:pPr>
      <w:r>
        <w:rPr>
          <w:rFonts w:cs="Arial" w:ascii="Arial" w:hAnsi="Arial"/>
          <w:color w:val="FF0000"/>
          <w:highlight w:val="white"/>
          <w:lang w:val="en-US"/>
        </w:rPr>
        <w:tab/>
        <w:tab/>
        <w:tab/>
        <w:tab/>
        <w:t>codeSystemName</w:t>
      </w:r>
      <w:r>
        <w:rPr>
          <w:rFonts w:cs="Arial" w:ascii="Arial" w:hAnsi="Arial"/>
          <w:color w:val="0000FF"/>
          <w:highlight w:val="white"/>
          <w:lang w:val="en-US"/>
        </w:rPr>
        <w:t>="</w:t>
      </w:r>
      <w:r>
        <w:rPr>
          <w:rFonts w:cs="Arial" w:ascii="Arial" w:hAnsi="Arial"/>
          <w:color w:val="000000"/>
          <w:highlight w:val="white"/>
          <w:lang w:val="en-US"/>
        </w:rPr>
        <w:t>Lääkityslista</w:t>
      </w:r>
      <w:r>
        <w:rPr>
          <w:rFonts w:cs="Arial" w:ascii="Arial" w:hAnsi="Arial"/>
          <w:color w:val="0000FF"/>
          <w:highlight w:val="white"/>
          <w:lang w:val="en-US"/>
        </w:rPr>
        <w: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FF"/>
          <w:highlight w:val="white"/>
          <w:lang w:val="en-US"/>
        </w:rPr>
      </w:pPr>
      <w:r>
        <w:rPr>
          <w:rFonts w:cs="Arial" w:ascii="Arial" w:hAnsi="Arial"/>
          <w:color w:val="FF0000"/>
          <w:highlight w:val="white"/>
          <w:lang w:val="en-US"/>
        </w:rPr>
        <w:tab/>
        <w:tab/>
        <w:tab/>
        <w:tab/>
        <w:t>displayName</w:t>
      </w:r>
      <w:r>
        <w:rPr>
          <w:rFonts w:cs="Arial" w:ascii="Arial" w:hAnsi="Arial"/>
          <w:color w:val="0000FF"/>
          <w:highlight w:val="white"/>
          <w:lang w:val="en-US"/>
        </w:rPr>
        <w:t>="</w:t>
      </w:r>
      <w:r>
        <w:rPr>
          <w:rFonts w:cs="Arial" w:ascii="Arial" w:hAnsi="Arial"/>
          <w:color w:val="000000"/>
          <w:highlight w:val="white"/>
          <w:lang w:val="en-US"/>
        </w:rPr>
        <w:t>Lääkärinpalkkio</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FF"/>
          <w:highlight w:val="white"/>
          <w:lang w:val="en-US"/>
        </w:rPr>
      </w:pPr>
      <w:r>
        <w:rPr>
          <w:rFonts w:cs="Arial" w:ascii="Arial" w:hAnsi="Arial"/>
          <w:color w:val="0000FF"/>
          <w:highlight w:val="white"/>
          <w:lang w:val="en-US"/>
        </w:rPr>
        <w:tab/>
        <w:tab/>
        <w:t>&lt;</w:t>
      </w:r>
      <w:r>
        <w:rPr>
          <w:rFonts w:cs="Arial" w:ascii="Arial" w:hAnsi="Arial"/>
          <w:color w:val="800000"/>
          <w:highlight w:val="white"/>
          <w:lang w:val="en-US"/>
        </w:rPr>
        <w:t>value</w:t>
      </w:r>
      <w:r>
        <w:rPr>
          <w:rFonts w:cs="Arial" w:ascii="Arial" w:hAnsi="Arial"/>
          <w:color w:val="FF0000"/>
          <w:highlight w:val="white"/>
          <w:lang w:val="en-US"/>
        </w:rPr>
        <w:t xml:space="preserve"> xsi:type</w:t>
      </w:r>
      <w:r>
        <w:rPr>
          <w:rFonts w:cs="Arial" w:ascii="Arial" w:hAnsi="Arial"/>
          <w:color w:val="0000FF"/>
          <w:highlight w:val="white"/>
          <w:lang w:val="en-US"/>
        </w:rPr>
        <w:t>="</w:t>
      </w:r>
      <w:r>
        <w:rPr>
          <w:rFonts w:cs="Arial" w:ascii="Arial" w:hAnsi="Arial"/>
          <w:color w:val="000000"/>
          <w:highlight w:val="white"/>
          <w:lang w:val="en-US"/>
        </w:rPr>
        <w:t>MO</w:t>
      </w:r>
      <w:r>
        <w:rPr>
          <w:rFonts w:cs="Arial" w:ascii="Arial" w:hAnsi="Arial"/>
          <w:color w:val="0000FF"/>
          <w:highlight w:val="white"/>
          <w:lang w:val="en-US"/>
        </w:rPr>
        <w:t>"</w:t>
      </w:r>
      <w:r>
        <w:rPr>
          <w:rFonts w:cs="Arial" w:ascii="Arial" w:hAnsi="Arial"/>
          <w:color w:val="FF0000"/>
          <w:highlight w:val="white"/>
          <w:lang w:val="en-US"/>
        </w:rPr>
        <w:t xml:space="preserve"> value</w:t>
      </w:r>
      <w:r>
        <w:rPr>
          <w:rFonts w:cs="Arial" w:ascii="Arial" w:hAnsi="Arial"/>
          <w:color w:val="0000FF"/>
          <w:highlight w:val="white"/>
          <w:lang w:val="en-US"/>
        </w:rPr>
        <w:t>="</w:t>
      </w:r>
      <w:r>
        <w:rPr>
          <w:rFonts w:cs="Arial" w:ascii="Arial" w:hAnsi="Arial"/>
          <w:color w:val="000000"/>
          <w:highlight w:val="white"/>
          <w:lang w:val="en-US"/>
        </w:rPr>
        <w:t>125.00</w:t>
      </w:r>
      <w:r>
        <w:rPr>
          <w:rFonts w:cs="Arial" w:ascii="Arial" w:hAnsi="Arial"/>
          <w:color w:val="0000FF"/>
          <w:highlight w:val="white"/>
          <w:lang w:val="en-US"/>
        </w:rPr>
        <w:t>"</w:t>
      </w:r>
      <w:r>
        <w:rPr>
          <w:rFonts w:cs="Arial" w:ascii="Arial" w:hAnsi="Arial"/>
          <w:color w:val="FF0000"/>
          <w:highlight w:val="white"/>
          <w:lang w:val="en-US"/>
        </w:rPr>
        <w:t xml:space="preserve"> currency</w:t>
      </w:r>
      <w:r>
        <w:rPr>
          <w:rFonts w:cs="Arial" w:ascii="Arial" w:hAnsi="Arial"/>
          <w:color w:val="0000FF"/>
          <w:highlight w:val="white"/>
          <w:lang w:val="en-US"/>
        </w:rPr>
        <w:t>="</w:t>
      </w:r>
      <w:r>
        <w:rPr>
          <w:rFonts w:cs="Arial" w:ascii="Arial" w:hAnsi="Arial"/>
          <w:color w:val="000000"/>
          <w:highlight w:val="white"/>
          <w:lang w:val="en-US"/>
        </w:rPr>
        <w:t>EUR</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00"/>
          <w:highlight w:val="white"/>
          <w:lang w:val="en-US"/>
        </w:rPr>
      </w:pPr>
      <w:r>
        <w:rPr>
          <w:rFonts w:cs="Arial" w:ascii="Arial" w:hAnsi="Arial"/>
          <w:color w:val="0000FF"/>
          <w:highlight w:val="white"/>
          <w:lang w:val="en-US"/>
        </w:rPr>
        <w:tab/>
        <w:t>&lt;/</w:t>
      </w:r>
      <w:r>
        <w:rPr>
          <w:rFonts w:cs="Arial" w:ascii="Arial" w:hAnsi="Arial"/>
          <w:color w:val="800000"/>
          <w:highlight w:val="white"/>
          <w:lang w:val="en-US"/>
        </w:rPr>
        <w:t>observation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FF"/>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FF"/>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FF"/>
          <w:highlight w:val="white"/>
          <w:lang w:val="en-US"/>
        </w:rPr>
      </w:pPr>
      <w:r>
        <w:rPr>
          <w:rFonts w:cs="Arial" w:ascii="Arial" w:hAnsi="Arial"/>
          <w:color w:val="0000FF"/>
          <w:highlight w:val="white"/>
          <w:lang w:val="en-US"/>
        </w:rPr>
        <w:tab/>
        <w:t>&lt;</w:t>
      </w:r>
      <w:r>
        <w:rPr>
          <w:rFonts w:cs="Arial" w:ascii="Arial" w:hAnsi="Arial"/>
          <w:color w:val="800000"/>
          <w:highlight w:val="white"/>
          <w:lang w:val="en-US"/>
        </w:rPr>
        <w:t>observation</w:t>
      </w:r>
      <w:r>
        <w:rPr>
          <w:rFonts w:cs="Arial" w:ascii="Arial" w:hAnsi="Arial"/>
          <w:color w:val="FF0000"/>
          <w:highlight w:val="white"/>
          <w:lang w:val="en-US"/>
        </w:rPr>
        <w:t xml:space="preserve"> classCode</w:t>
      </w:r>
      <w:r>
        <w:rPr>
          <w:rFonts w:cs="Arial" w:ascii="Arial" w:hAnsi="Arial"/>
          <w:color w:val="0000FF"/>
          <w:highlight w:val="white"/>
          <w:lang w:val="en-US"/>
        </w:rPr>
        <w:t>="</w:t>
      </w:r>
      <w:r>
        <w:rPr>
          <w:rFonts w:cs="Arial" w:ascii="Arial" w:hAnsi="Arial"/>
          <w:color w:val="000000"/>
          <w:highlight w:val="white"/>
          <w:lang w:val="en-US"/>
        </w:rPr>
        <w:t>OBS</w:t>
      </w:r>
      <w:r>
        <w:rPr>
          <w:rFonts w:cs="Arial" w:ascii="Arial" w:hAnsi="Arial"/>
          <w:color w:val="0000FF"/>
          <w:highlight w:val="white"/>
          <w:lang w:val="en-US"/>
        </w:rPr>
        <w:t>"</w:t>
      </w:r>
      <w:r>
        <w:rPr>
          <w:rFonts w:cs="Arial" w:ascii="Arial" w:hAnsi="Arial"/>
          <w:color w:val="FF0000"/>
          <w:highlight w:val="white"/>
          <w:lang w:val="en-US"/>
        </w:rPr>
        <w:t xml:space="preserve"> moodCode</w:t>
      </w:r>
      <w:r>
        <w:rPr>
          <w:rFonts w:cs="Arial" w:ascii="Arial" w:hAnsi="Arial"/>
          <w:color w:val="0000FF"/>
          <w:highlight w:val="white"/>
          <w:lang w:val="en-US"/>
        </w:rPr>
        <w:t>="</w:t>
      </w:r>
      <w:r>
        <w:rPr>
          <w:rFonts w:cs="Arial" w:ascii="Arial" w:hAnsi="Arial"/>
          <w:color w:val="000000"/>
          <w:highlight w:val="white"/>
          <w:lang w:val="en-US"/>
        </w:rPr>
        <w:t>EVN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FF0000"/>
          <w:highlight w:val="white"/>
        </w:rPr>
      </w:pPr>
      <w:r>
        <w:rPr>
          <w:rFonts w:cs="Arial" w:ascii="Arial" w:hAnsi="Arial"/>
          <w:color w:val="0000FF"/>
          <w:highlight w:val="white"/>
          <w:lang w:val="en-US"/>
        </w:rPr>
        <w:tab/>
        <w:tab/>
      </w:r>
      <w:r>
        <w:rPr>
          <w:rFonts w:cs="Arial" w:ascii="Arial" w:hAnsi="Arial"/>
          <w:color w:val="0000FF"/>
          <w:highlight w:val="white"/>
        </w:rPr>
        <w:t>&lt;</w:t>
      </w:r>
      <w:r>
        <w:rPr>
          <w:rFonts w:cs="Arial" w:ascii="Arial" w:hAnsi="Arial"/>
          <w:color w:val="800000"/>
          <w:highlight w:val="white"/>
        </w:rPr>
        <w:t>code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215</w:t>
      </w:r>
      <w:r>
        <w:rPr>
          <w:rFonts w:cs="Arial" w:ascii="Arial" w:hAnsi="Arial"/>
          <w:color w:val="0000FF"/>
          <w:highlight w:val="white"/>
        </w:rPr>
        <w:t>"</w:t>
      </w:r>
      <w:r>
        <w:rPr>
          <w:rFonts w:cs="Arial" w:ascii="Arial" w:hAnsi="Arial"/>
          <w:color w:val="FF0000"/>
          <w:highlight w:val="white"/>
        </w:rPr>
        <w:t xml:space="preserve"> codeSystem</w:t>
      </w:r>
      <w:r>
        <w:rPr>
          <w:rFonts w:cs="Arial" w:ascii="Arial" w:hAnsi="Arial"/>
          <w:color w:val="0000FF"/>
          <w:highlight w:val="white"/>
        </w:rPr>
        <w:t>="</w:t>
      </w:r>
      <w:r>
        <w:rPr>
          <w:rFonts w:cs="Arial" w:ascii="Arial" w:hAnsi="Arial"/>
          <w:color w:val="000000"/>
          <w:highlight w:val="white"/>
        </w:rPr>
        <w:t>1.2.246.537.6.12.2002.126</w:t>
      </w:r>
      <w:r>
        <w:rPr>
          <w:rFonts w:cs="Arial" w:ascii="Arial" w:hAnsi="Arial"/>
          <w:color w:val="0000FF"/>
          <w:highlight w:val="white"/>
        </w:rPr>
        <w:t>"</w:t>
      </w:r>
    </w:p>
    <w:p>
      <w:pPr>
        <w:pStyle w:val="Normal"/>
        <w:tabs>
          <w:tab w:val="clear" w:pos="1304"/>
          <w:tab w:val="left" w:pos="284" w:leader="none"/>
          <w:tab w:val="left" w:pos="567" w:leader="none"/>
          <w:tab w:val="left" w:pos="851" w:leader="none"/>
          <w:tab w:val="left" w:pos="1134" w:leader="none"/>
          <w:tab w:val="left" w:pos="1418" w:leader="none"/>
        </w:tabs>
        <w:autoSpaceDE w:val="false"/>
        <w:rPr/>
      </w:pPr>
      <w:r>
        <w:rPr>
          <w:rFonts w:cs="Arial" w:ascii="Arial" w:hAnsi="Arial"/>
          <w:color w:val="FF0000"/>
          <w:highlight w:val="white"/>
        </w:rPr>
        <w:tab/>
        <w:tab/>
        <w:tab/>
        <w:tab/>
        <w:t>codeSystemName</w:t>
      </w:r>
      <w:r>
        <w:rPr>
          <w:rFonts w:cs="Arial" w:ascii="Arial" w:hAnsi="Arial"/>
          <w:color w:val="0000FF"/>
          <w:highlight w:val="white"/>
        </w:rPr>
        <w:t>="</w:t>
      </w:r>
      <w:r>
        <w:rPr>
          <w:rFonts w:cs="Arial" w:ascii="Arial" w:hAnsi="Arial"/>
          <w:color w:val="000000"/>
          <w:highlight w:val="white"/>
        </w:rPr>
        <w:t>Lääkityslista</w:t>
      </w:r>
      <w:r>
        <w:rPr>
          <w:rFonts w:cs="Arial" w:ascii="Arial" w:hAnsi="Arial"/>
          <w:color w:val="0000FF"/>
          <w:highlight w:val="white"/>
        </w:rPr>
        <w:t>"</w:t>
      </w:r>
      <w:r>
        <w:rPr>
          <w:rFonts w:cs="Arial" w:ascii="Arial" w:hAnsi="Arial"/>
          <w:color w:val="FF0000"/>
          <w:highlight w:val="white"/>
        </w:rPr>
        <w:t xml:space="preserve"> </w:t>
      </w:r>
    </w:p>
    <w:p>
      <w:pPr>
        <w:pStyle w:val="Normal"/>
        <w:tabs>
          <w:tab w:val="clear" w:pos="1304"/>
          <w:tab w:val="left" w:pos="284" w:leader="none"/>
          <w:tab w:val="left" w:pos="567" w:leader="none"/>
          <w:tab w:val="left" w:pos="851" w:leader="none"/>
          <w:tab w:val="left" w:pos="1134" w:leader="none"/>
          <w:tab w:val="left" w:pos="1418" w:leader="none"/>
        </w:tabs>
        <w:autoSpaceDE w:val="false"/>
        <w:rPr/>
      </w:pPr>
      <w:r>
        <w:rPr>
          <w:rFonts w:cs="Arial" w:ascii="Arial" w:hAnsi="Arial"/>
          <w:color w:val="FF0000"/>
          <w:highlight w:val="white"/>
        </w:rPr>
        <w:tab/>
        <w:tab/>
        <w:tab/>
        <w:tab/>
        <w:t>displayName</w:t>
      </w:r>
      <w:r>
        <w:rPr>
          <w:rFonts w:cs="Arial" w:ascii="Arial" w:hAnsi="Arial"/>
          <w:color w:val="0000FF"/>
          <w:highlight w:val="white"/>
        </w:rPr>
        <w:t>="</w:t>
      </w:r>
      <w:r>
        <w:rPr>
          <w:rFonts w:cs="Arial" w:ascii="Arial" w:hAnsi="Arial"/>
          <w:color w:val="000000"/>
          <w:highlight w:val="white"/>
        </w:rPr>
        <w:t>Lääkärinpalkkio erikoislääkärinä</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FF"/>
          <w:highlight w:val="white"/>
          <w:lang w:val="en-US"/>
        </w:rPr>
      </w:pPr>
      <w:r>
        <w:rPr>
          <w:rFonts w:cs="Arial" w:ascii="Arial" w:hAnsi="Arial"/>
          <w:color w:val="0000FF"/>
          <w:highlight w:val="white"/>
        </w:rPr>
        <w:tab/>
        <w:tab/>
      </w:r>
      <w:r>
        <w:rPr>
          <w:rFonts w:cs="Arial" w:ascii="Arial" w:hAnsi="Arial"/>
          <w:color w:val="0000FF"/>
          <w:highlight w:val="white"/>
          <w:lang w:val="en-US"/>
        </w:rPr>
        <w:t>&lt;</w:t>
      </w:r>
      <w:r>
        <w:rPr>
          <w:rFonts w:cs="Arial" w:ascii="Arial" w:hAnsi="Arial"/>
          <w:color w:val="800000"/>
          <w:highlight w:val="white"/>
          <w:lang w:val="en-US"/>
        </w:rPr>
        <w:t>value</w:t>
      </w:r>
      <w:r>
        <w:rPr>
          <w:rFonts w:cs="Arial" w:ascii="Arial" w:hAnsi="Arial"/>
          <w:color w:val="FF0000"/>
          <w:highlight w:val="white"/>
          <w:lang w:val="en-US"/>
        </w:rPr>
        <w:t xml:space="preserve"> value</w:t>
      </w:r>
      <w:r>
        <w:rPr>
          <w:rFonts w:cs="Arial" w:ascii="Arial" w:hAnsi="Arial"/>
          <w:color w:val="0000FF"/>
          <w:highlight w:val="white"/>
          <w:lang w:val="en-US"/>
        </w:rPr>
        <w:t>="</w:t>
      </w:r>
      <w:r>
        <w:rPr>
          <w:rFonts w:cs="Arial" w:ascii="Arial" w:hAnsi="Arial"/>
          <w:color w:val="000000"/>
          <w:highlight w:val="white"/>
          <w:lang w:val="en-US"/>
        </w:rPr>
        <w:t>false</w:t>
      </w:r>
      <w:r>
        <w:rPr>
          <w:rFonts w:cs="Arial" w:ascii="Arial" w:hAnsi="Arial"/>
          <w:color w:val="0000FF"/>
          <w:highlight w:val="white"/>
          <w:lang w:val="en-US"/>
        </w:rPr>
        <w:t>"</w:t>
      </w:r>
      <w:r>
        <w:rPr>
          <w:rFonts w:cs="Arial" w:ascii="Arial" w:hAnsi="Arial"/>
          <w:color w:val="FF0000"/>
          <w:highlight w:val="white"/>
          <w:lang w:val="en-US"/>
        </w:rPr>
        <w:t xml:space="preserve"> xsi:type</w:t>
      </w:r>
      <w:r>
        <w:rPr>
          <w:rFonts w:cs="Arial" w:ascii="Arial" w:hAnsi="Arial"/>
          <w:color w:val="0000FF"/>
          <w:highlight w:val="white"/>
          <w:lang w:val="en-US"/>
        </w:rPr>
        <w:t>="</w:t>
      </w:r>
      <w:r>
        <w:rPr>
          <w:rFonts w:cs="Arial" w:ascii="Arial" w:hAnsi="Arial"/>
          <w:color w:val="000000"/>
          <w:highlight w:val="white"/>
          <w:lang w:val="en-US"/>
        </w:rPr>
        <w:t>BL</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00"/>
          <w:highlight w:val="white"/>
        </w:rPr>
      </w:pPr>
      <w:r>
        <w:rPr>
          <w:rFonts w:cs="Arial" w:ascii="Arial" w:hAnsi="Arial"/>
          <w:color w:val="0000FF"/>
          <w:highlight w:val="white"/>
          <w:lang w:val="en-US"/>
        </w:rPr>
        <w:tab/>
      </w:r>
      <w:r>
        <w:rPr>
          <w:rFonts w:cs="Arial" w:ascii="Arial" w:hAnsi="Arial"/>
          <w:color w:val="0000FF"/>
          <w:highlight w:val="white"/>
        </w:rPr>
        <w:t>&lt;/</w:t>
      </w:r>
      <w:r>
        <w:rPr>
          <w:rFonts w:cs="Arial" w:ascii="Arial" w:hAnsi="Arial"/>
          <w:color w:val="800000"/>
          <w:highlight w:val="white"/>
        </w:rPr>
        <w:t>observation</w:t>
      </w:r>
      <w:r>
        <w:rPr>
          <w:rFonts w:cs="Arial" w:ascii="Arial" w:hAnsi="Arial"/>
          <w:color w:val="0000FF"/>
          <w:highlight w:val="white"/>
        </w:rPr>
        <w:t>&gt;</w:t>
      </w:r>
    </w:p>
    <w:p>
      <w:pPr>
        <w:pStyle w:val="Normal"/>
        <w:autoSpaceDE w:val="false"/>
        <w:rPr>
          <w:rFonts w:ascii="Arial" w:hAnsi="Arial" w:cs="Arial"/>
          <w:color w:val="0000FF"/>
          <w:highlight w:val="white"/>
          <w:lang w:val="en-US"/>
        </w:rPr>
      </w:pPr>
      <w:r>
        <w:rPr>
          <w:rFonts w:cs="Arial" w:ascii="Arial" w:hAnsi="Arial"/>
          <w:color w:val="0000FF"/>
          <w:highlight w:val="white"/>
        </w:rPr>
        <w:t>&lt;/</w:t>
      </w:r>
      <w:r>
        <w:rPr>
          <w:rFonts w:cs="Arial" w:ascii="Arial" w:hAnsi="Arial"/>
          <w:color w:val="800000"/>
          <w:highlight w:val="white"/>
        </w:rPr>
        <w:t>component</w:t>
      </w:r>
      <w:r>
        <w:rPr>
          <w:rFonts w:cs="Arial" w:ascii="Arial" w:hAnsi="Arial"/>
          <w:color w:val="0000FF"/>
          <w:highlight w:val="white"/>
        </w:rPr>
        <w:t>&gt;</w:t>
      </w:r>
    </w:p>
    <w:p>
      <w:pPr>
        <w:pStyle w:val="Normal"/>
        <w:autoSpaceDE w:val="false"/>
        <w:rPr>
          <w:rFonts w:ascii="Arial" w:hAnsi="Arial" w:cs="Arial"/>
          <w:color w:val="000000"/>
          <w:highlight w:val="white"/>
          <w:lang w:val="en-US"/>
        </w:rPr>
      </w:pPr>
      <w:r>
        <w:rPr>
          <w:rFonts w:cs="Arial" w:ascii="Arial" w:hAnsi="Arial"/>
          <w:color w:val="000000"/>
          <w:highlight w:val="white"/>
          <w:lang w:val="en-US"/>
        </w:rPr>
      </w:r>
    </w:p>
    <w:p>
      <w:pPr>
        <w:pStyle w:val="Normal"/>
        <w:autoSpaceDE w:val="false"/>
        <w:rPr>
          <w:rFonts w:ascii="Arial" w:hAnsi="Arial" w:cs="Arial"/>
          <w:color w:val="000000"/>
          <w:highlight w:val="white"/>
          <w:lang w:val="en-US"/>
        </w:rPr>
      </w:pPr>
      <w:r>
        <w:rPr>
          <w:rFonts w:cs="Arial" w:ascii="Arial" w:hAnsi="Arial"/>
          <w:color w:val="000000"/>
          <w:highlight w:val="white"/>
          <w:lang w:val="en-US"/>
        </w:rPr>
      </w:r>
    </w:p>
    <w:p>
      <w:pPr>
        <w:pStyle w:val="Heading1"/>
        <w:rPr/>
      </w:pPr>
      <w:bookmarkStart w:id="42" w:name="__RefHeading___Toc443208381"/>
      <w:bookmarkEnd w:id="42"/>
      <w:r>
        <w:rPr/>
        <w:t>Lääkemääräyksen mitätöinti</w:t>
      </w:r>
    </w:p>
    <w:p>
      <w:pPr>
        <w:pStyle w:val="Normal"/>
        <w:rPr/>
      </w:pPr>
      <w:r>
        <w:rPr/>
      </w:r>
    </w:p>
    <w:p>
      <w:pPr>
        <w:pStyle w:val="Heading2"/>
        <w:rPr/>
      </w:pPr>
      <w:bookmarkStart w:id="43" w:name="__RefHeading___Toc443208382"/>
      <w:bookmarkEnd w:id="43"/>
      <w:r>
        <w:rPr/>
        <w:t>Yleisrakenne</w:t>
      </w:r>
    </w:p>
    <w:p>
      <w:pPr>
        <w:pStyle w:val="Normal"/>
        <w:rPr/>
      </w:pPr>
      <w:r>
        <w:rPr/>
      </w:r>
    </w:p>
    <w:p>
      <w:pPr>
        <w:pStyle w:val="Normal"/>
        <w:rPr/>
      </w:pPr>
      <w:r>
        <w:rPr/>
        <w:t xml:space="preserve">Lääkemääräyksen mitätöinti saa oman id:nsä ja headerin code-elementistä selviää, että kyseessä on mitätöintisanoma. </w:t>
      </w:r>
    </w:p>
    <w:p>
      <w:pPr>
        <w:pStyle w:val="Normal"/>
        <w:rPr/>
      </w:pPr>
      <w:r>
        <w:rPr/>
      </w:r>
    </w:p>
    <w:p>
      <w:pPr>
        <w:pStyle w:val="Normal"/>
        <w:rPr/>
      </w:pPr>
      <w:r>
        <w:rPr/>
        <w:t xml:space="preserve">Potilaskertomusrakenne on samanlainen kuin varsinaiselle lääkemääräyssanomalle. </w:t>
      </w:r>
    </w:p>
    <w:p>
      <w:pPr>
        <w:pStyle w:val="Normal"/>
        <w:rPr/>
      </w:pPr>
      <w:r>
        <w:rPr/>
      </w:r>
    </w:p>
    <w:p>
      <w:pPr>
        <w:pStyle w:val="Heading2"/>
        <w:rPr/>
      </w:pPr>
      <w:bookmarkStart w:id="44" w:name="__RefHeading___Toc443208383"/>
      <w:bookmarkEnd w:id="44"/>
      <w:r>
        <w:rPr/>
        <w:t>Rakenteinen muoto</w:t>
      </w:r>
    </w:p>
    <w:p>
      <w:pPr>
        <w:pStyle w:val="Normal"/>
        <w:rPr/>
      </w:pPr>
      <w:r>
        <w:rPr/>
      </w:r>
    </w:p>
    <w:p>
      <w:pPr>
        <w:pStyle w:val="Normal"/>
        <w:rPr/>
      </w:pPr>
      <w:r>
        <w:rPr/>
        <w:t xml:space="preserve">Body-osaan generoidaan reseptin edellisen version kaikki tiedot samassa muodossa kuin edellisessä lääkemääräyksessä. Bodyn authorissa on alkuperäisen lääkemääräyksen laatija. Mikäli alkuperäisestä lääkemääräyksestä puuttuu authorin tietoja, jotka ovat uusimman määrityksen mukaan pakollisia, tietoja ei tuoda lääkemääräyksen mitätöinnissä. </w:t>
      </w:r>
    </w:p>
    <w:p>
      <w:pPr>
        <w:pStyle w:val="Normal"/>
        <w:rPr/>
      </w:pPr>
      <w:r>
        <w:rPr/>
      </w:r>
    </w:p>
    <w:p>
      <w:pPr>
        <w:pStyle w:val="Normal"/>
        <w:rPr/>
      </w:pPr>
      <w:r>
        <w:rPr/>
        <w:t>Lääkemääräyksen määräyspäivää ei saa muuttaa lääkemääräyksen mitätöinnissä.</w:t>
      </w:r>
    </w:p>
    <w:p>
      <w:pPr>
        <w:pStyle w:val="Normal"/>
        <w:rPr/>
      </w:pPr>
      <w:r>
        <w:rPr/>
      </w:r>
    </w:p>
    <w:p>
      <w:pPr>
        <w:pStyle w:val="Normal"/>
        <w:rPr/>
      </w:pPr>
      <w:r>
        <w:rPr/>
        <w:t>Supply-actin reference kopioidaan muuten sellaisenaan, paitsi typeCode on nyt ”RPLC”.  Nyt reference  viittaa automaattisesti edelliseen lääkemääräykseen. Sanomaan lisätään toinen reference, joka viittaa mitätöintisanomaan itseensä. Tässä viittauksessa käytetään typeCodea ”SPRT”.</w:t>
      </w:r>
    </w:p>
    <w:p>
      <w:pPr>
        <w:pStyle w:val="Normal"/>
        <w:rPr/>
      </w:pPr>
      <w:r>
        <w:rPr/>
      </w:r>
    </w:p>
    <w:p>
      <w:pPr>
        <w:pStyle w:val="Normal"/>
        <w:rPr/>
      </w:pPr>
      <w:r>
        <w:rPr/>
        <w:t>Esim.:</w:t>
      </w:r>
    </w:p>
    <w:p>
      <w:pPr>
        <w:pStyle w:val="Normal"/>
        <w:rPr/>
      </w:pPr>
      <w:r>
        <w:rPr/>
      </w:r>
    </w:p>
    <w:p>
      <w:pPr>
        <w:pStyle w:val="Normal"/>
        <w:rPr>
          <w:rStyle w:val="XMLText"/>
        </w:rPr>
      </w:pPr>
      <w:r>
        <w:rPr>
          <w:rStyle w:val="XMLBlue"/>
        </w:rPr>
        <w:t>&lt;</w:t>
      </w:r>
      <w:r>
        <w:rPr>
          <w:rStyle w:val="XMLBrown"/>
        </w:rPr>
        <w:t>reference</w:t>
      </w:r>
      <w:r>
        <w:rPr>
          <w:rStyle w:val="XMLText"/>
        </w:rPr>
        <w:t xml:space="preserve"> </w:t>
      </w:r>
      <w:r>
        <w:rPr>
          <w:rStyle w:val="XMLRed"/>
        </w:rPr>
        <w:t>typeCode</w:t>
      </w:r>
      <w:r>
        <w:rPr>
          <w:rStyle w:val="XMLBlue"/>
        </w:rPr>
        <w:t>="</w:t>
      </w:r>
      <w:r>
        <w:rPr>
          <w:rStyle w:val="XMLText"/>
        </w:rPr>
        <w:t>RPLC</w:t>
      </w:r>
      <w:r>
        <w:rPr>
          <w:rStyle w:val="XMLBlue"/>
        </w:rPr>
        <w:t>"&gt;</w:t>
      </w:r>
    </w:p>
    <w:p>
      <w:pPr>
        <w:pStyle w:val="Normal"/>
        <w:ind w:firstLine="720"/>
        <w:rPr>
          <w:rStyle w:val="XMLText"/>
        </w:rPr>
      </w:pPr>
      <w:r>
        <w:rPr>
          <w:rStyle w:val="XMLBlue"/>
        </w:rPr>
        <w:t>&lt;</w:t>
      </w:r>
      <w:r>
        <w:rPr>
          <w:rStyle w:val="XMLBrown"/>
        </w:rPr>
        <w:t>externalDocument</w:t>
      </w:r>
      <w:r>
        <w:rPr>
          <w:rStyle w:val="XMLBlue"/>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ind w:left="1304" w:firstLine="1304"/>
        <w:rPr>
          <w:rStyle w:val="XMLText"/>
          <w:lang w:val="nl-NL"/>
        </w:rPr>
      </w:pPr>
      <w:r>
        <w:rPr/>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1</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lääkemääräys</w:t>
      </w:r>
      <w:r>
        <w:rPr>
          <w:rStyle w:val="XMLBlue"/>
          <w:highlight w:val="white"/>
        </w:rPr>
        <w:t>"/&gt;</w:t>
      </w:r>
    </w:p>
    <w:p>
      <w:pPr>
        <w:pStyle w:val="Normal"/>
        <w:ind w:firstLine="1304"/>
        <w:rPr/>
      </w:pPr>
      <w:r>
        <w:rPr>
          <w:rStyle w:val="XMLBlue"/>
          <w:lang w:val="nl-NL"/>
        </w:rPr>
        <w:t>&lt;</w:t>
      </w:r>
      <w:r>
        <w:rPr>
          <w:rStyle w:val="XMLBrown"/>
          <w:lang w:val="nl-NL"/>
        </w:rPr>
        <w:t>setId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ind w:left="1304" w:firstLine="1304"/>
        <w:rPr>
          <w:rStyle w:val="XMLBlack"/>
          <w:lang w:val="nl-N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SPRT</w:t>
      </w:r>
      <w:r>
        <w:rPr>
          <w:rStyle w:val="XMLBlue"/>
          <w:lang w:val="nl-NL"/>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3135435</w:t>
      </w:r>
      <w:r>
        <w:rPr>
          <w:rStyle w:val="XMLBlue"/>
          <w:lang w:val="nl-NL"/>
        </w:rPr>
        <w:t>"/&gt;</w:t>
      </w:r>
    </w:p>
    <w:p>
      <w:pPr>
        <w:pStyle w:val="Normal"/>
        <w:ind w:left="1304" w:firstLine="1304"/>
        <w:rPr>
          <w:rStyle w:val="XMLText"/>
          <w:lang w:val="nl-NL"/>
        </w:rPr>
      </w:pPr>
      <w:r>
        <w:rPr/>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2</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highlight w:val="white"/>
        </w:rPr>
        <w:t xml:space="preserve"> </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ab/>
        <w:tab/>
        <w:tab/>
        <w:tab/>
        <w:tab/>
        <w:tab/>
        <w:t>displayName</w:t>
      </w:r>
      <w:r>
        <w:rPr>
          <w:rStyle w:val="XMLBlue"/>
          <w:highlight w:val="white"/>
        </w:rPr>
        <w:t>="</w:t>
      </w:r>
      <w:r>
        <w:rPr>
          <w:rStyle w:val="XMLBlack"/>
          <w:highlight w:val="white"/>
        </w:rPr>
        <w:t>lääkemääräyksen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en-GB"/>
        </w:rPr>
      </w:pPr>
      <w:r>
        <w:rPr>
          <w:rStyle w:val="XMLBlack"/>
          <w:highlight w:val="white"/>
        </w:rPr>
        <w:tab/>
        <w:tab/>
        <w:tab/>
        <w:tab/>
        <w:tab/>
        <w:tab/>
        <w:tab/>
        <w:tab/>
        <w:tab/>
        <w:t xml:space="preserve"> </w:t>
      </w:r>
      <w:r>
        <w:rPr>
          <w:rStyle w:val="XMLBlack"/>
          <w:highlight w:val="white"/>
          <w:lang w:val="en-GB"/>
        </w:rPr>
        <w:t>mitätöinti</w:t>
      </w:r>
      <w:r>
        <w:rPr>
          <w:rStyle w:val="XMLBlue"/>
          <w:highlight w:val="white"/>
          <w:lang w:val="en-GB"/>
        </w:rPr>
        <w:t>"/&gt;</w:t>
      </w:r>
    </w:p>
    <w:p>
      <w:pPr>
        <w:pStyle w:val="Normal"/>
        <w:ind w:firstLine="1304"/>
        <w:rPr/>
      </w:pPr>
      <w:r>
        <w:rPr>
          <w:rStyle w:val="XMLBlue"/>
          <w:lang w:val="en-GB"/>
        </w:rPr>
        <w:t>&lt;</w:t>
      </w:r>
      <w:r>
        <w:rPr>
          <w:rStyle w:val="XMLBrown"/>
          <w:lang w:val="en-GB"/>
        </w:rPr>
        <w:t>setId</w:t>
      </w:r>
      <w:r>
        <w:rPr>
          <w:rStyle w:val="XMLText"/>
          <w:lang w:val="en-GB"/>
        </w:rPr>
        <w:t xml:space="preserve"> </w:t>
      </w:r>
    </w:p>
    <w:p>
      <w:pPr>
        <w:pStyle w:val="Normal"/>
        <w:ind w:left="1304" w:firstLine="1304"/>
        <w:rPr>
          <w:rStyle w:val="XMLText"/>
          <w:lang w:val="en-GB"/>
        </w:rPr>
      </w:pPr>
      <w:r>
        <w:rPr>
          <w:rStyle w:val="XMLRed"/>
          <w:lang w:val="en-GB"/>
        </w:rPr>
        <w:t>root</w:t>
      </w:r>
      <w:r>
        <w:rPr>
          <w:rStyle w:val="XMLBlue"/>
          <w:lang w:val="en-GB"/>
        </w:rPr>
        <w:t>="</w:t>
      </w:r>
      <w:r>
        <w:rPr>
          <w:rStyle w:val="XMLText"/>
          <w:lang w:val="en-GB"/>
        </w:rPr>
        <w:t>1.2.246.537.10.15675350.93.2006</w:t>
      </w:r>
      <w:r>
        <w:rPr>
          <w:rStyle w:val="XMLBlue"/>
          <w:lang w:val="en-GB"/>
        </w:rPr>
        <w:t>.</w:t>
      </w:r>
      <w:r>
        <w:rPr>
          <w:rStyle w:val="XMLText"/>
          <w:lang w:val="en-GB"/>
        </w:rPr>
        <w:t>313663</w:t>
      </w:r>
      <w:r>
        <w:rPr>
          <w:rStyle w:val="XMLBlue"/>
          <w:lang w:val="en-GB"/>
        </w:rPr>
        <w:t>"/&gt;</w:t>
      </w:r>
    </w:p>
    <w:p>
      <w:pPr>
        <w:pStyle w:val="Normal"/>
        <w:ind w:left="1304" w:firstLine="1304"/>
        <w:rPr>
          <w:rStyle w:val="XMLBlack"/>
          <w:lang w:val="en-GB"/>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en-GB"/>
        </w:rPr>
      </w:pPr>
      <w:r>
        <w:rPr>
          <w:rStyle w:val="XMLBlack"/>
          <w:lang w:val="en-GB"/>
        </w:rPr>
        <w:tab/>
        <w:tab/>
      </w:r>
      <w:r>
        <w:rPr>
          <w:rStyle w:val="XMLBlue"/>
          <w:lang w:val="en-GB"/>
        </w:rPr>
        <w:t>&lt;/</w:t>
      </w:r>
      <w:r>
        <w:rPr>
          <w:rStyle w:val="XMLBrown"/>
          <w:lang w:val="en-GB"/>
        </w:rPr>
        <w:t>externalDocument</w:t>
      </w:r>
      <w:r>
        <w:rPr>
          <w:rStyle w:val="XMLBlue"/>
          <w:lang w:val="en-GB"/>
        </w:rPr>
        <w:t>&gt;</w:t>
      </w:r>
    </w:p>
    <w:p>
      <w:pPr>
        <w:pStyle w:val="Normal"/>
        <w:rPr>
          <w:rStyle w:val="XMLText"/>
          <w:lang w:val="en-GB"/>
        </w:rPr>
      </w:pPr>
      <w:r>
        <w:rPr>
          <w:rStyle w:val="XMLBlue"/>
          <w:lang w:val="en-GB"/>
        </w:rPr>
        <w:t>&lt;/</w:t>
      </w:r>
      <w:r>
        <w:rPr>
          <w:rStyle w:val="XMLBrown"/>
          <w:lang w:val="en-GB"/>
        </w:rPr>
        <w:t>reference</w:t>
      </w:r>
      <w:r>
        <w:rPr>
          <w:rStyle w:val="XMLBlue"/>
          <w:lang w:val="en-GB"/>
        </w:rPr>
        <w:t>&gt;</w:t>
      </w:r>
    </w:p>
    <w:p>
      <w:pPr>
        <w:pStyle w:val="Normal"/>
        <w:rPr>
          <w:rStyle w:val="XMLText"/>
          <w:lang w:val="en-GB"/>
        </w:rPr>
      </w:pPr>
      <w:r>
        <w:rPr/>
      </w:r>
    </w:p>
    <w:p>
      <w:pPr>
        <w:pStyle w:val="Normal"/>
        <w:rPr>
          <w:lang w:val="en-GB"/>
        </w:rPr>
      </w:pPr>
      <w:r>
        <w:rPr>
          <w:lang w:val="en-GB"/>
        </w:rPr>
      </w:r>
    </w:p>
    <w:p>
      <w:pPr>
        <w:pStyle w:val="Normal"/>
        <w:rPr/>
      </w:pPr>
      <w:r>
        <w:rPr/>
        <w:t>Organizeriin (code=88) lisätään (verrattuna varsinaiseen lääkemääräyssanomaan) seuraavat observation-actit  mitätöintisanomassa ja organizerille annetaan nyt code-arvo 98 (organizerin 88 tiedot siis kopioidaan sellaisenaan, koodi 88 muutetaan arvoon 98 ja lisätään rakenteeseen alla olevat tiedot) :</w:t>
      </w:r>
    </w:p>
    <w:p>
      <w:pPr>
        <w:pStyle w:val="Normal"/>
        <w:rPr/>
      </w:pPr>
      <w:r>
        <w:rPr/>
      </w:r>
    </w:p>
    <w:tbl>
      <w:tblPr>
        <w:tblW w:w="9669" w:type="dxa"/>
        <w:jc w:val="left"/>
        <w:tblInd w:w="-75" w:type="dxa"/>
        <w:tblLayout w:type="fixed"/>
        <w:tblCellMar>
          <w:top w:w="0" w:type="dxa"/>
          <w:left w:w="70" w:type="dxa"/>
          <w:bottom w:w="0" w:type="dxa"/>
          <w:right w:w="70" w:type="dxa"/>
        </w:tblCellMar>
      </w:tblPr>
      <w:tblGrid>
        <w:gridCol w:w="1420"/>
        <w:gridCol w:w="1793"/>
        <w:gridCol w:w="1180"/>
        <w:gridCol w:w="2729"/>
        <w:gridCol w:w="1620"/>
        <w:gridCol w:w="927"/>
      </w:tblGrid>
      <w:tr>
        <w:trPr/>
        <w:tc>
          <w:tcPr>
            <w:tcW w:w="1420" w:type="dxa"/>
            <w:tcBorders>
              <w:top w:val="single" w:sz="4" w:space="0" w:color="000000"/>
              <w:left w:val="single" w:sz="4"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kenttäkoodi</w:t>
            </w:r>
          </w:p>
        </w:tc>
        <w:tc>
          <w:tcPr>
            <w:tcW w:w="1793"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tiedon nimi</w:t>
            </w:r>
          </w:p>
        </w:tc>
        <w:tc>
          <w:tcPr>
            <w:tcW w:w="118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HL7-tietotyyppi</w:t>
            </w:r>
          </w:p>
        </w:tc>
        <w:tc>
          <w:tcPr>
            <w:tcW w:w="2729"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esimerkki</w:t>
            </w:r>
          </w:p>
        </w:tc>
        <w:tc>
          <w:tcPr>
            <w:tcW w:w="162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reseptitaulukon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 + huom</w:t>
            </w:r>
          </w:p>
        </w:tc>
        <w:tc>
          <w:tcPr>
            <w:tcW w:w="927" w:type="dxa"/>
            <w:tcBorders>
              <w:top w:val="single" w:sz="4" w:space="0" w:color="000000"/>
              <w:left w:val="single" w:sz="6" w:space="0" w:color="000000"/>
              <w:bottom w:val="single" w:sz="6" w:space="0" w:color="000000"/>
              <w:right w:val="single" w:sz="4"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pituus</w:t>
            </w:r>
          </w:p>
        </w:tc>
      </w:tr>
      <w:tr>
        <w:trPr/>
        <w:tc>
          <w:tcPr>
            <w:tcW w:w="1420"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95</w:t>
            </w:r>
          </w:p>
        </w:tc>
        <w:tc>
          <w:tcPr>
            <w:tcW w:w="1793"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lääkemääräyksen mitätöinnin syy</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tekstinä</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lang w:val="en-GB"/>
              </w:rPr>
              <w:t>CE, ST</w:t>
            </w:r>
          </w:p>
        </w:tc>
        <w:tc>
          <w:tcPr>
            <w:tcW w:w="2729"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 xml:space="preserve">1.2.246.537.6.600.2013”/&gt;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927"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max 100 merkkiä</w:t>
            </w:r>
          </w:p>
        </w:tc>
      </w:tr>
      <w:tr>
        <w:trPr/>
        <w:tc>
          <w:tcPr>
            <w:tcW w:w="1420" w:type="dxa"/>
            <w:tcBorders>
              <w:top w:val="single" w:sz="6" w:space="0" w:color="000000"/>
              <w:left w:val="single" w:sz="4"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96 (observation)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96.1 (qualifier)</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96.2 (qualifier)</w:t>
            </w:r>
          </w:p>
        </w:tc>
        <w:tc>
          <w:tcPr>
            <w:tcW w:w="1793"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lääkemääräyksen mitätöinnin tyyppi</w:t>
            </w:r>
          </w:p>
        </w:tc>
        <w:tc>
          <w:tcPr>
            <w:tcW w:w="118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CD</w:t>
            </w:r>
          </w:p>
        </w:tc>
        <w:tc>
          <w:tcPr>
            <w:tcW w:w="2729"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162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23</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Katso jäljempänä selitys ja täydellinen esimerkki</w:t>
            </w:r>
          </w:p>
        </w:tc>
        <w:tc>
          <w:tcPr>
            <w:tcW w:w="927" w:type="dxa"/>
            <w:tcBorders>
              <w:top w:val="single" w:sz="6" w:space="0" w:color="000000"/>
              <w:left w:val="single" w:sz="6" w:space="0" w:color="000000"/>
              <w:bottom w:val="single" w:sz="4"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bl>
    <w:p>
      <w:pPr>
        <w:pStyle w:val="Normal"/>
        <w:rPr/>
      </w:pPr>
      <w:r>
        <w:rPr/>
      </w:r>
    </w:p>
    <w:p>
      <w:pPr>
        <w:pStyle w:val="Normal"/>
        <w:rPr/>
      </w:pPr>
      <w:r>
        <w:rPr/>
        <w:t xml:space="preserve">Lääkemääräyksen mitätöinnin syy voidaan koodiston mukaisen arvon (pakollinen) lisäksi antaa vapaana tekstinä. Vapaa teksti on pakollinen, mikäli koodiston mukainen arvo on Muu syy. </w:t>
      </w:r>
    </w:p>
    <w:p>
      <w:pPr>
        <w:pStyle w:val="Normal"/>
        <w:rPr/>
      </w:pPr>
      <w:r>
        <w:rPr/>
      </w:r>
    </w:p>
    <w:p>
      <w:pPr>
        <w:pStyle w:val="Normal"/>
        <w:rPr/>
      </w:pPr>
      <w:r>
        <w:rPr/>
        <w:t xml:space="preserve">Mitätöinnin syytä ei ole pakollista ilmoittaa koodiston mukaisena arvona tämän määrittelyversion vaiheittaisen käyttöönoton aikana tilanteessa, jossa vanhempaa määrittelyversiota tukeva järjestelmä mitätöi lääkemääräyksen, jotka on laadittu tämän määrittelyversion mukaisesti (ks. header-dokumentin linjaus). Tässä tilanteessa mitätöinnin perustelu tekstimuotoisena on pakollinen. </w:t>
      </w:r>
    </w:p>
    <w:p>
      <w:pPr>
        <w:pStyle w:val="Normal"/>
        <w:rPr/>
      </w:pPr>
      <w:r>
        <w:rPr/>
      </w:r>
    </w:p>
    <w:p>
      <w:pPr>
        <w:pStyle w:val="Normal"/>
        <w:rPr/>
      </w:pPr>
      <w:r>
        <w:rPr/>
        <w:t>Lääkemääräyksen mitätöinnin tyypin sisältö on seuraava:</w:t>
      </w:r>
    </w:p>
    <w:p>
      <w:pPr>
        <w:pStyle w:val="Normal"/>
        <w:rPr/>
      </w:pPr>
      <w:r>
        <w:rPr/>
      </w:r>
    </w:p>
    <w:p>
      <w:pPr>
        <w:pStyle w:val="Normal"/>
        <w:rPr/>
      </w:pPr>
      <w:r>
        <w:rPr/>
        <w:t xml:space="preserve"> </w:t>
      </w:r>
      <w:r>
        <w:rPr/>
        <w:t xml:space="preserve">lääkäri ja apteekki : </w:t>
      </w:r>
    </w:p>
    <w:p>
      <w:pPr>
        <w:pStyle w:val="Normal"/>
        <w:numPr>
          <w:ilvl w:val="0"/>
          <w:numId w:val="6"/>
        </w:numPr>
        <w:rPr/>
      </w:pPr>
      <w:r>
        <w:rPr/>
        <w:t xml:space="preserve">hoidollisesta syystä  </w:t>
      </w:r>
    </w:p>
    <w:p>
      <w:pPr>
        <w:pStyle w:val="Normal"/>
        <w:numPr>
          <w:ilvl w:val="0"/>
          <w:numId w:val="10"/>
        </w:numPr>
        <w:rPr/>
      </w:pPr>
      <w:r>
        <w:rPr/>
        <w:t xml:space="preserve">teknisestä syystä </w:t>
      </w:r>
    </w:p>
    <w:p>
      <w:pPr>
        <w:pStyle w:val="Normal"/>
        <w:rPr/>
      </w:pPr>
      <w:r>
        <w:rPr/>
        <w:t xml:space="preserve">lääkäri :  </w:t>
      </w:r>
    </w:p>
    <w:p>
      <w:pPr>
        <w:pStyle w:val="Normal"/>
        <w:numPr>
          <w:ilvl w:val="0"/>
          <w:numId w:val="5"/>
        </w:numPr>
        <w:rPr/>
      </w:pPr>
      <w:r>
        <w:rPr/>
        <w:t xml:space="preserve">potilaan tarkoituksellisesti aiheuttaman 'virheen' vuoksi </w:t>
      </w:r>
    </w:p>
    <w:p>
      <w:pPr>
        <w:pStyle w:val="Header"/>
        <w:tabs>
          <w:tab w:val="clear" w:pos="4153"/>
          <w:tab w:val="clear" w:pos="8306"/>
        </w:tabs>
        <w:rPr/>
      </w:pPr>
      <w:r>
        <w:rPr/>
      </w:r>
    </w:p>
    <w:p>
      <w:pPr>
        <w:pStyle w:val="Header"/>
        <w:tabs>
          <w:tab w:val="clear" w:pos="4153"/>
          <w:tab w:val="clear" w:pos="8306"/>
        </w:tabs>
        <w:rPr/>
      </w:pPr>
      <w:r>
        <w:rPr/>
        <w:t xml:space="preserve">reseptikeskus: </w:t>
        <w:tab/>
      </w:r>
    </w:p>
    <w:p>
      <w:pPr>
        <w:pStyle w:val="Header"/>
        <w:numPr>
          <w:ilvl w:val="0"/>
          <w:numId w:val="5"/>
        </w:numPr>
        <w:tabs>
          <w:tab w:val="clear" w:pos="4153"/>
          <w:tab w:val="clear" w:pos="8306"/>
        </w:tabs>
        <w:rPr/>
      </w:pPr>
      <w:r>
        <w:rPr/>
        <w:t xml:space="preserve">lääkemääräys vanhentunut   </w:t>
      </w:r>
    </w:p>
    <w:p>
      <w:pPr>
        <w:pStyle w:val="Header"/>
        <w:numPr>
          <w:ilvl w:val="0"/>
          <w:numId w:val="5"/>
        </w:numPr>
        <w:tabs>
          <w:tab w:val="clear" w:pos="4153"/>
          <w:tab w:val="clear" w:pos="8306"/>
        </w:tabs>
        <w:rPr/>
      </w:pPr>
      <w:r>
        <w:rPr/>
        <w:t>potilas kuollut</w:t>
      </w:r>
    </w:p>
    <w:p>
      <w:pPr>
        <w:pStyle w:val="Normal"/>
        <w:rPr/>
      </w:pPr>
      <w:r>
        <w:rPr/>
      </w:r>
    </w:p>
    <w:p>
      <w:pPr>
        <w:pStyle w:val="Normal"/>
        <w:rPr/>
      </w:pPr>
      <w:r>
        <w:rPr/>
        <w:t>Mitätöinnin päätyyppi ilmoitetaan koodistolla 1.2.246.537.5.40103.2006:</w:t>
      </w:r>
    </w:p>
    <w:p>
      <w:pPr>
        <w:pStyle w:val="Normal"/>
        <w:ind w:left="540" w:hanging="0"/>
        <w:rPr/>
      </w:pPr>
      <w:r>
        <w:rPr/>
        <w:t>1=hoidollinen syy</w:t>
      </w:r>
    </w:p>
    <w:p>
      <w:pPr>
        <w:pStyle w:val="Normal"/>
        <w:ind w:left="540" w:hanging="0"/>
        <w:rPr/>
      </w:pPr>
      <w:r>
        <w:rPr/>
        <w:t>2=tekninen syy</w:t>
      </w:r>
    </w:p>
    <w:p>
      <w:pPr>
        <w:pStyle w:val="Normal"/>
        <w:ind w:left="540" w:hanging="0"/>
        <w:rPr/>
      </w:pPr>
      <w:r>
        <w:rPr/>
        <w:t>3=potilaan aiheuttama virhe</w:t>
      </w:r>
    </w:p>
    <w:p>
      <w:pPr>
        <w:pStyle w:val="Normal"/>
        <w:ind w:left="540" w:hanging="0"/>
        <w:rPr/>
      </w:pPr>
      <w:r>
        <w:rPr/>
        <w:t>4=lääkemääräys vanhentunut</w:t>
      </w:r>
    </w:p>
    <w:p>
      <w:pPr>
        <w:pStyle w:val="Normal"/>
        <w:ind w:left="540" w:hanging="0"/>
        <w:rPr/>
      </w:pPr>
      <w:r>
        <w:rPr/>
        <w:t>5=potilas kuollut</w:t>
      </w:r>
    </w:p>
    <w:p>
      <w:pPr>
        <w:pStyle w:val="Normal"/>
        <w:rPr/>
      </w:pPr>
      <w:r>
        <w:rPr/>
      </w:r>
    </w:p>
    <w:p>
      <w:pPr>
        <w:pStyle w:val="Normal"/>
        <w:rPr/>
      </w:pPr>
      <w:r>
        <w:rPr/>
        <w:t>Lääkemääräyksen mitätöinnin osapuolen kenttäkoodi on 96.1 ja luokitus 1.2.246.537.5.40102.2006 on sisällöltään seuraava:</w:t>
      </w:r>
    </w:p>
    <w:p>
      <w:pPr>
        <w:pStyle w:val="Normal"/>
        <w:ind w:left="540" w:hanging="0"/>
        <w:rPr/>
      </w:pPr>
      <w:r>
        <w:rPr/>
        <w:t>1=lääkäri</w:t>
      </w:r>
    </w:p>
    <w:p>
      <w:pPr>
        <w:pStyle w:val="Normal"/>
        <w:ind w:left="540" w:hanging="0"/>
        <w:rPr/>
      </w:pPr>
      <w:r>
        <w:rPr/>
        <w:t>2=apteekki</w:t>
      </w:r>
    </w:p>
    <w:p>
      <w:pPr>
        <w:pStyle w:val="Normal"/>
        <w:ind w:left="540" w:hanging="0"/>
        <w:rPr/>
      </w:pPr>
      <w:r>
        <w:rPr/>
        <w:t>3=reseptikeskus</w:t>
      </w:r>
    </w:p>
    <w:p>
      <w:pPr>
        <w:pStyle w:val="Normal"/>
        <w:rPr/>
      </w:pPr>
      <w:r>
        <w:rPr/>
      </w:r>
    </w:p>
    <w:p>
      <w:pPr>
        <w:pStyle w:val="Normal"/>
        <w:rPr/>
      </w:pPr>
      <w:r>
        <w:rPr/>
        <w:t>Edellä mainittujen tietojen kaikki tekniset yhdistelmät eivät ole sallittuja, ainoastaan edellä  dokumentoidut.</w:t>
      </w:r>
    </w:p>
    <w:p>
      <w:pPr>
        <w:pStyle w:val="Normal"/>
        <w:rPr/>
      </w:pPr>
      <w:r>
        <w:rPr/>
      </w:r>
    </w:p>
    <w:p>
      <w:pPr>
        <w:pStyle w:val="Normal"/>
        <w:rPr/>
      </w:pPr>
      <w:r>
        <w:rPr/>
        <w:t>Mitätöintiin liittyvä suostumus ilmoitetaan koodistolla 1.2.246.537.5.40119.2006 ja tiedon kenttäkoodi qualifierissa on 96.2.</w:t>
      </w:r>
    </w:p>
    <w:p>
      <w:pPr>
        <w:pStyle w:val="Normal"/>
        <w:rPr/>
      </w:pPr>
      <w:r>
        <w:rPr/>
      </w:r>
    </w:p>
    <w:p>
      <w:pPr>
        <w:pStyle w:val="Normal"/>
        <w:rPr>
          <w:lang w:val="en-GB"/>
        </w:rPr>
      </w:pPr>
      <w:r>
        <w:rPr>
          <w:lang w:val="en-GB"/>
        </w:rPr>
        <w:t>Esim.</w:t>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observation</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OBS</w:t>
      </w:r>
      <w:r>
        <w:rPr>
          <w:rFonts w:cs="Arial" w:ascii="Arial" w:hAnsi="Arial"/>
          <w:color w:val="0000FF"/>
          <w:highlight w:val="white"/>
          <w:lang w:val="en-GB"/>
        </w:rPr>
        <w:t>"</w:t>
      </w:r>
      <w:r>
        <w:rPr>
          <w:rFonts w:cs="Arial" w:ascii="Arial" w:hAnsi="Arial"/>
          <w:color w:val="FF0000"/>
          <w:highlight w:val="white"/>
          <w:lang w:val="en-GB"/>
        </w:rPr>
        <w:t xml:space="preserve"> moodCode</w:t>
      </w:r>
      <w:r>
        <w:rPr>
          <w:rFonts w:cs="Arial" w:ascii="Arial" w:hAnsi="Arial"/>
          <w:color w:val="0000FF"/>
          <w:highlight w:val="white"/>
          <w:lang w:val="en-GB"/>
        </w:rPr>
        <w:t>="</w:t>
      </w:r>
      <w:r>
        <w:rPr>
          <w:rFonts w:cs="Arial" w:ascii="Arial" w:hAnsi="Arial"/>
          <w:color w:val="000000"/>
          <w:highlight w:val="white"/>
          <w:lang w:val="en-GB"/>
        </w:rPr>
        <w:t>EVN</w:t>
      </w:r>
      <w:r>
        <w:rPr>
          <w:rFonts w:cs="Arial" w:ascii="Arial" w:hAnsi="Arial"/>
          <w:color w:val="0000FF"/>
          <w:highlight w:val="white"/>
          <w:lang w:val="en-GB"/>
        </w:rPr>
        <w:t>"&gt;</w:t>
      </w:r>
    </w:p>
    <w:p>
      <w:pPr>
        <w:pStyle w:val="Normal"/>
        <w:autoSpaceDE w:val="false"/>
        <w:rPr>
          <w:rFonts w:ascii="Arial" w:hAnsi="Arial" w:cs="Arial"/>
          <w:color w:val="FF0000"/>
          <w:highlight w:val="white"/>
        </w:rPr>
      </w:pPr>
      <w:r>
        <w:rPr>
          <w:rFonts w:cs="Arial" w:ascii="Arial" w:hAnsi="Arial"/>
          <w:color w:val="000000"/>
          <w:highlight w:val="white"/>
          <w:lang w:val="en-GB"/>
        </w:rPr>
        <w:tab/>
      </w:r>
      <w:r>
        <w:rPr>
          <w:rFonts w:cs="Arial" w:ascii="Arial" w:hAnsi="Arial"/>
          <w:color w:val="0000FF"/>
          <w:highlight w:val="white"/>
        </w:rPr>
        <w:t>&lt;</w:t>
      </w:r>
      <w:r>
        <w:rPr>
          <w:rFonts w:cs="Arial" w:ascii="Arial" w:hAnsi="Arial"/>
          <w:color w:val="800000"/>
          <w:highlight w:val="white"/>
        </w:rPr>
        <w:t>code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96</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ind w:left="1304" w:hanging="0"/>
        <w:rPr>
          <w:rFonts w:ascii="Arial" w:hAnsi="Arial" w:cs="Arial"/>
          <w:color w:val="000000"/>
          <w:highlight w:val="white"/>
        </w:rPr>
      </w:pPr>
      <w:r>
        <w:rPr>
          <w:rFonts w:cs="Arial" w:ascii="Arial" w:hAnsi="Arial"/>
          <w:color w:val="FF0000"/>
          <w:highlight w:val="white"/>
        </w:rPr>
        <w:t>codeSystem</w:t>
      </w:r>
      <w:r>
        <w:rPr>
          <w:rFonts w:cs="Arial" w:ascii="Arial" w:hAnsi="Arial"/>
          <w:color w:val="0000FF"/>
          <w:highlight w:val="white"/>
        </w:rPr>
        <w:t>="</w:t>
      </w:r>
      <w:r>
        <w:rPr>
          <w:rFonts w:cs="Arial" w:ascii="Arial" w:hAnsi="Arial"/>
          <w:color w:val="000000"/>
          <w:highlight w:val="white"/>
        </w:rPr>
        <w:t>1.2.246.537.6.12.2002.126</w:t>
      </w:r>
      <w:r>
        <w:rPr>
          <w:rFonts w:cs="Arial" w:ascii="Arial" w:hAnsi="Arial"/>
          <w:color w:val="0000FF"/>
          <w:highlight w:val="white"/>
        </w:rPr>
        <w:t>"</w:t>
      </w:r>
      <w:r>
        <w:rPr>
          <w:rFonts w:cs="Arial" w:ascii="Arial" w:hAnsi="Arial"/>
          <w:color w:val="FF0000"/>
          <w:highlight w:val="white"/>
        </w:rPr>
        <w:t xml:space="preserve"> codeSystemName</w:t>
      </w:r>
      <w:r>
        <w:rPr>
          <w:rFonts w:cs="Arial" w:ascii="Arial" w:hAnsi="Arial"/>
          <w:color w:val="0000FF"/>
          <w:highlight w:val="white"/>
        </w:rPr>
        <w:t>="</w:t>
      </w:r>
      <w:r>
        <w:rPr>
          <w:rFonts w:cs="Arial" w:ascii="Arial" w:hAnsi="Arial"/>
          <w:color w:val="000000"/>
          <w:highlight w:val="white"/>
        </w:rPr>
        <w:t>Lääkityslista</w:t>
      </w:r>
      <w:r>
        <w:rPr>
          <w:rFonts w:cs="Arial" w:ascii="Arial" w:hAnsi="Arial"/>
          <w:color w:val="0000FF"/>
          <w:highlight w:val="white"/>
        </w:rPr>
        <w:t>"</w:t>
      </w:r>
      <w:r>
        <w:rPr>
          <w:rFonts w:cs="Arial" w:ascii="Arial" w:hAnsi="Arial"/>
          <w:color w:val="FF0000"/>
          <w:highlight w:val="white"/>
        </w:rPr>
        <w:t xml:space="preserve"> displayName</w:t>
      </w:r>
      <w:r>
        <w:rPr>
          <w:rFonts w:cs="Arial" w:ascii="Arial" w:hAnsi="Arial"/>
          <w:color w:val="0000FF"/>
          <w:highlight w:val="white"/>
        </w:rPr>
        <w:t>="</w:t>
      </w:r>
      <w:r>
        <w:rPr>
          <w:rFonts w:cs="Arial" w:ascii="Arial" w:hAnsi="Arial"/>
          <w:color w:val="000000"/>
          <w:highlight w:val="white"/>
        </w:rPr>
        <w:t>Lääkemääräyksen mitätöinnin tyyppi</w:t>
      </w:r>
      <w:r>
        <w:rPr>
          <w:rFonts w:cs="Arial" w:ascii="Arial" w:hAnsi="Arial"/>
          <w:color w:val="0000FF"/>
          <w:highlight w:val="white"/>
        </w:rPr>
        <w:t>"/&gt;</w:t>
      </w:r>
    </w:p>
    <w:p>
      <w:pPr>
        <w:pStyle w:val="Normal"/>
        <w:autoSpaceDE w:val="false"/>
        <w:rPr/>
      </w:pPr>
      <w:r>
        <w:rPr>
          <w:rFonts w:cs="Arial" w:ascii="Arial" w:hAnsi="Arial"/>
          <w:color w:val="000000"/>
          <w:highlight w:val="white"/>
        </w:rPr>
        <w:tab/>
      </w:r>
      <w:r>
        <w:rPr>
          <w:rFonts w:cs="Arial" w:ascii="Arial" w:hAnsi="Arial"/>
          <w:color w:val="0000FF"/>
          <w:highlight w:val="white"/>
          <w:lang w:val="en-GB"/>
        </w:rPr>
        <w:t>&lt;</w:t>
      </w:r>
      <w:r>
        <w:rPr>
          <w:rFonts w:cs="Arial" w:ascii="Arial" w:hAnsi="Arial"/>
          <w:color w:val="800000"/>
          <w:highlight w:val="white"/>
          <w:lang w:val="en-GB"/>
        </w:rPr>
        <w:t>value</w:t>
      </w:r>
      <w:r>
        <w:rPr>
          <w:rFonts w:cs="Arial" w:ascii="Arial" w:hAnsi="Arial"/>
          <w:color w:val="FF0000"/>
          <w:highlight w:val="white"/>
          <w:lang w:val="en-GB"/>
        </w:rPr>
        <w:t xml:space="preserve"> xsi:type</w:t>
      </w:r>
      <w:r>
        <w:rPr>
          <w:rFonts w:cs="Arial" w:ascii="Arial" w:hAnsi="Arial"/>
          <w:color w:val="0000FF"/>
          <w:highlight w:val="white"/>
          <w:lang w:val="en-GB"/>
        </w:rPr>
        <w:t>="</w:t>
      </w:r>
      <w:r>
        <w:rPr>
          <w:rFonts w:cs="Arial" w:ascii="Arial" w:hAnsi="Arial"/>
          <w:color w:val="000000"/>
          <w:highlight w:val="white"/>
          <w:lang w:val="en-GB"/>
        </w:rPr>
        <w:t>CD</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firstLine="1304"/>
        <w:rPr/>
      </w:pPr>
      <w:r>
        <w:rPr>
          <w:rFonts w:cs="Arial" w:ascii="Arial" w:hAnsi="Arial"/>
          <w:color w:val="FF0000"/>
          <w:highlight w:val="white"/>
          <w:lang w:val="en-GB"/>
        </w:rPr>
        <w:t>code</w:t>
      </w:r>
      <w:r>
        <w:rPr>
          <w:rFonts w:cs="Arial" w:ascii="Arial" w:hAnsi="Arial"/>
          <w:color w:val="0000FF"/>
          <w:highlight w:val="white"/>
          <w:lang w:val="en-GB"/>
        </w:rPr>
        <w:t>="</w:t>
      </w:r>
      <w:r>
        <w:rPr>
          <w:rFonts w:cs="Arial" w:ascii="Arial" w:hAnsi="Arial"/>
          <w:color w:val="000000"/>
          <w:highlight w:val="white"/>
          <w:lang w:val="en-GB"/>
        </w:rPr>
        <w:t>1</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rFonts w:ascii="Arial" w:hAnsi="Arial" w:cs="Arial"/>
          <w:color w:val="000000"/>
          <w:highlight w:val="white"/>
        </w:rPr>
      </w:pPr>
      <w:r>
        <w:rPr>
          <w:rFonts w:cs="Arial" w:ascii="Arial" w:hAnsi="Arial"/>
          <w:color w:val="FF0000"/>
          <w:highlight w:val="white"/>
        </w:rPr>
        <w:t>codeSystem</w:t>
      </w:r>
      <w:r>
        <w:rPr>
          <w:rFonts w:cs="Arial" w:ascii="Arial" w:hAnsi="Arial"/>
          <w:color w:val="0000FF"/>
          <w:highlight w:val="white"/>
        </w:rPr>
        <w:t>="</w:t>
      </w:r>
      <w:r>
        <w:rPr>
          <w:rFonts w:cs="Arial" w:ascii="Arial" w:hAnsi="Arial"/>
          <w:color w:val="000000"/>
          <w:highlight w:val="white"/>
        </w:rPr>
        <w:t>1.2.246.537.5.40103.2006</w:t>
      </w:r>
      <w:r>
        <w:rPr>
          <w:rFonts w:cs="Arial" w:ascii="Arial" w:hAnsi="Arial"/>
          <w:color w:val="0000FF"/>
          <w:highlight w:val="white"/>
        </w:rPr>
        <w:t>"</w:t>
      </w:r>
      <w:r>
        <w:rPr>
          <w:rFonts w:cs="Arial" w:ascii="Arial" w:hAnsi="Arial"/>
          <w:color w:val="FF0000"/>
          <w:highlight w:val="white"/>
        </w:rPr>
        <w:t xml:space="preserve"> codeSystemName</w:t>
      </w:r>
      <w:r>
        <w:rPr>
          <w:rFonts w:cs="Arial" w:ascii="Arial" w:hAnsi="Arial"/>
          <w:color w:val="0000FF"/>
          <w:highlight w:val="white"/>
        </w:rPr>
        <w:t>="</w:t>
      </w:r>
      <w:r>
        <w:rPr>
          <w:rFonts w:cs="Arial" w:ascii="Arial" w:hAnsi="Arial"/>
          <w:color w:val="000000"/>
          <w:highlight w:val="white"/>
        </w:rPr>
        <w:t>Lääkemääräyksen mitätöinnin tyyppi</w:t>
      </w:r>
      <w:r>
        <w:rPr>
          <w:rFonts w:cs="Arial" w:ascii="Arial" w:hAnsi="Arial"/>
          <w:color w:val="0000FF"/>
          <w:highlight w:val="white"/>
        </w:rPr>
        <w:t>"</w:t>
      </w:r>
      <w:r>
        <w:rPr>
          <w:rFonts w:cs="Arial" w:ascii="Arial" w:hAnsi="Arial"/>
          <w:color w:val="FF0000"/>
          <w:highlight w:val="white"/>
        </w:rPr>
        <w:t xml:space="preserve"> displayName</w:t>
      </w:r>
      <w:r>
        <w:rPr>
          <w:rFonts w:cs="Arial" w:ascii="Arial" w:hAnsi="Arial"/>
          <w:color w:val="0000FF"/>
          <w:highlight w:val="white"/>
        </w:rPr>
        <w:t>="</w:t>
      </w:r>
      <w:r>
        <w:rPr>
          <w:rFonts w:cs="Arial" w:ascii="Arial" w:hAnsi="Arial"/>
          <w:color w:val="000000"/>
          <w:highlight w:val="white"/>
        </w:rPr>
        <w:t>Hoidollinen syy</w:t>
      </w:r>
      <w:r>
        <w:rPr>
          <w:rFonts w:cs="Arial" w:ascii="Arial" w:hAnsi="Arial"/>
          <w:color w:val="0000FF"/>
          <w:highlight w:val="white"/>
        </w:rPr>
        <w:t>"&gt;</w:t>
      </w:r>
    </w:p>
    <w:p>
      <w:pPr>
        <w:pStyle w:val="Normal"/>
        <w:autoSpaceDE w:val="false"/>
        <w:rPr>
          <w:rFonts w:ascii="Arial" w:hAnsi="Arial" w:cs="Arial"/>
          <w:color w:val="000000"/>
          <w:highlight w:val="white"/>
          <w:lang w:val="en-GB"/>
        </w:rPr>
      </w:pPr>
      <w:r>
        <w:rPr>
          <w:rFonts w:cs="Arial" w:ascii="Arial" w:hAnsi="Arial"/>
          <w:color w:val="000000"/>
          <w:highlight w:val="white"/>
        </w:rPr>
        <w:tab/>
        <w:tab/>
      </w:r>
      <w:r>
        <w:rPr>
          <w:rFonts w:cs="Arial" w:ascii="Arial" w:hAnsi="Arial"/>
          <w:color w:val="0000FF"/>
          <w:highlight w:val="white"/>
          <w:lang w:val="en-GB"/>
        </w:rPr>
        <w:t>&lt;</w:t>
      </w:r>
      <w:r>
        <w:rPr>
          <w:rFonts w:cs="Arial" w:ascii="Arial" w:hAnsi="Arial"/>
          <w:color w:val="800000"/>
          <w:highlight w:val="white"/>
          <w:lang w:val="en-GB"/>
        </w:rPr>
        <w:t>qualifier</w:t>
      </w:r>
      <w:r>
        <w:rPr>
          <w:rFonts w:cs="Arial" w:ascii="Arial" w:hAnsi="Arial"/>
          <w:color w:val="0000FF"/>
          <w:highlight w:val="white"/>
          <w:lang w:val="en-GB"/>
        </w:rPr>
        <w:t>&gt;</w:t>
      </w:r>
    </w:p>
    <w:p>
      <w:pPr>
        <w:pStyle w:val="Normal"/>
        <w:tabs>
          <w:tab w:val="clear" w:pos="1304"/>
          <w:tab w:val="left" w:pos="3420" w:leader="none"/>
        </w:tabs>
        <w:autoSpaceDE w:val="false"/>
        <w:rPr>
          <w:rFonts w:ascii="Arial" w:hAnsi="Arial" w:cs="Arial"/>
          <w:color w:val="FF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FF0000"/>
          <w:highlight w:val="white"/>
          <w:lang w:val="en-GB"/>
        </w:rPr>
        <w:t xml:space="preserve"> code</w:t>
      </w:r>
      <w:r>
        <w:rPr>
          <w:rFonts w:cs="Arial" w:ascii="Arial" w:hAnsi="Arial"/>
          <w:color w:val="0000FF"/>
          <w:highlight w:val="white"/>
          <w:lang w:val="en-GB"/>
        </w:rPr>
        <w:t>="</w:t>
      </w:r>
      <w:r>
        <w:rPr>
          <w:rFonts w:cs="Arial" w:ascii="Arial" w:hAnsi="Arial"/>
          <w:color w:val="000000"/>
          <w:highlight w:val="white"/>
          <w:lang w:val="en-GB"/>
        </w:rPr>
        <w:t>96.1</w:t>
      </w:r>
      <w:r>
        <w:rPr>
          <w:rFonts w:cs="Arial" w:ascii="Arial" w:hAnsi="Arial"/>
          <w:color w:val="0000FF"/>
          <w:highlight w:val="white"/>
          <w:lang w:val="en-GB"/>
        </w:rPr>
        <w:t>"</w:t>
      </w:r>
    </w:p>
    <w:p>
      <w:pPr>
        <w:pStyle w:val="Normal"/>
        <w:tabs>
          <w:tab w:val="clear" w:pos="1304"/>
          <w:tab w:val="left" w:pos="3420" w:leader="none"/>
        </w:tabs>
        <w:autoSpaceDE w:val="false"/>
        <w:rPr>
          <w:rFonts w:ascii="Arial" w:hAnsi="Arial" w:cs="Arial"/>
          <w:color w:val="FF0000"/>
          <w:highlight w:val="white"/>
          <w:lang w:val="en-GB"/>
        </w:rPr>
      </w:pPr>
      <w:r>
        <w:rPr>
          <w:rFonts w:cs="Arial" w:ascii="Arial" w:hAnsi="Arial"/>
          <w:color w:val="FF0000"/>
          <w:highlight w:val="white"/>
          <w:lang w:val="en-GB"/>
        </w:rPr>
        <w:tab/>
        <w:t>codeSystem</w:t>
      </w:r>
      <w:r>
        <w:rPr>
          <w:rFonts w:cs="Arial" w:ascii="Arial" w:hAnsi="Arial"/>
          <w:color w:val="0000FF"/>
          <w:highlight w:val="white"/>
          <w:lang w:val="en-GB"/>
        </w:rPr>
        <w:t>="</w:t>
      </w:r>
      <w:r>
        <w:rPr>
          <w:rFonts w:cs="Arial" w:ascii="Arial" w:hAnsi="Arial"/>
          <w:color w:val="000000"/>
          <w:highlight w:val="white"/>
          <w:lang w:val="en-GB"/>
        </w:rPr>
        <w:t>1.2.246.537.6.12.2002.126</w:t>
      </w:r>
      <w:r>
        <w:rPr>
          <w:rFonts w:cs="Arial" w:ascii="Arial" w:hAnsi="Arial"/>
          <w:color w:val="0000FF"/>
          <w:highlight w:val="white"/>
          <w:lang w:val="en-GB"/>
        </w:rPr>
        <w:t>"</w:t>
      </w:r>
    </w:p>
    <w:p>
      <w:pPr>
        <w:pStyle w:val="Normal"/>
        <w:tabs>
          <w:tab w:val="clear" w:pos="1304"/>
          <w:tab w:val="left" w:pos="3420" w:leader="none"/>
        </w:tabs>
        <w:autoSpaceDE w:val="false"/>
        <w:rPr>
          <w:rFonts w:ascii="Arial" w:hAnsi="Arial" w:cs="Arial"/>
          <w:color w:val="000000"/>
          <w:highlight w:val="white"/>
          <w:lang w:val="en-GB"/>
        </w:rPr>
      </w:pPr>
      <w:r>
        <w:rPr>
          <w:rFonts w:cs="Arial" w:ascii="Arial" w:hAnsi="Arial"/>
          <w:color w:val="FF0000"/>
          <w:highlight w:val="white"/>
          <w:lang w:val="en-GB"/>
        </w:rPr>
        <w:tab/>
        <w:t>displayName</w:t>
      </w:r>
      <w:r>
        <w:rPr>
          <w:rFonts w:cs="Arial" w:ascii="Arial" w:hAnsi="Arial"/>
          <w:color w:val="0000FF"/>
          <w:highlight w:val="white"/>
          <w:lang w:val="en-GB"/>
        </w:rPr>
        <w:t>="</w:t>
      </w:r>
      <w:r>
        <w:rPr>
          <w:rFonts w:cs="Arial" w:ascii="Arial" w:hAnsi="Arial"/>
          <w:color w:val="000000"/>
          <w:highlight w:val="white"/>
          <w:lang w:val="en-GB"/>
        </w:rPr>
        <w:t>Mitätöinnin osapuoli</w:t>
      </w:r>
      <w:r>
        <w:rPr>
          <w:rFonts w:cs="Arial" w:ascii="Arial" w:hAnsi="Arial"/>
          <w:color w:val="0000FF"/>
          <w:highlight w:val="white"/>
          <w:lang w:val="en-GB"/>
        </w:rPr>
        <w:t>"/&gt;</w:t>
      </w:r>
    </w:p>
    <w:p>
      <w:pPr>
        <w:pStyle w:val="Normal"/>
        <w:tabs>
          <w:tab w:val="clear" w:pos="1304"/>
          <w:tab w:val="left" w:pos="3420" w:leader="none"/>
        </w:tabs>
        <w:autoSpaceDE w:val="false"/>
        <w:rPr>
          <w:rFonts w:ascii="Arial" w:hAnsi="Arial" w:cs="Arial"/>
          <w:color w:val="FF0000"/>
          <w:highlight w:val="white"/>
        </w:rPr>
      </w:pPr>
      <w:r>
        <w:rPr>
          <w:rFonts w:cs="Arial" w:ascii="Arial" w:hAnsi="Arial"/>
          <w:color w:val="000000"/>
          <w:highlight w:val="white"/>
          <w:lang w:val="en-GB"/>
        </w:rPr>
        <w:tab/>
      </w:r>
      <w:r>
        <w:rPr>
          <w:rFonts w:cs="Arial" w:ascii="Arial" w:hAnsi="Arial"/>
          <w:color w:val="0000FF"/>
          <w:highlight w:val="white"/>
        </w:rPr>
        <w:t>&lt;</w:t>
      </w:r>
      <w:r>
        <w:rPr>
          <w:rFonts w:cs="Arial" w:ascii="Arial" w:hAnsi="Arial"/>
          <w:color w:val="800000"/>
          <w:highlight w:val="white"/>
        </w:rPr>
        <w:t>value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1</w:t>
      </w:r>
      <w:r>
        <w:rPr>
          <w:rFonts w:cs="Arial" w:ascii="Arial" w:hAnsi="Arial"/>
          <w:color w:val="0000FF"/>
          <w:highlight w:val="white"/>
        </w:rPr>
        <w:t>"</w:t>
      </w:r>
    </w:p>
    <w:p>
      <w:pPr>
        <w:pStyle w:val="Normal"/>
        <w:tabs>
          <w:tab w:val="clear" w:pos="1304"/>
          <w:tab w:val="left" w:pos="3420" w:leader="none"/>
        </w:tabs>
        <w:autoSpaceDE w:val="false"/>
        <w:rPr>
          <w:rFonts w:ascii="Arial" w:hAnsi="Arial" w:cs="Arial"/>
          <w:color w:val="FF0000"/>
          <w:highlight w:val="white"/>
        </w:rPr>
      </w:pPr>
      <w:r>
        <w:rPr>
          <w:rFonts w:cs="Arial" w:ascii="Arial" w:hAnsi="Arial"/>
          <w:color w:val="FF0000"/>
          <w:highlight w:val="white"/>
        </w:rPr>
        <w:tab/>
        <w:t>codeSystem</w:t>
      </w:r>
      <w:r>
        <w:rPr>
          <w:rFonts w:cs="Arial" w:ascii="Arial" w:hAnsi="Arial"/>
          <w:color w:val="0000FF"/>
          <w:highlight w:val="white"/>
        </w:rPr>
        <w:t>="</w:t>
      </w:r>
      <w:r>
        <w:rPr>
          <w:rFonts w:cs="Arial" w:ascii="Arial" w:hAnsi="Arial"/>
          <w:color w:val="000000"/>
          <w:highlight w:val="white"/>
        </w:rPr>
        <w:t>1.2.246.537.5.40102.2006</w:t>
      </w:r>
      <w:r>
        <w:rPr>
          <w:rFonts w:cs="Arial" w:ascii="Arial" w:hAnsi="Arial"/>
          <w:color w:val="0000FF"/>
          <w:highlight w:val="white"/>
        </w:rPr>
        <w:t>"</w:t>
      </w:r>
    </w:p>
    <w:p>
      <w:pPr>
        <w:pStyle w:val="Normal"/>
        <w:tabs>
          <w:tab w:val="clear" w:pos="1304"/>
          <w:tab w:val="left" w:pos="3420" w:leader="none"/>
        </w:tabs>
        <w:autoSpaceDE w:val="false"/>
        <w:rPr/>
      </w:pPr>
      <w:r>
        <w:rPr>
          <w:rFonts w:cs="Arial" w:ascii="Arial" w:hAnsi="Arial"/>
          <w:color w:val="FF0000"/>
          <w:highlight w:val="white"/>
        </w:rPr>
        <w:tab/>
        <w:t>codeSystemName</w:t>
      </w:r>
      <w:r>
        <w:rPr>
          <w:rFonts w:cs="Arial" w:ascii="Arial" w:hAnsi="Arial"/>
          <w:color w:val="0000FF"/>
          <w:highlight w:val="white"/>
        </w:rPr>
        <w:t>="</w:t>
      </w:r>
      <w:r>
        <w:rPr>
          <w:rFonts w:cs="Arial" w:ascii="Arial" w:hAnsi="Arial"/>
          <w:color w:val="000000"/>
          <w:highlight w:val="white"/>
        </w:rPr>
        <w:t>Lääkemääräyksen</w:t>
      </w:r>
    </w:p>
    <w:p>
      <w:pPr>
        <w:pStyle w:val="Normal"/>
        <w:tabs>
          <w:tab w:val="clear" w:pos="1304"/>
          <w:tab w:val="left" w:pos="3420" w:leader="none"/>
        </w:tabs>
        <w:autoSpaceDE w:val="false"/>
        <w:rPr>
          <w:rFonts w:ascii="Arial" w:hAnsi="Arial" w:cs="Arial"/>
          <w:color w:val="FF0000"/>
          <w:highlight w:val="white"/>
        </w:rPr>
      </w:pPr>
      <w:r>
        <w:rPr>
          <w:rFonts w:cs="Arial" w:ascii="Arial" w:hAnsi="Arial"/>
          <w:color w:val="000000"/>
          <w:highlight w:val="white"/>
        </w:rPr>
        <w:tab/>
        <w:t>mitätöinnin osapuoli</w:t>
      </w:r>
      <w:r>
        <w:rPr>
          <w:rFonts w:cs="Arial" w:ascii="Arial" w:hAnsi="Arial"/>
          <w:color w:val="0000FF"/>
          <w:highlight w:val="white"/>
        </w:rPr>
        <w:t>"</w:t>
      </w:r>
      <w:r>
        <w:rPr>
          <w:rFonts w:cs="Arial" w:ascii="Arial" w:hAnsi="Arial"/>
          <w:color w:val="FF0000"/>
          <w:highlight w:val="white"/>
        </w:rPr>
        <w:t xml:space="preserve"> </w:t>
      </w:r>
    </w:p>
    <w:p>
      <w:pPr>
        <w:pStyle w:val="Normal"/>
        <w:tabs>
          <w:tab w:val="clear" w:pos="1304"/>
          <w:tab w:val="left" w:pos="3420" w:leader="none"/>
        </w:tabs>
        <w:autoSpaceDE w:val="false"/>
        <w:rPr>
          <w:rFonts w:ascii="Arial" w:hAnsi="Arial" w:cs="Arial"/>
          <w:color w:val="000000"/>
          <w:highlight w:val="white"/>
          <w:lang w:val="en-GB"/>
        </w:rPr>
      </w:pPr>
      <w:r>
        <w:rPr>
          <w:rFonts w:cs="Arial" w:ascii="Arial" w:hAnsi="Arial"/>
          <w:color w:val="FF0000"/>
          <w:highlight w:val="white"/>
        </w:rPr>
        <w:tab/>
      </w:r>
      <w:r>
        <w:rPr>
          <w:rFonts w:cs="Arial" w:ascii="Arial" w:hAnsi="Arial"/>
          <w:color w:val="FF0000"/>
          <w:highlight w:val="white"/>
          <w:lang w:val="en-GB"/>
        </w:rPr>
        <w:t>displayName</w:t>
      </w:r>
      <w:r>
        <w:rPr>
          <w:rFonts w:cs="Arial" w:ascii="Arial" w:hAnsi="Arial"/>
          <w:color w:val="0000FF"/>
          <w:highlight w:val="white"/>
          <w:lang w:val="en-GB"/>
        </w:rPr>
        <w:t>="</w:t>
      </w:r>
      <w:r>
        <w:rPr>
          <w:rFonts w:cs="Arial" w:ascii="Arial" w:hAnsi="Arial"/>
          <w:color w:val="000000"/>
          <w:highlight w:val="white"/>
          <w:lang w:val="en-GB"/>
        </w:rPr>
        <w:t>Lääkäri</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qualifier</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qualifier</w:t>
      </w:r>
      <w:r>
        <w:rPr>
          <w:rFonts w:cs="Arial" w:ascii="Arial" w:hAnsi="Arial"/>
          <w:color w:val="0000FF"/>
          <w:highlight w:val="white"/>
          <w:lang w:val="en-GB"/>
        </w:rPr>
        <w:t>&gt;</w:t>
      </w:r>
    </w:p>
    <w:p>
      <w:pPr>
        <w:pStyle w:val="Normal"/>
        <w:tabs>
          <w:tab w:val="clear" w:pos="1304"/>
          <w:tab w:val="left" w:pos="3420" w:leader="none"/>
        </w:tabs>
        <w:autoSpaceDE w:val="false"/>
        <w:rPr>
          <w:rFonts w:ascii="Arial" w:hAnsi="Arial" w:cs="Arial"/>
          <w:color w:val="FF0000"/>
          <w:highlight w:val="white"/>
          <w:lang w:val="en-GB"/>
        </w:rPr>
      </w:pPr>
      <w:r>
        <w:rPr>
          <w:rFonts w:cs="Arial" w:ascii="Arial" w:hAnsi="Arial"/>
          <w:color w:val="0000FF"/>
          <w:highlight w:val="white"/>
          <w:lang w:val="en-GB"/>
        </w:rPr>
        <w:tab/>
        <w:t>&lt;</w:t>
      </w:r>
      <w:r>
        <w:rPr>
          <w:rFonts w:cs="Arial" w:ascii="Arial" w:hAnsi="Arial"/>
          <w:color w:val="800000"/>
          <w:highlight w:val="white"/>
          <w:lang w:val="en-GB"/>
        </w:rPr>
        <w:t>name</w:t>
      </w:r>
      <w:r>
        <w:rPr>
          <w:rFonts w:cs="Arial" w:ascii="Arial" w:hAnsi="Arial"/>
          <w:color w:val="FF0000"/>
          <w:highlight w:val="white"/>
          <w:lang w:val="en-GB"/>
        </w:rPr>
        <w:t xml:space="preserve"> code</w:t>
      </w:r>
      <w:r>
        <w:rPr>
          <w:rFonts w:cs="Arial" w:ascii="Arial" w:hAnsi="Arial"/>
          <w:color w:val="0000FF"/>
          <w:highlight w:val="white"/>
          <w:lang w:val="en-GB"/>
        </w:rPr>
        <w:t>="</w:t>
      </w:r>
      <w:r>
        <w:rPr>
          <w:rFonts w:cs="Arial" w:ascii="Arial" w:hAnsi="Arial"/>
          <w:color w:val="000000"/>
          <w:highlight w:val="white"/>
          <w:lang w:val="en-GB"/>
        </w:rPr>
        <w:t>96.2</w:t>
      </w:r>
      <w:r>
        <w:rPr>
          <w:rFonts w:cs="Arial" w:ascii="Arial" w:hAnsi="Arial"/>
          <w:color w:val="0000FF"/>
          <w:highlight w:val="white"/>
          <w:lang w:val="en-GB"/>
        </w:rPr>
        <w:t>"</w:t>
      </w:r>
    </w:p>
    <w:p>
      <w:pPr>
        <w:pStyle w:val="Normal"/>
        <w:tabs>
          <w:tab w:val="clear" w:pos="1304"/>
          <w:tab w:val="left" w:pos="3420" w:leader="none"/>
        </w:tabs>
        <w:autoSpaceDE w:val="false"/>
        <w:ind w:left="3420" w:hanging="0"/>
        <w:rPr>
          <w:rFonts w:ascii="Arial" w:hAnsi="Arial" w:cs="Arial"/>
          <w:color w:val="000000"/>
          <w:highlight w:val="white"/>
          <w:lang w:val="en-GB"/>
        </w:rPr>
      </w:pPr>
      <w:r>
        <w:rPr>
          <w:rFonts w:cs="Arial" w:ascii="Arial" w:hAnsi="Arial"/>
          <w:color w:val="FF0000"/>
          <w:highlight w:val="white"/>
          <w:lang w:val="en-GB"/>
        </w:rPr>
        <w:t>codeSystem</w:t>
      </w:r>
      <w:r>
        <w:rPr>
          <w:rFonts w:cs="Arial" w:ascii="Arial" w:hAnsi="Arial"/>
          <w:color w:val="0000FF"/>
          <w:highlight w:val="white"/>
          <w:lang w:val="en-GB"/>
        </w:rPr>
        <w:t>="</w:t>
      </w:r>
      <w:r>
        <w:rPr>
          <w:rFonts w:cs="Arial" w:ascii="Arial" w:hAnsi="Arial"/>
          <w:color w:val="000000"/>
          <w:highlight w:val="white"/>
          <w:lang w:val="en-GB"/>
        </w:rPr>
        <w:t>1.2.246.537.6.12.2002.126</w:t>
      </w:r>
      <w:r>
        <w:rPr>
          <w:rFonts w:cs="Arial" w:ascii="Arial" w:hAnsi="Arial"/>
          <w:color w:val="0000FF"/>
          <w:highlight w:val="white"/>
          <w:lang w:val="en-GB"/>
        </w:rPr>
        <w:t>"</w:t>
      </w:r>
      <w:r>
        <w:rPr>
          <w:rFonts w:cs="Arial" w:ascii="Arial" w:hAnsi="Arial"/>
          <w:color w:val="FF0000"/>
          <w:highlight w:val="white"/>
          <w:lang w:val="en-GB"/>
        </w:rPr>
        <w:t xml:space="preserve"> displayName</w:t>
      </w:r>
      <w:r>
        <w:rPr>
          <w:rFonts w:cs="Arial" w:ascii="Arial" w:hAnsi="Arial"/>
          <w:color w:val="0000FF"/>
          <w:highlight w:val="white"/>
          <w:lang w:val="en-GB"/>
        </w:rPr>
        <w:t>="</w:t>
      </w:r>
      <w:r>
        <w:rPr>
          <w:rFonts w:cs="Arial" w:ascii="Arial" w:hAnsi="Arial"/>
          <w:color w:val="000000"/>
          <w:highlight w:val="white"/>
          <w:lang w:val="en-GB"/>
        </w:rPr>
        <w:t>Mitätöinnin suostumus</w:t>
      </w:r>
      <w:r>
        <w:rPr>
          <w:rFonts w:cs="Arial" w:ascii="Arial" w:hAnsi="Arial"/>
          <w:color w:val="0000FF"/>
          <w:highlight w:val="white"/>
          <w:lang w:val="en-GB"/>
        </w:rPr>
        <w:t>"/&gt;</w:t>
      </w:r>
    </w:p>
    <w:p>
      <w:pPr>
        <w:pStyle w:val="Normal"/>
        <w:tabs>
          <w:tab w:val="clear" w:pos="1304"/>
          <w:tab w:val="left" w:pos="3420" w:leader="none"/>
        </w:tabs>
        <w:autoSpaceDE w:val="false"/>
        <w:rPr>
          <w:rFonts w:ascii="Arial" w:hAnsi="Arial" w:cs="Arial"/>
          <w:color w:val="FF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value</w:t>
      </w:r>
      <w:r>
        <w:rPr>
          <w:rFonts w:cs="Arial" w:ascii="Arial" w:hAnsi="Arial"/>
          <w:color w:val="FF0000"/>
          <w:highlight w:val="white"/>
          <w:lang w:val="en-GB"/>
        </w:rPr>
        <w:t xml:space="preserve"> code</w:t>
      </w:r>
      <w:r>
        <w:rPr>
          <w:rFonts w:cs="Arial" w:ascii="Arial" w:hAnsi="Arial"/>
          <w:color w:val="0000FF"/>
          <w:highlight w:val="white"/>
          <w:lang w:val="en-GB"/>
        </w:rPr>
        <w:t>="</w:t>
      </w:r>
      <w:r>
        <w:rPr>
          <w:rFonts w:cs="Arial" w:ascii="Arial" w:hAnsi="Arial"/>
          <w:color w:val="000000"/>
          <w:highlight w:val="white"/>
          <w:lang w:val="en-GB"/>
        </w:rPr>
        <w:t>6</w:t>
      </w:r>
      <w:r>
        <w:rPr>
          <w:rFonts w:cs="Arial" w:ascii="Arial" w:hAnsi="Arial"/>
          <w:color w:val="0000FF"/>
          <w:highlight w:val="white"/>
          <w:lang w:val="en-GB"/>
        </w:rPr>
        <w:t>"</w:t>
      </w:r>
    </w:p>
    <w:p>
      <w:pPr>
        <w:pStyle w:val="Normal"/>
        <w:tabs>
          <w:tab w:val="clear" w:pos="1304"/>
          <w:tab w:val="left" w:pos="3420" w:leader="none"/>
        </w:tabs>
        <w:autoSpaceDE w:val="false"/>
        <w:rPr>
          <w:rFonts w:ascii="Arial" w:hAnsi="Arial" w:cs="Arial"/>
          <w:color w:val="FF0000"/>
          <w:highlight w:val="white"/>
          <w:lang w:val="en-GB"/>
        </w:rPr>
      </w:pPr>
      <w:r>
        <w:rPr>
          <w:rFonts w:cs="Arial" w:ascii="Arial" w:hAnsi="Arial"/>
          <w:color w:val="FF0000"/>
          <w:highlight w:val="white"/>
          <w:lang w:val="en-GB"/>
        </w:rPr>
        <w:tab/>
        <w:t>codeSystem</w:t>
      </w:r>
      <w:r>
        <w:rPr>
          <w:rFonts w:cs="Arial" w:ascii="Arial" w:hAnsi="Arial"/>
          <w:color w:val="0000FF"/>
          <w:highlight w:val="white"/>
          <w:lang w:val="en-GB"/>
        </w:rPr>
        <w:t>="</w:t>
      </w:r>
      <w:r>
        <w:rPr>
          <w:rFonts w:cs="Arial" w:ascii="Arial" w:hAnsi="Arial"/>
          <w:color w:val="000000"/>
          <w:highlight w:val="white"/>
          <w:lang w:val="en-GB"/>
        </w:rPr>
        <w:t>1.2.246.537.5.40119.2006</w:t>
      </w:r>
      <w:r>
        <w:rPr>
          <w:rFonts w:cs="Arial" w:ascii="Arial" w:hAnsi="Arial"/>
          <w:color w:val="0000FF"/>
          <w:highlight w:val="white"/>
          <w:lang w:val="en-GB"/>
        </w:rPr>
        <w:t>"</w:t>
      </w:r>
    </w:p>
    <w:p>
      <w:pPr>
        <w:pStyle w:val="Normal"/>
        <w:tabs>
          <w:tab w:val="clear" w:pos="1304"/>
          <w:tab w:val="left" w:pos="3420" w:leader="none"/>
        </w:tabs>
        <w:autoSpaceDE w:val="false"/>
        <w:rPr>
          <w:rFonts w:ascii="Arial" w:hAnsi="Arial" w:cs="Arial"/>
          <w:color w:val="FF0000"/>
          <w:highlight w:val="white"/>
          <w:lang w:val="en-GB"/>
        </w:rPr>
      </w:pPr>
      <w:r>
        <w:rPr>
          <w:rFonts w:cs="Arial" w:ascii="Arial" w:hAnsi="Arial"/>
          <w:color w:val="FF0000"/>
          <w:highlight w:val="white"/>
          <w:lang w:val="en-GB"/>
        </w:rPr>
        <w:tab/>
        <w:t>codeSystemName</w:t>
      </w:r>
      <w:r>
        <w:rPr>
          <w:rFonts w:cs="Arial" w:ascii="Arial" w:hAnsi="Arial"/>
          <w:color w:val="0000FF"/>
          <w:highlight w:val="white"/>
          <w:lang w:val="en-GB"/>
        </w:rPr>
        <w:t>="</w:t>
      </w:r>
      <w:r>
        <w:rPr>
          <w:rFonts w:cs="Arial" w:ascii="Arial" w:hAnsi="Arial"/>
          <w:color w:val="000000"/>
          <w:highlight w:val="white"/>
          <w:lang w:val="en-GB"/>
        </w:rPr>
        <w:t>Suostumustyypit</w:t>
      </w:r>
      <w:r>
        <w:rPr>
          <w:rFonts w:cs="Arial" w:ascii="Arial" w:hAnsi="Arial"/>
          <w:color w:val="0000FF"/>
          <w:highlight w:val="white"/>
          <w:lang w:val="en-GB"/>
        </w:rPr>
        <w:t>"</w:t>
      </w:r>
    </w:p>
    <w:p>
      <w:pPr>
        <w:pStyle w:val="Normal"/>
        <w:tabs>
          <w:tab w:val="clear" w:pos="1304"/>
          <w:tab w:val="left" w:pos="3420" w:leader="none"/>
        </w:tabs>
        <w:autoSpaceDE w:val="false"/>
        <w:rPr>
          <w:rFonts w:ascii="Arial" w:hAnsi="Arial" w:cs="Arial"/>
          <w:color w:val="000000"/>
          <w:highlight w:val="white"/>
          <w:lang w:val="en-US"/>
        </w:rPr>
      </w:pPr>
      <w:r>
        <w:rPr>
          <w:rFonts w:cs="Arial" w:ascii="Arial" w:hAnsi="Arial"/>
          <w:color w:val="FF0000"/>
          <w:highlight w:val="white"/>
          <w:lang w:val="en-GB"/>
        </w:rPr>
        <w:tab/>
      </w:r>
      <w:r>
        <w:rPr>
          <w:rFonts w:cs="Arial" w:ascii="Arial" w:hAnsi="Arial"/>
          <w:color w:val="FF0000"/>
          <w:highlight w:val="white"/>
          <w:lang w:val="en-US"/>
        </w:rPr>
        <w:t>displayName</w:t>
      </w:r>
      <w:r>
        <w:rPr>
          <w:rFonts w:cs="Arial" w:ascii="Arial" w:hAnsi="Arial"/>
          <w:color w:val="0000FF"/>
          <w:highlight w:val="white"/>
          <w:lang w:val="en-US"/>
        </w:rPr>
        <w:t>="Yhteisymmärrys"/&gt;</w:t>
      </w:r>
    </w:p>
    <w:p>
      <w:pPr>
        <w:pStyle w:val="Normal"/>
        <w:autoSpaceDE w:val="false"/>
        <w:rPr>
          <w:rFonts w:ascii="Arial" w:hAnsi="Arial" w:cs="Arial"/>
          <w:color w:val="000000"/>
          <w:highlight w:val="white"/>
          <w:lang w:val="en-US"/>
        </w:rPr>
      </w:pPr>
      <w:r>
        <w:rPr>
          <w:rFonts w:cs="Arial" w:ascii="Arial" w:hAnsi="Arial"/>
          <w:color w:val="000000"/>
          <w:highlight w:val="white"/>
          <w:lang w:val="en-US"/>
        </w:rPr>
        <w:tab/>
        <w:tab/>
      </w:r>
      <w:r>
        <w:rPr>
          <w:rFonts w:cs="Arial" w:ascii="Arial" w:hAnsi="Arial"/>
          <w:color w:val="0000FF"/>
          <w:highlight w:val="white"/>
          <w:lang w:val="en-US"/>
        </w:rPr>
        <w:t>&lt;/</w:t>
      </w:r>
      <w:r>
        <w:rPr>
          <w:rFonts w:cs="Arial" w:ascii="Arial" w:hAnsi="Arial"/>
          <w:color w:val="800000"/>
          <w:highlight w:val="white"/>
          <w:lang w:val="en-US"/>
        </w:rPr>
        <w:t>qualifier</w:t>
      </w:r>
      <w:r>
        <w:rPr>
          <w:rFonts w:cs="Arial" w:ascii="Arial" w:hAnsi="Arial"/>
          <w:color w:val="0000FF"/>
          <w:highlight w:val="white"/>
          <w:lang w:val="en-US"/>
        </w:rPr>
        <w:t>&gt;</w:t>
      </w:r>
    </w:p>
    <w:p>
      <w:pPr>
        <w:pStyle w:val="Normal"/>
        <w:autoSpaceDE w:val="false"/>
        <w:rPr>
          <w:rFonts w:ascii="Arial" w:hAnsi="Arial" w:cs="Arial"/>
          <w:color w:val="000000"/>
          <w:highlight w:val="white"/>
          <w:lang w:val="en-US"/>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value</w:t>
      </w:r>
      <w:r>
        <w:rPr>
          <w:rFonts w:cs="Arial" w:ascii="Arial" w:hAnsi="Arial"/>
          <w:color w:val="0000FF"/>
          <w:highlight w:val="white"/>
          <w:lang w:val="en-US"/>
        </w:rPr>
        <w:t>&gt;</w:t>
      </w:r>
    </w:p>
    <w:p>
      <w:pPr>
        <w:pStyle w:val="Normal"/>
        <w:autoSpaceDE w:val="false"/>
        <w:rPr/>
      </w:pPr>
      <w:r>
        <w:rPr>
          <w:rFonts w:cs="Arial" w:ascii="Arial" w:hAnsi="Arial"/>
          <w:color w:val="0000FF"/>
          <w:highlight w:val="white"/>
          <w:lang w:val="en-US"/>
        </w:rPr>
        <w:t>&lt;/</w:t>
      </w:r>
      <w:r>
        <w:rPr>
          <w:rFonts w:cs="Arial" w:ascii="Arial" w:hAnsi="Arial"/>
          <w:color w:val="800000"/>
          <w:highlight w:val="white"/>
          <w:lang w:val="en-US"/>
        </w:rPr>
        <w:t>observation</w:t>
      </w:r>
      <w:r>
        <w:rPr>
          <w:rFonts w:cs="Arial" w:ascii="Arial" w:hAnsi="Arial"/>
          <w:color w:val="0000FF"/>
          <w:highlight w:val="white"/>
          <w:lang w:val="en-US"/>
        </w:rPr>
        <w:t>&gt;</w:t>
      </w:r>
    </w:p>
    <w:p>
      <w:pPr>
        <w:pStyle w:val="Normal"/>
        <w:autoSpaceDE w:val="false"/>
        <w:rPr>
          <w:rFonts w:ascii="Arial" w:hAnsi="Arial" w:cs="Arial"/>
          <w:color w:val="000000"/>
          <w:highlight w:val="white"/>
          <w:lang w:val="en-US"/>
        </w:rPr>
      </w:pPr>
      <w:r>
        <w:rPr>
          <w:rFonts w:cs="Arial" w:ascii="Arial" w:hAnsi="Arial"/>
          <w:color w:val="000000"/>
          <w:highlight w:val="white"/>
          <w:lang w:val="en-US"/>
        </w:rPr>
      </w:r>
    </w:p>
    <w:p>
      <w:pPr>
        <w:pStyle w:val="Normal"/>
        <w:rPr/>
      </w:pPr>
      <w:r>
        <w:rPr/>
        <w:t>Esimerkissä lääkäri on tehnyt lääkemääräyksen mitätöinnin hoidollisesta syystä yhteisymmärryksessä potilaan kanssa.</w:t>
      </w:r>
    </w:p>
    <w:p>
      <w:pPr>
        <w:pStyle w:val="Normal"/>
        <w:rPr/>
      </w:pPr>
      <w:r>
        <w:rPr/>
      </w:r>
    </w:p>
    <w:p>
      <w:pPr>
        <w:pStyle w:val="Normal"/>
        <w:rPr>
          <w:del w:id="38" w:author="Kauppila Timo" w:date="2016-10-15T11:00:00Z"/>
        </w:rPr>
      </w:pPr>
      <w:r>
        <w:rPr/>
        <w:t>Reseptikeskus mitätöi lääkemääräykset vanhentumisen ja potilaan kuoleman vuoksi. Mitätöinti tapahtuu eräajolla, jolloin mitätöinnistä ei synny mitätöintiasiakirjaa. Mitätöinnissä lääkemääräyksen dispenseStatus päivitetään arvoon 4 = Mitätöity ja mitätöinnin tyyppi arvoon 4 = Lääkemääräys vanhentunut tai 5 = Potilas kuollut. Potilaan kuoleman vuoksi mitätöityjä lääkemääräyksiä ei palauteta Reseptikeskuksesta potilastietojärjestelmän hakiessa tietoja.</w:t>
        <w:br/>
        <w:br/>
      </w:r>
      <w:del w:id="37" w:author="Kauppila Timo" w:date="2016-10-15T11:00:00Z">
        <w:commentRangeStart w:id="3"/>
        <w:r>
          <w:rPr/>
          <w:delText>Reseptikeskus palauttaa lääkemääräyksen tilan ja mitätöinnin tyypin localHeaderin tiedoissa:</w:delText>
        </w:r>
      </w:del>
    </w:p>
    <w:p>
      <w:pPr>
        <w:pStyle w:val="Normal"/>
        <w:widowControl/>
        <w:bidi w:val="0"/>
        <w:rPr>
          <w:color w:val="1F497D"/>
        </w:rPr>
      </w:pPr>
      <w:r>
        <w:rPr>
          <w:color w:val="1F497D"/>
        </w:rPr>
      </w:r>
    </w:p>
    <w:tbl>
      <w:tblPr>
        <w:tblW w:w="8432" w:type="dxa"/>
        <w:jc w:val="left"/>
        <w:tblInd w:w="-90" w:type="dxa"/>
        <w:tblLayout w:type="fixed"/>
        <w:tblCellMar>
          <w:top w:w="15" w:type="dxa"/>
          <w:left w:w="15" w:type="dxa"/>
          <w:bottom w:w="15" w:type="dxa"/>
          <w:right w:w="15" w:type="dxa"/>
        </w:tblCellMar>
      </w:tblPr>
      <w:tblGrid>
        <w:gridCol w:w="2802"/>
        <w:gridCol w:w="803"/>
        <w:gridCol w:w="856"/>
        <w:gridCol w:w="3971"/>
      </w:tblGrid>
      <w:tr>
        <w:trPr/>
        <w:tc>
          <w:tcPr>
            <w:tcW w:w="2802" w:type="dxa"/>
            <w:tcBorders>
              <w:top w:val="thickThinLargeGap" w:sz="6" w:space="0" w:color="C0C0C0"/>
              <w:left w:val="thickThinLargeGap" w:sz="6" w:space="0" w:color="C0C0C0"/>
              <w:bottom w:val="thickThinLargeGap" w:sz="6" w:space="0" w:color="C0C0C0"/>
              <w:right w:val="thickThinLargeGap" w:sz="6" w:space="0" w:color="C0C0C0"/>
            </w:tcBorders>
            <w:shd w:fill="BFBFBF" w:val="clear"/>
            <w:vAlign w:val="center"/>
          </w:tcPr>
          <w:p>
            <w:pPr>
              <w:pStyle w:val="Normal"/>
              <w:rPr>
                <w:rFonts w:ascii="Calibri" w:hAnsi="Calibri" w:eastAsia="Calibri" w:cs="Calibri"/>
                <w:sz w:val="22"/>
                <w:szCs w:val="22"/>
                <w:lang w:eastAsia="en-US"/>
              </w:rPr>
            </w:pPr>
            <w:del w:id="39" w:author="Kauppila Timo" w:date="2016-10-15T11:00:00Z">
              <w:r>
                <w:rPr>
                  <w:b/>
                  <w:bCs/>
                </w:rPr>
                <w:delText>hl7fi: localHeader</w:delText>
              </w:r>
            </w:del>
          </w:p>
        </w:tc>
        <w:tc>
          <w:tcPr>
            <w:tcW w:w="803" w:type="dxa"/>
            <w:tcBorders>
              <w:top w:val="thickThinLargeGap" w:sz="6" w:space="0" w:color="C0C0C0"/>
              <w:left w:val="thickThinLargeGap" w:sz="6" w:space="0" w:color="C0C0C0"/>
              <w:bottom w:val="thickThinLargeGap" w:sz="6" w:space="0" w:color="C0C0C0"/>
              <w:right w:val="thickThinLargeGap" w:sz="6" w:space="0" w:color="C0C0C0"/>
            </w:tcBorders>
            <w:shd w:fill="BFBFBF" w:val="clear"/>
            <w:vAlign w:val="center"/>
          </w:tcPr>
          <w:p>
            <w:pPr>
              <w:pStyle w:val="Normal"/>
              <w:widowControl/>
              <w:bidi w:val="0"/>
              <w:rPr>
                <w:rFonts w:ascii="Calibri" w:hAnsi="Calibri" w:eastAsia="Calibri" w:cs="Calibri"/>
                <w:sz w:val="22"/>
                <w:szCs w:val="22"/>
                <w:lang w:eastAsia="en-US"/>
              </w:rPr>
            </w:pPr>
            <w:del w:id="40" w:author="Kauppila Timo" w:date="2016-10-15T11:00:00Z">
              <w:r>
                <w:rPr/>
                <w:delText>0..1</w:delText>
              </w:r>
            </w:del>
          </w:p>
        </w:tc>
        <w:tc>
          <w:tcPr>
            <w:tcW w:w="856" w:type="dxa"/>
            <w:tcBorders>
              <w:top w:val="thickThinLargeGap" w:sz="6" w:space="0" w:color="C0C0C0"/>
              <w:left w:val="thickThinLargeGap" w:sz="6" w:space="0" w:color="C0C0C0"/>
              <w:bottom w:val="thickThinLargeGap" w:sz="6" w:space="0" w:color="C0C0C0"/>
              <w:right w:val="thickThinLargeGap" w:sz="6" w:space="0" w:color="C0C0C0"/>
            </w:tcBorders>
            <w:shd w:fill="BFBFBF" w:val="clear"/>
            <w:vAlign w:val="center"/>
          </w:tcPr>
          <w:p>
            <w:pPr>
              <w:pStyle w:val="Normal"/>
              <w:widowControl/>
              <w:bidi w:val="0"/>
              <w:snapToGrid w:val="true"/>
              <w:rPr>
                <w:rFonts w:ascii="Calibri" w:hAnsi="Calibri" w:eastAsia="Calibri" w:cs="Calibri"/>
                <w:sz w:val="20"/>
                <w:szCs w:val="20"/>
                <w:lang w:eastAsia="en-US"/>
              </w:rPr>
            </w:pPr>
            <w:r>
              <w:rPr>
                <w:rFonts w:eastAsia="Calibri" w:cs="Calibri" w:ascii="Calibri" w:hAnsi="Calibri"/>
                <w:sz w:val="20"/>
                <w:szCs w:val="20"/>
                <w:lang w:eastAsia="en-US"/>
              </w:rPr>
            </w:r>
          </w:p>
        </w:tc>
        <w:tc>
          <w:tcPr>
            <w:tcW w:w="3971" w:type="dxa"/>
            <w:tcBorders>
              <w:top w:val="thickThinLargeGap" w:sz="6" w:space="0" w:color="C0C0C0"/>
              <w:left w:val="thickThinLargeGap" w:sz="6" w:space="0" w:color="C0C0C0"/>
              <w:bottom w:val="thickThinLargeGap" w:sz="6" w:space="0" w:color="C0C0C0"/>
              <w:right w:val="thickThinLargeGap" w:sz="6" w:space="0" w:color="C0C0C0"/>
            </w:tcBorders>
            <w:shd w:fill="BFBFBF" w:val="clear"/>
            <w:vAlign w:val="center"/>
          </w:tcPr>
          <w:p>
            <w:pPr>
              <w:pStyle w:val="Normal"/>
              <w:snapToGrid w:val="false"/>
              <w:rPr>
                <w:sz w:val="20"/>
                <w:szCs w:val="20"/>
              </w:rPr>
            </w:pPr>
            <w:r>
              <w:rPr>
                <w:sz w:val="20"/>
                <w:szCs w:val="20"/>
              </w:rPr>
            </w:r>
          </w:p>
        </w:tc>
      </w:tr>
      <w:tr>
        <w:trPr/>
        <w:tc>
          <w:tcPr>
            <w:tcW w:w="2802" w:type="dxa"/>
            <w:tcBorders>
              <w:top w:val="thickThinLargeGap" w:sz="6" w:space="0" w:color="C0C0C0"/>
              <w:left w:val="thickThinLargeGap" w:sz="6" w:space="0" w:color="C0C0C0"/>
              <w:bottom w:val="thickThinLargeGap" w:sz="6" w:space="0" w:color="C0C0C0"/>
              <w:right w:val="thickThinLargeGap" w:sz="6" w:space="0" w:color="C0C0C0"/>
            </w:tcBorders>
            <w:vAlign w:val="center"/>
          </w:tcPr>
          <w:p>
            <w:pPr>
              <w:pStyle w:val="Normal"/>
              <w:rPr>
                <w:rFonts w:ascii="Calibri" w:hAnsi="Calibri" w:eastAsia="Calibri" w:cs="Calibri"/>
                <w:sz w:val="22"/>
                <w:szCs w:val="22"/>
                <w:lang w:eastAsia="en-US"/>
              </w:rPr>
            </w:pPr>
            <w:del w:id="41" w:author="Kauppila Timo" w:date="2016-10-15T11:00:00Z">
              <w:r>
                <w:rPr/>
                <w:delText>dispenseStatus</w:delText>
              </w:r>
            </w:del>
          </w:p>
        </w:tc>
        <w:tc>
          <w:tcPr>
            <w:tcW w:w="803" w:type="dxa"/>
            <w:tcBorders>
              <w:top w:val="thickThinLargeGap" w:sz="6" w:space="0" w:color="C0C0C0"/>
              <w:left w:val="thickThinLargeGap" w:sz="6" w:space="0" w:color="C0C0C0"/>
              <w:bottom w:val="thickThinLargeGap" w:sz="6" w:space="0" w:color="C0C0C0"/>
              <w:right w:val="thickThinLargeGap" w:sz="6" w:space="0" w:color="C0C0C0"/>
            </w:tcBorders>
            <w:vAlign w:val="center"/>
          </w:tcPr>
          <w:p>
            <w:pPr>
              <w:pStyle w:val="Normal"/>
              <w:rPr>
                <w:rFonts w:ascii="Calibri" w:hAnsi="Calibri" w:eastAsia="Calibri" w:cs="Calibri"/>
                <w:sz w:val="22"/>
                <w:szCs w:val="22"/>
                <w:lang w:eastAsia="en-US"/>
              </w:rPr>
            </w:pPr>
            <w:del w:id="42" w:author="Kauppila Timo" w:date="2016-10-15T11:00:00Z">
              <w:r>
                <w:rPr/>
                <w:delText>1..1</w:delText>
              </w:r>
            </w:del>
          </w:p>
        </w:tc>
        <w:tc>
          <w:tcPr>
            <w:tcW w:w="85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pPr>
              <w:pStyle w:val="Normal"/>
              <w:widowControl/>
              <w:bidi w:val="0"/>
              <w:snapToGrid w:val="true"/>
              <w:rPr>
                <w:rFonts w:ascii="Calibri" w:hAnsi="Calibri" w:eastAsia="Calibri" w:cs="Calibri"/>
                <w:sz w:val="20"/>
                <w:szCs w:val="20"/>
                <w:lang w:eastAsia="en-US"/>
              </w:rPr>
            </w:pPr>
            <w:r>
              <w:rPr>
                <w:rFonts w:eastAsia="Calibri" w:cs="Calibri" w:ascii="Calibri" w:hAnsi="Calibri"/>
                <w:sz w:val="20"/>
                <w:szCs w:val="20"/>
                <w:lang w:eastAsia="en-US"/>
              </w:rPr>
            </w:r>
          </w:p>
        </w:tc>
        <w:tc>
          <w:tcPr>
            <w:tcW w:w="3971" w:type="dxa"/>
            <w:tcBorders>
              <w:top w:val="thickThinLargeGap" w:sz="6" w:space="0" w:color="C0C0C0"/>
              <w:left w:val="thickThinLargeGap" w:sz="6" w:space="0" w:color="C0C0C0"/>
              <w:bottom w:val="thickThinLargeGap" w:sz="6" w:space="0" w:color="C0C0C0"/>
              <w:right w:val="thickThinLargeGap" w:sz="6" w:space="0" w:color="C0C0C0"/>
            </w:tcBorders>
            <w:vAlign w:val="center"/>
          </w:tcPr>
          <w:p>
            <w:pPr>
              <w:pStyle w:val="Normal"/>
              <w:rPr>
                <w:rFonts w:ascii="Calibri" w:hAnsi="Calibri" w:eastAsia="Calibri" w:cs="Calibri"/>
                <w:sz w:val="22"/>
                <w:szCs w:val="22"/>
                <w:lang w:eastAsia="en-US"/>
              </w:rPr>
            </w:pPr>
            <w:del w:id="43" w:author="Kauppila Timo" w:date="2016-10-15T11:00:00Z">
              <w:r>
                <w:rPr/>
                <w:delText>Toimituksen tilarakenne</w:delText>
              </w:r>
            </w:del>
          </w:p>
        </w:tc>
      </w:tr>
      <w:tr>
        <w:trPr/>
        <w:tc>
          <w:tcPr>
            <w:tcW w:w="2802" w:type="dxa"/>
            <w:tcBorders>
              <w:top w:val="thickThinLargeGap" w:sz="6" w:space="0" w:color="C0C0C0"/>
              <w:left w:val="thickThinLargeGap" w:sz="6" w:space="0" w:color="C0C0C0"/>
              <w:bottom w:val="thickThinLargeGap" w:sz="6" w:space="0" w:color="C0C0C0"/>
              <w:right w:val="thickThinLargeGap" w:sz="6" w:space="0" w:color="C0C0C0"/>
            </w:tcBorders>
            <w:vAlign w:val="center"/>
          </w:tcPr>
          <w:p>
            <w:pPr>
              <w:pStyle w:val="Normal"/>
              <w:rPr>
                <w:rFonts w:ascii="Calibri" w:hAnsi="Calibri" w:eastAsia="Calibri" w:cs="Calibri"/>
                <w:sz w:val="22"/>
                <w:szCs w:val="22"/>
                <w:lang w:eastAsia="en-US"/>
              </w:rPr>
            </w:pPr>
            <w:del w:id="44" w:author="Kauppila Timo" w:date="2016-10-15T11:00:00Z">
              <w:r>
                <w:rPr/>
                <w:delText>relatedDocument</w:delText>
              </w:r>
            </w:del>
          </w:p>
        </w:tc>
        <w:tc>
          <w:tcPr>
            <w:tcW w:w="803" w:type="dxa"/>
            <w:tcBorders>
              <w:top w:val="thickThinLargeGap" w:sz="6" w:space="0" w:color="C0C0C0"/>
              <w:left w:val="thickThinLargeGap" w:sz="6" w:space="0" w:color="C0C0C0"/>
              <w:bottom w:val="thickThinLargeGap" w:sz="6" w:space="0" w:color="C0C0C0"/>
              <w:right w:val="thickThinLargeGap" w:sz="6" w:space="0" w:color="C0C0C0"/>
            </w:tcBorders>
            <w:vAlign w:val="center"/>
          </w:tcPr>
          <w:p>
            <w:pPr>
              <w:pStyle w:val="Normal"/>
              <w:rPr>
                <w:rFonts w:ascii="Calibri" w:hAnsi="Calibri" w:eastAsia="Calibri" w:cs="Calibri"/>
                <w:sz w:val="22"/>
                <w:szCs w:val="22"/>
                <w:lang w:eastAsia="en-US"/>
              </w:rPr>
            </w:pPr>
            <w:del w:id="45" w:author="Kauppila Timo" w:date="2016-10-15T11:00:00Z">
              <w:r>
                <w:rPr/>
                <w:delText>0..1</w:delText>
              </w:r>
            </w:del>
          </w:p>
        </w:tc>
        <w:tc>
          <w:tcPr>
            <w:tcW w:w="85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pPr>
              <w:pStyle w:val="Normal"/>
              <w:widowControl/>
              <w:bidi w:val="0"/>
              <w:snapToGrid w:val="true"/>
              <w:rPr>
                <w:rFonts w:ascii="Calibri" w:hAnsi="Calibri" w:eastAsia="Calibri" w:cs="Calibri"/>
                <w:sz w:val="20"/>
                <w:szCs w:val="20"/>
                <w:lang w:eastAsia="en-US"/>
              </w:rPr>
            </w:pPr>
            <w:r>
              <w:rPr>
                <w:rFonts w:eastAsia="Calibri" w:cs="Calibri" w:ascii="Calibri" w:hAnsi="Calibri"/>
                <w:sz w:val="20"/>
                <w:szCs w:val="20"/>
                <w:lang w:eastAsia="en-US"/>
              </w:rPr>
            </w:r>
          </w:p>
        </w:tc>
        <w:tc>
          <w:tcPr>
            <w:tcW w:w="3971" w:type="dxa"/>
            <w:tcBorders>
              <w:top w:val="thickThinLargeGap" w:sz="6" w:space="0" w:color="C0C0C0"/>
              <w:left w:val="thickThinLargeGap" w:sz="6" w:space="0" w:color="C0C0C0"/>
              <w:bottom w:val="thickThinLargeGap" w:sz="6" w:space="0" w:color="C0C0C0"/>
              <w:right w:val="thickThinLargeGap" w:sz="6" w:space="0" w:color="C0C0C0"/>
            </w:tcBorders>
            <w:vAlign w:val="center"/>
          </w:tcPr>
          <w:p>
            <w:pPr>
              <w:pStyle w:val="Normal"/>
              <w:snapToGrid w:val="false"/>
              <w:rPr>
                <w:sz w:val="20"/>
                <w:szCs w:val="20"/>
              </w:rPr>
            </w:pPr>
            <w:r>
              <w:rPr>
                <w:sz w:val="20"/>
                <w:szCs w:val="20"/>
              </w:rPr>
            </w:r>
          </w:p>
        </w:tc>
      </w:tr>
      <w:tr>
        <w:trPr/>
        <w:tc>
          <w:tcPr>
            <w:tcW w:w="2802" w:type="dxa"/>
            <w:tcBorders>
              <w:top w:val="thickThinLargeGap" w:sz="6" w:space="0" w:color="C0C0C0"/>
              <w:left w:val="thickThinLargeGap" w:sz="6" w:space="0" w:color="C0C0C0"/>
              <w:bottom w:val="thickThinLargeGap" w:sz="6" w:space="0" w:color="C0C0C0"/>
              <w:right w:val="thickThinLargeGap" w:sz="6" w:space="0" w:color="C0C0C0"/>
            </w:tcBorders>
            <w:vAlign w:val="center"/>
          </w:tcPr>
          <w:p>
            <w:pPr>
              <w:pStyle w:val="Normal"/>
              <w:rPr>
                <w:rFonts w:ascii="Calibri" w:hAnsi="Calibri" w:eastAsia="Calibri" w:cs="Calibri"/>
                <w:sz w:val="22"/>
                <w:szCs w:val="22"/>
                <w:lang w:eastAsia="en-US"/>
              </w:rPr>
            </w:pPr>
            <w:del w:id="46" w:author="Kauppila Timo" w:date="2016-10-15T11:00:00Z">
              <w:r>
                <w:rPr/>
                <w:delText>id</w:delText>
              </w:r>
            </w:del>
          </w:p>
        </w:tc>
        <w:tc>
          <w:tcPr>
            <w:tcW w:w="803" w:type="dxa"/>
            <w:tcBorders>
              <w:top w:val="thickThinLargeGap" w:sz="6" w:space="0" w:color="C0C0C0"/>
              <w:left w:val="thickThinLargeGap" w:sz="6" w:space="0" w:color="C0C0C0"/>
              <w:bottom w:val="thickThinLargeGap" w:sz="6" w:space="0" w:color="C0C0C0"/>
              <w:right w:val="thickThinLargeGap" w:sz="6" w:space="0" w:color="C0C0C0"/>
            </w:tcBorders>
            <w:vAlign w:val="center"/>
          </w:tcPr>
          <w:p>
            <w:pPr>
              <w:pStyle w:val="Normal"/>
              <w:rPr>
                <w:rFonts w:ascii="Calibri" w:hAnsi="Calibri" w:eastAsia="Calibri" w:cs="Calibri"/>
                <w:sz w:val="22"/>
                <w:szCs w:val="22"/>
                <w:lang w:eastAsia="en-US"/>
              </w:rPr>
            </w:pPr>
            <w:del w:id="47" w:author="Kauppila Timo" w:date="2016-10-15T11:00:00Z">
              <w:r>
                <w:rPr/>
                <w:delText>0..1</w:delText>
              </w:r>
            </w:del>
          </w:p>
        </w:tc>
        <w:tc>
          <w:tcPr>
            <w:tcW w:w="85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pPr>
              <w:pStyle w:val="Normal"/>
              <w:snapToGrid w:val="false"/>
              <w:rPr>
                <w:rFonts w:ascii="Calibri" w:hAnsi="Calibri" w:eastAsia="Calibri" w:cs="Calibri"/>
                <w:sz w:val="20"/>
                <w:szCs w:val="20"/>
                <w:lang w:eastAsia="en-US"/>
              </w:rPr>
            </w:pPr>
            <w:r>
              <w:rPr>
                <w:rFonts w:eastAsia="Calibri" w:cs="Calibri" w:ascii="Calibri" w:hAnsi="Calibri"/>
                <w:sz w:val="20"/>
                <w:szCs w:val="20"/>
                <w:lang w:eastAsia="en-US"/>
              </w:rPr>
            </w:r>
          </w:p>
        </w:tc>
        <w:tc>
          <w:tcPr>
            <w:tcW w:w="3971" w:type="dxa"/>
            <w:tcBorders>
              <w:top w:val="thickThinLargeGap" w:sz="6" w:space="0" w:color="C0C0C0"/>
              <w:left w:val="thickThinLargeGap" w:sz="6" w:space="0" w:color="C0C0C0"/>
              <w:bottom w:val="thickThinLargeGap" w:sz="6" w:space="0" w:color="C0C0C0"/>
              <w:right w:val="thickThinLargeGap" w:sz="6" w:space="0" w:color="C0C0C0"/>
            </w:tcBorders>
            <w:vAlign w:val="center"/>
          </w:tcPr>
          <w:p>
            <w:pPr>
              <w:pStyle w:val="Normal"/>
              <w:rPr>
                <w:rFonts w:ascii="Calibri" w:hAnsi="Calibri" w:eastAsia="Calibri" w:cs="Calibri"/>
                <w:sz w:val="22"/>
                <w:szCs w:val="22"/>
                <w:lang w:eastAsia="en-US"/>
              </w:rPr>
            </w:pPr>
            <w:del w:id="48" w:author="Kauppila Timo" w:date="2016-10-15T11:00:00Z">
              <w:r>
                <w:rPr/>
                <w:delText>Tilamuutossanoman OID</w:delText>
              </w:r>
            </w:del>
          </w:p>
        </w:tc>
      </w:tr>
      <w:tr>
        <w:trPr/>
        <w:tc>
          <w:tcPr>
            <w:tcW w:w="2802" w:type="dxa"/>
            <w:tcBorders>
              <w:top w:val="thickThinLargeGap" w:sz="6" w:space="0" w:color="C0C0C0"/>
              <w:left w:val="thickThinLargeGap" w:sz="6" w:space="0" w:color="C0C0C0"/>
              <w:bottom w:val="thickThinLargeGap" w:sz="6" w:space="0" w:color="C0C0C0"/>
              <w:right w:val="thickThinLargeGap" w:sz="6" w:space="0" w:color="C0C0C0"/>
            </w:tcBorders>
            <w:vAlign w:val="center"/>
          </w:tcPr>
          <w:p>
            <w:pPr>
              <w:pStyle w:val="Normal"/>
              <w:rPr>
                <w:rFonts w:ascii="Calibri" w:hAnsi="Calibri" w:eastAsia="Calibri" w:cs="Calibri"/>
                <w:sz w:val="22"/>
                <w:szCs w:val="22"/>
                <w:lang w:eastAsia="en-US"/>
              </w:rPr>
            </w:pPr>
            <w:del w:id="49" w:author="Kauppila Timo" w:date="2016-10-15T11:00:00Z">
              <w:r>
                <w:rPr/>
                <w:delText>setId</w:delText>
              </w:r>
            </w:del>
          </w:p>
        </w:tc>
        <w:tc>
          <w:tcPr>
            <w:tcW w:w="803" w:type="dxa"/>
            <w:tcBorders>
              <w:top w:val="thickThinLargeGap" w:sz="6" w:space="0" w:color="C0C0C0"/>
              <w:left w:val="thickThinLargeGap" w:sz="6" w:space="0" w:color="C0C0C0"/>
              <w:bottom w:val="thickThinLargeGap" w:sz="6" w:space="0" w:color="C0C0C0"/>
              <w:right w:val="thickThinLargeGap" w:sz="6" w:space="0" w:color="C0C0C0"/>
            </w:tcBorders>
            <w:vAlign w:val="center"/>
          </w:tcPr>
          <w:p>
            <w:pPr>
              <w:pStyle w:val="Normal"/>
              <w:rPr>
                <w:rFonts w:ascii="Calibri" w:hAnsi="Calibri" w:eastAsia="Calibri" w:cs="Calibri"/>
                <w:sz w:val="22"/>
                <w:szCs w:val="22"/>
                <w:lang w:eastAsia="en-US"/>
              </w:rPr>
            </w:pPr>
            <w:del w:id="50" w:author="Kauppila Timo" w:date="2016-10-15T11:00:00Z">
              <w:r>
                <w:rPr/>
                <w:delText>0..1</w:delText>
              </w:r>
            </w:del>
          </w:p>
        </w:tc>
        <w:tc>
          <w:tcPr>
            <w:tcW w:w="85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pPr>
              <w:pStyle w:val="Normal"/>
              <w:snapToGrid w:val="false"/>
              <w:rPr>
                <w:rFonts w:ascii="Calibri" w:hAnsi="Calibri" w:eastAsia="Calibri" w:cs="Calibri"/>
                <w:sz w:val="20"/>
                <w:szCs w:val="20"/>
                <w:lang w:eastAsia="en-US"/>
              </w:rPr>
            </w:pPr>
            <w:r>
              <w:rPr>
                <w:rFonts w:eastAsia="Calibri" w:cs="Calibri" w:ascii="Calibri" w:hAnsi="Calibri"/>
                <w:sz w:val="20"/>
                <w:szCs w:val="20"/>
                <w:lang w:eastAsia="en-US"/>
              </w:rPr>
            </w:r>
          </w:p>
        </w:tc>
        <w:tc>
          <w:tcPr>
            <w:tcW w:w="3971" w:type="dxa"/>
            <w:tcBorders>
              <w:top w:val="thickThinLargeGap" w:sz="6" w:space="0" w:color="C0C0C0"/>
              <w:left w:val="thickThinLargeGap" w:sz="6" w:space="0" w:color="C0C0C0"/>
              <w:bottom w:val="thickThinLargeGap" w:sz="6" w:space="0" w:color="C0C0C0"/>
              <w:right w:val="thickThinLargeGap" w:sz="6" w:space="0" w:color="C0C0C0"/>
            </w:tcBorders>
            <w:vAlign w:val="center"/>
          </w:tcPr>
          <w:p>
            <w:pPr>
              <w:pStyle w:val="Normal"/>
              <w:rPr>
                <w:rFonts w:ascii="Calibri" w:hAnsi="Calibri" w:eastAsia="Calibri" w:cs="Calibri"/>
                <w:sz w:val="22"/>
                <w:szCs w:val="22"/>
                <w:lang w:eastAsia="en-US"/>
              </w:rPr>
            </w:pPr>
            <w:del w:id="51" w:author="Kauppila Timo" w:date="2016-10-15T11:00:00Z">
              <w:r>
                <w:rPr/>
                <w:delText>Tilamuutossanoman setId</w:delText>
              </w:r>
            </w:del>
          </w:p>
        </w:tc>
      </w:tr>
      <w:tr>
        <w:trPr/>
        <w:tc>
          <w:tcPr>
            <w:tcW w:w="2802" w:type="dxa"/>
            <w:tcBorders>
              <w:top w:val="thickThinLargeGap" w:sz="6" w:space="0" w:color="C0C0C0"/>
              <w:left w:val="thickThinLargeGap" w:sz="6" w:space="0" w:color="C0C0C0"/>
              <w:bottom w:val="thickThinLargeGap" w:sz="6" w:space="0" w:color="C0C0C0"/>
              <w:right w:val="thickThinLargeGap" w:sz="6" w:space="0" w:color="C0C0C0"/>
            </w:tcBorders>
            <w:vAlign w:val="center"/>
          </w:tcPr>
          <w:p>
            <w:pPr>
              <w:pStyle w:val="Normal"/>
              <w:rPr>
                <w:rFonts w:ascii="Calibri" w:hAnsi="Calibri" w:eastAsia="Calibri" w:cs="Calibri"/>
                <w:sz w:val="22"/>
                <w:szCs w:val="22"/>
                <w:lang w:eastAsia="en-US"/>
              </w:rPr>
            </w:pPr>
            <w:del w:id="52" w:author="Kauppila Timo" w:date="2016-10-15T11:00:00Z">
              <w:r>
                <w:rPr/>
                <w:delText>versionNumber</w:delText>
              </w:r>
            </w:del>
          </w:p>
        </w:tc>
        <w:tc>
          <w:tcPr>
            <w:tcW w:w="803" w:type="dxa"/>
            <w:tcBorders>
              <w:top w:val="thickThinLargeGap" w:sz="6" w:space="0" w:color="C0C0C0"/>
              <w:left w:val="thickThinLargeGap" w:sz="6" w:space="0" w:color="C0C0C0"/>
              <w:bottom w:val="thickThinLargeGap" w:sz="6" w:space="0" w:color="C0C0C0"/>
              <w:right w:val="thickThinLargeGap" w:sz="6" w:space="0" w:color="C0C0C0"/>
            </w:tcBorders>
            <w:vAlign w:val="center"/>
          </w:tcPr>
          <w:p>
            <w:pPr>
              <w:pStyle w:val="Normal"/>
              <w:rPr>
                <w:rFonts w:ascii="Calibri" w:hAnsi="Calibri" w:eastAsia="Calibri" w:cs="Calibri"/>
                <w:sz w:val="22"/>
                <w:szCs w:val="22"/>
                <w:lang w:eastAsia="en-US"/>
              </w:rPr>
            </w:pPr>
            <w:del w:id="53" w:author="Kauppila Timo" w:date="2016-10-15T11:00:00Z">
              <w:r>
                <w:rPr/>
                <w:delText>0..1</w:delText>
              </w:r>
            </w:del>
          </w:p>
        </w:tc>
        <w:tc>
          <w:tcPr>
            <w:tcW w:w="85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pPr>
              <w:pStyle w:val="Normal"/>
              <w:widowControl/>
              <w:bidi w:val="0"/>
              <w:snapToGrid w:val="true"/>
              <w:rPr>
                <w:rFonts w:ascii="Calibri" w:hAnsi="Calibri" w:eastAsia="Calibri" w:cs="Calibri"/>
                <w:sz w:val="20"/>
                <w:szCs w:val="20"/>
                <w:lang w:eastAsia="en-US"/>
              </w:rPr>
            </w:pPr>
            <w:r>
              <w:rPr>
                <w:rFonts w:eastAsia="Calibri" w:cs="Calibri" w:ascii="Calibri" w:hAnsi="Calibri"/>
                <w:sz w:val="20"/>
                <w:szCs w:val="20"/>
                <w:lang w:eastAsia="en-US"/>
              </w:rPr>
            </w:r>
          </w:p>
        </w:tc>
        <w:tc>
          <w:tcPr>
            <w:tcW w:w="3971" w:type="dxa"/>
            <w:tcBorders>
              <w:top w:val="thickThinLargeGap" w:sz="6" w:space="0" w:color="C0C0C0"/>
              <w:left w:val="thickThinLargeGap" w:sz="6" w:space="0" w:color="C0C0C0"/>
              <w:bottom w:val="thickThinLargeGap" w:sz="6" w:space="0" w:color="C0C0C0"/>
              <w:right w:val="thickThinLargeGap" w:sz="6" w:space="0" w:color="C0C0C0"/>
            </w:tcBorders>
            <w:vAlign w:val="center"/>
          </w:tcPr>
          <w:p>
            <w:pPr>
              <w:pStyle w:val="Normal"/>
              <w:rPr>
                <w:rFonts w:ascii="Calibri" w:hAnsi="Calibri" w:eastAsia="Calibri" w:cs="Calibri"/>
                <w:sz w:val="22"/>
                <w:szCs w:val="22"/>
                <w:lang w:eastAsia="en-US"/>
              </w:rPr>
            </w:pPr>
            <w:del w:id="54" w:author="Kauppila Timo" w:date="2016-10-15T11:00:00Z">
              <w:r>
                <w:rPr/>
                <w:delText>Tilamuutossanoman versionumero</w:delText>
              </w:r>
            </w:del>
          </w:p>
        </w:tc>
      </w:tr>
      <w:tr>
        <w:trPr/>
        <w:tc>
          <w:tcPr>
            <w:tcW w:w="2802" w:type="dxa"/>
            <w:tcBorders>
              <w:top w:val="thickThinLargeGap" w:sz="6" w:space="0" w:color="C0C0C0"/>
              <w:left w:val="thickThinLargeGap" w:sz="6" w:space="0" w:color="C0C0C0"/>
              <w:bottom w:val="thickThinLargeGap" w:sz="6" w:space="0" w:color="C0C0C0"/>
              <w:right w:val="thickThinLargeGap" w:sz="6" w:space="0" w:color="C0C0C0"/>
            </w:tcBorders>
            <w:vAlign w:val="center"/>
          </w:tcPr>
          <w:p>
            <w:pPr>
              <w:pStyle w:val="Normal"/>
              <w:rPr>
                <w:rFonts w:ascii="Calibri" w:hAnsi="Calibri" w:eastAsia="Calibri" w:cs="Calibri"/>
                <w:sz w:val="22"/>
                <w:szCs w:val="22"/>
                <w:lang w:eastAsia="en-US"/>
              </w:rPr>
            </w:pPr>
            <w:del w:id="55" w:author="Kauppila Timo" w:date="2016-10-15T11:00:00Z">
              <w:r>
                <w:rPr/>
                <w:delText>stateStatusCode</w:delText>
              </w:r>
            </w:del>
          </w:p>
        </w:tc>
        <w:tc>
          <w:tcPr>
            <w:tcW w:w="803" w:type="dxa"/>
            <w:tcBorders>
              <w:top w:val="thickThinLargeGap" w:sz="6" w:space="0" w:color="C0C0C0"/>
              <w:left w:val="thickThinLargeGap" w:sz="6" w:space="0" w:color="C0C0C0"/>
              <w:bottom w:val="thickThinLargeGap" w:sz="6" w:space="0" w:color="C0C0C0"/>
              <w:right w:val="thickThinLargeGap" w:sz="6" w:space="0" w:color="C0C0C0"/>
            </w:tcBorders>
            <w:vAlign w:val="center"/>
          </w:tcPr>
          <w:p>
            <w:pPr>
              <w:pStyle w:val="Normal"/>
              <w:rPr>
                <w:rFonts w:ascii="Calibri" w:hAnsi="Calibri" w:eastAsia="Calibri" w:cs="Calibri"/>
                <w:sz w:val="22"/>
                <w:szCs w:val="22"/>
                <w:lang w:eastAsia="en-US"/>
              </w:rPr>
            </w:pPr>
            <w:del w:id="56" w:author="Kauppila Timo" w:date="2016-10-15T11:00:00Z">
              <w:r>
                <w:rPr/>
                <w:delText>1..1</w:delText>
              </w:r>
            </w:del>
          </w:p>
        </w:tc>
        <w:tc>
          <w:tcPr>
            <w:tcW w:w="85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pPr>
              <w:pStyle w:val="Normal"/>
              <w:widowControl/>
              <w:bidi w:val="0"/>
              <w:snapToGrid w:val="true"/>
              <w:rPr>
                <w:rFonts w:ascii="Calibri" w:hAnsi="Calibri" w:eastAsia="Calibri" w:cs="Calibri"/>
                <w:sz w:val="20"/>
                <w:szCs w:val="20"/>
                <w:lang w:eastAsia="en-US"/>
              </w:rPr>
            </w:pPr>
            <w:r>
              <w:rPr>
                <w:rFonts w:eastAsia="Calibri" w:cs="Calibri" w:ascii="Calibri" w:hAnsi="Calibri"/>
                <w:sz w:val="20"/>
                <w:szCs w:val="20"/>
                <w:lang w:eastAsia="en-US"/>
              </w:rPr>
            </w:r>
          </w:p>
        </w:tc>
        <w:tc>
          <w:tcPr>
            <w:tcW w:w="3971" w:type="dxa"/>
            <w:tcBorders>
              <w:top w:val="thickThinLargeGap" w:sz="6" w:space="0" w:color="C0C0C0"/>
              <w:left w:val="thickThinLargeGap" w:sz="6" w:space="0" w:color="C0C0C0"/>
              <w:bottom w:val="thickThinLargeGap" w:sz="6" w:space="0" w:color="C0C0C0"/>
              <w:right w:val="thickThinLargeGap" w:sz="6" w:space="0" w:color="C0C0C0"/>
            </w:tcBorders>
            <w:vAlign w:val="center"/>
          </w:tcPr>
          <w:p>
            <w:pPr>
              <w:pStyle w:val="Normal"/>
              <w:rPr>
                <w:rFonts w:ascii="Calibri" w:hAnsi="Calibri" w:eastAsia="Calibri" w:cs="Calibri"/>
                <w:sz w:val="22"/>
                <w:szCs w:val="22"/>
                <w:lang w:eastAsia="en-US"/>
              </w:rPr>
            </w:pPr>
            <w:del w:id="57" w:author="Kauppila Timo" w:date="2016-10-15T11:00:00Z">
              <w:r>
                <w:rPr/>
                <w:delText>Lääkemääräyksen toimitustilat (OID: 1.2.246.537.5.40123.2006)</w:delText>
              </w:r>
            </w:del>
          </w:p>
        </w:tc>
      </w:tr>
      <w:tr>
        <w:trPr/>
        <w:tc>
          <w:tcPr>
            <w:tcW w:w="2802" w:type="dxa"/>
            <w:tcBorders>
              <w:top w:val="thickThinLargeGap" w:sz="6" w:space="0" w:color="C0C0C0"/>
              <w:left w:val="thickThinLargeGap" w:sz="6" w:space="0" w:color="C0C0C0"/>
              <w:bottom w:val="thickThinLargeGap" w:sz="6" w:space="0" w:color="C0C0C0"/>
              <w:right w:val="thickThinLargeGap" w:sz="6" w:space="0" w:color="C0C0C0"/>
            </w:tcBorders>
            <w:vAlign w:val="center"/>
          </w:tcPr>
          <w:p>
            <w:pPr>
              <w:pStyle w:val="Normal"/>
              <w:rPr>
                <w:rFonts w:ascii="Calibri" w:hAnsi="Calibri" w:eastAsia="Calibri" w:cs="Calibri"/>
                <w:sz w:val="22"/>
                <w:szCs w:val="22"/>
                <w:lang w:eastAsia="en-US"/>
              </w:rPr>
            </w:pPr>
            <w:del w:id="58" w:author="Kauppila Timo" w:date="2016-10-15T11:00:00Z">
              <w:r>
                <w:rPr/>
                <w:delText>stateAuthor</w:delText>
              </w:r>
            </w:del>
          </w:p>
        </w:tc>
        <w:tc>
          <w:tcPr>
            <w:tcW w:w="803" w:type="dxa"/>
            <w:tcBorders>
              <w:top w:val="thickThinLargeGap" w:sz="6" w:space="0" w:color="C0C0C0"/>
              <w:left w:val="thickThinLargeGap" w:sz="6" w:space="0" w:color="C0C0C0"/>
              <w:bottom w:val="thickThinLargeGap" w:sz="6" w:space="0" w:color="C0C0C0"/>
              <w:right w:val="thickThinLargeGap" w:sz="6" w:space="0" w:color="C0C0C0"/>
            </w:tcBorders>
            <w:vAlign w:val="center"/>
          </w:tcPr>
          <w:p>
            <w:pPr>
              <w:pStyle w:val="Normal"/>
              <w:rPr>
                <w:rFonts w:ascii="Calibri" w:hAnsi="Calibri" w:eastAsia="Calibri" w:cs="Calibri"/>
                <w:sz w:val="22"/>
                <w:szCs w:val="22"/>
                <w:lang w:eastAsia="en-US"/>
              </w:rPr>
            </w:pPr>
            <w:del w:id="59" w:author="Kauppila Timo" w:date="2016-10-15T11:00:00Z">
              <w:r>
                <w:rPr/>
                <w:delText>0..1</w:delText>
              </w:r>
            </w:del>
          </w:p>
        </w:tc>
        <w:tc>
          <w:tcPr>
            <w:tcW w:w="85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pPr>
              <w:pStyle w:val="Normal"/>
              <w:snapToGrid w:val="false"/>
              <w:rPr>
                <w:rFonts w:ascii="Calibri" w:hAnsi="Calibri" w:eastAsia="Calibri" w:cs="Calibri"/>
                <w:sz w:val="20"/>
                <w:szCs w:val="20"/>
                <w:lang w:eastAsia="en-US"/>
              </w:rPr>
            </w:pPr>
            <w:r>
              <w:rPr>
                <w:rFonts w:eastAsia="Calibri" w:cs="Calibri" w:ascii="Calibri" w:hAnsi="Calibri"/>
                <w:sz w:val="20"/>
                <w:szCs w:val="20"/>
                <w:lang w:eastAsia="en-US"/>
              </w:rPr>
            </w:r>
          </w:p>
        </w:tc>
        <w:tc>
          <w:tcPr>
            <w:tcW w:w="3971" w:type="dxa"/>
            <w:tcBorders>
              <w:top w:val="thickThinLargeGap" w:sz="6" w:space="0" w:color="C0C0C0"/>
              <w:left w:val="thickThinLargeGap" w:sz="6" w:space="0" w:color="C0C0C0"/>
              <w:bottom w:val="thickThinLargeGap" w:sz="6" w:space="0" w:color="C0C0C0"/>
              <w:right w:val="thickThinLargeGap" w:sz="6" w:space="0" w:color="C0C0C0"/>
            </w:tcBorders>
            <w:vAlign w:val="center"/>
          </w:tcPr>
          <w:p>
            <w:pPr>
              <w:pStyle w:val="Normal"/>
              <w:rPr>
                <w:rFonts w:ascii="Calibri" w:hAnsi="Calibri" w:eastAsia="Calibri" w:cs="Calibri"/>
                <w:sz w:val="22"/>
                <w:szCs w:val="22"/>
                <w:lang w:eastAsia="en-US"/>
              </w:rPr>
            </w:pPr>
            <w:del w:id="60" w:author="Kauppila Timo" w:date="2016-10-15T11:00:00Z">
              <w:r>
                <w:rPr/>
                <w:delText>Reseptikeskuksen generoima teksti tilamuutoksen tekijästä</w:delText>
              </w:r>
            </w:del>
          </w:p>
        </w:tc>
      </w:tr>
      <w:tr>
        <w:trPr/>
        <w:tc>
          <w:tcPr>
            <w:tcW w:w="2802" w:type="dxa"/>
            <w:tcBorders>
              <w:top w:val="thickThinLargeGap" w:sz="6" w:space="0" w:color="C0C0C0"/>
              <w:left w:val="thickThinLargeGap" w:sz="6" w:space="0" w:color="C0C0C0"/>
              <w:bottom w:val="thickThinLargeGap" w:sz="6" w:space="0" w:color="C0C0C0"/>
              <w:right w:val="thickThinLargeGap" w:sz="6" w:space="0" w:color="C0C0C0"/>
            </w:tcBorders>
            <w:vAlign w:val="center"/>
          </w:tcPr>
          <w:p>
            <w:pPr>
              <w:pStyle w:val="Normal"/>
              <w:rPr>
                <w:rFonts w:ascii="Calibri" w:hAnsi="Calibri" w:eastAsia="Calibri" w:cs="Calibri"/>
                <w:sz w:val="22"/>
                <w:szCs w:val="22"/>
                <w:lang w:eastAsia="en-US"/>
              </w:rPr>
            </w:pPr>
            <w:del w:id="61" w:author="Kauppila Timo" w:date="2016-10-15T11:00:00Z">
              <w:r>
                <w:rPr/>
                <w:delText>stateFreetext</w:delText>
              </w:r>
            </w:del>
          </w:p>
        </w:tc>
        <w:tc>
          <w:tcPr>
            <w:tcW w:w="803" w:type="dxa"/>
            <w:tcBorders>
              <w:top w:val="thickThinLargeGap" w:sz="6" w:space="0" w:color="C0C0C0"/>
              <w:left w:val="thickThinLargeGap" w:sz="6" w:space="0" w:color="C0C0C0"/>
              <w:bottom w:val="thickThinLargeGap" w:sz="6" w:space="0" w:color="C0C0C0"/>
              <w:right w:val="thickThinLargeGap" w:sz="6" w:space="0" w:color="C0C0C0"/>
            </w:tcBorders>
            <w:vAlign w:val="center"/>
          </w:tcPr>
          <w:p>
            <w:pPr>
              <w:pStyle w:val="Normal"/>
              <w:rPr>
                <w:rFonts w:ascii="Calibri" w:hAnsi="Calibri" w:eastAsia="Calibri" w:cs="Calibri"/>
                <w:sz w:val="22"/>
                <w:szCs w:val="22"/>
                <w:lang w:eastAsia="en-US"/>
              </w:rPr>
            </w:pPr>
            <w:del w:id="62" w:author="Kauppila Timo" w:date="2016-10-15T11:00:00Z">
              <w:r>
                <w:rPr/>
                <w:delText>0..1</w:delText>
              </w:r>
            </w:del>
          </w:p>
        </w:tc>
        <w:tc>
          <w:tcPr>
            <w:tcW w:w="85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pPr>
              <w:pStyle w:val="Normal"/>
              <w:snapToGrid w:val="false"/>
              <w:rPr>
                <w:rFonts w:ascii="Calibri" w:hAnsi="Calibri" w:eastAsia="Calibri" w:cs="Calibri"/>
                <w:sz w:val="20"/>
                <w:szCs w:val="20"/>
                <w:lang w:eastAsia="en-US"/>
              </w:rPr>
            </w:pPr>
            <w:r>
              <w:rPr>
                <w:rFonts w:eastAsia="Calibri" w:cs="Calibri" w:ascii="Calibri" w:hAnsi="Calibri"/>
                <w:sz w:val="20"/>
                <w:szCs w:val="20"/>
                <w:lang w:eastAsia="en-US"/>
              </w:rPr>
            </w:r>
          </w:p>
        </w:tc>
        <w:tc>
          <w:tcPr>
            <w:tcW w:w="3971" w:type="dxa"/>
            <w:tcBorders>
              <w:top w:val="thickThinLargeGap" w:sz="6" w:space="0" w:color="C0C0C0"/>
              <w:left w:val="thickThinLargeGap" w:sz="6" w:space="0" w:color="C0C0C0"/>
              <w:bottom w:val="thickThinLargeGap" w:sz="6" w:space="0" w:color="C0C0C0"/>
              <w:right w:val="thickThinLargeGap" w:sz="6" w:space="0" w:color="C0C0C0"/>
            </w:tcBorders>
            <w:vAlign w:val="center"/>
          </w:tcPr>
          <w:p>
            <w:pPr>
              <w:pStyle w:val="Normal"/>
              <w:rPr>
                <w:rFonts w:ascii="Calibri" w:hAnsi="Calibri" w:eastAsia="Calibri" w:cs="Calibri"/>
                <w:sz w:val="22"/>
                <w:szCs w:val="22"/>
                <w:lang w:eastAsia="en-US"/>
              </w:rPr>
            </w:pPr>
            <w:del w:id="63" w:author="Kauppila Timo" w:date="2016-10-15T11:00:00Z">
              <w:r>
                <w:rPr/>
                <w:delText>Tilamuutosta kuvaava teksti jonka reseptikeskus generoi</w:delText>
              </w:r>
            </w:del>
          </w:p>
        </w:tc>
      </w:tr>
    </w:tbl>
    <w:p>
      <w:pPr>
        <w:pStyle w:val="Normal"/>
        <w:autoSpaceDE w:val="true"/>
        <w:rPr>
          <w:rFonts w:ascii="Calibri" w:hAnsi="Calibri" w:eastAsia="Calibri" w:cs="Calibri"/>
          <w:color w:val="1F497D"/>
          <w:sz w:val="22"/>
          <w:szCs w:val="22"/>
          <w:lang w:val="en-US" w:eastAsia="en-US"/>
          <w:del w:id="88" w:author="Kauppila Timo" w:date="2016-10-15T11:00:00Z"/>
        </w:rPr>
      </w:pPr>
      <w:del w:id="64" w:author="Kauppila Timo" w:date="2016-10-15T11:00:00Z">
        <w:r>
          <w:rPr>
            <w:color w:val="1F497D"/>
          </w:rPr>
          <w:br/>
        </w:r>
      </w:del>
      <w:del w:id="65" w:author="Kauppila Timo" w:date="2016-10-15T11:00:00Z">
        <w:r>
          <w:rPr/>
          <w:delText>Tässä esimerkissä lääkemääräys on mitätöity vanhentumisen vuoksi.</w:delText>
          <w:br/>
        </w:r>
      </w:del>
      <w:del w:id="66" w:author="Kauppila Timo" w:date="2016-10-15T11:00:00Z">
        <w:r>
          <w:rPr>
            <w:color w:val="1F497D"/>
          </w:rPr>
          <w:br/>
          <w:delText>&lt;</w:delText>
        </w:r>
      </w:del>
      <w:del w:id="67" w:author="Kauppila Timo" w:date="2016-10-15T11:00:00Z">
        <w:r>
          <w:rPr>
            <w:rFonts w:cs="Arial" w:ascii="Arial" w:hAnsi="Arial"/>
            <w:color w:val="800000"/>
            <w:highlight w:val="white"/>
          </w:rPr>
          <w:delText>hl:dispenseStatus</w:delText>
        </w:r>
      </w:del>
      <w:del w:id="68" w:author="Kauppila Timo" w:date="2016-10-15T11:00:00Z">
        <w:r>
          <w:rPr>
            <w:color w:val="1F497D"/>
          </w:rPr>
          <w:delText xml:space="preserve">&gt; </w:delText>
          <w:br/>
          <w:delText xml:space="preserve">    &lt;</w:delText>
        </w:r>
      </w:del>
      <w:del w:id="69" w:author="Kauppila Timo" w:date="2016-10-15T11:00:00Z">
        <w:r>
          <w:rPr>
            <w:rFonts w:cs="Arial" w:ascii="Arial" w:hAnsi="Arial"/>
            <w:color w:val="800000"/>
            <w:highlight w:val="white"/>
          </w:rPr>
          <w:delText>hl:stateStatusCode</w:delText>
        </w:r>
      </w:del>
      <w:del w:id="70" w:author="Kauppila Timo" w:date="2016-10-15T11:00:00Z">
        <w:r>
          <w:rPr>
            <w:color w:val="1F497D"/>
          </w:rPr>
          <w:delText xml:space="preserve"> </w:delText>
        </w:r>
      </w:del>
      <w:del w:id="71" w:author="Kauppila Timo" w:date="2016-10-15T11:00:00Z">
        <w:r>
          <w:rPr>
            <w:rFonts w:cs="Arial" w:ascii="Arial" w:hAnsi="Arial"/>
            <w:color w:val="FF0000"/>
            <w:highlight w:val="white"/>
          </w:rPr>
          <w:delText>code</w:delText>
        </w:r>
      </w:del>
      <w:del w:id="72" w:author="Kauppila Timo" w:date="2016-10-15T11:00:00Z">
        <w:r>
          <w:rPr>
            <w:color w:val="1F497D"/>
          </w:rPr>
          <w:delText>="</w:delText>
        </w:r>
      </w:del>
      <w:del w:id="73" w:author="Kauppila Timo" w:date="2016-10-15T11:00:00Z">
        <w:r>
          <w:rPr>
            <w:rFonts w:cs="Arial" w:ascii="Arial" w:hAnsi="Arial"/>
          </w:rPr>
          <w:delText>4</w:delText>
        </w:r>
      </w:del>
      <w:del w:id="74" w:author="Kauppila Timo" w:date="2016-10-15T11:00:00Z">
        <w:r>
          <w:rPr>
            <w:color w:val="1F497D"/>
          </w:rPr>
          <w:delText xml:space="preserve">" </w:delText>
        </w:r>
      </w:del>
      <w:del w:id="75" w:author="Kauppila Timo" w:date="2016-10-15T11:00:00Z">
        <w:r>
          <w:rPr>
            <w:rFonts w:cs="Arial" w:ascii="Arial" w:hAnsi="Arial"/>
            <w:color w:val="FF0000"/>
            <w:highlight w:val="white"/>
          </w:rPr>
          <w:delText>cod</w:delText>
        </w:r>
      </w:del>
      <w:del w:id="76" w:author="Kauppila Timo" w:date="2016-10-15T11:00:00Z">
        <w:r>
          <w:rPr>
            <w:rFonts w:cs="Arial" w:ascii="Arial" w:hAnsi="Arial"/>
            <w:color w:val="FF0000"/>
            <w:highlight w:val="white"/>
            <w:lang w:val="en-GB"/>
          </w:rPr>
          <w:delText>eSystem</w:delText>
        </w:r>
      </w:del>
      <w:del w:id="77" w:author="Kauppila Timo" w:date="2016-10-15T11:00:00Z">
        <w:r>
          <w:rPr>
            <w:color w:val="1F497D"/>
            <w:lang w:val="en-US"/>
          </w:rPr>
          <w:delText>="</w:delText>
        </w:r>
      </w:del>
      <w:del w:id="78" w:author="Kauppila Timo" w:date="2016-10-15T11:00:00Z">
        <w:r>
          <w:rPr>
            <w:rFonts w:cs="Arial" w:ascii="Arial" w:hAnsi="Arial"/>
            <w:lang w:val="en-US"/>
          </w:rPr>
          <w:delText>1.2.246.537.5.40123.2006</w:delText>
        </w:r>
      </w:del>
      <w:del w:id="79" w:author="Kauppila Timo" w:date="2016-10-15T11:00:00Z">
        <w:r>
          <w:rPr>
            <w:color w:val="1F497D"/>
            <w:lang w:val="en-US"/>
          </w:rPr>
          <w:delText xml:space="preserve">" /&gt; </w:delText>
          <w:br/>
          <w:delText xml:space="preserve">    &lt;</w:delText>
        </w:r>
      </w:del>
      <w:del w:id="80" w:author="Kauppila Timo" w:date="2016-10-15T11:00:00Z">
        <w:r>
          <w:rPr>
            <w:rFonts w:cs="Arial" w:ascii="Arial" w:hAnsi="Arial"/>
            <w:color w:val="800000"/>
            <w:highlight w:val="white"/>
            <w:lang w:val="en-US"/>
          </w:rPr>
          <w:delText>hl:stateFreeText</w:delText>
        </w:r>
      </w:del>
      <w:del w:id="81" w:author="Kauppila Timo" w:date="2016-10-15T11:00:00Z">
        <w:r>
          <w:rPr>
            <w:color w:val="1F497D"/>
            <w:lang w:val="en-US"/>
          </w:rPr>
          <w:delText>&gt;</w:delText>
        </w:r>
      </w:del>
      <w:del w:id="82" w:author="Kauppila Timo" w:date="2016-10-15T11:00:00Z">
        <w:r>
          <w:rPr>
            <w:rFonts w:cs="Arial" w:ascii="Arial" w:hAnsi="Arial"/>
            <w:lang w:val="en-US"/>
          </w:rPr>
          <w:delText>4</w:delText>
        </w:r>
      </w:del>
      <w:del w:id="83" w:author="Kauppila Timo" w:date="2016-10-15T11:00:00Z">
        <w:r>
          <w:rPr>
            <w:color w:val="1F497D"/>
            <w:lang w:val="en-US"/>
          </w:rPr>
          <w:delText>&lt;/</w:delText>
        </w:r>
      </w:del>
      <w:del w:id="84" w:author="Kauppila Timo" w:date="2016-10-15T11:00:00Z">
        <w:r>
          <w:rPr>
            <w:rFonts w:cs="Arial" w:ascii="Arial" w:hAnsi="Arial"/>
            <w:color w:val="800000"/>
            <w:highlight w:val="white"/>
            <w:lang w:val="en-US"/>
          </w:rPr>
          <w:delText>hl:stateFreeText</w:delText>
        </w:r>
      </w:del>
      <w:del w:id="85" w:author="Kauppila Timo" w:date="2016-10-15T11:00:00Z">
        <w:r>
          <w:rPr>
            <w:color w:val="1F497D"/>
            <w:lang w:val="en-US"/>
          </w:rPr>
          <w:delText xml:space="preserve">&gt; </w:delText>
          <w:br/>
          <w:delText>&lt;/</w:delText>
        </w:r>
      </w:del>
      <w:del w:id="86" w:author="Kauppila Timo" w:date="2016-10-15T11:00:00Z">
        <w:r>
          <w:rPr>
            <w:rFonts w:cs="Arial" w:ascii="Arial" w:hAnsi="Arial"/>
            <w:color w:val="800000"/>
            <w:highlight w:val="white"/>
            <w:lang w:val="en-US"/>
          </w:rPr>
          <w:delText>hl:dispenseStatus</w:delText>
        </w:r>
      </w:del>
      <w:del w:id="87" w:author="Kauppila Timo" w:date="2016-10-15T11:00:00Z">
        <w:r>
          <w:rPr>
            <w:color w:val="1F497D"/>
            <w:lang w:val="en-US"/>
          </w:rPr>
          <w:delText xml:space="preserve">&gt; </w:delText>
        </w:r>
      </w:del>
    </w:p>
    <w:p>
      <w:pPr>
        <w:pStyle w:val="Normal"/>
        <w:widowControl/>
        <w:autoSpaceDE w:val="true"/>
        <w:bidi w:val="0"/>
        <w:rPr>
          <w:lang w:val="en-US"/>
          <w:del w:id="89" w:author="Kauppila Timo" w:date="2016-10-15T11:00:00Z"/>
        </w:rPr>
      </w:pPr>
      <w:commentRangeEnd w:id="3"/>
      <w:r>
        <w:commentReference w:id="3"/>
      </w:r>
      <w:r>
        <w:rPr>
          <w:rStyle w:val="Kommentinviite"/>
          <w:vanish w:val="false"/>
        </w:rPr>
      </w:r>
      <w:r>
        <w:br w:type="page"/>
      </w:r>
    </w:p>
    <w:p>
      <w:pPr>
        <w:pStyle w:val="Normal"/>
        <w:widowControl/>
        <w:autoSpaceDE w:val="true"/>
        <w:bidi w:val="0"/>
        <w:rPr>
          <w:lang w:val="fi-FI"/>
          <w:del w:id="91" w:author="Kauppila Timo" w:date="2016-10-15T11:00:00Z"/>
        </w:rPr>
      </w:pPr>
      <w:del w:id="90" w:author="Kauppila Timo" w:date="2016-10-15T11:00:00Z">
        <w:r>
          <w:rPr>
            <w:lang w:val="fi-FI"/>
          </w:rPr>
        </w:r>
      </w:del>
    </w:p>
    <w:p>
      <w:pPr>
        <w:pStyle w:val="Normal"/>
        <w:widowControl/>
        <w:autoSpaceDE w:val="true"/>
        <w:bidi w:val="0"/>
        <w:rPr/>
      </w:pPr>
      <w:bookmarkStart w:id="45" w:name="__RefHeading___Toc443208384"/>
      <w:bookmarkEnd w:id="45"/>
      <w:r>
        <w:rPr/>
        <w:t>Lääkemääräyksen korjaus</w:t>
      </w:r>
    </w:p>
    <w:p>
      <w:pPr>
        <w:pStyle w:val="Normal"/>
        <w:rPr/>
      </w:pPr>
      <w:r>
        <w:rPr/>
      </w:r>
    </w:p>
    <w:p>
      <w:pPr>
        <w:pStyle w:val="Heading2"/>
        <w:rPr/>
      </w:pPr>
      <w:bookmarkStart w:id="46" w:name="__RefHeading___Toc443208385"/>
      <w:bookmarkEnd w:id="46"/>
      <w:r>
        <w:rPr/>
        <w:t>Yleisrakenne</w:t>
      </w:r>
    </w:p>
    <w:p>
      <w:pPr>
        <w:pStyle w:val="Normal"/>
        <w:rPr/>
      </w:pPr>
      <w:r>
        <w:rPr/>
      </w:r>
    </w:p>
    <w:p>
      <w:pPr>
        <w:pStyle w:val="Normal"/>
        <w:rPr/>
      </w:pPr>
      <w:r>
        <w:rPr/>
        <w:t xml:space="preserve">Lääkemääräyksen korjaus on uusi lääkemääräyssanoma korjatuin tiedon. Headeristä selviää, että kyseessä on korjaussanoma. </w:t>
      </w:r>
    </w:p>
    <w:p>
      <w:pPr>
        <w:pStyle w:val="Normal"/>
        <w:rPr/>
      </w:pPr>
      <w:r>
        <w:rPr/>
      </w:r>
    </w:p>
    <w:p>
      <w:pPr>
        <w:pStyle w:val="Normal"/>
        <w:rPr/>
      </w:pPr>
      <w:r>
        <w:rPr/>
        <w:t xml:space="preserve">Potilaskertomusrakenne on samanlainen kuin varsinaiselle lääkemääräyssanomalle. </w:t>
      </w:r>
    </w:p>
    <w:p>
      <w:pPr>
        <w:pStyle w:val="Normal"/>
        <w:rPr/>
      </w:pPr>
      <w:r>
        <w:rPr/>
      </w:r>
    </w:p>
    <w:p>
      <w:pPr>
        <w:pStyle w:val="Heading2"/>
        <w:ind w:left="578" w:hanging="578"/>
        <w:rPr/>
      </w:pPr>
      <w:bookmarkStart w:id="47" w:name="__RefHeading___Toc443208386"/>
      <w:bookmarkEnd w:id="47"/>
      <w:r>
        <w:rPr/>
        <w:t>Rakenteinen muoto</w:t>
      </w:r>
    </w:p>
    <w:p>
      <w:pPr>
        <w:pStyle w:val="Normal"/>
        <w:keepNext w:val="true"/>
        <w:rPr/>
      </w:pPr>
      <w:r>
        <w:rPr/>
      </w:r>
    </w:p>
    <w:p>
      <w:pPr>
        <w:pStyle w:val="Normal"/>
        <w:rPr/>
      </w:pPr>
      <w:r>
        <w:rPr/>
        <w:t xml:space="preserve">Body-osa generoidaan  lääkemääräyksen tiedot määrityksen mukaisesti, mutta vastaamaan uutta tilannetta. Bodyn authorissa on alkuperäisen lääkemääräyksen tekijä, korjauksen tehneen lääkärin tiedot ovat korjauksen perustelun yhteydessä. Mikäli alkuperäisestä lääkemääräyksestä puuttuu authorin tietoja, jotka ovat uusimman määrityksen mukaan pakollisia, tietoja ei tuoda lääkemääräyksen korjauksessa. </w:t>
      </w:r>
    </w:p>
    <w:p>
      <w:pPr>
        <w:pStyle w:val="Normal"/>
        <w:rPr/>
      </w:pPr>
      <w:r>
        <w:rPr/>
      </w:r>
    </w:p>
    <w:p>
      <w:pPr>
        <w:pStyle w:val="Normal"/>
        <w:rPr/>
      </w:pPr>
      <w:r>
        <w:rPr/>
      </w:r>
    </w:p>
    <w:p>
      <w:pPr>
        <w:pStyle w:val="Normal"/>
        <w:rPr/>
      </w:pPr>
      <w:r>
        <w:rPr/>
        <w:t>Lääkemääräyksen määräyspäivää ei saa korjaustilanteessa muuttaa.</w:t>
      </w:r>
    </w:p>
    <w:p>
      <w:pPr>
        <w:pStyle w:val="Normal"/>
        <w:rPr/>
      </w:pPr>
      <w:r>
        <w:rPr/>
      </w:r>
    </w:p>
    <w:p>
      <w:pPr>
        <w:pStyle w:val="Normal"/>
        <w:rPr/>
      </w:pPr>
      <w:r>
        <w:rPr/>
        <w:t>Supplyn ensimmäinen reference (act relationship) viittaa edelliseen lääkemääräyksen versioon, typeCode=”RPLC”. Toinen reference viittaa korjattuun lääkemääräykseen eli itseensä, typeCode=”SPRT”</w:t>
      </w:r>
    </w:p>
    <w:p>
      <w:pPr>
        <w:pStyle w:val="Normal"/>
        <w:rPr/>
      </w:pPr>
      <w:r>
        <w:rPr/>
      </w:r>
    </w:p>
    <w:p>
      <w:pPr>
        <w:pStyle w:val="Normal"/>
        <w:rPr>
          <w:rStyle w:val="XMLText"/>
        </w:rPr>
      </w:pPr>
      <w:r>
        <w:rPr>
          <w:rStyle w:val="XMLBlue"/>
        </w:rPr>
        <w:t>&lt;</w:t>
      </w:r>
      <w:r>
        <w:rPr>
          <w:rStyle w:val="XMLBrown"/>
        </w:rPr>
        <w:t>reference</w:t>
      </w:r>
      <w:r>
        <w:rPr>
          <w:rStyle w:val="XMLText"/>
        </w:rPr>
        <w:t xml:space="preserve"> </w:t>
      </w:r>
      <w:r>
        <w:rPr>
          <w:rStyle w:val="XMLRed"/>
        </w:rPr>
        <w:t>typeCode</w:t>
      </w:r>
      <w:r>
        <w:rPr>
          <w:rStyle w:val="XMLBlue"/>
        </w:rPr>
        <w:t>="</w:t>
      </w:r>
      <w:r>
        <w:rPr>
          <w:rStyle w:val="XMLText"/>
        </w:rPr>
        <w:t>RPLC</w:t>
      </w:r>
      <w:r>
        <w:rPr>
          <w:rStyle w:val="XMLBlue"/>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1</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codeSystemName</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nl-NL"/>
        </w:rPr>
      </w:pPr>
      <w:r>
        <w:rPr>
          <w:rStyle w:val="XMLBlue"/>
          <w:highlight w:val="white"/>
          <w:lang w:val="nl-NL"/>
        </w:rPr>
        <w:tab/>
        <w:tab/>
        <w:tab/>
        <w:tab/>
        <w:tab/>
        <w:tab/>
        <w:tab/>
        <w:tab/>
        <w:tab/>
        <w:tab/>
        <w:t>"</w:t>
      </w:r>
      <w:r>
        <w:rPr>
          <w:rStyle w:val="XMLBlue"/>
          <w:color w:val="000000"/>
          <w:highlight w:val="white"/>
          <w:lang w:val="nl-NL"/>
        </w:rPr>
        <w:t>Reseptisanoman</w:t>
      </w:r>
      <w:r>
        <w:rPr>
          <w:rStyle w:val="XMLBlack"/>
          <w:highlight w:val="white"/>
          <w:lang w:val="nl-NL"/>
        </w:rPr>
        <w:t xml:space="preserve"> tyyppi</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nl-NL"/>
        </w:rPr>
      </w:pPr>
      <w:r>
        <w:rPr>
          <w:rStyle w:val="XMLRed"/>
          <w:highlight w:val="white"/>
          <w:lang w:val="nl-NL"/>
        </w:rPr>
        <w:tab/>
        <w:tab/>
        <w:tab/>
        <w:tab/>
        <w:tab/>
        <w:tab/>
        <w:tab/>
        <w:tab/>
        <w:tab/>
        <w:t>displayName</w:t>
      </w:r>
      <w:r>
        <w:rPr>
          <w:rStyle w:val="XMLBlue"/>
          <w:highlight w:val="white"/>
          <w:lang w:val="nl-NL"/>
        </w:rPr>
        <w:t>="</w:t>
      </w:r>
      <w:r>
        <w:rPr>
          <w:rStyle w:val="XMLBlack"/>
          <w:highlight w:val="white"/>
          <w:lang w:val="nl-NL"/>
        </w:rPr>
        <w:t>Lääkemääräys</w:t>
      </w:r>
      <w:r>
        <w:rPr>
          <w:rStyle w:val="XMLBlue"/>
          <w:highlight w:val="white"/>
          <w:lang w:val="nl-NL"/>
        </w:rPr>
        <w:t>"/&gt;</w:t>
      </w:r>
    </w:p>
    <w:p>
      <w:pPr>
        <w:pStyle w:val="Normal"/>
        <w:ind w:firstLine="1304"/>
        <w:rPr/>
      </w:pPr>
      <w:r>
        <w:rPr>
          <w:rStyle w:val="XMLBlue"/>
          <w:lang w:val="nl-NL"/>
        </w:rPr>
        <w:t>&lt;</w:t>
      </w:r>
      <w:r>
        <w:rPr>
          <w:rStyle w:val="XMLBrown"/>
          <w:lang w:val="nl-NL"/>
        </w:rPr>
        <w:t>setId</w:t>
      </w:r>
      <w:r>
        <w:rPr>
          <w:rStyle w:val="XMLText"/>
          <w:lang w:val="nl-NL"/>
        </w:rPr>
        <w:t xml:space="preserve"> </w:t>
      </w:r>
    </w:p>
    <w:p>
      <w:pPr>
        <w:pStyle w:val="Normal"/>
        <w:ind w:left="1304" w:firstLine="1304"/>
        <w:rPr>
          <w:rStyle w:val="XMLBlack"/>
          <w:color w:val="000000"/>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pPr>
      <w:r>
        <w:rPr>
          <w:rStyle w:val="XMLBlue"/>
          <w:lang w:val="nl-NL"/>
        </w:rPr>
        <w:t>&lt;/</w:t>
      </w:r>
      <w:r>
        <w:rPr>
          <w:rStyle w:val="XMLBrown"/>
          <w:lang w:val="nl-NL"/>
        </w:rPr>
        <w:t>reference</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SPRT</w:t>
      </w:r>
      <w:r>
        <w:rPr>
          <w:rStyle w:val="XMLBlue"/>
          <w:lang w:val="nl-NL"/>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3135438</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3</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ab/>
        <w:tab/>
        <w:tab/>
        <w:tab/>
        <w:tab/>
        <w:tab/>
        <w:t>displayName</w:t>
      </w:r>
      <w:r>
        <w:rPr>
          <w:rStyle w:val="XMLBlue"/>
          <w:highlight w:val="white"/>
        </w:rPr>
        <w:t>="</w:t>
      </w:r>
      <w:r>
        <w:rPr>
          <w:rStyle w:val="XMLBlack"/>
          <w:highlight w:val="white"/>
        </w:rPr>
        <w:t>Lääkemääräyksen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en-US"/>
        </w:rPr>
      </w:pPr>
      <w:r>
        <w:rPr>
          <w:rStyle w:val="XMLBlack"/>
          <w:highlight w:val="white"/>
        </w:rPr>
        <w:tab/>
        <w:tab/>
        <w:tab/>
        <w:tab/>
        <w:tab/>
        <w:tab/>
        <w:tab/>
        <w:tab/>
        <w:tab/>
        <w:t xml:space="preserve"> </w:t>
      </w:r>
      <w:r>
        <w:rPr>
          <w:rStyle w:val="XMLBlack"/>
          <w:highlight w:val="white"/>
          <w:lang w:val="en-US"/>
        </w:rPr>
        <w:t>korjaus</w:t>
      </w:r>
      <w:r>
        <w:rPr>
          <w:rStyle w:val="XMLBlue"/>
          <w:highlight w:val="white"/>
          <w:lang w:val="en-US"/>
        </w:rPr>
        <w:t>"/&gt;</w:t>
      </w:r>
    </w:p>
    <w:p>
      <w:pPr>
        <w:pStyle w:val="Normal"/>
        <w:ind w:firstLine="1304"/>
        <w:rPr/>
      </w:pPr>
      <w:r>
        <w:rPr>
          <w:rStyle w:val="XMLBlue"/>
          <w:lang w:val="en-US"/>
        </w:rPr>
        <w:t>&lt;</w:t>
      </w:r>
      <w:r>
        <w:rPr>
          <w:rStyle w:val="XMLBrown"/>
          <w:lang w:val="en-US"/>
        </w:rPr>
        <w:t>setId</w:t>
      </w:r>
      <w:r>
        <w:rPr>
          <w:rStyle w:val="XMLText"/>
          <w:lang w:val="en-US"/>
        </w:rPr>
        <w:t xml:space="preserve"> </w:t>
      </w:r>
    </w:p>
    <w:p>
      <w:pPr>
        <w:pStyle w:val="Normal"/>
        <w:ind w:left="1304" w:firstLine="1304"/>
        <w:rPr>
          <w:rStyle w:val="XMLBlack"/>
          <w:color w:val="000000"/>
          <w:lang w:val="en-US"/>
        </w:rPr>
      </w:pPr>
      <w:r>
        <w:rPr>
          <w:rStyle w:val="XMLRed"/>
          <w:lang w:val="en-US"/>
        </w:rPr>
        <w:t>root</w:t>
      </w:r>
      <w:r>
        <w:rPr>
          <w:rStyle w:val="XMLBlue"/>
          <w:lang w:val="en-US"/>
        </w:rPr>
        <w:t>="</w:t>
      </w:r>
      <w:r>
        <w:rPr>
          <w:rStyle w:val="XMLText"/>
          <w:lang w:val="en-US"/>
        </w:rPr>
        <w:t>1.2.246.537.10.15675350.93.2006</w:t>
      </w:r>
      <w:r>
        <w:rPr>
          <w:rStyle w:val="XMLBlue"/>
          <w:lang w:val="en-US"/>
        </w:rPr>
        <w:t>.</w:t>
      </w:r>
      <w:r>
        <w:rPr>
          <w:rStyle w:val="XMLText"/>
          <w:lang w:val="en-US"/>
        </w:rPr>
        <w:t>313663</w:t>
      </w:r>
      <w:r>
        <w:rPr>
          <w:rStyle w:val="XMLBlu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en-US"/>
        </w:rPr>
      </w:pPr>
      <w:r>
        <w:rPr>
          <w:rStyle w:val="XMLBlack"/>
          <w:lang w:val="en-US"/>
        </w:rPr>
        <w:tab/>
        <w:tab/>
      </w:r>
      <w:r>
        <w:rPr>
          <w:rStyle w:val="XMLBlue"/>
          <w:lang w:val="en-US"/>
        </w:rPr>
        <w:t>&lt;/</w:t>
      </w:r>
      <w:r>
        <w:rPr>
          <w:rStyle w:val="XMLBrown"/>
          <w:lang w:val="en-US"/>
        </w:rPr>
        <w:t>externalDocument</w:t>
      </w:r>
      <w:r>
        <w:rPr>
          <w:rStyle w:val="XMLBlue"/>
          <w:lang w:val="en-US"/>
        </w:rPr>
        <w:t>&gt;</w:t>
      </w:r>
    </w:p>
    <w:p>
      <w:pPr>
        <w:pStyle w:val="Normal"/>
        <w:rPr>
          <w:lang w:val="en-US"/>
        </w:rPr>
      </w:pPr>
      <w:r>
        <w:rPr>
          <w:rStyle w:val="XMLBlue"/>
          <w:lang w:val="en-US"/>
        </w:rPr>
        <w:t>&lt;/</w:t>
      </w:r>
      <w:r>
        <w:rPr>
          <w:rStyle w:val="XMLBrown"/>
          <w:lang w:val="en-US"/>
        </w:rPr>
        <w:t>reference</w:t>
      </w:r>
      <w:r>
        <w:rPr>
          <w:rStyle w:val="XMLBlue"/>
          <w:lang w:val="en-US"/>
        </w:rPr>
        <w:t>&gt;</w:t>
      </w:r>
    </w:p>
    <w:p>
      <w:pPr>
        <w:pStyle w:val="Normal"/>
        <w:rPr>
          <w:lang w:val="en-US"/>
        </w:rPr>
      </w:pPr>
      <w:r>
        <w:rPr>
          <w:lang w:val="en-US"/>
        </w:rPr>
      </w:r>
    </w:p>
    <w:p>
      <w:pPr>
        <w:pStyle w:val="Normal"/>
        <w:rPr>
          <w:lang w:val="en-US"/>
        </w:rPr>
      </w:pPr>
      <w:r>
        <w:rPr>
          <w:lang w:val="en-US"/>
        </w:rPr>
      </w:r>
    </w:p>
    <w:p>
      <w:pPr>
        <w:pStyle w:val="Normal"/>
        <w:rPr/>
      </w:pPr>
      <w:r>
        <w:rPr/>
        <w:t>Organizeriin (code=88) lisätään (verrattuna varsinaiseen lääkemääräyssanomaan) seuraava observation-act  ja organizerille annetaan code-arvo 99 (organizerin 88 tiedot siis kopioidaan sellaisenaan mahdolliset korjaukset huomioon ottaen, koodi 88 muutetaan arvoon 99 ja lisätään rakenteeseen korjauksen perustelu):</w:t>
      </w:r>
    </w:p>
    <w:p>
      <w:pPr>
        <w:pStyle w:val="Normal"/>
        <w:rPr/>
      </w:pPr>
      <w:r>
        <w:rPr/>
      </w:r>
    </w:p>
    <w:tbl>
      <w:tblPr>
        <w:tblW w:w="9523" w:type="dxa"/>
        <w:jc w:val="left"/>
        <w:tblInd w:w="-75" w:type="dxa"/>
        <w:tblLayout w:type="fixed"/>
        <w:tblCellMar>
          <w:top w:w="0" w:type="dxa"/>
          <w:left w:w="70" w:type="dxa"/>
          <w:bottom w:w="0" w:type="dxa"/>
          <w:right w:w="70" w:type="dxa"/>
        </w:tblCellMar>
      </w:tblPr>
      <w:tblGrid>
        <w:gridCol w:w="1274"/>
        <w:gridCol w:w="1793"/>
        <w:gridCol w:w="1180"/>
        <w:gridCol w:w="2729"/>
        <w:gridCol w:w="1620"/>
        <w:gridCol w:w="927"/>
      </w:tblGrid>
      <w:tr>
        <w:trPr/>
        <w:tc>
          <w:tcPr>
            <w:tcW w:w="1274" w:type="dxa"/>
            <w:tcBorders>
              <w:top w:val="single" w:sz="4" w:space="0" w:color="000000"/>
              <w:left w:val="single" w:sz="4"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kenttäkoodi</w:t>
            </w:r>
          </w:p>
        </w:tc>
        <w:tc>
          <w:tcPr>
            <w:tcW w:w="1793"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tiedon nimi</w:t>
            </w:r>
          </w:p>
        </w:tc>
        <w:tc>
          <w:tcPr>
            <w:tcW w:w="118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HL7-tietotyyppi</w:t>
            </w:r>
          </w:p>
        </w:tc>
        <w:tc>
          <w:tcPr>
            <w:tcW w:w="2729"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esimerkki</w:t>
            </w:r>
          </w:p>
        </w:tc>
        <w:tc>
          <w:tcPr>
            <w:tcW w:w="162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reseptitaulukon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 + huom</w:t>
            </w:r>
          </w:p>
        </w:tc>
        <w:tc>
          <w:tcPr>
            <w:tcW w:w="927" w:type="dxa"/>
            <w:tcBorders>
              <w:top w:val="single" w:sz="4" w:space="0" w:color="000000"/>
              <w:left w:val="single" w:sz="6" w:space="0" w:color="000000"/>
              <w:bottom w:val="single" w:sz="6" w:space="0" w:color="000000"/>
              <w:right w:val="single" w:sz="4"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pituus</w:t>
            </w:r>
          </w:p>
        </w:tc>
      </w:tr>
      <w:tr>
        <w:trPr/>
        <w:tc>
          <w:tcPr>
            <w:tcW w:w="1274" w:type="dxa"/>
            <w:tcBorders>
              <w:top w:val="single" w:sz="6" w:space="0" w:color="000000"/>
              <w:left w:val="single" w:sz="4"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97</w:t>
            </w:r>
          </w:p>
        </w:tc>
        <w:tc>
          <w:tcPr>
            <w:tcW w:w="1793"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lääkemääräyksen korjauksen perustelu</w:t>
            </w:r>
          </w:p>
        </w:tc>
        <w:tc>
          <w:tcPr>
            <w:tcW w:w="118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lang w:val="en-GB"/>
              </w:rPr>
              <w:t>CE, ST</w:t>
            </w:r>
          </w:p>
        </w:tc>
        <w:tc>
          <w:tcPr>
            <w:tcW w:w="2729"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1.2.246.537.6.600.2013”/&gt;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62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2.5</w:t>
            </w:r>
          </w:p>
        </w:tc>
        <w:tc>
          <w:tcPr>
            <w:tcW w:w="927" w:type="dxa"/>
            <w:tcBorders>
              <w:top w:val="single" w:sz="6" w:space="0" w:color="000000"/>
              <w:left w:val="single" w:sz="6" w:space="0" w:color="000000"/>
              <w:bottom w:val="single" w:sz="4"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100 merkkiä</w:t>
            </w:r>
          </w:p>
        </w:tc>
      </w:tr>
    </w:tbl>
    <w:p>
      <w:pPr>
        <w:pStyle w:val="Normal"/>
        <w:rPr/>
      </w:pPr>
      <w:r>
        <w:rPr/>
      </w:r>
    </w:p>
    <w:p>
      <w:pPr>
        <w:pStyle w:val="Normal"/>
        <w:rPr/>
      </w:pPr>
      <w:r>
        <w:rPr/>
        <w:t>Lääkemääräyksen korjauksen perustelu voidaan koodiston mukaisen arvon (pakollinen) lisäksi antaa vapaana tekstinä. Vapaa teksti on pakollinen, mikäli koodiston mukainen arvo on Muu syy.</w:t>
      </w:r>
    </w:p>
    <w:p>
      <w:pPr>
        <w:pStyle w:val="Normal"/>
        <w:rPr/>
      </w:pPr>
      <w:r>
        <w:rPr/>
      </w:r>
    </w:p>
    <w:p>
      <w:pPr>
        <w:pStyle w:val="Normal"/>
        <w:rPr/>
      </w:pPr>
      <w:r>
        <w:rPr/>
        <w:t>Korjauksen perustelun ilmoittavaan observationiin (kenttäkoodi 97) liitetään myös korjaajan nimi. Nimi esitetään author-participationilla. Nimen HL7-tietotyyppi on PN. Nimi esitetään rakenteisessa muodossa käyttäen pelkästään elementtejä given- ja family (max 100 + 100 mkiä).</w:t>
      </w:r>
    </w:p>
    <w:p>
      <w:pPr>
        <w:pStyle w:val="Normal"/>
        <w:rPr/>
      </w:pPr>
      <w:r>
        <w:rPr/>
      </w:r>
    </w:p>
    <w:p>
      <w:pPr>
        <w:pStyle w:val="Normal"/>
        <w:rPr/>
      </w:pPr>
      <w:r>
        <w:rPr/>
        <w:t>Jos lääkemääräystä on korjattu useita kertoja, ilmoitetaan jokaisessa versiossa vain kyseisen version korjauksen perustelu ja tekijä.</w:t>
      </w:r>
    </w:p>
    <w:p>
      <w:pPr>
        <w:pStyle w:val="Normal"/>
        <w:rPr/>
      </w:pPr>
      <w:r>
        <w:rPr/>
      </w:r>
    </w:p>
    <w:p>
      <w:pPr>
        <w:pStyle w:val="Normal"/>
        <w:rPr>
          <w:lang w:val="en-GB"/>
        </w:rPr>
      </w:pPr>
      <w:r>
        <w:rPr>
          <w:lang w:val="en-GB"/>
        </w:rPr>
        <w:t>Esim:</w:t>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author</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time</w:t>
      </w:r>
      <w:r>
        <w:rPr>
          <w:rFonts w:cs="Arial" w:ascii="Arial" w:hAnsi="Arial"/>
          <w:color w:val="FF0000"/>
          <w:highlight w:val="white"/>
          <w:lang w:val="en-GB"/>
        </w:rPr>
        <w:t xml:space="preserve"> nullFlavor</w:t>
      </w:r>
      <w:r>
        <w:rPr>
          <w:rFonts w:cs="Arial" w:ascii="Arial" w:hAnsi="Arial"/>
          <w:color w:val="0000FF"/>
          <w:highlight w:val="white"/>
          <w:lang w:val="en-GB"/>
        </w:rPr>
        <w:t>="</w:t>
      </w:r>
      <w:r>
        <w:rPr>
          <w:rFonts w:cs="Arial" w:ascii="Arial" w:hAnsi="Arial"/>
          <w:color w:val="000000"/>
          <w:highlight w:val="white"/>
          <w:lang w:val="en-GB"/>
        </w:rPr>
        <w:t>NI</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assignedAuthor</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id</w:t>
      </w:r>
      <w:r>
        <w:rPr>
          <w:rFonts w:cs="Arial" w:ascii="Arial" w:hAnsi="Arial"/>
          <w:color w:val="FF0000"/>
          <w:highlight w:val="white"/>
          <w:lang w:val="en-GB"/>
        </w:rPr>
        <w:t xml:space="preserve"> nullFlavor</w:t>
      </w:r>
      <w:r>
        <w:rPr>
          <w:rFonts w:cs="Arial" w:ascii="Arial" w:hAnsi="Arial"/>
          <w:color w:val="0000FF"/>
          <w:highlight w:val="white"/>
          <w:lang w:val="en-GB"/>
        </w:rPr>
        <w:t>="</w:t>
      </w:r>
      <w:r>
        <w:rPr>
          <w:rFonts w:cs="Arial" w:ascii="Arial" w:hAnsi="Arial"/>
          <w:color w:val="000000"/>
          <w:highlight w:val="white"/>
          <w:lang w:val="en-GB"/>
        </w:rPr>
        <w:t>NI</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assignedPerson</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r>
        <w:rPr>
          <w:rFonts w:cs="Arial" w:ascii="Arial" w:hAnsi="Arial"/>
          <w:color w:val="000000"/>
          <w:highlight w:val="white"/>
          <w:lang w:val="en-GB"/>
        </w:rPr>
        <w:t>Tohtori</w:t>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r>
        <w:rPr>
          <w:rFonts w:cs="Arial" w:ascii="Arial" w:hAnsi="Arial"/>
          <w:color w:val="000000"/>
          <w:highlight w:val="white"/>
          <w:lang w:val="en-GB"/>
        </w:rPr>
        <w:t>Tiina</w:t>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cs="Arial" w:ascii="Arial" w:hAnsi="Arial"/>
          <w:color w:val="000000"/>
          <w:highlight w:val="white"/>
          <w:lang w:val="en-GB"/>
        </w:rPr>
        <w:tab/>
        <w:tab/>
        <w:tab/>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tab/>
      </w:r>
      <w:r>
        <w:rPr>
          <w:rFonts w:cs="Arial" w:ascii="Arial" w:hAnsi="Arial"/>
          <w:color w:val="0000FF"/>
          <w:highlight w:val="white"/>
        </w:rPr>
        <w:t>&lt;/</w:t>
      </w:r>
      <w:r>
        <w:rPr>
          <w:rFonts w:cs="Arial" w:ascii="Arial" w:hAnsi="Arial"/>
          <w:color w:val="800000"/>
          <w:highlight w:val="white"/>
        </w:rPr>
        <w:t>assignedPerson</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assignedAuthor</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author</w:t>
      </w:r>
      <w:r>
        <w:rPr>
          <w:rFonts w:cs="Arial" w:ascii="Arial" w:hAnsi="Arial"/>
          <w:color w:val="0000FF"/>
          <w:highlight w:val="white"/>
        </w:rPr>
        <w:t>&gt;</w:t>
      </w:r>
    </w:p>
    <w:p>
      <w:pPr>
        <w:pStyle w:val="Normal"/>
        <w:rPr>
          <w:rFonts w:ascii="Arial" w:hAnsi="Arial" w:cs="Arial"/>
          <w:color w:val="000000"/>
          <w:highlight w:val="white"/>
        </w:rPr>
      </w:pPr>
      <w:r>
        <w:rPr>
          <w:rFonts w:cs="Arial" w:ascii="Arial" w:hAnsi="Arial"/>
          <w:color w:val="000000"/>
          <w:highlight w:val="white"/>
        </w:rPr>
      </w:r>
    </w:p>
    <w:p>
      <w:pPr>
        <w:pStyle w:val="Normal"/>
        <w:rPr/>
      </w:pPr>
      <w:r>
        <w:rPr/>
      </w:r>
    </w:p>
    <w:p>
      <w:pPr>
        <w:pStyle w:val="Normal"/>
        <w:rPr/>
      </w:pPr>
      <w:r>
        <w:rPr/>
      </w:r>
      <w:r>
        <w:br w:type="page"/>
      </w:r>
    </w:p>
    <w:p>
      <w:pPr>
        <w:pStyle w:val="Normal"/>
        <w:rPr/>
      </w:pPr>
      <w:r>
        <w:rPr/>
      </w:r>
    </w:p>
    <w:p>
      <w:pPr>
        <w:pStyle w:val="Heading1"/>
        <w:rPr/>
      </w:pPr>
      <w:bookmarkStart w:id="48" w:name="__RefHeading___Toc443208387"/>
      <w:bookmarkEnd w:id="48"/>
      <w:r>
        <w:rPr/>
        <w:t>Lääkemääräyksen lukitus</w:t>
      </w:r>
    </w:p>
    <w:p>
      <w:pPr>
        <w:pStyle w:val="Normal"/>
        <w:rPr/>
      </w:pPr>
      <w:r>
        <w:rPr/>
      </w:r>
    </w:p>
    <w:p>
      <w:pPr>
        <w:pStyle w:val="Heading2"/>
        <w:rPr/>
      </w:pPr>
      <w:bookmarkStart w:id="49" w:name="__RefHeading___Toc443208388"/>
      <w:bookmarkEnd w:id="49"/>
      <w:r>
        <w:rPr/>
        <w:t>Yleisrakenne</w:t>
      </w:r>
    </w:p>
    <w:p>
      <w:pPr>
        <w:pStyle w:val="Normal"/>
        <w:rPr/>
      </w:pPr>
      <w:r>
        <w:rPr/>
      </w:r>
    </w:p>
    <w:p>
      <w:pPr>
        <w:pStyle w:val="Normal"/>
        <w:rPr/>
      </w:pPr>
      <w:r>
        <w:rPr/>
        <w:t xml:space="preserve">Lääkemääräyksen lukitus tehdään myös CDA R2:lla. </w:t>
      </w:r>
    </w:p>
    <w:p>
      <w:pPr>
        <w:pStyle w:val="Normal"/>
        <w:rPr/>
      </w:pPr>
      <w:r>
        <w:rPr/>
        <w:t xml:space="preserve">Lääkemääräyksen lukitus saa oman id:nsä ja headerin code-elementistä selviää, että kyseessä on lukitussanoma. </w:t>
      </w:r>
    </w:p>
    <w:p>
      <w:pPr>
        <w:pStyle w:val="Normal"/>
        <w:rPr/>
      </w:pPr>
      <w:r>
        <w:rPr/>
      </w:r>
    </w:p>
    <w:p>
      <w:pPr>
        <w:pStyle w:val="Normal"/>
        <w:rPr/>
      </w:pPr>
      <w:r>
        <w:rPr/>
        <w:t>Potilaskertomusrakenne on samanlainen kuin varsinaiselle lääkemääräyssanomalle. Aika, paikka ja tekijä kuvaavat nyt kuitenkin lukitustapahtumaa.</w:t>
      </w:r>
    </w:p>
    <w:p>
      <w:pPr>
        <w:pStyle w:val="Normal"/>
        <w:rPr/>
      </w:pPr>
      <w:r>
        <w:rPr/>
      </w:r>
    </w:p>
    <w:p>
      <w:pPr>
        <w:pStyle w:val="Normal"/>
        <w:rPr/>
      </w:pPr>
      <w:r>
        <w:rPr/>
        <w:t>Bodyn entry-osuudessa ei ole toistettu toimenpiteen tietosisältöä, koska siirtodokumenttia ei allekirjoiteta. Koska allekirjoitusta ei käytetä, ei tehdä myöskään asiakirjaviittauksia reference-rakennetta käyttäen. Viittaukset ovat vain headerissä.</w:t>
      </w:r>
    </w:p>
    <w:p>
      <w:pPr>
        <w:pStyle w:val="Normal"/>
        <w:rPr/>
      </w:pPr>
      <w:r>
        <w:rPr/>
      </w:r>
    </w:p>
    <w:p>
      <w:pPr>
        <w:pStyle w:val="Heading2"/>
        <w:rPr/>
      </w:pPr>
      <w:bookmarkStart w:id="50" w:name="__RefHeading___Toc443208389"/>
      <w:bookmarkEnd w:id="50"/>
      <w:r>
        <w:rPr/>
        <w:t>Rakenteinen muoto</w:t>
      </w:r>
    </w:p>
    <w:p>
      <w:pPr>
        <w:pStyle w:val="Normal"/>
        <w:rPr/>
      </w:pPr>
      <w:r>
        <w:rPr/>
      </w:r>
    </w:p>
    <w:p>
      <w:pPr>
        <w:pStyle w:val="Normal"/>
        <w:rPr/>
      </w:pPr>
      <w:r>
        <w:rPr/>
        <w:t>Body-osa:ssa potilaskertomusrakenteen otsikkotasolla on yksi section ja sen alla yksi entry: act. Act:issä ilmoitetaan lukituksen selitys/syy text-elementissä (max 100 merkkiä). ClassCode on ”ACT” ja moodCode=”RQO”. Code-elementissä toistetaan sanoman tyyppi pakollisessa code elementissä (code=4). Elementissä effectiveTime ilmoitetaan lukituksen päivämäärä timestampinä sekunnin tarkkuudella.</w:t>
      </w:r>
    </w:p>
    <w:p>
      <w:pPr>
        <w:pStyle w:val="Normal"/>
        <w:rPr/>
      </w:pPr>
      <w:r>
        <w:rPr/>
      </w:r>
    </w:p>
    <w:p>
      <w:pPr>
        <w:pStyle w:val="Normal"/>
        <w:rPr/>
      </w:pPr>
      <w:r>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entry</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rPr>
        <w:tab/>
      </w:r>
      <w:r>
        <w:rPr>
          <w:rStyle w:val="XMLBlue"/>
          <w:highlight w:val="white"/>
          <w:lang w:val="en-US"/>
        </w:rPr>
        <w:t>&lt;</w:t>
      </w:r>
      <w:r>
        <w:rPr>
          <w:rStyle w:val="XMLDarkRed"/>
          <w:highlight w:val="white"/>
          <w:lang w:val="en-US"/>
        </w:rPr>
        <w:t>act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ACT</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US"/>
        </w:rPr>
        <w:tab/>
        <w:tab/>
        <w:tab/>
        <w:tab/>
      </w:r>
      <w:r>
        <w:rPr>
          <w:rStyle w:val="XMLRed"/>
          <w:highlight w:val="white"/>
          <w:lang w:val="en-GB"/>
        </w:rPr>
        <w:t>moodCode</w:t>
      </w:r>
      <w:r>
        <w:rPr>
          <w:rStyle w:val="XMLBlue"/>
          <w:highlight w:val="white"/>
          <w:lang w:val="en-GB"/>
        </w:rPr>
        <w:t>="</w:t>
      </w:r>
      <w:r>
        <w:rPr>
          <w:rStyle w:val="XMLBlack"/>
          <w:highlight w:val="white"/>
          <w:lang w:val="en-GB"/>
        </w:rPr>
        <w:t>RQO</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w:t>
      </w:r>
      <w:r>
        <w:rPr>
          <w:rStyle w:val="XMLBlue"/>
          <w:highlight w:val="white"/>
          <w:lang w:val="en-GB"/>
        </w:rPr>
        <w:t>="</w:t>
      </w:r>
      <w:r>
        <w:rPr>
          <w:rStyle w:val="XMLBlack"/>
          <w:highlight w:val="white"/>
          <w:lang w:val="en-GB"/>
        </w:rPr>
        <w:t>4</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codeSystem</w:t>
      </w:r>
      <w:r>
        <w:rPr>
          <w:rStyle w:val="XMLBlue"/>
          <w:highlight w:val="white"/>
          <w:lang w:val="en-GB"/>
        </w:rPr>
        <w:t>="</w:t>
      </w:r>
      <w:r>
        <w:rPr>
          <w:rStyle w:val="XMLText"/>
          <w:lang w:val="en-GB"/>
        </w:rPr>
        <w:t>1.2.246.537.5.40105.2006</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&lt;/</w:t>
      </w:r>
      <w:r>
        <w:rPr>
          <w:rStyle w:val="XMLDarkRed"/>
          <w:highlight w:val="white"/>
          <w:lang w:val="en-GB"/>
        </w:rPr>
        <w:t>text</w:t>
      </w:r>
      <w:r>
        <w:rPr>
          <w:rStyle w:val="XMLBlue"/>
          <w:highlight w:val="white"/>
          <w:lang w:val="en-GB"/>
        </w:rPr>
        <w:t>&gt;</w:t>
      </w:r>
      <w:r>
        <w:rPr>
          <w:rStyle w:val="XMLText"/>
          <w:highlight w:val="white"/>
          <w:lang w:val="en-GB"/>
        </w:rPr>
        <w:t>lukituksen selitys</w:t>
      </w:r>
      <w:r>
        <w:rPr>
          <w:rStyle w:val="XMLBlue"/>
          <w:highlight w:val="white"/>
          <w:lang w:val="en-GB"/>
        </w:rPr>
        <w:t>&lt;/</w:t>
      </w:r>
      <w:r>
        <w:rPr>
          <w:rStyle w:val="XMLDarkRed"/>
          <w:highlight w:val="white"/>
          <w:lang w:val="en-GB"/>
        </w:rPr>
        <w:t>text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rFonts w:cs="Arial"/>
          <w:color w:val="0000FF"/>
          <w:highlight w:val="white"/>
          <w:lang w:val="en-GB"/>
        </w:rPr>
      </w:pPr>
      <w:r>
        <w:rPr>
          <w:rStyle w:val="XMLBlue"/>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effectiveTime</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20090424143600</w:t>
      </w:r>
      <w:r>
        <w:rPr>
          <w:rFonts w:cs="Arial" w:ascii="Arial" w:hAnsi="Arial"/>
          <w:color w:val="0000FF"/>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act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r>
        <w:br w:type="page"/>
      </w:r>
    </w:p>
    <w:p>
      <w:pPr>
        <w:pStyle w:val="Normal"/>
        <w:ind w:left="432" w:hanging="0"/>
        <w:rPr>
          <w:rStyle w:val="XMLBlue"/>
          <w:lang w:val="en-GB"/>
        </w:rPr>
      </w:pPr>
      <w:r>
        <w:rPr>
          <w:highlight w:val="white"/>
        </w:rPr>
      </w:r>
    </w:p>
    <w:p>
      <w:pPr>
        <w:pStyle w:val="Heading1"/>
        <w:rPr/>
      </w:pPr>
      <w:bookmarkStart w:id="51" w:name="__RefHeading___Toc443208390"/>
      <w:bookmarkEnd w:id="51"/>
      <w:r>
        <w:rPr/>
        <w:t>Lääkemääräyksen lukituksen purku</w:t>
      </w:r>
    </w:p>
    <w:p>
      <w:pPr>
        <w:pStyle w:val="Normal"/>
        <w:rPr/>
      </w:pPr>
      <w:r>
        <w:rPr/>
      </w:r>
    </w:p>
    <w:p>
      <w:pPr>
        <w:pStyle w:val="Heading2"/>
        <w:rPr/>
      </w:pPr>
      <w:bookmarkStart w:id="52" w:name="__RefHeading___Toc443208391"/>
      <w:bookmarkEnd w:id="52"/>
      <w:r>
        <w:rPr/>
        <w:t>Yleisrakenne</w:t>
      </w:r>
    </w:p>
    <w:p>
      <w:pPr>
        <w:pStyle w:val="Normal"/>
        <w:rPr/>
      </w:pPr>
      <w:r>
        <w:rPr/>
      </w:r>
    </w:p>
    <w:p>
      <w:pPr>
        <w:pStyle w:val="Normal"/>
        <w:rPr/>
      </w:pPr>
      <w:r>
        <w:rPr/>
        <w:t xml:space="preserve">Lääkemääräyksen lukituksen purku saa oman id:nsä ja headerin code-elementistä selviää, että kyseessä on lukitussanoma. </w:t>
      </w:r>
    </w:p>
    <w:p>
      <w:pPr>
        <w:pStyle w:val="Normal"/>
        <w:rPr/>
      </w:pPr>
      <w:r>
        <w:rPr/>
      </w:r>
    </w:p>
    <w:p>
      <w:pPr>
        <w:pStyle w:val="Normal"/>
        <w:rPr/>
      </w:pPr>
      <w:r>
        <w:rPr/>
        <w:t>Potilaskertomusrakenne on samanlainen kuin varsinaiselle lääkemääräyssanomalle. Aika, paikka ja tekijä kuvaavat nyt kuitenkin lukituksen purkutapahtumaa.</w:t>
      </w:r>
    </w:p>
    <w:p>
      <w:pPr>
        <w:pStyle w:val="Normal"/>
        <w:rPr/>
      </w:pPr>
      <w:r>
        <w:rPr/>
      </w:r>
    </w:p>
    <w:p>
      <w:pPr>
        <w:pStyle w:val="Normal"/>
        <w:rPr/>
      </w:pPr>
      <w:r>
        <w:rPr/>
        <w:t>Bodyn entry-osuudessa ei ole toistettu toimenpiteen tietosisältöä, koska siirtodokumenttia ei allekirjoiteta. Koska allekirjoitusta ei käytetä, ei tehdä myöskään asiakirjaviittauksia reference-rakennetta käyttäen. Viittaukset ovat vain headerissä.</w:t>
      </w:r>
    </w:p>
    <w:p>
      <w:pPr>
        <w:pStyle w:val="Normal"/>
        <w:rPr/>
      </w:pPr>
      <w:r>
        <w:rPr/>
      </w:r>
    </w:p>
    <w:p>
      <w:pPr>
        <w:pStyle w:val="Heading2"/>
        <w:rPr/>
      </w:pPr>
      <w:bookmarkStart w:id="53" w:name="__RefHeading___Toc443208392"/>
      <w:bookmarkEnd w:id="53"/>
      <w:r>
        <w:rPr/>
        <w:t>Rakenteinen muoto</w:t>
      </w:r>
    </w:p>
    <w:p>
      <w:pPr>
        <w:pStyle w:val="Normal"/>
        <w:rPr/>
      </w:pPr>
      <w:r>
        <w:rPr/>
      </w:r>
    </w:p>
    <w:p>
      <w:pPr>
        <w:pStyle w:val="Normal"/>
        <w:rPr/>
      </w:pPr>
      <w:r>
        <w:rPr/>
        <w:t>Body-osa:ssa potilaskertomusrakenteen otsikkotasolla on yksi section ja sen alla yksi entry: act. Act:issä ilmoitetaan lukituksen purun selitys text-elementissä (max 100 merkkiä). Lukituksen purun selitys on pakollinen. ClassCode on ”ACT” ja moodCode=”RQO”. Code-elementissä toistetaan sanoman tyyppi pakollisessa code elementissä (code=5). Elementissä effectiveTime ilmoitetaan lukituksen purun päivämäärä timestampinä sekunnin tarkkuudella..</w:t>
      </w:r>
    </w:p>
    <w:p>
      <w:pPr>
        <w:pStyle w:val="Normal"/>
        <w:rPr/>
      </w:pPr>
      <w:r>
        <w:rPr/>
      </w:r>
    </w:p>
    <w:p>
      <w:pPr>
        <w:pStyle w:val="Normal"/>
        <w:rPr/>
      </w:pPr>
      <w:r>
        <w:rPr/>
      </w:r>
    </w:p>
    <w:p>
      <w:pPr>
        <w:pStyle w:val="Normal"/>
        <w:rPr>
          <w:lang w:val="en-US"/>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ack"/>
          <w:highlight w:val="white"/>
          <w:lang w:val="en-GB"/>
        </w:rPr>
        <w:tab/>
      </w:r>
      <w:r>
        <w:rPr>
          <w:rStyle w:val="XMLBlue"/>
          <w:highlight w:val="white"/>
          <w:lang w:val="en-GB"/>
        </w:rPr>
        <w:t>&lt;</w:t>
      </w:r>
      <w:r>
        <w:rPr>
          <w:rStyle w:val="XMLDarkRed"/>
          <w:highlight w:val="white"/>
          <w:lang w:val="en-GB"/>
        </w:rPr>
        <w:t>act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classCode</w:t>
      </w:r>
      <w:r>
        <w:rPr>
          <w:rStyle w:val="XMLBlue"/>
          <w:highlight w:val="white"/>
          <w:lang w:val="en-GB"/>
        </w:rPr>
        <w:t>="</w:t>
      </w:r>
      <w:r>
        <w:rPr>
          <w:rStyle w:val="XMLBlack"/>
          <w:highlight w:val="white"/>
          <w:lang w:val="en-GB"/>
        </w:rPr>
        <w:t>ACT</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ab/>
        <w:t>moodCode</w:t>
      </w:r>
      <w:r>
        <w:rPr>
          <w:rStyle w:val="XMLBlue"/>
          <w:highlight w:val="white"/>
          <w:lang w:val="en-GB"/>
        </w:rPr>
        <w:t>="</w:t>
      </w:r>
      <w:r>
        <w:rPr>
          <w:rStyle w:val="XMLBlack"/>
          <w:highlight w:val="white"/>
          <w:lang w:val="en-GB"/>
        </w:rPr>
        <w:t>RQO</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ab/>
        <w:tab/>
        <w:t>code</w:t>
      </w:r>
      <w:r>
        <w:rPr>
          <w:rStyle w:val="XMLBlue"/>
          <w:highlight w:val="white"/>
          <w:lang w:val="en-GB"/>
        </w:rPr>
        <w:t>="</w:t>
      </w:r>
      <w:r>
        <w:rPr>
          <w:rStyle w:val="XMLBlack"/>
          <w:highlight w:val="white"/>
          <w:lang w:val="en-GB"/>
        </w:rPr>
        <w:t>5</w:t>
      </w:r>
      <w:r>
        <w:rPr>
          <w:rStyle w:val="XMLBlue"/>
          <w:highlight w:val="white"/>
          <w:lang w:val="en-GB"/>
        </w:rPr>
        <w:t>"</w:t>
      </w:r>
      <w:r>
        <w:rPr>
          <w:rStyle w:val="XMLRed"/>
          <w:highlight w:val="white"/>
          <w:lang w:val="en-GB"/>
        </w:rPr>
        <w:t xml:space="preserve"> </w:t>
      </w:r>
      <w:r>
        <w:rPr>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codeSystem</w:t>
      </w:r>
      <w:r>
        <w:rPr>
          <w:rStyle w:val="XMLBlue"/>
          <w:highlight w:val="white"/>
          <w:lang w:val="en-GB"/>
        </w:rPr>
        <w:t>="</w:t>
      </w:r>
      <w:r>
        <w:rPr>
          <w:rStyle w:val="XMLText"/>
          <w:lang w:val="en-GB"/>
        </w:rPr>
        <w:t>1.2.246.537.5.40105.2006</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r>
      <w:r>
        <w:rPr>
          <w:rStyle w:val="XMLBlue"/>
          <w:highlight w:val="white"/>
        </w:rPr>
        <w:t>&lt;/</w:t>
      </w:r>
      <w:r>
        <w:rPr>
          <w:rStyle w:val="XMLDarkRed"/>
          <w:highlight w:val="white"/>
        </w:rPr>
        <w:t>text</w:t>
      </w:r>
      <w:r>
        <w:rPr>
          <w:rStyle w:val="XMLBlue"/>
          <w:highlight w:val="white"/>
        </w:rPr>
        <w:t>&gt;</w:t>
      </w:r>
      <w:r>
        <w:rPr>
          <w:rStyle w:val="XMLText"/>
          <w:highlight w:val="white"/>
        </w:rPr>
        <w:t>lukituksen purun selitys</w:t>
      </w:r>
      <w:r>
        <w:rPr>
          <w:rStyle w:val="XMLBlue"/>
          <w:highlight w:val="white"/>
        </w:rPr>
        <w:t>&lt;/</w:t>
      </w:r>
      <w:r>
        <w:rPr>
          <w:rStyle w:val="XMLDarkRed"/>
          <w:highlight w:val="white"/>
        </w:rPr>
        <w:t>text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Fonts w:cs="Arial" w:ascii="Arial" w:hAnsi="Arial"/>
          <w:color w:val="0000FF"/>
          <w:highlight w:val="white"/>
        </w:rPr>
        <w:tab/>
        <w:tab/>
      </w:r>
      <w:r>
        <w:rPr>
          <w:rFonts w:cs="Arial" w:ascii="Arial" w:hAnsi="Arial"/>
          <w:color w:val="0000FF"/>
          <w:highlight w:val="white"/>
          <w:lang w:val="en-GB"/>
        </w:rPr>
        <w:t>&lt;</w:t>
      </w:r>
      <w:r>
        <w:rPr>
          <w:rFonts w:cs="Arial" w:ascii="Arial" w:hAnsi="Arial"/>
          <w:color w:val="800000"/>
          <w:highlight w:val="white"/>
          <w:lang w:val="en-GB"/>
        </w:rPr>
        <w:t>effectiveTime</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20090424143600</w:t>
      </w:r>
      <w:r>
        <w:rPr>
          <w:rFonts w:cs="Arial" w:ascii="Arial" w:hAnsi="Arial"/>
          <w:color w:val="0000FF"/>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lang w:val="en-GB"/>
        </w:rPr>
        <w:tab/>
      </w:r>
      <w:r>
        <w:rPr>
          <w:rStyle w:val="XMLBlue"/>
          <w:highlight w:val="white"/>
        </w:rPr>
        <w:t>&lt;/</w:t>
      </w:r>
      <w:r>
        <w:rPr>
          <w:rStyle w:val="XMLDarkRed"/>
          <w:highlight w:val="white"/>
        </w:rPr>
        <w:t>act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entry</w:t>
      </w:r>
      <w:r>
        <w:rPr>
          <w:rStyle w:val="XMLBlue"/>
          <w:highlight w:val="white"/>
        </w:rPr>
        <w:t>&gt;</w:t>
      </w:r>
    </w:p>
    <w:p>
      <w:pPr>
        <w:pStyle w:val="Normal"/>
        <w:rPr>
          <w:rStyle w:val="XMLBlack"/>
          <w:highlight w:val="white"/>
        </w:rPr>
      </w:pPr>
      <w:r>
        <w:rPr>
          <w:highlight w:val="white"/>
        </w:rPr>
      </w:r>
    </w:p>
    <w:p>
      <w:pPr>
        <w:pStyle w:val="Normal"/>
        <w:ind w:left="432" w:hanging="0"/>
        <w:rPr/>
      </w:pPr>
      <w:r>
        <w:rPr/>
      </w:r>
      <w:r>
        <w:br w:type="page"/>
      </w:r>
    </w:p>
    <w:p>
      <w:pPr>
        <w:pStyle w:val="Normal"/>
        <w:ind w:left="432" w:hanging="0"/>
        <w:rPr/>
      </w:pPr>
      <w:r>
        <w:rPr/>
      </w:r>
    </w:p>
    <w:p>
      <w:pPr>
        <w:pStyle w:val="Heading1"/>
        <w:rPr/>
      </w:pPr>
      <w:bookmarkStart w:id="54" w:name="__RefHeading___Toc443208393"/>
      <w:bookmarkEnd w:id="54"/>
      <w:r>
        <w:rPr/>
        <w:t>Lääkemääräyksen varaus</w:t>
      </w:r>
    </w:p>
    <w:p>
      <w:pPr>
        <w:pStyle w:val="Normal"/>
        <w:rPr/>
      </w:pPr>
      <w:r>
        <w:rPr/>
      </w:r>
    </w:p>
    <w:p>
      <w:pPr>
        <w:pStyle w:val="Normal"/>
        <w:rPr/>
      </w:pPr>
      <w:r>
        <w:rPr/>
        <w:t>Lääkemääräyksen varaus tehdään samoilla rakenteilla ja periaatteilla kuin lääkemääräyksen lukituskin, joten rakennetta ei tässä toisteta.  Actin text-elementissä on nyt varauksen syy (max 100 merkkiä). Actin code on nyt 6. Varauksen  päivämäärää ilmoitetaan effectiveTimella. Toimitusvarausta ei tehdä tällä sanomalla, vaan kyselysanoman avulla (reseptin nouto).</w:t>
      </w:r>
    </w:p>
    <w:p>
      <w:pPr>
        <w:pStyle w:val="Normal"/>
        <w:rPr/>
      </w:pPr>
      <w:r>
        <w:rPr/>
      </w:r>
    </w:p>
    <w:p>
      <w:pPr>
        <w:pStyle w:val="Normal"/>
        <w:rPr/>
      </w:pPr>
      <w:r>
        <w:rPr/>
      </w:r>
    </w:p>
    <w:p>
      <w:pPr>
        <w:pStyle w:val="Heading1"/>
        <w:rPr/>
      </w:pPr>
      <w:bookmarkStart w:id="55" w:name="__RefHeading___Toc443208394"/>
      <w:bookmarkEnd w:id="55"/>
      <w:r>
        <w:rPr/>
        <w:t>Lääkemääräyksen varauksen purku</w:t>
      </w:r>
    </w:p>
    <w:p>
      <w:pPr>
        <w:pStyle w:val="Normal"/>
        <w:rPr/>
      </w:pPr>
      <w:r>
        <w:rPr/>
      </w:r>
    </w:p>
    <w:p>
      <w:pPr>
        <w:pStyle w:val="Normal"/>
        <w:rPr/>
      </w:pPr>
      <w:r>
        <w:rPr/>
        <w:t xml:space="preserve">Lääkemääräyksen varauksen purku tehdään samoilla rakenteilla ja periaatteilla kuin lääkemääräyksen lukituksen purkukin, joten rakennetta ei tässä toisteta. Tässä sanomassa ei käytetä actin text-elementtiä. Actin code on nyt 7. </w:t>
      </w:r>
    </w:p>
    <w:p>
      <w:pPr>
        <w:pStyle w:val="Normal"/>
        <w:rPr/>
      </w:pPr>
      <w:r>
        <w:rPr/>
      </w:r>
      <w:r>
        <w:br w:type="page"/>
      </w:r>
    </w:p>
    <w:p>
      <w:pPr>
        <w:pStyle w:val="Normal"/>
        <w:rPr/>
      </w:pPr>
      <w:r>
        <w:rPr/>
      </w:r>
    </w:p>
    <w:p>
      <w:pPr>
        <w:pStyle w:val="Heading1"/>
        <w:rPr/>
      </w:pPr>
      <w:bookmarkStart w:id="56" w:name="__RefHeading___Toc443208395"/>
      <w:bookmarkEnd w:id="56"/>
      <w:r>
        <w:rPr/>
        <w:t>Lääkemääräyksen uusimispyyntö</w:t>
      </w:r>
    </w:p>
    <w:p>
      <w:pPr>
        <w:pStyle w:val="Normal"/>
        <w:rPr/>
      </w:pPr>
      <w:r>
        <w:rPr/>
      </w:r>
    </w:p>
    <w:p>
      <w:pPr>
        <w:pStyle w:val="Heading2"/>
        <w:rPr/>
      </w:pPr>
      <w:bookmarkStart w:id="57" w:name="__RefHeading___Toc443208396"/>
      <w:bookmarkEnd w:id="57"/>
      <w:r>
        <w:rPr/>
        <w:t>Yleisrakenne</w:t>
      </w:r>
    </w:p>
    <w:p>
      <w:pPr>
        <w:pStyle w:val="Normal"/>
        <w:rPr/>
      </w:pPr>
      <w:r>
        <w:rPr/>
      </w:r>
    </w:p>
    <w:p>
      <w:pPr>
        <w:pStyle w:val="Normal"/>
        <w:rPr/>
      </w:pPr>
      <w:r>
        <w:rPr/>
        <w:t xml:space="preserve">Lääkemääräyksen uusimispyyntö saa oman id:nsä ja headerin code-elementistä selviää, että kyseessä on uusimispyyntö. </w:t>
      </w:r>
    </w:p>
    <w:p>
      <w:pPr>
        <w:pStyle w:val="Normal"/>
        <w:rPr/>
      </w:pPr>
      <w:r>
        <w:rPr/>
      </w:r>
    </w:p>
    <w:p>
      <w:pPr>
        <w:pStyle w:val="Normal"/>
        <w:rPr/>
      </w:pPr>
      <w:r>
        <w:rPr/>
        <w:t>Potilaskertomusrakenne on samanlainen kuin muillekin sanomille. Aika, paikka ja tekijä kuvaavat nyt kuitenkin uusimispyyntöä.</w:t>
      </w:r>
    </w:p>
    <w:p>
      <w:pPr>
        <w:pStyle w:val="Normal"/>
        <w:rPr/>
      </w:pPr>
      <w:r>
        <w:rPr/>
      </w:r>
    </w:p>
    <w:p>
      <w:pPr>
        <w:pStyle w:val="Normal"/>
        <w:rPr/>
      </w:pPr>
      <w:r>
        <w:rPr/>
        <w:t>Bodyn entry-osuudessa ei ole toistettu toimenpiteen tietosisältöä, koska uusimispyyntöä  ei allekirjoiteta. Koska allekirjoitusta ei käytetä, ei tehdä myöskään asiakirjaviittauksia reference-rakennetta käyttäen. Viittaukset ovat vain headerissä.</w:t>
      </w:r>
    </w:p>
    <w:p>
      <w:pPr>
        <w:pStyle w:val="Normal"/>
        <w:rPr/>
      </w:pPr>
      <w:r>
        <w:rPr/>
      </w:r>
    </w:p>
    <w:p>
      <w:pPr>
        <w:pStyle w:val="Heading2"/>
        <w:rPr/>
      </w:pPr>
      <w:bookmarkStart w:id="58" w:name="__RefHeading___Toc443208397"/>
      <w:bookmarkEnd w:id="58"/>
      <w:r>
        <w:rPr/>
        <w:t>Rakenteinen muoto</w:t>
      </w:r>
    </w:p>
    <w:p>
      <w:pPr>
        <w:pStyle w:val="Normal"/>
        <w:rPr/>
      </w:pPr>
      <w:r>
        <w:rPr/>
      </w:r>
    </w:p>
    <w:p>
      <w:pPr>
        <w:pStyle w:val="Normal"/>
        <w:rPr/>
      </w:pPr>
      <w:r>
        <w:rPr/>
        <w:t>Body-osa:ssa potilaskertomusrakenteen otsikkotasolla on yksi section ja sen alla entry: act, johon on liitetty pääosa uusimispyynnön tiedoista.  ClassCode on ”ACT” ja moodCode=”RQO”. Code-elementissä toistetaan sanoman tyyppi pakollisessa code attribuutissa (code=8).</w:t>
      </w:r>
    </w:p>
    <w:p>
      <w:pPr>
        <w:pStyle w:val="Normal"/>
        <w:rPr/>
      </w:pPr>
      <w:r>
        <w:rPr/>
      </w:r>
    </w:p>
    <w:p>
      <w:pPr>
        <w:pStyle w:val="Normal"/>
        <w:rPr/>
      </w:pPr>
      <w:r>
        <w:rPr/>
        <w:t>Saman sectionin alla on myös entry substanceAdministration, jolla ilmoitetaan valmisteen nimi, määrääjän nimi ja määräyspäivä.</w:t>
      </w:r>
    </w:p>
    <w:p>
      <w:pPr>
        <w:pStyle w:val="Normal"/>
        <w:rPr/>
      </w:pPr>
      <w:r>
        <w:rPr/>
      </w:r>
    </w:p>
    <w:p>
      <w:pPr>
        <w:pStyle w:val="Normal"/>
        <w:rPr>
          <w:lang w:val="en-US"/>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ack"/>
          <w:highlight w:val="white"/>
          <w:lang w:val="en-GB"/>
        </w:rPr>
        <w:tab/>
      </w:r>
      <w:r>
        <w:rPr>
          <w:rStyle w:val="XMLBlue"/>
          <w:highlight w:val="white"/>
          <w:lang w:val="en-GB"/>
        </w:rPr>
        <w:t>&lt;</w:t>
      </w:r>
      <w:r>
        <w:rPr>
          <w:rStyle w:val="XMLDarkRed"/>
          <w:highlight w:val="white"/>
          <w:lang w:val="en-GB"/>
        </w:rPr>
        <w:t>act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classCode</w:t>
      </w:r>
      <w:r>
        <w:rPr>
          <w:rStyle w:val="XMLBlue"/>
          <w:highlight w:val="white"/>
          <w:lang w:val="en-GB"/>
        </w:rPr>
        <w:t>="</w:t>
      </w:r>
      <w:r>
        <w:rPr>
          <w:rStyle w:val="XMLBlack"/>
          <w:highlight w:val="white"/>
          <w:lang w:val="en-GB"/>
        </w:rPr>
        <w:t>ACT</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ab/>
        <w:t>moodCode</w:t>
      </w:r>
      <w:r>
        <w:rPr>
          <w:rStyle w:val="XMLBlue"/>
          <w:highlight w:val="white"/>
          <w:lang w:val="en-GB"/>
        </w:rPr>
        <w:t>="</w:t>
      </w:r>
      <w:r>
        <w:rPr>
          <w:rStyle w:val="XMLBlack"/>
          <w:highlight w:val="white"/>
          <w:lang w:val="en-GB"/>
        </w:rPr>
        <w:t>RQO</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r>
      <w:r>
        <w:rPr>
          <w:rStyle w:val="XMLBlue"/>
          <w:highlight w:val="white"/>
          <w:lang w:val="pt-BR"/>
        </w:rPr>
        <w:t>&lt;</w:t>
      </w:r>
      <w:r>
        <w:rPr>
          <w:rStyle w:val="XMLDarkRed"/>
          <w:highlight w:val="white"/>
          <w:lang w:val="pt-BR"/>
        </w:rPr>
        <w:t>code</w:t>
      </w:r>
      <w:r>
        <w:rPr>
          <w:rStyle w:val="XMLRed"/>
          <w:highlight w:val="white"/>
          <w:lang w:val="pt-BR"/>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pt-BR"/>
        </w:rPr>
        <w:tab/>
        <w:tab/>
        <w:tab/>
        <w:tab/>
        <w:t>code</w:t>
      </w:r>
      <w:r>
        <w:rPr>
          <w:rStyle w:val="XMLBlue"/>
          <w:highlight w:val="white"/>
          <w:lang w:val="pt-BR"/>
        </w:rPr>
        <w:t>="</w:t>
      </w:r>
      <w:r>
        <w:rPr>
          <w:rStyle w:val="XMLBlack"/>
          <w:highlight w:val="white"/>
          <w:lang w:val="pt-BR"/>
        </w:rPr>
        <w:t>8</w:t>
      </w:r>
      <w:r>
        <w:rPr>
          <w:rStyle w:val="XMLBlue"/>
          <w:highlight w:val="white"/>
          <w:lang w:val="pt-BR"/>
        </w:rPr>
        <w:t>"</w:t>
      </w:r>
      <w:r>
        <w:rPr>
          <w:rStyle w:val="XMLRed"/>
          <w:highlight w:val="white"/>
          <w:lang w:val="pt-BR"/>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pt-BR"/>
        </w:rPr>
        <w:tab/>
        <w:tab/>
        <w:tab/>
        <w:tab/>
        <w:t>codeSystem</w:t>
      </w:r>
      <w:r>
        <w:rPr>
          <w:rStyle w:val="XMLBlue"/>
          <w:highlight w:val="white"/>
          <w:lang w:val="pt-BR"/>
        </w:rPr>
        <w:t>="</w:t>
      </w:r>
      <w:r>
        <w:rPr>
          <w:rStyle w:val="XMLText"/>
          <w:lang w:val="pt-BR"/>
        </w:rPr>
        <w:t>1.2.246.537.5.40105.2006</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pt-BR"/>
        </w:rPr>
        <w:tab/>
        <w:tab/>
        <w:t>&lt;</w:t>
      </w:r>
      <w:r>
        <w:rPr>
          <w:rStyle w:val="XMLDarkRed"/>
          <w:highlight w:val="white"/>
          <w:lang w:val="pt-BR"/>
        </w:rPr>
        <w:t>subject</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pt-BR"/>
        </w:rPr>
        <w:tab/>
        <w:tab/>
        <w:t>&lt;</w:t>
      </w:r>
      <w:r>
        <w:rPr>
          <w:rStyle w:val="XMLDarkRed"/>
          <w:highlight w:val="white"/>
          <w:lang w:val="pt-BR"/>
        </w:rPr>
        <w:t>participant</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pt-BR"/>
        </w:rPr>
        <w:tab/>
        <w:tab/>
      </w:r>
      <w:r>
        <w:rPr>
          <w:rStyle w:val="XMLBlue"/>
          <w:highlight w:val="white"/>
          <w:lang w:val="en-GB"/>
        </w:rPr>
        <w:t>&lt;</w:t>
      </w:r>
      <w:r>
        <w:rPr>
          <w:rStyle w:val="XMLDarkRed"/>
          <w:highlight w:val="white"/>
          <w:lang w:val="en-GB"/>
        </w:rPr>
        <w:t>entryRelationship</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act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rPr>
          <w:rStyle w:val="XMLBlack"/>
          <w:lang w:val="en-GB"/>
        </w:rPr>
      </w:pPr>
      <w:r>
        <w:rPr>
          <w:highlight w:val="white"/>
        </w:rPr>
      </w:r>
    </w:p>
    <w:p>
      <w:pPr>
        <w:pStyle w:val="Normal"/>
        <w:rPr>
          <w:lang w:val="en-GB"/>
        </w:rPr>
      </w:pPr>
      <w:r>
        <w:rPr>
          <w:lang w:val="en-GB"/>
        </w:rPr>
      </w:r>
    </w:p>
    <w:p>
      <w:pPr>
        <w:pStyle w:val="Heading3"/>
        <w:ind w:left="1134" w:hanging="1134"/>
        <w:rPr/>
      </w:pPr>
      <w:bookmarkStart w:id="59" w:name="__RefHeading___Toc443208398"/>
      <w:bookmarkEnd w:id="59"/>
      <w:r>
        <w:rPr/>
        <w:t>Potilaan tiedot</w:t>
      </w:r>
    </w:p>
    <w:p>
      <w:pPr>
        <w:pStyle w:val="Normal"/>
        <w:keepNext w:val="true"/>
        <w:rPr/>
      </w:pPr>
      <w:r>
        <w:rPr/>
      </w:r>
    </w:p>
    <w:p>
      <w:pPr>
        <w:pStyle w:val="Normal"/>
        <w:rPr/>
      </w:pPr>
      <w:r>
        <w:rPr/>
        <w:t xml:space="preserve">Potilaan tiedot ovat periaatteessa headerissa.  Tässä potilaan tiedot sijoitetaan actin subject participationiin.  RelatedSubject-luokan  avulla ilmoitetaan puhelinnumero reseptin uusimistietoa varten. Uusimispyynnön käsittelyn tulos (hyväksytty/hylätty) lähetetään potilaalle tekstiviestillä Reseptikeskuksesta, mikäli potilas on uusimispyyntöä jättäessään itse valinnut tekstiviestillä ilmoittamisen ja antanut sitä varten matkapuhelinnumeronsa. </w:t>
      </w:r>
    </w:p>
    <w:p>
      <w:pPr>
        <w:pStyle w:val="Normal"/>
        <w:rPr/>
      </w:pPr>
      <w:r>
        <w:rPr/>
      </w:r>
    </w:p>
    <w:p>
      <w:pPr>
        <w:pStyle w:val="Normal"/>
        <w:rPr/>
      </w:pPr>
      <w:r>
        <w:rPr/>
        <w:t xml:space="preserve">Subject-entityn name-elementissä ilmoitetaan potilaan nimi, etunimi max 100 merkkiä ja  sukunimi max 100 merkkiä. Potilaan nimen tietotyyppi on PN. </w:t>
      </w:r>
    </w:p>
    <w:p>
      <w:pPr>
        <w:pStyle w:val="Normal"/>
        <w:rPr/>
      </w:pPr>
      <w:r>
        <w:rPr/>
        <w:t>Potilaan nimi ilmoitetaan rakenteisessa muodossa käyttäen pelkästään elementtejä given ja family. Nimen esittämistapa on tarkemmin selitetty HL7-yhdistyksen tietotyyppioppaassa.</w:t>
      </w:r>
    </w:p>
    <w:p>
      <w:pPr>
        <w:pStyle w:val="Normal"/>
        <w:rPr/>
      </w:pPr>
      <w:r>
        <w:rPr/>
      </w:r>
    </w:p>
    <w:p>
      <w:pPr>
        <w:pStyle w:val="Normal"/>
        <w:rPr/>
      </w:pPr>
      <w:r>
        <w:rPr/>
        <w:t>Puhelinnumero ilmoitetaan telecom-elementin toistumalla, jonka tietotyyppi on TEL (ks. tietotyyppiopas). Matkapuhelinnumero välitetään Reseptikeskukseen telecom-elementillä, jossa use-attribuutin arvona on "MC".</w:t>
      </w:r>
    </w:p>
    <w:p>
      <w:pPr>
        <w:pStyle w:val="Normal"/>
        <w:rPr/>
      </w:pPr>
      <w:r>
        <w:rPr/>
      </w:r>
    </w:p>
    <w:p>
      <w:pPr>
        <w:pStyle w:val="Normal"/>
        <w:rPr>
          <w:lang w:val="en-GB"/>
        </w:rPr>
      </w:pPr>
      <w:r>
        <w:rPr>
          <w:lang w:val="en-GB"/>
        </w:rPr>
        <w:t>Esim.:</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ue"/>
          <w:lang w:val="en-GB"/>
        </w:rPr>
        <w:t>&lt;</w:t>
      </w:r>
      <w:r>
        <w:rPr>
          <w:rStyle w:val="XMLDarkRed"/>
          <w:lang w:val="en-GB"/>
        </w:rPr>
        <w:t>subject</w:t>
      </w:r>
      <w:r>
        <w:rPr>
          <w:rStyle w:val="XMLRed"/>
          <w:lang w:val="en-GB"/>
        </w:rPr>
        <w:t xml:space="preserve"> typeCode</w:t>
      </w:r>
      <w:r>
        <w:rPr>
          <w:rStyle w:val="XMLBlue"/>
          <w:lang w:val="en-GB"/>
        </w:rPr>
        <w:t>="</w:t>
      </w:r>
      <w:r>
        <w:rPr>
          <w:rStyle w:val="XMLBlack"/>
          <w:lang w:val="en-GB"/>
        </w:rPr>
        <w:t>SBJ</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r>
      <w:r>
        <w:rPr>
          <w:rStyle w:val="XMLBlue"/>
          <w:lang w:val="en-GB"/>
        </w:rPr>
        <w:t>&lt;</w:t>
      </w:r>
      <w:r>
        <w:rPr>
          <w:rStyle w:val="XMLDarkRed"/>
          <w:lang w:val="en-GB"/>
        </w:rPr>
        <w:t>relatedSubject</w:t>
      </w:r>
      <w:r>
        <w:rPr>
          <w:rStyle w:val="XMLRed"/>
          <w:lang w:val="en-GB"/>
        </w:rPr>
        <w:t xml:space="preserve"> classCode</w:t>
      </w:r>
      <w:r>
        <w:rPr>
          <w:rStyle w:val="XMLBlue"/>
          <w:lang w:val="en-GB"/>
        </w:rPr>
        <w:t>="</w:t>
      </w:r>
      <w:r>
        <w:rPr>
          <w:rStyle w:val="XMLBlack"/>
          <w:lang w:val="en-GB"/>
        </w:rPr>
        <w:t>PAT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ue"/>
          <w:lang w:val="en-GB"/>
        </w:rPr>
      </w:pPr>
      <w:r>
        <w:rPr>
          <w:rStyle w:val="XMLBlue"/>
          <w:lang w:val="en-GB"/>
        </w:rPr>
        <w:tab/>
        <w:tab/>
        <w:t>&lt;</w:t>
      </w:r>
      <w:r>
        <w:rPr>
          <w:rStyle w:val="XMLDarkRed"/>
          <w:lang w:val="en-GB"/>
        </w:rPr>
        <w:t>code</w:t>
      </w:r>
      <w:r>
        <w:rPr>
          <w:rStyle w:val="XMLRed"/>
          <w:lang w:val="en-GB"/>
        </w:rPr>
        <w:t xml:space="preserve"> code</w:t>
      </w:r>
      <w:r>
        <w:rPr>
          <w:rStyle w:val="XMLBlue"/>
          <w:lang w:val="en-GB"/>
        </w:rPr>
        <w:t>="</w:t>
      </w:r>
      <w:r>
        <w:rPr>
          <w:rStyle w:val="XMLBlack"/>
          <w:lang w:val="en-GB"/>
        </w:rPr>
        <w:t>140678-945A</w:t>
      </w:r>
      <w:r>
        <w:rPr>
          <w:rStyle w:val="XMLBlue"/>
          <w:lang w:val="en-GB"/>
        </w:rPr>
        <w:t>"</w:t>
      </w:r>
      <w:r>
        <w:rPr>
          <w:rStyle w:val="XMLRed"/>
          <w:lang w:val="en-GB"/>
        </w:rPr>
        <w:t xml:space="preserve"> codeSystem</w:t>
      </w:r>
      <w:r>
        <w:rPr>
          <w:rStyle w:val="XMLBlue"/>
          <w:lang w:val="en-GB"/>
        </w:rPr>
        <w:t>="</w:t>
      </w:r>
      <w:r>
        <w:rPr>
          <w:rStyle w:val="XMLBlack"/>
          <w:lang w:val="en-GB"/>
        </w:rPr>
        <w:t>1.2.246.21</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color w:val="0000FF"/>
          <w:lang w:val="en-GB"/>
        </w:rPr>
      </w:pPr>
      <w:r>
        <w:rPr>
          <w:rFonts w:cs="Arial" w:ascii="Arial" w:hAnsi="Arial"/>
          <w:color w:val="0000FF"/>
          <w:lang w:val="en-GB"/>
        </w:rPr>
        <w:tab/>
        <w:tab/>
      </w:r>
      <w:r>
        <w:rPr>
          <w:rFonts w:cs="Arial" w:ascii="Arial" w:hAnsi="Arial"/>
          <w:color w:val="0000FF"/>
          <w:highlight w:val="white"/>
          <w:lang w:val="en-GB"/>
        </w:rPr>
        <w:t>&lt;</w:t>
      </w:r>
      <w:r>
        <w:rPr>
          <w:rFonts w:cs="Arial" w:ascii="Arial" w:hAnsi="Arial"/>
          <w:color w:val="800000"/>
          <w:highlight w:val="white"/>
          <w:lang w:val="en-GB"/>
        </w:rPr>
        <w:t>telecom</w:t>
      </w:r>
      <w:r>
        <w:rPr>
          <w:rFonts w:cs="Arial" w:ascii="Arial" w:hAnsi="Arial"/>
          <w:color w:val="FF0000"/>
          <w:highlight w:val="white"/>
          <w:lang w:val="en-GB"/>
        </w:rPr>
        <w:t xml:space="preserve"> use</w:t>
      </w:r>
      <w:r>
        <w:rPr>
          <w:rFonts w:cs="Arial" w:ascii="Arial" w:hAnsi="Arial"/>
          <w:color w:val="0000FF"/>
          <w:highlight w:val="white"/>
          <w:lang w:val="en-GB"/>
        </w:rPr>
        <w:t>="</w:t>
      </w:r>
      <w:r>
        <w:rPr>
          <w:rFonts w:cs="Arial" w:ascii="Arial" w:hAnsi="Arial"/>
          <w:color w:val="000000"/>
          <w:highlight w:val="white"/>
          <w:lang w:val="en-GB"/>
        </w:rPr>
        <w:t>MC</w:t>
      </w:r>
      <w:r>
        <w:rPr>
          <w:rFonts w:cs="Arial" w:ascii="Arial" w:hAnsi="Arial"/>
          <w:color w:val="0000FF"/>
          <w:highlight w:val="white"/>
          <w:lang w:val="en-GB"/>
        </w:rPr>
        <w:t>"</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tel:+358401122334</w:t>
      </w:r>
      <w:r>
        <w:rPr>
          <w:rFonts w:cs="Arial" w:ascii="Arial" w:hAnsi="Arial"/>
          <w:color w:val="0000FF"/>
          <w:highlight w:val="white"/>
          <w:lang w:val="en-GB"/>
        </w:rPr>
        <w:t>"&gt;&lt;/</w:t>
      </w:r>
      <w:r>
        <w:rPr>
          <w:rFonts w:cs="Arial" w:ascii="Arial" w:hAnsi="Arial"/>
          <w:color w:val="800000"/>
          <w:highlight w:val="white"/>
          <w:lang w:val="en-GB"/>
        </w:rPr>
        <w:t>telecom</w:t>
      </w:r>
      <w:r>
        <w:rPr>
          <w:rFonts w:cs="Arial" w:ascii="Arial" w:hAnsi="Arial"/>
          <w:color w:val="0000FF"/>
          <w:highlight w:val="whit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r>
      <w:r>
        <w:rPr>
          <w:rStyle w:val="XMLBlue"/>
          <w:lang w:val="en-GB"/>
        </w:rPr>
        <w:t>&lt;</w:t>
      </w:r>
      <w:r>
        <w:rPr>
          <w:rStyle w:val="XMLDarkRed"/>
          <w:lang w:val="en-GB"/>
        </w:rPr>
        <w:t>subject</w:t>
      </w:r>
      <w:r>
        <w:rPr>
          <w:rStyle w:val="XMLRed"/>
          <w:lang w:val="en-GB"/>
        </w:rPr>
        <w:t xml:space="preserve"> classCode</w:t>
      </w:r>
      <w:r>
        <w:rPr>
          <w:rStyle w:val="XMLBlue"/>
          <w:lang w:val="en-GB"/>
        </w:rPr>
        <w:t>="</w:t>
      </w:r>
      <w:r>
        <w:rPr>
          <w:rStyle w:val="XMLBlack"/>
          <w:lang w:val="en-GB"/>
        </w:rPr>
        <w:t>PSN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name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ack"/>
          <w:lang w:val="en-GB"/>
        </w:rPr>
        <w:tab/>
        <w:tab/>
        <w:tab/>
        <w:tab/>
      </w:r>
      <w:r>
        <w:rPr>
          <w:rStyle w:val="XMLBlue"/>
          <w:lang w:val="en-GB"/>
        </w:rPr>
        <w:t>&lt;</w:t>
      </w:r>
      <w:r>
        <w:rPr>
          <w:rStyle w:val="XMLDarkRed"/>
          <w:lang w:val="en-GB"/>
        </w:rPr>
        <w:t>given</w:t>
      </w:r>
      <w:r>
        <w:rPr>
          <w:rStyle w:val="XMLBlue"/>
          <w:lang w:val="en-GB"/>
        </w:rPr>
        <w:t>&gt;</w:t>
      </w:r>
      <w:r>
        <w:rPr>
          <w:rStyle w:val="XMLBlack"/>
          <w:lang w:val="en-GB"/>
        </w:rPr>
        <w:t>Jaakko</w:t>
      </w:r>
      <w:r>
        <w:rPr>
          <w:rStyle w:val="XMLBlue"/>
          <w:lang w:val="en-GB"/>
        </w:rPr>
        <w:t>&lt;/</w:t>
      </w:r>
      <w:r>
        <w:rPr>
          <w:rStyle w:val="XMLDarkRed"/>
          <w:lang w:val="en-GB"/>
        </w:rPr>
        <w:t>given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ue"/>
          <w:lang w:val="en-GB"/>
        </w:rPr>
        <w:tab/>
        <w:tab/>
        <w:tab/>
        <w:tab/>
      </w:r>
      <w:r>
        <w:rPr>
          <w:rStyle w:val="XMLBlue"/>
        </w:rPr>
        <w:t>&lt;</w:t>
      </w:r>
      <w:r>
        <w:rPr>
          <w:rStyle w:val="XMLDarkRed"/>
        </w:rPr>
        <w:t>given</w:t>
      </w:r>
      <w:r>
        <w:rPr>
          <w:rStyle w:val="XMLBlue"/>
        </w:rPr>
        <w:t>&gt;</w:t>
      </w:r>
      <w:r>
        <w:rPr>
          <w:rStyle w:val="XMLBlack"/>
        </w:rPr>
        <w:t>Teppo</w:t>
      </w:r>
      <w:r>
        <w:rPr>
          <w:rStyle w:val="XMLBlue"/>
        </w:rPr>
        <w:t>&lt;/</w:t>
      </w:r>
      <w:r>
        <w:rPr>
          <w:rStyle w:val="XMLDarkRed"/>
        </w:rPr>
        <w:t>given</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ue"/>
          <w:color w:val="999999"/>
        </w:rPr>
      </w:pPr>
      <w:r>
        <w:rPr>
          <w:rStyle w:val="XMLBlue"/>
        </w:rPr>
        <w:tab/>
        <w:tab/>
        <w:tab/>
        <w:tab/>
      </w:r>
      <w:r>
        <w:rPr>
          <w:rStyle w:val="XMLBlue"/>
          <w:color w:val="999999"/>
        </w:rPr>
        <w:t xml:space="preserve">&lt;!--Kutsumanimi voidaan ilmoittaa </w:t>
      </w:r>
      <w:r>
        <w:rPr>
          <w:rStyle w:val="XMLDarkRed"/>
          <w:color w:val="999999"/>
        </w:rPr>
        <w:t>qualifier=”CL” attribuutilla--&gt;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ue"/>
        </w:rPr>
        <w:t xml:space="preserve">      </w:t>
      </w:r>
      <w:r>
        <w:rPr>
          <w:rStyle w:val="XMLBlue"/>
        </w:rPr>
        <w:tab/>
        <w:tab/>
        <w:tab/>
      </w:r>
      <w:r>
        <w:rPr>
          <w:rStyle w:val="XMLBlue"/>
          <w:lang w:val="en-GB"/>
        </w:rPr>
        <w:t>&lt;</w:t>
      </w:r>
      <w:r>
        <w:rPr>
          <w:rStyle w:val="XMLDarkRed"/>
          <w:lang w:val="en-GB"/>
        </w:rPr>
        <w:t xml:space="preserve">given </w:t>
      </w:r>
      <w:r>
        <w:rPr>
          <w:rStyle w:val="XMLDarkRed"/>
          <w:color w:val="FF0000"/>
          <w:lang w:val="en-GB"/>
        </w:rPr>
        <w:t>qualifier</w:t>
      </w:r>
      <w:r>
        <w:rPr>
          <w:rStyle w:val="XMLDarkRed"/>
          <w:color w:val="0000FF"/>
          <w:lang w:val="en-GB"/>
        </w:rPr>
        <w:t>=”</w:t>
      </w:r>
      <w:r>
        <w:rPr>
          <w:rStyle w:val="XMLDarkRed"/>
          <w:color w:val="000000"/>
          <w:lang w:val="en-GB"/>
        </w:rPr>
        <w:t>CL</w:t>
      </w:r>
      <w:r>
        <w:rPr>
          <w:rStyle w:val="XMLDarkRed"/>
          <w:color w:val="0000FF"/>
          <w:lang w:val="en-GB"/>
        </w:rPr>
        <w:t>”</w:t>
      </w:r>
      <w:r>
        <w:rPr>
          <w:rStyle w:val="XMLBlue"/>
          <w:lang w:val="en-GB"/>
        </w:rPr>
        <w:t>&gt;</w:t>
      </w:r>
      <w:r>
        <w:rPr>
          <w:rStyle w:val="XMLBlack"/>
          <w:lang w:val="en-GB"/>
        </w:rPr>
        <w:t>Teppo</w:t>
      </w:r>
      <w:r>
        <w:rPr>
          <w:rStyle w:val="XMLBlue"/>
          <w:lang w:val="en-GB"/>
        </w:rPr>
        <w:t>&lt;/</w:t>
      </w:r>
      <w:r>
        <w:rPr>
          <w:rStyle w:val="XMLDarkRed"/>
          <w:lang w:val="en-GB"/>
        </w:rPr>
        <w:t>given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ack"/>
          <w:lang w:val="en-GB"/>
        </w:rPr>
        <w:tab/>
        <w:tab/>
        <w:tab/>
        <w:tab/>
      </w:r>
      <w:r>
        <w:rPr>
          <w:rStyle w:val="XMLBlue"/>
          <w:lang w:val="en-GB"/>
        </w:rPr>
        <w:t>&lt;</w:t>
      </w:r>
      <w:r>
        <w:rPr>
          <w:rStyle w:val="XMLDarkRed"/>
          <w:lang w:val="en-GB"/>
        </w:rPr>
        <w:t>family</w:t>
      </w:r>
      <w:r>
        <w:rPr>
          <w:rStyle w:val="XMLBlue"/>
          <w:lang w:val="en-GB"/>
        </w:rPr>
        <w:t>&gt;</w:t>
      </w:r>
      <w:r>
        <w:rPr>
          <w:rStyle w:val="XMLBlack"/>
          <w:lang w:val="en-GB"/>
        </w:rPr>
        <w:t>Hulkkonen</w:t>
      </w:r>
      <w:r>
        <w:rPr>
          <w:rStyle w:val="XMLBlue"/>
          <w:lang w:val="en-GB"/>
        </w:rPr>
        <w:t>&lt;/</w:t>
      </w:r>
      <w:r>
        <w:rPr>
          <w:rStyle w:val="XMLDarkRed"/>
          <w:lang w:val="en-GB"/>
        </w:rPr>
        <w:t>family</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name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birthTime</w:t>
      </w:r>
      <w:r>
        <w:rPr>
          <w:rStyle w:val="XMLRed"/>
          <w:lang w:val="en-GB"/>
        </w:rPr>
        <w:t xml:space="preserve"> value</w:t>
      </w:r>
      <w:r>
        <w:rPr>
          <w:rStyle w:val="XMLBlue"/>
          <w:lang w:val="en-GB"/>
        </w:rPr>
        <w:t>="</w:t>
      </w:r>
      <w:r>
        <w:rPr>
          <w:rStyle w:val="XMLBlack"/>
          <w:lang w:val="en-GB"/>
        </w:rPr>
        <w:t>19780614</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r>
      <w:r>
        <w:rPr>
          <w:rStyle w:val="XMLBlue"/>
          <w:lang w:val="en-GB"/>
        </w:rPr>
        <w:t>&lt;/</w:t>
      </w:r>
      <w:r>
        <w:rPr>
          <w:rStyle w:val="XMLDarkRed"/>
          <w:lang w:val="en-GB"/>
        </w:rPr>
        <w:t>subject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r>
      <w:r>
        <w:rPr>
          <w:rStyle w:val="XMLBlue"/>
          <w:lang w:val="en-GB"/>
        </w:rPr>
        <w:t>&lt;/</w:t>
      </w:r>
      <w:r>
        <w:rPr>
          <w:rStyle w:val="XMLDarkRed"/>
          <w:lang w:val="en-GB"/>
        </w:rPr>
        <w:t>relatedSubject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rPr>
          <w:rStyle w:val="XMLDarkRed"/>
          <w:lang w:val="en-GB"/>
        </w:rPr>
      </w:pPr>
      <w:r>
        <w:rPr>
          <w:rStyle w:val="XMLBlue"/>
          <w:lang w:val="en-GB"/>
        </w:rPr>
        <w:t>&lt;/</w:t>
      </w:r>
      <w:r>
        <w:rPr>
          <w:rStyle w:val="XMLDarkRed"/>
          <w:lang w:val="en-GB"/>
        </w:rPr>
        <w:t>subject</w:t>
      </w:r>
    </w:p>
    <w:p>
      <w:pPr>
        <w:pStyle w:val="Normal"/>
        <w:rPr>
          <w:rStyle w:val="XMLDarkRed"/>
          <w:lang w:val="en-GB"/>
        </w:rPr>
      </w:pPr>
      <w:r>
        <w:rPr/>
      </w:r>
    </w:p>
    <w:p>
      <w:pPr>
        <w:pStyle w:val="Normal"/>
        <w:rPr/>
      </w:pPr>
      <w:r>
        <w:rPr/>
      </w:r>
    </w:p>
    <w:p>
      <w:pPr>
        <w:pStyle w:val="Heading3"/>
        <w:ind w:left="1134" w:hanging="1134"/>
        <w:rPr/>
      </w:pPr>
      <w:bookmarkStart w:id="60" w:name="__RefHeading___Toc443208399"/>
      <w:bookmarkEnd w:id="60"/>
      <w:r>
        <w:rPr/>
        <w:t>Uusimispyynnön kohteena oleva organisaatio</w:t>
      </w:r>
    </w:p>
    <w:p>
      <w:pPr>
        <w:pStyle w:val="Normal"/>
        <w:rPr/>
      </w:pPr>
      <w:r>
        <w:rPr/>
      </w:r>
    </w:p>
    <w:p>
      <w:pPr>
        <w:pStyle w:val="Normal"/>
        <w:rPr/>
      </w:pPr>
      <w:r>
        <w:rPr/>
        <w:t>Uusimispyynnön kohde ilmoitetaan participant-participationilla, typeCode=”DIR”.</w:t>
      </w:r>
    </w:p>
    <w:p>
      <w:pPr>
        <w:pStyle w:val="Normal"/>
        <w:rPr/>
      </w:pPr>
      <w:r>
        <w:rPr/>
        <w:t>Organisaation yhteystiedot ilmoitetaan participantRole-luokan elementeillä addr ja telecom. Organisaation puhelinnumeroa sisältävässä telecom-elementissä use-attribuutin arvo on "DIR" (suora numero) tai ”PUB” (vaihteen numero). PlayingEntity jätetään tyhjäksi ja organisaation OID ilmoitetaan id-elementissä ja nimi descr-elementissä entityssä scopingEntity (classCode=”ORG”).</w:t>
      </w:r>
    </w:p>
    <w:p>
      <w:pPr>
        <w:pStyle w:val="Normal"/>
        <w:rPr/>
      </w:pPr>
      <w:r>
        <w:rPr/>
      </w:r>
    </w:p>
    <w:p>
      <w:pPr>
        <w:pStyle w:val="Normal"/>
        <w:rPr>
          <w:lang w:val="en-GB"/>
        </w:rPr>
      </w:pPr>
      <w:r>
        <w:rPr>
          <w:lang w:val="en-GB"/>
        </w:rPr>
        <w:t>Esim:</w:t>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participant</w:t>
      </w:r>
      <w:r>
        <w:rPr>
          <w:rFonts w:cs="Arial" w:ascii="Arial" w:hAnsi="Arial"/>
          <w:color w:val="FF0000"/>
          <w:highlight w:val="white"/>
          <w:lang w:val="en-GB"/>
        </w:rPr>
        <w:t xml:space="preserve"> typeCode</w:t>
      </w:r>
      <w:r>
        <w:rPr>
          <w:rFonts w:cs="Arial" w:ascii="Arial" w:hAnsi="Arial"/>
          <w:color w:val="0000FF"/>
          <w:highlight w:val="white"/>
          <w:lang w:val="en-GB"/>
        </w:rPr>
        <w:t>="</w:t>
      </w:r>
      <w:r>
        <w:rPr>
          <w:rFonts w:cs="Arial" w:ascii="Arial" w:hAnsi="Arial"/>
          <w:color w:val="000000"/>
          <w:highlight w:val="white"/>
          <w:lang w:val="en-GB"/>
        </w:rPr>
        <w:t>DIR</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participantRole</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ROL</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addr</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streetAddressLine</w:t>
      </w:r>
      <w:r>
        <w:rPr>
          <w:rFonts w:cs="Arial" w:ascii="Arial" w:hAnsi="Arial"/>
          <w:color w:val="0000FF"/>
          <w:highlight w:val="white"/>
          <w:lang w:val="en-GB"/>
        </w:rPr>
        <w:t>&gt;</w:t>
      </w:r>
      <w:r>
        <w:rPr>
          <w:rFonts w:cs="Arial" w:ascii="Arial" w:hAnsi="Arial"/>
          <w:color w:val="000000"/>
          <w:highlight w:val="white"/>
          <w:lang w:val="en-GB"/>
        </w:rPr>
        <w:t>Peltolantie 3</w:t>
      </w:r>
      <w:r>
        <w:rPr>
          <w:rFonts w:cs="Arial" w:ascii="Arial" w:hAnsi="Arial"/>
          <w:color w:val="0000FF"/>
          <w:highlight w:val="white"/>
          <w:lang w:val="en-GB"/>
        </w:rPr>
        <w:t>&lt;/</w:t>
      </w:r>
      <w:r>
        <w:rPr>
          <w:rFonts w:cs="Arial" w:ascii="Arial" w:hAnsi="Arial"/>
          <w:color w:val="800000"/>
          <w:highlight w:val="white"/>
          <w:lang w:val="en-GB"/>
        </w:rPr>
        <w:t>streetAddressLine</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postalCode</w:t>
      </w:r>
      <w:r>
        <w:rPr>
          <w:rFonts w:cs="Arial" w:ascii="Arial" w:hAnsi="Arial"/>
          <w:color w:val="0000FF"/>
          <w:highlight w:val="white"/>
          <w:lang w:val="en-GB"/>
        </w:rPr>
        <w:t>&gt;</w:t>
      </w:r>
      <w:r>
        <w:rPr>
          <w:rFonts w:cs="Arial" w:ascii="Arial" w:hAnsi="Arial"/>
          <w:color w:val="000000"/>
          <w:highlight w:val="white"/>
          <w:lang w:val="en-GB"/>
        </w:rPr>
        <w:t>20720</w:t>
      </w:r>
      <w:r>
        <w:rPr>
          <w:rFonts w:cs="Arial" w:ascii="Arial" w:hAnsi="Arial"/>
          <w:color w:val="0000FF"/>
          <w:highlight w:val="white"/>
          <w:lang w:val="en-GB"/>
        </w:rPr>
        <w:t>&lt;/</w:t>
      </w:r>
      <w:r>
        <w:rPr>
          <w:rFonts w:cs="Arial" w:ascii="Arial" w:hAnsi="Arial"/>
          <w:color w:val="800000"/>
          <w:highlight w:val="white"/>
          <w:lang w:val="en-GB"/>
        </w:rPr>
        <w:t>postalCode</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city</w:t>
      </w:r>
      <w:r>
        <w:rPr>
          <w:rFonts w:cs="Arial" w:ascii="Arial" w:hAnsi="Arial"/>
          <w:color w:val="0000FF"/>
          <w:highlight w:val="white"/>
          <w:lang w:val="en-GB"/>
        </w:rPr>
        <w:t>&gt;</w:t>
      </w:r>
      <w:r>
        <w:rPr>
          <w:rFonts w:cs="Arial" w:ascii="Arial" w:hAnsi="Arial"/>
          <w:color w:val="000000"/>
          <w:highlight w:val="white"/>
          <w:lang w:val="en-GB"/>
        </w:rPr>
        <w:t>Turku</w:t>
      </w:r>
      <w:r>
        <w:rPr>
          <w:rFonts w:cs="Arial" w:ascii="Arial" w:hAnsi="Arial"/>
          <w:color w:val="0000FF"/>
          <w:highlight w:val="white"/>
          <w:lang w:val="en-GB"/>
        </w:rPr>
        <w:t>&lt;/</w:t>
      </w:r>
      <w:r>
        <w:rPr>
          <w:rFonts w:cs="Arial" w:ascii="Arial" w:hAnsi="Arial"/>
          <w:color w:val="800000"/>
          <w:highlight w:val="white"/>
          <w:lang w:val="en-GB"/>
        </w:rPr>
        <w:t>city</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FF"/>
          <w:highlight w:val="white"/>
          <w:lang w:val="en-GB"/>
        </w:rPr>
        <w:tab/>
        <w:tab/>
        <w:t>&lt;/</w:t>
      </w:r>
      <w:r>
        <w:rPr>
          <w:rFonts w:cs="Arial" w:ascii="Arial" w:hAnsi="Arial"/>
          <w:color w:val="800000"/>
          <w:highlight w:val="white"/>
          <w:lang w:val="en-GB"/>
        </w:rPr>
        <w:t>addr</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telecom</w:t>
      </w:r>
      <w:r>
        <w:rPr>
          <w:rFonts w:cs="Arial" w:ascii="Arial" w:hAnsi="Arial"/>
          <w:color w:val="FF0000"/>
          <w:highlight w:val="white"/>
          <w:lang w:val="en-GB"/>
        </w:rPr>
        <w:t xml:space="preserve"> use</w:t>
      </w:r>
      <w:r>
        <w:rPr>
          <w:rFonts w:cs="Arial" w:ascii="Arial" w:hAnsi="Arial"/>
          <w:color w:val="0000FF"/>
          <w:highlight w:val="white"/>
          <w:lang w:val="en-GB"/>
        </w:rPr>
        <w:t>=”</w:t>
      </w:r>
      <w:r>
        <w:rPr>
          <w:rFonts w:cs="Arial" w:ascii="Arial" w:hAnsi="Arial"/>
          <w:highlight w:val="white"/>
          <w:lang w:val="en-GB"/>
        </w:rPr>
        <w:t>PUB</w:t>
      </w:r>
      <w:r>
        <w:rPr>
          <w:rFonts w:cs="Arial" w:ascii="Arial" w:hAnsi="Arial"/>
          <w:color w:val="0000FF"/>
          <w:highlight w:val="white"/>
          <w:lang w:val="en-GB"/>
        </w:rPr>
        <w:t xml:space="preserve">” </w:t>
      </w:r>
      <w:r>
        <w:rPr>
          <w:rFonts w:cs="Arial" w:ascii="Arial" w:hAnsi="Arial"/>
          <w:color w:val="FF0000"/>
          <w:highlight w:val="white"/>
          <w:lang w:val="en-GB"/>
        </w:rPr>
        <w:t>value</w:t>
      </w:r>
      <w:r>
        <w:rPr>
          <w:rFonts w:cs="Arial" w:ascii="Arial" w:hAnsi="Arial"/>
          <w:color w:val="0000FF"/>
          <w:highlight w:val="white"/>
          <w:lang w:val="en-GB"/>
        </w:rPr>
        <w:t>="</w:t>
      </w:r>
      <w:r>
        <w:rPr>
          <w:rFonts w:cs="Arial" w:ascii="Arial" w:hAnsi="Arial"/>
          <w:color w:val="000000"/>
          <w:highlight w:val="white"/>
          <w:lang w:val="en-GB"/>
        </w:rPr>
        <w:t>tel:(02)24370000</w:t>
      </w:r>
      <w:r>
        <w:rPr>
          <w:rFonts w:cs="Arial" w:ascii="Arial" w:hAnsi="Arial"/>
          <w:color w:val="0000FF"/>
          <w:highlight w:val="white"/>
          <w:lang w:val="en-GB"/>
        </w:rPr>
        <w:t>"&gt;&lt;/</w:t>
      </w:r>
      <w:r>
        <w:rPr>
          <w:rFonts w:cs="Arial" w:ascii="Arial" w:hAnsi="Arial"/>
          <w:color w:val="800000"/>
          <w:highlight w:val="white"/>
          <w:lang w:val="en-GB"/>
        </w:rPr>
        <w:t>telecom</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playingEntity</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scopingEntity</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ORG</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id</w:t>
      </w:r>
      <w:r>
        <w:rPr>
          <w:rFonts w:cs="Arial" w:ascii="Arial" w:hAnsi="Arial"/>
          <w:color w:val="FF0000"/>
          <w:highlight w:val="white"/>
          <w:lang w:val="en-GB"/>
        </w:rPr>
        <w:t xml:space="preserve"> root</w:t>
      </w:r>
      <w:r>
        <w:rPr>
          <w:rFonts w:cs="Arial" w:ascii="Arial" w:hAnsi="Arial"/>
          <w:color w:val="0000FF"/>
          <w:highlight w:val="white"/>
          <w:lang w:val="en-GB"/>
        </w:rPr>
        <w:t>="</w:t>
      </w:r>
      <w:r>
        <w:rPr>
          <w:rFonts w:cs="Arial" w:ascii="Arial" w:hAnsi="Arial"/>
          <w:color w:val="000000"/>
          <w:highlight w:val="white"/>
          <w:lang w:val="en-GB"/>
        </w:rPr>
        <w:t>1.2.246.10.98765432.10.1</w:t>
      </w:r>
      <w:r>
        <w:rPr>
          <w:rFonts w:cs="Arial" w:ascii="Arial" w:hAnsi="Arial"/>
          <w:color w:val="0000FF"/>
          <w:highlight w:val="white"/>
          <w:lang w:val="en-GB"/>
        </w:rPr>
        <w:t>"&gt;&lt;/</w:t>
      </w:r>
      <w:r>
        <w:rPr>
          <w:rFonts w:cs="Arial" w:ascii="Arial" w:hAnsi="Arial"/>
          <w:color w:val="800000"/>
          <w:highlight w:val="white"/>
          <w:lang w:val="en-GB"/>
        </w:rPr>
        <w:t>id</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desc</w:t>
      </w:r>
      <w:r>
        <w:rPr>
          <w:rFonts w:cs="Arial" w:ascii="Arial" w:hAnsi="Arial"/>
          <w:color w:val="0000FF"/>
          <w:highlight w:val="white"/>
          <w:lang w:val="en-GB"/>
        </w:rPr>
        <w:t>&gt;</w:t>
      </w:r>
      <w:r>
        <w:rPr>
          <w:rFonts w:cs="Arial" w:ascii="Arial" w:hAnsi="Arial"/>
          <w:color w:val="000000"/>
          <w:highlight w:val="white"/>
          <w:lang w:val="en-GB"/>
        </w:rPr>
        <w:t>Timon Sairaala</w:t>
      </w:r>
      <w:r>
        <w:rPr>
          <w:rFonts w:cs="Arial" w:ascii="Arial" w:hAnsi="Arial"/>
          <w:color w:val="0000FF"/>
          <w:highlight w:val="white"/>
          <w:lang w:val="en-GB"/>
        </w:rPr>
        <w:t>&lt;/</w:t>
      </w:r>
      <w:r>
        <w:rPr>
          <w:rFonts w:cs="Arial" w:ascii="Arial" w:hAnsi="Arial"/>
          <w:color w:val="800000"/>
          <w:highlight w:val="white"/>
          <w:lang w:val="en-GB"/>
        </w:rPr>
        <w:t>desc</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scopingEntity</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participantRole</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participant</w:t>
      </w:r>
      <w:r>
        <w:rPr>
          <w:rFonts w:cs="Arial" w:ascii="Arial" w:hAnsi="Arial"/>
          <w:color w:val="0000FF"/>
          <w:highlight w:val="white"/>
        </w:rPr>
        <w:t>&gt;</w:t>
      </w:r>
    </w:p>
    <w:p>
      <w:pPr>
        <w:pStyle w:val="Normal"/>
        <w:tabs>
          <w:tab w:val="clear" w:pos="1304"/>
          <w:tab w:val="left" w:pos="301" w:leader="none"/>
          <w:tab w:val="left" w:pos="601" w:leader="none"/>
          <w:tab w:val="left" w:pos="902" w:leader="none"/>
          <w:tab w:val="left" w:pos="1202" w:leader="none"/>
          <w:tab w:val="left" w:pos="1503" w:leader="none"/>
        </w:tabs>
        <w:rPr>
          <w:rStyle w:val="XMLBlue"/>
          <w:rFonts w:ascii="Arial" w:hAnsi="Arial" w:cs="Arial"/>
          <w:color w:val="000000"/>
          <w:highlight w:val="white"/>
        </w:rPr>
      </w:pPr>
      <w:r>
        <w:rPr>
          <w:rFonts w:cs="Arial" w:ascii="Arial" w:hAnsi="Arial"/>
          <w:color w:val="000000"/>
          <w:highlight w:val="white"/>
        </w:rPr>
      </w:r>
    </w:p>
    <w:p>
      <w:pPr>
        <w:pStyle w:val="Normal"/>
        <w:tabs>
          <w:tab w:val="clear" w:pos="1304"/>
          <w:tab w:val="left" w:pos="301" w:leader="none"/>
          <w:tab w:val="left" w:pos="601" w:leader="none"/>
          <w:tab w:val="left" w:pos="902" w:leader="none"/>
          <w:tab w:val="left" w:pos="1202" w:leader="none"/>
          <w:tab w:val="left" w:pos="1503" w:leader="none"/>
        </w:tabs>
        <w:rPr>
          <w:rStyle w:val="XMLText"/>
        </w:rPr>
      </w:pPr>
      <w:r>
        <w:rPr/>
      </w:r>
    </w:p>
    <w:p>
      <w:pPr>
        <w:pStyle w:val="Heading3"/>
        <w:ind w:left="1134" w:hanging="1134"/>
        <w:rPr/>
      </w:pPr>
      <w:bookmarkStart w:id="61" w:name="__RefHeading___Toc443208400"/>
      <w:bookmarkEnd w:id="61"/>
      <w:r>
        <w:rPr/>
        <w:t>Uusimispyynnön muut tiedot</w:t>
      </w:r>
    </w:p>
    <w:p>
      <w:pPr>
        <w:pStyle w:val="Normal"/>
        <w:rPr/>
      </w:pPr>
      <w:r>
        <w:rPr/>
      </w:r>
    </w:p>
    <w:p>
      <w:pPr>
        <w:pStyle w:val="Normal"/>
        <w:rPr/>
      </w:pPr>
      <w:r>
        <w:rPr/>
        <w:t>Uusimispyynnön muut tiedot ilmoitetaan toistamalla entryRelationship:iä, jonka alla on observation. Tiedon tunniste esitetään kenttäkoodilla elementissä code ja tiedon varsinainen arvo elementissä value.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szCs w:val="32"/>
          <w:highlight w:val="white"/>
        </w:rPr>
      </w:pPr>
      <w:r>
        <w:rPr>
          <w:szCs w:val="32"/>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szCs w:val="32"/>
          <w:highlight w:val="white"/>
          <w:lang w:val="en-GB"/>
        </w:rPr>
      </w:pPr>
      <w:r>
        <w:rPr>
          <w:szCs w:val="32"/>
          <w:highlight w:val="white"/>
          <w:lang w:val="en-GB"/>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classCode</w:t>
      </w:r>
      <w:r>
        <w:rPr>
          <w:rStyle w:val="XMLBlue"/>
          <w:highlight w:val="white"/>
          <w:lang w:val="en-GB"/>
        </w:rPr>
        <w:t>="</w:t>
      </w:r>
      <w:r>
        <w:rPr>
          <w:rStyle w:val="XMLBlack"/>
          <w:highlight w:val="white"/>
          <w:lang w:val="en-GB"/>
        </w:rPr>
        <w:t>OBS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r>
      <w:r>
        <w:rPr>
          <w:rStyle w:val="XMLBlue"/>
          <w:highlight w:val="white"/>
          <w:lang w:val="de-DE"/>
        </w:rPr>
        <w:t>&lt;</w:t>
      </w:r>
      <w:r>
        <w:rPr>
          <w:rStyle w:val="XMLDarkRed"/>
          <w:highlight w:val="white"/>
          <w:lang w:val="de-DE"/>
        </w:rPr>
        <w:t>code</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w:t>
      </w:r>
      <w:r>
        <w:rPr>
          <w:rStyle w:val="XMLBlue"/>
          <w:highlight w:val="white"/>
          <w:lang w:val="de-DE"/>
        </w:rPr>
        <w:t>="</w:t>
      </w:r>
      <w:r>
        <w:rPr>
          <w:rStyle w:val="XMLBlack"/>
          <w:highlight w:val="white"/>
          <w:lang w:val="de-DE"/>
        </w:rPr>
        <w:t>kenttäkoodi</w:t>
      </w:r>
      <w:r>
        <w:rPr>
          <w:rStyle w:val="XMLBlue"/>
          <w:highlight w:val="white"/>
          <w:lang w:val="de-DE"/>
        </w:rPr>
        <w:t>"</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de-DE"/>
        </w:rPr>
      </w:pPr>
      <w:r>
        <w:rPr>
          <w:rStyle w:val="XMLRed"/>
          <w:highlight w:val="white"/>
          <w:lang w:val="de-DE"/>
        </w:rPr>
        <w:tab/>
        <w:tab/>
        <w:t>codeSystem</w:t>
      </w:r>
      <w:r>
        <w:rPr>
          <w:rStyle w:val="XMLBlue"/>
          <w:highlight w:val="white"/>
          <w:lang w:val="de-DE"/>
        </w:rPr>
        <w:t>="</w:t>
      </w:r>
      <w:r>
        <w:rPr>
          <w:rStyle w:val="XMLBlack"/>
          <w:highlight w:val="white"/>
          <w:lang w:val="de-DE"/>
        </w:rPr>
        <w:t>1.2.246.537.6.12.2002.126</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codeSystemName</w:t>
      </w:r>
      <w:r>
        <w:rPr>
          <w:rStyle w:val="XMLBlue"/>
          <w:highlight w:val="white"/>
          <w:lang w:val="de-DE"/>
        </w:rPr>
        <w:t>="</w:t>
      </w:r>
      <w:r>
        <w:rPr>
          <w:rStyle w:val="XMLBlack"/>
          <w:highlight w:val="white"/>
          <w:lang w:val="de-DE"/>
        </w:rPr>
        <w:t>Lääkityslista</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de-DE"/>
        </w:rPr>
        <w:tab/>
        <w:tab/>
      </w:r>
      <w:r>
        <w:rPr>
          <w:rStyle w:val="XMLRed"/>
          <w:highlight w:val="white"/>
          <w:lang w:val="en-GB"/>
        </w:rPr>
        <w:t>displayName</w:t>
      </w:r>
      <w:r>
        <w:rPr>
          <w:rStyle w:val="XMLBlue"/>
          <w:highlight w:val="white"/>
          <w:lang w:val="en-GB"/>
        </w:rPr>
        <w:t>="</w:t>
      </w:r>
      <w:r>
        <w:rPr>
          <w:rStyle w:val="XMLBlack"/>
          <w:highlight w:val="white"/>
          <w:lang w:val="en-GB"/>
        </w:rPr>
        <w:t>tiedon nimi</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Red"/>
          <w:highlight w:val="white"/>
          <w:lang w:val="en-GB"/>
        </w:rPr>
        <w:t xml:space="preserve"> xsi:type</w:t>
      </w:r>
      <w:r>
        <w:rPr>
          <w:rStyle w:val="XMLBlue"/>
          <w:highlight w:val="white"/>
          <w:lang w:val="en-GB"/>
        </w:rPr>
        <w:t>="</w:t>
      </w:r>
      <w:r>
        <w:rPr>
          <w:rStyle w:val="XMLBlack"/>
          <w:highlight w:val="white"/>
          <w:lang w:val="en-GB"/>
        </w:rPr>
        <w:t>xx</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DarkRed"/>
          <w:szCs w:val="32"/>
          <w:highlight w:val="white"/>
          <w:lang w:val="en-GB"/>
        </w:rPr>
      </w:pPr>
      <w:r>
        <w:rPr>
          <w:highlight w:val="white"/>
        </w:rPr>
      </w:r>
    </w:p>
    <w:p>
      <w:pPr>
        <w:pStyle w:val="Normal"/>
        <w:rPr>
          <w:highlight w:val="white"/>
        </w:rPr>
      </w:pPr>
      <w:r>
        <w:rPr>
          <w:highlight w:val="white"/>
        </w:rPr>
        <w:t>Koska tiedon esittämisrakenne on samanlainen kaikille tiedoille, käytetään seuraavassa taulukkoesitystä tietojen kuvaamiseen.</w:t>
      </w:r>
    </w:p>
    <w:p>
      <w:pPr>
        <w:pStyle w:val="Normal"/>
        <w:rPr/>
      </w:pPr>
      <w:r>
        <w:rPr>
          <w:highlight w:val="white"/>
        </w:rPr>
        <w:tab/>
        <w:tab/>
        <w:tab/>
        <w:tab/>
        <w:tab/>
        <w:tab/>
        <w:tab/>
        <w:tab/>
        <w:tab/>
        <w:tab/>
        <w:tab/>
        <w:tab/>
      </w:r>
    </w:p>
    <w:tbl>
      <w:tblPr>
        <w:tblW w:w="9430" w:type="dxa"/>
        <w:jc w:val="left"/>
        <w:tblInd w:w="-5" w:type="dxa"/>
        <w:tblLayout w:type="fixed"/>
        <w:tblCellMar>
          <w:top w:w="0" w:type="dxa"/>
          <w:left w:w="70" w:type="dxa"/>
          <w:bottom w:w="0" w:type="dxa"/>
          <w:right w:w="70" w:type="dxa"/>
        </w:tblCellMar>
      </w:tblPr>
      <w:tblGrid>
        <w:gridCol w:w="1333"/>
        <w:gridCol w:w="1876"/>
        <w:gridCol w:w="1252"/>
        <w:gridCol w:w="2856"/>
        <w:gridCol w:w="1124"/>
        <w:gridCol w:w="989"/>
      </w:tblGrid>
      <w:tr>
        <w:trPr/>
        <w:tc>
          <w:tcPr>
            <w:tcW w:w="1333" w:type="dxa"/>
            <w:tcBorders>
              <w:top w:val="single" w:sz="4" w:space="0" w:color="000000"/>
              <w:left w:val="single" w:sz="4"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kenttäkoodi</w:t>
            </w:r>
          </w:p>
        </w:tc>
        <w:tc>
          <w:tcPr>
            <w:tcW w:w="1876"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tiedon nimi</w:t>
            </w:r>
          </w:p>
        </w:tc>
        <w:tc>
          <w:tcPr>
            <w:tcW w:w="1252"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HL7-tietotyyppi</w:t>
            </w:r>
          </w:p>
        </w:tc>
        <w:tc>
          <w:tcPr>
            <w:tcW w:w="2856"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esimerkki</w:t>
            </w:r>
          </w:p>
        </w:tc>
        <w:tc>
          <w:tcPr>
            <w:tcW w:w="1124"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huom</w:t>
            </w:r>
          </w:p>
        </w:tc>
        <w:tc>
          <w:tcPr>
            <w:tcW w:w="989" w:type="dxa"/>
            <w:tcBorders>
              <w:top w:val="single" w:sz="4" w:space="0" w:color="000000"/>
              <w:left w:val="single" w:sz="6" w:space="0" w:color="000000"/>
              <w:bottom w:val="single" w:sz="6" w:space="0" w:color="000000"/>
              <w:right w:val="single" w:sz="4"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pituus</w:t>
            </w:r>
          </w:p>
        </w:tc>
      </w:tr>
      <w:tr>
        <w:trPr/>
        <w:tc>
          <w:tcPr>
            <w:tcW w:w="1333"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113</w:t>
            </w:r>
          </w:p>
        </w:tc>
        <w:tc>
          <w:tcPr>
            <w:tcW w:w="187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uusimispyynnön kirjaajan  antama viesti (apteekki tai potilas)</w:t>
            </w:r>
          </w:p>
        </w:tc>
        <w:tc>
          <w:tcPr>
            <w:tcW w:w="125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ST</w:t>
            </w:r>
          </w:p>
        </w:tc>
        <w:tc>
          <w:tcPr>
            <w:tcW w:w="285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12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989"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xml:space="preserve">max 100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mkiä</w:t>
            </w:r>
          </w:p>
        </w:tc>
      </w:tr>
      <w:tr>
        <w:trPr/>
        <w:tc>
          <w:tcPr>
            <w:tcW w:w="1333" w:type="dxa"/>
            <w:tcBorders>
              <w:top w:val="single" w:sz="6" w:space="0" w:color="000000"/>
              <w:left w:val="single" w:sz="4"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c>
          <w:tcPr>
            <w:tcW w:w="1876"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c>
          <w:tcPr>
            <w:tcW w:w="1252"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2856"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1124"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c>
          <w:tcPr>
            <w:tcW w:w="989" w:type="dxa"/>
            <w:tcBorders>
              <w:top w:val="single" w:sz="6" w:space="0" w:color="000000"/>
              <w:left w:val="single" w:sz="6" w:space="0" w:color="000000"/>
              <w:bottom w:val="single" w:sz="4"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bl>
    <w:p>
      <w:pPr>
        <w:pStyle w:val="Normal"/>
        <w:rPr/>
      </w:pPr>
      <w:r>
        <w:rPr/>
      </w:r>
    </w:p>
    <w:p>
      <w:pPr>
        <w:pStyle w:val="Normal"/>
        <w:rPr/>
      </w:pPr>
      <w:r>
        <w:rPr/>
      </w:r>
    </w:p>
    <w:p>
      <w:pPr>
        <w:pStyle w:val="Heading2"/>
        <w:rPr/>
      </w:pPr>
      <w:bookmarkStart w:id="62" w:name="__RefHeading___Toc443208401"/>
      <w:bookmarkEnd w:id="62"/>
      <w:r>
        <w:rPr/>
        <w:t>Valmisteen nimi, määrääjä ja määräyspäivä</w:t>
      </w:r>
    </w:p>
    <w:p>
      <w:pPr>
        <w:pStyle w:val="Heading2"/>
        <w:numPr>
          <w:ilvl w:val="0"/>
          <w:numId w:val="0"/>
        </w:numPr>
        <w:ind w:left="0" w:hanging="0"/>
        <w:rPr/>
      </w:pPr>
      <w:r>
        <w:rPr/>
      </w:r>
    </w:p>
    <w:p>
      <w:pPr>
        <w:pStyle w:val="Normal"/>
        <w:rPr/>
      </w:pPr>
      <w:r>
        <w:rPr/>
        <w:t>Näiden tietojen esittämiseen käytetään luokkaa substanceAdministration, joka on samalla tasolla perus-act:in kanssa. SubstanceAdministrationin pakollinen classCode saa schemassa vakioarvon ”SBADM”, joten sitä ei tarvitse erikseen ilmoittaa. MoodCode saa arvon ”EVN” ja se pitää erikseen ilmoittaa.</w:t>
      </w:r>
    </w:p>
    <w:p>
      <w:pPr>
        <w:pStyle w:val="Normal"/>
        <w:rPr/>
      </w:pPr>
      <w:r>
        <w:rPr/>
      </w:r>
    </w:p>
    <w:p>
      <w:pPr>
        <w:pStyle w:val="Normal"/>
        <w:rPr/>
      </w:pPr>
      <w:r>
        <w:rPr/>
        <w:t>Uusittavan  lääkemääräyksen määräyspäivä ilmoitetaan elementissä effectiveTime.</w:t>
      </w:r>
    </w:p>
    <w:p>
      <w:pPr>
        <w:pStyle w:val="Normal"/>
        <w:rPr/>
      </w:pPr>
      <w:r>
        <w:rPr/>
      </w:r>
    </w:p>
    <w:p>
      <w:pPr>
        <w:pStyle w:val="Normal"/>
        <w:rPr/>
      </w:pPr>
      <w:r>
        <w:rPr/>
        <w:t xml:space="preserve">Esim.: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effectiveTime</w:t>
      </w:r>
      <w:r>
        <w:rPr>
          <w:rStyle w:val="XMLRed"/>
          <w:highlight w:val="white"/>
        </w:rPr>
        <w:t xml:space="preserve"> value</w:t>
      </w:r>
      <w:r>
        <w:rPr>
          <w:rStyle w:val="XMLBlue"/>
          <w:highlight w:val="white"/>
        </w:rPr>
        <w:t>="</w:t>
      </w:r>
      <w:r>
        <w:rPr>
          <w:rStyle w:val="XMLBlack"/>
          <w:highlight w:val="white"/>
        </w:rPr>
        <w:t>20100117150005</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rStyle w:val="XMLBlue"/>
          <w:highlight w:val="white"/>
        </w:rPr>
      </w:pPr>
      <w:r>
        <w:rPr>
          <w:highlight w:val="white"/>
        </w:rPr>
      </w:r>
    </w:p>
    <w:p>
      <w:pPr>
        <w:pStyle w:val="Normal"/>
        <w:rPr/>
      </w:pPr>
      <w:r>
        <w:rPr/>
        <w:t xml:space="preserve">Uusittavan valmisteen nimi tai vaikuttava aine (jos lääke määrätty vaikuttavalla aineella) ilmoitetaan rakenteella consumable&gt;&lt;manufacturedProduct&gt;&lt;manufacturedLabeledDrug&gt;&lt;name&gt;. </w:t>
      </w:r>
    </w:p>
    <w:p>
      <w:pPr>
        <w:pStyle w:val="Normal"/>
        <w:rPr/>
      </w:pPr>
      <w:r>
        <w:rPr/>
        <w:t>Nimi ilmoitetaan koodaamattomassa muodossa, max 80 merkkiä.</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&lt;</w:t>
      </w:r>
      <w:r>
        <w:rPr>
          <w:rStyle w:val="XMLDarkRed"/>
          <w:highlight w:val="white"/>
          <w:lang w:val="en-US"/>
        </w:rPr>
        <w:t>manufacturedLabeledDrug</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ab/>
        <w:t>&lt;</w:t>
      </w:r>
      <w:r>
        <w:rPr>
          <w:rStyle w:val="XMLDarkRed"/>
          <w:highlight w:val="white"/>
          <w:lang w:val="en-US"/>
        </w:rPr>
        <w:t>name</w:t>
      </w:r>
      <w:r>
        <w:rPr>
          <w:rStyle w:val="XMLBlue"/>
          <w:highlight w:val="white"/>
          <w:lang w:val="en-US"/>
        </w:rPr>
        <w:t>&gt;</w:t>
      </w:r>
      <w:r>
        <w:rPr>
          <w:rStyle w:val="XMLBlue"/>
          <w:i/>
          <w:iCs/>
          <w:highlight w:val="white"/>
          <w:lang w:val="en-US"/>
        </w:rPr>
        <w:t>lääkevalmisteen nimi</w:t>
      </w:r>
      <w:r>
        <w:rPr>
          <w:rStyle w:val="XMLBlue"/>
          <w:color w:val="800000"/>
          <w:highlight w:val="white"/>
          <w:lang w:val="en-US"/>
        </w:rPr>
        <w:t>&lt;/name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manufacturedLabeledDrug</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pPr>
      <w:r>
        <w:rPr/>
        <w:t>Lääkärin nimi esitetään author-participationilla.Lääkärin nimen HL7-tietotyyppi on PN. Nimi esitetään rakenteisessa muodossa käyttäen pelkästään elementtejä given- ja family (max 100 + 100 mkiä).</w:t>
      </w:r>
    </w:p>
    <w:p>
      <w:pPr>
        <w:pStyle w:val="Normal"/>
        <w:rPr/>
      </w:pPr>
      <w:r>
        <w:rPr/>
      </w:r>
    </w:p>
    <w:p>
      <w:pPr>
        <w:pStyle w:val="Normal"/>
        <w:rPr/>
      </w:pPr>
      <w:r>
        <w:rPr/>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ue"/>
          <w:lang w:val="en-US"/>
        </w:rPr>
        <w:t>&lt;</w:t>
      </w:r>
      <w:r>
        <w:rPr>
          <w:rStyle w:val="XMLDarkRed"/>
          <w:lang w:val="en-US"/>
        </w:rPr>
        <w:t>author</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ue"/>
          <w:lang w:val="en-US"/>
        </w:rPr>
        <w:tab/>
        <w:t>&lt;</w:t>
      </w:r>
      <w:r>
        <w:rPr>
          <w:rStyle w:val="XMLDarkRed"/>
          <w:lang w:val="en-US"/>
        </w:rPr>
        <w:t>time</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r>
      <w:r>
        <w:rPr>
          <w:rStyle w:val="XMLBlue"/>
          <w:lang w:val="en-US"/>
        </w:rPr>
        <w:t>&lt;</w:t>
      </w:r>
      <w:r>
        <w:rPr>
          <w:rStyle w:val="XMLDarkRed"/>
          <w:lang w:val="en-US"/>
        </w:rPr>
        <w:t>assignedAuthor</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US"/>
        </w:rPr>
        <w:tab/>
        <w:tab/>
      </w:r>
      <w:r>
        <w:rPr>
          <w:rStyle w:val="XMLBlue"/>
          <w:lang w:val="en-GB"/>
        </w:rPr>
        <w:t>&lt;!—</w:t>
      </w:r>
      <w:r>
        <w:rPr>
          <w:rStyle w:val="XMLGray50"/>
          <w:lang w:val="en-GB"/>
        </w:rPr>
        <w:t>Lääkärin nimi</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GB"/>
        </w:rPr>
        <w:tab/>
        <w:tab/>
      </w:r>
      <w:r>
        <w:rPr>
          <w:rStyle w:val="XMLBlue"/>
          <w:lang w:val="en-GB"/>
        </w:rPr>
        <w:t>&lt;</w:t>
      </w:r>
      <w:r>
        <w:rPr>
          <w:rStyle w:val="XMLDarkRed"/>
          <w:lang w:val="en-GB"/>
        </w:rPr>
        <w:t>assignedPerson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GB"/>
        </w:rPr>
        <w:tab/>
        <w:tab/>
        <w:tab/>
      </w:r>
      <w:r>
        <w:rPr>
          <w:rStyle w:val="XMLBlue"/>
          <w:lang w:val="en-US"/>
        </w:rPr>
        <w:t>&lt;</w:t>
      </w:r>
      <w:r>
        <w:rPr>
          <w:rStyle w:val="XMLDarkRed"/>
          <w:lang w:val="en-US"/>
        </w:rPr>
        <w:t>name</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tab/>
        <w:tab/>
      </w:r>
      <w:r>
        <w:rPr>
          <w:rStyle w:val="XMLBlue"/>
          <w:lang w:val="en-US"/>
        </w:rPr>
        <w:t>&lt;</w:t>
      </w:r>
      <w:r>
        <w:rPr>
          <w:rStyle w:val="XMLDarkRed"/>
          <w:lang w:val="en-US"/>
        </w:rPr>
        <w:t>family</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tab/>
        <w:tab/>
      </w:r>
      <w:r>
        <w:rPr>
          <w:rStyle w:val="XMLBlue"/>
          <w:lang w:val="en-US"/>
        </w:rPr>
        <w:t>&lt;</w:t>
      </w:r>
      <w:r>
        <w:rPr>
          <w:rStyle w:val="XMLDarkRed"/>
          <w:lang w:val="en-US"/>
        </w:rPr>
        <w:t>given</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tab/>
      </w:r>
      <w:r>
        <w:rPr>
          <w:rStyle w:val="XMLBlue"/>
          <w:lang w:val="en-US"/>
        </w:rPr>
        <w:t>&lt;/</w:t>
      </w:r>
      <w:r>
        <w:rPr>
          <w:rStyle w:val="XMLDarkRed"/>
          <w:lang w:val="en-US"/>
        </w:rPr>
        <w:t>name</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r>
      <w:r>
        <w:rPr>
          <w:rStyle w:val="XMLBlue"/>
          <w:lang w:val="en-US"/>
        </w:rPr>
        <w:t>&lt;/</w:t>
      </w:r>
      <w:r>
        <w:rPr>
          <w:rStyle w:val="XMLDarkRed"/>
          <w:lang w:val="en-US"/>
        </w:rPr>
        <w:t>assignedPerson</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GB"/>
        </w:rPr>
        <w:tab/>
      </w:r>
      <w:r>
        <w:rPr>
          <w:rStyle w:val="XMLBlue"/>
          <w:lang w:val="en-GB"/>
        </w:rPr>
        <w:t>&lt;/</w:t>
      </w:r>
      <w:r>
        <w:rPr>
          <w:rStyle w:val="XMLDarkRed"/>
          <w:lang w:val="en-GB"/>
        </w:rPr>
        <w:t>assignedAuthor</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rPr>
          <w:rFonts w:ascii="Arial" w:hAnsi="Arial" w:cs="Arial"/>
          <w:lang w:val="en-GB"/>
        </w:rPr>
      </w:pPr>
      <w:r>
        <w:rPr>
          <w:rStyle w:val="XMLBlue"/>
          <w:lang w:val="en-GB"/>
        </w:rPr>
        <w:t>&lt;/</w:t>
      </w:r>
      <w:r>
        <w:rPr>
          <w:rStyle w:val="XMLDarkRed"/>
          <w:lang w:val="en-GB"/>
        </w:rPr>
        <w:t>author</w:t>
      </w:r>
      <w:r>
        <w:rPr>
          <w:rStyle w:val="XMLBlue"/>
          <w:lang w:val="en-GB"/>
        </w:rPr>
        <w:t>&gt;</w:t>
      </w:r>
    </w:p>
    <w:p>
      <w:pPr>
        <w:pStyle w:val="Normal"/>
        <w:rPr>
          <w:rFonts w:ascii="Arial" w:hAnsi="Arial" w:cs="Arial"/>
          <w:lang w:val="en-GB"/>
        </w:rPr>
      </w:pPr>
      <w:r>
        <w:rPr>
          <w:rFonts w:cs="Arial" w:ascii="Arial" w:hAnsi="Arial"/>
          <w:lang w:val="en-GB"/>
        </w:rPr>
      </w:r>
    </w:p>
    <w:p>
      <w:pPr>
        <w:pStyle w:val="Normal"/>
        <w:rPr>
          <w:lang w:val="en-GB"/>
        </w:rPr>
      </w:pPr>
      <w:r>
        <w:rPr>
          <w:lang w:val="en-GB"/>
        </w:rPr>
        <w:t>Yhteenveto rakenteesta:</w:t>
      </w:r>
    </w:p>
    <w:p>
      <w:pPr>
        <w:pStyle w:val="Normal"/>
        <w:rPr>
          <w:lang w:val="en-GB"/>
        </w:rPr>
      </w:pPr>
      <w:r>
        <w:rPr>
          <w:lang w:val="en-GB"/>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ue"/>
          <w:highlight w:val="white"/>
          <w:lang w:val="en-GB"/>
        </w:rPr>
        <w:t>&lt;</w:t>
      </w:r>
      <w:r>
        <w:rPr>
          <w:rStyle w:val="XMLDarkRed"/>
          <w:highlight w:val="white"/>
          <w:lang w:val="en-GB"/>
        </w:rPr>
        <w:t>substanceAdministration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classCode</w:t>
      </w:r>
      <w:r>
        <w:rPr>
          <w:rStyle w:val="XMLBlue"/>
          <w:highlight w:val="white"/>
          <w:lang w:val="en-GB"/>
        </w:rPr>
        <w:t>="</w:t>
      </w:r>
      <w:r>
        <w:rPr>
          <w:rStyle w:val="XMLBlack"/>
          <w:highlight w:val="white"/>
          <w:lang w:val="en-GB"/>
        </w:rPr>
        <w:t>SBADM</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effectiveTime/&gt;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&lt;</w:t>
      </w:r>
      <w:r>
        <w:rPr>
          <w:rStyle w:val="XMLDarkRed"/>
          <w:highlight w:val="white"/>
          <w:lang w:val="en-GB"/>
        </w:rPr>
        <w:t>consumable/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Blue"/>
          <w:color w:val="800000"/>
          <w:highlight w:val="white"/>
          <w:lang w:val="en-GB"/>
        </w:rPr>
        <w:t>author/</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Style w:val="XMLBlue"/>
          <w:highlight w:val="white"/>
          <w:lang w:val="en-GB"/>
        </w:rPr>
        <w:t>&lt;/</w:t>
      </w:r>
      <w:r>
        <w:rPr>
          <w:rStyle w:val="XMLDarkRed"/>
          <w:highlight w:val="white"/>
          <w:lang w:val="en-GB"/>
        </w:rPr>
        <w:t>substanceAdministration</w:t>
      </w:r>
      <w:r>
        <w:rPr>
          <w:rStyle w:val="XMLBlue"/>
          <w:highlight w:val="white"/>
          <w:lang w:val="en-GB"/>
        </w:rPr>
        <w:t>&gt;</w:t>
      </w:r>
      <w:r>
        <w:br w:type="page"/>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Fonts w:ascii="Arial" w:hAnsi="Arial" w:cs="Arial"/>
          <w:color w:val="0000FF"/>
          <w:highlight w:val="white"/>
          <w:lang w:val="en-GB"/>
        </w:rPr>
      </w:pPr>
      <w:r>
        <w:rPr>
          <w:highlight w:val="white"/>
        </w:rPr>
      </w:r>
    </w:p>
    <w:p>
      <w:pPr>
        <w:pStyle w:val="Heading1"/>
        <w:rPr/>
      </w:pPr>
      <w:bookmarkStart w:id="63" w:name="__RefHeading___Toc443208402"/>
      <w:bookmarkEnd w:id="63"/>
      <w:r>
        <w:rPr/>
        <w:t>Lääkemääräyksen uusimispyynnön vastaus (käsittelyviesti)</w:t>
      </w:r>
    </w:p>
    <w:p>
      <w:pPr>
        <w:pStyle w:val="Normal"/>
        <w:rPr/>
      </w:pPr>
      <w:r>
        <w:rPr/>
      </w:r>
    </w:p>
    <w:p>
      <w:pPr>
        <w:pStyle w:val="Normal"/>
        <w:rPr/>
      </w:pPr>
      <w:r>
        <w:rPr/>
      </w:r>
    </w:p>
    <w:p>
      <w:pPr>
        <w:pStyle w:val="Heading2"/>
        <w:rPr/>
      </w:pPr>
      <w:bookmarkStart w:id="64" w:name="__RefHeading___Toc443208403"/>
      <w:bookmarkEnd w:id="64"/>
      <w:r>
        <w:rPr/>
        <w:t>Yleisrakenne</w:t>
      </w:r>
    </w:p>
    <w:p>
      <w:pPr>
        <w:pStyle w:val="Normal"/>
        <w:rPr/>
      </w:pPr>
      <w:r>
        <w:rPr/>
      </w:r>
    </w:p>
    <w:p>
      <w:pPr>
        <w:pStyle w:val="Normal"/>
        <w:rPr/>
      </w:pPr>
      <w:r>
        <w:rPr/>
        <w:t xml:space="preserve">Uusimispyynnön vastaus saa oman id:nsä ja headerin code-elementistä selviää, että kyseessä on uusimispyynnön vastaus. </w:t>
      </w:r>
    </w:p>
    <w:p>
      <w:pPr>
        <w:pStyle w:val="Normal"/>
        <w:rPr/>
      </w:pPr>
      <w:r>
        <w:rPr/>
      </w:r>
    </w:p>
    <w:p>
      <w:pPr>
        <w:pStyle w:val="Normal"/>
        <w:rPr/>
      </w:pPr>
      <w:r>
        <w:rPr/>
        <w:t>Potilaskertomusrakenne on samanlainen kuin muillekin sanomille. Aika, paikka ja tekijä kuvaavat nyt kuitenkin uusimispyynnön vastausta.</w:t>
      </w:r>
    </w:p>
    <w:p>
      <w:pPr>
        <w:pStyle w:val="Normal"/>
        <w:rPr/>
      </w:pPr>
      <w:r>
        <w:rPr/>
      </w:r>
    </w:p>
    <w:p>
      <w:pPr>
        <w:pStyle w:val="Normal"/>
        <w:rPr/>
      </w:pPr>
      <w:r>
        <w:rPr/>
        <w:t>Bodyn entry-osuudessa ei ole toistettu toimenpiteen tietosisältöä, koska siirtodokumenttia ei allekirjoiteta. Koska allekirjoitusta ei käytetä, ei tehdä myöskään asiakirjaviittauksia reference-rakennetta käyttäen. Viittaukset ovat vain headerissä.</w:t>
      </w:r>
    </w:p>
    <w:p>
      <w:pPr>
        <w:pStyle w:val="Normal"/>
        <w:rPr/>
      </w:pPr>
      <w:r>
        <w:rPr/>
      </w:r>
    </w:p>
    <w:p>
      <w:pPr>
        <w:pStyle w:val="Normal"/>
        <w:rPr/>
      </w:pPr>
      <w:r>
        <w:rPr/>
        <w:t>Kun uusimispyyntö hyväksytään, uusimispyynnön käsittelyviestiä eli uusimispyynnön vastausta ei lähetetä, vaan luodaan pelkästään uusimispyynnön perusteella uusi lääkemääräys. Uusi lääkemääräys muuttaa uusimispyyntöobjektin tilan hyväksytyksi reseptikeskuksen toimesta automaattisella tilasiirtymällä. Sanomien lähetysjärjestys:</w:t>
      </w:r>
    </w:p>
    <w:p>
      <w:pPr>
        <w:pStyle w:val="Normal"/>
        <w:rPr/>
      </w:pPr>
      <w:r>
        <w:rPr/>
      </w:r>
    </w:p>
    <w:p>
      <w:pPr>
        <w:pStyle w:val="Normal"/>
        <w:numPr>
          <w:ilvl w:val="0"/>
          <w:numId w:val="8"/>
        </w:numPr>
        <w:rPr/>
      </w:pPr>
      <w:r>
        <w:rPr/>
        <w:t>Uusimispyyntö reseptikeskukseen</w:t>
      </w:r>
    </w:p>
    <w:p>
      <w:pPr>
        <w:pStyle w:val="Normal"/>
        <w:numPr>
          <w:ilvl w:val="0"/>
          <w:numId w:val="8"/>
        </w:numPr>
        <w:rPr/>
      </w:pPr>
      <w:r>
        <w:rPr/>
        <w:t>Uusi lääkemääräys (uusimispyynnöstä odotettava kuittaus ennen uuden lääkemääräyksen lähettämistä)</w:t>
      </w:r>
    </w:p>
    <w:p>
      <w:pPr>
        <w:pStyle w:val="Normal"/>
        <w:rPr/>
      </w:pPr>
      <w:r>
        <w:rPr/>
      </w:r>
    </w:p>
    <w:p>
      <w:pPr>
        <w:pStyle w:val="Normal"/>
        <w:rPr/>
      </w:pPr>
      <w:r>
        <w:rPr/>
        <w:t>Silloin kun uusimispyyntö hylätään, lähetetään uusimispyynnön käsittelyviesti, jolla uusimispyynnön tilaksi muutetaan hylätty.</w:t>
      </w:r>
    </w:p>
    <w:p>
      <w:pPr>
        <w:pStyle w:val="Normal"/>
        <w:rPr/>
      </w:pPr>
      <w:r>
        <w:rPr/>
      </w:r>
    </w:p>
    <w:p>
      <w:pPr>
        <w:pStyle w:val="Normal"/>
        <w:rPr/>
      </w:pPr>
      <w:r>
        <w:rPr/>
      </w:r>
    </w:p>
    <w:p>
      <w:pPr>
        <w:pStyle w:val="Heading2"/>
        <w:rPr/>
      </w:pPr>
      <w:bookmarkStart w:id="65" w:name="__RefHeading___Toc443208404"/>
      <w:bookmarkEnd w:id="65"/>
      <w:r>
        <w:rPr/>
        <w:t>Rakenteinen muoto</w:t>
      </w:r>
    </w:p>
    <w:p>
      <w:pPr>
        <w:pStyle w:val="Normal"/>
        <w:rPr/>
      </w:pPr>
      <w:r>
        <w:rPr/>
      </w:r>
    </w:p>
    <w:p>
      <w:pPr>
        <w:pStyle w:val="Normal"/>
        <w:rPr/>
      </w:pPr>
      <w:r>
        <w:rPr/>
        <w:t>Rakenne on samanlainen yhden act:in toteutus kuin varsinaiselle uusimispyynnölle ja vastauksessa palautetaan vastaavat tiedot kuin mitä on varsinaisessa uusimispyynnössä. Act:in code on nyt kuitenkin 9 ja moodCode=”PRMS”.</w:t>
      </w:r>
    </w:p>
    <w:p>
      <w:pPr>
        <w:pStyle w:val="Normal"/>
        <w:rPr/>
      </w:pPr>
      <w:r>
        <w:rPr/>
      </w:r>
    </w:p>
    <w:p>
      <w:pPr>
        <w:pStyle w:val="Normal"/>
        <w:rPr/>
      </w:pPr>
      <w:r>
        <w:rPr/>
        <w:t>Lisäksi &lt;entryRelationship&gt;&lt;observation&gt;-toistumaan lisätään seuraavat tiedot:</w:t>
      </w:r>
    </w:p>
    <w:p>
      <w:pPr>
        <w:pStyle w:val="Normal"/>
        <w:rPr/>
      </w:pPr>
      <w:r>
        <w:rPr/>
      </w:r>
    </w:p>
    <w:tbl>
      <w:tblPr>
        <w:tblW w:w="9430" w:type="dxa"/>
        <w:jc w:val="left"/>
        <w:tblInd w:w="-5" w:type="dxa"/>
        <w:tblLayout w:type="fixed"/>
        <w:tblCellMar>
          <w:top w:w="0" w:type="dxa"/>
          <w:left w:w="70" w:type="dxa"/>
          <w:bottom w:w="0" w:type="dxa"/>
          <w:right w:w="70" w:type="dxa"/>
        </w:tblCellMar>
      </w:tblPr>
      <w:tblGrid>
        <w:gridCol w:w="1316"/>
        <w:gridCol w:w="1822"/>
        <w:gridCol w:w="1231"/>
        <w:gridCol w:w="2856"/>
        <w:gridCol w:w="1293"/>
        <w:gridCol w:w="912"/>
      </w:tblGrid>
      <w:tr>
        <w:trPr/>
        <w:tc>
          <w:tcPr>
            <w:tcW w:w="1316" w:type="dxa"/>
            <w:tcBorders>
              <w:top w:val="single" w:sz="4" w:space="0" w:color="000000"/>
              <w:left w:val="single" w:sz="4"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kenttäkoodi</w:t>
            </w:r>
          </w:p>
        </w:tc>
        <w:tc>
          <w:tcPr>
            <w:tcW w:w="1822"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tiedon nimi</w:t>
            </w:r>
          </w:p>
        </w:tc>
        <w:tc>
          <w:tcPr>
            <w:tcW w:w="1231"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HL7-tietotyyppi</w:t>
            </w:r>
          </w:p>
        </w:tc>
        <w:tc>
          <w:tcPr>
            <w:tcW w:w="2856"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esimerkki</w:t>
            </w:r>
          </w:p>
        </w:tc>
        <w:tc>
          <w:tcPr>
            <w:tcW w:w="1293"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huom</w:t>
            </w:r>
          </w:p>
        </w:tc>
        <w:tc>
          <w:tcPr>
            <w:tcW w:w="912" w:type="dxa"/>
            <w:tcBorders>
              <w:top w:val="single" w:sz="4" w:space="0" w:color="000000"/>
              <w:left w:val="single" w:sz="6" w:space="0" w:color="000000"/>
              <w:bottom w:val="single" w:sz="6" w:space="0" w:color="000000"/>
              <w:right w:val="single" w:sz="4"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pituus</w:t>
            </w:r>
          </w:p>
        </w:tc>
      </w:tr>
      <w:tr>
        <w:trPr/>
        <w:tc>
          <w:tcPr>
            <w:tcW w:w="1316"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115</w:t>
            </w:r>
          </w:p>
        </w:tc>
        <w:tc>
          <w:tcPr>
            <w:tcW w:w="182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ohje kansalaiselle jatkosta</w:t>
            </w:r>
          </w:p>
        </w:tc>
        <w:tc>
          <w:tcPr>
            <w:tcW w:w="1231"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w:t>
            </w:r>
          </w:p>
        </w:tc>
        <w:tc>
          <w:tcPr>
            <w:tcW w:w="285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 xml:space="preserve">&lt;value xsi:type="CE"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 xml:space="preserve">code=""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displayName=””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"1.2.246.537.5.40108.2006"</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/&gt;</w:t>
            </w:r>
          </w:p>
        </w:tc>
        <w:tc>
          <w:tcPr>
            <w:tcW w:w="1293"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Ei käytössä toistaiseksi</w:t>
            </w:r>
          </w:p>
        </w:tc>
        <w:tc>
          <w:tcPr>
            <w:tcW w:w="912"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316"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111</w:t>
            </w:r>
          </w:p>
        </w:tc>
        <w:tc>
          <w:tcPr>
            <w:tcW w:w="182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uusimispyynnön tila</w:t>
            </w:r>
          </w:p>
        </w:tc>
        <w:tc>
          <w:tcPr>
            <w:tcW w:w="1231"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w:t>
            </w:r>
          </w:p>
        </w:tc>
        <w:tc>
          <w:tcPr>
            <w:tcW w:w="285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 xml:space="preserve">&lt;value xsi:type="CE"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code=""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displayName=””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"1.2.246.537.5.40106.2006"</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/&gt;</w:t>
            </w:r>
          </w:p>
        </w:tc>
        <w:tc>
          <w:tcPr>
            <w:tcW w:w="1293"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c>
          <w:tcPr>
            <w:tcW w:w="912"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316"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114</w:t>
            </w:r>
          </w:p>
        </w:tc>
        <w:tc>
          <w:tcPr>
            <w:tcW w:w="182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lääkärin kirjoittama perustelu</w:t>
            </w:r>
          </w:p>
        </w:tc>
        <w:tc>
          <w:tcPr>
            <w:tcW w:w="1231"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ST</w:t>
            </w:r>
          </w:p>
        </w:tc>
        <w:tc>
          <w:tcPr>
            <w:tcW w:w="285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293"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912"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xml:space="preserve">max 100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mkiä</w:t>
            </w:r>
          </w:p>
        </w:tc>
      </w:tr>
      <w:tr>
        <w:trPr/>
        <w:tc>
          <w:tcPr>
            <w:tcW w:w="1316"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130</w:t>
            </w:r>
          </w:p>
        </w:tc>
        <w:tc>
          <w:tcPr>
            <w:tcW w:w="182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lääkärin antama viesti apteekille</w:t>
            </w:r>
          </w:p>
        </w:tc>
        <w:tc>
          <w:tcPr>
            <w:tcW w:w="1231"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ST</w:t>
            </w:r>
          </w:p>
        </w:tc>
        <w:tc>
          <w:tcPr>
            <w:tcW w:w="285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293"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912"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300 mkiä</w:t>
            </w:r>
          </w:p>
        </w:tc>
      </w:tr>
      <w:tr>
        <w:trPr/>
        <w:tc>
          <w:tcPr>
            <w:tcW w:w="1316" w:type="dxa"/>
            <w:tcBorders>
              <w:top w:val="single" w:sz="6" w:space="0" w:color="000000"/>
              <w:left w:val="single" w:sz="4"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131</w:t>
            </w:r>
          </w:p>
        </w:tc>
        <w:tc>
          <w:tcPr>
            <w:tcW w:w="1822"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tieto potilaan informoinnista</w:t>
            </w:r>
          </w:p>
        </w:tc>
        <w:tc>
          <w:tcPr>
            <w:tcW w:w="1231"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c>
          <w:tcPr>
            <w:tcW w:w="2856"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value=”true”/&gt;</w:t>
            </w:r>
          </w:p>
        </w:tc>
        <w:tc>
          <w:tcPr>
            <w:tcW w:w="1293"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true, jos informoitu,</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pakollinen</w:t>
            </w:r>
          </w:p>
        </w:tc>
        <w:tc>
          <w:tcPr>
            <w:tcW w:w="912" w:type="dxa"/>
            <w:tcBorders>
              <w:top w:val="single" w:sz="6" w:space="0" w:color="000000"/>
              <w:left w:val="single" w:sz="6" w:space="0" w:color="000000"/>
              <w:bottom w:val="single" w:sz="4"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bl>
    <w:p>
      <w:pPr>
        <w:pStyle w:val="Normal"/>
        <w:rPr/>
      </w:pPr>
      <w:r>
        <w:rPr/>
      </w:r>
    </w:p>
    <w:p>
      <w:pPr>
        <w:pStyle w:val="Normal"/>
        <w:rPr/>
      </w:pPr>
      <w:r>
        <w:rPr/>
      </w:r>
    </w:p>
    <w:p>
      <w:pPr>
        <w:pStyle w:val="Normal"/>
        <w:rPr/>
      </w:pPr>
      <w:r>
        <w:rPr/>
        <w:t>Jos potilaskertomusjärjestelmän kautta on informoitu potilasta uusimispyynnön hylkäyksestä esim. tekstiviestillä, niin silloin reseptikeskukseen lähetetään tieto siitä. Muussa tapauksessa reseptikeskus informoi potilasta uusimispyynnön tuloksesta (hyväksytty / hylätty). Tieto on pakollinen.</w:t>
      </w:r>
    </w:p>
    <w:p>
      <w:pPr>
        <w:pStyle w:val="Normal"/>
        <w:rPr/>
      </w:pPr>
      <w:r>
        <w:rPr/>
      </w:r>
    </w:p>
    <w:p>
      <w:pPr>
        <w:pStyle w:val="Normal"/>
        <w:rPr/>
      </w:pPr>
      <w:r>
        <w:rPr/>
        <w:t>Uusimispyynnön hylkäyksestä potilaalle lähetettävään tekstiviestiin organisaation puhelinnumero poimitaan uusimispyynnön vastaussanomalta. Potilastietojärjestelmän tulee huolehtia siitä, että uusimispyynnön vastaussanomaan tulee oikeat organisaation tiedot mukaan lukien organisaation puhelinnumero.</w:t>
      </w:r>
      <w:r>
        <w:br w:type="page"/>
      </w:r>
    </w:p>
    <w:p>
      <w:pPr>
        <w:pStyle w:val="Normal"/>
        <w:rPr/>
      </w:pPr>
      <w:r>
        <w:rPr/>
      </w:r>
    </w:p>
    <w:p>
      <w:pPr>
        <w:pStyle w:val="Heading1"/>
        <w:rPr/>
      </w:pPr>
      <w:bookmarkStart w:id="66" w:name="__RefHeading___Toc443208405"/>
      <w:bookmarkEnd w:id="66"/>
      <w:r>
        <w:rPr/>
        <w:t>Lääkemääräyksen toimitus</w:t>
      </w:r>
    </w:p>
    <w:p>
      <w:pPr>
        <w:pStyle w:val="Normal"/>
        <w:rPr/>
      </w:pPr>
      <w:r>
        <w:rPr/>
      </w:r>
    </w:p>
    <w:p>
      <w:pPr>
        <w:pStyle w:val="Normal"/>
        <w:rPr/>
      </w:pPr>
      <w:r>
        <w:rPr/>
        <w:t xml:space="preserve">Potilaskertomusrakenne on selitetty  luvussa 2 ja sen on sama kuin muillekin lääkemääräykseen liittyville sanomille. </w:t>
      </w:r>
    </w:p>
    <w:p>
      <w:pPr>
        <w:pStyle w:val="Normal"/>
        <w:rPr/>
      </w:pPr>
      <w:r>
        <w:rPr/>
      </w:r>
    </w:p>
    <w:p>
      <w:pPr>
        <w:pStyle w:val="Heading2"/>
        <w:rPr/>
      </w:pPr>
      <w:bookmarkStart w:id="67" w:name="__RefHeading___Toc443208406"/>
      <w:bookmarkEnd w:id="67"/>
      <w:r>
        <w:rPr/>
        <w:t>Lääkemääräyksen toimituksen rakenteisen muodon periaatteet</w:t>
      </w:r>
    </w:p>
    <w:p>
      <w:pPr>
        <w:pStyle w:val="Normal"/>
        <w:rPr/>
      </w:pPr>
      <w:r>
        <w:rPr/>
      </w:r>
    </w:p>
    <w:p>
      <w:pPr>
        <w:pStyle w:val="Normal"/>
        <w:rPr/>
      </w:pPr>
      <w:r>
        <w:rPr/>
      </w:r>
    </w:p>
    <w:p>
      <w:pPr>
        <w:pStyle w:val="Normal"/>
        <w:rPr/>
      </w:pPr>
      <w:r>
        <w:rPr/>
        <w:t>Rakenteinen muoto on tehty siten, että kaikki entryt (computable structures) sijaitsevat yhden ainoan sectionin alla (jonka text-osuudessa on näyttömuoto). Entryt on määritelty siten, että jokaisen entryn alla on organizer-rakenne. Organizerit ovat seuraavat:</w:t>
      </w:r>
    </w:p>
    <w:p>
      <w:pPr>
        <w:pStyle w:val="Normal"/>
        <w:rPr/>
      </w:pPr>
      <w:r>
        <w:rPr/>
      </w:r>
    </w:p>
    <w:p>
      <w:pPr>
        <w:pStyle w:val="Normal"/>
        <w:rPr/>
      </w:pPr>
      <w:r>
        <w:rPr/>
        <w:t>code=100:</w:t>
        <w:tab/>
        <w:t>lääkevalmisteen ja pakkauksen tiedot ja toimituksen perustiedot</w:t>
      </w:r>
    </w:p>
    <w:p>
      <w:pPr>
        <w:pStyle w:val="Normal"/>
        <w:rPr/>
      </w:pPr>
      <w:r>
        <w:rPr/>
        <w:t>code=4:</w:t>
        <w:tab/>
        <w:t>lääkkeen vaikuttavat ainesosat (apteekin valmisteille ja huumeille)</w:t>
      </w:r>
    </w:p>
    <w:p>
      <w:pPr>
        <w:pStyle w:val="Normal"/>
        <w:rPr/>
      </w:pPr>
      <w:r>
        <w:rPr/>
        <w:t>code=10:</w:t>
        <w:tab/>
        <w:t>lääkkeen muut ainesosat (apteekin valmisteille)</w:t>
      </w:r>
    </w:p>
    <w:p>
      <w:pPr>
        <w:pStyle w:val="Normal"/>
        <w:rPr/>
      </w:pPr>
      <w:r>
        <w:rPr/>
        <w:t>code=104:</w:t>
        <w:tab/>
        <w:t>toimituksen muut tiedot</w:t>
      </w:r>
    </w:p>
    <w:p>
      <w:pPr>
        <w:pStyle w:val="Normal"/>
        <w:rPr/>
      </w:pPr>
      <w:r>
        <w:rPr/>
      </w:r>
    </w:p>
    <w:p>
      <w:pPr>
        <w:pStyle w:val="Normal"/>
        <w:rPr/>
      </w:pPr>
      <w:r>
        <w:rPr/>
        <w:t>Vaikuttavat ainesosat on käsitelty kappaleessa 4.3 ja muut ainesosat kappaleessa 4.4 varsinaisen lääkemääräyksen määrittelyosuudessa. Käytämme toimitussanomassa samoja rakenteita, joten niitä ei toisteta. Lääkevalmisteen ja pakkauksen tiedot ja toimituksen tiedot vastaavat monelta osalta lääkemääräyksen vastaavaa määrittelyä (organizeria),  mutta koska merkittäviä erojakin on, on koko rakenne kuvattu tässä uudestaan. Lisäksi tässä osuudessa on kuvattu toimituksen muut tiedot.</w:t>
      </w:r>
      <w:r>
        <w:br w:type="page"/>
      </w:r>
    </w:p>
    <w:p>
      <w:pPr>
        <w:pStyle w:val="Normal"/>
        <w:rPr/>
      </w:pPr>
      <w:r>
        <w:rPr/>
      </w:r>
    </w:p>
    <w:p>
      <w:pPr>
        <w:pStyle w:val="Heading2"/>
        <w:rPr/>
      </w:pPr>
      <w:bookmarkStart w:id="68" w:name="__RefHeading___Toc443208407"/>
      <w:bookmarkEnd w:id="68"/>
      <w:r>
        <w:rPr/>
        <w:t>Lääkevalmisteen ja pakkauksen tiedot sekä toimituksen perustiedot</w:t>
      </w:r>
    </w:p>
    <w:p>
      <w:pPr>
        <w:pStyle w:val="Normal"/>
        <w:rPr/>
      </w:pPr>
      <w:r>
        <w:rPr/>
      </w:r>
    </w:p>
    <w:p>
      <w:pPr>
        <w:pStyle w:val="Heading3"/>
        <w:ind w:left="1134" w:hanging="1134"/>
        <w:rPr/>
      </w:pPr>
      <w:bookmarkStart w:id="69" w:name="__RefHeading___Toc443208408"/>
      <w:bookmarkEnd w:id="69"/>
      <w:r>
        <w:rPr/>
        <w:t>Tietojen yhteenveto</w:t>
      </w:r>
    </w:p>
    <w:p>
      <w:pPr>
        <w:pStyle w:val="Normal"/>
        <w:rPr/>
      </w:pPr>
      <w:r>
        <w:rPr/>
      </w:r>
    </w:p>
    <w:p>
      <w:pPr>
        <w:pStyle w:val="Normal"/>
        <w:rPr>
          <w:u w:val="single"/>
        </w:rPr>
      </w:pPr>
      <w:r>
        <w:rPr>
          <w:u w:val="single"/>
        </w:rPr>
        <w:t>Tiedot (suluissa reseptiprojektin viitekoodi)</w:t>
      </w:r>
    </w:p>
    <w:p>
      <w:pPr>
        <w:pStyle w:val="Normal"/>
        <w:rPr>
          <w:u w:val="single"/>
        </w:rPr>
      </w:pPr>
      <w:r>
        <w:rPr>
          <w:u w:val="single"/>
        </w:rPr>
      </w:r>
    </w:p>
    <w:tbl>
      <w:tblPr>
        <w:tblW w:w="8388" w:type="dxa"/>
        <w:jc w:val="left"/>
        <w:tblInd w:w="-113" w:type="dxa"/>
        <w:tblLayout w:type="fixed"/>
        <w:tblCellMar>
          <w:top w:w="0" w:type="dxa"/>
          <w:left w:w="108" w:type="dxa"/>
          <w:bottom w:w="0" w:type="dxa"/>
          <w:right w:w="108" w:type="dxa"/>
        </w:tblCellMar>
      </w:tblPr>
      <w:tblGrid>
        <w:gridCol w:w="3768"/>
        <w:gridCol w:w="2631"/>
        <w:gridCol w:w="1989"/>
      </w:tblGrid>
      <w:tr>
        <w:trPr/>
        <w:tc>
          <w:tcPr>
            <w:tcW w:w="3768"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Tiedot</w:t>
            </w:r>
          </w:p>
        </w:tc>
        <w:tc>
          <w:tcPr>
            <w:tcW w:w="2631"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Pituus</w:t>
            </w:r>
          </w:p>
        </w:tc>
        <w:tc>
          <w:tcPr>
            <w:tcW w:w="1989"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Pakollisuus</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lääkeaineen vahvuus ja vahvuuden yksikkö (2.10)</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highlight w:val="white"/>
              </w:rPr>
              <w:t>lääkevalmisteen ATC-koodi</w:t>
            </w:r>
            <w:r>
              <w:rPr/>
              <w:t xml:space="preserve"> (2.12)</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9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highlight w:val="white"/>
              </w:rPr>
              <w:t>ATC-koodin mukainen nimi</w:t>
            </w:r>
            <w:r>
              <w:rPr/>
              <w:t xml:space="preserve"> (2.12)</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 xml:space="preserve">lääkevalmisteen koodaamaton nimi (2.3)  </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pakkauksien lukumäärä (2.6)</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5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pakkauskoko (2.8)</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pakkauskoon yksikkö (2.9)</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16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VNR-koodi (2.2)</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13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valmisteen  laji on 1</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kauppanimi (2.3)</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valmisteen  laji on 1</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koodaamaton kauppanimi (2.3)</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lääketietokannan valmisteella, jos valmisteella ei ole VNR-koodia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lääketietokannan mukainen laji</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10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POISTETTU</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lääkemuoto (2.11)</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lääketietokannan valmiste)</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osapakkaus</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(boolean)</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toimitetaan osapakkaus</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selitys koostumuksesta ja vapaa teksti  (2.14, 2.17)</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360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lääketietokannan ulkopuolinen valmiste(21)</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50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kyseessä on lääketietokannan ulkopuolinen valmiste</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toimituspäivä (101)</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(timestamp)</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farmaseutin/proviisorin nimi (102.1)</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100 + 100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farmaseutin/proviisorin terhikkitunnus</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(11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farmaseutin/proviisorin ammattioikeus</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4 + max 70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farmasian opiskelijan nimi (110)</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100 + 100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kyseessä opiskelija)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farmasian opiskelijan terhikkitunnus</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(11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kyseessä opiskelija)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farmasian opiskelijan ammattioikeus</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4 + max 70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kyseessä opiskelija)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organisaation tunnus (103.1)</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60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organisaation nimi (103.2)</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100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organisaation osoite (103.3)</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organisaation puhelinnumero (103.4)</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30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organisaation sähköposti (103.5)</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50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 xml:space="preserve">toimituksen kohteena olevan lääkemääräyksen id () </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60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toimituksen id (1)</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60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myyntiluvan haltija (2.13)</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(lääketietokannan valmisteilla)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toimitettu määrä (6)</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5 + max 10 mkiä= value ja unit)</w:t>
            </w:r>
          </w:p>
          <w:p>
            <w:pPr>
              <w:pStyle w:val="Normal"/>
              <w:rPr/>
            </w:pPr>
            <w:r>
              <w:rPr/>
              <w:t>(max 10 + 20 mkiä = unit ja originalText),</w:t>
            </w:r>
          </w:p>
          <w:p>
            <w:pPr>
              <w:pStyle w:val="Normal"/>
              <w:rPr/>
            </w:pPr>
            <w:r>
              <w:rPr/>
              <w:t>(max 80 mkiä = text)</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jäljellä oleva määrä (11)</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5 + max 10 mkiä= value ja unit)</w:t>
            </w:r>
          </w:p>
          <w:p>
            <w:pPr>
              <w:pStyle w:val="Normal"/>
              <w:rPr/>
            </w:pPr>
            <w:r>
              <w:rPr/>
              <w:t>(max 10 + 20 mkiä = unit ja originalText),</w:t>
            </w:r>
          </w:p>
          <w:p>
            <w:pPr>
              <w:pStyle w:val="Normal"/>
              <w:rPr/>
            </w:pPr>
            <w:r>
              <w:rPr/>
              <w:t>(max 80 mkiä = text)</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pakkauskoko tekstimuodossa</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 jos reseptin tyyppi on 1</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pakkauskoon kerroin</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reseptin tyyppi on 1 ja tieto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apteekissa valmistettavan lääkkeen osoitin</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boolean</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kyseessä on apteekissa valmistettava lääke</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laite (127/)</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tieto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säilytysastia (128/)</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tieto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valmisteen laji (164/)</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koodikenttä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bl>
    <w:p>
      <w:pPr>
        <w:pStyle w:val="Normal"/>
        <w:rPr/>
      </w:pPr>
      <w:r>
        <w:rPr/>
      </w:r>
    </w:p>
    <w:p>
      <w:pPr>
        <w:pStyle w:val="Normal"/>
        <w:rPr/>
      </w:pPr>
      <w:r>
        <w:rPr/>
        <w:t>Tiedot esitetään &lt;entry&gt;&lt;organizer&gt;-rakenteella, jossa organizerin koodi on 100 (lääkityslistan kenttäkoodi).</w:t>
      </w:r>
    </w:p>
    <w:p>
      <w:pPr>
        <w:pStyle w:val="Normal"/>
        <w:rPr/>
      </w:pPr>
      <w:r>
        <w:rPr/>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organizer</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classCode</w:t>
      </w:r>
      <w:r>
        <w:rPr>
          <w:rStyle w:val="XMLBlue"/>
          <w:highlight w:val="white"/>
          <w:lang w:val="en-GB"/>
        </w:rPr>
        <w:t>="</w:t>
      </w:r>
      <w:r>
        <w:rPr>
          <w:rStyle w:val="XMLBlack"/>
          <w:highlight w:val="white"/>
          <w:lang w:val="en-GB"/>
        </w:rPr>
        <w:t>CLUSTER</w:t>
      </w:r>
      <w:r>
        <w:rPr>
          <w:rStyle w:val="XMLBlue"/>
          <w:highlight w:val="white"/>
          <w:lang w:val="en-GB"/>
        </w:rPr>
        <w:t>"</w:t>
      </w:r>
      <w:r>
        <w:rPr>
          <w:rStyle w:val="XMLRed"/>
          <w:highlight w:val="white"/>
          <w:lang w:val="en-GB"/>
        </w:rPr>
        <w:t xml:space="preserve"> 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code</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w:t>
      </w:r>
      <w:r>
        <w:rPr>
          <w:rStyle w:val="XMLBlue"/>
          <w:highlight w:val="white"/>
        </w:rPr>
        <w:t>="</w:t>
      </w:r>
      <w:r>
        <w:rPr>
          <w:rStyle w:val="XMLBlack"/>
          <w:highlight w:val="white"/>
        </w:rPr>
        <w:t>100</w:t>
      </w:r>
      <w:r>
        <w:rPr>
          <w:rStyle w:val="XMLBlue"/>
          <w:highlight w:val="white"/>
        </w:rPr>
        <w:t>"</w:t>
      </w:r>
      <w:r>
        <w:rPr>
          <w:rStyle w:val="XMLRed"/>
          <w:highlight w:val="white"/>
        </w:rPr>
        <w:t xml:space="preserve"> codeSystem</w:t>
      </w:r>
      <w:r>
        <w:rPr>
          <w:rStyle w:val="XMLBlue"/>
          <w:highlight w:val="white"/>
        </w:rPr>
        <w:t>="</w:t>
      </w:r>
      <w:r>
        <w:rPr>
          <w:rStyle w:val="XMLBlack"/>
          <w:highlight w:val="white"/>
        </w:rPr>
        <w:t>1.2.246.537.6.12.2002.126</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codeSystemName</w:t>
      </w:r>
      <w:r>
        <w:rPr>
          <w:rStyle w:val="XMLBlue"/>
          <w:highlight w:val="white"/>
        </w:rPr>
        <w:t>="</w:t>
      </w:r>
      <w:r>
        <w:rPr>
          <w:rStyle w:val="XMLBlack"/>
          <w:highlight w:val="white"/>
        </w:rPr>
        <w:t>Lääkityslista</w:t>
      </w:r>
      <w:r>
        <w:rPr>
          <w:rStyle w:val="XMLBlue"/>
          <w:highlight w:val="white"/>
        </w:rPr>
        <w:t>"</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displayName</w:t>
      </w:r>
      <w:r>
        <w:rPr>
          <w:rStyle w:val="XMLBlue"/>
          <w:highlight w:val="white"/>
        </w:rPr>
        <w:t>="</w:t>
      </w:r>
      <w:r>
        <w:rPr>
          <w:rStyle w:val="XMLBlack"/>
          <w:highlight w:val="white"/>
        </w:rPr>
        <w:t>Lääkevalmisteen ja pakkauksen sekä toimituksen perustiedot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Blue"/>
          <w:color w:val="993300"/>
          <w:highlight w:val="white"/>
          <w:lang w:val="en-GB"/>
        </w:rPr>
        <w:t>statusCode</w:t>
      </w:r>
      <w:r>
        <w:rPr>
          <w:rStyle w:val="XMLBlue"/>
          <w:highlight w:val="white"/>
          <w:lang w:val="en-GB"/>
        </w:rPr>
        <w:t xml:space="preserve"> </w:t>
      </w:r>
      <w:r>
        <w:rPr>
          <w:rStyle w:val="XMLBlue"/>
          <w:color w:val="FF0000"/>
          <w:highlight w:val="white"/>
          <w:lang w:val="en-GB"/>
        </w:rPr>
        <w:t>code</w:t>
      </w:r>
      <w:r>
        <w:rPr>
          <w:rStyle w:val="XMLBlue"/>
          <w:highlight w:val="white"/>
          <w:lang w:val="en-GB"/>
        </w:rPr>
        <w:t>=”</w:t>
      </w:r>
      <w:r>
        <w:rPr>
          <w:rStyle w:val="XMLBlue"/>
          <w:color w:val="000000"/>
          <w:highlight w:val="white"/>
          <w:lang w:val="en-GB"/>
        </w:rPr>
        <w:t>completed</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highlight w:val="white"/>
        </w:rPr>
      </w:r>
    </w:p>
    <w:p>
      <w:pPr>
        <w:pStyle w:val="Heading3"/>
        <w:ind w:left="1134" w:hanging="1134"/>
        <w:rPr/>
      </w:pPr>
      <w:bookmarkStart w:id="70" w:name="__RefHeading___Toc443208409"/>
      <w:bookmarkEnd w:id="70"/>
      <w:r>
        <w:rPr/>
        <w:t>Lääkeaineen vahvuus, koostumus ja ajankohta</w:t>
      </w:r>
    </w:p>
    <w:p>
      <w:pPr>
        <w:pStyle w:val="Normal"/>
        <w:rPr/>
      </w:pPr>
      <w:r>
        <w:rPr/>
      </w:r>
    </w:p>
    <w:p>
      <w:pPr>
        <w:pStyle w:val="Normal"/>
        <w:rPr/>
      </w:pPr>
      <w:r>
        <w:rPr/>
        <w:t>Organizer-rakenteessa pääluokka on SubstanceAdministration. SubstanceAdministrationin pakollinen classCode saa schemassa vakioarvon ”SBADM”, joten sitä ei tarvitse erikseen ilmoittaa. MoodCode saa arvon ”EVN” ja se pitää erikseen ilmoittaa.</w:t>
      </w:r>
    </w:p>
    <w:p>
      <w:pPr>
        <w:pStyle w:val="Normal"/>
        <w:rPr/>
      </w:pPr>
      <w:r>
        <w:rPr/>
      </w:r>
    </w:p>
    <w:p>
      <w:pPr>
        <w:pStyle w:val="Normal"/>
        <w:rPr/>
      </w:pPr>
      <w:r>
        <w:rPr/>
        <w:t xml:space="preserve">Tässä luokassa ilmoitetaan </w:t>
      </w:r>
      <w:r>
        <w:rPr>
          <w:b/>
          <w:bCs/>
        </w:rPr>
        <w:t>lääkeaineen vahvuus</w:t>
      </w:r>
      <w:r>
        <w:rPr/>
        <w:t xml:space="preserve"> elementillä doseQuantity. Vahvuuden ilmoittamiseen käytetään rakennetta &lt;translation&gt;&lt;originalText&gt; (pituus max 80 mkiä). </w:t>
      </w:r>
    </w:p>
    <w:p>
      <w:pPr>
        <w:pStyle w:val="Normal"/>
        <w:rPr/>
      </w:pPr>
      <w:r>
        <w:rPr/>
      </w:r>
    </w:p>
    <w:p>
      <w:pPr>
        <w:pStyle w:val="Normal"/>
        <w:rPr/>
      </w:pPr>
      <w:r>
        <w:rPr/>
        <w:t>Center-elementin attribuutit value (vahvuus) ja unit (yksikkö) ei ole käytössä, koska lääketietokannasta löytyy valmisteen vahvuus vain tekstimuotoisena. Vahvuus on enintään 80 numeroa ja yksikkö enintään 80 merkkiä.</w:t>
      </w:r>
    </w:p>
    <w:p>
      <w:pPr>
        <w:pStyle w:val="Normal"/>
        <w:rPr/>
      </w:pPr>
      <w:r>
        <w:rPr/>
      </w:r>
    </w:p>
    <w:p>
      <w:pPr>
        <w:pStyle w:val="Normal"/>
        <w:rPr>
          <w:lang w:val="pt-BR"/>
        </w:rPr>
      </w:pPr>
      <w:r>
        <w:rPr>
          <w:lang w:val="pt-BR"/>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pt-BR"/>
        </w:rPr>
      </w:pPr>
      <w:r>
        <w:rPr>
          <w:highlight w:val="white"/>
          <w:lang w:val="pt-B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doseQuantity</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ab/>
        <w:tab/>
        <w:tab/>
      </w:r>
      <w:r>
        <w:rPr>
          <w:rStyle w:val="XMLBlue"/>
          <w:highlight w:val="white"/>
          <w:lang w:val="en-GB"/>
        </w:rPr>
        <w:t>&lt;</w:t>
      </w:r>
      <w:r>
        <w:rPr>
          <w:rStyle w:val="XMLBrown"/>
          <w:highlight w:val="white"/>
          <w:lang w:val="en-GB"/>
        </w:rPr>
        <w:t>translation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tab/>
        <w:t>&lt;</w:t>
      </w:r>
      <w:r>
        <w:rPr>
          <w:rStyle w:val="XMLBrown"/>
          <w:highlight w:val="white"/>
          <w:lang w:val="en-GB"/>
        </w:rPr>
        <w:t>originalText</w:t>
      </w:r>
      <w:r>
        <w:rPr>
          <w:rStyle w:val="XMLBlue"/>
          <w:highlight w:val="white"/>
          <w:lang w:val="en-GB"/>
        </w:rPr>
        <w:t>&gt;</w:t>
      </w:r>
      <w:r>
        <w:rPr>
          <w:rStyle w:val="XMLBlue"/>
          <w:color w:val="000000"/>
          <w:highlight w:val="white"/>
          <w:lang w:val="en-GB"/>
        </w:rPr>
        <w:t>600 mg</w:t>
      </w:r>
      <w:r>
        <w:rPr>
          <w:rStyle w:val="XMLBlue"/>
          <w:highlight w:val="white"/>
          <w:lang w:val="en-GB"/>
        </w:rPr>
        <w:t>&lt;/</w:t>
      </w:r>
      <w:r>
        <w:rPr>
          <w:rStyle w:val="XMLBrown"/>
          <w:highlight w:val="white"/>
          <w:lang w:val="en-GB"/>
        </w:rPr>
        <w:t>originalText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r>
      <w:r>
        <w:rPr>
          <w:rStyle w:val="XMLBlue"/>
          <w:highlight w:val="white"/>
          <w:lang w:val="en-US"/>
        </w:rPr>
        <w:t>&lt;/</w:t>
      </w:r>
      <w:r>
        <w:rPr>
          <w:rStyle w:val="XMLBrown"/>
          <w:highlight w:val="white"/>
          <w:lang w:val="en-US"/>
        </w:rPr>
        <w:t>translation</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doseQuantity</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pt-BR"/>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rFonts w:cs="Times New Roman"/>
          <w:color w:val="000000"/>
          <w:highlight w:val="white"/>
        </w:rPr>
        <w:t>tai</w:t>
      </w:r>
      <w:r>
        <w:rPr>
          <w:rStyle w:val="XMLBlue"/>
          <w:rFonts w:cs="Times New Roman"/>
          <w:b/>
          <w:color w:val="000000"/>
          <w:highlight w:val="white"/>
        </w:rPr>
        <w:t xml:space="preserve"> (ei käytössä toistaiseksi)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b/>
          <w:b/>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pt-BR"/>
        </w:rPr>
        <w:t>&lt;</w:t>
      </w:r>
      <w:r>
        <w:rPr>
          <w:rStyle w:val="XMLDarkRed"/>
          <w:highlight w:val="white"/>
          <w:lang w:val="pt-BR"/>
        </w:rPr>
        <w:t>doseQuantity</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pt-BR"/>
        </w:rPr>
      </w:pPr>
      <w:r>
        <w:rPr>
          <w:rStyle w:val="XMLBlack"/>
          <w:highlight w:val="white"/>
          <w:lang w:val="pt-BR"/>
        </w:rPr>
        <w:tab/>
        <w:tab/>
        <w:tab/>
      </w:r>
      <w:r>
        <w:rPr>
          <w:rStyle w:val="XMLBlue"/>
          <w:highlight w:val="white"/>
          <w:lang w:val="pt-BR"/>
        </w:rPr>
        <w:t>&lt;</w:t>
      </w:r>
      <w:r>
        <w:rPr>
          <w:rStyle w:val="XMLDarkRed"/>
          <w:highlight w:val="white"/>
          <w:lang w:val="pt-BR"/>
        </w:rPr>
        <w:t>center</w:t>
      </w:r>
      <w:r>
        <w:rPr>
          <w:rStyle w:val="XMLRed"/>
          <w:highlight w:val="white"/>
          <w:lang w:val="pt-BR"/>
        </w:rPr>
        <w:t xml:space="preserve"> value</w:t>
      </w:r>
      <w:r>
        <w:rPr>
          <w:rStyle w:val="XMLBlue"/>
          <w:highlight w:val="white"/>
          <w:lang w:val="pt-BR"/>
        </w:rPr>
        <w:t>="</w:t>
      </w:r>
      <w:r>
        <w:rPr>
          <w:rStyle w:val="XMLBlack"/>
          <w:highlight w:val="white"/>
          <w:lang w:val="pt-BR"/>
        </w:rPr>
        <w:t>600</w:t>
      </w:r>
      <w:r>
        <w:rPr>
          <w:rStyle w:val="XMLBlue"/>
          <w:highlight w:val="white"/>
          <w:lang w:val="pt-BR"/>
        </w:rPr>
        <w:t>"</w:t>
      </w:r>
      <w:r>
        <w:rPr>
          <w:rStyle w:val="XMLRed"/>
          <w:highlight w:val="white"/>
          <w:lang w:val="pt-BR"/>
        </w:rPr>
        <w:t xml:space="preserve"> unit</w:t>
      </w:r>
      <w:r>
        <w:rPr>
          <w:rStyle w:val="XMLBlue"/>
          <w:highlight w:val="white"/>
          <w:lang w:val="pt-BR"/>
        </w:rPr>
        <w:t>="</w:t>
      </w:r>
      <w:r>
        <w:rPr>
          <w:rStyle w:val="XMLBlack"/>
          <w:highlight w:val="white"/>
          <w:lang w:val="pt-BR"/>
        </w:rPr>
        <w:t>mg</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pt-BR"/>
        </w:rPr>
        <w:t>&lt;/</w:t>
      </w:r>
      <w:r>
        <w:rPr>
          <w:rStyle w:val="XMLDarkRed"/>
          <w:highlight w:val="white"/>
          <w:lang w:val="pt-BR"/>
        </w:rPr>
        <w:t>doseQuantity</w:t>
      </w:r>
      <w:r>
        <w:rPr>
          <w:rStyle w:val="XMLBlue"/>
          <w:highlight w:val="white"/>
          <w:lang w:val="pt-BR"/>
        </w:rPr>
        <w:t>&gt;</w:t>
      </w:r>
    </w:p>
    <w:p>
      <w:pPr>
        <w:pStyle w:val="Normal"/>
        <w:rPr>
          <w:rStyle w:val="XMLBlue"/>
          <w:lang w:val="pt-BR"/>
        </w:rPr>
      </w:pPr>
      <w:r>
        <w:rPr>
          <w:highlight w:val="white"/>
        </w:rPr>
      </w:r>
    </w:p>
    <w:p>
      <w:pPr>
        <w:pStyle w:val="Normal"/>
        <w:rPr/>
      </w:pPr>
      <w:r>
        <w:rPr/>
        <w:t xml:space="preserve"> </w:t>
      </w:r>
    </w:p>
    <w:p>
      <w:pPr>
        <w:pStyle w:val="Normal"/>
        <w:rPr/>
      </w:pPr>
      <w:r>
        <w:rPr/>
        <w:t>Text-elementissä ilmoitetaan apteekissa valmistettavan  lääkkeen tapauksessa koostumus/ kuvaus valmistetusta lääkkeestä ja vapaa teksti, max 360 merkkiä (vaikuttavat aineet ilmoitetaan organizerissa vaikuttavat aineet, samoin muut aineet omassa organizerissaan).</w:t>
      </w:r>
    </w:p>
    <w:p>
      <w:pPr>
        <w:pStyle w:val="Normal"/>
        <w:rPr/>
      </w:pPr>
      <w:r>
        <w:rPr/>
      </w:r>
    </w:p>
    <w:p>
      <w:pPr>
        <w:pStyle w:val="Normal"/>
        <w:rPr/>
      </w:pPr>
      <w:r>
        <w:rPr/>
        <w:t>Toimituspäivä ilmoitetaan elementissä effectiveTime. Toimituspäivää ei saa muuttaa toimituksen korjauksessa tai mitätöinnissä.</w:t>
      </w:r>
    </w:p>
    <w:p>
      <w:pPr>
        <w:pStyle w:val="Normal"/>
        <w:rPr/>
      </w:pPr>
      <w:r>
        <w:rPr/>
      </w:r>
    </w:p>
    <w:p>
      <w:pPr>
        <w:pStyle w:val="Normal"/>
        <w:rPr/>
      </w:pPr>
      <w:r>
        <w:rPr/>
        <w:t xml:space="preserve">Esim.: </w:t>
      </w:r>
    </w:p>
    <w:p>
      <w:pPr>
        <w:pStyle w:val="Normal"/>
        <w:rPr>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effectiveTime</w:t>
      </w:r>
      <w:r>
        <w:rPr>
          <w:rStyle w:val="XMLRed"/>
          <w:highlight w:val="white"/>
        </w:rPr>
        <w:t xml:space="preserve"> value</w:t>
      </w:r>
      <w:r>
        <w:rPr>
          <w:rStyle w:val="XMLBlue"/>
          <w:highlight w:val="white"/>
        </w:rPr>
        <w:t>="</w:t>
      </w:r>
      <w:r>
        <w:rPr>
          <w:rStyle w:val="XMLBlack"/>
          <w:highlight w:val="white"/>
        </w:rPr>
        <w:t>20110517150216</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rStyle w:val="XMLBlue"/>
          <w:highlight w:val="white"/>
        </w:rPr>
      </w:pPr>
      <w:r>
        <w:rPr>
          <w:highlight w:val="white"/>
        </w:rPr>
      </w:r>
    </w:p>
    <w:p>
      <w:pPr>
        <w:pStyle w:val="Normal"/>
        <w:rPr>
          <w:highlight w:val="white"/>
        </w:rPr>
      </w:pPr>
      <w:r>
        <w:rPr>
          <w:highlight w:val="white"/>
        </w:rPr>
      </w:r>
    </w:p>
    <w:p>
      <w:pPr>
        <w:pStyle w:val="Heading3"/>
        <w:ind w:left="1134" w:hanging="1134"/>
        <w:rPr>
          <w:highlight w:val="white"/>
        </w:rPr>
      </w:pPr>
      <w:bookmarkStart w:id="71" w:name="__RefHeading___Toc443208410"/>
      <w:bookmarkStart w:id="72" w:name="_Ref292283008"/>
      <w:bookmarkStart w:id="73" w:name="_Ref292283003"/>
      <w:bookmarkEnd w:id="71"/>
      <w:r>
        <w:rPr>
          <w:highlight w:val="white"/>
        </w:rPr>
        <w:t>Lääkevalmisteen ATC-koodi ja nimi, lääketietokannan ulkopuolinen valmiste</w:t>
      </w:r>
      <w:bookmarkEnd w:id="72"/>
      <w:bookmarkEnd w:id="73"/>
    </w:p>
    <w:p>
      <w:pPr>
        <w:pStyle w:val="Normal"/>
        <w:keepNext w:val="true"/>
        <w:rPr>
          <w:highlight w:val="white"/>
        </w:rPr>
      </w:pPr>
      <w:r>
        <w:rPr>
          <w:highlight w:val="white"/>
        </w:rPr>
      </w:r>
    </w:p>
    <w:p>
      <w:pPr>
        <w:pStyle w:val="TextBody"/>
        <w:keepNext w:val="true"/>
        <w:rPr/>
      </w:pPr>
      <w:r>
        <w:rPr>
          <w:b/>
          <w:bCs/>
          <w:highlight w:val="white"/>
        </w:rPr>
        <w:t>Lääkevalmisteen ATC-koodi</w:t>
      </w:r>
      <w:r>
        <w:rPr>
          <w:highlight w:val="white"/>
        </w:rPr>
        <w:t xml:space="preserve"> (max 9 mkiä) ilmoitetaan entityn manufacturedLabeledDrug elementissä code (&lt;consumable&gt;&lt;manufacturedProduct&gt; alla).  Varsinainen ATC-koodi on attribuutissa code ja lääkevalmisteen </w:t>
      </w:r>
      <w:r>
        <w:rPr>
          <w:b/>
          <w:bCs/>
          <w:highlight w:val="white"/>
        </w:rPr>
        <w:t>ATC-koodin mukainen nimi</w:t>
      </w:r>
      <w:r>
        <w:rPr>
          <w:highlight w:val="white"/>
        </w:rPr>
        <w:t xml:space="preserve"> attribuutissa displayName (max 200 mkiä). </w:t>
      </w:r>
      <w:r>
        <w:rPr/>
        <w:t xml:space="preserve">ATC-koodin codeSystem esitetään sanomissa niin, että codeSystem-attribuuttiin tulee luokituksen tunniste ilman versiota. Perusjärjestelmät poimivat ATC-koodin ja ATC-koodin mukaisen nimen lääketietokannasta, jossa ne ovat aina ajantasaisia, codeSystemVersion on sanomassa aina lääketietokannan versionumero.Lääketietokannan versio ilmoitetaan muodossa vuosiluku.versio. </w:t>
      </w:r>
    </w:p>
    <w:p>
      <w:pPr>
        <w:pStyle w:val="TextBody"/>
        <w:rPr/>
      </w:pPr>
      <w:r>
        <w:rPr/>
      </w:r>
    </w:p>
    <w:p>
      <w:pPr>
        <w:pStyle w:val="Normal"/>
        <w:rPr/>
      </w:pPr>
      <w:r>
        <w:rPr/>
        <w:t>Myös l</w:t>
      </w:r>
      <w:r>
        <w:rPr>
          <w:b/>
        </w:rPr>
        <w:t>ääketietokannan ulkopuolisella valmisteella</w:t>
      </w:r>
      <w:r>
        <w:rPr/>
        <w:t>, jolla on ATC-koodi (esim. potilaskohtainen erityislupavalmiste), tiedot ilmoitetaan em. tavalla, mutta luokituksen versiota (codeSystemVersion-attribuutti) ei annetta. Valmisteen laji -tiedossa ilmoitetaan tällöin kyseessä olevan potilaskohtainen erityislupavalmiste.</w:t>
      </w:r>
    </w:p>
    <w:p>
      <w:pPr>
        <w:pStyle w:val="TextBody"/>
        <w:rPr/>
      </w:pPr>
      <w:r>
        <w:rPr/>
      </w:r>
    </w:p>
    <w:p>
      <w:pPr>
        <w:pStyle w:val="TextBody"/>
        <w:rPr/>
      </w:pPr>
      <w:r>
        <w:rPr>
          <w:b/>
          <w:bCs/>
        </w:rPr>
        <w:t>Lääkevalmisteen koodaamaton nimi</w:t>
      </w:r>
      <w:r>
        <w:rPr/>
        <w:t xml:space="preserve"> voidaan ilmoittaa name elementissä, joka on tietotyyppiä EN, esim. &lt;name&gt;apteekin lääkevalmiste x&lt;/name&gt;. Koodaamaton nimi on enintään 80 merkkiä.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highlight w:val="white"/>
        </w:rPr>
      </w:r>
    </w:p>
    <w:p>
      <w:pPr>
        <w:pStyle w:val="TextBody"/>
        <w:rPr/>
      </w:pPr>
      <w:r>
        <w:rPr>
          <w:highlight w:val="white"/>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lang w:val="en-US"/>
        </w:rPr>
      </w:pPr>
      <w:r>
        <w:rPr>
          <w:highlight w:val="white"/>
          <w:lang w:val="en-US"/>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&lt;</w:t>
      </w:r>
      <w:r>
        <w:rPr>
          <w:rStyle w:val="XMLDarkRed"/>
          <w:highlight w:val="white"/>
          <w:lang w:val="en-US"/>
        </w:rPr>
        <w:t>manufacturedLabeledDrug</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US"/>
        </w:rPr>
        <w:t>&lt;!--</w:t>
      </w:r>
      <w:r>
        <w:rPr>
          <w:rStyle w:val="XMLGray50"/>
          <w:highlight w:val="white"/>
          <w:lang w:val="en-US"/>
        </w:rPr>
        <w:t xml:space="preserve"> </w:t>
      </w:r>
      <w:r>
        <w:rPr>
          <w:rStyle w:val="XMLGray50"/>
          <w:highlight w:val="white"/>
          <w:lang w:val="en-GB"/>
        </w:rPr>
        <w:t xml:space="preserve">ATC koodi </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code</w:t>
      </w:r>
      <w:r>
        <w:rPr>
          <w:rStyle w:val="XMLBlue"/>
          <w:highlight w:val="white"/>
          <w:lang w:val="en-GB"/>
        </w:rPr>
        <w:t>="</w:t>
      </w:r>
      <w:r>
        <w:rPr>
          <w:rStyle w:val="XMLBlack"/>
          <w:highlight w:val="white"/>
          <w:lang w:val="en-GB"/>
        </w:rPr>
        <w:t>J01CE02</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r>
      <w:r>
        <w:rPr>
          <w:rStyle w:val="XMLRed"/>
          <w:highlight w:val="white"/>
        </w:rPr>
        <w:t>codeSystem</w:t>
      </w:r>
      <w:r>
        <w:rPr>
          <w:rStyle w:val="XMLBlue"/>
          <w:highlight w:val="white"/>
        </w:rPr>
        <w:t>="</w:t>
      </w:r>
      <w:r>
        <w:rPr>
          <w:rStyle w:val="XMLBlack"/>
          <w:highlight w:val="white"/>
        </w:rPr>
        <w:t>1.2.246.537.6.32</w:t>
      </w:r>
      <w:r>
        <w:rPr>
          <w:rStyle w:val="XMLBlue"/>
          <w:highlight w:val="white"/>
        </w:rPr>
        <w:t>"</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codeSystemName</w:t>
      </w:r>
      <w:r>
        <w:rPr>
          <w:rStyle w:val="XMLBlue"/>
          <w:highlight w:val="white"/>
        </w:rPr>
        <w:t>="</w:t>
      </w:r>
      <w:r>
        <w:rPr>
          <w:rStyle w:val="XMLBlack"/>
          <w:highlight w:val="white"/>
        </w:rPr>
        <w:t>Lääkelaitos - ATC Luokitus</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ab/>
        <w:tab/>
      </w:r>
      <w:r>
        <w:rPr>
          <w:rStyle w:val="XMLRed"/>
          <w:highlight w:val="white"/>
          <w:lang w:val="en-GB"/>
        </w:rPr>
        <w:t>codeSystemVersion</w:t>
      </w:r>
      <w:r>
        <w:rPr>
          <w:rStyle w:val="XMLBlue"/>
          <w:highlight w:val="white"/>
          <w:lang w:val="en-GB"/>
        </w:rPr>
        <w:t>="</w:t>
      </w:r>
      <w:r>
        <w:rPr>
          <w:rStyle w:val="XMLBlack"/>
          <w:highlight w:val="white"/>
          <w:lang w:val="en-GB"/>
        </w:rPr>
        <w:t>2009.018</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displayName</w:t>
      </w:r>
      <w:r>
        <w:rPr>
          <w:rStyle w:val="XMLBlue"/>
          <w:highlight w:val="white"/>
          <w:lang w:val="en-GB"/>
        </w:rPr>
        <w:t>="</w:t>
      </w:r>
      <w:r>
        <w:rPr>
          <w:rStyle w:val="XMLBlack"/>
          <w:highlight w:val="white"/>
          <w:lang w:val="en-GB"/>
        </w:rPr>
        <w:t>Fenoksimetyylipenisilliini</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&lt;/</w:t>
      </w:r>
      <w:r>
        <w:rPr>
          <w:rStyle w:val="XMLDarkRed"/>
          <w:highlight w:val="white"/>
          <w:lang w:val="en-GB"/>
        </w:rPr>
        <w:t>code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Brown"/>
          <w:highlight w:val="white"/>
          <w:lang w:val="en-GB"/>
        </w:rPr>
        <w:t>name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manufacturedLabeledDrug</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rStyle w:val="XMLBlue"/>
          <w:highlight w:val="white"/>
        </w:rPr>
      </w:pPr>
      <w:r>
        <w:rPr>
          <w:highlight w:val="white"/>
        </w:rPr>
      </w:r>
    </w:p>
    <w:p>
      <w:pPr>
        <w:pStyle w:val="Normal"/>
        <w:rPr/>
      </w:pPr>
      <w:r>
        <w:rPr/>
        <w:t>Jos ATC-koodi ei ole tiedossa, käytetään attribuuttia nullFlavor</w:t>
      </w:r>
    </w:p>
    <w:p>
      <w:pPr>
        <w:pStyle w:val="Normal"/>
        <w:rPr/>
      </w:pPr>
      <w:r>
        <w:rPr/>
        <w:t>muodossa nullFlavor=”UNK”.</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Kaikille valmisteille ei ole koodia joten noissa tapauksissa pitää käyttää puuttuvan tiedon koodia: nullFlavor=”NI”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Edellä mainituissa tapauksissa voidaan käyttää name-elementtiä lääkevalmisteen nimen ilmoittamiseen.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Jos kyseessä on</w:t>
      </w:r>
      <w:r>
        <w:rPr>
          <w:b/>
          <w:bCs/>
        </w:rPr>
        <w:t xml:space="preserve"> lääketietokannan ulkopuolinen valmiste</w:t>
      </w:r>
      <w:r>
        <w:rPr/>
        <w:t xml:space="preserve">, jolla ei ole ATC-koodia, niin se ilmoitetaan manufacturedMaterial roolin alla. Lääketietokannan ulkopuolisen valmisteen nimi ilmoitetaan elementissä name, joka on tietotyyppiä EN, maksimipituus 50 merkkiä, muodossa &lt;name&gt;nimi&lt;/name&gt;.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Esim:</w:t>
      </w:r>
    </w:p>
    <w:p>
      <w:pPr>
        <w:pStyle w:val="Normal"/>
        <w:keepNext w:val="true"/>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consumable</w:t>
      </w:r>
      <w:r>
        <w:rPr>
          <w:rFonts w:cs="Arial" w:ascii="Arial" w:hAnsi="Arial"/>
          <w:color w:val="0000FF"/>
          <w:highlight w:val="white"/>
          <w:lang w:val="en-GB"/>
        </w:rPr>
        <w:t>&gt;</w:t>
      </w:r>
    </w:p>
    <w:p>
      <w:pPr>
        <w:pStyle w:val="Normal"/>
        <w:autoSpaceDE w:val="false"/>
        <w:rPr/>
      </w:pPr>
      <w:r>
        <w:rPr>
          <w:rFonts w:eastAsia="Arial" w:cs="Arial" w:ascii="Arial" w:hAnsi="Arial"/>
          <w:color w:val="0000FF"/>
          <w:highlight w:val="white"/>
          <w:lang w:val="en-GB"/>
        </w:rPr>
        <w:t xml:space="preserve">         </w:t>
      </w:r>
      <w:r>
        <w:rPr>
          <w:rFonts w:cs="Arial" w:ascii="Arial" w:hAnsi="Arial"/>
          <w:color w:val="0000FF"/>
          <w:highlight w:val="white"/>
          <w:lang w:val="en-GB"/>
        </w:rPr>
        <w:t>&lt;</w:t>
      </w:r>
      <w:r>
        <w:rPr>
          <w:rFonts w:cs="Arial" w:ascii="Arial" w:hAnsi="Arial"/>
          <w:color w:val="800000"/>
          <w:highlight w:val="white"/>
          <w:lang w:val="en-GB"/>
        </w:rPr>
        <w:t>manufacturedProduct</w:t>
      </w:r>
      <w:r>
        <w:rPr>
          <w:rFonts w:cs="Arial" w:ascii="Arial" w:hAnsi="Arial"/>
          <w:color w:val="0000FF"/>
          <w:highlight w:val="white"/>
          <w:lang w:val="en-GB"/>
        </w:rPr>
        <w:t>&gt;</w:t>
      </w:r>
    </w:p>
    <w:p>
      <w:pPr>
        <w:pStyle w:val="Normal"/>
        <w:autoSpaceDE w:val="false"/>
        <w:ind w:firstLine="1304"/>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manufacturedMaterial</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code</w:t>
      </w:r>
      <w:r>
        <w:rPr>
          <w:rFonts w:cs="Arial" w:ascii="Arial" w:hAnsi="Arial"/>
          <w:color w:val="FF0000"/>
          <w:highlight w:val="white"/>
          <w:lang w:val="en-GB"/>
        </w:rPr>
        <w:t xml:space="preserve"> nullFlavor</w:t>
      </w:r>
      <w:r>
        <w:rPr>
          <w:rFonts w:cs="Arial" w:ascii="Arial" w:hAnsi="Arial"/>
          <w:color w:val="0000FF"/>
          <w:highlight w:val="white"/>
          <w:lang w:val="en-GB"/>
        </w:rPr>
        <w:t>="</w:t>
      </w:r>
      <w:r>
        <w:rPr>
          <w:rFonts w:cs="Arial" w:ascii="Arial" w:hAnsi="Arial"/>
          <w:color w:val="000000"/>
          <w:highlight w:val="white"/>
          <w:lang w:val="en-GB"/>
        </w:rPr>
        <w:t>NI</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r>
        <w:rPr>
          <w:rFonts w:cs="Arial" w:ascii="Arial" w:hAnsi="Arial"/>
          <w:color w:val="000000"/>
          <w:highlight w:val="white"/>
          <w:lang w:val="en-GB"/>
        </w:rPr>
        <w:t>DUODERM EXTRA THIN 10X10CM</w:t>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manufacturedMaterial</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eastAsia="Arial" w:cs="Arial" w:ascii="Arial" w:hAnsi="Arial"/>
          <w:color w:val="000000"/>
          <w:highlight w:val="white"/>
          <w:lang w:val="en-GB"/>
        </w:rPr>
        <w:t xml:space="preserve">         </w:t>
      </w:r>
      <w:r>
        <w:rPr>
          <w:rFonts w:cs="Arial" w:ascii="Arial" w:hAnsi="Arial"/>
          <w:color w:val="0000FF"/>
          <w:highlight w:val="white"/>
          <w:lang w:val="en-GB"/>
        </w:rPr>
        <w:t>&lt;/</w:t>
      </w:r>
      <w:r>
        <w:rPr>
          <w:rFonts w:cs="Arial" w:ascii="Arial" w:hAnsi="Arial"/>
          <w:color w:val="800000"/>
          <w:highlight w:val="white"/>
          <w:lang w:val="en-GB"/>
        </w:rPr>
        <w:t>manufacturedProduct</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consumable</w:t>
      </w:r>
      <w:r>
        <w:rPr>
          <w:rFonts w:cs="Arial" w:ascii="Arial" w:hAnsi="Arial"/>
          <w:color w:val="0000FF"/>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lang w:val="en-GB"/>
        </w:rPr>
      </w:pPr>
      <w:r>
        <w:rPr>
          <w:rFonts w:cs="Arial" w:ascii="Arial" w:hAnsi="Arial"/>
          <w:color w:val="000000"/>
          <w:highlight w:val="white"/>
          <w:lang w:val="en-GB"/>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lang w:val="en-GB"/>
        </w:rPr>
      </w:pPr>
      <w:r>
        <w:rPr/>
      </w:r>
    </w:p>
    <w:p>
      <w:pPr>
        <w:pStyle w:val="Heading3"/>
        <w:ind w:left="1134" w:hanging="1134"/>
        <w:rPr/>
      </w:pPr>
      <w:bookmarkStart w:id="74" w:name="__RefHeading___Toc443208411"/>
      <w:bookmarkEnd w:id="74"/>
      <w:r>
        <w:rPr/>
        <w:t>Toimitettu kokonaismäärä ja jäljellä oleva määrä</w:t>
      </w:r>
    </w:p>
    <w:p>
      <w:pPr>
        <w:pStyle w:val="Header"/>
        <w:tabs>
          <w:tab w:val="clear" w:pos="4153"/>
          <w:tab w:val="clear" w:pos="8306"/>
        </w:tabs>
        <w:rPr/>
      </w:pPr>
      <w:r>
        <w:rPr/>
      </w:r>
    </w:p>
    <w:p>
      <w:pPr>
        <w:pStyle w:val="Normal"/>
        <w:rPr/>
      </w:pPr>
      <w:r>
        <w:rPr/>
        <w:t xml:space="preserve">SubstanceAdministrationin alla Observationissa ilmoitetaan value-elementissä </w:t>
      </w:r>
      <w:r>
        <w:rPr>
          <w:b/>
          <w:bCs/>
        </w:rPr>
        <w:t>toimitettu kokonaismäärä</w:t>
      </w:r>
      <w:r>
        <w:rPr/>
        <w:t xml:space="preserve">. Kenttäkoodi on 102 ja käytetty tietotyyppi PQ. </w:t>
      </w:r>
    </w:p>
    <w:p>
      <w:pPr>
        <w:pStyle w:val="Normal"/>
        <w:rPr/>
      </w:pPr>
      <w:r>
        <w:rPr/>
      </w:r>
    </w:p>
    <w:p>
      <w:pPr>
        <w:pStyle w:val="Normal"/>
        <w:numPr>
          <w:ilvl w:val="0"/>
          <w:numId w:val="4"/>
        </w:numPr>
        <w:rPr/>
      </w:pPr>
      <w:r>
        <w:rPr/>
        <w:t xml:space="preserve">Numeerinen määrä ilmoitetaan attribuutissa value ja yksikkö attribuutissa unit. Attribuutin value tietotyyppi on real. </w:t>
      </w:r>
    </w:p>
    <w:p>
      <w:pPr>
        <w:pStyle w:val="Normal"/>
        <w:numPr>
          <w:ilvl w:val="0"/>
          <w:numId w:val="4"/>
        </w:numPr>
        <w:rPr/>
      </w:pPr>
      <w:r>
        <w:rPr/>
        <w:t>Jos määrä ilmoitetaan kertoimena ja lauseke on laskettavissa oleva lauseke (esim. 2X60X0,35), niin tuo lauseke sijoitetaan elementtiin originalText. Sallittuja merkkejä ovat tällöin numeroiden lisäksi vain desimaalierotin ja X (x).</w:t>
      </w:r>
    </w:p>
    <w:p>
      <w:pPr>
        <w:pStyle w:val="Normal"/>
        <w:numPr>
          <w:ilvl w:val="0"/>
          <w:numId w:val="4"/>
        </w:numPr>
        <w:rPr/>
      </w:pPr>
      <w:r>
        <w:rPr/>
        <w:t>Jos määrä voidaan ilmoittaa vain tekstinä, niin se sijoitetaan observation-luokan text-elementtiin.</w:t>
      </w:r>
    </w:p>
    <w:p>
      <w:pPr>
        <w:pStyle w:val="Normal"/>
        <w:rPr/>
      </w:pPr>
      <w:r>
        <w:rPr/>
      </w:r>
    </w:p>
    <w:p>
      <w:pPr>
        <w:pStyle w:val="Normal"/>
        <w:rPr/>
      </w:pPr>
      <w:r>
        <w:rPr/>
        <w:t>Jos toimitettavan valmisteen pakkaustiedot löytyvät lääketietokannasta tekstimuodon lisäksi rakenteisessa muodossa, tulee toimitettu kokonaismäärä ja jäljellä oleva määrä ilmoittaa joko numeerisena arvona tai lausekkeena. Toimitetun kokonaismäärän ja jäljellä olevan määrän saa ilmoittaa tekstinä vain, jos toimitetulta valmisteelta löytyy lääketietokannasta vain pakkauskoko tekstimuotoisena tai lääkemääräys on määrätty ajalle.</w:t>
      </w:r>
    </w:p>
    <w:p>
      <w:pPr>
        <w:pStyle w:val="Normal"/>
        <w:rPr/>
      </w:pPr>
      <w:r>
        <w:rPr/>
      </w:r>
    </w:p>
    <w:p>
      <w:pPr>
        <w:pStyle w:val="Normal"/>
        <w:rPr/>
      </w:pPr>
      <w:r>
        <w:rPr/>
        <w:t>Esim numeerinen ilmoitustapa: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observation</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Red"/>
          <w:highlight w:val="white"/>
        </w:rPr>
        <w:tab/>
        <w:tab/>
        <w:t>classCode</w:t>
      </w:r>
      <w:r>
        <w:rPr>
          <w:rStyle w:val="XMLBlue"/>
          <w:highlight w:val="white"/>
        </w:rPr>
        <w:t>="</w:t>
      </w:r>
      <w:r>
        <w:rPr>
          <w:rStyle w:val="XMLBlack"/>
          <w:highlight w:val="white"/>
        </w:rPr>
        <w:t>OBS</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rPr>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nl-NL"/>
        </w:rPr>
      </w:pPr>
      <w:r>
        <w:rPr>
          <w:rStyle w:val="XMLRed"/>
          <w:highlight w:val="white"/>
          <w:lang w:val="nl-NL"/>
        </w:rPr>
        <w:tab/>
        <w:tab/>
        <w:t>code</w:t>
      </w:r>
      <w:r>
        <w:rPr>
          <w:rStyle w:val="XMLBlue"/>
          <w:highlight w:val="white"/>
          <w:lang w:val="nl-NL"/>
        </w:rPr>
        <w:t>="</w:t>
      </w:r>
      <w:r>
        <w:rPr>
          <w:rStyle w:val="XMLBlack"/>
          <w:highlight w:val="white"/>
          <w:lang w:val="nl-NL"/>
        </w:rPr>
        <w:t>102</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nl-NL"/>
        </w:rPr>
      </w:pPr>
      <w:r>
        <w:rPr>
          <w:rStyle w:val="XMLRed"/>
          <w:highlight w:val="white"/>
          <w:lang w:val="nl-NL"/>
        </w:rPr>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Red"/>
          <w:highlight w:val="white"/>
          <w:lang w:val="nl-NL"/>
        </w:rPr>
        <w:tab/>
        <w:tab/>
      </w:r>
      <w:r>
        <w:rPr>
          <w:rStyle w:val="XMLRed"/>
          <w:highlight w:val="white"/>
        </w:rPr>
        <w:t>codeSystemName</w:t>
      </w:r>
      <w:r>
        <w:rPr>
          <w:rStyle w:val="XMLBlue"/>
          <w:highlight w:val="white"/>
        </w:rPr>
        <w:t>="</w:t>
      </w:r>
      <w:r>
        <w:rPr>
          <w:rStyle w:val="XMLBlack"/>
          <w:highlight w:val="white"/>
        </w:rPr>
        <w:t>Lääkityslista</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displayName</w:t>
      </w:r>
      <w:r>
        <w:rPr>
          <w:rStyle w:val="XMLBlue"/>
          <w:highlight w:val="white"/>
        </w:rPr>
        <w:t>="</w:t>
      </w:r>
      <w:r>
        <w:rPr>
          <w:rStyle w:val="XMLBlack"/>
          <w:highlight w:val="white"/>
        </w:rPr>
        <w:t>toimitettu määrä</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rPr>
        <w:tab/>
      </w:r>
      <w:r>
        <w:rPr>
          <w:rStyle w:val="XMLBlue"/>
          <w:highlight w:val="white"/>
          <w:lang w:val="en-GB"/>
        </w:rPr>
        <w:t>&lt;</w:t>
      </w:r>
      <w:r>
        <w:rPr>
          <w:rStyle w:val="XMLDarkRed"/>
          <w:highlight w:val="white"/>
          <w:lang w:val="en-GB"/>
        </w:rPr>
        <w:t>value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xsi:type</w:t>
      </w:r>
      <w:r>
        <w:rPr>
          <w:rStyle w:val="XMLBlue"/>
          <w:highlight w:val="white"/>
          <w:lang w:val="en-GB"/>
        </w:rPr>
        <w:t>="</w:t>
      </w:r>
      <w:r>
        <w:rPr>
          <w:rStyle w:val="XMLBlack"/>
          <w:highlight w:val="white"/>
          <w:lang w:val="en-GB"/>
        </w:rPr>
        <w:t>PQ</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value</w:t>
      </w:r>
      <w:r>
        <w:rPr>
          <w:rStyle w:val="XMLBlue"/>
          <w:highlight w:val="white"/>
          <w:lang w:val="en-GB"/>
        </w:rPr>
        <w:t>="</w:t>
      </w:r>
      <w:r>
        <w:rPr>
          <w:rStyle w:val="XMLBlue"/>
          <w:color w:val="000000"/>
          <w:highlight w:val="white"/>
          <w:lang w:val="en-GB"/>
        </w:rPr>
        <w:t>30</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r>
      <w:r>
        <w:rPr>
          <w:rStyle w:val="XMLRed"/>
          <w:highlight w:val="white"/>
        </w:rPr>
        <w:t>unit</w:t>
      </w:r>
      <w:r>
        <w:rPr>
          <w:rStyle w:val="XMLBlue"/>
          <w:highlight w:val="white"/>
        </w:rPr>
        <w:t>="</w:t>
      </w:r>
      <w:r>
        <w:rPr>
          <w:rStyle w:val="XMLBlue"/>
          <w:color w:val="000000"/>
          <w:highlight w:val="white"/>
        </w:rPr>
        <w:t>fol</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firstLine="300"/>
        <w:rPr>
          <w:rStyle w:val="XMLBlack"/>
          <w:highlight w:val="white"/>
        </w:rPr>
      </w:pPr>
      <w:r>
        <w:rPr>
          <w:rStyle w:val="XMLBlue"/>
          <w:highlight w:val="white"/>
        </w:rPr>
        <w:t>&lt;/</w:t>
      </w:r>
      <w:r>
        <w:rPr>
          <w:rStyle w:val="XMLBrown"/>
          <w:highlight w:val="white"/>
        </w:rPr>
        <w:t>value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pPr>
      <w:r>
        <w:rPr/>
        <w:t>Esim ilmoitustapa lausekkeena: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classCode</w:t>
      </w:r>
      <w:r>
        <w:rPr>
          <w:rStyle w:val="XMLBlue"/>
          <w:highlight w:val="white"/>
          <w:lang w:val="en-GB"/>
        </w:rPr>
        <w:t>="</w:t>
      </w:r>
      <w:r>
        <w:rPr>
          <w:rStyle w:val="XMLBlack"/>
          <w:highlight w:val="white"/>
          <w:lang w:val="en-GB"/>
        </w:rPr>
        <w:t>OBS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w:t>
      </w:r>
      <w:r>
        <w:rPr>
          <w:rStyle w:val="XMLBlue"/>
          <w:highlight w:val="white"/>
          <w:lang w:val="en-GB"/>
        </w:rPr>
        <w:t>="</w:t>
      </w:r>
      <w:r>
        <w:rPr>
          <w:rStyle w:val="XMLBlack"/>
          <w:highlight w:val="white"/>
          <w:lang w:val="en-GB"/>
        </w:rPr>
        <w:t>102</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codeSystem</w:t>
      </w:r>
      <w:r>
        <w:rPr>
          <w:rStyle w:val="XMLBlue"/>
          <w:highlight w:val="white"/>
          <w:lang w:val="en-GB"/>
        </w:rPr>
        <w:t>="</w:t>
      </w:r>
      <w:r>
        <w:rPr>
          <w:rStyle w:val="XMLBlack"/>
          <w:highlight w:val="white"/>
          <w:lang w:val="en-GB"/>
        </w:rPr>
        <w:t>1.2.246.537.6.12.2002.126</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codeSystemName</w:t>
      </w:r>
      <w:r>
        <w:rPr>
          <w:rStyle w:val="XMLBlue"/>
          <w:highlight w:val="white"/>
          <w:lang w:val="en-GB"/>
        </w:rPr>
        <w:t>="</w:t>
      </w:r>
      <w:r>
        <w:rPr>
          <w:rStyle w:val="XMLBlack"/>
          <w:highlight w:val="white"/>
          <w:lang w:val="en-GB"/>
        </w:rPr>
        <w:t>Lääkityslista</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displayName</w:t>
      </w:r>
      <w:r>
        <w:rPr>
          <w:rStyle w:val="XMLBlue"/>
          <w:highlight w:val="white"/>
          <w:lang w:val="en-GB"/>
        </w:rPr>
        <w:t>="</w:t>
      </w:r>
      <w:r>
        <w:rPr>
          <w:rStyle w:val="XMLBlack"/>
          <w:highlight w:val="white"/>
          <w:lang w:val="en-GB"/>
        </w:rPr>
        <w:t>toimitettu määrä</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r>
      <w:r>
        <w:rPr>
          <w:rStyle w:val="XMLBlack"/>
          <w:highlight w:val="white"/>
          <w:lang w:val="en-GB"/>
        </w:rPr>
        <w:tab/>
      </w:r>
      <w:r>
        <w:rPr>
          <w:rStyle w:val="XMLBlue"/>
          <w:highlight w:val="white"/>
          <w:lang w:val="en-GB"/>
        </w:rPr>
        <w:t>&lt;</w:t>
      </w:r>
      <w:r>
        <w:rPr>
          <w:rStyle w:val="XMLDarkRed"/>
          <w:highlight w:val="white"/>
          <w:lang w:val="en-GB"/>
        </w:rPr>
        <w:t>value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xsi:type</w:t>
      </w:r>
      <w:r>
        <w:rPr>
          <w:rStyle w:val="XMLBlue"/>
          <w:highlight w:val="white"/>
          <w:lang w:val="en-GB"/>
        </w:rPr>
        <w:t>="</w:t>
      </w:r>
      <w:r>
        <w:rPr>
          <w:rStyle w:val="XMLBlack"/>
          <w:highlight w:val="white"/>
          <w:lang w:val="en-GB"/>
        </w:rPr>
        <w:t>PQ</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unit</w:t>
      </w:r>
      <w:r>
        <w:rPr>
          <w:rStyle w:val="XMLBlue"/>
          <w:highlight w:val="white"/>
          <w:lang w:val="en-GB"/>
        </w:rPr>
        <w:t>="</w:t>
      </w:r>
      <w:r>
        <w:rPr>
          <w:rStyle w:val="XMLBlue"/>
          <w:color w:val="000000"/>
          <w:highlight w:val="white"/>
          <w:lang w:val="en-GB"/>
        </w:rPr>
        <w:t>fol</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&lt;</w:t>
      </w:r>
      <w:r>
        <w:rPr>
          <w:rStyle w:val="XMLBrown"/>
          <w:highlight w:val="white"/>
          <w:lang w:val="en-GB"/>
        </w:rPr>
        <w:t>translation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t>&lt;</w:t>
      </w:r>
      <w:r>
        <w:rPr>
          <w:rStyle w:val="XMLBrown"/>
          <w:highlight w:val="white"/>
          <w:lang w:val="en-GB"/>
        </w:rPr>
        <w:t>originalText</w:t>
      </w:r>
      <w:r>
        <w:rPr>
          <w:rStyle w:val="XMLBlue"/>
          <w:highlight w:val="white"/>
          <w:lang w:val="en-GB"/>
        </w:rPr>
        <w:t>&gt;</w:t>
      </w:r>
      <w:r>
        <w:rPr>
          <w:rStyle w:val="XMLBlue"/>
          <w:color w:val="000000"/>
          <w:highlight w:val="white"/>
          <w:lang w:val="en-GB"/>
        </w:rPr>
        <w:t>3x21</w:t>
      </w:r>
      <w:r>
        <w:rPr>
          <w:rStyle w:val="XMLBlue"/>
          <w:highlight w:val="white"/>
          <w:lang w:val="en-GB"/>
        </w:rPr>
        <w:t>&lt;/</w:t>
      </w:r>
      <w:r>
        <w:rPr>
          <w:rStyle w:val="XMLBrown"/>
          <w:highlight w:val="white"/>
          <w:lang w:val="en-GB"/>
        </w:rPr>
        <w:t>originalText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firstLine="300"/>
        <w:rPr/>
      </w:pPr>
      <w:r>
        <w:rPr>
          <w:rStyle w:val="XMLBlue"/>
          <w:highlight w:val="white"/>
          <w:lang w:val="en-GB"/>
        </w:rPr>
        <w:tab/>
        <w:t>&lt;/</w:t>
      </w:r>
      <w:r>
        <w:rPr>
          <w:rStyle w:val="XMLBrown"/>
          <w:highlight w:val="white"/>
          <w:lang w:val="en-GB"/>
        </w:rPr>
        <w:t>translation</w:t>
      </w:r>
      <w:r>
        <w:rPr>
          <w:rStyle w:val="XMLBlue"/>
          <w:highlight w:val="white"/>
          <w:lang w:val="en-GB"/>
        </w:rPr>
        <w:t>&gt;</w:t>
        <w:tab/>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firstLine="300"/>
        <w:rPr>
          <w:rStyle w:val="XMLBlack"/>
          <w:highlight w:val="white"/>
        </w:rPr>
      </w:pPr>
      <w:r>
        <w:rPr>
          <w:rStyle w:val="XMLBlue"/>
          <w:highlight w:val="white"/>
        </w:rPr>
        <w:t>&lt;/</w:t>
      </w:r>
      <w:r>
        <w:rPr>
          <w:rStyle w:val="XMLBrown"/>
          <w:highlight w:val="white"/>
        </w:rPr>
        <w:t>value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pPr>
      <w:r>
        <w:rPr/>
        <w:t>Esim ilmoitustapa tekstinä:</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classCode</w:t>
      </w:r>
      <w:r>
        <w:rPr>
          <w:rStyle w:val="XMLBlue"/>
          <w:highlight w:val="white"/>
          <w:lang w:val="en-GB"/>
        </w:rPr>
        <w:t>="</w:t>
      </w:r>
      <w:r>
        <w:rPr>
          <w:rStyle w:val="XMLBlack"/>
          <w:highlight w:val="white"/>
          <w:lang w:val="en-GB"/>
        </w:rPr>
        <w:t>OBS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w:t>
      </w:r>
      <w:r>
        <w:rPr>
          <w:rStyle w:val="XMLBlue"/>
          <w:highlight w:val="white"/>
          <w:lang w:val="en-GB"/>
        </w:rPr>
        <w:t>="</w:t>
      </w:r>
      <w:r>
        <w:rPr>
          <w:rStyle w:val="XMLBlack"/>
          <w:highlight w:val="white"/>
          <w:lang w:val="en-GB"/>
        </w:rPr>
        <w:t>102</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codeSystem</w:t>
      </w:r>
      <w:r>
        <w:rPr>
          <w:rStyle w:val="XMLBlue"/>
          <w:highlight w:val="white"/>
          <w:lang w:val="en-GB"/>
        </w:rPr>
        <w:t>="</w:t>
      </w:r>
      <w:r>
        <w:rPr>
          <w:rStyle w:val="XMLBlack"/>
          <w:highlight w:val="white"/>
          <w:lang w:val="en-GB"/>
        </w:rPr>
        <w:t>1.2.246.537.6.12.2002.126</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codeSystemName</w:t>
      </w:r>
      <w:r>
        <w:rPr>
          <w:rStyle w:val="XMLBlue"/>
          <w:highlight w:val="white"/>
          <w:lang w:val="en-GB"/>
        </w:rPr>
        <w:t>="</w:t>
      </w:r>
      <w:r>
        <w:rPr>
          <w:rStyle w:val="XMLBlack"/>
          <w:highlight w:val="white"/>
          <w:lang w:val="en-GB"/>
        </w:rPr>
        <w:t>Lääkityslista</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displayName</w:t>
      </w:r>
      <w:r>
        <w:rPr>
          <w:rStyle w:val="XMLBlue"/>
          <w:highlight w:val="white"/>
          <w:lang w:val="en-GB"/>
        </w:rPr>
        <w:t>="</w:t>
      </w:r>
      <w:r>
        <w:rPr>
          <w:rStyle w:val="XMLBlack"/>
          <w:highlight w:val="white"/>
          <w:lang w:val="en-GB"/>
        </w:rPr>
        <w:t>toimitettu määrä</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GB"/>
        </w:rPr>
        <w:tab/>
      </w:r>
      <w:r>
        <w:rPr>
          <w:rStyle w:val="XMLBlue"/>
          <w:highlight w:val="white"/>
          <w:lang w:val="en-US"/>
        </w:rPr>
        <w:t>&lt;</w:t>
      </w:r>
      <w:r>
        <w:rPr>
          <w:rStyle w:val="XMLBrown"/>
          <w:highlight w:val="white"/>
          <w:lang w:val="en-US"/>
        </w:rPr>
        <w:t>text</w:t>
      </w:r>
      <w:r>
        <w:rPr>
          <w:rStyle w:val="XMLRed"/>
          <w:highlight w:val="white"/>
          <w:lang w:val="en-US"/>
        </w:rPr>
        <w:t>&gt;</w:t>
      </w:r>
      <w:r>
        <w:rPr>
          <w:rStyle w:val="XMLRed"/>
          <w:color w:val="000000"/>
          <w:lang w:val="en-US"/>
        </w:rPr>
        <w:t>10X500IU+5 ml</w:t>
      </w:r>
      <w:r>
        <w:rPr>
          <w:rStyle w:val="XMLBlue"/>
          <w:highlight w:val="white"/>
          <w:lang w:val="en-US"/>
        </w:rPr>
        <w:t>&lt;/</w:t>
      </w:r>
      <w:r>
        <w:rPr>
          <w:rStyle w:val="XMLBrown"/>
          <w:highlight w:val="white"/>
          <w:lang w:val="en-US"/>
        </w:rPr>
        <w:t>text</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&lt;/</w:t>
      </w:r>
      <w:r>
        <w:rPr>
          <w:rStyle w:val="XMLDarkRed"/>
          <w:highlight w:val="white"/>
          <w:lang w:val="en-US"/>
        </w:rPr>
        <w:t>observation</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lang w:val="en-US"/>
        </w:rPr>
      </w:pPr>
      <w:r>
        <w:rPr>
          <w:highlight w:val="white"/>
        </w:rPr>
      </w:r>
    </w:p>
    <w:p>
      <w:pPr>
        <w:pStyle w:val="Normal"/>
        <w:rPr>
          <w:rStyle w:val="XMLBlack"/>
          <w:lang w:val="en-US"/>
        </w:rPr>
      </w:pPr>
      <w:r>
        <w:rPr>
          <w:highlight w:val="white"/>
        </w:rPr>
      </w:r>
    </w:p>
    <w:p>
      <w:pPr>
        <w:pStyle w:val="Normal"/>
        <w:rPr/>
      </w:pPr>
      <w:r>
        <w:rPr/>
        <w:t xml:space="preserve">Vastaavalla tavalla observationilla ilmoitetaan </w:t>
      </w:r>
      <w:r>
        <w:rPr>
          <w:b/>
          <w:bCs/>
        </w:rPr>
        <w:t>jäljellä oleva määrä</w:t>
      </w:r>
      <w:r>
        <w:rPr/>
        <w:t>. Kenttäkoodi on 103.</w:t>
      </w:r>
    </w:p>
    <w:p>
      <w:pPr>
        <w:pStyle w:val="Normal"/>
        <w:rPr/>
      </w:pPr>
      <w:r>
        <w:rPr/>
      </w:r>
    </w:p>
    <w:p>
      <w:pPr>
        <w:pStyle w:val="Normal"/>
        <w:rPr/>
      </w:pPr>
      <w:r>
        <w:rPr/>
        <w:t xml:space="preserve">Määrä on enintään 5 numeroa (jos on ilmoitettu numeerisena) tai 20 merkkiä (jos on ilmoitettu lausekkeena) ja yksikkö enintään 10 merkkiä. Jos ilmoitetaan tekstinä, pituus on max 80 merkkiä. </w:t>
      </w:r>
    </w:p>
    <w:p>
      <w:pPr>
        <w:pStyle w:val="Normal"/>
        <w:rPr/>
      </w:pPr>
      <w:r>
        <w:rPr/>
      </w:r>
    </w:p>
    <w:p>
      <w:pPr>
        <w:pStyle w:val="Normal"/>
        <w:rPr/>
      </w:pPr>
      <w:r>
        <w:rPr/>
      </w:r>
    </w:p>
    <w:p>
      <w:pPr>
        <w:pStyle w:val="Heading3"/>
        <w:ind w:left="1134" w:hanging="1134"/>
        <w:rPr/>
      </w:pPr>
      <w:bookmarkStart w:id="75" w:name="__RefHeading___Toc443208412"/>
      <w:bookmarkEnd w:id="75"/>
      <w:r>
        <w:rPr/>
        <w:t>Toimitettava pakkauskoko ja pakkausten lukumäärä</w:t>
      </w:r>
    </w:p>
    <w:p>
      <w:pPr>
        <w:pStyle w:val="Normal"/>
        <w:rPr/>
      </w:pPr>
      <w:r>
        <w:rPr/>
      </w:r>
    </w:p>
    <w:p>
      <w:pPr>
        <w:pStyle w:val="Normal"/>
        <w:rPr/>
      </w:pPr>
      <w:r>
        <w:rPr/>
        <w:t>Toimitettavan lääkkeen määrään ja pakkauksiin liittyvät tiedot ilmoitetaan supply-act:issä (actin substanceAdministration alla). Tätä luokkaa (supply) toistetaan tarpeen mukaan (jos kyseessä erikokoisia pakkauksia).</w:t>
      </w:r>
    </w:p>
    <w:p>
      <w:pPr>
        <w:pStyle w:val="Normal"/>
        <w:rPr/>
      </w:pPr>
      <w:r>
        <w:rPr/>
      </w:r>
    </w:p>
    <w:p>
      <w:pPr>
        <w:pStyle w:val="Normal"/>
        <w:rPr/>
      </w:pPr>
      <w:r>
        <w:rPr/>
        <w:t xml:space="preserve">Supplyn elementin repeatNumber value-attribuutissa ilmoitetaan </w:t>
      </w:r>
      <w:r>
        <w:rPr>
          <w:b/>
          <w:bCs/>
        </w:rPr>
        <w:t xml:space="preserve">pakkauksien lukumäärä, </w:t>
      </w:r>
      <w:r>
        <w:rPr/>
        <w:t xml:space="preserve">max 5 numeroa. Quantity elementin attribuutissa value ilmoitetaan </w:t>
      </w:r>
      <w:r>
        <w:rPr>
          <w:b/>
          <w:bCs/>
        </w:rPr>
        <w:t>pakkauskoko</w:t>
      </w:r>
      <w:r>
        <w:rPr/>
        <w:t xml:space="preserve"> (max 80 numeroa) ja unit-attribuutissa </w:t>
      </w:r>
      <w:r>
        <w:rPr>
          <w:b/>
          <w:bCs/>
        </w:rPr>
        <w:t>pakkauskoon</w:t>
      </w:r>
      <w:r>
        <w:rPr/>
        <w:t xml:space="preserve"> yksikkö (max 16 mkiä). </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supply</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classCode</w:t>
      </w:r>
      <w:r>
        <w:rPr>
          <w:rStyle w:val="XMLBlue"/>
          <w:highlight w:val="white"/>
          <w:lang w:val="en-GB"/>
        </w:rPr>
        <w:t>="</w:t>
      </w:r>
      <w:r>
        <w:rPr>
          <w:rStyle w:val="XMLBlack"/>
          <w:highlight w:val="white"/>
          <w:lang w:val="en-GB"/>
        </w:rPr>
        <w:t>SPLY</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lang w:val="en-GB"/>
        </w:rPr>
        <w:tab/>
      </w:r>
      <w:r>
        <w:rPr>
          <w:rStyle w:val="XMLBlue"/>
          <w:highlight w:val="white"/>
        </w:rPr>
        <w:t>&lt;</w:t>
      </w:r>
      <w:r>
        <w:rPr>
          <w:rStyle w:val="XMLDarkRed"/>
          <w:highlight w:val="white"/>
        </w:rPr>
        <w:t>repeatNumber</w:t>
      </w:r>
      <w:r>
        <w:rPr>
          <w:rStyle w:val="XMLRed"/>
          <w:highlight w:val="white"/>
        </w:rPr>
        <w:t xml:space="preserve"> value</w:t>
      </w:r>
      <w:r>
        <w:rPr>
          <w:rStyle w:val="XMLBlue"/>
          <w:highlight w:val="white"/>
        </w:rPr>
        <w:t>="</w:t>
      </w:r>
      <w:r>
        <w:rPr>
          <w:rStyle w:val="XMLBlack"/>
          <w:highlight w:val="white"/>
        </w:rPr>
        <w:t>1</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rPr>
        <w:tab/>
      </w:r>
      <w:r>
        <w:rPr>
          <w:rStyle w:val="XMLBlue"/>
          <w:highlight w:val="white"/>
        </w:rPr>
        <w:t>&lt;!--</w:t>
      </w:r>
      <w:r>
        <w:rPr>
          <w:rStyle w:val="XMLGray50"/>
          <w:highlight w:val="white"/>
        </w:rPr>
        <w:t xml:space="preserve"> pakkauskoko value attribuutissa, pakkauskoon yksikkö unit attribuutissa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rPr>
        <w:tab/>
      </w:r>
      <w:r>
        <w:rPr>
          <w:rStyle w:val="XMLBlue"/>
          <w:highlight w:val="white"/>
        </w:rPr>
        <w:t>&lt;</w:t>
      </w:r>
      <w:r>
        <w:rPr>
          <w:rStyle w:val="XMLDarkRed"/>
          <w:highlight w:val="white"/>
        </w:rPr>
        <w:t>quantity</w:t>
      </w:r>
      <w:r>
        <w:rPr>
          <w:rStyle w:val="XMLRed"/>
          <w:highlight w:val="white"/>
        </w:rPr>
        <w:t xml:space="preserve"> value</w:t>
      </w:r>
      <w:r>
        <w:rPr>
          <w:rStyle w:val="XMLBlue"/>
          <w:highlight w:val="white"/>
        </w:rPr>
        <w:t>="</w:t>
      </w:r>
      <w:r>
        <w:rPr>
          <w:rStyle w:val="XMLBlack"/>
          <w:highlight w:val="white"/>
        </w:rPr>
        <w:t>21</w:t>
      </w:r>
      <w:r>
        <w:rPr>
          <w:rStyle w:val="XMLBlue"/>
          <w:highlight w:val="white"/>
        </w:rPr>
        <w:t>"</w:t>
      </w:r>
      <w:r>
        <w:rPr>
          <w:rStyle w:val="XMLRed"/>
          <w:highlight w:val="white"/>
        </w:rPr>
        <w:t xml:space="preserve"> unit</w:t>
      </w:r>
      <w:r>
        <w:rPr>
          <w:rStyle w:val="XMLBlue"/>
          <w:highlight w:val="white"/>
        </w:rPr>
        <w:t>="</w:t>
      </w:r>
      <w:r>
        <w:rPr>
          <w:rStyle w:val="XMLBlack"/>
          <w:highlight w:val="white"/>
        </w:rPr>
        <w:t>fol</w:t>
      </w:r>
      <w:r>
        <w:rPr>
          <w:rStyle w:val="XMLBlue"/>
          <w:highlight w:val="white"/>
        </w:rPr>
        <w:t>"/&gt;</w:t>
      </w:r>
    </w:p>
    <w:p>
      <w:pPr>
        <w:pStyle w:val="Normal"/>
        <w:rPr>
          <w:rStyle w:val="XMLBlack"/>
          <w:highlight w:val="white"/>
        </w:rPr>
      </w:pPr>
      <w:r>
        <w:rPr>
          <w:highlight w:val="white"/>
        </w:rPr>
      </w:r>
    </w:p>
    <w:p>
      <w:pPr>
        <w:pStyle w:val="Normal"/>
        <w:rPr/>
      </w:pPr>
      <w:r>
        <w:rPr/>
        <w:t>Pakkauskoko tekstimuotoisena, pakkauskoko, pakkauskoon kerroin ja pakkauskoon yksikkö saadaan yleensä lääketietokannasta.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t>Pakkauskoon kerroin ilmoitetaan supply-luokan alla observation-luokan avulla: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lang w:val="en-US"/>
        </w:rPr>
        <w:tab/>
      </w:r>
      <w:r>
        <w:rPr>
          <w:rStyle w:val="XMLBlue"/>
          <w:highlight w:val="white"/>
          <w:lang w:val="en-US"/>
        </w:rPr>
        <w:t>&lt;</w:t>
      </w:r>
      <w:r>
        <w:rPr>
          <w:rStyle w:val="XMLDarkRed"/>
          <w:highlight w:val="white"/>
          <w:lang w:val="en-US"/>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US"/>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125</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rPr>
        <w:t>codeSystemName</w:t>
      </w:r>
      <w:r>
        <w:rPr>
          <w:rStyle w:val="XMLBlue"/>
          <w:highlight w:val="white"/>
        </w:rPr>
        <w:t>="</w:t>
      </w:r>
      <w:r>
        <w:rPr>
          <w:rStyle w:val="XMLBlack"/>
          <w:highlight w:val="white"/>
        </w:rPr>
        <w:t>Lääkityslista</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rPr>
      </w:pPr>
      <w:r>
        <w:rPr>
          <w:rStyle w:val="XMLRed"/>
          <w:highlight w:val="white"/>
        </w:rPr>
        <w:tab/>
        <w:tab/>
        <w:t>displayName</w:t>
      </w:r>
      <w:r>
        <w:rPr>
          <w:rStyle w:val="XMLBlue"/>
          <w:highlight w:val="white"/>
        </w:rPr>
        <w:t>="</w:t>
      </w:r>
      <w:r>
        <w:rPr>
          <w:rStyle w:val="XMLBlack"/>
          <w:highlight w:val="white"/>
        </w:rPr>
        <w:t>Pakkauskoon kerroin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ack"/>
          <w:highlight w:val="white"/>
        </w:rPr>
        <w:tab/>
        <w:tab/>
        <w:tab/>
        <w:tab/>
      </w:r>
      <w:r>
        <w:rPr>
          <w:rStyle w:val="XMLBlue"/>
          <w:highlight w:val="white"/>
          <w:lang w:val="en-US"/>
        </w:rPr>
        <w:t>&lt;</w:t>
      </w:r>
      <w:r>
        <w:rPr>
          <w:rStyle w:val="XMLDarkRed"/>
          <w:highlight w:val="white"/>
          <w:lang w:val="en-US"/>
        </w:rPr>
        <w:t>value</w:t>
      </w:r>
      <w:r>
        <w:rPr>
          <w:rStyle w:val="XMLRed"/>
          <w:highlight w:val="white"/>
          <w:lang w:val="en-US"/>
        </w:rPr>
        <w:t xml:space="preserve"> xsi:type</w:t>
      </w:r>
      <w:r>
        <w:rPr>
          <w:rStyle w:val="XMLBlue"/>
          <w:highlight w:val="white"/>
          <w:lang w:val="en-US"/>
        </w:rPr>
        <w:t>="</w:t>
      </w:r>
      <w:r>
        <w:rPr>
          <w:rStyle w:val="XMLBlack"/>
          <w:highlight w:val="white"/>
          <w:lang w:val="en-US"/>
        </w:rPr>
        <w:t>INT</w:t>
      </w:r>
      <w:r>
        <w:rPr>
          <w:rStyle w:val="XMLBlue"/>
          <w:highlight w:val="white"/>
          <w:lang w:val="en-US"/>
        </w:rPr>
        <w:t xml:space="preserve">" </w:t>
      </w:r>
      <w:r>
        <w:rPr>
          <w:rStyle w:val="XMLBlue"/>
          <w:color w:val="FF0000"/>
          <w:highlight w:val="white"/>
          <w:lang w:val="en-US"/>
        </w:rPr>
        <w:t>value</w:t>
      </w:r>
      <w:r>
        <w:rPr>
          <w:rStyle w:val="XMLBlue"/>
          <w:highlight w:val="white"/>
          <w:lang w:val="en-US"/>
        </w:rPr>
        <w:t>="</w:t>
      </w:r>
      <w:r>
        <w:rPr>
          <w:rStyle w:val="XMLBlue"/>
          <w:color w:val="000000"/>
          <w:highlight w:val="white"/>
          <w:lang w:val="en-US"/>
        </w:rPr>
        <w:t>3</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en-US"/>
        </w:rPr>
        <w:tab/>
      </w: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entryRelationship</w:t>
      </w:r>
      <w:r>
        <w:rPr>
          <w:rStyle w:val="XMLBlue"/>
          <w:highlight w:val="white"/>
        </w:rPr>
        <w:t>&gt;</w:t>
      </w:r>
    </w:p>
    <w:p>
      <w:pPr>
        <w:pStyle w:val="Normal"/>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Samalla tavalla ilmoitetaan pakkauskoko tekstimuotoisena: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lang w:val="en-US"/>
        </w:rPr>
        <w:tab/>
      </w:r>
      <w:r>
        <w:rPr>
          <w:rStyle w:val="XMLBlue"/>
          <w:highlight w:val="white"/>
          <w:lang w:val="en-US"/>
        </w:rPr>
        <w:t>&lt;</w:t>
      </w:r>
      <w:r>
        <w:rPr>
          <w:rStyle w:val="XMLDarkRed"/>
          <w:highlight w:val="white"/>
          <w:lang w:val="en-US"/>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US"/>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126</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rPr>
        <w:t>codeSystemName</w:t>
      </w:r>
      <w:r>
        <w:rPr>
          <w:rStyle w:val="XMLBlue"/>
          <w:highlight w:val="white"/>
        </w:rPr>
        <w:t>="</w:t>
      </w:r>
      <w:r>
        <w:rPr>
          <w:rStyle w:val="XMLBlack"/>
          <w:highlight w:val="white"/>
        </w:rPr>
        <w:t>Lääkityslista</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rPr>
      </w:pPr>
      <w:r>
        <w:rPr>
          <w:rStyle w:val="XMLRed"/>
          <w:highlight w:val="white"/>
        </w:rPr>
        <w:tab/>
        <w:tab/>
        <w:t>displayName</w:t>
      </w:r>
      <w:r>
        <w:rPr>
          <w:rStyle w:val="XMLBlue"/>
          <w:highlight w:val="white"/>
        </w:rPr>
        <w:t>="</w:t>
      </w:r>
      <w:r>
        <w:rPr>
          <w:rStyle w:val="XMLBlack"/>
          <w:highlight w:val="white"/>
        </w:rPr>
        <w:t>Pakkauskoko tekstimuotoisena</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rPr>
        <w:tab/>
        <w:tab/>
        <w:tab/>
        <w:tab/>
      </w:r>
      <w:r>
        <w:rPr>
          <w:rStyle w:val="XMLBlue"/>
          <w:highlight w:val="white"/>
          <w:lang w:val="en-GB"/>
        </w:rPr>
        <w:t>&lt;</w:t>
      </w:r>
      <w:r>
        <w:rPr>
          <w:rStyle w:val="XMLDarkRed"/>
          <w:highlight w:val="white"/>
          <w:lang w:val="en-GB"/>
        </w:rPr>
        <w:t>value</w:t>
      </w:r>
      <w:r>
        <w:rPr>
          <w:rStyle w:val="XMLRed"/>
          <w:highlight w:val="white"/>
          <w:lang w:val="en-GB"/>
        </w:rPr>
        <w:t xml:space="preserve"> xsi:type</w:t>
      </w:r>
      <w:r>
        <w:rPr>
          <w:rStyle w:val="XMLBlue"/>
          <w:highlight w:val="white"/>
          <w:lang w:val="en-GB"/>
        </w:rPr>
        <w:t>="</w:t>
      </w:r>
      <w:r>
        <w:rPr>
          <w:rStyle w:val="XMLBlack"/>
          <w:highlight w:val="white"/>
          <w:lang w:val="en-GB"/>
        </w:rPr>
        <w:t>ST</w:t>
      </w:r>
      <w:r>
        <w:rPr>
          <w:rStyle w:val="XMLBlue"/>
          <w:highlight w:val="white"/>
          <w:lang w:val="en-GB"/>
        </w:rPr>
        <w:t>"&gt;</w:t>
      </w:r>
      <w:r>
        <w:rPr>
          <w:rFonts w:cs="Arial" w:ascii="Arial" w:hAnsi="Arial"/>
          <w:color w:val="000000"/>
          <w:highlight w:val="white"/>
          <w:lang w:val="en-GB"/>
        </w:rPr>
        <w:t>3X21 fol</w:t>
      </w:r>
      <w:r>
        <w:rPr>
          <w:rStyle w:val="XMLBlue"/>
          <w:rFonts w:cs="Arial"/>
          <w:highlight w:val="white"/>
          <w:lang w:val="en-GB"/>
        </w:rPr>
        <w:t>&lt;/</w:t>
      </w:r>
      <w:r>
        <w:rPr>
          <w:rStyle w:val="XMLDarkRed"/>
          <w:highlight w:val="white"/>
          <w:lang w:val="en-GB"/>
        </w:rPr>
        <w:t>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en-GB"/>
        </w:rPr>
        <w:tab/>
      </w: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entryRelationship</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t>Varsinainen tieto sijoitetaan value-elementtiin, tietotyyppi on ST.</w:t>
      </w:r>
    </w:p>
    <w:p>
      <w:pPr>
        <w:pStyle w:val="Normal"/>
        <w:rPr>
          <w:rStyle w:val="XMLBlue"/>
          <w:highlight w:val="white"/>
        </w:rPr>
      </w:pPr>
      <w:r>
        <w:rPr>
          <w:highlight w:val="white"/>
        </w:rPr>
      </w:r>
    </w:p>
    <w:p>
      <w:pPr>
        <w:pStyle w:val="Normal"/>
        <w:rPr/>
      </w:pPr>
      <w:r>
        <w:rPr/>
        <w:t>Toimitettavan lääkkeen kokonaismäärän kertovat:</w:t>
      </w:r>
    </w:p>
    <w:p>
      <w:pPr>
        <w:pStyle w:val="Normal"/>
        <w:numPr>
          <w:ilvl w:val="0"/>
          <w:numId w:val="9"/>
        </w:numPr>
        <w:rPr/>
      </w:pPr>
      <w:r>
        <w:rPr/>
        <w:t>pakkauskoko tekstimuotoisena ja pakkausten lukumäärä</w:t>
      </w:r>
    </w:p>
    <w:p>
      <w:pPr>
        <w:pStyle w:val="Normal"/>
        <w:numPr>
          <w:ilvl w:val="0"/>
          <w:numId w:val="9"/>
        </w:numPr>
        <w:rPr/>
      </w:pPr>
      <w:r>
        <w:rPr/>
        <w:t>pakkauskoko, pakkauskoon kerroin, pakkauskoon yksikkö ja pakkausten lukumäärä</w:t>
      </w:r>
    </w:p>
    <w:p>
      <w:pPr>
        <w:pStyle w:val="Normal"/>
        <w:rPr/>
      </w:pPr>
      <w:r>
        <w:rPr/>
      </w:r>
    </w:p>
    <w:p>
      <w:pPr>
        <w:pStyle w:val="Normal"/>
        <w:rPr/>
      </w:pPr>
      <w:r>
        <w:rPr/>
      </w:r>
    </w:p>
    <w:p>
      <w:pPr>
        <w:pStyle w:val="Normal"/>
        <w:rPr/>
      </w:pPr>
      <w:r>
        <w:rPr/>
      </w:r>
    </w:p>
    <w:p>
      <w:pPr>
        <w:pStyle w:val="Normal"/>
        <w:rPr/>
      </w:pPr>
      <w:r>
        <w:rPr/>
      </w:r>
    </w:p>
    <w:p>
      <w:pPr>
        <w:pStyle w:val="Heading3"/>
        <w:ind w:left="1134" w:hanging="1134"/>
        <w:rPr/>
      </w:pPr>
      <w:bookmarkStart w:id="76" w:name="__RefHeading___Toc443208413"/>
      <w:bookmarkEnd w:id="76"/>
      <w:r>
        <w:rPr/>
        <w:t>Lääkkeen kauppanimi ja VNR-numero</w:t>
      </w:r>
    </w:p>
    <w:p>
      <w:pPr>
        <w:pStyle w:val="Header"/>
        <w:keepNext w:val="true"/>
        <w:tabs>
          <w:tab w:val="clear" w:pos="4153"/>
          <w:tab w:val="clear" w:pos="8306"/>
        </w:tabs>
        <w:rPr/>
      </w:pPr>
      <w:r>
        <w:rPr/>
      </w:r>
    </w:p>
    <w:p>
      <w:pPr>
        <w:pStyle w:val="TextBody"/>
        <w:keepNext w:val="true"/>
        <w:rPr/>
      </w:pPr>
      <w:r>
        <w:rPr>
          <w:b/>
          <w:bCs/>
          <w:highlight w:val="white"/>
        </w:rPr>
        <w:t xml:space="preserve">Lääkevalmisteen VNR-numero ja  kauppanimi </w:t>
      </w:r>
      <w:r>
        <w:rPr>
          <w:highlight w:val="white"/>
        </w:rPr>
        <w:t xml:space="preserve"> ilmoitetaan entityn manufacturedLabeledDrug elementissä code. Rakenne on sama kuin ATC-koodille, mutta polku erilainen. Varsinainen VNR-numero on attribuutissa code ja lääkevalmisteen </w:t>
      </w:r>
      <w:r>
        <w:rPr>
          <w:b/>
          <w:bCs/>
          <w:highlight w:val="white"/>
        </w:rPr>
        <w:t>VNR-numeron mukainen kauppanimi</w:t>
      </w:r>
      <w:r>
        <w:rPr>
          <w:highlight w:val="white"/>
        </w:rPr>
        <w:t xml:space="preserve"> attribuutissa displayName (max 80 mkiä). </w:t>
      </w:r>
      <w:r>
        <w:rPr/>
        <w:t xml:space="preserve">VNR-numeron codeSystem esitetään sanomissa niin, että codeSystemiin tulee luokituksen tunniste ilman versiota. Perusjärjestelmät poimivat VNR-numeron ja VNR-numeron mukaisen nimen lääketietokannasta, jossa ne ovat aina ajantasaisia, codeSystemVersion on sanomassa aina lääketietokannan versionumero. Lääketietokannan versio ilmoitetaan muodossa vuosiluku.versio. </w:t>
      </w:r>
    </w:p>
    <w:p>
      <w:pPr>
        <w:pStyle w:val="TextBody"/>
        <w:keepNext w:val="true"/>
        <w:rPr/>
      </w:pPr>
      <w:r>
        <w:rPr/>
      </w:r>
    </w:p>
    <w:p>
      <w:pPr>
        <w:pStyle w:val="TextBody"/>
        <w:keepNext w:val="true"/>
        <w:rPr/>
      </w:pPr>
      <w:r>
        <w:rPr>
          <w:b/>
          <w:bCs/>
        </w:rPr>
        <w:t xml:space="preserve">Lääkevalmisteen koodaamaton kauppanimi </w:t>
      </w:r>
      <w:r>
        <w:rPr/>
        <w:t>ilmoitetaan name elementissä, joka on tietotyyppiä EN. Koodaamaton nimi on enintään 80 merkkiä (muodossa &lt;name&gt;nimi&lt;name&gt;. Lääkevalmisteen koodaamatonta kauppanimeä käytetään, jos valmisteella ei ole VNR-numeroa, esimerkiksi määräaikaisilla erityislupavalmisteilla, perusvoiteilla ja kliinisillä ravintovalmisteilla. Lääkevalmisteen koodaamaton kauppanimi on tällöin pakollinen tieto. VNR-numeron codeSystem ja lääketietokannan versio ovat pakollisia tietoja myös silloin, kun VNR-numero puuttuu</w:t>
      </w:r>
    </w:p>
    <w:p>
      <w:pPr>
        <w:pStyle w:val="TextBody"/>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highlight w:val="white"/>
        </w:rPr>
      </w:pPr>
      <w:r>
        <w:rPr>
          <w:rStyle w:val="XMLBlack"/>
          <w:highlight w:val="white"/>
        </w:rPr>
        <w:t>Lääketietokannan ulkopuolisen valmisteen, jolla on ATC-koodi, nimi ilmoitetaan myös tämän rakenteen name-elementissä.</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highlight w:val="white"/>
        </w:rPr>
      </w:r>
    </w:p>
    <w:p>
      <w:pPr>
        <w:pStyle w:val="Normal"/>
        <w:rPr>
          <w:rStyle w:val="XMLBlack"/>
          <w:highlight w:val="white"/>
        </w:rPr>
      </w:pPr>
      <w:r>
        <w:rPr>
          <w:highlight w:val="white"/>
        </w:rPr>
      </w:r>
    </w:p>
    <w:p>
      <w:pPr>
        <w:pStyle w:val="Normal"/>
        <w:rPr>
          <w:highlight w:val="white"/>
          <w:lang w:val="en-GB"/>
        </w:rPr>
      </w:pPr>
      <w:r>
        <w:rPr>
          <w:highlight w:val="white"/>
          <w:lang w:val="en-GB"/>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manufacturedProduct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DarkRed"/>
          <w:highlight w:val="white"/>
          <w:lang w:val="en-GB"/>
        </w:rPr>
        <w:t>manufacturedLabeledDrug</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Gray50"/>
          <w:highlight w:val="white"/>
          <w:lang w:val="en-GB"/>
        </w:rPr>
        <w:t xml:space="preserve"> Lääkkeen kauppanimi displayname atribuutissa </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tab/>
      </w:r>
      <w:r>
        <w:rPr>
          <w:rStyle w:val="XMLBlue"/>
          <w:highlight w:val="white"/>
          <w:lang w:val="de-DE"/>
        </w:rPr>
        <w:t>&lt;</w:t>
      </w:r>
      <w:r>
        <w:rPr>
          <w:rStyle w:val="XMLDarkRed"/>
          <w:highlight w:val="white"/>
          <w:lang w:val="de-DE"/>
        </w:rPr>
        <w:t>code</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de-DE"/>
        </w:rPr>
      </w:pPr>
      <w:r>
        <w:rPr>
          <w:rStyle w:val="XMLRed"/>
          <w:highlight w:val="white"/>
          <w:lang w:val="de-DE"/>
        </w:rPr>
        <w:tab/>
        <w:tab/>
        <w:tab/>
        <w:tab/>
        <w:tab/>
        <w:t>code</w:t>
      </w:r>
      <w:r>
        <w:rPr>
          <w:rStyle w:val="XMLBlue"/>
          <w:highlight w:val="white"/>
          <w:lang w:val="de-DE"/>
        </w:rPr>
        <w:t>="</w:t>
      </w:r>
      <w:r>
        <w:rPr>
          <w:rFonts w:cs="Arial" w:ascii="Arial" w:hAnsi="Arial"/>
          <w:color w:val="000000"/>
          <w:highlight w:val="white"/>
          <w:lang w:val="de-DE"/>
        </w:rPr>
        <w:t xml:space="preserve"> 012534</w:t>
      </w:r>
      <w:r>
        <w:rPr>
          <w:rStyle w:val="XMLBlue"/>
          <w:highlight w:val="white"/>
          <w:lang w:val="de-DE"/>
        </w:rPr>
        <w:t>"</w:t>
      </w:r>
      <w:r>
        <w:rPr>
          <w:rStyle w:val="XMLRed"/>
          <w:highlight w:val="white"/>
          <w:lang w:val="de-DE"/>
        </w:rPr>
        <w:t xml:space="preserve"> codeSystem</w:t>
      </w:r>
      <w:r>
        <w:rPr>
          <w:rStyle w:val="XMLBlue"/>
          <w:highlight w:val="white"/>
          <w:lang w:val="de-DE"/>
        </w:rPr>
        <w:t>="</w:t>
      </w:r>
      <w:r>
        <w:rPr>
          <w:rStyle w:val="XMLBlack"/>
          <w:highlight w:val="white"/>
          <w:lang w:val="de-DE"/>
        </w:rPr>
        <w:t>1.2.246.537.6.55</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ab/>
        <w:tab/>
        <w:tab/>
        <w:t>codeSystemName</w:t>
      </w:r>
      <w:r>
        <w:rPr>
          <w:rStyle w:val="XMLBlue"/>
          <w:highlight w:val="white"/>
          <w:lang w:val="de-DE"/>
        </w:rPr>
        <w:t>="</w:t>
      </w:r>
      <w:r>
        <w:rPr>
          <w:rStyle w:val="XMLBlack"/>
          <w:highlight w:val="white"/>
          <w:lang w:val="de-DE"/>
        </w:rPr>
        <w:t>VNR</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de-DE"/>
        </w:rPr>
      </w:pPr>
      <w:r>
        <w:rPr>
          <w:rStyle w:val="XMLBlue"/>
          <w:highlight w:val="white"/>
          <w:lang w:val="de-DE"/>
        </w:rPr>
        <w:tab/>
        <w:tab/>
        <w:tab/>
        <w:tab/>
        <w:tab/>
      </w:r>
      <w:r>
        <w:rPr>
          <w:rStyle w:val="XMLRed"/>
          <w:highlight w:val="white"/>
          <w:lang w:val="de-DE"/>
        </w:rPr>
        <w:t>codeSystemVersion</w:t>
      </w:r>
      <w:r>
        <w:rPr>
          <w:rStyle w:val="XMLBlue"/>
          <w:highlight w:val="white"/>
          <w:lang w:val="de-DE"/>
        </w:rPr>
        <w:t>="</w:t>
      </w:r>
      <w:r>
        <w:rPr>
          <w:rStyle w:val="XMLBlack"/>
          <w:highlight w:val="white"/>
          <w:lang w:val="de-DE"/>
        </w:rPr>
        <w:t>2009.018</w:t>
      </w:r>
      <w:r>
        <w:rPr>
          <w:rStyle w:val="XMLBlue"/>
          <w:highlight w:val="white"/>
          <w:lang w:val="de-DE"/>
        </w:rPr>
        <w:t>"</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en-GB"/>
        </w:rPr>
      </w:pPr>
      <w:r>
        <w:rPr>
          <w:rStyle w:val="XMLRed"/>
          <w:highlight w:val="white"/>
          <w:lang w:val="de-DE"/>
        </w:rPr>
        <w:tab/>
        <w:tab/>
        <w:tab/>
        <w:tab/>
        <w:tab/>
      </w:r>
      <w:r>
        <w:rPr>
          <w:rStyle w:val="XMLRed"/>
          <w:highlight w:val="white"/>
          <w:lang w:val="en-GB"/>
        </w:rPr>
        <w:t>displayName</w:t>
      </w:r>
      <w:r>
        <w:rPr>
          <w:rStyle w:val="XMLBlue"/>
          <w:highlight w:val="white"/>
          <w:lang w:val="en-GB"/>
        </w:rPr>
        <w:t>="</w:t>
      </w:r>
      <w:r>
        <w:rPr>
          <w:rStyle w:val="XMLBlue"/>
          <w:color w:val="000000"/>
          <w:highlight w:val="white"/>
          <w:lang w:val="en-GB"/>
        </w:rPr>
        <w:t>HELIPAK 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t>&lt;/</w:t>
      </w:r>
      <w:r>
        <w:rPr>
          <w:rStyle w:val="XMLDarkRed"/>
          <w:highlight w:val="white"/>
          <w:lang w:val="en-GB"/>
        </w:rPr>
        <w:t>code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ab/>
        <w:tab/>
        <w:t>&lt;</w:t>
      </w:r>
      <w:r>
        <w:rPr>
          <w:rStyle w:val="XMLBrown"/>
          <w:highlight w:val="white"/>
          <w:lang w:val="en-GB"/>
        </w:rPr>
        <w:t>name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ab/>
        <w:t>&lt;/</w:t>
      </w:r>
      <w:r>
        <w:rPr>
          <w:rStyle w:val="XMLDarkRed"/>
          <w:highlight w:val="white"/>
          <w:lang w:val="en-GB"/>
        </w:rPr>
        <w:t>manufacturedLabeledDrug</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manufacturedProduct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lang w:val="en-GB"/>
        </w:rPr>
      </w:pPr>
      <w:r>
        <w:rPr>
          <w:highlight w:val="white"/>
        </w:rPr>
      </w:r>
    </w:p>
    <w:p>
      <w:pPr>
        <w:pStyle w:val="Normal"/>
        <w:rPr/>
      </w:pPr>
      <w:r>
        <w:rPr>
          <w:lang w:val="en-GB"/>
        </w:rPr>
        <w:t>Jos VNR-koodi ei ole tiedossa, käytetään attribuuttia nullFlavor</w:t>
      </w:r>
    </w:p>
    <w:p>
      <w:pPr>
        <w:pStyle w:val="Normal"/>
        <w:rPr/>
      </w:pPr>
      <w:r>
        <w:rPr/>
        <w:t>muodossa nullFlavor=”UNK”.</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Kaikille valmisteille ei ole koodia joten noissa tapauksissa pitää käyttää puuttuvan tiedon koodia: nullFlavor=”NI”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Edellä mainituissa tapauksissa käytetään name-elementtiä lääkevalmisteen nimen ilmoittamiseen.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rPr>
          <w:highlight w:val="white"/>
        </w:rPr>
      </w:pPr>
      <w:r>
        <w:rPr>
          <w:highlight w:val="white"/>
        </w:rPr>
      </w:r>
    </w:p>
    <w:p>
      <w:pPr>
        <w:pStyle w:val="Heading3"/>
        <w:ind w:left="1134" w:hanging="1134"/>
        <w:rPr/>
      </w:pPr>
      <w:bookmarkStart w:id="77" w:name="__RefHeading___Toc443208414"/>
      <w:bookmarkEnd w:id="77"/>
      <w:r>
        <w:rPr/>
        <w:t>Myyntiluvan haltija</w:t>
      </w:r>
    </w:p>
    <w:p>
      <w:pPr>
        <w:pStyle w:val="Normal"/>
        <w:rPr/>
      </w:pPr>
      <w:r>
        <w:rPr/>
      </w:r>
    </w:p>
    <w:p>
      <w:pPr>
        <w:pStyle w:val="Normal"/>
        <w:rPr/>
      </w:pPr>
      <w:r>
        <w:rPr/>
        <w:t>Myyntiluvan haltija ilmoitetaan supplyActin participationilla, jossa typeCode=”HLD”. Role-luokan  participantRole classCode on “OWN”. Myyntiluvan haltijan nimi ilmoitetaan entityn playingEntity elementissä name (max 80 mkiä). Muoto on &lt;name&gt;nimi&lt;/name&gt;.</w:t>
      </w:r>
    </w:p>
    <w:p>
      <w:pPr>
        <w:pStyle w:val="Normal"/>
        <w:rPr/>
      </w:pPr>
      <w:r>
        <w:rPr/>
      </w:r>
    </w:p>
    <w:p>
      <w:pPr>
        <w:pStyle w:val="Normal"/>
        <w:rPr/>
      </w:pPr>
      <w:r>
        <w:rPr/>
      </w:r>
    </w:p>
    <w:p>
      <w:pPr>
        <w:pStyle w:val="Heading3"/>
        <w:ind w:left="1134" w:hanging="1134"/>
        <w:rPr/>
      </w:pPr>
      <w:bookmarkStart w:id="78" w:name="__RefHeading___Toc443208415"/>
      <w:bookmarkEnd w:id="78"/>
      <w:r>
        <w:rPr/>
        <w:t>Lääkemuoto, säilytysastia, laite ja osapakkaus</w:t>
      </w:r>
    </w:p>
    <w:p>
      <w:pPr>
        <w:pStyle w:val="Normal"/>
        <w:rPr/>
      </w:pPr>
      <w:r>
        <w:rPr/>
      </w:r>
    </w:p>
    <w:p>
      <w:pPr>
        <w:pStyle w:val="Normal"/>
        <w:rPr/>
      </w:pPr>
      <w:r>
        <w:rPr>
          <w:b/>
          <w:bCs/>
        </w:rPr>
        <w:t>Lääkemuoto</w:t>
      </w:r>
      <w:r>
        <w:rPr/>
        <w:t xml:space="preserve"> (pakollinen) ilmoitetaan supply-actiin liitettävällä observationilla. Code- elementissä käytetään lääkityslistan kenttäkoodia 24. Varsinainen lääkemuoto on value-elementissä tekstinä, tietotyyppi on ST ja maksimipituus 80 merkkiä.</w:t>
      </w:r>
    </w:p>
    <w:p>
      <w:pPr>
        <w:pStyle w:val="Normal"/>
        <w:rPr/>
      </w:pPr>
      <w:r>
        <w:rPr/>
      </w:r>
    </w:p>
    <w:p>
      <w:pPr>
        <w:pStyle w:val="Normal"/>
        <w:rPr>
          <w:lang w:val="en-US"/>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entryRelationship</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typeCode</w:t>
      </w:r>
      <w:r>
        <w:rPr>
          <w:rStyle w:val="XMLBlue"/>
          <w:highlight w:val="white"/>
          <w:lang w:val="en-GB"/>
        </w:rPr>
        <w:t>="</w:t>
      </w:r>
      <w:r>
        <w:rPr>
          <w:rStyle w:val="XMLBlack"/>
          <w:highlight w:val="white"/>
          <w:lang w:val="en-GB"/>
        </w:rPr>
        <w:t>COMP</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classCode</w:t>
      </w:r>
      <w:r>
        <w:rPr>
          <w:rStyle w:val="XMLBlue"/>
          <w:highlight w:val="white"/>
          <w:lang w:val="en-GB"/>
        </w:rPr>
        <w:t>="</w:t>
      </w:r>
      <w:r>
        <w:rPr>
          <w:rStyle w:val="XMLBlack"/>
          <w:highlight w:val="white"/>
          <w:lang w:val="en-GB"/>
        </w:rPr>
        <w:t>OBS</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GB"/>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24</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lang w:val="nl-NL"/>
        </w:rPr>
        <w:t>codeSystemName</w:t>
      </w:r>
      <w:r>
        <w:rPr>
          <w:rStyle w:val="XMLBlue"/>
          <w:highlight w:val="white"/>
          <w:lang w:val="nl-NL"/>
        </w:rPr>
        <w:t>="</w:t>
      </w:r>
      <w:r>
        <w:rPr>
          <w:rStyle w:val="XMLBlack"/>
          <w:highlight w:val="white"/>
          <w:lang w:val="nl-NL"/>
        </w:rPr>
        <w:t>Lääkityslista</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lang w:val="nl-NL"/>
        </w:rPr>
      </w:pPr>
      <w:r>
        <w:rPr>
          <w:rStyle w:val="XMLRed"/>
          <w:highlight w:val="white"/>
          <w:lang w:val="nl-NL"/>
        </w:rPr>
        <w:tab/>
        <w:tab/>
        <w:t>displayName</w:t>
      </w:r>
      <w:r>
        <w:rPr>
          <w:rStyle w:val="XMLBlue"/>
          <w:highlight w:val="white"/>
          <w:lang w:val="nl-NL"/>
        </w:rPr>
        <w:t>="</w:t>
      </w:r>
      <w:r>
        <w:rPr>
          <w:rStyle w:val="XMLBlack"/>
          <w:highlight w:val="white"/>
          <w:lang w:val="nl-NL"/>
        </w:rPr>
        <w:t>Lääkemuoto</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Black"/>
          <w:highlight w:val="white"/>
          <w:lang w:val="nl-NL"/>
        </w:rPr>
        <w:tab/>
        <w:tab/>
        <w:tab/>
        <w:tab/>
      </w:r>
      <w:r>
        <w:rPr>
          <w:rStyle w:val="XMLBlue"/>
          <w:highlight w:val="white"/>
          <w:lang w:val="nl-NL"/>
        </w:rPr>
        <w:t>&lt;</w:t>
      </w:r>
      <w:r>
        <w:rPr>
          <w:rStyle w:val="XMLDarkRed"/>
          <w:highlight w:val="white"/>
          <w:lang w:val="nl-NL"/>
        </w:rPr>
        <w:t>value</w:t>
      </w:r>
      <w:r>
        <w:rPr>
          <w:rStyle w:val="XMLRed"/>
          <w:highlight w:val="white"/>
          <w:lang w:val="nl-NL"/>
        </w:rPr>
        <w:t xml:space="preserve"> xsi:type</w:t>
      </w:r>
      <w:r>
        <w:rPr>
          <w:rStyle w:val="XMLBlue"/>
          <w:highlight w:val="white"/>
          <w:lang w:val="nl-NL"/>
        </w:rPr>
        <w:t>="</w:t>
      </w:r>
      <w:r>
        <w:rPr>
          <w:rStyle w:val="XMLBlack"/>
          <w:highlight w:val="white"/>
          <w:lang w:val="nl-NL"/>
        </w:rPr>
        <w:t>ST</w:t>
      </w:r>
      <w:r>
        <w:rPr>
          <w:rStyle w:val="XMLBlue"/>
          <w:highlight w:val="white"/>
          <w:lang w:val="nl-NL"/>
        </w:rPr>
        <w:t>"&gt;</w:t>
      </w:r>
      <w:r>
        <w:rPr>
          <w:rStyle w:val="XMLBlack"/>
          <w:highlight w:val="white"/>
          <w:lang w:val="nl-NL"/>
        </w:rPr>
        <w:t>tabletti</w:t>
      </w:r>
      <w:r>
        <w:rPr>
          <w:rStyle w:val="XMLBlue"/>
          <w:highlight w:val="white"/>
          <w:lang w:val="nl-NL"/>
        </w:rPr>
        <w:t>&lt;/</w:t>
      </w:r>
      <w:r>
        <w:rPr>
          <w:rStyle w:val="XMLDarkRed"/>
          <w:highlight w:val="white"/>
          <w:lang w:val="nl-NL"/>
        </w:rPr>
        <w:t>value</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nl-NL"/>
        </w:rPr>
        <w:tab/>
      </w:r>
      <w:r>
        <w:rPr>
          <w:rStyle w:val="XMLBlue"/>
          <w:highlight w:val="white"/>
          <w:lang w:val="en-GB"/>
        </w:rPr>
        <w:t>&lt;/</w:t>
      </w:r>
      <w:r>
        <w:rPr>
          <w:rStyle w:val="XMLDarkRed"/>
          <w:highlight w:val="white"/>
          <w:lang w:val="en-GB"/>
        </w:rPr>
        <w:t>observation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entryRelationship</w:t>
      </w:r>
      <w:r>
        <w:rPr>
          <w:rStyle w:val="XMLBlue"/>
          <w:highlight w:val="white"/>
        </w:rPr>
        <w:t>&gt;</w:t>
      </w:r>
    </w:p>
    <w:p>
      <w:pPr>
        <w:pStyle w:val="Normal"/>
        <w:rPr>
          <w:rStyle w:val="XMLBlack"/>
          <w:highlight w:val="white"/>
        </w:rPr>
      </w:pPr>
      <w:r>
        <w:rPr>
          <w:highlight w:val="white"/>
        </w:rPr>
      </w:r>
    </w:p>
    <w:p>
      <w:pPr>
        <w:pStyle w:val="Normal"/>
        <w:rPr/>
      </w:pPr>
      <w:r>
        <w:rPr/>
        <w:t xml:space="preserve">Tietyillä lääkkeillä lääkkeeseen liittyy myös </w:t>
      </w:r>
      <w:r>
        <w:rPr>
          <w:b/>
        </w:rPr>
        <w:t>säilytysastia</w:t>
      </w:r>
      <w:r>
        <w:rPr/>
        <w:t xml:space="preserve"> (esim. kynä tai ruisku). Tämä tieto esitetään observation-luokalla suppy-luokan alla. Varsinainen tieto sijoitetaan value-elementtiin ja siinä käytetätään tietotyyppiä SC. Teksti on aina pakollinen, koodi on vapaaehtoinen. </w:t>
      </w:r>
    </w:p>
    <w:p>
      <w:pPr>
        <w:pStyle w:val="Normal"/>
        <w:rPr/>
      </w:pPr>
      <w:r>
        <w:rPr/>
      </w:r>
    </w:p>
    <w:p>
      <w:pPr>
        <w:pStyle w:val="Normal"/>
        <w:rPr/>
      </w:pPr>
      <w:r>
        <w:rPr/>
        <w:t>Esim:</w:t>
      </w:r>
    </w:p>
    <w:p>
      <w:pPr>
        <w:pStyle w:val="Normal"/>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entryRelationship</w:t>
      </w:r>
      <w:r>
        <w:rPr>
          <w:rFonts w:cs="Arial" w:ascii="Arial" w:hAnsi="Arial"/>
          <w:color w:val="FF0000"/>
          <w:highlight w:val="white"/>
        </w:rPr>
        <w:t xml:space="preserve"> typeCode</w:t>
      </w:r>
      <w:r>
        <w:rPr>
          <w:rFonts w:cs="Arial" w:ascii="Arial" w:hAnsi="Arial"/>
          <w:color w:val="0000FF"/>
          <w:highlight w:val="white"/>
        </w:rPr>
        <w:t>="</w:t>
      </w:r>
      <w:r>
        <w:rPr>
          <w:rFonts w:cs="Arial" w:ascii="Arial" w:hAnsi="Arial"/>
          <w:color w:val="000000"/>
          <w:highlight w:val="white"/>
        </w:rPr>
        <w:t>COMP</w:t>
      </w:r>
      <w:r>
        <w:rPr>
          <w:rFonts w:cs="Arial" w:ascii="Arial" w:hAnsi="Arial"/>
          <w:color w:val="0000FF"/>
          <w:highlight w:val="white"/>
        </w:rPr>
        <w:t>"&gt;</w:t>
      </w:r>
    </w:p>
    <w:p>
      <w:pPr>
        <w:pStyle w:val="Normal"/>
        <w:autoSpaceDE w:val="false"/>
        <w:rPr>
          <w:rFonts w:ascii="Arial" w:hAnsi="Arial" w:cs="Arial"/>
          <w:color w:val="000000"/>
          <w:highlight w:val="white"/>
          <w:lang w:val="en-GB"/>
        </w:rPr>
      </w:pPr>
      <w:r>
        <w:rPr>
          <w:rFonts w:eastAsia="Arial" w:cs="Arial" w:ascii="Arial" w:hAnsi="Arial"/>
          <w:color w:val="000000"/>
          <w:highlight w:val="white"/>
        </w:rPr>
        <w:t xml:space="preserve">     </w:t>
      </w:r>
      <w:r>
        <w:rPr>
          <w:rFonts w:cs="Arial" w:ascii="Arial" w:hAnsi="Arial"/>
          <w:color w:val="0000FF"/>
          <w:highlight w:val="white"/>
          <w:lang w:val="en-GB"/>
        </w:rPr>
        <w:t>&lt;</w:t>
      </w:r>
      <w:r>
        <w:rPr>
          <w:rFonts w:cs="Arial" w:ascii="Arial" w:hAnsi="Arial"/>
          <w:color w:val="800000"/>
          <w:highlight w:val="white"/>
          <w:lang w:val="en-GB"/>
        </w:rPr>
        <w:t>observation</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OBS</w:t>
      </w:r>
      <w:r>
        <w:rPr>
          <w:rFonts w:cs="Arial" w:ascii="Arial" w:hAnsi="Arial"/>
          <w:color w:val="0000FF"/>
          <w:highlight w:val="white"/>
          <w:lang w:val="en-GB"/>
        </w:rPr>
        <w:t>"</w:t>
      </w:r>
      <w:r>
        <w:rPr>
          <w:rFonts w:cs="Arial" w:ascii="Arial" w:hAnsi="Arial"/>
          <w:color w:val="FF0000"/>
          <w:highlight w:val="white"/>
          <w:lang w:val="en-GB"/>
        </w:rPr>
        <w:t xml:space="preserve"> moodCode</w:t>
      </w:r>
      <w:r>
        <w:rPr>
          <w:rFonts w:cs="Arial" w:ascii="Arial" w:hAnsi="Arial"/>
          <w:color w:val="0000FF"/>
          <w:highlight w:val="white"/>
          <w:lang w:val="en-GB"/>
        </w:rPr>
        <w:t>="</w:t>
      </w:r>
      <w:r>
        <w:rPr>
          <w:rFonts w:cs="Arial" w:ascii="Arial" w:hAnsi="Arial"/>
          <w:color w:val="000000"/>
          <w:highlight w:val="white"/>
          <w:lang w:val="en-GB"/>
        </w:rPr>
        <w:t>EVN</w:t>
      </w:r>
      <w:r>
        <w:rPr>
          <w:rFonts w:cs="Arial" w:ascii="Arial" w:hAnsi="Arial"/>
          <w:color w:val="0000FF"/>
          <w:highlight w:val="white"/>
          <w:lang w:val="en-GB"/>
        </w:rPr>
        <w:t>"&gt;</w:t>
      </w:r>
    </w:p>
    <w:p>
      <w:pPr>
        <w:pStyle w:val="Normal"/>
        <w:autoSpaceDE w:val="false"/>
        <w:rPr>
          <w:rFonts w:ascii="Arial" w:hAnsi="Arial" w:cs="Arial"/>
          <w:color w:val="FF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code</w:t>
      </w:r>
      <w:r>
        <w:rPr>
          <w:rFonts w:cs="Arial" w:ascii="Arial" w:hAnsi="Arial"/>
          <w:color w:val="FF0000"/>
          <w:highlight w:val="white"/>
          <w:lang w:val="en-GB"/>
        </w:rPr>
        <w:t xml:space="preserve"> code</w:t>
      </w:r>
      <w:r>
        <w:rPr>
          <w:rFonts w:cs="Arial" w:ascii="Arial" w:hAnsi="Arial"/>
          <w:color w:val="0000FF"/>
          <w:highlight w:val="white"/>
          <w:lang w:val="en-GB"/>
        </w:rPr>
        <w:t>="</w:t>
      </w:r>
      <w:r>
        <w:rPr>
          <w:rFonts w:cs="Arial" w:ascii="Arial" w:hAnsi="Arial"/>
          <w:color w:val="000000"/>
          <w:highlight w:val="white"/>
          <w:lang w:val="en-GB"/>
        </w:rPr>
        <w:t>128</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pPr>
      <w:r>
        <w:rPr>
          <w:rFonts w:cs="Arial" w:ascii="Arial" w:hAnsi="Arial"/>
          <w:color w:val="FF0000"/>
          <w:highlight w:val="white"/>
          <w:lang w:val="en-GB"/>
        </w:rPr>
        <w:t>codeSystem</w:t>
      </w:r>
      <w:r>
        <w:rPr>
          <w:rFonts w:cs="Arial" w:ascii="Arial" w:hAnsi="Arial"/>
          <w:color w:val="0000FF"/>
          <w:highlight w:val="white"/>
          <w:lang w:val="en-GB"/>
        </w:rPr>
        <w:t>="</w:t>
      </w:r>
      <w:r>
        <w:rPr>
          <w:rFonts w:cs="Arial" w:ascii="Arial" w:hAnsi="Arial"/>
          <w:color w:val="000000"/>
          <w:highlight w:val="white"/>
          <w:lang w:val="en-GB"/>
        </w:rPr>
        <w:t>1.2.246.537.6.12.2002.126</w:t>
      </w:r>
      <w:r>
        <w:rPr>
          <w:rFonts w:cs="Arial" w:ascii="Arial" w:hAnsi="Arial"/>
          <w:color w:val="0000FF"/>
          <w:highlight w:val="white"/>
          <w:lang w:val="en-GB"/>
        </w:rPr>
        <w:t>"</w:t>
      </w:r>
      <w:r>
        <w:rPr>
          <w:rFonts w:cs="Arial" w:ascii="Arial" w:hAnsi="Arial"/>
          <w:color w:val="FF0000"/>
          <w:highlight w:val="white"/>
          <w:lang w:val="en-GB"/>
        </w:rPr>
        <w:t xml:space="preserve"> codeSystemName</w:t>
      </w:r>
      <w:r>
        <w:rPr>
          <w:rFonts w:cs="Arial" w:ascii="Arial" w:hAnsi="Arial"/>
          <w:color w:val="0000FF"/>
          <w:highlight w:val="white"/>
          <w:lang w:val="en-GB"/>
        </w:rPr>
        <w:t>="</w:t>
      </w:r>
      <w:r>
        <w:rPr>
          <w:rFonts w:cs="Arial" w:ascii="Arial" w:hAnsi="Arial"/>
          <w:color w:val="000000"/>
          <w:highlight w:val="white"/>
          <w:lang w:val="en-GB"/>
        </w:rPr>
        <w:t>Lääkityslista</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rFonts w:ascii="Arial" w:hAnsi="Arial" w:cs="Arial"/>
          <w:color w:val="000000"/>
          <w:highlight w:val="white"/>
          <w:lang w:val="en-GB"/>
        </w:rPr>
      </w:pPr>
      <w:r>
        <w:rPr>
          <w:rFonts w:cs="Arial" w:ascii="Arial" w:hAnsi="Arial"/>
          <w:color w:val="FF0000"/>
          <w:highlight w:val="white"/>
          <w:lang w:val="en-GB"/>
        </w:rPr>
        <w:t>displayName</w:t>
      </w:r>
      <w:r>
        <w:rPr>
          <w:rFonts w:cs="Arial" w:ascii="Arial" w:hAnsi="Arial"/>
          <w:color w:val="0000FF"/>
          <w:highlight w:val="white"/>
          <w:lang w:val="en-GB"/>
        </w:rPr>
        <w:t>="</w:t>
      </w:r>
      <w:r>
        <w:rPr>
          <w:rFonts w:cs="Arial" w:ascii="Arial" w:hAnsi="Arial"/>
          <w:color w:val="000000"/>
          <w:highlight w:val="white"/>
          <w:lang w:val="en-GB"/>
        </w:rPr>
        <w:t>Säilytysastia</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value</w:t>
      </w:r>
      <w:r>
        <w:rPr>
          <w:rFonts w:cs="Arial" w:ascii="Arial" w:hAnsi="Arial"/>
          <w:color w:val="FF0000"/>
          <w:highlight w:val="white"/>
          <w:lang w:val="en-GB"/>
        </w:rPr>
        <w:t xml:space="preserve"> xsi:type</w:t>
      </w:r>
      <w:r>
        <w:rPr>
          <w:rFonts w:cs="Arial" w:ascii="Arial" w:hAnsi="Arial"/>
          <w:color w:val="0000FF"/>
          <w:highlight w:val="white"/>
          <w:lang w:val="en-GB"/>
        </w:rPr>
        <w:t>="</w:t>
      </w:r>
      <w:r>
        <w:rPr>
          <w:rFonts w:cs="Arial" w:ascii="Arial" w:hAnsi="Arial"/>
          <w:color w:val="000000"/>
          <w:highlight w:val="white"/>
          <w:lang w:val="en-GB"/>
        </w:rPr>
        <w:t>SC</w:t>
      </w:r>
      <w:r>
        <w:rPr>
          <w:rFonts w:cs="Arial" w:ascii="Arial" w:hAnsi="Arial"/>
          <w:color w:val="0000FF"/>
          <w:highlight w:val="white"/>
          <w:lang w:val="en-GB"/>
        </w:rPr>
        <w:t>"&gt;</w:t>
      </w:r>
      <w:r>
        <w:rPr>
          <w:rFonts w:cs="Arial" w:ascii="Arial" w:hAnsi="Arial"/>
          <w:color w:val="000000"/>
          <w:highlight w:val="white"/>
          <w:lang w:val="en-GB"/>
        </w:rPr>
        <w:t>läpipainopakkaus</w:t>
      </w:r>
      <w:r>
        <w:rPr>
          <w:rFonts w:cs="Arial" w:ascii="Arial" w:hAnsi="Arial"/>
          <w:color w:val="0000FF"/>
          <w:highlight w:val="white"/>
          <w:lang w:val="en-GB"/>
        </w:rPr>
        <w:t>&lt;/</w:t>
      </w:r>
      <w:r>
        <w:rPr>
          <w:rFonts w:cs="Arial" w:ascii="Arial" w:hAnsi="Arial"/>
          <w:color w:val="800000"/>
          <w:highlight w:val="white"/>
          <w:lang w:val="en-GB"/>
        </w:rPr>
        <w:t>value</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eastAsia="Arial" w:cs="Arial" w:ascii="Arial" w:hAnsi="Arial"/>
          <w:color w:val="000000"/>
          <w:highlight w:val="white"/>
          <w:lang w:val="en-GB"/>
        </w:rPr>
        <w:t xml:space="preserve">     </w:t>
      </w:r>
      <w:r>
        <w:rPr>
          <w:rFonts w:cs="Arial" w:ascii="Arial" w:hAnsi="Arial"/>
          <w:color w:val="0000FF"/>
          <w:highlight w:val="white"/>
        </w:rPr>
        <w:t>&lt;/</w:t>
      </w:r>
      <w:r>
        <w:rPr>
          <w:rFonts w:cs="Arial" w:ascii="Arial" w:hAnsi="Arial"/>
          <w:color w:val="800000"/>
          <w:highlight w:val="white"/>
        </w:rPr>
        <w:t>observation</w:t>
      </w:r>
      <w:r>
        <w:rPr>
          <w:rFonts w:cs="Arial" w:ascii="Arial" w:hAnsi="Arial"/>
          <w:color w:val="0000FF"/>
          <w:highlight w:val="white"/>
        </w:rPr>
        <w:t>&gt;</w:t>
      </w:r>
    </w:p>
    <w:p>
      <w:pPr>
        <w:pStyle w:val="Normal"/>
        <w:autoSpaceDE w:val="false"/>
        <w:rPr/>
      </w:pPr>
      <w:r>
        <w:rPr>
          <w:rFonts w:cs="Arial" w:ascii="Arial" w:hAnsi="Arial"/>
          <w:color w:val="0000FF"/>
          <w:highlight w:val="white"/>
        </w:rPr>
        <w:t>&lt;/</w:t>
      </w:r>
      <w:r>
        <w:rPr>
          <w:rFonts w:cs="Arial" w:ascii="Arial" w:hAnsi="Arial"/>
          <w:color w:val="800000"/>
          <w:highlight w:val="white"/>
        </w:rPr>
        <w:t>entryRelationship</w:t>
      </w:r>
      <w:r>
        <w:rPr>
          <w:rFonts w:cs="Arial" w:ascii="Arial" w:hAnsi="Arial"/>
          <w:color w:val="0000FF"/>
          <w:highlight w:val="white"/>
        </w:rPr>
        <w:t>&gt;</w:t>
      </w:r>
    </w:p>
    <w:p>
      <w:pPr>
        <w:pStyle w:val="Normal"/>
        <w:autoSpaceDE w:val="false"/>
        <w:rPr>
          <w:rFonts w:ascii="Arial" w:hAnsi="Arial" w:cs="Arial"/>
          <w:color w:val="0000FF"/>
          <w:highlight w:val="white"/>
        </w:rPr>
      </w:pPr>
      <w:r>
        <w:rPr>
          <w:rFonts w:cs="Arial" w:ascii="Arial" w:hAnsi="Arial"/>
          <w:color w:val="0000FF"/>
          <w:highlight w:val="white"/>
        </w:rPr>
      </w:r>
    </w:p>
    <w:p>
      <w:pPr>
        <w:pStyle w:val="Normal"/>
        <w:rPr/>
      </w:pPr>
      <w:r>
        <w:rPr/>
        <w:t xml:space="preserve">Tietyillä lääkkeillä, esim. astmalääkkeet, lääkkeeseen liittyy </w:t>
      </w:r>
      <w:r>
        <w:rPr>
          <w:b/>
        </w:rPr>
        <w:t>laite</w:t>
      </w:r>
      <w:r>
        <w:rPr/>
        <w:t>. Tämä tieto poimitaan lääketietokannasta ja esitetään samalla tavalla kuin lääkemuoto observation-luokalla supply-luokan alla.</w:t>
      </w:r>
    </w:p>
    <w:p>
      <w:pPr>
        <w:pStyle w:val="Normal"/>
        <w:rPr/>
      </w:pPr>
      <w:r>
        <w:rPr/>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US"/>
        </w:rPr>
      </w:pPr>
      <w:r>
        <w:rPr>
          <w:lang w:val="en-US"/>
        </w:rPr>
        <w:t>Esim.</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lang w:val="en-US"/>
        </w:rPr>
        <w:tab/>
      </w:r>
      <w:r>
        <w:rPr>
          <w:rStyle w:val="XMLBlue"/>
          <w:highlight w:val="white"/>
          <w:lang w:val="en-US"/>
        </w:rPr>
        <w:t>&lt;</w:t>
      </w:r>
      <w:r>
        <w:rPr>
          <w:rStyle w:val="XMLDarkRed"/>
          <w:highlight w:val="white"/>
          <w:lang w:val="en-US"/>
        </w:rPr>
        <w:t>observation</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US"/>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127</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lang w:val="nl-NL"/>
        </w:rPr>
        <w:t>codeSystemName</w:t>
      </w:r>
      <w:r>
        <w:rPr>
          <w:rStyle w:val="XMLBlue"/>
          <w:highlight w:val="white"/>
          <w:lang w:val="nl-NL"/>
        </w:rPr>
        <w:t>="</w:t>
      </w:r>
      <w:r>
        <w:rPr>
          <w:rStyle w:val="XMLBlack"/>
          <w:highlight w:val="white"/>
          <w:lang w:val="nl-NL"/>
        </w:rPr>
        <w:t>Lääkityslista</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lang w:val="nl-NL"/>
        </w:rPr>
      </w:pPr>
      <w:r>
        <w:rPr>
          <w:rStyle w:val="XMLRed"/>
          <w:highlight w:val="white"/>
          <w:lang w:val="nl-NL"/>
        </w:rPr>
        <w:tab/>
        <w:tab/>
        <w:t>displayName</w:t>
      </w:r>
      <w:r>
        <w:rPr>
          <w:rStyle w:val="XMLBlue"/>
          <w:highlight w:val="white"/>
          <w:lang w:val="nl-NL"/>
        </w:rPr>
        <w:t>="</w:t>
      </w:r>
      <w:r>
        <w:rPr>
          <w:rStyle w:val="XMLBlack"/>
          <w:highlight w:val="white"/>
          <w:lang w:val="nl-NL"/>
        </w:rPr>
        <w:t>laite</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Black"/>
          <w:highlight w:val="white"/>
          <w:lang w:val="nl-NL"/>
        </w:rPr>
        <w:tab/>
        <w:tab/>
        <w:tab/>
        <w:tab/>
      </w:r>
      <w:r>
        <w:rPr>
          <w:rStyle w:val="XMLBlue"/>
          <w:highlight w:val="white"/>
          <w:lang w:val="nl-NL"/>
        </w:rPr>
        <w:t>&lt;</w:t>
      </w:r>
      <w:r>
        <w:rPr>
          <w:rStyle w:val="XMLDarkRed"/>
          <w:highlight w:val="white"/>
          <w:lang w:val="nl-NL"/>
        </w:rPr>
        <w:t>value</w:t>
      </w:r>
      <w:r>
        <w:rPr>
          <w:rStyle w:val="XMLRed"/>
          <w:highlight w:val="white"/>
          <w:lang w:val="nl-NL"/>
        </w:rPr>
        <w:t xml:space="preserve"> xsi:type</w:t>
      </w:r>
      <w:r>
        <w:rPr>
          <w:rStyle w:val="XMLBlue"/>
          <w:highlight w:val="white"/>
          <w:lang w:val="nl-NL"/>
        </w:rPr>
        <w:t>="</w:t>
      </w:r>
      <w:r>
        <w:rPr>
          <w:rStyle w:val="XMLBlack"/>
          <w:highlight w:val="white"/>
          <w:lang w:val="nl-NL"/>
        </w:rPr>
        <w:t>ST</w:t>
      </w:r>
      <w:r>
        <w:rPr>
          <w:rStyle w:val="XMLBlue"/>
          <w:highlight w:val="white"/>
          <w:lang w:val="nl-NL"/>
        </w:rPr>
        <w:t>"&gt;</w:t>
      </w:r>
      <w:r>
        <w:rPr>
          <w:rStyle w:val="XMLBlue"/>
          <w:color w:val="000000"/>
          <w:highlight w:val="white"/>
          <w:lang w:val="nl-NL"/>
        </w:rPr>
        <w:t>babyhaler</w:t>
      </w:r>
      <w:r>
        <w:rPr>
          <w:rStyle w:val="XMLBlue"/>
          <w:highlight w:val="white"/>
          <w:lang w:val="nl-NL"/>
        </w:rPr>
        <w:t>&lt;/</w:t>
      </w:r>
      <w:r>
        <w:rPr>
          <w:rStyle w:val="XMLDarkRed"/>
          <w:highlight w:val="white"/>
          <w:lang w:val="nl-NL"/>
        </w:rPr>
        <w:t>value</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nl-NL"/>
        </w:rPr>
        <w:tab/>
      </w: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entryRelationship</w:t>
      </w:r>
      <w:r>
        <w:rPr>
          <w:rStyle w:val="XMLBlue"/>
          <w:highlight w:val="white"/>
        </w:rPr>
        <w:t>&gt;</w:t>
      </w:r>
    </w:p>
    <w:p>
      <w:pPr>
        <w:pStyle w:val="Normal"/>
        <w:rPr>
          <w:rStyle w:val="XMLBlue"/>
          <w:highlight w:val="white"/>
        </w:rPr>
      </w:pPr>
      <w:r>
        <w:rPr>
          <w:highlight w:val="white"/>
        </w:rPr>
      </w:r>
    </w:p>
    <w:p>
      <w:pPr>
        <w:pStyle w:val="Normal"/>
        <w:rPr>
          <w:rStyle w:val="XMLBlue"/>
        </w:rPr>
      </w:pPr>
      <w:r>
        <w:rPr/>
        <w:t>Varsinainen tieto sijoitetaan value-elementtiin, tietotyyppi on ST.</w:t>
      </w:r>
    </w:p>
    <w:p>
      <w:pPr>
        <w:pStyle w:val="Normal"/>
        <w:rPr>
          <w:rStyle w:val="XMLBlue"/>
        </w:rPr>
      </w:pPr>
      <w:r>
        <w:rPr/>
      </w:r>
    </w:p>
    <w:p>
      <w:pPr>
        <w:pStyle w:val="Normal"/>
        <w:rPr>
          <w:b/>
          <w:b/>
          <w:bCs/>
        </w:rPr>
      </w:pPr>
      <w:r>
        <w:rPr>
          <w:b/>
          <w:bCs/>
        </w:rPr>
      </w:r>
    </w:p>
    <w:p>
      <w:pPr>
        <w:pStyle w:val="Normal"/>
        <w:rPr/>
      </w:pPr>
      <w:r>
        <w:rPr>
          <w:b/>
          <w:bCs/>
        </w:rPr>
        <w:t>Osapakkaus</w:t>
      </w:r>
      <w:r>
        <w:rPr/>
        <w:t xml:space="preserve"> ilmoitetaan myös supply-actiin liitettävällä observationilla. Code elementissä käytetään lääkityslistan uutta kenttäkoodia 101. Tieto ilmoitetaan value elementissä boolean-arvolla. </w:t>
      </w:r>
    </w:p>
    <w:p>
      <w:pPr>
        <w:pStyle w:val="Normal"/>
        <w:rPr/>
      </w:pPr>
      <w:r>
        <w:rPr/>
      </w:r>
    </w:p>
    <w:p>
      <w:pPr>
        <w:pStyle w:val="Normal"/>
        <w:rPr>
          <w:lang w:val="en-US"/>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Style w:val="XMLBlue"/>
          <w:highlight w:val="white"/>
          <w:lang w:val="en-GB"/>
        </w:rPr>
        <w:t>&lt;</w:t>
      </w:r>
      <w:r>
        <w:rPr>
          <w:rStyle w:val="XMLDarkRed"/>
          <w:highlight w:val="white"/>
          <w:lang w:val="en-GB"/>
        </w:rPr>
        <w:t>entryRelationship</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typeCode</w:t>
      </w:r>
      <w:r>
        <w:rPr>
          <w:rStyle w:val="XMLBlue"/>
          <w:highlight w:val="white"/>
          <w:lang w:val="en-GB"/>
        </w:rPr>
        <w:t>="</w:t>
      </w:r>
      <w:r>
        <w:rPr>
          <w:rStyle w:val="XMLBlack"/>
          <w:highlight w:val="white"/>
          <w:lang w:val="en-GB"/>
        </w:rPr>
        <w:t>COMP</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classCode</w:t>
      </w:r>
      <w:r>
        <w:rPr>
          <w:rStyle w:val="XMLBlue"/>
          <w:highlight w:val="white"/>
          <w:lang w:val="en-GB"/>
        </w:rPr>
        <w:t>="</w:t>
      </w:r>
      <w:r>
        <w:rPr>
          <w:rStyle w:val="XMLBlack"/>
          <w:highlight w:val="white"/>
          <w:lang w:val="en-GB"/>
        </w:rPr>
        <w:t>OBS</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GB"/>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101</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lang w:val="nl-NL"/>
        </w:rPr>
        <w:t>codeSystemName</w:t>
      </w:r>
      <w:r>
        <w:rPr>
          <w:rStyle w:val="XMLBlue"/>
          <w:highlight w:val="white"/>
          <w:lang w:val="nl-NL"/>
        </w:rPr>
        <w:t>="</w:t>
      </w:r>
      <w:r>
        <w:rPr>
          <w:rStyle w:val="XMLBlack"/>
          <w:highlight w:val="white"/>
          <w:lang w:val="nl-NL"/>
        </w:rPr>
        <w:t>Lääkityslista</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Red"/>
          <w:highlight w:val="white"/>
          <w:lang w:val="nl-NL"/>
        </w:rPr>
        <w:tab/>
        <w:tab/>
        <w:t>displayName</w:t>
      </w:r>
      <w:r>
        <w:rPr>
          <w:rStyle w:val="XMLBlue"/>
          <w:highlight w:val="white"/>
          <w:lang w:val="nl-NL"/>
        </w:rPr>
        <w:t>="</w:t>
      </w:r>
      <w:r>
        <w:rPr>
          <w:rStyle w:val="XMLBlack"/>
          <w:highlight w:val="white"/>
          <w:lang w:val="nl-NL"/>
        </w:rPr>
        <w:t>osapakkaus</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Black"/>
          <w:highlight w:val="white"/>
          <w:lang w:val="nl-NL"/>
        </w:rPr>
        <w:tab/>
        <w:tab/>
        <w:tab/>
        <w:tab/>
      </w:r>
      <w:r>
        <w:rPr>
          <w:rStyle w:val="XMLBlue"/>
          <w:highlight w:val="white"/>
          <w:lang w:val="nl-NL"/>
        </w:rPr>
        <w:t>&lt;</w:t>
      </w:r>
      <w:r>
        <w:rPr>
          <w:rStyle w:val="XMLDarkRed"/>
          <w:highlight w:val="white"/>
          <w:lang w:val="nl-NL"/>
        </w:rPr>
        <w:t>value</w:t>
      </w:r>
      <w:r>
        <w:rPr>
          <w:rStyle w:val="XMLRed"/>
          <w:highlight w:val="white"/>
          <w:lang w:val="nl-NL"/>
        </w:rPr>
        <w:t xml:space="preserve"> xsi:type</w:t>
      </w:r>
      <w:r>
        <w:rPr>
          <w:rStyle w:val="XMLBlue"/>
          <w:highlight w:val="white"/>
          <w:lang w:val="nl-NL"/>
        </w:rPr>
        <w:t>="</w:t>
      </w:r>
      <w:r>
        <w:rPr>
          <w:rStyle w:val="XMLBlack"/>
          <w:highlight w:val="white"/>
          <w:lang w:val="nl-NL"/>
        </w:rPr>
        <w:t>BL</w:t>
      </w:r>
      <w:r>
        <w:rPr>
          <w:rStyle w:val="XMLBlue"/>
          <w:highlight w:val="white"/>
          <w:lang w:val="nl-NL"/>
        </w:rPr>
        <w:t>"</w:t>
      </w:r>
      <w:r>
        <w:rPr>
          <w:rStyle w:val="XMLRed"/>
          <w:highlight w:val="white"/>
          <w:lang w:val="nl-NL"/>
        </w:rPr>
        <w:t xml:space="preserve"> value</w:t>
      </w:r>
      <w:r>
        <w:rPr>
          <w:rStyle w:val="XMLBlue"/>
          <w:highlight w:val="white"/>
          <w:lang w:val="nl-NL"/>
        </w:rPr>
        <w:t>="</w:t>
      </w:r>
      <w:r>
        <w:rPr>
          <w:rStyle w:val="XMLText"/>
          <w:highlight w:val="white"/>
          <w:lang w:val="nl-NL"/>
        </w:rPr>
        <w:t>false</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ack"/>
          <w:highlight w:val="white"/>
          <w:lang w:val="nl-NL"/>
        </w:rPr>
        <w:tab/>
      </w:r>
      <w:r>
        <w:rPr>
          <w:rStyle w:val="XMLBlue"/>
          <w:highlight w:val="white"/>
          <w:lang w:val="en-US"/>
        </w:rPr>
        <w:t>&lt;/</w:t>
      </w:r>
      <w:r>
        <w:rPr>
          <w:rStyle w:val="XMLDarkRed"/>
          <w:highlight w:val="white"/>
          <w:lang w:val="en-US"/>
        </w:rPr>
        <w:t>observation</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Blue"/>
          <w:highlight w:val="white"/>
          <w:lang w:val="en-US"/>
        </w:rPr>
        <w:t>&gt;</w:t>
      </w:r>
    </w:p>
    <w:p>
      <w:pPr>
        <w:pStyle w:val="Normal"/>
        <w:rPr>
          <w:rStyle w:val="XMLBlue"/>
          <w:highlight w:val="white"/>
          <w:lang w:val="en-US"/>
        </w:rPr>
      </w:pPr>
      <w:r>
        <w:rPr>
          <w:highlight w:val="white"/>
        </w:rPr>
      </w:r>
    </w:p>
    <w:p>
      <w:pPr>
        <w:pStyle w:val="Normal"/>
        <w:rPr>
          <w:highlight w:val="white"/>
          <w:lang w:val="en-US"/>
        </w:rPr>
      </w:pPr>
      <w:r>
        <w:rPr>
          <w:highlight w:val="white"/>
          <w:lang w:val="en-US"/>
        </w:rPr>
      </w:r>
    </w:p>
    <w:p>
      <w:pPr>
        <w:pStyle w:val="Heading3"/>
        <w:ind w:left="1134" w:hanging="1134"/>
        <w:rPr/>
      </w:pPr>
      <w:bookmarkStart w:id="79" w:name="__RefHeading___Toc443208416"/>
      <w:bookmarkEnd w:id="79"/>
      <w:r>
        <w:rPr/>
        <w:t>Apteekissa valmistettavan lääkkeen osoitin</w:t>
      </w:r>
    </w:p>
    <w:p>
      <w:pPr>
        <w:pStyle w:val="Normal"/>
        <w:rPr/>
      </w:pPr>
      <w:r>
        <w:rPr/>
      </w:r>
    </w:p>
    <w:p>
      <w:pPr>
        <w:pStyle w:val="Normal"/>
        <w:rPr/>
      </w:pPr>
      <w:r>
        <w:rPr/>
        <w:t>Apteekissa valmistettavan lääkkeen osoitin on kuvattu Lääkemääräysosion vastaavassa kappaleessa.</w:t>
      </w:r>
    </w:p>
    <w:p>
      <w:pPr>
        <w:pStyle w:val="Normal"/>
        <w:rPr/>
      </w:pPr>
      <w:r>
        <w:rPr/>
      </w:r>
    </w:p>
    <w:p>
      <w:pPr>
        <w:pStyle w:val="Normal"/>
        <w:rPr/>
      </w:pPr>
      <w:r>
        <w:rPr/>
      </w:r>
    </w:p>
    <w:p>
      <w:pPr>
        <w:pStyle w:val="Heading3"/>
        <w:ind w:left="1134" w:hanging="1134"/>
        <w:rPr/>
      </w:pPr>
      <w:bookmarkStart w:id="80" w:name="__RefHeading___Toc443208417"/>
      <w:bookmarkEnd w:id="80"/>
      <w:r>
        <w:rPr/>
        <w:t>Toimituksen osapuolitiedot</w:t>
      </w:r>
    </w:p>
    <w:p>
      <w:pPr>
        <w:pStyle w:val="Normal"/>
        <w:keepNext w:val="true"/>
        <w:rPr/>
      </w:pPr>
      <w:r>
        <w:rPr/>
      </w:r>
    </w:p>
    <w:p>
      <w:pPr>
        <w:pStyle w:val="Normal"/>
        <w:rPr/>
      </w:pPr>
      <w:r>
        <w:rPr/>
        <w:t>Lääkemääräyksessä osapuolitiedot sijoitettiin substanceAdministration-supply- rakenteessa supply luokkaan, koska clinical statements määrittely näin määrää. Toimitussanomasta ei ole vastaavia määräyksiä. Lisäksi toimitussanomassa supply (pakkauksen tiedot) on toistuva, joten on selkeämpää sijoittaa osapuolitiedot suoraan substanceAdministration-luokan alle.</w:t>
      </w:r>
    </w:p>
    <w:p>
      <w:pPr>
        <w:pStyle w:val="Normal"/>
        <w:rPr/>
      </w:pPr>
      <w:r>
        <w:rPr/>
      </w:r>
    </w:p>
    <w:p>
      <w:pPr>
        <w:pStyle w:val="Heading4"/>
        <w:ind w:left="1418" w:hanging="1418"/>
        <w:rPr/>
      </w:pPr>
      <w:r>
        <w:rPr/>
        <w:t>Proviisorin, farmaseutin ja  organisaation tiedot</w:t>
      </w:r>
    </w:p>
    <w:p>
      <w:pPr>
        <w:pStyle w:val="Normal"/>
        <w:rPr/>
      </w:pPr>
      <w:r>
        <w:rPr/>
      </w:r>
    </w:p>
    <w:p>
      <w:pPr>
        <w:pStyle w:val="Normal"/>
        <w:rPr/>
      </w:pPr>
      <w:r>
        <w:rPr/>
        <w:t>Proviisorin tai farmaseutin tiedot:</w:t>
      </w:r>
    </w:p>
    <w:p>
      <w:pPr>
        <w:pStyle w:val="Normal"/>
        <w:numPr>
          <w:ilvl w:val="0"/>
          <w:numId w:val="2"/>
        </w:numPr>
        <w:rPr/>
      </w:pPr>
      <w:r>
        <w:rPr/>
        <w:t xml:space="preserve">nimi </w:t>
      </w:r>
    </w:p>
    <w:p>
      <w:pPr>
        <w:pStyle w:val="Normal"/>
        <w:numPr>
          <w:ilvl w:val="0"/>
          <w:numId w:val="2"/>
        </w:numPr>
        <w:rPr/>
      </w:pPr>
      <w:r>
        <w:rPr/>
        <w:t>terhikki rekisteröintinumero</w:t>
      </w:r>
    </w:p>
    <w:p>
      <w:pPr>
        <w:pStyle w:val="Normal"/>
        <w:numPr>
          <w:ilvl w:val="0"/>
          <w:numId w:val="2"/>
        </w:numPr>
        <w:rPr/>
      </w:pPr>
      <w:r>
        <w:rPr/>
        <w:t>ammattioikeus</w:t>
      </w:r>
    </w:p>
    <w:p>
      <w:pPr>
        <w:pStyle w:val="Normal"/>
        <w:ind w:left="360" w:hanging="0"/>
        <w:rPr/>
      </w:pPr>
      <w:r>
        <w:rPr/>
      </w:r>
    </w:p>
    <w:p>
      <w:pPr>
        <w:pStyle w:val="Normal"/>
        <w:rPr/>
      </w:pPr>
      <w:r>
        <w:rPr/>
        <w:t>Organisaatio</w:t>
      </w:r>
    </w:p>
    <w:p>
      <w:pPr>
        <w:pStyle w:val="Normal"/>
        <w:numPr>
          <w:ilvl w:val="0"/>
          <w:numId w:val="2"/>
        </w:numPr>
        <w:rPr/>
      </w:pPr>
      <w:r>
        <w:rPr/>
        <w:t>tunnus</w:t>
      </w:r>
    </w:p>
    <w:p>
      <w:pPr>
        <w:pStyle w:val="Normal"/>
        <w:numPr>
          <w:ilvl w:val="0"/>
          <w:numId w:val="2"/>
        </w:numPr>
        <w:rPr/>
      </w:pPr>
      <w:r>
        <w:rPr/>
        <w:t>nimi</w:t>
      </w:r>
    </w:p>
    <w:p>
      <w:pPr>
        <w:pStyle w:val="Normal"/>
        <w:numPr>
          <w:ilvl w:val="0"/>
          <w:numId w:val="2"/>
        </w:numPr>
        <w:rPr/>
      </w:pPr>
      <w:r>
        <w:rPr/>
        <w:t>osoite</w:t>
      </w:r>
    </w:p>
    <w:p>
      <w:pPr>
        <w:pStyle w:val="Normal"/>
        <w:numPr>
          <w:ilvl w:val="0"/>
          <w:numId w:val="2"/>
        </w:numPr>
        <w:rPr/>
      </w:pPr>
      <w:r>
        <w:rPr/>
        <w:t>puhelinnumero</w:t>
      </w:r>
    </w:p>
    <w:p>
      <w:pPr>
        <w:pStyle w:val="Normal"/>
        <w:numPr>
          <w:ilvl w:val="0"/>
          <w:numId w:val="2"/>
        </w:numPr>
        <w:rPr/>
      </w:pPr>
      <w:r>
        <w:rPr/>
        <w:t>sähköposti</w:t>
      </w:r>
    </w:p>
    <w:p>
      <w:pPr>
        <w:pStyle w:val="Normal"/>
        <w:rPr/>
      </w:pPr>
      <w:r>
        <w:rPr/>
      </w:r>
    </w:p>
    <w:p>
      <w:pPr>
        <w:pStyle w:val="Normal"/>
        <w:rPr/>
      </w:pPr>
      <w:r>
        <w:rPr/>
        <w:t>Ammattilaisen  ja organisaation tietojen ilmoittamista varten käytetään author-participationia. Role-luokassa assignedAuthor pakollinen time esiintyy tyhjänä elementtinä. Ammattilaisen nimi ilmoitetaan  luokan assignedPerson name-elementissä. HL7-tietotyyppi on PN. Ammattilaisen nimi esitetään rakenteissa muodossa käyttäen pelkästään elementtejä given ja family.</w:t>
      </w:r>
    </w:p>
    <w:p>
      <w:pPr>
        <w:pStyle w:val="Normal"/>
        <w:rPr/>
      </w:pPr>
      <w:r>
        <w:rPr/>
      </w:r>
    </w:p>
    <w:p>
      <w:pPr>
        <w:pStyle w:val="Normal"/>
        <w:rPr/>
      </w:pPr>
      <w:r>
        <w:rPr/>
        <w:t>Authorin rakennetta on selitetty tarkemmin ydintietomäärityksissä (”kertomus- ja lomakkeet”) ja tietotyyppien käyttöä on ohjeistettu HL7:n tietotyyppioppaassa.</w:t>
      </w:r>
    </w:p>
    <w:p>
      <w:pPr>
        <w:pStyle w:val="Normal"/>
        <w:rPr/>
      </w:pPr>
      <w:r>
        <w:rPr/>
      </w:r>
    </w:p>
    <w:p>
      <w:pPr>
        <w:pStyle w:val="Normal"/>
        <w:rPr/>
      </w:pPr>
      <w:r>
        <w:rPr/>
        <w:t>Organisaation tiedot ilmoitetaan luokassa representedOrganization. Id-elementtiin sijoitetaan organisaation OID-koodi.  Nimi on elementissä name ja sen tietotyyppi on ON. Osoite ilmoitetaan elementissä addr HL7-tietotyypillä AD. Elementtiä telecom (HL7-tietotyyppi TEL) käytetään sekä puhelinnumeron että sähköpostin ilmoittamiseen. Osoitteen  on oltava aina rakenteisessa muodossa eli käytetään elementtejä  streetAddressLine (katuosoite) , city  (kaupunki tai kunta) ja postalCode (postinumero).</w:t>
      </w:r>
    </w:p>
    <w:p>
      <w:pPr>
        <w:pStyle w:val="Normal"/>
        <w:rPr/>
      </w:pPr>
      <w:r>
        <w:rPr/>
      </w:r>
    </w:p>
    <w:p>
      <w:pPr>
        <w:pStyle w:val="Normal"/>
        <w:rPr/>
      </w:pPr>
      <w:r>
        <w:rPr/>
      </w:r>
    </w:p>
    <w:p>
      <w:pPr>
        <w:pStyle w:val="Normal"/>
        <w:rPr>
          <w:lang w:val="en-GB"/>
        </w:rPr>
      </w:pPr>
      <w:r>
        <w:rPr>
          <w:lang w:val="en-GB"/>
        </w:rPr>
        <w:t>Esim. Author-rakenne:</w:t>
      </w:r>
    </w:p>
    <w:p>
      <w:pPr>
        <w:pStyle w:val="Normal"/>
        <w:rPr>
          <w:lang w:val="en-GB"/>
        </w:rPr>
      </w:pPr>
      <w:r>
        <w:rPr>
          <w:lang w:val="en-GB"/>
        </w:rPr>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author</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time</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US"/>
        </w:rPr>
      </w:pPr>
      <w:r>
        <w:rPr>
          <w:rFonts w:cs="Arial" w:ascii="Arial" w:hAnsi="Arial"/>
          <w:color w:val="000000"/>
          <w:highlight w:val="white"/>
          <w:lang w:val="en-GB"/>
        </w:rPr>
        <w:tab/>
      </w:r>
      <w:r>
        <w:rPr>
          <w:rFonts w:cs="Arial" w:ascii="Arial" w:hAnsi="Arial"/>
          <w:color w:val="0000FF"/>
          <w:highlight w:val="white"/>
          <w:lang w:val="en-US"/>
        </w:rPr>
        <w:t>&lt;</w:t>
      </w:r>
      <w:r>
        <w:rPr>
          <w:rFonts w:cs="Arial" w:ascii="Arial" w:hAnsi="Arial"/>
          <w:color w:val="800000"/>
          <w:highlight w:val="white"/>
          <w:lang w:val="en-US"/>
        </w:rPr>
        <w:t>assignedAuthor</w:t>
      </w:r>
      <w:r>
        <w:rPr>
          <w:rFonts w:cs="Arial" w:ascii="Arial" w:hAnsi="Arial"/>
          <w:color w:val="0000FF"/>
          <w:highlight w:val="white"/>
          <w:lang w:val="en-US"/>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US"/>
        </w:rPr>
      </w:pPr>
      <w:r>
        <w:rPr>
          <w:rFonts w:cs="Arial" w:ascii="Arial" w:hAnsi="Arial"/>
          <w:color w:val="000000"/>
          <w:highlight w:val="white"/>
          <w:lang w:val="en-US"/>
        </w:rPr>
        <w:tab/>
        <w:tab/>
      </w:r>
      <w:r>
        <w:rPr>
          <w:rFonts w:cs="Arial" w:ascii="Arial" w:hAnsi="Arial"/>
          <w:color w:val="0000FF"/>
          <w:highlight w:val="white"/>
          <w:lang w:val="en-US"/>
        </w:rPr>
        <w:t>&lt;!--</w:t>
      </w:r>
      <w:r>
        <w:rPr>
          <w:rFonts w:cs="Arial" w:ascii="Arial" w:hAnsi="Arial"/>
          <w:color w:val="808080"/>
          <w:highlight w:val="white"/>
          <w:lang w:val="en-US"/>
        </w:rPr>
        <w:t xml:space="preserve"> Farmaseutin / proviisorin ID (terhikkitunnus) </w:t>
      </w:r>
      <w:r>
        <w:rPr>
          <w:rFonts w:cs="Arial" w:ascii="Arial" w:hAnsi="Arial"/>
          <w:color w:val="0000FF"/>
          <w:highlight w:val="white"/>
          <w:lang w:val="en-US"/>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pPr>
      <w:r>
        <w:rPr>
          <w:rFonts w:cs="Arial" w:ascii="Arial" w:hAnsi="Arial"/>
          <w:color w:val="000000"/>
          <w:highlight w:val="white"/>
          <w:lang w:val="en-US"/>
        </w:rPr>
        <w:tab/>
        <w:tab/>
      </w:r>
      <w:r>
        <w:rPr>
          <w:rFonts w:cs="Arial" w:ascii="Arial" w:hAnsi="Arial"/>
          <w:color w:val="0000FF"/>
          <w:highlight w:val="white"/>
          <w:lang w:val="en-US"/>
        </w:rPr>
        <w:t>&lt;</w:t>
      </w:r>
      <w:r>
        <w:rPr>
          <w:rFonts w:cs="Arial" w:ascii="Arial" w:hAnsi="Arial"/>
          <w:color w:val="800000"/>
          <w:highlight w:val="white"/>
          <w:lang w:val="en-US"/>
        </w:rPr>
        <w:t>id</w:t>
      </w:r>
      <w:r>
        <w:rPr>
          <w:rFonts w:cs="Arial" w:ascii="Arial" w:hAnsi="Arial"/>
          <w:color w:val="FF0000"/>
          <w:highlight w:val="white"/>
          <w:lang w:val="en-US"/>
        </w:rPr>
        <w:t xml:space="preserve"> extension</w:t>
      </w:r>
      <w:r>
        <w:rPr>
          <w:rFonts w:cs="Arial" w:ascii="Arial" w:hAnsi="Arial"/>
          <w:color w:val="0000FF"/>
          <w:highlight w:val="white"/>
          <w:lang w:val="en-US"/>
        </w:rPr>
        <w:t>="</w:t>
      </w:r>
      <w:r>
        <w:rPr>
          <w:rFonts w:cs="Arial" w:ascii="Arial" w:hAnsi="Arial"/>
          <w:color w:val="000000"/>
          <w:highlight w:val="white"/>
          <w:lang w:val="en-US"/>
        </w:rPr>
        <w:t>12312312312</w:t>
      </w:r>
      <w:r>
        <w:rPr>
          <w:rFonts w:cs="Arial" w:ascii="Arial" w:hAnsi="Arial"/>
          <w:color w:val="0000FF"/>
          <w:highlight w:val="white"/>
          <w:lang w:val="en-US"/>
        </w:rPr>
        <w:t>"</w:t>
      </w:r>
      <w:r>
        <w:rPr>
          <w:rFonts w:cs="Arial" w:ascii="Arial" w:hAnsi="Arial"/>
          <w:color w:val="FF0000"/>
          <w:highlight w:val="white"/>
          <w:lang w:val="en-US"/>
        </w:rPr>
        <w:t xml:space="preserve"> root</w:t>
      </w:r>
      <w:r>
        <w:rPr>
          <w:rFonts w:cs="Arial" w:ascii="Arial" w:hAnsi="Arial"/>
          <w:color w:val="0000FF"/>
          <w:highlight w:val="white"/>
          <w:lang w:val="en-US"/>
        </w:rPr>
        <w:t>="</w:t>
      </w:r>
      <w:r>
        <w:rPr>
          <w:rFonts w:cs="Arial" w:ascii="Arial" w:hAnsi="Arial"/>
          <w:color w:val="000000"/>
          <w:highlight w:val="white"/>
          <w:lang w:val="en-US"/>
        </w:rPr>
        <w:t>1.2.246.537.26</w:t>
      </w:r>
      <w:r>
        <w:rPr>
          <w:rFonts w:cs="Arial" w:ascii="Arial" w:hAnsi="Arial"/>
          <w:color w:val="0000FF"/>
          <w:highlight w:val="whit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color w:val="FF0000"/>
          <w:lang w:val="en-GB"/>
        </w:rPr>
      </w:pPr>
      <w:r>
        <w:rPr>
          <w:rStyle w:val="XMLBlue"/>
          <w:lang w:val="en-GB"/>
        </w:rPr>
        <w:tab/>
        <w:tab/>
        <w:tab/>
        <w:t xml:space="preserve">   &lt;</w:t>
      </w:r>
      <w:r>
        <w:rPr>
          <w:rStyle w:val="XMLDarkRed"/>
          <w:lang w:val="en-GB"/>
        </w:rPr>
        <w:t>code</w:t>
      </w:r>
      <w:r>
        <w:rPr>
          <w:rFonts w:cs="Arial" w:ascii="Arial" w:hAnsi="Arial"/>
          <w:color w:val="0000FF"/>
          <w:highlight w:val="white"/>
          <w:lang w:val="en-US"/>
        </w:rPr>
        <w:t>&gt;</w:t>
      </w:r>
      <w:r>
        <w:rPr>
          <w:rStyle w:val="XMLRed"/>
          <w:lang w:val="en-GB"/>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GB"/>
        </w:rPr>
        <w:tab/>
        <w:tab/>
        <w:tab/>
        <w:tab/>
        <w:t xml:space="preserve">  </w:t>
      </w:r>
      <w:r>
        <w:rPr>
          <w:rStyle w:val="XMLBlue"/>
          <w:lang w:val="en-GB"/>
        </w:rPr>
        <w:t>&lt;</w:t>
      </w:r>
      <w:r>
        <w:rPr>
          <w:rStyle w:val="XMLDarkRed"/>
          <w:lang w:val="en-GB"/>
        </w:rPr>
        <w:t>translation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 w:val="left" w:pos="2699" w:leader="none"/>
          <w:tab w:val="left" w:pos="2999" w:leader="none"/>
          <w:tab w:val="left" w:pos="3300" w:leader="none"/>
          <w:tab w:val="left" w:pos="3600" w:leader="none"/>
          <w:tab w:val="left" w:pos="3901" w:leader="none"/>
        </w:tabs>
        <w:autoSpaceDE w:val="false"/>
        <w:ind w:left="902" w:hanging="0"/>
        <w:rPr>
          <w:rStyle w:val="XMLBlack"/>
          <w:rFonts w:cs="Arial"/>
          <w:lang w:val="en-GB"/>
        </w:rPr>
      </w:pPr>
      <w:r>
        <w:rPr>
          <w:rStyle w:val="XMLBlue"/>
          <w:rFonts w:cs="Arial"/>
          <w:lang w:val="en-GB"/>
        </w:rPr>
        <w:tab/>
        <w:tab/>
        <w:tab/>
        <w:t xml:space="preserve">   &lt;</w:t>
      </w:r>
      <w:r>
        <w:rPr>
          <w:rStyle w:val="XMLDarkRed"/>
          <w:rFonts w:cs="Arial"/>
          <w:lang w:val="en-GB"/>
        </w:rPr>
        <w:t>qualifier</w:t>
      </w:r>
      <w:r>
        <w:rPr>
          <w:rStyle w:val="XMLBlue"/>
          <w:rFonts w:cs="Arial"/>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pPr>
      <w:r>
        <w:rPr>
          <w:rStyle w:val="XMLBlack"/>
          <w:rFonts w:cs="Arial"/>
          <w:lang w:val="en-GB"/>
        </w:rPr>
        <w:tab/>
        <w:tab/>
        <w:tab/>
        <w:tab/>
        <w:tab/>
      </w:r>
      <w:r>
        <w:rPr>
          <w:rStyle w:val="XMLBlue"/>
          <w:rFonts w:cs="Arial"/>
          <w:lang w:val="en-GB"/>
        </w:rPr>
        <w:t>&lt;</w:t>
      </w:r>
      <w:r>
        <w:rPr>
          <w:rStyle w:val="XMLDarkRed"/>
          <w:rFonts w:cs="Arial"/>
          <w:lang w:val="en-GB"/>
        </w:rPr>
        <w:t>name</w:t>
      </w:r>
      <w:r>
        <w:rPr>
          <w:rStyle w:val="XMLRed"/>
          <w:rFonts w:cs="Arial"/>
          <w:lang w:val="en-GB"/>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pPr>
      <w:r>
        <w:rPr>
          <w:rStyle w:val="XMLRed"/>
          <w:rFonts w:cs="Arial"/>
          <w:lang w:val="en-GB"/>
        </w:rPr>
        <w:tab/>
        <w:tab/>
        <w:tab/>
        <w:tab/>
        <w:tab/>
        <w:tab/>
        <w:t>code</w:t>
      </w:r>
      <w:r>
        <w:rPr>
          <w:rStyle w:val="XMLBlue"/>
          <w:rFonts w:cs="Arial"/>
          <w:lang w:val="en-GB"/>
        </w:rPr>
        <w:t>="</w:t>
      </w:r>
      <w:r>
        <w:rPr>
          <w:rStyle w:val="XMLBlue"/>
          <w:rFonts w:cs="Arial"/>
          <w:color w:val="000000"/>
          <w:lang w:val="en-GB"/>
        </w:rPr>
        <w:t>151</w:t>
      </w:r>
      <w:r>
        <w:rPr>
          <w:rStyle w:val="XMLBlue"/>
          <w:rFonts w:cs="Arial"/>
          <w:lang w:val="en-GB"/>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pPr>
      <w:r>
        <w:rPr>
          <w:rStyle w:val="XMLBlue"/>
          <w:rFonts w:cs="Arial"/>
          <w:lang w:val="en-GB"/>
        </w:rPr>
        <w:tab/>
        <w:tab/>
        <w:tab/>
        <w:tab/>
        <w:tab/>
        <w:tab/>
      </w:r>
      <w:r>
        <w:rPr>
          <w:rStyle w:val="XMLRed"/>
          <w:rFonts w:cs="Arial"/>
          <w:lang w:val="en-GB"/>
        </w:rPr>
        <w:t>codeSystem</w:t>
      </w:r>
      <w:r>
        <w:rPr>
          <w:rStyle w:val="XMLBlue"/>
          <w:rFonts w:cs="Arial"/>
          <w:lang w:val="en-GB"/>
        </w:rPr>
        <w:t>="</w:t>
      </w:r>
      <w:r>
        <w:rPr>
          <w:rFonts w:cs="Arial" w:ascii="Arial" w:hAnsi="Arial"/>
          <w:lang w:val="en-GB"/>
        </w:rPr>
        <w:t>1.2.246.537.6.12.2002.126</w:t>
      </w:r>
      <w:r>
        <w:rPr>
          <w:rStyle w:val="XMLBlue"/>
          <w:rFonts w:cs="Arial"/>
          <w:lang w:val="en-GB"/>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pPr>
      <w:r>
        <w:rPr>
          <w:rFonts w:cs="Arial" w:ascii="Arial" w:hAnsi="Arial"/>
          <w:color w:val="FF0000"/>
          <w:lang w:val="en-GB"/>
        </w:rPr>
        <w:tab/>
        <w:tab/>
        <w:tab/>
        <w:tab/>
        <w:tab/>
        <w:tab/>
      </w:r>
      <w:r>
        <w:rPr>
          <w:rFonts w:cs="Arial" w:ascii="Arial" w:hAnsi="Arial"/>
          <w:color w:val="FF0000"/>
        </w:rPr>
        <w:t>codeSystemName</w:t>
      </w:r>
      <w:r>
        <w:rPr>
          <w:rFonts w:cs="Arial" w:ascii="Arial" w:hAnsi="Arial"/>
          <w:color w:val="0000FF"/>
        </w:rPr>
        <w:t>="</w:t>
      </w:r>
      <w:r>
        <w:rPr>
          <w:rFonts w:cs="Arial" w:ascii="Arial" w:hAnsi="Arial"/>
        </w:rPr>
        <w:t>Lääkityslista</w:t>
      </w:r>
      <w:r>
        <w:rPr>
          <w:rFonts w:cs="Arial" w:ascii="Arial" w:hAnsi="Arial"/>
          <w:color w:val="0000FF"/>
        </w:rPr>
        <w:t>"</w:t>
      </w:r>
      <w:r>
        <w:rPr>
          <w:rFonts w:cs="Arial" w:ascii="Arial" w:hAnsi="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rStyle w:val="XMLRed"/>
          <w:rFonts w:cs="Arial"/>
        </w:rPr>
      </w:pPr>
      <w:r>
        <w:rPr>
          <w:rFonts w:cs="Arial" w:ascii="Arial" w:hAnsi="Arial"/>
          <w:color w:val="FF0000"/>
        </w:rPr>
        <w:tab/>
        <w:tab/>
        <w:tab/>
        <w:tab/>
        <w:tab/>
        <w:tab/>
        <w:t>displayName</w:t>
      </w:r>
      <w:r>
        <w:rPr>
          <w:rFonts w:cs="Arial" w:ascii="Arial" w:hAnsi="Arial"/>
          <w:color w:val="0000FF"/>
        </w:rPr>
        <w:t>="</w:t>
      </w:r>
      <w:r>
        <w:rPr>
          <w:rFonts w:cs="Arial" w:ascii="Arial" w:hAnsi="Arial"/>
        </w:rPr>
        <w:t>Ammattioikeus</w:t>
      </w:r>
      <w:r>
        <w:rPr>
          <w:rFonts w:cs="Arial" w:ascii="Arial" w:hAnsi="Arial"/>
          <w:color w:val="0000FF"/>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pPr>
      <w:r>
        <w:rPr>
          <w:rStyle w:val="XMLRed"/>
          <w:rFonts w:cs="Arial"/>
        </w:rPr>
        <w:tab/>
        <w:tab/>
        <w:tab/>
        <w:tab/>
        <w:tab/>
      </w:r>
      <w:r>
        <w:rPr>
          <w:rStyle w:val="XMLBlue"/>
          <w:rFonts w:cs="Arial"/>
        </w:rPr>
        <w:t>&lt;</w:t>
      </w:r>
      <w:r>
        <w:rPr>
          <w:rStyle w:val="XMLDarkRed"/>
          <w:rFonts w:cs="Arial"/>
        </w:rPr>
        <w:t>value</w:t>
      </w:r>
      <w:r>
        <w:rPr>
          <w:rStyle w:val="XMLRed"/>
          <w:rFonts w:cs="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pPr>
      <w:r>
        <w:rPr>
          <w:rStyle w:val="XMLRed"/>
          <w:rFonts w:cs="Arial"/>
        </w:rPr>
        <w:tab/>
        <w:tab/>
        <w:tab/>
        <w:tab/>
        <w:tab/>
        <w:tab/>
        <w:t>code</w:t>
      </w:r>
      <w:r>
        <w:rPr>
          <w:rStyle w:val="XMLBlue"/>
          <w:rFonts w:cs="Arial"/>
        </w:rPr>
        <w:t>="</w:t>
      </w:r>
      <w:r>
        <w:rPr>
          <w:rStyle w:val="XMLBlue"/>
          <w:rFonts w:cs="Arial"/>
          <w:color w:val="000000"/>
        </w:rPr>
        <w:t>005</w:t>
      </w:r>
      <w:r>
        <w:rPr>
          <w:rStyle w:val="XMLBlue"/>
          <w:rFonts w:cs="Arial"/>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2705" w:hanging="0"/>
        <w:rPr/>
      </w:pPr>
      <w:r>
        <w:rPr>
          <w:rFonts w:cs="Arial" w:ascii="Arial" w:hAnsi="Arial"/>
          <w:color w:val="FF0000"/>
        </w:rPr>
        <w:t>codeSystem</w:t>
      </w:r>
      <w:r>
        <w:rPr>
          <w:rFonts w:cs="Arial" w:ascii="Arial" w:hAnsi="Arial"/>
          <w:color w:val="0000FF"/>
        </w:rPr>
        <w:t>="</w:t>
      </w:r>
      <w:r>
        <w:rPr>
          <w:rFonts w:cs="Arial" w:ascii="Arial" w:hAnsi="Arial"/>
        </w:rPr>
        <w:t>1.2.246.537.6.140.2008</w:t>
      </w:r>
      <w:r>
        <w:rPr>
          <w:rFonts w:cs="Arial" w:ascii="Arial" w:hAnsi="Arial"/>
          <w:color w:val="0000FF"/>
        </w:rPr>
        <w:t>"</w:t>
      </w:r>
      <w:r>
        <w:rPr>
          <w:rFonts w:cs="Arial" w:ascii="Arial" w:hAnsi="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2705" w:hanging="0"/>
        <w:rPr>
          <w:rStyle w:val="XMLBlue"/>
          <w:rFonts w:cs="Arial"/>
          <w:color w:val="FF0000"/>
        </w:rPr>
      </w:pPr>
      <w:r>
        <w:rPr>
          <w:rFonts w:cs="Arial" w:ascii="Arial" w:hAnsi="Arial"/>
          <w:color w:val="FF0000"/>
        </w:rPr>
        <w:t>codeSystemName</w:t>
      </w:r>
      <w:r>
        <w:rPr>
          <w:rFonts w:cs="Arial" w:ascii="Arial" w:hAnsi="Arial"/>
          <w:color w:val="0000FF"/>
        </w:rPr>
        <w:t>="</w:t>
      </w:r>
      <w:r>
        <w:rPr>
          <w:rFonts w:cs="Arial" w:ascii="Arial" w:hAnsi="Arial"/>
        </w:rPr>
        <w:t>Valvira - Ammattioikeudet</w:t>
      </w:r>
      <w:r>
        <w:rPr>
          <w:rFonts w:cs="Arial" w:ascii="Arial" w:hAnsi="Arial"/>
          <w:color w:val="0000FF"/>
        </w:rPr>
        <w:t>"</w:t>
      </w:r>
      <w:r>
        <w:rPr>
          <w:rFonts w:cs="Arial" w:ascii="Arial" w:hAnsi="Arial"/>
        </w:rPr>
        <w:t xml:space="preserve"> </w:t>
      </w:r>
      <w:r>
        <w:rPr>
          <w:rFonts w:cs="Arial" w:ascii="Arial" w:hAnsi="Arial"/>
          <w:color w:val="FF0000"/>
        </w:rPr>
        <w:t>displayName</w:t>
      </w:r>
      <w:r>
        <w:rPr>
          <w:rFonts w:cs="Arial" w:ascii="Arial" w:hAnsi="Arial"/>
          <w:color w:val="0000FF"/>
        </w:rPr>
        <w:t>="</w:t>
      </w:r>
      <w:r>
        <w:rPr>
          <w:rFonts w:cs="Arial" w:ascii="Arial" w:hAnsi="Arial"/>
        </w:rPr>
        <w:t>Laillistettu farmaseutti</w:t>
      </w:r>
      <w:r>
        <w:rPr>
          <w:rFonts w:cs="Arial" w:ascii="Arial" w:hAnsi="Arial"/>
          <w:color w:val="0000FF"/>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pPr>
      <w:r>
        <w:rPr>
          <w:rStyle w:val="XMLBlack"/>
        </w:rPr>
        <w:tab/>
        <w:tab/>
        <w:tab/>
        <w:tab/>
      </w:r>
      <w:r>
        <w:rPr>
          <w:rStyle w:val="XMLBlue"/>
          <w:lang w:val="en-US"/>
        </w:rPr>
        <w:t>&lt;/</w:t>
      </w:r>
      <w:r>
        <w:rPr>
          <w:rStyle w:val="XMLDarkRed"/>
          <w:lang w:val="en-US"/>
        </w:rPr>
        <w:t>qualifier</w:t>
      </w:r>
      <w:r>
        <w:rPr>
          <w:rStyle w:val="XMLBlue"/>
          <w:lang w:val="en-US"/>
        </w:rPr>
        <w:t>&gt;</w:t>
      </w:r>
      <w:r>
        <w:rPr>
          <w:rStyle w:val="XMLBlack"/>
          <w:lang w:val="en-US"/>
        </w:rPr>
        <w:tab/>
        <w:tab/>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rStyle w:val="XMLBlack"/>
          <w:lang w:val="en-GB"/>
        </w:rPr>
      </w:pPr>
      <w:r>
        <w:rPr>
          <w:rStyle w:val="XMLBlack"/>
          <w:lang w:val="en-US"/>
        </w:rPr>
        <w:tab/>
        <w:tab/>
      </w:r>
      <w:r>
        <w:rPr>
          <w:rStyle w:val="XMLBlue"/>
          <w:lang w:val="en-GB"/>
        </w:rPr>
        <w:t>&lt;/</w:t>
      </w:r>
      <w:r>
        <w:rPr>
          <w:rStyle w:val="XMLDarkRed"/>
          <w:lang w:val="en-GB"/>
        </w:rPr>
        <w:t>translation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rStyle w:val="XMLBlack"/>
          <w:lang w:val="en-GB"/>
        </w:rPr>
      </w:pPr>
      <w:r>
        <w:rPr>
          <w:rStyle w:val="XMLBlack"/>
          <w:lang w:val="en-GB"/>
        </w:rPr>
        <w:t xml:space="preserve">   </w:t>
      </w:r>
      <w:r>
        <w:rPr>
          <w:rStyle w:val="XMLBlue"/>
          <w:lang w:val="en-GB"/>
        </w:rPr>
        <w:t>&lt;/</w:t>
      </w:r>
      <w:r>
        <w:rPr>
          <w:rStyle w:val="XMLDarkRed"/>
          <w:lang w:val="en-GB"/>
        </w:rPr>
        <w:t>code</w:t>
      </w:r>
      <w:r>
        <w:rPr>
          <w:rStyle w:val="XMLBlu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8080"/>
          <w:highlight w:val="white"/>
          <w:lang w:val="en-GB"/>
        </w:rPr>
        <w:t xml:space="preserve"> Farmaseutin /proviisorin nimi </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assignedPerson</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r>
        <w:rPr>
          <w:rFonts w:cs="Arial" w:ascii="Arial" w:hAnsi="Arial"/>
          <w:color w:val="000000"/>
          <w:highlight w:val="white"/>
          <w:lang w:val="en-GB"/>
        </w:rPr>
        <w:t>Siru</w:t>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r>
        <w:rPr>
          <w:rFonts w:cs="Arial" w:ascii="Arial" w:hAnsi="Arial"/>
          <w:color w:val="000000"/>
          <w:highlight w:val="white"/>
          <w:lang w:val="en-GB"/>
        </w:rPr>
        <w:t>Pullonen</w:t>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suffix</w:t>
      </w:r>
      <w:r>
        <w:rPr>
          <w:rFonts w:cs="Arial" w:ascii="Arial" w:hAnsi="Arial"/>
          <w:color w:val="0000FF"/>
          <w:highlight w:val="white"/>
          <w:lang w:val="en-GB"/>
        </w:rPr>
        <w:t>&gt;</w:t>
      </w:r>
      <w:r>
        <w:rPr>
          <w:rFonts w:cs="Arial" w:ascii="Arial" w:hAnsi="Arial"/>
          <w:color w:val="000000"/>
          <w:highlight w:val="white"/>
          <w:lang w:val="en-GB"/>
        </w:rPr>
        <w:t>farmaseutti</w:t>
      </w:r>
      <w:r>
        <w:rPr>
          <w:rFonts w:cs="Arial" w:ascii="Arial" w:hAnsi="Arial"/>
          <w:color w:val="0000FF"/>
          <w:highlight w:val="white"/>
          <w:lang w:val="en-GB"/>
        </w:rPr>
        <w:t>&lt;/</w:t>
      </w:r>
      <w:r>
        <w:rPr>
          <w:rFonts w:cs="Arial" w:ascii="Arial" w:hAnsi="Arial"/>
          <w:color w:val="800000"/>
          <w:highlight w:val="white"/>
          <w:lang w:val="en-GB"/>
        </w:rPr>
        <w:t>suffix</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rPr>
      </w:pPr>
      <w:r>
        <w:rPr>
          <w:rFonts w:cs="Arial" w:ascii="Arial" w:hAnsi="Arial"/>
          <w:color w:val="000000"/>
          <w:highlight w:val="white"/>
          <w:lang w:val="en-GB"/>
        </w:rPr>
        <w:tab/>
        <w:tab/>
        <w:tab/>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rPr>
      </w:pPr>
      <w:r>
        <w:rPr>
          <w:rFonts w:cs="Arial" w:ascii="Arial" w:hAnsi="Arial"/>
          <w:color w:val="000000"/>
          <w:highlight w:val="white"/>
        </w:rPr>
        <w:tab/>
        <w:tab/>
      </w:r>
      <w:r>
        <w:rPr>
          <w:rFonts w:cs="Arial" w:ascii="Arial" w:hAnsi="Arial"/>
          <w:color w:val="0000FF"/>
          <w:highlight w:val="white"/>
        </w:rPr>
        <w:t>&lt;/</w:t>
      </w:r>
      <w:r>
        <w:rPr>
          <w:rFonts w:cs="Arial" w:ascii="Arial" w:hAnsi="Arial"/>
          <w:color w:val="800000"/>
          <w:highlight w:val="white"/>
        </w:rPr>
        <w:t>assignedPerson</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rPr>
      </w:pPr>
      <w:r>
        <w:rPr>
          <w:rFonts w:cs="Arial" w:ascii="Arial" w:hAnsi="Arial"/>
          <w:color w:val="000000"/>
          <w:highlight w:val="white"/>
        </w:rPr>
        <w:tab/>
        <w:tab/>
      </w:r>
      <w:r>
        <w:rPr>
          <w:rFonts w:cs="Arial" w:ascii="Arial" w:hAnsi="Arial"/>
          <w:color w:val="0000FF"/>
          <w:highlight w:val="white"/>
        </w:rPr>
        <w:t>&lt;!--</w:t>
      </w:r>
      <w:r>
        <w:rPr>
          <w:rFonts w:cs="Arial" w:ascii="Arial" w:hAnsi="Arial"/>
          <w:color w:val="808080"/>
          <w:highlight w:val="white"/>
        </w:rPr>
        <w:t xml:space="preserve"> Toimituksen tehneen apteekin tiedot </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rPr>
        <w:tab/>
        <w:tab/>
      </w:r>
      <w:r>
        <w:rPr>
          <w:rFonts w:cs="Arial" w:ascii="Arial" w:hAnsi="Arial"/>
          <w:color w:val="0000FF"/>
          <w:highlight w:val="white"/>
          <w:lang w:val="en-GB"/>
        </w:rPr>
        <w:t>&lt;</w:t>
      </w:r>
      <w:r>
        <w:rPr>
          <w:rFonts w:cs="Arial" w:ascii="Arial" w:hAnsi="Arial"/>
          <w:color w:val="800000"/>
          <w:highlight w:val="white"/>
          <w:lang w:val="en-GB"/>
        </w:rPr>
        <w:t>representedOrganization</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id</w:t>
      </w:r>
      <w:r>
        <w:rPr>
          <w:rFonts w:cs="Arial" w:ascii="Arial" w:hAnsi="Arial"/>
          <w:color w:val="FF0000"/>
          <w:highlight w:val="white"/>
          <w:lang w:val="en-GB"/>
        </w:rPr>
        <w:t xml:space="preserve"> root</w:t>
      </w:r>
      <w:r>
        <w:rPr>
          <w:rFonts w:cs="Arial" w:ascii="Arial" w:hAnsi="Arial"/>
          <w:color w:val="0000FF"/>
          <w:highlight w:val="white"/>
          <w:lang w:val="en-GB"/>
        </w:rPr>
        <w:t>="</w:t>
      </w:r>
      <w:r>
        <w:rPr>
          <w:rFonts w:cs="Arial" w:ascii="Arial" w:hAnsi="Arial"/>
          <w:color w:val="000000"/>
          <w:highlight w:val="white"/>
          <w:lang w:val="en-GB"/>
        </w:rPr>
        <w:t>1.2.246.10.2323232.34</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r>
        <w:rPr>
          <w:rFonts w:cs="Arial" w:ascii="Arial" w:hAnsi="Arial"/>
          <w:color w:val="000000"/>
          <w:highlight w:val="white"/>
          <w:lang w:val="en-GB"/>
        </w:rPr>
        <w:t>Testi Apteekki</w:t>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ind w:left="1304" w:hanging="0"/>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telecom</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tel:020456456</w:t>
      </w:r>
      <w:r>
        <w:rPr>
          <w:rFonts w:cs="Arial" w:ascii="Arial" w:hAnsi="Arial"/>
          <w:color w:val="0000FF"/>
          <w:highlight w:val="white"/>
          <w:lang w:val="en-GB"/>
        </w:rPr>
        <w:t>"</w:t>
      </w:r>
      <w:r>
        <w:rPr>
          <w:rFonts w:cs="Arial" w:ascii="Arial" w:hAnsi="Arial"/>
          <w:color w:val="FF0000"/>
          <w:highlight w:val="white"/>
          <w:lang w:val="en-GB"/>
        </w:rPr>
        <w:t xml:space="preserve"> use</w:t>
      </w:r>
      <w:r>
        <w:rPr>
          <w:rFonts w:cs="Arial" w:ascii="Arial" w:hAnsi="Arial"/>
          <w:color w:val="0000FF"/>
          <w:highlight w:val="white"/>
          <w:lang w:val="en-GB"/>
        </w:rPr>
        <w:t>="</w:t>
      </w:r>
      <w:r>
        <w:rPr>
          <w:rFonts w:cs="Arial" w:ascii="Arial" w:hAnsi="Arial"/>
          <w:color w:val="000000"/>
          <w:highlight w:val="white"/>
          <w:lang w:val="en-GB"/>
        </w:rPr>
        <w:t>DIR</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addr</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streetAddressLine</w:t>
      </w:r>
      <w:r>
        <w:rPr>
          <w:rFonts w:cs="Arial" w:ascii="Arial" w:hAnsi="Arial"/>
          <w:color w:val="0000FF"/>
          <w:highlight w:val="white"/>
          <w:lang w:val="en-GB"/>
        </w:rPr>
        <w:t>&gt;</w:t>
      </w:r>
      <w:r>
        <w:rPr>
          <w:rFonts w:cs="Arial" w:ascii="Arial" w:hAnsi="Arial"/>
          <w:color w:val="000000"/>
          <w:highlight w:val="white"/>
          <w:lang w:val="en-GB"/>
        </w:rPr>
        <w:t>Apteekkitie 1</w:t>
      </w:r>
      <w:r>
        <w:rPr>
          <w:rFonts w:cs="Arial" w:ascii="Arial" w:hAnsi="Arial"/>
          <w:color w:val="0000FF"/>
          <w:highlight w:val="white"/>
          <w:lang w:val="en-GB"/>
        </w:rPr>
        <w:t>&lt;/</w:t>
      </w:r>
      <w:r>
        <w:rPr>
          <w:rFonts w:cs="Arial" w:ascii="Arial" w:hAnsi="Arial"/>
          <w:color w:val="800000"/>
          <w:highlight w:val="white"/>
          <w:lang w:val="en-GB"/>
        </w:rPr>
        <w:t>streetAddressLine</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city</w:t>
      </w:r>
      <w:r>
        <w:rPr>
          <w:rFonts w:cs="Arial" w:ascii="Arial" w:hAnsi="Arial"/>
          <w:color w:val="0000FF"/>
          <w:highlight w:val="white"/>
          <w:lang w:val="en-GB"/>
        </w:rPr>
        <w:t>&gt;</w:t>
      </w:r>
      <w:r>
        <w:rPr>
          <w:rFonts w:cs="Arial" w:ascii="Arial" w:hAnsi="Arial"/>
          <w:color w:val="000000"/>
          <w:highlight w:val="white"/>
          <w:lang w:val="en-GB"/>
        </w:rPr>
        <w:t>Turku</w:t>
      </w:r>
      <w:r>
        <w:rPr>
          <w:rFonts w:cs="Arial" w:ascii="Arial" w:hAnsi="Arial"/>
          <w:color w:val="0000FF"/>
          <w:highlight w:val="white"/>
          <w:lang w:val="en-GB"/>
        </w:rPr>
        <w:t>&lt;/</w:t>
      </w:r>
      <w:r>
        <w:rPr>
          <w:rFonts w:cs="Arial" w:ascii="Arial" w:hAnsi="Arial"/>
          <w:color w:val="800000"/>
          <w:highlight w:val="white"/>
          <w:lang w:val="en-GB"/>
        </w:rPr>
        <w:t>city</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rPr>
      </w:pPr>
      <w:r>
        <w:rPr>
          <w:rFonts w:cs="Arial" w:ascii="Arial" w:hAnsi="Arial"/>
          <w:color w:val="000000"/>
          <w:highlight w:val="white"/>
          <w:lang w:val="en-GB"/>
        </w:rPr>
        <w:tab/>
        <w:tab/>
        <w:tab/>
      </w:r>
      <w:r>
        <w:rPr>
          <w:rFonts w:cs="Arial" w:ascii="Arial" w:hAnsi="Arial"/>
          <w:color w:val="0000FF"/>
          <w:highlight w:val="white"/>
        </w:rPr>
        <w:t>&lt;/</w:t>
      </w:r>
      <w:r>
        <w:rPr>
          <w:rFonts w:cs="Arial" w:ascii="Arial" w:hAnsi="Arial"/>
          <w:color w:val="800000"/>
          <w:highlight w:val="white"/>
        </w:rPr>
        <w:t>addr</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rPr>
      </w:pPr>
      <w:r>
        <w:rPr>
          <w:rFonts w:cs="Arial" w:ascii="Arial" w:hAnsi="Arial"/>
          <w:color w:val="000000"/>
          <w:highlight w:val="white"/>
        </w:rPr>
        <w:tab/>
        <w:tab/>
      </w:r>
      <w:r>
        <w:rPr>
          <w:rFonts w:cs="Arial" w:ascii="Arial" w:hAnsi="Arial"/>
          <w:color w:val="0000FF"/>
          <w:highlight w:val="white"/>
        </w:rPr>
        <w:t>&lt;/</w:t>
      </w:r>
      <w:r>
        <w:rPr>
          <w:rFonts w:cs="Arial" w:ascii="Arial" w:hAnsi="Arial"/>
          <w:color w:val="800000"/>
          <w:highlight w:val="white"/>
        </w:rPr>
        <w:t>representedOrganization</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assignedAuthor</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author</w:t>
      </w:r>
      <w:r>
        <w:rPr>
          <w:rFonts w:cs="Arial" w:ascii="Arial" w:hAnsi="Arial"/>
          <w:color w:val="0000FF"/>
          <w:highlight w:val="white"/>
        </w:rPr>
        <w:t>&gt;</w:t>
      </w:r>
    </w:p>
    <w:p>
      <w:pPr>
        <w:pStyle w:val="Normal"/>
        <w:tabs>
          <w:tab w:val="clear" w:pos="1304"/>
          <w:tab w:val="left" w:pos="540" w:leader="none"/>
          <w:tab w:val="left" w:pos="1080" w:leader="none"/>
          <w:tab w:val="left" w:pos="1800" w:leader="none"/>
        </w:tabs>
        <w:rPr>
          <w:rFonts w:ascii="Arial" w:hAnsi="Arial" w:cs="Arial"/>
          <w:color w:val="000000"/>
          <w:highlight w:val="white"/>
          <w:lang w:val="en-GB"/>
        </w:rPr>
      </w:pPr>
      <w:r>
        <w:rPr>
          <w:rFonts w:cs="Arial" w:ascii="Arial" w:hAnsi="Arial"/>
          <w:color w:val="000000"/>
          <w:highlight w:val="white"/>
          <w:lang w:val="en-GB"/>
        </w:rPr>
      </w:r>
    </w:p>
    <w:p>
      <w:pPr>
        <w:pStyle w:val="Normal"/>
        <w:tabs>
          <w:tab w:val="clear" w:pos="1304"/>
          <w:tab w:val="left" w:pos="540" w:leader="none"/>
          <w:tab w:val="left" w:pos="1080" w:leader="none"/>
          <w:tab w:val="left" w:pos="1800" w:leader="none"/>
        </w:tabs>
        <w:rPr>
          <w:lang w:val="en-GB"/>
        </w:rPr>
      </w:pPr>
      <w:r>
        <w:rPr>
          <w:lang w:val="en-GB"/>
        </w:rPr>
      </w:r>
    </w:p>
    <w:p>
      <w:pPr>
        <w:pStyle w:val="Heading4"/>
        <w:ind w:left="1418" w:hanging="1418"/>
        <w:rPr/>
      </w:pPr>
      <w:r>
        <w:rPr/>
        <w:t>Farmasian opiskelija</w:t>
      </w:r>
    </w:p>
    <w:p>
      <w:pPr>
        <w:pStyle w:val="Normal"/>
        <w:rPr/>
      </w:pPr>
      <w:r>
        <w:rPr/>
      </w:r>
    </w:p>
    <w:p>
      <w:pPr>
        <w:pStyle w:val="Normal"/>
        <w:rPr/>
      </w:pPr>
      <w:r>
        <w:rPr/>
        <w:t>Lääkemääräyksen noutaneen farmasian opiskelijan tiedot ilmoitetaan participationilla performer. Role-luokka on assignedEntity. Valviran ammattioikeudet -koodiston mukaisella arvolla ilmoitetaan, että kyseessä on farmasian opiskelija.</w:t>
      </w:r>
    </w:p>
    <w:p>
      <w:pPr>
        <w:pStyle w:val="Normal"/>
        <w:rPr/>
      </w:pPr>
      <w:r>
        <w:rPr/>
      </w:r>
    </w:p>
    <w:p>
      <w:pPr>
        <w:pStyle w:val="Normal"/>
        <w:rPr/>
      </w:pPr>
      <w:r>
        <w:rPr/>
        <w:t>Nimi esitetään rakenteissa muodossa käyttäen pelkästään elementtejä given ja family.</w:t>
      </w:r>
    </w:p>
    <w:p>
      <w:pPr>
        <w:pStyle w:val="Normal"/>
        <w:rPr/>
      </w:pPr>
      <w:r>
        <w:rPr/>
      </w:r>
    </w:p>
    <w:p>
      <w:pPr>
        <w:pStyle w:val="Normal"/>
        <w:rPr/>
      </w:pPr>
      <w:r>
        <w:rPr/>
        <w:t>Esim:</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performer</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assignedEntity</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rPr>
      </w:pPr>
      <w:r>
        <w:rPr>
          <w:rFonts w:cs="Arial" w:ascii="Arial" w:hAnsi="Arial"/>
          <w:color w:val="000000"/>
          <w:highlight w:val="white"/>
        </w:rPr>
        <w:tab/>
        <w:tab/>
      </w:r>
      <w:r>
        <w:rPr>
          <w:rFonts w:cs="Arial" w:ascii="Arial" w:hAnsi="Arial"/>
          <w:color w:val="0000FF"/>
          <w:highlight w:val="white"/>
        </w:rPr>
        <w:t>&lt;!--</w:t>
      </w:r>
      <w:r>
        <w:rPr>
          <w:rFonts w:cs="Arial" w:ascii="Arial" w:hAnsi="Arial"/>
          <w:color w:val="808080"/>
          <w:highlight w:val="white"/>
        </w:rPr>
        <w:t xml:space="preserve"> Farmasian opiskelijan ID (terhikkitunnus) </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2340" w:leader="none"/>
        </w:tabs>
        <w:autoSpaceDE w:val="false"/>
        <w:rPr/>
      </w:pPr>
      <w:r>
        <w:rPr>
          <w:rFonts w:cs="Arial" w:ascii="Arial" w:hAnsi="Arial"/>
          <w:color w:val="000000"/>
          <w:highlight w:val="white"/>
        </w:rPr>
        <w:tab/>
        <w:tab/>
      </w:r>
      <w:r>
        <w:rPr>
          <w:rFonts w:cs="Arial" w:ascii="Arial" w:hAnsi="Arial"/>
          <w:color w:val="0000FF"/>
          <w:highlight w:val="white"/>
          <w:lang w:val="en-US"/>
        </w:rPr>
        <w:t>&lt;</w:t>
      </w:r>
      <w:r>
        <w:rPr>
          <w:rFonts w:cs="Arial" w:ascii="Arial" w:hAnsi="Arial"/>
          <w:color w:val="800000"/>
          <w:highlight w:val="white"/>
          <w:lang w:val="en-US"/>
        </w:rPr>
        <w:t>id</w:t>
      </w:r>
      <w:r>
        <w:rPr>
          <w:rFonts w:cs="Arial" w:ascii="Arial" w:hAnsi="Arial"/>
          <w:color w:val="FF0000"/>
          <w:highlight w:val="white"/>
          <w:lang w:val="en-US"/>
        </w:rPr>
        <w:t xml:space="preserve"> extension</w:t>
      </w:r>
      <w:r>
        <w:rPr>
          <w:rFonts w:cs="Arial" w:ascii="Arial" w:hAnsi="Arial"/>
          <w:color w:val="0000FF"/>
          <w:highlight w:val="white"/>
          <w:lang w:val="en-US"/>
        </w:rPr>
        <w:t>="</w:t>
      </w:r>
      <w:r>
        <w:rPr>
          <w:rFonts w:cs="Arial" w:ascii="Arial" w:hAnsi="Arial"/>
          <w:color w:val="000000"/>
          <w:highlight w:val="white"/>
          <w:lang w:val="en-US"/>
        </w:rPr>
        <w:t>22345577889</w:t>
      </w:r>
      <w:r>
        <w:rPr>
          <w:rFonts w:cs="Arial" w:ascii="Arial" w:hAnsi="Arial"/>
          <w:color w:val="0000FF"/>
          <w:highlight w:val="white"/>
          <w:lang w:val="en-US"/>
        </w:rPr>
        <w:t>"</w:t>
      </w:r>
      <w:r>
        <w:rPr>
          <w:rFonts w:cs="Arial" w:ascii="Arial" w:hAnsi="Arial"/>
          <w:color w:val="FF0000"/>
          <w:highlight w:val="white"/>
          <w:lang w:val="en-US"/>
        </w:rPr>
        <w:t xml:space="preserve"> root</w:t>
      </w:r>
      <w:r>
        <w:rPr>
          <w:rFonts w:cs="Arial" w:ascii="Arial" w:hAnsi="Arial"/>
          <w:color w:val="0000FF"/>
          <w:highlight w:val="white"/>
          <w:lang w:val="en-US"/>
        </w:rPr>
        <w:t>="</w:t>
      </w:r>
      <w:r>
        <w:rPr>
          <w:rFonts w:cs="Arial" w:ascii="Arial" w:hAnsi="Arial"/>
          <w:color w:val="000000"/>
          <w:highlight w:val="white"/>
          <w:lang w:val="en-US"/>
        </w:rPr>
        <w:t>1.2.246.537.26</w:t>
      </w:r>
      <w:r>
        <w:rPr>
          <w:rFonts w:cs="Arial" w:ascii="Arial" w:hAnsi="Arial"/>
          <w:color w:val="0000FF"/>
          <w:highlight w:val="white"/>
          <w:lang w:val="en-US"/>
        </w:rPr>
        <w:t>"/&gt;</w:t>
      </w:r>
    </w:p>
    <w:p>
      <w:pPr>
        <w:pStyle w:val="Normal"/>
        <w:tabs>
          <w:tab w:val="clear" w:pos="1304"/>
          <w:tab w:val="left" w:pos="540" w:leader="none"/>
          <w:tab w:val="left" w:pos="1080" w:leader="none"/>
          <w:tab w:val="left" w:pos="1620" w:leader="none"/>
          <w:tab w:val="left" w:pos="2340" w:leader="none"/>
        </w:tabs>
        <w:autoSpaceDE w:val="false"/>
        <w:rPr/>
      </w:pPr>
      <w:r>
        <w:rPr>
          <w:rFonts w:cs="Arial" w:ascii="Arial" w:hAnsi="Arial"/>
          <w:color w:val="0000FF"/>
          <w:highlight w:val="white"/>
          <w:lang w:val="en-US"/>
        </w:rPr>
        <w:tab/>
        <w:tab/>
        <w:t xml:space="preserve">&lt;!-- </w:t>
      </w:r>
      <w:r>
        <w:rPr>
          <w:rFonts w:cs="Arial" w:ascii="Arial" w:hAnsi="Arial"/>
          <w:color w:val="808080"/>
          <w:highlight w:val="white"/>
          <w:lang w:val="en-US"/>
        </w:rPr>
        <w:t>Ammattioikeus</w:t>
      </w:r>
      <w:r>
        <w:rPr>
          <w:rFonts w:cs="Arial" w:ascii="Arial" w:hAnsi="Arial"/>
          <w:color w:val="0000FF"/>
          <w:highlight w:val="whit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301" w:hanging="0"/>
        <w:rPr>
          <w:rStyle w:val="XMLBlack"/>
          <w:color w:val="FF0000"/>
          <w:lang w:val="en-GB"/>
        </w:rPr>
      </w:pPr>
      <w:r>
        <w:rPr>
          <w:rFonts w:cs="Arial" w:ascii="Arial" w:hAnsi="Arial"/>
          <w:color w:val="0000FF"/>
          <w:highlight w:val="white"/>
          <w:lang w:val="en-US"/>
        </w:rPr>
        <w:tab/>
        <w:tab/>
      </w:r>
      <w:r>
        <w:rPr>
          <w:rStyle w:val="XMLBlue"/>
          <w:lang w:val="en-GB"/>
        </w:rPr>
        <w:t xml:space="preserve">   &lt;</w:t>
      </w:r>
      <w:r>
        <w:rPr>
          <w:rStyle w:val="XMLDarkRed"/>
          <w:lang w:val="en-GB"/>
        </w:rPr>
        <w:t>code</w:t>
      </w:r>
      <w:r>
        <w:rPr>
          <w:rFonts w:cs="Arial" w:ascii="Arial" w:hAnsi="Arial"/>
          <w:color w:val="0000FF"/>
          <w:highlight w:val="white"/>
          <w:lang w:val="en-US"/>
        </w:rPr>
        <w:t>&gt;</w:t>
      </w:r>
      <w:r>
        <w:rPr>
          <w:rStyle w:val="XMLRed"/>
          <w:lang w:val="en-GB"/>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301" w:hanging="0"/>
        <w:rPr>
          <w:rStyle w:val="XMLBlack"/>
          <w:lang w:val="en-GB"/>
        </w:rPr>
      </w:pPr>
      <w:r>
        <w:rPr>
          <w:rStyle w:val="XMLBlack"/>
          <w:lang w:val="en-GB"/>
        </w:rPr>
        <w:tab/>
        <w:tab/>
        <w:tab/>
        <w:tab/>
        <w:t xml:space="preserve">  </w:t>
      </w:r>
      <w:r>
        <w:rPr>
          <w:rStyle w:val="XMLBlue"/>
          <w:lang w:val="en-GB"/>
        </w:rPr>
        <w:t>&lt;</w:t>
      </w:r>
      <w:r>
        <w:rPr>
          <w:rStyle w:val="XMLDarkRed"/>
          <w:lang w:val="en-GB"/>
        </w:rPr>
        <w:t>translation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 w:val="left" w:pos="2699" w:leader="none"/>
          <w:tab w:val="left" w:pos="2999" w:leader="none"/>
          <w:tab w:val="left" w:pos="3300" w:leader="none"/>
          <w:tab w:val="left" w:pos="3600" w:leader="none"/>
          <w:tab w:val="left" w:pos="3901" w:leader="none"/>
        </w:tabs>
        <w:autoSpaceDE w:val="false"/>
        <w:ind w:left="1203" w:hanging="0"/>
        <w:rPr>
          <w:rStyle w:val="XMLBlack"/>
          <w:rFonts w:cs="Arial"/>
          <w:lang w:val="en-GB"/>
        </w:rPr>
      </w:pPr>
      <w:r>
        <w:rPr>
          <w:rStyle w:val="XMLBlue"/>
          <w:rFonts w:cs="Arial"/>
          <w:lang w:val="en-GB"/>
        </w:rPr>
        <w:tab/>
        <w:tab/>
        <w:tab/>
        <w:t xml:space="preserve">   &lt;</w:t>
      </w:r>
      <w:r>
        <w:rPr>
          <w:rStyle w:val="XMLDarkRed"/>
          <w:rFonts w:cs="Arial"/>
          <w:lang w:val="en-GB"/>
        </w:rPr>
        <w:t>qualifier</w:t>
      </w:r>
      <w:r>
        <w:rPr>
          <w:rStyle w:val="XMLBlue"/>
          <w:rFonts w:cs="Arial"/>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pPr>
      <w:r>
        <w:rPr>
          <w:rStyle w:val="XMLBlack"/>
          <w:rFonts w:cs="Arial"/>
          <w:lang w:val="en-GB"/>
        </w:rPr>
        <w:tab/>
        <w:tab/>
        <w:tab/>
        <w:tab/>
        <w:tab/>
      </w:r>
      <w:r>
        <w:rPr>
          <w:rStyle w:val="XMLBlue"/>
          <w:rFonts w:cs="Arial"/>
          <w:lang w:val="en-GB"/>
        </w:rPr>
        <w:t>&lt;</w:t>
      </w:r>
      <w:r>
        <w:rPr>
          <w:rStyle w:val="XMLDarkRed"/>
          <w:rFonts w:cs="Arial"/>
          <w:lang w:val="en-GB"/>
        </w:rPr>
        <w:t>name</w:t>
      </w:r>
      <w:r>
        <w:rPr>
          <w:rStyle w:val="XMLRed"/>
          <w:rFonts w:cs="Arial"/>
          <w:lang w:val="en-GB"/>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pPr>
      <w:r>
        <w:rPr>
          <w:rStyle w:val="XMLRed"/>
          <w:rFonts w:cs="Arial"/>
          <w:lang w:val="en-GB"/>
        </w:rPr>
        <w:tab/>
        <w:tab/>
        <w:tab/>
        <w:tab/>
        <w:tab/>
      </w:r>
      <w:r>
        <w:rPr>
          <w:rStyle w:val="XMLRed"/>
          <w:rFonts w:cs="Arial"/>
          <w:lang w:val="en-US"/>
        </w:rPr>
        <w:t xml:space="preserve">      </w:t>
      </w:r>
      <w:r>
        <w:rPr>
          <w:rStyle w:val="XMLRed"/>
          <w:rFonts w:cs="Arial"/>
        </w:rPr>
        <w:t>code</w:t>
      </w:r>
      <w:r>
        <w:rPr>
          <w:rStyle w:val="XMLBlue"/>
          <w:rFonts w:cs="Arial"/>
        </w:rPr>
        <w:t>="</w:t>
      </w:r>
      <w:r>
        <w:rPr>
          <w:rStyle w:val="XMLBlue"/>
          <w:rFonts w:cs="Arial"/>
          <w:color w:val="000000"/>
        </w:rPr>
        <w:t>151</w:t>
      </w:r>
      <w:r>
        <w:rPr>
          <w:rStyle w:val="XMLBlue"/>
          <w:rFonts w:cs="Arial"/>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pPr>
      <w:r>
        <w:rPr>
          <w:rStyle w:val="XMLBlue"/>
          <w:rFonts w:cs="Arial"/>
        </w:rPr>
        <w:tab/>
        <w:tab/>
        <w:tab/>
        <w:tab/>
        <w:tab/>
        <w:t xml:space="preserve">      </w:t>
      </w:r>
      <w:r>
        <w:rPr>
          <w:rStyle w:val="XMLRed"/>
          <w:rFonts w:cs="Arial"/>
        </w:rPr>
        <w:t>codeSystem</w:t>
      </w:r>
      <w:r>
        <w:rPr>
          <w:rStyle w:val="XMLBlue"/>
          <w:rFonts w:cs="Arial"/>
        </w:rPr>
        <w:t>="</w:t>
      </w:r>
      <w:r>
        <w:rPr>
          <w:rFonts w:cs="Arial" w:ascii="Arial" w:hAnsi="Arial"/>
        </w:rPr>
        <w:t>1.2.246.537.6.12.2002.126</w:t>
      </w:r>
      <w:r>
        <w:rPr>
          <w:rStyle w:val="XMLBlue"/>
          <w:rFonts w:cs="Arial"/>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pPr>
      <w:r>
        <w:rPr>
          <w:rFonts w:cs="Arial" w:ascii="Arial" w:hAnsi="Arial"/>
          <w:color w:val="FF0000"/>
        </w:rPr>
        <w:tab/>
        <w:tab/>
        <w:tab/>
        <w:tab/>
        <w:tab/>
        <w:t xml:space="preserve">      codeSystemName</w:t>
      </w:r>
      <w:r>
        <w:rPr>
          <w:rFonts w:cs="Arial" w:ascii="Arial" w:hAnsi="Arial"/>
          <w:color w:val="0000FF"/>
        </w:rPr>
        <w:t>="</w:t>
      </w:r>
      <w:r>
        <w:rPr>
          <w:rFonts w:cs="Arial" w:ascii="Arial" w:hAnsi="Arial"/>
        </w:rPr>
        <w:t>Lääkityslista</w:t>
      </w:r>
      <w:r>
        <w:rPr>
          <w:rFonts w:cs="Arial" w:ascii="Arial" w:hAnsi="Arial"/>
          <w:color w:val="0000FF"/>
        </w:rPr>
        <w:t>"</w:t>
      </w:r>
      <w:r>
        <w:rPr>
          <w:rFonts w:cs="Arial" w:ascii="Arial" w:hAnsi="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rStyle w:val="XMLRed"/>
          <w:rFonts w:cs="Arial"/>
        </w:rPr>
      </w:pPr>
      <w:r>
        <w:rPr>
          <w:rFonts w:cs="Arial" w:ascii="Arial" w:hAnsi="Arial"/>
          <w:color w:val="FF0000"/>
        </w:rPr>
        <w:tab/>
        <w:tab/>
        <w:tab/>
        <w:tab/>
        <w:tab/>
        <w:t xml:space="preserve">     displayName</w:t>
      </w:r>
      <w:r>
        <w:rPr>
          <w:rFonts w:cs="Arial" w:ascii="Arial" w:hAnsi="Arial"/>
          <w:color w:val="0000FF"/>
        </w:rPr>
        <w:t>="</w:t>
      </w:r>
      <w:r>
        <w:rPr>
          <w:rFonts w:cs="Arial" w:ascii="Arial" w:hAnsi="Arial"/>
        </w:rPr>
        <w:t>Ammattioikeus</w:t>
      </w:r>
      <w:r>
        <w:rPr>
          <w:rFonts w:cs="Arial" w:ascii="Arial" w:hAnsi="Arial"/>
          <w:color w:val="0000FF"/>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pPr>
      <w:r>
        <w:rPr>
          <w:rStyle w:val="XMLRed"/>
          <w:rFonts w:cs="Arial"/>
        </w:rPr>
        <w:tab/>
        <w:tab/>
        <w:tab/>
        <w:tab/>
        <w:tab/>
      </w:r>
      <w:r>
        <w:rPr>
          <w:rStyle w:val="XMLBlue"/>
          <w:rFonts w:cs="Arial"/>
        </w:rPr>
        <w:t>&lt;</w:t>
      </w:r>
      <w:r>
        <w:rPr>
          <w:rStyle w:val="XMLDarkRed"/>
          <w:rFonts w:cs="Arial"/>
        </w:rPr>
        <w:t>value</w:t>
      </w:r>
      <w:r>
        <w:rPr>
          <w:rStyle w:val="XMLRed"/>
          <w:rFonts w:cs="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pPr>
      <w:r>
        <w:rPr>
          <w:rStyle w:val="XMLRed"/>
          <w:rFonts w:cs="Arial"/>
        </w:rPr>
        <w:tab/>
        <w:tab/>
        <w:tab/>
        <w:tab/>
        <w:tab/>
        <w:t xml:space="preserve">      code</w:t>
      </w:r>
      <w:r>
        <w:rPr>
          <w:rStyle w:val="XMLBlue"/>
          <w:rFonts w:cs="Arial"/>
        </w:rPr>
        <w:t>="</w:t>
      </w:r>
      <w:r>
        <w:rPr>
          <w:rStyle w:val="XMLBlue"/>
          <w:rFonts w:cs="Arial"/>
          <w:color w:val="000000"/>
        </w:rPr>
        <w:t>907</w:t>
      </w:r>
      <w:r>
        <w:rPr>
          <w:rStyle w:val="XMLBlue"/>
          <w:rFonts w:cs="Arial"/>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3006" w:hanging="0"/>
        <w:rPr/>
      </w:pPr>
      <w:r>
        <w:rPr>
          <w:rFonts w:cs="Arial" w:ascii="Arial" w:hAnsi="Arial"/>
          <w:color w:val="FF0000"/>
        </w:rPr>
        <w:t>codeSystem</w:t>
      </w:r>
      <w:r>
        <w:rPr>
          <w:rFonts w:cs="Arial" w:ascii="Arial" w:hAnsi="Arial"/>
          <w:color w:val="0000FF"/>
        </w:rPr>
        <w:t>="</w:t>
      </w:r>
      <w:r>
        <w:rPr>
          <w:rFonts w:cs="Arial" w:ascii="Arial" w:hAnsi="Arial"/>
        </w:rPr>
        <w:t>1.2.246.537.6.140.2008</w:t>
      </w:r>
      <w:r>
        <w:rPr>
          <w:rFonts w:cs="Arial" w:ascii="Arial" w:hAnsi="Arial"/>
          <w:color w:val="0000FF"/>
        </w:rPr>
        <w:t>"</w:t>
      </w:r>
      <w:r>
        <w:rPr>
          <w:rFonts w:cs="Arial" w:ascii="Arial" w:hAnsi="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3006" w:hanging="0"/>
        <w:rPr>
          <w:rStyle w:val="XMLBlue"/>
          <w:rFonts w:cs="Arial"/>
          <w:color w:val="FF0000"/>
        </w:rPr>
      </w:pPr>
      <w:r>
        <w:rPr>
          <w:rFonts w:cs="Arial" w:ascii="Arial" w:hAnsi="Arial"/>
          <w:color w:val="FF0000"/>
        </w:rPr>
        <w:t>codeSystemName</w:t>
      </w:r>
      <w:r>
        <w:rPr>
          <w:rFonts w:cs="Arial" w:ascii="Arial" w:hAnsi="Arial"/>
          <w:color w:val="0000FF"/>
        </w:rPr>
        <w:t>="</w:t>
      </w:r>
      <w:r>
        <w:rPr>
          <w:rFonts w:cs="Arial" w:ascii="Arial" w:hAnsi="Arial"/>
        </w:rPr>
        <w:t>Valvira - Ammattioikeudet</w:t>
      </w:r>
      <w:r>
        <w:rPr>
          <w:rFonts w:cs="Arial" w:ascii="Arial" w:hAnsi="Arial"/>
          <w:color w:val="0000FF"/>
        </w:rPr>
        <w:t>"</w:t>
      </w:r>
      <w:r>
        <w:rPr>
          <w:rFonts w:cs="Arial" w:ascii="Arial" w:hAnsi="Arial"/>
        </w:rPr>
        <w:t xml:space="preserve"> </w:t>
      </w:r>
      <w:r>
        <w:rPr>
          <w:rFonts w:cs="Arial" w:ascii="Arial" w:hAnsi="Arial"/>
          <w:color w:val="FF0000"/>
        </w:rPr>
        <w:t>displayName</w:t>
      </w:r>
      <w:r>
        <w:rPr>
          <w:rFonts w:cs="Arial" w:ascii="Arial" w:hAnsi="Arial"/>
          <w:color w:val="0000FF"/>
        </w:rPr>
        <w:t>="</w:t>
      </w:r>
      <w:r>
        <w:rPr>
          <w:rFonts w:cs="Arial" w:ascii="Arial" w:hAnsi="Arial"/>
        </w:rPr>
        <w:t>Farmasian opiskelija</w:t>
      </w:r>
      <w:r>
        <w:rPr>
          <w:rFonts w:cs="Arial" w:ascii="Arial" w:hAnsi="Arial"/>
          <w:color w:val="0000FF"/>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pPr>
      <w:r>
        <w:rPr>
          <w:rStyle w:val="XMLBlack"/>
        </w:rPr>
        <w:tab/>
        <w:tab/>
        <w:tab/>
        <w:tab/>
      </w:r>
      <w:r>
        <w:rPr>
          <w:rStyle w:val="XMLBlue"/>
          <w:lang w:val="en-US"/>
        </w:rPr>
        <w:t>&lt;/</w:t>
      </w:r>
      <w:r>
        <w:rPr>
          <w:rStyle w:val="XMLDarkRed"/>
          <w:lang w:val="en-US"/>
        </w:rPr>
        <w:t>qualifier</w:t>
      </w:r>
      <w:r>
        <w:rPr>
          <w:rStyle w:val="XMLBlue"/>
          <w:lang w:val="en-US"/>
        </w:rPr>
        <w:t>&gt;</w:t>
      </w:r>
      <w:r>
        <w:rPr>
          <w:rStyle w:val="XMLBlack"/>
          <w:lang w:val="en-US"/>
        </w:rPr>
        <w:tab/>
        <w:tab/>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rStyle w:val="XMLBlack"/>
          <w:lang w:val="en-GB"/>
        </w:rPr>
      </w:pPr>
      <w:r>
        <w:rPr>
          <w:rStyle w:val="XMLBlack"/>
          <w:lang w:val="en-US"/>
        </w:rPr>
        <w:tab/>
        <w:t xml:space="preserve">  </w:t>
      </w:r>
      <w:r>
        <w:rPr>
          <w:rStyle w:val="XMLBlue"/>
          <w:lang w:val="en-GB"/>
        </w:rPr>
        <w:t>&lt;/</w:t>
      </w:r>
      <w:r>
        <w:rPr>
          <w:rStyle w:val="XMLDarkRed"/>
          <w:lang w:val="en-GB"/>
        </w:rPr>
        <w:t>translation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GB"/>
        </w:rPr>
        <w:tab/>
        <w:tab/>
        <w:tab/>
        <w:t xml:space="preserve">   </w:t>
      </w:r>
      <w:r>
        <w:rPr>
          <w:rStyle w:val="XMLBlue"/>
          <w:lang w:val="en-GB"/>
        </w:rPr>
        <w:t>&lt;/</w:t>
      </w:r>
      <w:r>
        <w:rPr>
          <w:rStyle w:val="XMLDarkRed"/>
          <w:lang w:val="en-GB"/>
        </w:rPr>
        <w:t>code</w:t>
      </w:r>
      <w:r>
        <w:rPr>
          <w:rStyle w:val="XMLBlu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8080"/>
          <w:highlight w:val="white"/>
          <w:lang w:val="en-GB"/>
        </w:rPr>
        <w:t xml:space="preserve"> Farmasian opiskelijan nimi </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assignedPerson</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r>
        <w:rPr>
          <w:rFonts w:cs="Arial" w:ascii="Arial" w:hAnsi="Arial"/>
          <w:color w:val="000000"/>
          <w:highlight w:val="white"/>
          <w:lang w:val="en-GB"/>
        </w:rPr>
        <w:t>Olli</w:t>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r>
        <w:rPr>
          <w:rFonts w:cs="Arial" w:ascii="Arial" w:hAnsi="Arial"/>
          <w:color w:val="000000"/>
          <w:highlight w:val="white"/>
          <w:lang w:val="en-GB"/>
        </w:rPr>
        <w:t>Opiskelija</w:t>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assignedPerson</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rPr>
      </w:pPr>
      <w:r>
        <w:rPr>
          <w:rFonts w:cs="Arial" w:ascii="Arial" w:hAnsi="Arial"/>
          <w:color w:val="000000"/>
          <w:highlight w:val="white"/>
          <w:lang w:val="en-GB"/>
        </w:rPr>
        <w:tab/>
      </w:r>
      <w:r>
        <w:rPr>
          <w:rFonts w:cs="Arial" w:ascii="Arial" w:hAnsi="Arial"/>
          <w:color w:val="0000FF"/>
          <w:highlight w:val="white"/>
        </w:rPr>
        <w:t>&lt;/</w:t>
      </w:r>
      <w:r>
        <w:rPr>
          <w:rFonts w:cs="Arial" w:ascii="Arial" w:hAnsi="Arial"/>
          <w:color w:val="800000"/>
          <w:highlight w:val="white"/>
        </w:rPr>
        <w:t>assignedEntity</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performer</w:t>
      </w:r>
      <w:r>
        <w:rPr>
          <w:rFonts w:cs="Arial" w:ascii="Arial" w:hAnsi="Arial"/>
          <w:color w:val="0000FF"/>
          <w:highlight w:val="white"/>
        </w:rPr>
        <w:t>&gt;</w:t>
      </w:r>
    </w:p>
    <w:p>
      <w:pPr>
        <w:pStyle w:val="Normal"/>
        <w:rPr>
          <w:rFonts w:ascii="Arial" w:hAnsi="Arial" w:cs="Arial"/>
          <w:color w:val="000000"/>
          <w:highlight w:val="white"/>
        </w:rPr>
      </w:pPr>
      <w:r>
        <w:rPr>
          <w:rFonts w:cs="Arial" w:ascii="Arial" w:hAnsi="Arial"/>
          <w:color w:val="000000"/>
          <w:highlight w:val="white"/>
        </w:rPr>
      </w:r>
    </w:p>
    <w:p>
      <w:pPr>
        <w:pStyle w:val="Normal"/>
        <w:rPr/>
      </w:pPr>
      <w:r>
        <w:rPr/>
      </w:r>
    </w:p>
    <w:p>
      <w:pPr>
        <w:pStyle w:val="Normal"/>
        <w:rPr/>
      </w:pPr>
      <w:r>
        <w:rPr/>
      </w:r>
    </w:p>
    <w:p>
      <w:pPr>
        <w:pStyle w:val="Heading4"/>
        <w:ind w:left="1418" w:hanging="1418"/>
        <w:rPr/>
      </w:pPr>
      <w:r>
        <w:rPr/>
        <w:t>Potilaan tiedot</w:t>
      </w:r>
    </w:p>
    <w:p>
      <w:pPr>
        <w:pStyle w:val="Normal"/>
        <w:rPr/>
      </w:pPr>
      <w:r>
        <w:rPr/>
      </w:r>
    </w:p>
    <w:p>
      <w:pPr>
        <w:pStyle w:val="Normal"/>
        <w:rPr/>
      </w:pPr>
      <w:r>
        <w:rPr/>
        <w:t>Potilaan tiedot ovat periaatteessa headerissa.  Koska vain Body-osuus allekirjoitetaan, pitää potilaan tiedot toistaa allekirjoitetussa body-osuudessa. Potilaan tiedot sijoitetaan substanceAdministration-luokan subject participationiin. Henkilötunnus tai väliaikainen henkilötunnus sijoitetaan reletedSubject-luokan (role) code-attribuuttiin. (Oikeampi paikka olisi ollut id-attribuuti, mutta se on pudotettu CDA R2:sta pois). Potilaan nimi ilmoitetaan subject-entityn name-elementissä. Jos henkilötunnusta ei ole tiedossa, pitää myös syntymäaika ilmoittaa birthTime-elementissä. Henkilötunnus on max 11 merkkiä, etunimi max 100 merkkiä ja  sukunimi max 100 merkkiä.</w:t>
      </w:r>
    </w:p>
    <w:p>
      <w:pPr>
        <w:pStyle w:val="Normal"/>
        <w:rPr/>
      </w:pPr>
      <w:r>
        <w:rPr/>
      </w:r>
    </w:p>
    <w:p>
      <w:pPr>
        <w:pStyle w:val="Normal"/>
        <w:rPr/>
      </w:pPr>
      <w:r>
        <w:rPr/>
        <w:t>Potilaan nimi ilmoitetaan rakenteisessa muodossa käyttäen pelkästään elementtejä given ja family. Nimen esittämistapa on tarkemmin selitetty HL7-yhdistyksen tietotyyppioppaassa.</w:t>
      </w:r>
    </w:p>
    <w:p>
      <w:pPr>
        <w:pStyle w:val="Normal"/>
        <w:rPr/>
      </w:pPr>
      <w:r>
        <w:rPr/>
      </w:r>
    </w:p>
    <w:p>
      <w:pPr>
        <w:pStyle w:val="Normal"/>
        <w:rPr/>
      </w:pPr>
      <w:r>
        <w:rPr/>
        <w:t>Esim.:</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rPr>
      </w:pPr>
      <w:r>
        <w:rPr>
          <w:rStyle w:val="XMLBlue"/>
        </w:rPr>
        <w:t>&lt;</w:t>
      </w:r>
      <w:r>
        <w:rPr>
          <w:rStyle w:val="XMLDarkRed"/>
        </w:rPr>
        <w:t>subject</w:t>
      </w:r>
      <w:r>
        <w:rPr>
          <w:rStyle w:val="XMLRed"/>
        </w:rPr>
        <w:t xml:space="preserve"> typeCode</w:t>
      </w:r>
      <w:r>
        <w:rPr>
          <w:rStyle w:val="XMLBlue"/>
        </w:rPr>
        <w:t>="</w:t>
      </w:r>
      <w:r>
        <w:rPr>
          <w:rStyle w:val="XMLBlack"/>
        </w:rPr>
        <w:t>SBJ</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rPr>
        <w:tab/>
      </w:r>
      <w:r>
        <w:rPr>
          <w:rStyle w:val="XMLBlue"/>
          <w:lang w:val="en-GB"/>
        </w:rPr>
        <w:t>&lt;</w:t>
      </w:r>
      <w:r>
        <w:rPr>
          <w:rStyle w:val="XMLDarkRed"/>
          <w:lang w:val="en-GB"/>
        </w:rPr>
        <w:t>relatedSubject</w:t>
      </w:r>
      <w:r>
        <w:rPr>
          <w:rStyle w:val="XMLRed"/>
          <w:lang w:val="en-GB"/>
        </w:rPr>
        <w:t xml:space="preserve"> classCode</w:t>
      </w:r>
      <w:r>
        <w:rPr>
          <w:rStyle w:val="XMLBlue"/>
          <w:lang w:val="en-GB"/>
        </w:rPr>
        <w:t>="</w:t>
      </w:r>
      <w:r>
        <w:rPr>
          <w:rStyle w:val="XMLBlack"/>
          <w:lang w:val="en-GB"/>
        </w:rPr>
        <w:t>PAT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ue"/>
          <w:lang w:val="en-GB"/>
        </w:rPr>
        <w:tab/>
        <w:tab/>
        <w:t>&lt;</w:t>
      </w:r>
      <w:r>
        <w:rPr>
          <w:rStyle w:val="XMLDarkRed"/>
          <w:lang w:val="en-GB"/>
        </w:rPr>
        <w:t>code</w:t>
      </w:r>
      <w:r>
        <w:rPr>
          <w:rStyle w:val="XMLRed"/>
          <w:lang w:val="en-GB"/>
        </w:rPr>
        <w:t xml:space="preserve"> code</w:t>
      </w:r>
      <w:r>
        <w:rPr>
          <w:rStyle w:val="XMLBlue"/>
          <w:lang w:val="en-GB"/>
        </w:rPr>
        <w:t>="</w:t>
      </w:r>
      <w:r>
        <w:rPr>
          <w:rStyle w:val="XMLBlack"/>
          <w:lang w:val="en-GB"/>
        </w:rPr>
        <w:t>140678-945A</w:t>
      </w:r>
      <w:r>
        <w:rPr>
          <w:rStyle w:val="XMLBlue"/>
          <w:lang w:val="en-GB"/>
        </w:rPr>
        <w:t>"</w:t>
      </w:r>
      <w:r>
        <w:rPr>
          <w:rStyle w:val="XMLRed"/>
          <w:lang w:val="en-GB"/>
        </w:rPr>
        <w:t xml:space="preserve"> codeSystem</w:t>
      </w:r>
      <w:r>
        <w:rPr>
          <w:rStyle w:val="XMLBlue"/>
          <w:lang w:val="en-GB"/>
        </w:rPr>
        <w:t>="</w:t>
      </w:r>
      <w:r>
        <w:rPr>
          <w:rStyle w:val="XMLBlack"/>
          <w:lang w:val="en-GB"/>
        </w:rPr>
        <w:t>1.2.246.21</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r>
      <w:r>
        <w:rPr>
          <w:rStyle w:val="XMLBlue"/>
          <w:lang w:val="en-GB"/>
        </w:rPr>
        <w:t>&lt;</w:t>
      </w:r>
      <w:r>
        <w:rPr>
          <w:rStyle w:val="XMLDarkRed"/>
          <w:lang w:val="en-GB"/>
        </w:rPr>
        <w:t>subject</w:t>
      </w:r>
      <w:r>
        <w:rPr>
          <w:rStyle w:val="XMLRed"/>
          <w:lang w:val="en-GB"/>
        </w:rPr>
        <w:t xml:space="preserve"> classCode</w:t>
      </w:r>
      <w:r>
        <w:rPr>
          <w:rStyle w:val="XMLBlue"/>
          <w:lang w:val="en-GB"/>
        </w:rPr>
        <w:t>="</w:t>
      </w:r>
      <w:r>
        <w:rPr>
          <w:rStyle w:val="XMLBlack"/>
          <w:lang w:val="en-GB"/>
        </w:rPr>
        <w:t>PSN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name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ack"/>
          <w:lang w:val="en-GB"/>
        </w:rPr>
        <w:tab/>
        <w:tab/>
        <w:tab/>
        <w:tab/>
      </w:r>
      <w:r>
        <w:rPr>
          <w:rStyle w:val="XMLBlue"/>
          <w:lang w:val="en-GB"/>
        </w:rPr>
        <w:t>&lt;</w:t>
      </w:r>
      <w:r>
        <w:rPr>
          <w:rStyle w:val="XMLDarkRed"/>
          <w:lang w:val="en-GB"/>
        </w:rPr>
        <w:t>given</w:t>
      </w:r>
      <w:r>
        <w:rPr>
          <w:rStyle w:val="XMLBlue"/>
          <w:lang w:val="en-GB"/>
        </w:rPr>
        <w:t>&gt;</w:t>
      </w:r>
      <w:r>
        <w:rPr>
          <w:rStyle w:val="XMLBlack"/>
          <w:lang w:val="en-GB"/>
        </w:rPr>
        <w:t>Jaakko</w:t>
      </w:r>
      <w:r>
        <w:rPr>
          <w:rStyle w:val="XMLBlue"/>
          <w:lang w:val="en-GB"/>
        </w:rPr>
        <w:t>&lt;/</w:t>
      </w:r>
      <w:r>
        <w:rPr>
          <w:rStyle w:val="XMLDarkRed"/>
          <w:lang w:val="en-GB"/>
        </w:rPr>
        <w:t>given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ue"/>
          <w:lang w:val="en-GB"/>
        </w:rPr>
        <w:tab/>
        <w:tab/>
        <w:tab/>
        <w:tab/>
      </w:r>
      <w:r>
        <w:rPr>
          <w:rStyle w:val="XMLBlue"/>
        </w:rPr>
        <w:t>&lt;</w:t>
      </w:r>
      <w:r>
        <w:rPr>
          <w:rStyle w:val="XMLDarkRed"/>
        </w:rPr>
        <w:t>given</w:t>
      </w:r>
      <w:r>
        <w:rPr>
          <w:rStyle w:val="XMLBlue"/>
        </w:rPr>
        <w:t>&gt;</w:t>
      </w:r>
      <w:r>
        <w:rPr>
          <w:rStyle w:val="XMLBlack"/>
        </w:rPr>
        <w:t>Teppo</w:t>
      </w:r>
      <w:r>
        <w:rPr>
          <w:rStyle w:val="XMLBlue"/>
        </w:rPr>
        <w:t>&lt;/</w:t>
      </w:r>
      <w:r>
        <w:rPr>
          <w:rStyle w:val="XMLDarkRed"/>
        </w:rPr>
        <w:t>given</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ue"/>
          <w:color w:val="999999"/>
        </w:rPr>
      </w:pPr>
      <w:r>
        <w:rPr>
          <w:rStyle w:val="XMLBlue"/>
        </w:rPr>
        <w:tab/>
        <w:tab/>
        <w:tab/>
        <w:tab/>
      </w:r>
      <w:r>
        <w:rPr>
          <w:rStyle w:val="XMLBlue"/>
          <w:color w:val="999999"/>
        </w:rPr>
        <w:t xml:space="preserve">&lt;!--Kutsumanimi voidaan ilmoittaa </w:t>
      </w:r>
      <w:r>
        <w:rPr>
          <w:rStyle w:val="XMLDarkRed"/>
          <w:color w:val="999999"/>
        </w:rPr>
        <w:t>qualifier=”CL” attribuutilla--&gt;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ue"/>
        </w:rPr>
        <w:t xml:space="preserve">      </w:t>
      </w:r>
      <w:r>
        <w:rPr>
          <w:rStyle w:val="XMLBlue"/>
        </w:rPr>
        <w:tab/>
        <w:tab/>
        <w:tab/>
      </w:r>
      <w:r>
        <w:rPr>
          <w:rStyle w:val="XMLBlue"/>
          <w:lang w:val="en-GB"/>
        </w:rPr>
        <w:t>&lt;</w:t>
      </w:r>
      <w:r>
        <w:rPr>
          <w:rStyle w:val="XMLDarkRed"/>
          <w:lang w:val="en-GB"/>
        </w:rPr>
        <w:t xml:space="preserve">given </w:t>
      </w:r>
      <w:r>
        <w:rPr>
          <w:rStyle w:val="XMLDarkRed"/>
          <w:color w:val="FF0000"/>
          <w:lang w:val="en-GB"/>
        </w:rPr>
        <w:t>qualifier</w:t>
      </w:r>
      <w:r>
        <w:rPr>
          <w:rStyle w:val="XMLDarkRed"/>
          <w:color w:val="0000FF"/>
          <w:lang w:val="en-GB"/>
        </w:rPr>
        <w:t>=”</w:t>
      </w:r>
      <w:r>
        <w:rPr>
          <w:rStyle w:val="XMLDarkRed"/>
          <w:color w:val="000000"/>
          <w:lang w:val="en-GB"/>
        </w:rPr>
        <w:t>CL</w:t>
      </w:r>
      <w:r>
        <w:rPr>
          <w:rStyle w:val="XMLDarkRed"/>
          <w:color w:val="0000FF"/>
          <w:lang w:val="en-GB"/>
        </w:rPr>
        <w:t>”</w:t>
      </w:r>
      <w:r>
        <w:rPr>
          <w:rStyle w:val="XMLBlue"/>
          <w:lang w:val="en-GB"/>
        </w:rPr>
        <w:t>&gt;</w:t>
      </w:r>
      <w:r>
        <w:rPr>
          <w:rStyle w:val="XMLBlack"/>
          <w:lang w:val="en-GB"/>
        </w:rPr>
        <w:t>Teppo</w:t>
      </w:r>
      <w:r>
        <w:rPr>
          <w:rStyle w:val="XMLBlue"/>
          <w:lang w:val="en-GB"/>
        </w:rPr>
        <w:t>&lt;/</w:t>
      </w:r>
      <w:r>
        <w:rPr>
          <w:rStyle w:val="XMLDarkRed"/>
          <w:lang w:val="en-GB"/>
        </w:rPr>
        <w:t>given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ack"/>
          <w:lang w:val="en-GB"/>
        </w:rPr>
        <w:tab/>
        <w:tab/>
        <w:tab/>
        <w:tab/>
      </w:r>
      <w:r>
        <w:rPr>
          <w:rStyle w:val="XMLBlue"/>
          <w:lang w:val="en-GB"/>
        </w:rPr>
        <w:t>&lt;</w:t>
      </w:r>
      <w:r>
        <w:rPr>
          <w:rStyle w:val="XMLDarkRed"/>
          <w:lang w:val="en-GB"/>
        </w:rPr>
        <w:t>family</w:t>
      </w:r>
      <w:r>
        <w:rPr>
          <w:rStyle w:val="XMLBlue"/>
          <w:lang w:val="en-GB"/>
        </w:rPr>
        <w:t>&gt;</w:t>
      </w:r>
      <w:r>
        <w:rPr>
          <w:rStyle w:val="XMLBlack"/>
          <w:lang w:val="en-GB"/>
        </w:rPr>
        <w:t>Hulkkonen</w:t>
      </w:r>
      <w:r>
        <w:rPr>
          <w:rStyle w:val="XMLBlue"/>
          <w:lang w:val="en-GB"/>
        </w:rPr>
        <w:t>&lt;/</w:t>
      </w:r>
      <w:r>
        <w:rPr>
          <w:rStyle w:val="XMLDarkRed"/>
          <w:lang w:val="en-GB"/>
        </w:rPr>
        <w:t>family</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name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birthTime</w:t>
      </w:r>
      <w:r>
        <w:rPr>
          <w:rStyle w:val="XMLRed"/>
          <w:lang w:val="en-GB"/>
        </w:rPr>
        <w:t xml:space="preserve"> value</w:t>
      </w:r>
      <w:r>
        <w:rPr>
          <w:rStyle w:val="XMLBlue"/>
          <w:lang w:val="en-GB"/>
        </w:rPr>
        <w:t>="</w:t>
      </w:r>
      <w:r>
        <w:rPr>
          <w:rStyle w:val="XMLBlack"/>
          <w:lang w:val="en-GB"/>
        </w:rPr>
        <w:t>19780614</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r>
      <w:r>
        <w:rPr>
          <w:rStyle w:val="XMLBlue"/>
          <w:lang w:val="en-GB"/>
        </w:rPr>
        <w:t>&lt;/</w:t>
      </w:r>
      <w:r>
        <w:rPr>
          <w:rStyle w:val="XMLDarkRed"/>
          <w:lang w:val="en-GB"/>
        </w:rPr>
        <w:t>subject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r>
      <w:r>
        <w:rPr>
          <w:rStyle w:val="XMLBlue"/>
          <w:lang w:val="en-GB"/>
        </w:rPr>
        <w:t>&lt;/</w:t>
      </w:r>
      <w:r>
        <w:rPr>
          <w:rStyle w:val="XMLDarkRed"/>
          <w:lang w:val="en-GB"/>
        </w:rPr>
        <w:t>relatedSubject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rPr>
          <w:rStyle w:val="XMLDarkRed"/>
          <w:lang w:val="en-GB"/>
        </w:rPr>
      </w:pPr>
      <w:r>
        <w:rPr>
          <w:rStyle w:val="XMLBlue"/>
          <w:lang w:val="en-GB"/>
        </w:rPr>
        <w:t>&lt;/</w:t>
      </w:r>
      <w:r>
        <w:rPr>
          <w:rStyle w:val="XMLDarkRed"/>
          <w:lang w:val="en-GB"/>
        </w:rPr>
        <w:t>subject</w:t>
      </w:r>
    </w:p>
    <w:p>
      <w:pPr>
        <w:pStyle w:val="Normal"/>
        <w:tabs>
          <w:tab w:val="clear" w:pos="1304"/>
          <w:tab w:val="left" w:pos="301" w:leader="none"/>
          <w:tab w:val="left" w:pos="601" w:leader="none"/>
          <w:tab w:val="left" w:pos="902" w:leader="none"/>
          <w:tab w:val="left" w:pos="1202" w:leader="none"/>
          <w:tab w:val="left" w:pos="1503" w:leader="none"/>
        </w:tabs>
        <w:rPr>
          <w:rStyle w:val="XMLDarkRed"/>
          <w:lang w:val="en-GB"/>
        </w:rPr>
      </w:pPr>
      <w:r>
        <w:rPr/>
      </w:r>
    </w:p>
    <w:p>
      <w:pPr>
        <w:pStyle w:val="Normal"/>
        <w:tabs>
          <w:tab w:val="clear" w:pos="1304"/>
          <w:tab w:val="left" w:pos="301" w:leader="none"/>
          <w:tab w:val="left" w:pos="601" w:leader="none"/>
          <w:tab w:val="left" w:pos="902" w:leader="none"/>
          <w:tab w:val="left" w:pos="1202" w:leader="none"/>
          <w:tab w:val="left" w:pos="1503" w:leader="none"/>
        </w:tabs>
        <w:rPr>
          <w:rStyle w:val="XMLText"/>
          <w:lang w:val="en-GB"/>
        </w:rPr>
      </w:pPr>
      <w:r>
        <w:rPr/>
      </w:r>
    </w:p>
    <w:p>
      <w:pPr>
        <w:pStyle w:val="Normal"/>
        <w:rPr>
          <w:rStyle w:val="XMLText"/>
          <w:lang w:val="en-GB"/>
        </w:rPr>
      </w:pPr>
      <w:r>
        <w:rPr/>
      </w:r>
    </w:p>
    <w:p>
      <w:pPr>
        <w:pStyle w:val="Heading3"/>
        <w:ind w:left="1134" w:hanging="1134"/>
        <w:rPr/>
      </w:pPr>
      <w:bookmarkStart w:id="81" w:name="__RefHeading___Toc443208418"/>
      <w:r>
        <w:rPr/>
        <w:t>Toimituksen kohteena olevan lääkemääräyksen id sekä toimituksen id</w:t>
      </w:r>
      <w:bookmarkEnd w:id="81"/>
      <w:r>
        <w:rPr/>
        <w:t xml:space="preserve"> </w:t>
      </w:r>
    </w:p>
    <w:p>
      <w:pPr>
        <w:pStyle w:val="Normal"/>
        <w:rPr/>
      </w:pPr>
      <w:r>
        <w:rPr/>
      </w:r>
    </w:p>
    <w:p>
      <w:pPr>
        <w:pStyle w:val="Normal"/>
        <w:rPr/>
      </w:pPr>
      <w:r>
        <w:rPr/>
        <w:t xml:space="preserve">Toimituksen id ilmoitetaan headerissä dokumentin id-kentässä. Id pitää saada kuitenkin myös allekirjoitettavaan osaan. Id:n ilmoittamiseen käytetään substanceAdministration-actin &lt;reference&gt;&lt;externalDocument&gt;-rakennetta. Referencen typeCode on SPRT. Varsinaisessa toimituksessa  viitataan siis takaisin samaan dokumenttiin. </w:t>
      </w:r>
    </w:p>
    <w:p>
      <w:pPr>
        <w:pStyle w:val="Normal"/>
        <w:rPr/>
      </w:pPr>
      <w:r>
        <w:rPr/>
      </w:r>
    </w:p>
    <w:p>
      <w:pPr>
        <w:pStyle w:val="Normal"/>
        <w:rPr/>
      </w:pPr>
      <w:r>
        <w:rPr/>
        <w:t>Toimitussanomissa viitataan myös toimituksen kohteena olevaan lääkemääräykseen samalla rakenteella, typeCode=”REFR”. Headerin viittauksessa typeCode=”APND”, koska siellä on käytössä eri sanasto.</w:t>
      </w:r>
    </w:p>
    <w:p>
      <w:pPr>
        <w:pStyle w:val="Normal"/>
        <w:rPr/>
      </w:pPr>
      <w:r>
        <w:rPr/>
      </w:r>
    </w:p>
    <w:p>
      <w:pPr>
        <w:pStyle w:val="Normal"/>
        <w:rPr>
          <w:lang w:val="pt-BR"/>
        </w:rPr>
      </w:pPr>
      <w:r>
        <w:rPr>
          <w:lang w:val="pt-BR"/>
        </w:rPr>
        <w:t xml:space="preserve">Esim.: </w:t>
      </w:r>
    </w:p>
    <w:p>
      <w:pPr>
        <w:pStyle w:val="Normal"/>
        <w:rPr>
          <w:lang w:val="pt-BR"/>
        </w:rPr>
      </w:pPr>
      <w:r>
        <w:rPr>
          <w:lang w:val="pt-BR"/>
        </w:rPr>
      </w:r>
    </w:p>
    <w:p>
      <w:pPr>
        <w:pStyle w:val="Normal"/>
        <w:rPr>
          <w:rStyle w:val="XMLText"/>
          <w:lang w:val="pt-BR"/>
        </w:rPr>
      </w:pPr>
      <w:r>
        <w:rPr>
          <w:rStyle w:val="XMLBlue"/>
          <w:lang w:val="pt-BR"/>
        </w:rPr>
        <w:t>&lt;</w:t>
      </w:r>
      <w:r>
        <w:rPr>
          <w:rStyle w:val="XMLBrown"/>
          <w:lang w:val="pt-BR"/>
        </w:rPr>
        <w:t>reference</w:t>
      </w:r>
      <w:r>
        <w:rPr>
          <w:rStyle w:val="XMLText"/>
          <w:lang w:val="pt-BR"/>
        </w:rPr>
        <w:t xml:space="preserve"> </w:t>
      </w:r>
      <w:r>
        <w:rPr>
          <w:rStyle w:val="XMLRed"/>
          <w:lang w:val="pt-BR"/>
        </w:rPr>
        <w:t>typeCode</w:t>
      </w:r>
      <w:r>
        <w:rPr>
          <w:rStyle w:val="XMLBlue"/>
          <w:lang w:val="pt-BR"/>
        </w:rPr>
        <w:t>="</w:t>
      </w:r>
      <w:r>
        <w:rPr>
          <w:rStyle w:val="XMLText"/>
          <w:lang w:val="pt-BR"/>
        </w:rPr>
        <w:t>REFR</w:t>
      </w:r>
      <w:r>
        <w:rPr>
          <w:rStyle w:val="XMLBlue"/>
          <w:lang w:val="pt-BR"/>
        </w:rPr>
        <w:t>"&gt;</w:t>
      </w:r>
    </w:p>
    <w:p>
      <w:pPr>
        <w:pStyle w:val="Normal"/>
        <w:ind w:firstLine="720"/>
        <w:rPr>
          <w:rStyle w:val="XMLText"/>
          <w:lang w:val="pt-BR"/>
        </w:rPr>
      </w:pPr>
      <w:r>
        <w:rPr>
          <w:rStyle w:val="XMLBlue"/>
          <w:lang w:val="pt-BR"/>
        </w:rPr>
        <w:t>&lt;</w:t>
      </w:r>
      <w:r>
        <w:rPr>
          <w:rStyle w:val="XMLBrown"/>
          <w:lang w:val="pt-BR"/>
        </w:rPr>
        <w:t>externalDocument</w:t>
      </w:r>
      <w:r>
        <w:rPr>
          <w:rStyle w:val="XMLBlue"/>
          <w:lang w:val="pt-BR"/>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1</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ue"/>
          <w:color w:val="000000"/>
          <w:highlight w:val="white"/>
        </w:rPr>
        <w:t>Reseptisanoman</w:t>
      </w:r>
      <w:r>
        <w:rPr>
          <w:rStyle w:val="XMLBlack"/>
          <w:highlight w:val="white"/>
        </w:rPr>
        <w:t xml:space="preserve">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Lääkemääräys</w:t>
      </w:r>
      <w:r>
        <w:rPr>
          <w:rStyle w:val="XMLBlue"/>
          <w:highlight w:val="white"/>
        </w:rPr>
        <w:t>"/&gt;</w:t>
      </w:r>
    </w:p>
    <w:p>
      <w:pPr>
        <w:pStyle w:val="Normal"/>
        <w:ind w:firstLine="1304"/>
        <w:rPr/>
      </w:pPr>
      <w:r>
        <w:rPr>
          <w:rStyle w:val="XMLBlue"/>
          <w:lang w:val="nl-NL"/>
        </w:rPr>
        <w:t>&lt;</w:t>
      </w:r>
      <w:r>
        <w:rPr>
          <w:rStyle w:val="XMLBrown"/>
          <w:lang w:val="nl-NL"/>
        </w:rPr>
        <w:t>setId</w:t>
      </w:r>
      <w:r>
        <w:rPr>
          <w:rStyle w:val="XMLText"/>
          <w:lang w:val="nl-NL"/>
        </w:rPr>
        <w:t xml:space="preserve"> </w:t>
      </w:r>
    </w:p>
    <w:p>
      <w:pPr>
        <w:pStyle w:val="Normal"/>
        <w:ind w:left="1304" w:firstLine="1304"/>
        <w:rPr>
          <w:rStyle w:val="XMLBlack"/>
          <w:color w:val="000000"/>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lang w:val="nl-NL"/>
        </w:rPr>
      </w:pPr>
      <w:r>
        <w:rPr>
          <w:rStyle w:val="XMLBlue"/>
          <w:lang w:val="nl-NL"/>
        </w:rPr>
        <w:t>&lt;/</w:t>
      </w:r>
      <w:r>
        <w:rPr>
          <w:rStyle w:val="XMLBrown"/>
          <w:lang w:val="nl-NL"/>
        </w:rPr>
        <w:t>reference</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SPRT</w:t>
      </w:r>
      <w:r>
        <w:rPr>
          <w:rStyle w:val="XMLBlue"/>
          <w:lang w:val="nl-NL"/>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513663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10</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Lääkemääräyksen toimitus</w:t>
      </w:r>
      <w:r>
        <w:rPr>
          <w:rStyle w:val="XMLBlue"/>
          <w:highlight w:val="white"/>
        </w:rPr>
        <w:t>"/&gt;</w:t>
      </w:r>
    </w:p>
    <w:p>
      <w:pPr>
        <w:pStyle w:val="Normal"/>
        <w:ind w:firstLine="1304"/>
        <w:rPr/>
      </w:pPr>
      <w:r>
        <w:rPr>
          <w:rStyle w:val="XMLBlue"/>
          <w:lang w:val="en-GB"/>
        </w:rPr>
        <w:t>&lt;</w:t>
      </w:r>
      <w:r>
        <w:rPr>
          <w:rStyle w:val="XMLBrown"/>
          <w:lang w:val="en-GB"/>
        </w:rPr>
        <w:t>setId</w:t>
      </w:r>
      <w:r>
        <w:rPr>
          <w:rStyle w:val="XMLText"/>
          <w:lang w:val="en-GB"/>
        </w:rPr>
        <w:t xml:space="preserve"> </w:t>
      </w:r>
    </w:p>
    <w:p>
      <w:pPr>
        <w:pStyle w:val="Normal"/>
        <w:ind w:left="1304" w:firstLine="1304"/>
        <w:rPr>
          <w:rStyle w:val="XMLBlack"/>
          <w:color w:val="000000"/>
          <w:lang w:val="en-GB"/>
        </w:rPr>
      </w:pPr>
      <w:r>
        <w:rPr>
          <w:rStyle w:val="XMLRed"/>
          <w:lang w:val="en-GB"/>
        </w:rPr>
        <w:t>root</w:t>
      </w:r>
      <w:r>
        <w:rPr>
          <w:rStyle w:val="XMLBlue"/>
          <w:lang w:val="en-GB"/>
        </w:rPr>
        <w:t>="</w:t>
      </w:r>
      <w:r>
        <w:rPr>
          <w:rStyle w:val="XMLText"/>
          <w:lang w:val="en-GB"/>
        </w:rPr>
        <w:t>1.2.246.537.10.15675350.93.2006</w:t>
      </w:r>
      <w:r>
        <w:rPr>
          <w:rStyle w:val="XMLBlue"/>
          <w:lang w:val="en-GB"/>
        </w:rPr>
        <w:t>.</w:t>
      </w:r>
      <w:r>
        <w:rPr>
          <w:rStyle w:val="XMLText"/>
          <w:lang w:val="en-GB"/>
        </w:rPr>
        <w:t>513663</w:t>
      </w:r>
      <w:r>
        <w:rPr>
          <w:rStyle w:val="XMLBlu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en-GB"/>
        </w:rPr>
      </w:pPr>
      <w:r>
        <w:rPr>
          <w:rStyle w:val="XMLBlack"/>
          <w:lang w:val="en-GB"/>
        </w:rPr>
        <w:tab/>
        <w:tab/>
      </w:r>
      <w:r>
        <w:rPr>
          <w:rStyle w:val="XMLBlue"/>
          <w:lang w:val="en-GB"/>
        </w:rPr>
        <w:t>&lt;/</w:t>
      </w:r>
      <w:r>
        <w:rPr>
          <w:rStyle w:val="XMLBrown"/>
          <w:lang w:val="en-GB"/>
        </w:rPr>
        <w:t>externalDocument</w:t>
      </w:r>
      <w:r>
        <w:rPr>
          <w:rStyle w:val="XMLBlue"/>
          <w:lang w:val="en-GB"/>
        </w:rPr>
        <w:t>&gt;</w:t>
      </w:r>
    </w:p>
    <w:p>
      <w:pPr>
        <w:pStyle w:val="Normal"/>
        <w:rPr>
          <w:rStyle w:val="XMLText"/>
          <w:lang w:val="en-GB"/>
        </w:rPr>
      </w:pPr>
      <w:r>
        <w:rPr>
          <w:rStyle w:val="XMLBlue"/>
          <w:lang w:val="en-GB"/>
        </w:rPr>
        <w:t>&lt;/</w:t>
      </w:r>
      <w:r>
        <w:rPr>
          <w:rStyle w:val="XMLBrown"/>
          <w:lang w:val="en-GB"/>
        </w:rPr>
        <w:t>reference</w:t>
      </w:r>
      <w:r>
        <w:rPr>
          <w:rStyle w:val="XMLBlue"/>
          <w:lang w:val="en-GB"/>
        </w:rPr>
        <w:t>&gt;</w:t>
      </w:r>
    </w:p>
    <w:p>
      <w:pPr>
        <w:pStyle w:val="Normal"/>
        <w:rPr>
          <w:rStyle w:val="XMLText"/>
          <w:lang w:val="en-GB"/>
        </w:rPr>
      </w:pPr>
      <w:r>
        <w:rPr/>
      </w:r>
    </w:p>
    <w:p>
      <w:pPr>
        <w:pStyle w:val="Normal"/>
        <w:rPr>
          <w:highlight w:val="white"/>
          <w:lang w:val="en-GB"/>
        </w:rPr>
      </w:pPr>
      <w:r>
        <w:rPr>
          <w:highlight w:val="white"/>
          <w:lang w:val="en-GB"/>
        </w:rPr>
      </w:r>
    </w:p>
    <w:p>
      <w:pPr>
        <w:pStyle w:val="Heading2"/>
        <w:rPr>
          <w:highlight w:val="white"/>
        </w:rPr>
      </w:pPr>
      <w:bookmarkStart w:id="82" w:name="__RefHeading___Toc443208419"/>
      <w:bookmarkEnd w:id="82"/>
      <w:r>
        <w:rPr>
          <w:highlight w:val="white"/>
        </w:rPr>
        <w:t>Toimituksen muut tiedot</w:t>
      </w:r>
    </w:p>
    <w:p>
      <w:pPr>
        <w:pStyle w:val="Normal"/>
        <w:rPr>
          <w:highlight w:val="white"/>
        </w:rPr>
      </w:pPr>
      <w:r>
        <w:rPr>
          <w:highlight w:val="white"/>
        </w:rPr>
      </w:r>
    </w:p>
    <w:p>
      <w:pPr>
        <w:pStyle w:val="Normal"/>
        <w:rPr/>
      </w:pPr>
      <w:r>
        <w:rPr/>
        <w:t>Tiedot esitetään &lt;entry&gt;&lt;organizer&gt;-rakenteella, jossa organizerin koodi on 104 (lääkityslistan kenttäkoodi).</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organizer</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classCode</w:t>
      </w:r>
      <w:r>
        <w:rPr>
          <w:rStyle w:val="XMLBlue"/>
          <w:highlight w:val="white"/>
          <w:lang w:val="en-GB"/>
        </w:rPr>
        <w:t>="</w:t>
      </w:r>
      <w:r>
        <w:rPr>
          <w:rStyle w:val="XMLBlack"/>
          <w:highlight w:val="white"/>
          <w:lang w:val="en-GB"/>
        </w:rPr>
        <w:t>CLUSTER</w:t>
      </w:r>
      <w:r>
        <w:rPr>
          <w:rStyle w:val="XMLBlue"/>
          <w:highlight w:val="white"/>
          <w:lang w:val="en-GB"/>
        </w:rPr>
        <w:t>"</w:t>
      </w:r>
      <w:r>
        <w:rPr>
          <w:rStyle w:val="XMLRed"/>
          <w:highlight w:val="white"/>
          <w:lang w:val="en-GB"/>
        </w:rPr>
        <w:t xml:space="preserve"> 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code</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w:t>
      </w:r>
      <w:r>
        <w:rPr>
          <w:rStyle w:val="XMLBlue"/>
          <w:highlight w:val="white"/>
        </w:rPr>
        <w:t>="</w:t>
      </w:r>
      <w:r>
        <w:rPr>
          <w:rStyle w:val="XMLBlack"/>
          <w:highlight w:val="white"/>
        </w:rPr>
        <w:t>104</w:t>
      </w:r>
      <w:r>
        <w:rPr>
          <w:rStyle w:val="XMLBlue"/>
          <w:highlight w:val="white"/>
        </w:rPr>
        <w:t>"</w:t>
      </w:r>
      <w:r>
        <w:rPr>
          <w:rStyle w:val="XMLRed"/>
          <w:highlight w:val="white"/>
        </w:rPr>
        <w:t xml:space="preserve"> codeSystem</w:t>
      </w:r>
      <w:r>
        <w:rPr>
          <w:rStyle w:val="XMLBlue"/>
          <w:highlight w:val="white"/>
        </w:rPr>
        <w:t>="</w:t>
      </w:r>
      <w:r>
        <w:rPr>
          <w:rStyle w:val="XMLBlack"/>
          <w:highlight w:val="white"/>
        </w:rPr>
        <w:t>1.2.246.537.6.12.2002.126</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codeSystemName</w:t>
      </w:r>
      <w:r>
        <w:rPr>
          <w:rStyle w:val="XMLBlue"/>
          <w:highlight w:val="white"/>
        </w:rPr>
        <w:t>="</w:t>
      </w:r>
      <w:r>
        <w:rPr>
          <w:rStyle w:val="XMLBlack"/>
          <w:highlight w:val="white"/>
        </w:rPr>
        <w:t>Lääkityslista</w:t>
      </w:r>
      <w:r>
        <w:rPr>
          <w:rStyle w:val="XMLBlue"/>
          <w:highlight w:val="white"/>
        </w:rPr>
        <w:t>"</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displayName</w:t>
      </w:r>
      <w:r>
        <w:rPr>
          <w:rStyle w:val="XMLBlue"/>
          <w:highlight w:val="white"/>
        </w:rPr>
        <w:t>="</w:t>
      </w:r>
      <w:r>
        <w:rPr>
          <w:rStyle w:val="XMLBlack"/>
          <w:highlight w:val="white"/>
        </w:rPr>
        <w:t>toimituksen muut tiedot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szCs w:val="32"/>
          <w:highlight w:val="white"/>
        </w:rPr>
        <w:t>Tiedot esitetään toistuvalla observation actillä siten, että tiedon kenttäkoodi on code-elementissä ja varsinainen tieto value-alaelementissä.</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szCs w:val="32"/>
          <w:highlight w:val="white"/>
        </w:rPr>
      </w:pPr>
      <w:r>
        <w:rPr>
          <w:szCs w:val="32"/>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classCode</w:t>
      </w:r>
      <w:r>
        <w:rPr>
          <w:rStyle w:val="XMLBlue"/>
          <w:highlight w:val="white"/>
          <w:lang w:val="en-GB"/>
        </w:rPr>
        <w:t>="</w:t>
      </w:r>
      <w:r>
        <w:rPr>
          <w:rStyle w:val="XMLBlack"/>
          <w:highlight w:val="white"/>
          <w:lang w:val="en-GB"/>
        </w:rPr>
        <w:t>OBS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r>
      <w:r>
        <w:rPr>
          <w:rStyle w:val="XMLBlue"/>
          <w:highlight w:val="white"/>
          <w:lang w:val="de-DE"/>
        </w:rPr>
        <w:t>&lt;</w:t>
      </w:r>
      <w:r>
        <w:rPr>
          <w:rStyle w:val="XMLDarkRed"/>
          <w:highlight w:val="white"/>
          <w:lang w:val="de-DE"/>
        </w:rPr>
        <w:t>code</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w:t>
      </w:r>
      <w:r>
        <w:rPr>
          <w:rStyle w:val="XMLBlue"/>
          <w:highlight w:val="white"/>
          <w:lang w:val="de-DE"/>
        </w:rPr>
        <w:t>="</w:t>
      </w:r>
      <w:r>
        <w:rPr>
          <w:rStyle w:val="XMLBlack"/>
          <w:highlight w:val="white"/>
          <w:lang w:val="de-DE"/>
        </w:rPr>
        <w:t>kenttäkoodi</w:t>
      </w:r>
      <w:r>
        <w:rPr>
          <w:rStyle w:val="XMLBlue"/>
          <w:highlight w:val="white"/>
          <w:lang w:val="de-DE"/>
        </w:rPr>
        <w:t>"</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de-DE"/>
        </w:rPr>
      </w:pPr>
      <w:r>
        <w:rPr>
          <w:rStyle w:val="XMLRed"/>
          <w:highlight w:val="white"/>
          <w:lang w:val="de-DE"/>
        </w:rPr>
        <w:tab/>
        <w:tab/>
        <w:t>codeSystem</w:t>
      </w:r>
      <w:r>
        <w:rPr>
          <w:rStyle w:val="XMLBlue"/>
          <w:highlight w:val="white"/>
          <w:lang w:val="de-DE"/>
        </w:rPr>
        <w:t>="</w:t>
      </w:r>
      <w:r>
        <w:rPr>
          <w:rStyle w:val="XMLBlack"/>
          <w:highlight w:val="white"/>
          <w:lang w:val="de-DE"/>
        </w:rPr>
        <w:t>1.2.246.537.6.12.2002.126</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codeSystemName</w:t>
      </w:r>
      <w:r>
        <w:rPr>
          <w:rStyle w:val="XMLBlue"/>
          <w:highlight w:val="white"/>
          <w:lang w:val="de-DE"/>
        </w:rPr>
        <w:t>="</w:t>
      </w:r>
      <w:r>
        <w:rPr>
          <w:rStyle w:val="XMLBlack"/>
          <w:highlight w:val="white"/>
          <w:lang w:val="de-DE"/>
        </w:rPr>
        <w:t>Lääkityslista</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de-DE"/>
        </w:rPr>
        <w:tab/>
        <w:tab/>
      </w:r>
      <w:r>
        <w:rPr>
          <w:rStyle w:val="XMLRed"/>
          <w:highlight w:val="white"/>
          <w:lang w:val="en-GB"/>
        </w:rPr>
        <w:t>displayName</w:t>
      </w:r>
      <w:r>
        <w:rPr>
          <w:rStyle w:val="XMLBlue"/>
          <w:highlight w:val="white"/>
          <w:lang w:val="en-GB"/>
        </w:rPr>
        <w:t>="</w:t>
      </w:r>
      <w:r>
        <w:rPr>
          <w:rStyle w:val="XMLBlack"/>
          <w:highlight w:val="white"/>
          <w:lang w:val="en-GB"/>
        </w:rPr>
        <w:t>tiedon nimi</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Red"/>
          <w:highlight w:val="white"/>
          <w:lang w:val="en-GB"/>
        </w:rPr>
        <w:t xml:space="preserve"> xsi:type</w:t>
      </w:r>
      <w:r>
        <w:rPr>
          <w:rStyle w:val="XMLBlue"/>
          <w:highlight w:val="white"/>
          <w:lang w:val="en-GB"/>
        </w:rPr>
        <w:t>="</w:t>
      </w:r>
      <w:r>
        <w:rPr>
          <w:rStyle w:val="XMLBlack"/>
          <w:highlight w:val="white"/>
          <w:lang w:val="en-GB"/>
        </w:rPr>
        <w:t>xx</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observation&gt;</w:t>
      </w:r>
    </w:p>
    <w:p>
      <w:pPr>
        <w:pStyle w:val="Header"/>
        <w:tabs>
          <w:tab w:val="clear" w:pos="4153"/>
          <w:tab w:val="clear" w:pos="8306"/>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DarkRed"/>
          <w:szCs w:val="32"/>
          <w:highlight w:val="white"/>
          <w:lang w:val="en-GB"/>
        </w:rPr>
      </w:pPr>
      <w:r>
        <w:rPr>
          <w:highlight w:val="white"/>
        </w:rPr>
      </w:r>
    </w:p>
    <w:p>
      <w:pPr>
        <w:pStyle w:val="Normal"/>
        <w:rPr>
          <w:highlight w:val="white"/>
        </w:rPr>
      </w:pPr>
      <w:r>
        <w:rPr>
          <w:highlight w:val="white"/>
        </w:rPr>
        <w:t>Koska tiedon esittämisrakenne on samanlainen kaikille tiedoille, käytetään seuraavassa taulukkoesitystä tietojen kuvaamiseen. Observation-text-elementin tietotyyppi on standardissa ED, mutta tässä se rajoitettu yksinkertaiseen merkkijonoon ST (kentät 91 ja 109 ).</w:t>
      </w:r>
    </w:p>
    <w:p>
      <w:pPr>
        <w:pStyle w:val="Normal"/>
        <w:rPr>
          <w:highlight w:val="white"/>
        </w:rPr>
      </w:pPr>
      <w:r>
        <w:rPr>
          <w:highlight w:val="white"/>
        </w:rPr>
      </w:r>
    </w:p>
    <w:p>
      <w:pPr>
        <w:pStyle w:val="Normal"/>
        <w:rPr>
          <w:highlight w:val="white"/>
        </w:rPr>
      </w:pPr>
      <w:r>
        <w:rPr>
          <w:highlight w:val="white"/>
        </w:rPr>
      </w:r>
    </w:p>
    <w:tbl>
      <w:tblPr>
        <w:tblW w:w="9547" w:type="dxa"/>
        <w:jc w:val="left"/>
        <w:tblInd w:w="-75" w:type="dxa"/>
        <w:tblLayout w:type="fixed"/>
        <w:tblCellMar>
          <w:top w:w="0" w:type="dxa"/>
          <w:left w:w="70" w:type="dxa"/>
          <w:bottom w:w="0" w:type="dxa"/>
          <w:right w:w="70" w:type="dxa"/>
        </w:tblCellMar>
      </w:tblPr>
      <w:tblGrid>
        <w:gridCol w:w="1274"/>
        <w:gridCol w:w="2140"/>
        <w:gridCol w:w="1180"/>
        <w:gridCol w:w="2180"/>
        <w:gridCol w:w="1620"/>
        <w:gridCol w:w="1153"/>
      </w:tblGrid>
      <w:tr>
        <w:trPr/>
        <w:tc>
          <w:tcPr>
            <w:tcW w:w="1274" w:type="dxa"/>
            <w:tcBorders>
              <w:top w:val="single" w:sz="4" w:space="0" w:color="000000"/>
              <w:left w:val="single" w:sz="4"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kenttäkoodi</w:t>
            </w:r>
          </w:p>
        </w:tc>
        <w:tc>
          <w:tcPr>
            <w:tcW w:w="214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tiedon nimi</w:t>
            </w:r>
          </w:p>
        </w:tc>
        <w:tc>
          <w:tcPr>
            <w:tcW w:w="118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HL7-tietotyyppi</w:t>
            </w:r>
          </w:p>
        </w:tc>
        <w:tc>
          <w:tcPr>
            <w:tcW w:w="218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esimerkki</w:t>
            </w:r>
          </w:p>
        </w:tc>
        <w:tc>
          <w:tcPr>
            <w:tcW w:w="162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reseptitaulukon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 + huom</w:t>
            </w:r>
          </w:p>
        </w:tc>
        <w:tc>
          <w:tcPr>
            <w:tcW w:w="1153" w:type="dxa"/>
            <w:tcBorders>
              <w:top w:val="single" w:sz="4" w:space="0" w:color="000000"/>
              <w:left w:val="single" w:sz="6" w:space="0" w:color="000000"/>
              <w:bottom w:val="single" w:sz="6" w:space="0" w:color="000000"/>
              <w:right w:val="single" w:sz="4"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pituus</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105</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lääke vaihdettu</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4</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91</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annosjakelu,</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annosjakeluteksti</w:t>
            </w:r>
          </w:p>
        </w:tc>
        <w:tc>
          <w:tcPr>
            <w:tcW w:w="1180" w:type="dxa"/>
            <w:tcBorders>
              <w:top w:val="single" w:sz="6" w:space="0" w:color="000000"/>
              <w:left w:val="single" w:sz="6" w:space="0" w:color="000000"/>
              <w:bottom w:val="single" w:sz="6" w:space="0" w:color="000000"/>
              <w:right w:val="single" w:sz="6" w:space="0" w:color="000000"/>
            </w:tcBorders>
          </w:tcPr>
          <w:p>
            <w:pPr>
              <w:pStyle w:val="Header"/>
              <w:tabs>
                <w:tab w:val="clear" w:pos="4153"/>
                <w:tab w:val="clear" w:pos="8306"/>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BL, ST</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value=”true”/&gt;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10</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Lisäksi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text-elementissä annosjakelu-teksti</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80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106</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apteekin huomautus</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ST</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50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107</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lisäselvitys Kelalle</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ST</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13</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50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108</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toimituksen hinta</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MO</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xsi:type=”MO”</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 currency=””/&gt;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7</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Currencyn default on ”EUR”,</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hinta max 11 numeroa</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109</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lääkevaihtokielto tai syy, miksi on toimitettu hintaputken / viitehintaputken ulkopuolista valmistetta</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 ST</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1.2.246.537.5.40183.</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2009”&gt;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Lisäksi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text-elementissä lisäselvitys.</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Selvitys max 100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110</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omavastuuosuuksien lukumäärä</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INT</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 xml:space="preserve">&lt;value xsi:type="INT"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 xml:space="preserve"> </w:t>
            </w:r>
            <w:r>
              <w:rPr>
                <w:lang w:val="en-GB"/>
              </w:rPr>
              <w:t>value=””/&gt;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9</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max 5 numeroa</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kokonaan toimitettu</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BL</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value=”true”/&gt;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Apteekki voi määritellä kokonaan toimitetuksi, vaikka lääkettä olisikin vielä jäljellä</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119</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PKV-lääkemääräys</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CE</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1.2.246.537.5.</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40118.2006”&gt;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Tieto siitä, onko kyseessä PKV-lääke</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132</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huume</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r>
      <w:tr>
        <w:trPr/>
        <w:tc>
          <w:tcPr>
            <w:tcW w:w="1274" w:type="dxa"/>
            <w:tcBorders>
              <w:top w:val="single" w:sz="6" w:space="0" w:color="000000"/>
              <w:left w:val="single" w:sz="4"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152</w:t>
            </w:r>
          </w:p>
        </w:tc>
        <w:tc>
          <w:tcPr>
            <w:tcW w:w="214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toimitustietotarran annostusohje (annostus + käyttötarkoitus)</w:t>
            </w:r>
          </w:p>
        </w:tc>
        <w:tc>
          <w:tcPr>
            <w:tcW w:w="118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ST</w:t>
            </w:r>
          </w:p>
        </w:tc>
        <w:tc>
          <w:tcPr>
            <w:tcW w:w="218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62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Apteekin aukikirjoittama annostusohje + käyttötarkoitus</w:t>
            </w:r>
          </w:p>
        </w:tc>
        <w:tc>
          <w:tcPr>
            <w:tcW w:w="1153" w:type="dxa"/>
            <w:tcBorders>
              <w:top w:val="single" w:sz="6" w:space="0" w:color="000000"/>
              <w:left w:val="single" w:sz="6" w:space="0" w:color="000000"/>
              <w:bottom w:val="single" w:sz="4"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max 380 mkiä</w:t>
            </w:r>
          </w:p>
        </w:tc>
      </w:tr>
    </w:tbl>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PKV-lääkkeen koodisto lääketietokannassa on P, PA, Z, ZA ja blanko. Sähköisessä lääkemääräyksessä PKV-lääkkeelle on käytössä vain P ja Z. (PA ja ZA muutetaan koodeiksi P ja Z reseptisanomilla).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Lääketoimituksen muissa tiedoissa boolean-tietotyypin tiedot ovat pakollisia (sanomassa on tuotava arvo kyllä tai ei).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xml:space="preserve"> </w:t>
      </w:r>
    </w:p>
    <w:p>
      <w:pPr>
        <w:pStyle w:val="Heading1"/>
        <w:rPr/>
      </w:pPr>
      <w:bookmarkStart w:id="83" w:name="__RefHeading___Toc443208420"/>
      <w:bookmarkEnd w:id="83"/>
      <w:r>
        <w:rPr/>
        <w:t>Lääkemääräyksen toimituksen mitätöinti</w:t>
      </w:r>
    </w:p>
    <w:p>
      <w:pPr>
        <w:pStyle w:val="Normal"/>
        <w:rPr/>
      </w:pPr>
      <w:r>
        <w:rPr/>
      </w:r>
    </w:p>
    <w:p>
      <w:pPr>
        <w:pStyle w:val="Heading2"/>
        <w:rPr/>
      </w:pPr>
      <w:bookmarkStart w:id="84" w:name="__RefHeading___Toc443208421"/>
      <w:bookmarkEnd w:id="84"/>
      <w:r>
        <w:rPr/>
        <w:t>Yleisrakenne</w:t>
      </w:r>
    </w:p>
    <w:p>
      <w:pPr>
        <w:pStyle w:val="Normal"/>
        <w:rPr/>
      </w:pPr>
      <w:r>
        <w:rPr/>
      </w:r>
    </w:p>
    <w:p>
      <w:pPr>
        <w:pStyle w:val="Normal"/>
        <w:rPr/>
      </w:pPr>
      <w:r>
        <w:rPr/>
        <w:t xml:space="preserve">Lääkemääräyksen toimituksen  mitätöinti saa oman id:nsä ja headerin code-elementistä selviää, että kyseessä on mitätöintisanoma. </w:t>
      </w:r>
    </w:p>
    <w:p>
      <w:pPr>
        <w:pStyle w:val="Normal"/>
        <w:rPr/>
      </w:pPr>
      <w:r>
        <w:rPr/>
      </w:r>
    </w:p>
    <w:p>
      <w:pPr>
        <w:pStyle w:val="Normal"/>
        <w:rPr/>
      </w:pPr>
      <w:r>
        <w:rPr/>
        <w:t xml:space="preserve">Potilaskertomusrakenne on samanlainen kuin varsinaiselle toimitussanomalle. </w:t>
      </w:r>
    </w:p>
    <w:p>
      <w:pPr>
        <w:pStyle w:val="Normal"/>
        <w:rPr/>
      </w:pPr>
      <w:r>
        <w:rPr/>
      </w:r>
    </w:p>
    <w:p>
      <w:pPr>
        <w:pStyle w:val="Heading2"/>
        <w:rPr/>
      </w:pPr>
      <w:bookmarkStart w:id="85" w:name="__RefHeading___Toc443208422"/>
      <w:bookmarkEnd w:id="85"/>
      <w:r>
        <w:rPr/>
        <w:t>Rakenteinen muoto</w:t>
      </w:r>
    </w:p>
    <w:p>
      <w:pPr>
        <w:pStyle w:val="Normal"/>
        <w:rPr/>
      </w:pPr>
      <w:r>
        <w:rPr/>
      </w:r>
    </w:p>
    <w:p>
      <w:pPr>
        <w:pStyle w:val="Normal"/>
        <w:rPr/>
      </w:pPr>
      <w:r>
        <w:rPr/>
        <w:t>Body-osaan generoidaan toimitussanoman edellisen version kaikki tiedot samassa muodossa kuin edellisessä versiossa. Koska Body-osuudessa on alkuperäisen lääketoimituksen kopio, Bodyn authorissa on alkuperäisen lääketoimituksen tekijä. Toimituspäivää ei saa muuttaa lääketoimituksen mitätöinnissä.</w:t>
      </w:r>
    </w:p>
    <w:p>
      <w:pPr>
        <w:pStyle w:val="Normal"/>
        <w:rPr/>
      </w:pPr>
      <w:r>
        <w:rPr/>
      </w:r>
    </w:p>
    <w:p>
      <w:pPr>
        <w:pStyle w:val="Normal"/>
        <w:rPr/>
      </w:pPr>
      <w:r>
        <w:rPr/>
        <w:t>Täten myöskin substanceAdministration-actin referencet kopioidaan sellaisenaan, joten nyt ne viittaavat automaattisesti toimituksen kohteena olleeseen lääkemääräykseen ja toimitukseen. Toimitussanoman viittauksen typeCode muutetaan kuitenkin arvoon ”RPLC”. Nyt kuitenkin lisätään kolmas reference, joka viittaa mitätöintisanomaan itseensä. TypeCode=”REFR” viitattaessa toimituksen kohteena olleeseen lääkemääräykseen, ”RPLC” viitattaessa edelliseen toimitussanomaan, mutta ”SPRT” viitattaessa toimituksen mitätöintisanomaan itseensä.</w:t>
      </w:r>
    </w:p>
    <w:p>
      <w:pPr>
        <w:pStyle w:val="Normal"/>
        <w:rPr/>
      </w:pPr>
      <w:r>
        <w:rPr/>
      </w:r>
    </w:p>
    <w:p>
      <w:pPr>
        <w:pStyle w:val="Normal"/>
        <w:rPr>
          <w:lang w:val="pt-BR"/>
        </w:rPr>
      </w:pPr>
      <w:r>
        <w:rPr>
          <w:lang w:val="pt-BR"/>
        </w:rPr>
        <w:t>Esim.:</w:t>
      </w:r>
    </w:p>
    <w:p>
      <w:pPr>
        <w:pStyle w:val="Normal"/>
        <w:rPr>
          <w:rStyle w:val="XMLText"/>
          <w:lang w:val="pt-BR"/>
        </w:rPr>
      </w:pPr>
      <w:r>
        <w:rPr>
          <w:rStyle w:val="XMLBlue"/>
          <w:lang w:val="pt-BR"/>
        </w:rPr>
        <w:t>&lt;</w:t>
      </w:r>
      <w:r>
        <w:rPr>
          <w:rStyle w:val="XMLBrown"/>
          <w:lang w:val="pt-BR"/>
        </w:rPr>
        <w:t>reference</w:t>
      </w:r>
      <w:r>
        <w:rPr>
          <w:rStyle w:val="XMLText"/>
          <w:lang w:val="pt-BR"/>
        </w:rPr>
        <w:t xml:space="preserve"> </w:t>
      </w:r>
      <w:r>
        <w:rPr>
          <w:rStyle w:val="XMLRed"/>
          <w:lang w:val="pt-BR"/>
        </w:rPr>
        <w:t>typeCode</w:t>
      </w:r>
      <w:r>
        <w:rPr>
          <w:rStyle w:val="XMLBlue"/>
          <w:lang w:val="pt-BR"/>
        </w:rPr>
        <w:t>="</w:t>
      </w:r>
      <w:r>
        <w:rPr>
          <w:rStyle w:val="XMLText"/>
          <w:lang w:val="pt-BR"/>
        </w:rPr>
        <w:t>REFR</w:t>
      </w:r>
      <w:r>
        <w:rPr>
          <w:rStyle w:val="XMLBlue"/>
          <w:lang w:val="pt-BR"/>
        </w:rPr>
        <w:t>"&gt;</w:t>
      </w:r>
    </w:p>
    <w:p>
      <w:pPr>
        <w:pStyle w:val="Normal"/>
        <w:ind w:firstLine="720"/>
        <w:rPr>
          <w:rStyle w:val="XMLText"/>
          <w:lang w:val="pt-BR"/>
        </w:rPr>
      </w:pPr>
      <w:r>
        <w:rPr>
          <w:rStyle w:val="XMLBlue"/>
          <w:lang w:val="pt-BR"/>
        </w:rPr>
        <w:t>&lt;</w:t>
      </w:r>
      <w:r>
        <w:rPr>
          <w:rStyle w:val="XMLBrown"/>
          <w:lang w:val="pt-BR"/>
        </w:rPr>
        <w:t>externalDocument</w:t>
      </w:r>
      <w:r>
        <w:rPr>
          <w:rStyle w:val="XMLBlue"/>
          <w:lang w:val="pt-BR"/>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="1"</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Lääkemääräys</w:t>
      </w:r>
      <w:r>
        <w:rPr>
          <w:rStyle w:val="XMLBlue"/>
          <w:highlight w:val="white"/>
        </w:rPr>
        <w:t>"/&gt;</w:t>
      </w:r>
    </w:p>
    <w:p>
      <w:pPr>
        <w:pStyle w:val="Normal"/>
        <w:ind w:firstLine="1304"/>
        <w:rPr/>
      </w:pPr>
      <w:r>
        <w:rPr>
          <w:rStyle w:val="XMLBlue"/>
          <w:lang w:val="nl-NL"/>
        </w:rPr>
        <w:t>&lt;</w:t>
      </w:r>
      <w:r>
        <w:rPr>
          <w:rStyle w:val="XMLBrown"/>
          <w:lang w:val="nl-NL"/>
        </w:rPr>
        <w:t>setId</w:t>
      </w:r>
      <w:r>
        <w:rPr>
          <w:rStyle w:val="XMLText"/>
          <w:lang w:val="nl-NL"/>
        </w:rPr>
        <w:t xml:space="preserve"> </w:t>
      </w:r>
    </w:p>
    <w:p>
      <w:pPr>
        <w:pStyle w:val="Normal"/>
        <w:ind w:left="1304" w:firstLine="1304"/>
        <w:rPr>
          <w:rStyle w:val="XMLBlack"/>
          <w:color w:val="000000"/>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pPr>
      <w:r>
        <w:rPr>
          <w:rStyle w:val="XMLBlue"/>
          <w:lang w:val="nl-NL"/>
        </w:rPr>
        <w:t>&lt;/</w:t>
      </w:r>
      <w:r>
        <w:rPr>
          <w:rStyle w:val="XMLBrown"/>
          <w:lang w:val="nl-NL"/>
        </w:rPr>
        <w:t>reference</w:t>
      </w:r>
      <w:r>
        <w:rPr>
          <w:rStyle w:val="XMLBlue"/>
          <w:lang w:val="nl-NL"/>
        </w:rPr>
        <w:t>&gt;</w:t>
      </w:r>
      <w:r>
        <w:br w:type="page"/>
      </w:r>
    </w:p>
    <w:p>
      <w:pPr>
        <w:pStyle w:val="Normal"/>
        <w:rPr>
          <w:rStyle w:val="XMLBlue"/>
          <w:lang w:val="nl-NL"/>
        </w:rPr>
      </w:pPr>
      <w:r>
        <w:rPr/>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RPLC</w:t>
      </w:r>
      <w:r>
        <w:rPr>
          <w:rStyle w:val="XMLBlue"/>
          <w:lang w:val="nl-NL"/>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513663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="10"</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Lääkemääräyksen toimitus</w:t>
      </w:r>
      <w:r>
        <w:rPr>
          <w:rStyle w:val="XMLBlue"/>
          <w:highlight w:val="white"/>
        </w:rPr>
        <w:t>"/&gt;</w:t>
      </w:r>
    </w:p>
    <w:p>
      <w:pPr>
        <w:pStyle w:val="Normal"/>
        <w:ind w:firstLine="1304"/>
        <w:rPr>
          <w:rStyle w:val="XMLText"/>
          <w:lang w:val="nl-NL"/>
        </w:rPr>
      </w:pPr>
      <w:r>
        <w:rPr>
          <w:rStyle w:val="XMLBlue"/>
          <w:lang w:val="nl-NL"/>
        </w:rPr>
        <w:t>&lt;</w:t>
      </w:r>
      <w:r>
        <w:rPr>
          <w:rStyle w:val="XMLBrown"/>
          <w:lang w:val="nl-NL"/>
        </w:rPr>
        <w:t xml:space="preserve">setId </w:t>
      </w:r>
    </w:p>
    <w:p>
      <w:pPr>
        <w:pStyle w:val="Normal"/>
        <w:ind w:left="1304" w:firstLine="1304"/>
        <w:rPr>
          <w:rStyle w:val="XMLBlack"/>
          <w:color w:val="000000"/>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513663</w:t>
      </w:r>
      <w:r>
        <w:rPr>
          <w:rStyle w:val="XMLBlu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SPRT</w:t>
      </w:r>
      <w:r>
        <w:rPr>
          <w:rStyle w:val="XMLBlue"/>
          <w:lang w:val="nl-NL"/>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613663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="11"</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Lääkemääräyksen toimituksen mitätöinti</w:t>
      </w:r>
      <w:r>
        <w:rPr>
          <w:rStyle w:val="XMLBlue"/>
          <w:highlight w:val="white"/>
        </w:rPr>
        <w:t>"/&gt;</w:t>
      </w:r>
    </w:p>
    <w:p>
      <w:pPr>
        <w:pStyle w:val="Normal"/>
        <w:ind w:firstLine="1304"/>
        <w:rPr/>
      </w:pPr>
      <w:r>
        <w:rPr>
          <w:rStyle w:val="XMLBlue"/>
        </w:rPr>
        <w:t>&lt;</w:t>
      </w:r>
      <w:r>
        <w:rPr>
          <w:rStyle w:val="XMLBrown"/>
        </w:rPr>
        <w:t>setId</w:t>
      </w:r>
      <w:r>
        <w:rPr>
          <w:rStyle w:val="XMLText"/>
        </w:rPr>
        <w:t xml:space="preserve"> </w:t>
      </w:r>
    </w:p>
    <w:p>
      <w:pPr>
        <w:pStyle w:val="Normal"/>
        <w:ind w:left="1304" w:firstLine="1304"/>
        <w:rPr>
          <w:rStyle w:val="XMLBlack"/>
          <w:color w:val="000000"/>
        </w:rPr>
      </w:pPr>
      <w:r>
        <w:rPr>
          <w:rStyle w:val="XMLRed"/>
        </w:rPr>
        <w:t>root</w:t>
      </w:r>
      <w:r>
        <w:rPr>
          <w:rStyle w:val="XMLBlue"/>
        </w:rPr>
        <w:t>="</w:t>
      </w:r>
      <w:r>
        <w:rPr>
          <w:rStyle w:val="XMLText"/>
        </w:rPr>
        <w:t>1.2.246.537.10.15675350.93.2006</w:t>
      </w:r>
      <w:r>
        <w:rPr>
          <w:rStyle w:val="XMLBlue"/>
        </w:rPr>
        <w:t>.</w:t>
      </w:r>
      <w:r>
        <w:rPr>
          <w:rStyle w:val="XMLText"/>
        </w:rPr>
        <w:t>513663</w:t>
      </w:r>
      <w:r>
        <w:rPr>
          <w:rStyle w:val="XMLBlu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rPr>
      </w:pPr>
      <w:r>
        <w:rPr>
          <w:rStyle w:val="XMLBlack"/>
        </w:rPr>
        <w:tab/>
        <w:tab/>
      </w:r>
      <w:r>
        <w:rPr>
          <w:rStyle w:val="XMLBlue"/>
        </w:rPr>
        <w:t>&lt;/</w:t>
      </w:r>
      <w:r>
        <w:rPr>
          <w:rStyle w:val="XMLBrown"/>
        </w:rPr>
        <w:t>externalDocument</w:t>
      </w:r>
      <w:r>
        <w:rPr>
          <w:rStyle w:val="XMLBlue"/>
        </w:rPr>
        <w:t>&gt;</w:t>
      </w:r>
    </w:p>
    <w:p>
      <w:pPr>
        <w:pStyle w:val="Normal"/>
        <w:rPr>
          <w:rStyle w:val="XMLText"/>
        </w:rPr>
      </w:pPr>
      <w:r>
        <w:rPr>
          <w:rStyle w:val="XMLBlue"/>
        </w:rPr>
        <w:t>&lt;/</w:t>
      </w:r>
      <w:r>
        <w:rPr>
          <w:rStyle w:val="XMLBrown"/>
        </w:rPr>
        <w:t>reference</w:t>
      </w:r>
      <w:r>
        <w:rPr>
          <w:rStyle w:val="XMLBlue"/>
        </w:rPr>
        <w:t>&gt;</w:t>
      </w:r>
    </w:p>
    <w:p>
      <w:pPr>
        <w:pStyle w:val="Normal"/>
        <w:rPr>
          <w:rStyle w:val="XMLText"/>
        </w:rPr>
      </w:pPr>
      <w:r>
        <w:rPr/>
      </w:r>
    </w:p>
    <w:p>
      <w:pPr>
        <w:pStyle w:val="Normal"/>
        <w:rPr/>
      </w:pPr>
      <w:r>
        <w:rPr/>
        <w:t>Tämä referencen lisäys onkin ainoa ero CDA R2 bodyn entry-osuudessa verrattuna varsinaiseen toimitussanomaan.</w:t>
      </w:r>
    </w:p>
    <w:p>
      <w:pPr>
        <w:pStyle w:val="Normal"/>
        <w:rPr/>
      </w:pPr>
      <w:r>
        <w:rPr/>
      </w:r>
    </w:p>
    <w:p>
      <w:pPr>
        <w:pStyle w:val="Normal"/>
        <w:rPr/>
      </w:pPr>
      <w:r>
        <w:rPr/>
      </w:r>
      <w:r>
        <w:br w:type="page"/>
      </w:r>
    </w:p>
    <w:p>
      <w:pPr>
        <w:pStyle w:val="Normal"/>
        <w:rPr/>
      </w:pPr>
      <w:r>
        <w:rPr/>
      </w:r>
    </w:p>
    <w:p>
      <w:pPr>
        <w:pStyle w:val="Heading1"/>
        <w:rPr/>
      </w:pPr>
      <w:bookmarkStart w:id="86" w:name="__RefHeading___Toc443208423"/>
      <w:bookmarkEnd w:id="86"/>
      <w:r>
        <w:rPr/>
        <w:t>Lääkemääräyksen toimituksen korjaus</w:t>
      </w:r>
    </w:p>
    <w:p>
      <w:pPr>
        <w:pStyle w:val="Normal"/>
        <w:rPr/>
      </w:pPr>
      <w:r>
        <w:rPr/>
      </w:r>
    </w:p>
    <w:p>
      <w:pPr>
        <w:pStyle w:val="Heading2"/>
        <w:rPr/>
      </w:pPr>
      <w:bookmarkStart w:id="87" w:name="__RefHeading___Toc443208424"/>
      <w:bookmarkEnd w:id="87"/>
      <w:r>
        <w:rPr/>
        <w:t>Yleisrakenne</w:t>
      </w:r>
    </w:p>
    <w:p>
      <w:pPr>
        <w:pStyle w:val="Normal"/>
        <w:rPr/>
      </w:pPr>
      <w:r>
        <w:rPr/>
      </w:r>
    </w:p>
    <w:p>
      <w:pPr>
        <w:pStyle w:val="Normal"/>
        <w:rPr/>
      </w:pPr>
      <w:r>
        <w:rPr/>
        <w:t xml:space="preserve">Lääkemääräyksen toimituksen korjaus on uusi toimitussanoma korjatuin tiedon. Headeristä selviä, että kyseessä on korjaussanoma. </w:t>
      </w:r>
    </w:p>
    <w:p>
      <w:pPr>
        <w:pStyle w:val="Normal"/>
        <w:rPr/>
      </w:pPr>
      <w:r>
        <w:rPr/>
      </w:r>
    </w:p>
    <w:p>
      <w:pPr>
        <w:pStyle w:val="Normal"/>
        <w:rPr/>
      </w:pPr>
      <w:r>
        <w:rPr/>
        <w:t xml:space="preserve">Potilaskertomusrakenne on samanlainen kuin varsinaiselle toimitussanomalle. </w:t>
      </w:r>
    </w:p>
    <w:p>
      <w:pPr>
        <w:pStyle w:val="Normal"/>
        <w:rPr/>
      </w:pPr>
      <w:r>
        <w:rPr/>
      </w:r>
    </w:p>
    <w:p>
      <w:pPr>
        <w:pStyle w:val="Heading2"/>
        <w:rPr/>
      </w:pPr>
      <w:bookmarkStart w:id="88" w:name="__RefHeading___Toc443208425"/>
      <w:bookmarkEnd w:id="88"/>
      <w:r>
        <w:rPr/>
        <w:t>Rakenteinen muoto</w:t>
      </w:r>
    </w:p>
    <w:p>
      <w:pPr>
        <w:pStyle w:val="Normal"/>
        <w:rPr/>
      </w:pPr>
      <w:r>
        <w:rPr/>
      </w:r>
    </w:p>
    <w:p>
      <w:pPr>
        <w:pStyle w:val="Normal"/>
        <w:rPr/>
      </w:pPr>
      <w:r>
        <w:rPr/>
        <w:t>Body-osa generoidaan  toimitussanoman määrityksen mukaisesti, mutta vastaamaan uutta tilannetta. Bodyn authorissa on alkuperäisen lääketoimituksen tekijä. Toimituspäivää ei saa muuttaa lääketoimituksen korjauksessa.</w:t>
      </w:r>
    </w:p>
    <w:p>
      <w:pPr>
        <w:pStyle w:val="Normal"/>
        <w:rPr/>
      </w:pPr>
      <w:r>
        <w:rPr/>
      </w:r>
    </w:p>
    <w:p>
      <w:pPr>
        <w:pStyle w:val="Normal"/>
        <w:rPr/>
      </w:pPr>
      <w:r>
        <w:rPr/>
        <w:t>SubstanceAdministrationin ensimmäinen reference (act relationship) viittaa toimituksen kohteena olleeseen lääkemääräykseen ja toinen toimituksen edelliseen versioon. Kolmas reference viittaa korjattuun toimitussanomaan eli itseensä.</w:t>
      </w:r>
    </w:p>
    <w:p>
      <w:pPr>
        <w:pStyle w:val="Normal"/>
        <w:rPr/>
      </w:pPr>
      <w:r>
        <w:rPr/>
      </w:r>
    </w:p>
    <w:p>
      <w:pPr>
        <w:pStyle w:val="Normal"/>
        <w:rPr/>
      </w:pPr>
      <w:r>
        <w:rPr/>
        <w:t>TypeCode=”REFR” viitattaessa toimituksen kohteena olleeseen lääkemääräykseen, ”RPLC” viitattaessa toimitussanoman edelliseen versioon, mutta ”SPRT” viitattaessa toimituksen mitätöintisanomaan itseensä.</w:t>
      </w:r>
    </w:p>
    <w:p>
      <w:pPr>
        <w:pStyle w:val="Normal"/>
        <w:rPr/>
      </w:pPr>
      <w:r>
        <w:rPr/>
      </w:r>
    </w:p>
    <w:p>
      <w:pPr>
        <w:pStyle w:val="Normal"/>
        <w:rPr>
          <w:lang w:val="pt-BR"/>
        </w:rPr>
      </w:pPr>
      <w:r>
        <w:rPr>
          <w:lang w:val="pt-BR"/>
        </w:rPr>
        <w:t>Esim.:</w:t>
      </w:r>
    </w:p>
    <w:p>
      <w:pPr>
        <w:pStyle w:val="Normal"/>
        <w:rPr>
          <w:lang w:val="pt-BR"/>
        </w:rPr>
      </w:pPr>
      <w:r>
        <w:rPr>
          <w:lang w:val="pt-BR"/>
        </w:rPr>
      </w:r>
    </w:p>
    <w:p>
      <w:pPr>
        <w:pStyle w:val="Normal"/>
        <w:rPr>
          <w:rStyle w:val="XMLText"/>
          <w:lang w:val="pt-BR"/>
        </w:rPr>
      </w:pPr>
      <w:r>
        <w:rPr>
          <w:rStyle w:val="XMLBlue"/>
          <w:lang w:val="pt-BR"/>
        </w:rPr>
        <w:t>&lt;</w:t>
      </w:r>
      <w:r>
        <w:rPr>
          <w:rStyle w:val="XMLBrown"/>
          <w:lang w:val="pt-BR"/>
        </w:rPr>
        <w:t>reference</w:t>
      </w:r>
      <w:r>
        <w:rPr>
          <w:rStyle w:val="XMLText"/>
          <w:lang w:val="pt-BR"/>
        </w:rPr>
        <w:t xml:space="preserve"> </w:t>
      </w:r>
      <w:r>
        <w:rPr>
          <w:rStyle w:val="XMLRed"/>
          <w:lang w:val="pt-BR"/>
        </w:rPr>
        <w:t>typeCode</w:t>
      </w:r>
      <w:r>
        <w:rPr>
          <w:rStyle w:val="XMLBlue"/>
          <w:lang w:val="pt-BR"/>
        </w:rPr>
        <w:t>="</w:t>
      </w:r>
      <w:r>
        <w:rPr>
          <w:rStyle w:val="XMLText"/>
          <w:lang w:val="pt-BR"/>
        </w:rPr>
        <w:t>REFR</w:t>
      </w:r>
      <w:r>
        <w:rPr>
          <w:rStyle w:val="XMLBlue"/>
          <w:lang w:val="pt-BR"/>
        </w:rPr>
        <w:t>"&gt;</w:t>
      </w:r>
    </w:p>
    <w:p>
      <w:pPr>
        <w:pStyle w:val="Normal"/>
        <w:ind w:firstLine="720"/>
        <w:rPr>
          <w:rStyle w:val="XMLText"/>
          <w:lang w:val="pt-BR"/>
        </w:rPr>
      </w:pPr>
      <w:r>
        <w:rPr>
          <w:rStyle w:val="XMLBlue"/>
          <w:lang w:val="pt-BR"/>
        </w:rPr>
        <w:t>&lt;</w:t>
      </w:r>
      <w:r>
        <w:rPr>
          <w:rStyle w:val="XMLBrown"/>
          <w:lang w:val="pt-BR"/>
        </w:rPr>
        <w:t>externalDocument</w:t>
      </w:r>
      <w:r>
        <w:rPr>
          <w:rStyle w:val="XMLBlue"/>
          <w:lang w:val="pt-BR"/>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="1"</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Lääkemääräys</w:t>
      </w:r>
      <w:r>
        <w:rPr>
          <w:rStyle w:val="XMLBlue"/>
          <w:highlight w:val="white"/>
        </w:rPr>
        <w:t>"/&gt;</w:t>
      </w:r>
    </w:p>
    <w:p>
      <w:pPr>
        <w:pStyle w:val="Normal"/>
        <w:ind w:firstLine="1304"/>
        <w:rPr/>
      </w:pPr>
      <w:r>
        <w:rPr>
          <w:rStyle w:val="XMLBlue"/>
          <w:lang w:val="nl-NL"/>
        </w:rPr>
        <w:t>&lt;</w:t>
      </w:r>
      <w:r>
        <w:rPr>
          <w:rStyle w:val="XMLBrown"/>
          <w:lang w:val="nl-NL"/>
        </w:rPr>
        <w:t>setId</w:t>
      </w:r>
      <w:r>
        <w:rPr>
          <w:rStyle w:val="XMLText"/>
          <w:lang w:val="nl-NL"/>
        </w:rPr>
        <w:t xml:space="preserve"> </w:t>
      </w:r>
    </w:p>
    <w:p>
      <w:pPr>
        <w:pStyle w:val="Normal"/>
        <w:ind w:left="1304" w:firstLine="1304"/>
        <w:rPr>
          <w:rStyle w:val="XMLBlack"/>
          <w:color w:val="000000"/>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pPr>
      <w:r>
        <w:rPr>
          <w:rStyle w:val="XMLBlue"/>
          <w:lang w:val="nl-NL"/>
        </w:rPr>
        <w:t>&lt;/</w:t>
      </w:r>
      <w:r>
        <w:rPr>
          <w:rStyle w:val="XMLBrown"/>
          <w:lang w:val="nl-NL"/>
        </w:rPr>
        <w:t>reference</w:t>
      </w:r>
      <w:r>
        <w:rPr>
          <w:rStyle w:val="XMLBlue"/>
          <w:lang w:val="nl-NL"/>
        </w:rPr>
        <w:t>&gt;</w:t>
      </w:r>
      <w:r>
        <w:br w:type="page"/>
      </w:r>
    </w:p>
    <w:p>
      <w:pPr>
        <w:pStyle w:val="Normal"/>
        <w:rPr>
          <w:rStyle w:val="XMLBlue"/>
          <w:lang w:val="nl-NL"/>
        </w:rPr>
      </w:pPr>
      <w:r>
        <w:rPr/>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RPLC</w:t>
      </w:r>
      <w:r>
        <w:rPr>
          <w:rStyle w:val="XMLBlue"/>
          <w:lang w:val="nl-NL"/>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513663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10</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Lääkemääräyksen toimitus</w:t>
      </w:r>
      <w:r>
        <w:rPr>
          <w:rStyle w:val="XMLBlue"/>
          <w:highlight w:val="white"/>
        </w:rPr>
        <w:t>"/&gt;</w:t>
      </w:r>
    </w:p>
    <w:p>
      <w:pPr>
        <w:pStyle w:val="Normal"/>
        <w:ind w:firstLine="1304"/>
        <w:rPr/>
      </w:pPr>
      <w:r>
        <w:rPr>
          <w:rStyle w:val="XMLBlue"/>
          <w:lang w:val="nl-NL"/>
        </w:rPr>
        <w:t>&lt;</w:t>
      </w:r>
      <w:r>
        <w:rPr>
          <w:rStyle w:val="XMLBrown"/>
          <w:lang w:val="nl-NL"/>
        </w:rPr>
        <w:t>setId</w:t>
      </w:r>
      <w:r>
        <w:rPr>
          <w:rStyle w:val="XMLText"/>
          <w:lang w:val="nl-NL"/>
        </w:rPr>
        <w:t xml:space="preserve"> </w:t>
      </w:r>
    </w:p>
    <w:p>
      <w:pPr>
        <w:pStyle w:val="Normal"/>
        <w:ind w:left="1304" w:firstLine="1304"/>
        <w:rPr>
          <w:rStyle w:val="XMLBlack"/>
          <w:color w:val="000000"/>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513663</w:t>
      </w:r>
      <w:r>
        <w:rPr>
          <w:rStyle w:val="XMLBlu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SPRT</w:t>
      </w:r>
      <w:r>
        <w:rPr>
          <w:rStyle w:val="XMLBlue"/>
          <w:lang w:val="nl-NL"/>
        </w:rPr>
        <w:t>"&gt;</w:t>
      </w:r>
    </w:p>
    <w:p>
      <w:pPr>
        <w:pStyle w:val="Normal"/>
        <w:ind w:firstLine="720"/>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Black"/>
          <w:color w:val="000000"/>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513665</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="12"</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Lääkemääräyksen toimituksen korjaus</w:t>
      </w:r>
      <w:r>
        <w:rPr>
          <w:rStyle w:val="XMLBlue"/>
          <w:highlight w:val="white"/>
        </w:rPr>
        <w:t>"/&gt;</w:t>
      </w:r>
    </w:p>
    <w:p>
      <w:pPr>
        <w:pStyle w:val="Normal"/>
        <w:ind w:firstLine="1304"/>
        <w:rPr/>
      </w:pPr>
      <w:r>
        <w:rPr>
          <w:rStyle w:val="XMLBlue"/>
        </w:rPr>
        <w:t>&lt;</w:t>
      </w:r>
      <w:r>
        <w:rPr>
          <w:rStyle w:val="XMLBrown"/>
        </w:rPr>
        <w:t>setId</w:t>
      </w:r>
      <w:r>
        <w:rPr>
          <w:rStyle w:val="XMLText"/>
        </w:rPr>
        <w:t xml:space="preserve"> </w:t>
      </w:r>
    </w:p>
    <w:p>
      <w:pPr>
        <w:pStyle w:val="Normal"/>
        <w:ind w:left="1304" w:firstLine="1304"/>
        <w:rPr>
          <w:rStyle w:val="XMLBlack"/>
          <w:color w:val="000000"/>
        </w:rPr>
      </w:pPr>
      <w:r>
        <w:rPr>
          <w:rStyle w:val="XMLRed"/>
        </w:rPr>
        <w:t>root</w:t>
      </w:r>
      <w:r>
        <w:rPr>
          <w:rStyle w:val="XMLBlue"/>
        </w:rPr>
        <w:t>="</w:t>
      </w:r>
      <w:r>
        <w:rPr>
          <w:rStyle w:val="XMLText"/>
        </w:rPr>
        <w:t>1.2.246.537.10.15675350.93.2006</w:t>
      </w:r>
      <w:r>
        <w:rPr>
          <w:rStyle w:val="XMLBlue"/>
        </w:rPr>
        <w:t>.</w:t>
      </w:r>
      <w:r>
        <w:rPr>
          <w:rStyle w:val="XMLText"/>
        </w:rPr>
        <w:t>513663</w:t>
      </w:r>
      <w:r>
        <w:rPr>
          <w:rStyle w:val="XMLBlu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en-GB"/>
        </w:rPr>
      </w:pPr>
      <w:r>
        <w:rPr>
          <w:rStyle w:val="XMLBlack"/>
        </w:rPr>
        <w:tab/>
        <w:tab/>
      </w:r>
      <w:r>
        <w:rPr>
          <w:rStyle w:val="XMLBlue"/>
          <w:lang w:val="en-GB"/>
        </w:rPr>
        <w:t>&lt;/</w:t>
      </w:r>
      <w:r>
        <w:rPr>
          <w:rStyle w:val="XMLBrown"/>
          <w:lang w:val="en-GB"/>
        </w:rPr>
        <w:t>externalDocument</w:t>
      </w:r>
      <w:r>
        <w:rPr>
          <w:rStyle w:val="XMLBlue"/>
          <w:lang w:val="en-GB"/>
        </w:rPr>
        <w:t>&gt;</w:t>
      </w:r>
    </w:p>
    <w:p>
      <w:pPr>
        <w:pStyle w:val="Normal"/>
        <w:rPr/>
      </w:pPr>
      <w:r>
        <w:rPr>
          <w:rStyle w:val="XMLBlue"/>
          <w:lang w:val="en-GB"/>
        </w:rPr>
        <w:t>&lt;/</w:t>
      </w:r>
      <w:r>
        <w:rPr>
          <w:rStyle w:val="XMLBrown"/>
          <w:lang w:val="en-GB"/>
        </w:rPr>
        <w:t>reference</w:t>
      </w:r>
      <w:r>
        <w:rPr>
          <w:rStyle w:val="XMLBlue"/>
          <w:lang w:val="en-GB"/>
        </w:rPr>
        <w:t>&gt;</w:t>
      </w:r>
      <w:r>
        <w:br w:type="page"/>
      </w:r>
    </w:p>
    <w:p>
      <w:pPr>
        <w:pStyle w:val="Heading1"/>
        <w:rPr/>
      </w:pPr>
      <w:bookmarkStart w:id="89" w:name="__RefHeading___Toc443208426"/>
      <w:bookmarkEnd w:id="89"/>
      <w:r>
        <w:rPr/>
        <w:t>Annosjakelu</w:t>
      </w:r>
    </w:p>
    <w:p>
      <w:pPr>
        <w:pStyle w:val="Normal"/>
        <w:rPr/>
      </w:pPr>
      <w:r>
        <w:rPr/>
      </w:r>
    </w:p>
    <w:p>
      <w:pPr>
        <w:pStyle w:val="Heading2"/>
        <w:rPr/>
      </w:pPr>
      <w:bookmarkStart w:id="90" w:name="__RefHeading___Toc443208427"/>
      <w:bookmarkEnd w:id="90"/>
      <w:r>
        <w:rPr/>
        <w:t>Yleisrakenne</w:t>
      </w:r>
    </w:p>
    <w:p>
      <w:pPr>
        <w:pStyle w:val="Normal"/>
        <w:rPr/>
      </w:pPr>
      <w:r>
        <w:rPr/>
      </w:r>
    </w:p>
    <w:p>
      <w:pPr>
        <w:pStyle w:val="Normal"/>
        <w:rPr/>
      </w:pPr>
      <w:r>
        <w:rPr/>
        <w:t xml:space="preserve">Apteekki tekee ilmoituksen annosjakelusta reseptikeskukseen  CDA R2-sanomalla. </w:t>
      </w:r>
    </w:p>
    <w:p>
      <w:pPr>
        <w:pStyle w:val="Normal"/>
        <w:rPr/>
      </w:pPr>
      <w:r>
        <w:rPr/>
        <w:t>Toimenpiteen yleinen tietosisältö löytyy headeristä, kuten muissakin sanomissa.</w:t>
      </w:r>
    </w:p>
    <w:p>
      <w:pPr>
        <w:pStyle w:val="Normal"/>
        <w:rPr/>
      </w:pPr>
      <w:r>
        <w:rPr/>
      </w:r>
    </w:p>
    <w:p>
      <w:pPr>
        <w:pStyle w:val="Normal"/>
        <w:rPr/>
      </w:pPr>
      <w:r>
        <w:rPr/>
        <w:t>Potilaskertomusrakenne on samanlainen kuin toimitussanomalle ja muille sanomille. Aika, paikka ja tekijä kuvaavat nyt kuitenkin tätä tapahtumaa.</w:t>
      </w:r>
    </w:p>
    <w:p>
      <w:pPr>
        <w:pStyle w:val="Normal"/>
        <w:rPr/>
      </w:pPr>
      <w:r>
        <w:rPr/>
      </w:r>
    </w:p>
    <w:p>
      <w:pPr>
        <w:pStyle w:val="Normal"/>
        <w:rPr/>
      </w:pPr>
      <w:r>
        <w:rPr/>
        <w:t>Bodyn entry-osuudessa ei ole toistettu toimenpiteen tietosisältöä, koska siirtodokumenttia ei allekirjoiteta. Koska allekirjoitusta ei käytetä, ei tehdä myöskään asiakirjaviittauksia reference-rakennetta käyttäen. Viittaukset ovat vain headerissä.</w:t>
      </w:r>
    </w:p>
    <w:p>
      <w:pPr>
        <w:pStyle w:val="Normal"/>
        <w:rPr/>
      </w:pPr>
      <w:r>
        <w:rPr/>
      </w:r>
    </w:p>
    <w:p>
      <w:pPr>
        <w:pStyle w:val="Heading2"/>
        <w:rPr/>
      </w:pPr>
      <w:bookmarkStart w:id="91" w:name="__RefHeading___Toc443208428"/>
      <w:bookmarkEnd w:id="91"/>
      <w:r>
        <w:rPr/>
        <w:t>Rakenteinen muoto</w:t>
      </w:r>
    </w:p>
    <w:p>
      <w:pPr>
        <w:pStyle w:val="Normal"/>
        <w:rPr/>
      </w:pPr>
      <w:r>
        <w:rPr/>
      </w:r>
    </w:p>
    <w:p>
      <w:pPr>
        <w:pStyle w:val="Normal"/>
        <w:rPr/>
      </w:pPr>
      <w:r>
        <w:rPr/>
        <w:t>Body-osa:ssa potilaskertomusrakenteen otsikkotasolla on yksi section ja sen alla yksi entry: act. ClassCode on ”ACT” ja moodCode=”RQO”. Code-elementissä toistetaan sanoman tyyppi pakollisessa code-attribuutissa (code=16).</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ack"/>
          <w:highlight w:val="white"/>
          <w:lang w:val="en-GB"/>
        </w:rPr>
        <w:tab/>
      </w:r>
      <w:r>
        <w:rPr>
          <w:rStyle w:val="XMLBlue"/>
          <w:highlight w:val="white"/>
          <w:lang w:val="en-GB"/>
        </w:rPr>
        <w:t>&lt;</w:t>
      </w:r>
      <w:r>
        <w:rPr>
          <w:rStyle w:val="XMLDarkRed"/>
          <w:highlight w:val="white"/>
          <w:lang w:val="en-GB"/>
        </w:rPr>
        <w:t>act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classCode</w:t>
      </w:r>
      <w:r>
        <w:rPr>
          <w:rStyle w:val="XMLBlue"/>
          <w:highlight w:val="white"/>
          <w:lang w:val="en-GB"/>
        </w:rPr>
        <w:t>="</w:t>
      </w:r>
      <w:r>
        <w:rPr>
          <w:rStyle w:val="XMLBlack"/>
          <w:highlight w:val="white"/>
          <w:lang w:val="en-GB"/>
        </w:rPr>
        <w:t>ACT</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ab/>
        <w:t>moodCode</w:t>
      </w:r>
      <w:r>
        <w:rPr>
          <w:rStyle w:val="XMLBlue"/>
          <w:highlight w:val="white"/>
          <w:lang w:val="en-GB"/>
        </w:rPr>
        <w:t>="</w:t>
      </w:r>
      <w:r>
        <w:rPr>
          <w:rStyle w:val="XMLBlack"/>
          <w:highlight w:val="white"/>
          <w:lang w:val="en-GB"/>
        </w:rPr>
        <w:t>RQO</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w:t>
      </w:r>
      <w:r>
        <w:rPr>
          <w:rStyle w:val="XMLBlue"/>
          <w:highlight w:val="white"/>
          <w:lang w:val="en-GB"/>
        </w:rPr>
        <w:t>="</w:t>
      </w:r>
      <w:r>
        <w:rPr>
          <w:rStyle w:val="XMLBlack"/>
          <w:highlight w:val="white"/>
          <w:lang w:val="en-GB"/>
        </w:rPr>
        <w:t>16</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codeSystem</w:t>
      </w:r>
      <w:r>
        <w:rPr>
          <w:rStyle w:val="XMLBlue"/>
          <w:highlight w:val="white"/>
          <w:lang w:val="en-GB"/>
        </w:rPr>
        <w:t>="</w:t>
      </w:r>
      <w:r>
        <w:rPr>
          <w:rStyle w:val="XMLText"/>
          <w:lang w:val="en-GB"/>
        </w:rPr>
        <w:t>1.2.246.537.5.40105.2006</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Fonts w:cs="Arial" w:ascii="Arial" w:hAnsi="Arial"/>
          <w:color w:val="0000FF"/>
          <w:highlight w:val="white"/>
          <w:lang w:val="en-GB"/>
        </w:rPr>
        <w:tab/>
        <w:tab/>
        <w:t>&lt;</w:t>
      </w:r>
      <w:r>
        <w:rPr>
          <w:rFonts w:cs="Arial" w:ascii="Arial" w:hAnsi="Arial"/>
          <w:color w:val="800000"/>
          <w:highlight w:val="white"/>
          <w:lang w:val="en-GB"/>
        </w:rPr>
        <w:t>effectiveTime</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20090424143600</w:t>
      </w:r>
      <w:r>
        <w:rPr>
          <w:rFonts w:cs="Arial" w:ascii="Arial" w:hAnsi="Arial"/>
          <w:color w:val="0000FF"/>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act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ind w:left="432" w:hanging="0"/>
        <w:rPr>
          <w:rStyle w:val="XMLBlack"/>
          <w:lang w:val="en-GB"/>
        </w:rPr>
      </w:pPr>
      <w:r>
        <w:rPr>
          <w:highlight w:val="white"/>
        </w:rPr>
      </w:r>
      <w:r>
        <w:br w:type="page"/>
      </w:r>
    </w:p>
    <w:p>
      <w:pPr>
        <w:pStyle w:val="Normal"/>
        <w:rPr>
          <w:lang w:val="en-GB"/>
        </w:rPr>
      </w:pPr>
      <w:r>
        <w:rPr>
          <w:lang w:val="en-GB"/>
        </w:rPr>
      </w:r>
    </w:p>
    <w:p>
      <w:pPr>
        <w:pStyle w:val="Heading1"/>
        <w:rPr/>
      </w:pPr>
      <w:bookmarkStart w:id="92" w:name="__RefHeading___Toc443208429"/>
      <w:bookmarkEnd w:id="92"/>
      <w:r>
        <w:rPr/>
        <w:t>Annosjakelun purku</w:t>
      </w:r>
    </w:p>
    <w:p>
      <w:pPr>
        <w:pStyle w:val="Normal"/>
        <w:rPr/>
      </w:pPr>
      <w:r>
        <w:rPr/>
      </w:r>
    </w:p>
    <w:p>
      <w:pPr>
        <w:pStyle w:val="Heading2"/>
        <w:rPr/>
      </w:pPr>
      <w:bookmarkStart w:id="93" w:name="__RefHeading___Toc443208430"/>
      <w:bookmarkEnd w:id="93"/>
      <w:r>
        <w:rPr/>
        <w:t>Yleisrakenne</w:t>
      </w:r>
    </w:p>
    <w:p>
      <w:pPr>
        <w:pStyle w:val="Normal"/>
        <w:rPr/>
      </w:pPr>
      <w:r>
        <w:rPr/>
      </w:r>
    </w:p>
    <w:p>
      <w:pPr>
        <w:pStyle w:val="Normal"/>
        <w:rPr/>
      </w:pPr>
      <w:r>
        <w:rPr/>
        <w:t>Apteekki tekee ilmoituksen annosjakelun purusta reseptikeskukseen  CDA R2-sanomalla. Toimenpiteen yleinen tietosisältö löytyy headeristä, kuten muissakin sanomissa.</w:t>
      </w:r>
    </w:p>
    <w:p>
      <w:pPr>
        <w:pStyle w:val="Normal"/>
        <w:rPr/>
      </w:pPr>
      <w:r>
        <w:rPr/>
      </w:r>
    </w:p>
    <w:p>
      <w:pPr>
        <w:pStyle w:val="Normal"/>
        <w:rPr/>
      </w:pPr>
      <w:r>
        <w:rPr/>
        <w:t>Potilaskertomusrakenne on samanlainen kuin toimitussanomalle ja muille sanomille. Aika, paikka ja tekijä kuvaavat nyt kuitenkin tätä tapahtumaa.</w:t>
      </w:r>
    </w:p>
    <w:p>
      <w:pPr>
        <w:pStyle w:val="Normal"/>
        <w:rPr/>
      </w:pPr>
      <w:r>
        <w:rPr/>
      </w:r>
    </w:p>
    <w:p>
      <w:pPr>
        <w:pStyle w:val="Normal"/>
        <w:rPr/>
      </w:pPr>
      <w:r>
        <w:rPr/>
        <w:t>Bodyn entry-osuudessa ei ole toistettu toimenpiteen tietosisältöä, koska siirtodokumenttia ei allekirjoiteta. Koska allekirjoitusta ei käytetä, ei tehdä myöskään asiakirjaviittauksia reference-rakennetta käyttäen. Viittaukset ovat vain headerissä.</w:t>
      </w:r>
    </w:p>
    <w:p>
      <w:pPr>
        <w:pStyle w:val="Normal"/>
        <w:rPr/>
      </w:pPr>
      <w:r>
        <w:rPr/>
      </w:r>
    </w:p>
    <w:p>
      <w:pPr>
        <w:pStyle w:val="Heading2"/>
        <w:rPr/>
      </w:pPr>
      <w:bookmarkStart w:id="94" w:name="__RefHeading___Toc443208431"/>
      <w:bookmarkEnd w:id="94"/>
      <w:r>
        <w:rPr/>
        <w:t>Rakenteinen muoto</w:t>
      </w:r>
    </w:p>
    <w:p>
      <w:pPr>
        <w:pStyle w:val="Normal"/>
        <w:keepNext w:val="true"/>
        <w:rPr/>
      </w:pPr>
      <w:r>
        <w:rPr/>
      </w:r>
    </w:p>
    <w:p>
      <w:pPr>
        <w:pStyle w:val="Normal"/>
        <w:rPr/>
      </w:pPr>
      <w:r>
        <w:rPr/>
        <w:t>Body-osa:ssa potilaskertomusrakenteen otsikkotasolla on yksi section ja sen alla yksi entry: act. ClassCode on ”ACT” ja moodCode=”RQO”. Code-elementissä toistetaan sanoman tyyppi pakollisessa code elementissä (code=17).</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ack"/>
          <w:highlight w:val="white"/>
          <w:lang w:val="en-GB"/>
        </w:rPr>
        <w:tab/>
      </w:r>
      <w:r>
        <w:rPr>
          <w:rStyle w:val="XMLBlue"/>
          <w:highlight w:val="white"/>
          <w:lang w:val="en-GB"/>
        </w:rPr>
        <w:t>&lt;</w:t>
      </w:r>
      <w:r>
        <w:rPr>
          <w:rStyle w:val="XMLDarkRed"/>
          <w:highlight w:val="white"/>
          <w:lang w:val="en-GB"/>
        </w:rPr>
        <w:t>act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classCode</w:t>
      </w:r>
      <w:r>
        <w:rPr>
          <w:rStyle w:val="XMLBlue"/>
          <w:highlight w:val="white"/>
          <w:lang w:val="en-GB"/>
        </w:rPr>
        <w:t>="</w:t>
      </w:r>
      <w:r>
        <w:rPr>
          <w:rStyle w:val="XMLBlack"/>
          <w:highlight w:val="white"/>
          <w:lang w:val="en-GB"/>
        </w:rPr>
        <w:t>ACT</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ab/>
        <w:t>moodCode</w:t>
      </w:r>
      <w:r>
        <w:rPr>
          <w:rStyle w:val="XMLBlue"/>
          <w:highlight w:val="white"/>
          <w:lang w:val="en-GB"/>
        </w:rPr>
        <w:t>="</w:t>
      </w:r>
      <w:r>
        <w:rPr>
          <w:rStyle w:val="XMLBlack"/>
          <w:highlight w:val="white"/>
          <w:lang w:val="en-GB"/>
        </w:rPr>
        <w:t>RQO</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w:t>
      </w:r>
      <w:r>
        <w:rPr>
          <w:rStyle w:val="XMLBlue"/>
          <w:highlight w:val="white"/>
          <w:lang w:val="en-GB"/>
        </w:rPr>
        <w:t>="</w:t>
      </w:r>
      <w:r>
        <w:rPr>
          <w:rStyle w:val="XMLBlack"/>
          <w:highlight w:val="white"/>
          <w:lang w:val="en-GB"/>
        </w:rPr>
        <w:t>17</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codeSystem</w:t>
      </w:r>
      <w:r>
        <w:rPr>
          <w:rStyle w:val="XMLBlue"/>
          <w:highlight w:val="white"/>
          <w:lang w:val="en-GB"/>
        </w:rPr>
        <w:t>="</w:t>
      </w:r>
      <w:r>
        <w:rPr>
          <w:rStyle w:val="XMLText"/>
          <w:lang w:val="en-GB"/>
        </w:rPr>
        <w:t>1.2.246.537.5.40105.2006</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Fonts w:cs="Arial" w:ascii="Arial" w:hAnsi="Arial"/>
          <w:color w:val="0000FF"/>
          <w:highlight w:val="white"/>
          <w:lang w:val="en-GB"/>
        </w:rPr>
        <w:tab/>
        <w:tab/>
        <w:t>&lt;</w:t>
      </w:r>
      <w:r>
        <w:rPr>
          <w:rFonts w:cs="Arial" w:ascii="Arial" w:hAnsi="Arial"/>
          <w:color w:val="800000"/>
          <w:highlight w:val="white"/>
          <w:lang w:val="en-GB"/>
        </w:rPr>
        <w:t>effectiveTime</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20090425143600</w:t>
      </w:r>
      <w:r>
        <w:rPr>
          <w:rFonts w:cs="Arial" w:ascii="Arial" w:hAnsi="Arial"/>
          <w:color w:val="0000FF"/>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act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ind w:left="432" w:hanging="0"/>
        <w:rPr>
          <w:rStyle w:val="XMLBlack"/>
          <w:lang w:val="en-GB"/>
        </w:rPr>
      </w:pPr>
      <w:r>
        <w:rPr>
          <w:highlight w:val="white"/>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r>
        <w:br w:type="page"/>
      </w:r>
    </w:p>
    <w:p>
      <w:pPr>
        <w:pStyle w:val="Normal"/>
        <w:rPr>
          <w:lang w:val="en-GB"/>
        </w:rPr>
      </w:pPr>
      <w:r>
        <w:rPr>
          <w:lang w:val="en-GB"/>
        </w:rPr>
      </w:r>
    </w:p>
    <w:p>
      <w:pPr>
        <w:pStyle w:val="Heading1"/>
        <w:rPr/>
      </w:pPr>
      <w:bookmarkStart w:id="95" w:name="__RefHeading___Toc443208432"/>
      <w:bookmarkEnd w:id="95"/>
      <w:r>
        <w:rPr/>
        <w:t>Erityislupavaraus</w:t>
      </w:r>
    </w:p>
    <w:p>
      <w:pPr>
        <w:pStyle w:val="Normal"/>
        <w:rPr/>
      </w:pPr>
      <w:r>
        <w:rPr/>
      </w:r>
    </w:p>
    <w:p>
      <w:pPr>
        <w:pStyle w:val="Normal"/>
        <w:rPr/>
      </w:pPr>
      <w:r>
        <w:rPr/>
        <w:t xml:space="preserve">Erityislupavaraus tehdään samoilla rakenteilla ja periaatteilla kuin annosjakeluvarauskin, joten rakennetta ei tässä toisteta.  Actin code on nyt 21. Varauksen  päivämäärää ilmoitetaan effectiveTimella. </w:t>
      </w:r>
    </w:p>
    <w:p>
      <w:pPr>
        <w:pStyle w:val="Normal"/>
        <w:rPr/>
      </w:pPr>
      <w:r>
        <w:rPr/>
      </w:r>
    </w:p>
    <w:p>
      <w:pPr>
        <w:pStyle w:val="Heading1"/>
        <w:rPr/>
      </w:pPr>
      <w:bookmarkStart w:id="96" w:name="__RefHeading___Toc443208433"/>
      <w:bookmarkEnd w:id="96"/>
      <w:r>
        <w:rPr/>
        <w:t>Erityislupavarauksen purku</w:t>
      </w:r>
    </w:p>
    <w:p>
      <w:pPr>
        <w:pStyle w:val="Normal"/>
        <w:rPr/>
      </w:pPr>
      <w:r>
        <w:rPr/>
      </w:r>
    </w:p>
    <w:p>
      <w:pPr>
        <w:pStyle w:val="Normal"/>
        <w:rPr/>
      </w:pPr>
      <w:r>
        <w:rPr/>
        <w:t xml:space="preserve">Erityislupavarauksen purku tehdään samoilla rakenteilla ja periaatteilla kuin annosjakeluvarauksen purkukin, joten rakennetta ei tässä toisteta. Actin code on nyt 22. </w:t>
      </w:r>
    </w:p>
    <w:p>
      <w:pPr>
        <w:pStyle w:val="Normal"/>
        <w:rPr/>
      </w:pPr>
      <w:r>
        <w:rPr/>
      </w:r>
      <w:r>
        <w:br w:type="page"/>
      </w:r>
    </w:p>
    <w:p>
      <w:pPr>
        <w:pStyle w:val="Normal"/>
        <w:rPr/>
      </w:pPr>
      <w:r>
        <w:rPr/>
      </w:r>
    </w:p>
    <w:p>
      <w:pPr>
        <w:pStyle w:val="Heading1"/>
        <w:rPr/>
      </w:pPr>
      <w:bookmarkStart w:id="97" w:name="__RefHeading___Toc443208434"/>
      <w:bookmarkEnd w:id="97"/>
      <w:r>
        <w:rPr/>
        <w:t>Toimitusvarauksen purku</w:t>
      </w:r>
    </w:p>
    <w:p>
      <w:pPr>
        <w:pStyle w:val="Normal"/>
        <w:rPr/>
      </w:pPr>
      <w:r>
        <w:rPr/>
      </w:r>
    </w:p>
    <w:p>
      <w:pPr>
        <w:pStyle w:val="Normal"/>
        <w:rPr/>
      </w:pPr>
      <w:r>
        <w:rPr/>
      </w:r>
    </w:p>
    <w:p>
      <w:pPr>
        <w:pStyle w:val="Heading2"/>
        <w:rPr/>
      </w:pPr>
      <w:bookmarkStart w:id="98" w:name="__RefHeading___Toc443208435"/>
      <w:bookmarkEnd w:id="98"/>
      <w:r>
        <w:rPr/>
        <w:t>Yleisrakenne</w:t>
      </w:r>
    </w:p>
    <w:p>
      <w:pPr>
        <w:pStyle w:val="Normal"/>
        <w:rPr/>
      </w:pPr>
      <w:r>
        <w:rPr/>
      </w:r>
    </w:p>
    <w:p>
      <w:pPr>
        <w:pStyle w:val="Normal"/>
        <w:rPr/>
      </w:pPr>
      <w:r>
        <w:rPr/>
        <w:t>Toimitusvaraus tapahtuu automaattisesti silloin, kun lääkemääräys noudetaan  toimitusta varten. Lääkemääräyksen toimitus tai muu lääkemääräykseen kohdistettu toimenpide purkaa toimitusvarauksen, mutta joissain tapauksissa on tarvetta erikseen purkaa toimitusvaraus (toimitusta tai muuta toimenpidettä ei tehdäkään). Toimitusvarauksen purkusanoma on samanlainen kuin lääkemääräyksen lukituksen purku, mutta nyt sanoman code on 18. Toimitusvarauksen  purkusanoma saa oman id:nsä headerissä ja headerin code-elementistä selviää, että kyseessä on toimitusvarauksen purku. Toimenpiteen tietosisältö löytyy siis headeristä.</w:t>
      </w:r>
    </w:p>
    <w:p>
      <w:pPr>
        <w:pStyle w:val="Normal"/>
        <w:rPr/>
      </w:pPr>
      <w:r>
        <w:rPr/>
      </w:r>
    </w:p>
    <w:p>
      <w:pPr>
        <w:pStyle w:val="Normal"/>
        <w:rPr/>
      </w:pPr>
      <w:r>
        <w:rPr/>
        <w:t>Potilaskertomusrakenne on samanlainen kuin varsinaiselle lääkemääräyssanomalle. Aika, paikka ja tekijä kuvaavat nyt kuitenkin toimitusvarauksen purkutapahtumaa.</w:t>
      </w:r>
    </w:p>
    <w:p>
      <w:pPr>
        <w:pStyle w:val="Normal"/>
        <w:rPr/>
      </w:pPr>
      <w:r>
        <w:rPr/>
      </w:r>
    </w:p>
    <w:p>
      <w:pPr>
        <w:pStyle w:val="Normal"/>
        <w:rPr/>
      </w:pPr>
      <w:r>
        <w:rPr/>
        <w:t>Bodyn entry-osuudessa ei ole toistettu toimenpiteen tietosisältöä, koska siirtodokumenttia ei allekirjoiteta. Koska allekirjoitusta ei käytetä, ei tehdä myöskään asiakirjaviittauksia reference-rakennetta käyttäen. Viittaukset ovat vain headerissä.</w:t>
      </w:r>
    </w:p>
    <w:p>
      <w:pPr>
        <w:pStyle w:val="Normal"/>
        <w:rPr/>
      </w:pPr>
      <w:r>
        <w:rPr/>
      </w:r>
    </w:p>
    <w:p>
      <w:pPr>
        <w:pStyle w:val="Heading2"/>
        <w:rPr/>
      </w:pPr>
      <w:bookmarkStart w:id="99" w:name="__RefHeading___Toc443208436"/>
      <w:bookmarkEnd w:id="99"/>
      <w:r>
        <w:rPr/>
        <w:t>Rakenteinen muoto</w:t>
      </w:r>
    </w:p>
    <w:p>
      <w:pPr>
        <w:pStyle w:val="Normal"/>
        <w:rPr/>
      </w:pPr>
      <w:r>
        <w:rPr/>
      </w:r>
    </w:p>
    <w:p>
      <w:pPr>
        <w:pStyle w:val="Normal"/>
        <w:rPr/>
      </w:pPr>
      <w:r>
        <w:rPr/>
        <w:t>Body-osa:ssa potilaskertomusrakenteen otsikkotasolla on yksi section ja sen alla yksi entry: act. ClassCode on ”ACT” ja moodCode=”RQO”. Code-elementissä toistetaan sanoman tyyppi pakollisessa code elementissä (code=18).</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ack"/>
          <w:highlight w:val="white"/>
          <w:lang w:val="en-GB"/>
        </w:rPr>
        <w:tab/>
      </w:r>
      <w:r>
        <w:rPr>
          <w:rStyle w:val="XMLBlue"/>
          <w:highlight w:val="white"/>
          <w:lang w:val="en-GB"/>
        </w:rPr>
        <w:t>&lt;</w:t>
      </w:r>
      <w:r>
        <w:rPr>
          <w:rStyle w:val="XMLDarkRed"/>
          <w:highlight w:val="white"/>
          <w:lang w:val="en-GB"/>
        </w:rPr>
        <w:t>act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classCode</w:t>
      </w:r>
      <w:r>
        <w:rPr>
          <w:rStyle w:val="XMLBlue"/>
          <w:highlight w:val="white"/>
          <w:lang w:val="en-GB"/>
        </w:rPr>
        <w:t>="</w:t>
      </w:r>
      <w:r>
        <w:rPr>
          <w:rStyle w:val="XMLBlack"/>
          <w:highlight w:val="white"/>
          <w:lang w:val="en-GB"/>
        </w:rPr>
        <w:t>ACT</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ab/>
        <w:t>moodCode</w:t>
      </w:r>
      <w:r>
        <w:rPr>
          <w:rStyle w:val="XMLBlue"/>
          <w:highlight w:val="white"/>
          <w:lang w:val="en-GB"/>
        </w:rPr>
        <w:t>="</w:t>
      </w:r>
      <w:r>
        <w:rPr>
          <w:rStyle w:val="XMLBlack"/>
          <w:highlight w:val="white"/>
          <w:lang w:val="en-GB"/>
        </w:rPr>
        <w:t>RQO</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ab/>
        <w:tab/>
        <w:t>code</w:t>
      </w:r>
      <w:r>
        <w:rPr>
          <w:rStyle w:val="XMLBlue"/>
          <w:highlight w:val="white"/>
          <w:lang w:val="en-GB"/>
        </w:rPr>
        <w:t>="</w:t>
      </w:r>
      <w:r>
        <w:rPr>
          <w:rStyle w:val="XMLBlack"/>
          <w:highlight w:val="white"/>
          <w:lang w:val="en-GB"/>
        </w:rPr>
        <w:t>18</w:t>
      </w:r>
      <w:r>
        <w:rPr>
          <w:rStyle w:val="XMLBlue"/>
          <w:highlight w:val="white"/>
          <w:lang w:val="en-GB"/>
        </w:rPr>
        <w:t>"</w:t>
      </w:r>
      <w:r>
        <w:rPr>
          <w:rStyle w:val="XMLRed"/>
          <w:highlight w:val="white"/>
          <w:lang w:val="en-GB"/>
        </w:rPr>
        <w:t xml:space="preserve"> </w:t>
      </w:r>
      <w:r>
        <w:rPr>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codeSystem</w:t>
      </w:r>
      <w:r>
        <w:rPr>
          <w:rStyle w:val="XMLBlue"/>
          <w:highlight w:val="white"/>
          <w:lang w:val="en-GB"/>
        </w:rPr>
        <w:t>="</w:t>
      </w:r>
      <w:r>
        <w:rPr>
          <w:rStyle w:val="XMLText"/>
          <w:lang w:val="en-GB"/>
        </w:rPr>
        <w:t>1.2.246.537.5.40105.2006</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Fonts w:cs="Arial" w:ascii="Arial" w:hAnsi="Arial"/>
          <w:color w:val="0000FF"/>
          <w:highlight w:val="white"/>
          <w:lang w:val="en-GB"/>
        </w:rPr>
        <w:tab/>
        <w:tab/>
        <w:t>&lt;</w:t>
      </w:r>
      <w:r>
        <w:rPr>
          <w:rFonts w:cs="Arial" w:ascii="Arial" w:hAnsi="Arial"/>
          <w:color w:val="800000"/>
          <w:highlight w:val="white"/>
          <w:lang w:val="en-GB"/>
        </w:rPr>
        <w:t>effectiveTime</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20090424143600</w:t>
      </w:r>
      <w:r>
        <w:rPr>
          <w:rFonts w:cs="Arial" w:ascii="Arial" w:hAnsi="Arial"/>
          <w:color w:val="0000FF"/>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act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entry</w:t>
      </w:r>
      <w:r>
        <w:rPr>
          <w:rStyle w:val="XMLBlue"/>
          <w:highlight w:val="white"/>
        </w:rPr>
        <w:t>&gt;</w:t>
      </w:r>
    </w:p>
    <w:p>
      <w:pPr>
        <w:pStyle w:val="Normal"/>
        <w:rPr>
          <w:rStyle w:val="XMLBlack"/>
          <w:highlight w:val="white"/>
        </w:rPr>
      </w:pPr>
      <w:r>
        <w:rPr>
          <w:highlight w:val="white"/>
        </w:rPr>
      </w:r>
    </w:p>
    <w:p>
      <w:pPr>
        <w:pStyle w:val="Normal"/>
        <w:ind w:left="432" w:hanging="0"/>
        <w:rPr/>
      </w:pPr>
      <w:r>
        <w:rPr/>
      </w:r>
    </w:p>
    <w:p>
      <w:pPr>
        <w:pStyle w:val="Normal"/>
        <w:rPr>
          <w:lang w:val="en-GB"/>
        </w:rPr>
      </w:pPr>
      <w:r>
        <w:rPr>
          <w:lang w:val="en-GB"/>
        </w:rPr>
      </w:r>
    </w:p>
    <w:p>
      <w:pPr>
        <w:pStyle w:val="Normal"/>
        <w:rPr>
          <w:lang w:val="en-GB"/>
        </w:rPr>
      </w:pPr>
      <w:r>
        <w:rPr>
          <w:lang w:val="en-GB"/>
        </w:rPr>
      </w:r>
    </w:p>
    <w:p>
      <w:pPr>
        <w:pStyle w:val="Normal"/>
        <w:ind w:left="432" w:hanging="0"/>
        <w:rPr>
          <w:lang w:val="en-GB"/>
        </w:rPr>
      </w:pPr>
      <w:r>
        <w:rPr>
          <w:lang w:val="en-GB"/>
        </w:rPr>
      </w:r>
      <w:r>
        <w:br w:type="page"/>
      </w:r>
    </w:p>
    <w:p>
      <w:pPr>
        <w:pStyle w:val="Normal"/>
        <w:rPr>
          <w:lang w:val="en-GB"/>
        </w:rPr>
      </w:pPr>
      <w:r>
        <w:rPr>
          <w:lang w:val="en-GB"/>
        </w:rPr>
      </w:r>
    </w:p>
    <w:p>
      <w:pPr>
        <w:pStyle w:val="Heading1"/>
        <w:rPr/>
      </w:pPr>
      <w:bookmarkStart w:id="100" w:name="__RefHeading___Toc443208437"/>
      <w:bookmarkEnd w:id="100"/>
      <w:r>
        <w:rPr/>
        <w:t>Näyttömuoto</w:t>
      </w:r>
    </w:p>
    <w:p>
      <w:pPr>
        <w:pStyle w:val="Normal"/>
        <w:rPr/>
      </w:pPr>
      <w:r>
        <w:rPr/>
      </w:r>
    </w:p>
    <w:p>
      <w:pPr>
        <w:pStyle w:val="Normal"/>
        <w:rPr/>
      </w:pPr>
      <w:r>
        <w:rPr/>
        <w:t>Reseptisanomien CDA R2-määritys on CDA R2-mielessä erikoinen siinä suhteessa, että kaikki tieto on rakenteisessa muodossa (computable structures) entry-osiossa. On tarkoitus, että sovellukset myös käyttävät näitä tietoja eivätkä poimi tietoja näyttömuodosta.</w:t>
      </w:r>
    </w:p>
    <w:p>
      <w:pPr>
        <w:pStyle w:val="Normal"/>
        <w:rPr/>
      </w:pPr>
      <w:r>
        <w:rPr/>
      </w:r>
    </w:p>
    <w:p>
      <w:pPr>
        <w:pStyle w:val="Normal"/>
        <w:rPr/>
      </w:pPr>
      <w:r>
        <w:rPr/>
        <w:t>CDA R2 standardi kuitenkin vaatii, että kaikki tiedot ovat myös tekstimuodossa section.text elementissä. Reseptisanomissa potilaskertomusrakenteen otsikkotasolla on kaikissa sanomissa vain yksi section ja koko näyttömuoto on sen text-elementissä.</w:t>
      </w:r>
    </w:p>
    <w:p>
      <w:pPr>
        <w:pStyle w:val="Normal"/>
        <w:rPr/>
      </w:pPr>
      <w:r>
        <w:rPr/>
      </w:r>
    </w:p>
    <w:p>
      <w:pPr>
        <w:pStyle w:val="Normal"/>
        <w:rPr/>
      </w:pPr>
      <w:r>
        <w:rPr/>
        <w:t>Tekstimuodossa tyydytään suoraviivaiseen rakenteeseen, jossa kaikki erilliset tiedot ovat omissa kappaleissaan ja tekstissä esitetään tiedon nimi muodossa ”tieto:” kunkin kappaleen alussa. Tyypillisesti esim. määrä ja määrän yksikkö eivät saa erikseen omaa tiedon nimeä, vaan ko. konseptin nimen.</w:t>
      </w:r>
    </w:p>
    <w:p>
      <w:pPr>
        <w:pStyle w:val="Normal"/>
        <w:rPr/>
      </w:pPr>
      <w:r>
        <w:rPr/>
      </w:r>
    </w:p>
    <w:p>
      <w:pPr>
        <w:pStyle w:val="Normal"/>
        <w:rPr/>
      </w:pPr>
      <w:r>
        <w:rPr/>
        <w:t>Esimerkki:</w:t>
      </w:r>
    </w:p>
    <w:p>
      <w:pPr>
        <w:pStyle w:val="Header"/>
        <w:tabs>
          <w:tab w:val="clear" w:pos="4153"/>
          <w:tab w:val="clear" w:pos="8306"/>
        </w:tabs>
        <w:rPr/>
      </w:pPr>
      <w:r>
        <w:rPr/>
        <w:t>&lt;text&gt;</w:t>
      </w:r>
    </w:p>
    <w:p>
      <w:pPr>
        <w:pStyle w:val="Normal"/>
        <w:rPr/>
      </w:pPr>
      <w:r>
        <w:rPr/>
        <w:tab/>
        <w:t>…</w:t>
      </w:r>
    </w:p>
    <w:p>
      <w:pPr>
        <w:pStyle w:val="Normal"/>
        <w:ind w:firstLine="1304"/>
        <w:rPr/>
      </w:pPr>
      <w:r>
        <w:rPr/>
        <w:t>&lt;paragraph&gt;</w:t>
      </w:r>
    </w:p>
    <w:p>
      <w:pPr>
        <w:pStyle w:val="Normal"/>
        <w:ind w:left="1304" w:firstLine="1304"/>
        <w:rPr/>
      </w:pPr>
      <w:r>
        <w:rPr/>
        <w:t>&lt;content&gt;Kauppanim</w:t>
      </w:r>
      <w:r>
        <w:rPr>
          <w:iCs/>
        </w:rPr>
        <w:t>i</w:t>
      </w:r>
      <w:r>
        <w:rPr/>
        <w:t>: Medicillin 1000&lt;content&gt;</w:t>
      </w:r>
    </w:p>
    <w:p>
      <w:pPr>
        <w:pStyle w:val="Normal"/>
        <w:ind w:firstLine="1304"/>
        <w:rPr/>
      </w:pPr>
      <w:r>
        <w:rPr/>
        <w:t>&lt;/paragraph&gt;</w:t>
      </w:r>
    </w:p>
    <w:p>
      <w:pPr>
        <w:pStyle w:val="Normal"/>
        <w:ind w:firstLine="1304"/>
        <w:rPr/>
      </w:pPr>
      <w:r>
        <w:rPr/>
        <w:t>&lt;paragraph&gt;</w:t>
      </w:r>
    </w:p>
    <w:p>
      <w:pPr>
        <w:pStyle w:val="Normal"/>
        <w:ind w:left="2608" w:hanging="0"/>
        <w:rPr/>
      </w:pPr>
      <w:r>
        <w:rPr/>
        <w:t>&lt;content&gt;Annostus</w:t>
      </w:r>
      <w:r>
        <w:rPr>
          <w:i/>
          <w:iCs/>
        </w:rPr>
        <w:t>:</w:t>
      </w:r>
      <w:r>
        <w:rPr/>
        <w:t>1 tabl x 3 päivässä viikon ajan</w:t>
      </w:r>
      <w:r>
        <w:rPr>
          <w:i/>
          <w:iCs/>
        </w:rPr>
        <w:t xml:space="preserve"> </w:t>
      </w:r>
      <w:r>
        <w:rPr/>
        <w:t>&lt;/content&gt;</w:t>
      </w:r>
    </w:p>
    <w:p>
      <w:pPr>
        <w:pStyle w:val="Normal"/>
        <w:ind w:firstLine="1304"/>
        <w:rPr/>
      </w:pPr>
      <w:r>
        <w:rPr/>
        <w:t>&lt;/paragraph&gt;</w:t>
      </w:r>
    </w:p>
    <w:p>
      <w:pPr>
        <w:pStyle w:val="Normal"/>
        <w:ind w:firstLine="1304"/>
        <w:rPr/>
      </w:pPr>
      <w:r>
        <w:rPr/>
        <w:t>&lt;paragraph&gt;</w:t>
      </w:r>
    </w:p>
    <w:p>
      <w:pPr>
        <w:pStyle w:val="Normal"/>
        <w:rPr/>
      </w:pPr>
      <w:r>
        <w:rPr/>
        <w:t xml:space="preserve">               </w:t>
      </w:r>
      <w:r>
        <w:rPr/>
        <w:tab/>
        <w:tab/>
        <w:t>&lt;content&gt;…&lt;/content&gt;</w:t>
      </w:r>
    </w:p>
    <w:p>
      <w:pPr>
        <w:pStyle w:val="Normal"/>
        <w:ind w:firstLine="1304"/>
        <w:rPr/>
      </w:pPr>
      <w:r>
        <w:rPr/>
        <w:t>&lt;/paragraph&gt;</w:t>
      </w:r>
    </w:p>
    <w:p>
      <w:pPr>
        <w:pStyle w:val="Normal"/>
        <w:rPr/>
      </w:pPr>
      <w:r>
        <w:rPr/>
        <w:t xml:space="preserve"> </w:t>
      </w:r>
      <w:r>
        <w:rPr/>
        <w:tab/>
        <w:t>….</w:t>
      </w:r>
    </w:p>
    <w:p>
      <w:pPr>
        <w:pStyle w:val="Normal"/>
        <w:rPr/>
      </w:pPr>
      <w:r>
        <w:rPr/>
        <w:t>&lt;/text&gt;</w:t>
      </w:r>
    </w:p>
    <w:p>
      <w:pPr>
        <w:pStyle w:val="Normal"/>
        <w:rPr/>
      </w:pPr>
      <w:r>
        <w:rPr/>
      </w:r>
    </w:p>
    <w:p>
      <w:pPr>
        <w:pStyle w:val="Normal"/>
        <w:rPr/>
      </w:pPr>
      <w:r>
        <w:rPr/>
      </w:r>
    </w:p>
    <w:p>
      <w:pPr>
        <w:pStyle w:val="Normal"/>
        <w:rPr/>
      </w:pPr>
      <w:r>
        <w:rPr/>
        <w:t>Lääkemääräyksen korjaussanoman näyttömuodossa näytetään alkuperäisen lääkemääräyksen aika, paikka ja tekijä sekä tekstin ”Lääkemääräyksen korjaaja:” jälkeen lääkemääräyksen korjaajan tiedot vastaavalla tavalla.</w:t>
      </w:r>
    </w:p>
    <w:p>
      <w:pPr>
        <w:pStyle w:val="Normal"/>
        <w:rPr/>
      </w:pPr>
      <w:r>
        <w:rPr/>
      </w:r>
    </w:p>
    <w:p>
      <w:pPr>
        <w:pStyle w:val="Normal"/>
        <w:rPr/>
      </w:pPr>
      <w:r>
        <w:rPr/>
        <w:t>Näyttömuoto on mukana vain varsinaisessa resepti- ja toimitussanomassa sekä niiden  korjaus- ja mitätöintisanomissa sekä uusimispyyntösanomissa. Näyttömuodosta ei tule HL7-yhdistykseltä tämän tarkempaa ohjeistusta.</w:t>
      </w:r>
    </w:p>
    <w:sectPr>
      <w:headerReference w:type="default" r:id="rId7"/>
      <w:headerReference w:type="first" r:id="rId8"/>
      <w:footerReference w:type="default" r:id="rId9"/>
      <w:footerReference w:type="first" r:id="rId10"/>
      <w:type w:val="nextPage"/>
      <w:pgSz w:w="11906" w:h="16838"/>
      <w:pgMar w:left="1797" w:right="1797" w:header="709" w:top="1440" w:footer="709" w:bottom="1440" w:gutter="0"/>
      <w:pgNumType w:fmt="decimal"/>
      <w:formProt w:val="false"/>
      <w:titlePg/>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Kauppila Timo" w:date="2016-10-14T11:50:00Z" w:initials="TK">
    <w:p>
      <w:r>
        <w:rPr>
          <w:rFonts w:ascii="Times New Roman" w:hAnsi="Times New Roman" w:eastAsia="Times New Roman" w:cs="Times New Roman"/>
          <w:color w:val="auto"/>
          <w:sz w:val="20"/>
          <w:szCs w:val="20"/>
          <w:lang w:eastAsia="en-US" w:val="fi-FI" w:bidi="ar-SA"/>
        </w:rPr>
        <w:t>tieto palautettu</w:t>
      </w:r>
    </w:p>
  </w:comment>
  <w:comment w:id="1" w:author="Timo Kauppila" w:date="2016-10-14T11:50:00Z" w:initials="Timo">
    <w:p>
      <w:r>
        <w:rPr>
          <w:rFonts w:ascii="Times New Roman" w:hAnsi="Times New Roman" w:eastAsia="Times New Roman" w:cs="Times New Roman"/>
          <w:color w:val="auto"/>
          <w:sz w:val="20"/>
          <w:szCs w:val="20"/>
          <w:lang w:eastAsia="en-US" w:val="fi-FI" w:bidi="ar-SA"/>
        </w:rPr>
        <w:t>Lisätty tarkennus.</w:t>
      </w:r>
    </w:p>
  </w:comment>
  <w:comment w:id="2" w:author="Timo Kauppila" w:date="2016-10-14T11:50:00Z" w:initials="Timo">
    <w:p>
      <w:r>
        <w:rPr>
          <w:rFonts w:ascii="Times New Roman" w:hAnsi="Times New Roman" w:eastAsia="Times New Roman" w:cs="Times New Roman"/>
          <w:color w:val="auto"/>
          <w:sz w:val="20"/>
          <w:szCs w:val="20"/>
          <w:lang w:eastAsia="en-US" w:val="fi-FI" w:bidi="ar-SA"/>
        </w:rPr>
        <w:t>Korjattu.</w:t>
      </w:r>
    </w:p>
  </w:comment>
  <w:comment w:id="3" w:author="Kauppila Timo" w:date="2016-10-15T11:01:00Z" w:initials="TK">
    <w:p>
      <w:r>
        <w:rPr>
          <w:rFonts w:ascii="Times New Roman" w:hAnsi="Times New Roman" w:eastAsia="Times New Roman" w:cs="Times New Roman"/>
          <w:color w:val="auto"/>
          <w:sz w:val="20"/>
          <w:szCs w:val="20"/>
          <w:lang w:eastAsia="en-US" w:val="fi-FI" w:bidi="ar-SA"/>
        </w:rPr>
        <w:t>Siirretty Medical Records -dokumenttiin</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ourier New">
    <w:charset w:val="00"/>
    <w:family w:val="modern"/>
    <w:pitch w:val="default"/>
  </w:font>
  <w:font w:name="Wingdings">
    <w:charset w:val="02"/>
    <w:family w:val="auto"/>
    <w:pitch w:val="variable"/>
  </w:font>
  <w:font w:name="Tahoma">
    <w:charset w:val="00"/>
    <w:family w:val="swiss"/>
    <w:pitch w:val="variable"/>
  </w:font>
  <w:font w:name="Calibri">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rStyle w:val="PageNumber"/>
      </w:rPr>
      <w:fldChar w:fldCharType="begin"/>
    </w:r>
    <w:r>
      <w:rPr>
        <w:rStyle w:val="PageNumber"/>
      </w:rPr>
      <w:instrText> PAGE </w:instrText>
    </w:r>
    <w:r>
      <w:rPr>
        <w:rStyle w:val="PageNumber"/>
      </w:rPr>
      <w:fldChar w:fldCharType="separate"/>
    </w:r>
    <w:r>
      <w:rPr>
        <w:rStyle w:val="PageNumber"/>
      </w:rPr>
      <w:t>100</w:t>
    </w:r>
    <w:r>
      <w:rPr>
        <w:rStyle w:val="PageNumber"/>
      </w:rPr>
      <w:fldChar w:fldCharType="end"/>
    </w:r>
    <w:r>
      <w:rPr>
        <w:rStyle w:val="PageNumber"/>
      </w:rPr>
      <w:t>/</w:t>
    </w:r>
    <w:r>
      <w:rPr>
        <w:rStyle w:val="PageNumber"/>
      </w:rPr>
      <w:fldChar w:fldCharType="begin"/>
    </w:r>
    <w:r>
      <w:rPr>
        <w:rStyle w:val="PageNumber"/>
      </w:rPr>
      <w:instrText> NUMPAGES \* ARABIC </w:instrText>
    </w:r>
    <w:r>
      <w:rPr>
        <w:rStyle w:val="PageNumber"/>
      </w:rPr>
      <w:fldChar w:fldCharType="separate"/>
    </w:r>
    <w:r>
      <w:rPr>
        <w:rStyle w:val="PageNumber"/>
      </w:rPr>
      <w:t>100</w:t>
    </w:r>
    <w:r>
      <w:rPr>
        <w:rStyle w:val="PageNumbe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pBdr>
        <w:bottom w:val="single" w:sz="6" w:space="1" w:color="000000"/>
      </w:pBdr>
      <w:rPr/>
    </w:pPr>
    <w:r>
      <w:rPr/>
      <w:t>Lääkemääräyksen CDA R2-rakenne v. 3.4</w:t>
    </w:r>
    <w:ins w:id="92" w:author="Kauppila Timo" w:date="2016-10-15T10:53:00Z">
      <w:r>
        <w:rPr/>
        <w:t>2</w:t>
      </w:r>
    </w:ins>
    <w:del w:id="93" w:author="Kauppila Timo" w:date="2016-10-15T10:53:00Z">
      <w:r>
        <w:rPr/>
        <w:delText>1</w:delText>
      </w:r>
    </w:del>
    <w:r>
      <w:rPr/>
      <w:t xml:space="preserve"> 1</w:t>
    </w:r>
    <w:del w:id="94" w:author="Kauppila Timo" w:date="2016-10-15T10:53:00Z">
      <w:r>
        <w:rPr/>
        <w:delText>5</w:delText>
      </w:r>
    </w:del>
    <w:ins w:id="95" w:author="Kauppila Timo" w:date="2016-10-15T10:53:00Z">
      <w:r>
        <w:rPr/>
        <w:t>4</w:t>
      </w:r>
    </w:ins>
    <w:r>
      <w:rPr/>
      <w:t>.</w:t>
    </w:r>
    <w:ins w:id="96" w:author="Kauppila Timo" w:date="2016-10-15T10:53:00Z">
      <w:r>
        <w:rPr/>
        <w:t>10</w:t>
      </w:r>
    </w:ins>
    <w:del w:id="97" w:author="Kauppila Timo" w:date="2016-10-15T10:53:00Z">
      <w:r>
        <w:rPr/>
        <w:delText>2</w:delText>
      </w:r>
    </w:del>
    <w:r>
      <w:rPr/>
      <w:t>.2016</w:t>
    </w:r>
  </w:p>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432"/>
        </w:tabs>
        <w:ind w:left="432" w:hanging="432"/>
      </w:pPr>
      <w:rPr/>
    </w:lvl>
    <w:lvl w:ilvl="1">
      <w:start w:val="1"/>
      <w:pStyle w:val="Heading2"/>
      <w:numFmt w:val="decimal"/>
      <w:lvlText w:val="%1.%2"/>
      <w:lvlJc w:val="left"/>
      <w:pPr>
        <w:tabs>
          <w:tab w:val="num" w:pos="576"/>
        </w:tabs>
        <w:ind w:left="576" w:hanging="576"/>
      </w:pPr>
      <w:rPr/>
    </w:lvl>
    <w:lvl w:ilvl="2">
      <w:start w:val="1"/>
      <w:pStyle w:val="Heading3"/>
      <w:numFmt w:val="decimal"/>
      <w:lvlText w:val="%1.%2.%3"/>
      <w:lvlJc w:val="left"/>
      <w:pPr>
        <w:tabs>
          <w:tab w:val="num" w:pos="720"/>
        </w:tabs>
        <w:ind w:left="720" w:hanging="720"/>
      </w:pPr>
      <w:rPr/>
    </w:lvl>
    <w:lvl w:ilvl="3">
      <w:start w:val="1"/>
      <w:pStyle w:val="Heading4"/>
      <w:numFmt w:val="decimal"/>
      <w:lvlText w:val="%1.%2.%3.%4"/>
      <w:lvlJc w:val="left"/>
      <w:pPr>
        <w:tabs>
          <w:tab w:val="num" w:pos="864"/>
        </w:tabs>
        <w:ind w:left="864" w:hanging="864"/>
      </w:pPr>
      <w:rPr/>
    </w:lvl>
    <w:lvl w:ilvl="4">
      <w:start w:val="1"/>
      <w:pStyle w:val="Heading5"/>
      <w:numFmt w:val="decimal"/>
      <w:lvlText w:val="%1.%2.%3.%4.%5"/>
      <w:lvlJc w:val="left"/>
      <w:pPr>
        <w:tabs>
          <w:tab w:val="num" w:pos="1008"/>
        </w:tabs>
        <w:ind w:left="1008" w:hanging="1008"/>
      </w:pPr>
      <w:rPr/>
    </w:lvl>
    <w:lvl w:ilvl="5">
      <w:start w:val="1"/>
      <w:pStyle w:val="Heading6"/>
      <w:numFmt w:val="decimal"/>
      <w:lvlText w:val="%1.%2.%3.%4.%5.%6"/>
      <w:lvlJc w:val="left"/>
      <w:pPr>
        <w:tabs>
          <w:tab w:val="num" w:pos="1152"/>
        </w:tabs>
        <w:ind w:left="1152" w:hanging="1152"/>
      </w:pPr>
      <w:rPr/>
    </w:lvl>
    <w:lvl w:ilvl="6">
      <w:start w:val="1"/>
      <w:pStyle w:val="Heading7"/>
      <w:numFmt w:val="decimal"/>
      <w:lvlText w:val="%1.%2.%3.%4.%5.%6.%7"/>
      <w:lvlJc w:val="left"/>
      <w:pPr>
        <w:tabs>
          <w:tab w:val="num" w:pos="1296"/>
        </w:tabs>
        <w:ind w:left="1296" w:hanging="1296"/>
      </w:pPr>
      <w:rPr/>
    </w:lvl>
    <w:lvl w:ilvl="7">
      <w:start w:val="1"/>
      <w:pStyle w:val="Heading8"/>
      <w:numFmt w:val="decimal"/>
      <w:lvlText w:val="%1.%2.%3.%4.%5.%6.%7.%8"/>
      <w:lvlJc w:val="left"/>
      <w:pPr>
        <w:tabs>
          <w:tab w:val="num" w:pos="1440"/>
        </w:tabs>
        <w:ind w:left="1440" w:hanging="1440"/>
      </w:pPr>
      <w:rPr/>
    </w:lvl>
    <w:lvl w:ilvl="8">
      <w:start w:val="1"/>
      <w:pStyle w:val="Heading9"/>
      <w:numFmt w:val="decimal"/>
      <w:lvlText w:val="%1.%2.%3.%4.%5.%6.%7.%8.%9"/>
      <w:lvlJc w:val="left"/>
      <w:pPr>
        <w:tabs>
          <w:tab w:val="num" w:pos="1584"/>
        </w:tabs>
        <w:ind w:left="1584" w:hanging="1584"/>
      </w:pPr>
      <w:rPr/>
    </w:lvl>
  </w:abstractNum>
  <w:abstractNum w:abstractNumId="2">
    <w:lvl w:ilvl="0">
      <w:numFmt w:val="bullet"/>
      <w:lvlText w:val="-"/>
      <w:lvlJc w:val="left"/>
      <w:pPr>
        <w:tabs>
          <w:tab w:val="num" w:pos="720"/>
        </w:tabs>
        <w:ind w:left="720" w:hanging="360"/>
      </w:pPr>
      <w:rPr>
        <w:rFonts w:ascii="Times New Roman" w:hAnsi="Times New Roman" w:cs="Times New Roman" w:hint="default"/>
      </w:rPr>
    </w:lvl>
  </w:abstractNum>
  <w:abstractNum w:abstractNumId="3">
    <w:lvl w:ilvl="0">
      <w:start w:val="1"/>
      <w:numFmt w:val="bullet"/>
      <w:lvlText w:val=""/>
      <w:lvlJc w:val="left"/>
      <w:pPr>
        <w:tabs>
          <w:tab w:val="num" w:pos="0"/>
        </w:tabs>
        <w:ind w:left="720" w:hanging="360"/>
      </w:pPr>
      <w:rPr>
        <w:rFonts w:ascii="Symbol" w:hAnsi="Symbol" w:cs="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abstractNum>
  <w:abstractNum w:abstractNumId="5">
    <w:lvl w:ilvl="0">
      <w:start w:val="1"/>
      <w:numFmt w:val="bullet"/>
      <w:lvlText w:val=""/>
      <w:lvlJc w:val="left"/>
      <w:pPr>
        <w:tabs>
          <w:tab w:val="num" w:pos="2968"/>
        </w:tabs>
        <w:ind w:left="2968" w:hanging="360"/>
      </w:pPr>
      <w:rPr>
        <w:rFonts w:ascii="Symbol" w:hAnsi="Symbol" w:cs="Symbol" w:hint="default"/>
      </w:rPr>
    </w:lvl>
  </w:abstractNum>
  <w:abstractNum w:abstractNumId="6">
    <w:lvl w:ilvl="0">
      <w:start w:val="1"/>
      <w:numFmt w:val="bullet"/>
      <w:lvlText w:val=""/>
      <w:lvlJc w:val="left"/>
      <w:pPr>
        <w:tabs>
          <w:tab w:val="num" w:pos="2968"/>
        </w:tabs>
        <w:ind w:left="2968" w:hanging="360"/>
      </w:pPr>
      <w:rPr>
        <w:rFonts w:ascii="Symbol" w:hAnsi="Symbol" w:cs="Symbol" w:hint="default"/>
      </w:rPr>
    </w:lvl>
  </w:abstractNum>
  <w:abstractNum w:abstractNumId="7">
    <w:lvl w:ilvl="0">
      <w:start w:val="1"/>
      <w:numFmt w:val="decimal"/>
      <w:lvlText w:val="%1)"/>
      <w:lvlJc w:val="left"/>
      <w:pPr>
        <w:tabs>
          <w:tab w:val="num" w:pos="720"/>
        </w:tabs>
        <w:ind w:left="720" w:hanging="360"/>
      </w:pPr>
      <w:rPr/>
    </w:lvl>
  </w:abstractNum>
  <w:abstractNum w:abstractNumId="8">
    <w:lvl w:ilvl="0">
      <w:start w:val="1"/>
      <w:numFmt w:val="decimal"/>
      <w:lvlText w:val="%1."/>
      <w:lvlJc w:val="left"/>
      <w:pPr>
        <w:tabs>
          <w:tab w:val="num" w:pos="720"/>
        </w:tabs>
        <w:ind w:left="720" w:hanging="360"/>
      </w:pPr>
      <w:rPr/>
    </w:lvl>
  </w:abstractNum>
  <w:abstractNum w:abstractNumId="9">
    <w:lvl w:ilvl="0">
      <w:start w:val="1"/>
      <w:numFmt w:val="lowerLetter"/>
      <w:lvlText w:val="%1)"/>
      <w:lvlJc w:val="left"/>
      <w:pPr>
        <w:tabs>
          <w:tab w:val="num" w:pos="720"/>
        </w:tabs>
        <w:ind w:left="720" w:hanging="360"/>
      </w:pPr>
      <w:rPr/>
    </w:lvl>
  </w:abstractNum>
  <w:abstractNum w:abstractNumId="10">
    <w:lvl w:ilvl="0">
      <w:start w:val="1"/>
      <w:numFmt w:val="bullet"/>
      <w:lvlText w:val=""/>
      <w:lvlJc w:val="left"/>
      <w:pPr>
        <w:tabs>
          <w:tab w:val="num" w:pos="2968"/>
        </w:tabs>
        <w:ind w:left="2968" w:hanging="360"/>
      </w:pPr>
      <w:rPr>
        <w:rFonts w:ascii="Symbol" w:hAnsi="Symbol" w:cs="Symbol" w:hint="default"/>
      </w:rPr>
    </w:lvl>
  </w:abstractNum>
  <w:abstractNum w:abstractNumId="11">
    <w:lvl w:ilvl="0">
      <w:start w:val="1"/>
      <w:numFmt w:val="decimal"/>
      <w:lvlText w:val="%1)"/>
      <w:lvlJc w:val="left"/>
      <w:pPr>
        <w:tabs>
          <w:tab w:val="num" w:pos="720"/>
        </w:tabs>
        <w:ind w:left="72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2">
    <w:lvl w:ilvl="0">
      <w:start w:val="1"/>
      <w:numFmt w:val="decimal"/>
      <w:lvlText w:val="%1)"/>
      <w:lvlJc w:val="left"/>
      <w:pPr>
        <w:tabs>
          <w:tab w:val="num" w:pos="720"/>
        </w:tabs>
        <w:ind w:left="72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130"/>
  <w:trackRevisions/>
  <w:defaultTabStop w:val="1304"/>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DejaVu Sans"/>
        <w:sz w:val="24"/>
        <w:szCs w:val="24"/>
        <w:lang w:val="en-US" w:eastAsia="zh-CN" w:bidi="hi-IN"/>
      </w:rPr>
    </w:rPrDefault>
    <w:pPrDefault>
      <w:pPr>
        <w:suppressAutoHyphens w:val="true"/>
      </w:pPr>
    </w:pPrDefault>
  </w:docDefaults>
  <w:style w:type="paragraph" w:styleId="Normal">
    <w:name w:val="Normal"/>
    <w:qFormat/>
    <w:pPr>
      <w:widowControl/>
      <w:bidi w:val="0"/>
    </w:pPr>
    <w:rPr>
      <w:rFonts w:ascii="Times New Roman" w:hAnsi="Times New Roman" w:eastAsia="Times New Roman" w:cs="Times New Roman"/>
      <w:color w:val="auto"/>
      <w:sz w:val="24"/>
      <w:szCs w:val="24"/>
      <w:lang w:val="fi-FI" w:bidi="ar-SA" w:eastAsia="zh-CN"/>
    </w:rPr>
  </w:style>
  <w:style w:type="paragraph" w:styleId="Heading1">
    <w:name w:val="Heading 1"/>
    <w:basedOn w:val="Normal"/>
    <w:next w:val="Normal"/>
    <w:qFormat/>
    <w:pPr>
      <w:keepNext w:val="true"/>
      <w:numPr>
        <w:ilvl w:val="0"/>
        <w:numId w:val="1"/>
      </w:numPr>
      <w:outlineLvl w:val="0"/>
    </w:pPr>
    <w:rPr>
      <w:b/>
      <w:iCs/>
      <w:sz w:val="32"/>
    </w:rPr>
  </w:style>
  <w:style w:type="paragraph" w:styleId="Heading2">
    <w:name w:val="Heading 2"/>
    <w:basedOn w:val="Normal"/>
    <w:next w:val="Normal"/>
    <w:qFormat/>
    <w:pPr>
      <w:keepNext w:val="true"/>
      <w:numPr>
        <w:ilvl w:val="1"/>
        <w:numId w:val="1"/>
      </w:numPr>
      <w:outlineLvl w:val="1"/>
    </w:pPr>
    <w:rPr>
      <w:b/>
      <w:bCs/>
      <w:sz w:val="28"/>
    </w:rPr>
  </w:style>
  <w:style w:type="paragraph" w:styleId="Heading3">
    <w:name w:val="Heading 3"/>
    <w:basedOn w:val="Normal"/>
    <w:next w:val="Normal"/>
    <w:qFormat/>
    <w:pPr>
      <w:keepNext w:val="true"/>
      <w:numPr>
        <w:ilvl w:val="2"/>
        <w:numId w:val="1"/>
      </w:numPr>
      <w:tabs>
        <w:tab w:val="clear" w:pos="1304"/>
        <w:tab w:val="left" w:pos="1134" w:leader="none"/>
      </w:tabs>
      <w:ind w:left="1134" w:hanging="1134"/>
      <w:outlineLvl w:val="2"/>
    </w:pPr>
    <w:rPr>
      <w:b/>
      <w:sz w:val="28"/>
      <w:szCs w:val="28"/>
    </w:rPr>
  </w:style>
  <w:style w:type="paragraph" w:styleId="Heading4">
    <w:name w:val="Heading 4"/>
    <w:basedOn w:val="Normal"/>
    <w:next w:val="Normal"/>
    <w:qFormat/>
    <w:pPr>
      <w:keepNext w:val="true"/>
      <w:numPr>
        <w:ilvl w:val="3"/>
        <w:numId w:val="1"/>
      </w:numPr>
      <w:tabs>
        <w:tab w:val="clear" w:pos="1304"/>
        <w:tab w:val="left" w:pos="1418" w:leader="none"/>
      </w:tabs>
      <w:ind w:left="1418" w:hanging="1418"/>
      <w:outlineLvl w:val="3"/>
    </w:pPr>
    <w:rPr>
      <w:b/>
      <w:iCs/>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keepNext w:val="true"/>
      <w:numPr>
        <w:ilvl w:val="5"/>
        <w:numId w:val="1"/>
      </w:numPr>
      <w:outlineLvl w:val="5"/>
    </w:pPr>
    <w:rPr>
      <w:sz w:val="16"/>
      <w:szCs w:val="16"/>
    </w:rPr>
  </w:style>
  <w:style w:type="paragraph" w:styleId="Heading7">
    <w:name w:val="Heading 7"/>
    <w:basedOn w:val="Normal"/>
    <w:next w:val="Normal"/>
    <w:qFormat/>
    <w:pPr>
      <w:keepNext w:val="true"/>
      <w:numPr>
        <w:ilvl w:val="6"/>
        <w:numId w:val="1"/>
      </w:numPr>
      <w:outlineLvl w:val="6"/>
    </w:pPr>
    <w:rPr>
      <w:b/>
      <w:bCs/>
      <w:sz w:val="20"/>
      <w:szCs w:val="20"/>
    </w:rPr>
  </w:style>
  <w:style w:type="paragraph" w:styleId="Heading8">
    <w:name w:val="Heading 8"/>
    <w:basedOn w:val="Normal"/>
    <w:next w:val="Normal"/>
    <w:qFormat/>
    <w:pPr>
      <w:numPr>
        <w:ilvl w:val="7"/>
        <w:numId w:val="1"/>
      </w:numPr>
      <w:spacing w:before="240" w:after="60"/>
      <w:outlineLvl w:val="7"/>
    </w:pPr>
    <w:rPr>
      <w:i/>
      <w:iCs/>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3z0">
    <w:name w:val="WW8Num3z0"/>
    <w:qFormat/>
    <w:rPr/>
  </w:style>
  <w:style w:type="character" w:styleId="WW8Num4z0">
    <w:name w:val="WW8Num4z0"/>
    <w:qFormat/>
    <w:rPr/>
  </w:style>
  <w:style w:type="character" w:styleId="WW8Num5z0">
    <w:name w:val="WW8Num5z0"/>
    <w:qFormat/>
    <w:rPr>
      <w:rFonts w:ascii="Times New Roman" w:hAnsi="Times New Roman" w:eastAsia="Times New Roman" w:cs="Times New Roman"/>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5z3">
    <w:name w:val="WW8Num5z3"/>
    <w:qFormat/>
    <w:rPr>
      <w:rFonts w:ascii="Symbol" w:hAnsi="Symbol" w:cs="Symbol"/>
    </w:rPr>
  </w:style>
  <w:style w:type="character" w:styleId="WW8Num6z0">
    <w:name w:val="WW8Num6z0"/>
    <w:qFormat/>
    <w:rPr>
      <w:rFonts w:ascii="Times New Roman" w:hAnsi="Times New Roman" w:eastAsia="Times New Roman" w:cs="Times New Roman"/>
    </w:rPr>
  </w:style>
  <w:style w:type="character" w:styleId="WW8Num6z1">
    <w:name w:val="WW8Num6z1"/>
    <w:qFormat/>
    <w:rPr>
      <w:rFonts w:ascii="Courier New" w:hAnsi="Courier New" w:cs="Courier New"/>
    </w:rPr>
  </w:style>
  <w:style w:type="character" w:styleId="WW8Num6z2">
    <w:name w:val="WW8Num6z2"/>
    <w:qFormat/>
    <w:rPr>
      <w:rFonts w:ascii="Wingdings" w:hAnsi="Wingdings" w:cs="Wingdings"/>
    </w:rPr>
  </w:style>
  <w:style w:type="character" w:styleId="WW8Num6z3">
    <w:name w:val="WW8Num6z3"/>
    <w:qFormat/>
    <w:rPr>
      <w:rFonts w:ascii="Symbol" w:hAnsi="Symbol" w:cs="Symbol"/>
    </w:rPr>
  </w:style>
  <w:style w:type="character" w:styleId="WW8Num7z0">
    <w:name w:val="WW8Num7z0"/>
    <w:qFormat/>
    <w:rPr>
      <w:rFonts w:ascii="Times New Roman" w:hAnsi="Times New Roman" w:eastAsia="Times New Roman" w:cs="Times New Roman"/>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7z3">
    <w:name w:val="WW8Num7z3"/>
    <w:qFormat/>
    <w:rPr>
      <w:rFonts w:ascii="Symbol" w:hAnsi="Symbol" w:cs="Symbol"/>
    </w:rPr>
  </w:style>
  <w:style w:type="character" w:styleId="WW8Num8z0">
    <w:name w:val="WW8Num8z0"/>
    <w:qFormat/>
    <w:rPr>
      <w:rFonts w:ascii="Symbol" w:hAnsi="Symbol" w:cs="Symbol"/>
    </w:rPr>
  </w:style>
  <w:style w:type="character" w:styleId="WW8Num8z1">
    <w:name w:val="WW8Num8z1"/>
    <w:qFormat/>
    <w:rPr/>
  </w:style>
  <w:style w:type="character" w:styleId="WW8Num8z2">
    <w:name w:val="WW8Num8z2"/>
    <w:qFormat/>
    <w:rPr/>
  </w:style>
  <w:style w:type="character" w:styleId="WW8Num8z3">
    <w:name w:val="WW8Num8z3"/>
    <w:qFormat/>
    <w:rPr/>
  </w:style>
  <w:style w:type="character" w:styleId="WW8Num8z4">
    <w:name w:val="WW8Num8z4"/>
    <w:qFormat/>
    <w:rPr/>
  </w:style>
  <w:style w:type="character" w:styleId="WW8Num8z5">
    <w:name w:val="WW8Num8z5"/>
    <w:qFormat/>
    <w:rPr/>
  </w:style>
  <w:style w:type="character" w:styleId="WW8Num8z6">
    <w:name w:val="WW8Num8z6"/>
    <w:qFormat/>
    <w:rPr/>
  </w:style>
  <w:style w:type="character" w:styleId="WW8Num8z7">
    <w:name w:val="WW8Num8z7"/>
    <w:qFormat/>
    <w:rPr/>
  </w:style>
  <w:style w:type="character" w:styleId="WW8Num8z8">
    <w:name w:val="WW8Num8z8"/>
    <w:qFormat/>
    <w:rPr/>
  </w:style>
  <w:style w:type="character" w:styleId="WW8Num9z0">
    <w:name w:val="WW8Num9z0"/>
    <w:qFormat/>
    <w:rPr>
      <w:rFonts w:ascii="Symbol" w:hAnsi="Symbol" w:cs="Symbol"/>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10z0">
    <w:name w:val="WW8Num10z0"/>
    <w:qFormat/>
    <w:rPr>
      <w:rFonts w:ascii="Symbol" w:hAnsi="Symbol" w:cs="Symbo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1z0">
    <w:name w:val="WW8Num11z0"/>
    <w:qFormat/>
    <w:rPr>
      <w:rFonts w:ascii="Symbol" w:hAnsi="Symbol" w:cs="Times New Roman"/>
    </w:rPr>
  </w:style>
  <w:style w:type="character" w:styleId="WW8Num12z0">
    <w:name w:val="WW8Num12z0"/>
    <w:qFormat/>
    <w:rPr/>
  </w:style>
  <w:style w:type="character" w:styleId="WW8Num12z1">
    <w:name w:val="WW8Num12z1"/>
    <w:qFormat/>
    <w:rPr/>
  </w:style>
  <w:style w:type="character" w:styleId="WW8Num12z2">
    <w:name w:val="WW8Num12z2"/>
    <w:qFormat/>
    <w:rPr/>
  </w:style>
  <w:style w:type="character" w:styleId="WW8Num12z3">
    <w:name w:val="WW8Num12z3"/>
    <w:qFormat/>
    <w:rPr/>
  </w:style>
  <w:style w:type="character" w:styleId="WW8Num12z4">
    <w:name w:val="WW8Num12z4"/>
    <w:qFormat/>
    <w:rPr/>
  </w:style>
  <w:style w:type="character" w:styleId="WW8Num12z5">
    <w:name w:val="WW8Num12z5"/>
    <w:qFormat/>
    <w:rPr/>
  </w:style>
  <w:style w:type="character" w:styleId="WW8Num12z6">
    <w:name w:val="WW8Num12z6"/>
    <w:qFormat/>
    <w:rPr/>
  </w:style>
  <w:style w:type="character" w:styleId="WW8Num12z7">
    <w:name w:val="WW8Num12z7"/>
    <w:qFormat/>
    <w:rPr/>
  </w:style>
  <w:style w:type="character" w:styleId="WW8Num12z8">
    <w:name w:val="WW8Num12z8"/>
    <w:qFormat/>
    <w:rPr/>
  </w:style>
  <w:style w:type="character" w:styleId="WW8Num13z0">
    <w:name w:val="WW8Num13z0"/>
    <w:qFormat/>
    <w:rPr>
      <w:rFonts w:ascii="Symbol" w:hAnsi="Symbol" w:cs="Symbol"/>
    </w:rPr>
  </w:style>
  <w:style w:type="character" w:styleId="WW8Num13z1">
    <w:name w:val="WW8Num13z1"/>
    <w:qFormat/>
    <w:rPr/>
  </w:style>
  <w:style w:type="character" w:styleId="WW8Num13z2">
    <w:name w:val="WW8Num13z2"/>
    <w:qFormat/>
    <w:rPr/>
  </w:style>
  <w:style w:type="character" w:styleId="WW8Num13z3">
    <w:name w:val="WW8Num13z3"/>
    <w:qFormat/>
    <w:rPr/>
  </w:style>
  <w:style w:type="character" w:styleId="WW8Num13z4">
    <w:name w:val="WW8Num13z4"/>
    <w:qFormat/>
    <w:rPr/>
  </w:style>
  <w:style w:type="character" w:styleId="WW8Num13z5">
    <w:name w:val="WW8Num13z5"/>
    <w:qFormat/>
    <w:rPr/>
  </w:style>
  <w:style w:type="character" w:styleId="WW8Num13z6">
    <w:name w:val="WW8Num13z6"/>
    <w:qFormat/>
    <w:rPr/>
  </w:style>
  <w:style w:type="character" w:styleId="WW8Num13z7">
    <w:name w:val="WW8Num13z7"/>
    <w:qFormat/>
    <w:rPr/>
  </w:style>
  <w:style w:type="character" w:styleId="WW8Num13z8">
    <w:name w:val="WW8Num13z8"/>
    <w:qFormat/>
    <w:rPr/>
  </w:style>
  <w:style w:type="character" w:styleId="WW8Num14z0">
    <w:name w:val="WW8Num14z0"/>
    <w:qFormat/>
    <w:rPr/>
  </w:style>
  <w:style w:type="character" w:styleId="WW8Num14z1">
    <w:name w:val="WW8Num14z1"/>
    <w:qFormat/>
    <w:rPr/>
  </w:style>
  <w:style w:type="character" w:styleId="WW8Num14z2">
    <w:name w:val="WW8Num14z2"/>
    <w:qFormat/>
    <w:rPr/>
  </w:style>
  <w:style w:type="character" w:styleId="WW8Num14z3">
    <w:name w:val="WW8Num14z3"/>
    <w:qFormat/>
    <w:rPr/>
  </w:style>
  <w:style w:type="character" w:styleId="WW8Num14z4">
    <w:name w:val="WW8Num14z4"/>
    <w:qFormat/>
    <w:rPr/>
  </w:style>
  <w:style w:type="character" w:styleId="WW8Num14z5">
    <w:name w:val="WW8Num14z5"/>
    <w:qFormat/>
    <w:rPr/>
  </w:style>
  <w:style w:type="character" w:styleId="WW8Num14z6">
    <w:name w:val="WW8Num14z6"/>
    <w:qFormat/>
    <w:rPr/>
  </w:style>
  <w:style w:type="character" w:styleId="WW8Num14z7">
    <w:name w:val="WW8Num14z7"/>
    <w:qFormat/>
    <w:rPr/>
  </w:style>
  <w:style w:type="character" w:styleId="WW8Num14z8">
    <w:name w:val="WW8Num14z8"/>
    <w:qFormat/>
    <w:rPr/>
  </w:style>
  <w:style w:type="character" w:styleId="WW8Num15z0">
    <w:name w:val="WW8Num15z0"/>
    <w:qFormat/>
    <w:rPr/>
  </w:style>
  <w:style w:type="character" w:styleId="WW8Num15z1">
    <w:name w:val="WW8Num15z1"/>
    <w:qFormat/>
    <w:rPr/>
  </w:style>
  <w:style w:type="character" w:styleId="WW8Num15z2">
    <w:name w:val="WW8Num15z2"/>
    <w:qFormat/>
    <w:rPr/>
  </w:style>
  <w:style w:type="character" w:styleId="WW8Num15z3">
    <w:name w:val="WW8Num15z3"/>
    <w:qFormat/>
    <w:rPr/>
  </w:style>
  <w:style w:type="character" w:styleId="WW8Num15z4">
    <w:name w:val="WW8Num15z4"/>
    <w:qFormat/>
    <w:rPr/>
  </w:style>
  <w:style w:type="character" w:styleId="WW8Num15z5">
    <w:name w:val="WW8Num15z5"/>
    <w:qFormat/>
    <w:rPr/>
  </w:style>
  <w:style w:type="character" w:styleId="WW8Num15z6">
    <w:name w:val="WW8Num15z6"/>
    <w:qFormat/>
    <w:rPr/>
  </w:style>
  <w:style w:type="character" w:styleId="WW8Num15z7">
    <w:name w:val="WW8Num15z7"/>
    <w:qFormat/>
    <w:rPr/>
  </w:style>
  <w:style w:type="character" w:styleId="WW8Num15z8">
    <w:name w:val="WW8Num15z8"/>
    <w:qFormat/>
    <w:rPr/>
  </w:style>
  <w:style w:type="character" w:styleId="WW8Num16z0">
    <w:name w:val="WW8Num16z0"/>
    <w:qFormat/>
    <w:rPr>
      <w:rFonts w:ascii="Symbol" w:hAnsi="Symbol" w:cs="Symbol"/>
    </w:rPr>
  </w:style>
  <w:style w:type="character" w:styleId="WW8Num16z1">
    <w:name w:val="WW8Num16z1"/>
    <w:qFormat/>
    <w:rPr/>
  </w:style>
  <w:style w:type="character" w:styleId="WW8Num16z2">
    <w:name w:val="WW8Num16z2"/>
    <w:qFormat/>
    <w:rPr/>
  </w:style>
  <w:style w:type="character" w:styleId="WW8Num16z3">
    <w:name w:val="WW8Num16z3"/>
    <w:qFormat/>
    <w:rPr/>
  </w:style>
  <w:style w:type="character" w:styleId="WW8Num16z4">
    <w:name w:val="WW8Num16z4"/>
    <w:qFormat/>
    <w:rPr/>
  </w:style>
  <w:style w:type="character" w:styleId="WW8Num16z5">
    <w:name w:val="WW8Num16z5"/>
    <w:qFormat/>
    <w:rPr/>
  </w:style>
  <w:style w:type="character" w:styleId="WW8Num16z6">
    <w:name w:val="WW8Num16z6"/>
    <w:qFormat/>
    <w:rPr/>
  </w:style>
  <w:style w:type="character" w:styleId="WW8Num16z7">
    <w:name w:val="WW8Num16z7"/>
    <w:qFormat/>
    <w:rPr/>
  </w:style>
  <w:style w:type="character" w:styleId="WW8Num16z8">
    <w:name w:val="WW8Num16z8"/>
    <w:qFormat/>
    <w:rPr/>
  </w:style>
  <w:style w:type="character" w:styleId="WW8Num17z0">
    <w:name w:val="WW8Num17z0"/>
    <w:qFormat/>
    <w:rPr>
      <w:rFonts w:ascii="Symbol" w:hAnsi="Symbol" w:cs="Symbol"/>
    </w:rPr>
  </w:style>
  <w:style w:type="character" w:styleId="WW8Num17z1">
    <w:name w:val="WW8Num17z1"/>
    <w:qFormat/>
    <w:rPr/>
  </w:style>
  <w:style w:type="character" w:styleId="WW8Num17z2">
    <w:name w:val="WW8Num17z2"/>
    <w:qFormat/>
    <w:rPr/>
  </w:style>
  <w:style w:type="character" w:styleId="WW8Num17z3">
    <w:name w:val="WW8Num17z3"/>
    <w:qFormat/>
    <w:rPr/>
  </w:style>
  <w:style w:type="character" w:styleId="WW8Num17z4">
    <w:name w:val="WW8Num17z4"/>
    <w:qFormat/>
    <w:rPr/>
  </w:style>
  <w:style w:type="character" w:styleId="WW8Num17z5">
    <w:name w:val="WW8Num17z5"/>
    <w:qFormat/>
    <w:rPr/>
  </w:style>
  <w:style w:type="character" w:styleId="WW8Num17z6">
    <w:name w:val="WW8Num17z6"/>
    <w:qFormat/>
    <w:rPr/>
  </w:style>
  <w:style w:type="character" w:styleId="WW8Num17z7">
    <w:name w:val="WW8Num17z7"/>
    <w:qFormat/>
    <w:rPr/>
  </w:style>
  <w:style w:type="character" w:styleId="WW8Num17z8">
    <w:name w:val="WW8Num17z8"/>
    <w:qFormat/>
    <w:rPr/>
  </w:style>
  <w:style w:type="character" w:styleId="WW8Num18z0">
    <w:name w:val="WW8Num18z0"/>
    <w:qFormat/>
    <w:rPr/>
  </w:style>
  <w:style w:type="character" w:styleId="WW8Num18z1">
    <w:name w:val="WW8Num18z1"/>
    <w:qFormat/>
    <w:rPr/>
  </w:style>
  <w:style w:type="character" w:styleId="WW8Num18z2">
    <w:name w:val="WW8Num18z2"/>
    <w:qFormat/>
    <w:rPr/>
  </w:style>
  <w:style w:type="character" w:styleId="WW8Num18z3">
    <w:name w:val="WW8Num18z3"/>
    <w:qFormat/>
    <w:rPr/>
  </w:style>
  <w:style w:type="character" w:styleId="WW8Num18z4">
    <w:name w:val="WW8Num18z4"/>
    <w:qFormat/>
    <w:rPr/>
  </w:style>
  <w:style w:type="character" w:styleId="WW8Num18z5">
    <w:name w:val="WW8Num18z5"/>
    <w:qFormat/>
    <w:rPr/>
  </w:style>
  <w:style w:type="character" w:styleId="WW8Num18z6">
    <w:name w:val="WW8Num18z6"/>
    <w:qFormat/>
    <w:rPr/>
  </w:style>
  <w:style w:type="character" w:styleId="WW8Num18z7">
    <w:name w:val="WW8Num18z7"/>
    <w:qFormat/>
    <w:rPr/>
  </w:style>
  <w:style w:type="character" w:styleId="WW8Num18z8">
    <w:name w:val="WW8Num18z8"/>
    <w:qFormat/>
    <w:rPr/>
  </w:style>
  <w:style w:type="character" w:styleId="WW8Num19z0">
    <w:name w:val="WW8Num19z0"/>
    <w:qFormat/>
    <w:rPr>
      <w:rFonts w:ascii="Times New Roman" w:hAnsi="Times New Roman" w:eastAsia="Times New Roman" w:cs="Times New Roman"/>
    </w:rPr>
  </w:style>
  <w:style w:type="character" w:styleId="WW8Num19z1">
    <w:name w:val="WW8Num19z1"/>
    <w:qFormat/>
    <w:rPr>
      <w:rFonts w:ascii="Courier New" w:hAnsi="Courier New" w:cs="Courier New"/>
    </w:rPr>
  </w:style>
  <w:style w:type="character" w:styleId="WW8Num19z2">
    <w:name w:val="WW8Num19z2"/>
    <w:qFormat/>
    <w:rPr>
      <w:rFonts w:ascii="Wingdings" w:hAnsi="Wingdings" w:cs="Wingdings"/>
    </w:rPr>
  </w:style>
  <w:style w:type="character" w:styleId="WW8Num19z3">
    <w:name w:val="WW8Num19z3"/>
    <w:qFormat/>
    <w:rPr>
      <w:rFonts w:ascii="Symbol" w:hAnsi="Symbol" w:cs="Symbol"/>
    </w:rPr>
  </w:style>
  <w:style w:type="character" w:styleId="WW8Num20z0">
    <w:name w:val="WW8Num20z0"/>
    <w:qFormat/>
    <w:rPr/>
  </w:style>
  <w:style w:type="character" w:styleId="WW8Num20z1">
    <w:name w:val="WW8Num20z1"/>
    <w:qFormat/>
    <w:rPr/>
  </w:style>
  <w:style w:type="character" w:styleId="WW8Num20z2">
    <w:name w:val="WW8Num20z2"/>
    <w:qFormat/>
    <w:rPr/>
  </w:style>
  <w:style w:type="character" w:styleId="WW8Num20z3">
    <w:name w:val="WW8Num20z3"/>
    <w:qFormat/>
    <w:rPr/>
  </w:style>
  <w:style w:type="character" w:styleId="WW8Num20z4">
    <w:name w:val="WW8Num20z4"/>
    <w:qFormat/>
    <w:rPr/>
  </w:style>
  <w:style w:type="character" w:styleId="WW8Num20z5">
    <w:name w:val="WW8Num20z5"/>
    <w:qFormat/>
    <w:rPr/>
  </w:style>
  <w:style w:type="character" w:styleId="WW8Num20z6">
    <w:name w:val="WW8Num20z6"/>
    <w:qFormat/>
    <w:rPr/>
  </w:style>
  <w:style w:type="character" w:styleId="WW8Num20z7">
    <w:name w:val="WW8Num20z7"/>
    <w:qFormat/>
    <w:rPr/>
  </w:style>
  <w:style w:type="character" w:styleId="WW8Num20z8">
    <w:name w:val="WW8Num20z8"/>
    <w:qFormat/>
    <w:rPr/>
  </w:style>
  <w:style w:type="character" w:styleId="WW8Num21z0">
    <w:name w:val="WW8Num21z0"/>
    <w:qFormat/>
    <w:rPr/>
  </w:style>
  <w:style w:type="character" w:styleId="WW8Num21z1">
    <w:name w:val="WW8Num21z1"/>
    <w:qFormat/>
    <w:rPr>
      <w:rFonts w:ascii="Symbol" w:hAnsi="Symbol" w:cs="Symbol"/>
    </w:rPr>
  </w:style>
  <w:style w:type="character" w:styleId="WW8Num21z2">
    <w:name w:val="WW8Num21z2"/>
    <w:qFormat/>
    <w:rPr/>
  </w:style>
  <w:style w:type="character" w:styleId="WW8Num21z3">
    <w:name w:val="WW8Num21z3"/>
    <w:qFormat/>
    <w:rPr/>
  </w:style>
  <w:style w:type="character" w:styleId="WW8Num21z4">
    <w:name w:val="WW8Num21z4"/>
    <w:qFormat/>
    <w:rPr/>
  </w:style>
  <w:style w:type="character" w:styleId="WW8Num21z5">
    <w:name w:val="WW8Num21z5"/>
    <w:qFormat/>
    <w:rPr/>
  </w:style>
  <w:style w:type="character" w:styleId="WW8Num21z6">
    <w:name w:val="WW8Num21z6"/>
    <w:qFormat/>
    <w:rPr/>
  </w:style>
  <w:style w:type="character" w:styleId="WW8Num21z7">
    <w:name w:val="WW8Num21z7"/>
    <w:qFormat/>
    <w:rPr/>
  </w:style>
  <w:style w:type="character" w:styleId="WW8Num21z8">
    <w:name w:val="WW8Num21z8"/>
    <w:qFormat/>
    <w:rPr/>
  </w:style>
  <w:style w:type="character" w:styleId="WW8Num22z0">
    <w:name w:val="WW8Num22z0"/>
    <w:qFormat/>
    <w:rPr>
      <w:b w:val="false"/>
      <w:i w:val="false"/>
      <w:color w:val="000000"/>
    </w:rPr>
  </w:style>
  <w:style w:type="character" w:styleId="WW8Num22z1">
    <w:name w:val="WW8Num22z1"/>
    <w:qFormat/>
    <w:rPr>
      <w:color w:val="000000"/>
    </w:rPr>
  </w:style>
  <w:style w:type="character" w:styleId="WW8Num22z2">
    <w:name w:val="WW8Num22z2"/>
    <w:qFormat/>
    <w:rPr>
      <w:rFonts w:ascii="Wingdings" w:hAnsi="Wingdings" w:cs="Wingdings"/>
    </w:rPr>
  </w:style>
  <w:style w:type="character" w:styleId="WW8Num22z3">
    <w:name w:val="WW8Num22z3"/>
    <w:qFormat/>
    <w:rPr>
      <w:rFonts w:ascii="Symbol" w:hAnsi="Symbol" w:cs="Symbol"/>
    </w:rPr>
  </w:style>
  <w:style w:type="character" w:styleId="WW8Num22z4">
    <w:name w:val="WW8Num22z4"/>
    <w:qFormat/>
    <w:rPr>
      <w:rFonts w:ascii="Courier New" w:hAnsi="Courier New" w:cs="Courier New"/>
    </w:rPr>
  </w:style>
  <w:style w:type="character" w:styleId="WW8Num23z0">
    <w:name w:val="WW8Num23z0"/>
    <w:qFormat/>
    <w:rPr/>
  </w:style>
  <w:style w:type="character" w:styleId="WW8Num24z0">
    <w:name w:val="WW8Num24z0"/>
    <w:qFormat/>
    <w:rPr/>
  </w:style>
  <w:style w:type="character" w:styleId="WW8Num24z1">
    <w:name w:val="WW8Num24z1"/>
    <w:qFormat/>
    <w:rPr/>
  </w:style>
  <w:style w:type="character" w:styleId="WW8Num24z2">
    <w:name w:val="WW8Num24z2"/>
    <w:qFormat/>
    <w:rPr/>
  </w:style>
  <w:style w:type="character" w:styleId="WW8Num24z3">
    <w:name w:val="WW8Num24z3"/>
    <w:qFormat/>
    <w:rPr/>
  </w:style>
  <w:style w:type="character" w:styleId="WW8Num24z4">
    <w:name w:val="WW8Num24z4"/>
    <w:qFormat/>
    <w:rPr/>
  </w:style>
  <w:style w:type="character" w:styleId="WW8Num24z5">
    <w:name w:val="WW8Num24z5"/>
    <w:qFormat/>
    <w:rPr/>
  </w:style>
  <w:style w:type="character" w:styleId="WW8Num24z6">
    <w:name w:val="WW8Num24z6"/>
    <w:qFormat/>
    <w:rPr/>
  </w:style>
  <w:style w:type="character" w:styleId="WW8Num24z7">
    <w:name w:val="WW8Num24z7"/>
    <w:qFormat/>
    <w:rPr/>
  </w:style>
  <w:style w:type="character" w:styleId="WW8Num24z8">
    <w:name w:val="WW8Num24z8"/>
    <w:qFormat/>
    <w:rPr/>
  </w:style>
  <w:style w:type="character" w:styleId="WW8Num25z0">
    <w:name w:val="WW8Num25z0"/>
    <w:qFormat/>
    <w:rPr/>
  </w:style>
  <w:style w:type="character" w:styleId="WW8Num25z1">
    <w:name w:val="WW8Num25z1"/>
    <w:qFormat/>
    <w:rPr/>
  </w:style>
  <w:style w:type="character" w:styleId="WW8Num25z2">
    <w:name w:val="WW8Num25z2"/>
    <w:qFormat/>
    <w:rPr/>
  </w:style>
  <w:style w:type="character" w:styleId="WW8Num25z3">
    <w:name w:val="WW8Num25z3"/>
    <w:qFormat/>
    <w:rPr/>
  </w:style>
  <w:style w:type="character" w:styleId="WW8Num25z4">
    <w:name w:val="WW8Num25z4"/>
    <w:qFormat/>
    <w:rPr/>
  </w:style>
  <w:style w:type="character" w:styleId="WW8Num25z5">
    <w:name w:val="WW8Num25z5"/>
    <w:qFormat/>
    <w:rPr/>
  </w:style>
  <w:style w:type="character" w:styleId="WW8Num25z6">
    <w:name w:val="WW8Num25z6"/>
    <w:qFormat/>
    <w:rPr/>
  </w:style>
  <w:style w:type="character" w:styleId="WW8Num25z7">
    <w:name w:val="WW8Num25z7"/>
    <w:qFormat/>
    <w:rPr/>
  </w:style>
  <w:style w:type="character" w:styleId="WW8Num25z8">
    <w:name w:val="WW8Num25z8"/>
    <w:qFormat/>
    <w:rPr/>
  </w:style>
  <w:style w:type="character" w:styleId="WW8Num26z0">
    <w:name w:val="WW8Num26z0"/>
    <w:qFormat/>
    <w:rPr/>
  </w:style>
  <w:style w:type="character" w:styleId="WW8Num27z0">
    <w:name w:val="WW8Num27z0"/>
    <w:qFormat/>
    <w:rPr/>
  </w:style>
  <w:style w:type="character" w:styleId="WW8Num27z1">
    <w:name w:val="WW8Num27z1"/>
    <w:qFormat/>
    <w:rPr/>
  </w:style>
  <w:style w:type="character" w:styleId="WW8Num27z2">
    <w:name w:val="WW8Num27z2"/>
    <w:qFormat/>
    <w:rPr/>
  </w:style>
  <w:style w:type="character" w:styleId="WW8Num27z3">
    <w:name w:val="WW8Num27z3"/>
    <w:qFormat/>
    <w:rPr/>
  </w:style>
  <w:style w:type="character" w:styleId="WW8Num27z4">
    <w:name w:val="WW8Num27z4"/>
    <w:qFormat/>
    <w:rPr/>
  </w:style>
  <w:style w:type="character" w:styleId="WW8Num27z5">
    <w:name w:val="WW8Num27z5"/>
    <w:qFormat/>
    <w:rPr/>
  </w:style>
  <w:style w:type="character" w:styleId="WW8Num27z6">
    <w:name w:val="WW8Num27z6"/>
    <w:qFormat/>
    <w:rPr/>
  </w:style>
  <w:style w:type="character" w:styleId="WW8Num27z7">
    <w:name w:val="WW8Num27z7"/>
    <w:qFormat/>
    <w:rPr/>
  </w:style>
  <w:style w:type="character" w:styleId="WW8Num27z8">
    <w:name w:val="WW8Num27z8"/>
    <w:qFormat/>
    <w:rPr/>
  </w:style>
  <w:style w:type="character" w:styleId="WW8Num28z0">
    <w:name w:val="WW8Num28z0"/>
    <w:qFormat/>
    <w:rPr>
      <w:rFonts w:ascii="Symbol" w:hAnsi="Symbol" w:cs="Symbol"/>
    </w:rPr>
  </w:style>
  <w:style w:type="character" w:styleId="WW8Num28z1">
    <w:name w:val="WW8Num28z1"/>
    <w:qFormat/>
    <w:rPr/>
  </w:style>
  <w:style w:type="character" w:styleId="WW8Num28z2">
    <w:name w:val="WW8Num28z2"/>
    <w:qFormat/>
    <w:rPr/>
  </w:style>
  <w:style w:type="character" w:styleId="WW8Num28z3">
    <w:name w:val="WW8Num28z3"/>
    <w:qFormat/>
    <w:rPr/>
  </w:style>
  <w:style w:type="character" w:styleId="WW8Num28z4">
    <w:name w:val="WW8Num28z4"/>
    <w:qFormat/>
    <w:rPr/>
  </w:style>
  <w:style w:type="character" w:styleId="WW8Num28z5">
    <w:name w:val="WW8Num28z5"/>
    <w:qFormat/>
    <w:rPr/>
  </w:style>
  <w:style w:type="character" w:styleId="WW8Num28z6">
    <w:name w:val="WW8Num28z6"/>
    <w:qFormat/>
    <w:rPr/>
  </w:style>
  <w:style w:type="character" w:styleId="WW8Num28z7">
    <w:name w:val="WW8Num28z7"/>
    <w:qFormat/>
    <w:rPr/>
  </w:style>
  <w:style w:type="character" w:styleId="WW8Num28z8">
    <w:name w:val="WW8Num28z8"/>
    <w:qFormat/>
    <w:rPr/>
  </w:style>
  <w:style w:type="character" w:styleId="WW8Num29z0">
    <w:name w:val="WW8Num29z0"/>
    <w:qFormat/>
    <w:rPr/>
  </w:style>
  <w:style w:type="character" w:styleId="WW8Num29z1">
    <w:name w:val="WW8Num29z1"/>
    <w:qFormat/>
    <w:rPr/>
  </w:style>
  <w:style w:type="character" w:styleId="WW8Num29z2">
    <w:name w:val="WW8Num29z2"/>
    <w:qFormat/>
    <w:rPr/>
  </w:style>
  <w:style w:type="character" w:styleId="WW8Num29z3">
    <w:name w:val="WW8Num29z3"/>
    <w:qFormat/>
    <w:rPr/>
  </w:style>
  <w:style w:type="character" w:styleId="WW8Num29z4">
    <w:name w:val="WW8Num29z4"/>
    <w:qFormat/>
    <w:rPr/>
  </w:style>
  <w:style w:type="character" w:styleId="WW8Num29z5">
    <w:name w:val="WW8Num29z5"/>
    <w:qFormat/>
    <w:rPr/>
  </w:style>
  <w:style w:type="character" w:styleId="WW8Num29z6">
    <w:name w:val="WW8Num29z6"/>
    <w:qFormat/>
    <w:rPr/>
  </w:style>
  <w:style w:type="character" w:styleId="WW8Num29z7">
    <w:name w:val="WW8Num29z7"/>
    <w:qFormat/>
    <w:rPr/>
  </w:style>
  <w:style w:type="character" w:styleId="WW8Num29z8">
    <w:name w:val="WW8Num29z8"/>
    <w:qFormat/>
    <w:rPr/>
  </w:style>
  <w:style w:type="character" w:styleId="WW8Num30z0">
    <w:name w:val="WW8Num30z0"/>
    <w:qFormat/>
    <w:rPr/>
  </w:style>
  <w:style w:type="character" w:styleId="WW8Num31z0">
    <w:name w:val="WW8Num31z0"/>
    <w:qFormat/>
    <w:rPr>
      <w:rFonts w:ascii="Times New Roman" w:hAnsi="Times New Roman" w:cs="Times New Roman"/>
      <w:b/>
      <w:i w:val="false"/>
      <w:sz w:val="40"/>
    </w:rPr>
  </w:style>
  <w:style w:type="character" w:styleId="WW8Num31z1">
    <w:name w:val="WW8Num31z1"/>
    <w:qFormat/>
    <w:rPr/>
  </w:style>
  <w:style w:type="character" w:styleId="WW8Num31z2">
    <w:name w:val="WW8Num31z2"/>
    <w:qFormat/>
    <w:rPr/>
  </w:style>
  <w:style w:type="character" w:styleId="WW8Num31z3">
    <w:name w:val="WW8Num31z3"/>
    <w:qFormat/>
    <w:rPr/>
  </w:style>
  <w:style w:type="character" w:styleId="WW8Num31z4">
    <w:name w:val="WW8Num31z4"/>
    <w:qFormat/>
    <w:rPr/>
  </w:style>
  <w:style w:type="character" w:styleId="WW8Num31z5">
    <w:name w:val="WW8Num31z5"/>
    <w:qFormat/>
    <w:rPr/>
  </w:style>
  <w:style w:type="character" w:styleId="WW8Num31z6">
    <w:name w:val="WW8Num31z6"/>
    <w:qFormat/>
    <w:rPr/>
  </w:style>
  <w:style w:type="character" w:styleId="WW8Num31z7">
    <w:name w:val="WW8Num31z7"/>
    <w:qFormat/>
    <w:rPr/>
  </w:style>
  <w:style w:type="character" w:styleId="WW8Num31z8">
    <w:name w:val="WW8Num31z8"/>
    <w:qFormat/>
    <w:rPr/>
  </w:style>
  <w:style w:type="character" w:styleId="WW8Num32z0">
    <w:name w:val="WW8Num32z0"/>
    <w:qFormat/>
    <w:rPr/>
  </w:style>
  <w:style w:type="character" w:styleId="WW8Num32z1">
    <w:name w:val="WW8Num32z1"/>
    <w:qFormat/>
    <w:rPr/>
  </w:style>
  <w:style w:type="character" w:styleId="WW8Num32z2">
    <w:name w:val="WW8Num32z2"/>
    <w:qFormat/>
    <w:rPr/>
  </w:style>
  <w:style w:type="character" w:styleId="WW8Num32z3">
    <w:name w:val="WW8Num32z3"/>
    <w:qFormat/>
    <w:rPr/>
  </w:style>
  <w:style w:type="character" w:styleId="WW8Num32z4">
    <w:name w:val="WW8Num32z4"/>
    <w:qFormat/>
    <w:rPr/>
  </w:style>
  <w:style w:type="character" w:styleId="WW8Num32z5">
    <w:name w:val="WW8Num32z5"/>
    <w:qFormat/>
    <w:rPr/>
  </w:style>
  <w:style w:type="character" w:styleId="WW8Num32z6">
    <w:name w:val="WW8Num32z6"/>
    <w:qFormat/>
    <w:rPr/>
  </w:style>
  <w:style w:type="character" w:styleId="WW8Num32z7">
    <w:name w:val="WW8Num32z7"/>
    <w:qFormat/>
    <w:rPr/>
  </w:style>
  <w:style w:type="character" w:styleId="WW8Num32z8">
    <w:name w:val="WW8Num32z8"/>
    <w:qFormat/>
    <w:rPr/>
  </w:style>
  <w:style w:type="character" w:styleId="WW8Num33z0">
    <w:name w:val="WW8Num33z0"/>
    <w:qFormat/>
    <w:rPr/>
  </w:style>
  <w:style w:type="character" w:styleId="WW8Num33z1">
    <w:name w:val="WW8Num33z1"/>
    <w:qFormat/>
    <w:rPr/>
  </w:style>
  <w:style w:type="character" w:styleId="WW8Num33z2">
    <w:name w:val="WW8Num33z2"/>
    <w:qFormat/>
    <w:rPr/>
  </w:style>
  <w:style w:type="character" w:styleId="WW8Num33z3">
    <w:name w:val="WW8Num33z3"/>
    <w:qFormat/>
    <w:rPr/>
  </w:style>
  <w:style w:type="character" w:styleId="WW8Num33z4">
    <w:name w:val="WW8Num33z4"/>
    <w:qFormat/>
    <w:rPr/>
  </w:style>
  <w:style w:type="character" w:styleId="WW8Num33z5">
    <w:name w:val="WW8Num33z5"/>
    <w:qFormat/>
    <w:rPr/>
  </w:style>
  <w:style w:type="character" w:styleId="WW8Num33z6">
    <w:name w:val="WW8Num33z6"/>
    <w:qFormat/>
    <w:rPr/>
  </w:style>
  <w:style w:type="character" w:styleId="WW8Num33z7">
    <w:name w:val="WW8Num33z7"/>
    <w:qFormat/>
    <w:rPr/>
  </w:style>
  <w:style w:type="character" w:styleId="WW8Num33z8">
    <w:name w:val="WW8Num33z8"/>
    <w:qFormat/>
    <w:rPr/>
  </w:style>
  <w:style w:type="character" w:styleId="WW8Num34z0">
    <w:name w:val="WW8Num34z0"/>
    <w:qFormat/>
    <w:rPr>
      <w:rFonts w:ascii="Times New Roman" w:hAnsi="Times New Roman" w:eastAsia="Times New Roman" w:cs="Times New Roman"/>
    </w:rPr>
  </w:style>
  <w:style w:type="character" w:styleId="WW8Num34z1">
    <w:name w:val="WW8Num34z1"/>
    <w:qFormat/>
    <w:rPr>
      <w:rFonts w:ascii="Courier New" w:hAnsi="Courier New" w:cs="Courier New"/>
    </w:rPr>
  </w:style>
  <w:style w:type="character" w:styleId="WW8Num34z2">
    <w:name w:val="WW8Num34z2"/>
    <w:qFormat/>
    <w:rPr>
      <w:rFonts w:ascii="Wingdings" w:hAnsi="Wingdings" w:cs="Wingdings"/>
    </w:rPr>
  </w:style>
  <w:style w:type="character" w:styleId="WW8Num34z3">
    <w:name w:val="WW8Num34z3"/>
    <w:qFormat/>
    <w:rPr>
      <w:rFonts w:ascii="Symbol" w:hAnsi="Symbol" w:cs="Symbol"/>
    </w:rPr>
  </w:style>
  <w:style w:type="character" w:styleId="WW8Num35z0">
    <w:name w:val="WW8Num35z0"/>
    <w:qFormat/>
    <w:rPr>
      <w:rFonts w:ascii="Times New Roman" w:hAnsi="Times New Roman" w:eastAsia="Times New Roman" w:cs="Times New Roman"/>
    </w:rPr>
  </w:style>
  <w:style w:type="character" w:styleId="WW8Num35z1">
    <w:name w:val="WW8Num35z1"/>
    <w:qFormat/>
    <w:rPr>
      <w:rFonts w:ascii="Courier New" w:hAnsi="Courier New" w:cs="Courier New"/>
    </w:rPr>
  </w:style>
  <w:style w:type="character" w:styleId="WW8Num35z2">
    <w:name w:val="WW8Num35z2"/>
    <w:qFormat/>
    <w:rPr>
      <w:rFonts w:ascii="Wingdings" w:hAnsi="Wingdings" w:cs="Wingdings"/>
    </w:rPr>
  </w:style>
  <w:style w:type="character" w:styleId="WW8Num35z3">
    <w:name w:val="WW8Num35z3"/>
    <w:qFormat/>
    <w:rPr>
      <w:rFonts w:ascii="Symbol" w:hAnsi="Symbol" w:cs="Symbol"/>
    </w:rPr>
  </w:style>
  <w:style w:type="character" w:styleId="Kappaleenoletusfontti">
    <w:name w:val="Kappaleen oletusfontti"/>
    <w:qFormat/>
    <w:rPr/>
  </w:style>
  <w:style w:type="character" w:styleId="InternetLink">
    <w:name w:val="Hyperlink"/>
    <w:rPr>
      <w:color w:val="0000FF"/>
      <w:u w:val="single"/>
    </w:rPr>
  </w:style>
  <w:style w:type="character" w:styleId="PageNumber">
    <w:name w:val="Page Number"/>
    <w:basedOn w:val="Kappaleenoletusfontti"/>
    <w:rPr/>
  </w:style>
  <w:style w:type="character" w:styleId="VisitedInternetLink">
    <w:name w:val="FollowedHyperlink"/>
    <w:rPr>
      <w:color w:val="800080"/>
      <w:u w:val="single"/>
    </w:rPr>
  </w:style>
  <w:style w:type="character" w:styleId="XMLText">
    <w:name w:val="XML Text"/>
    <w:qFormat/>
    <w:rPr>
      <w:rFonts w:ascii="Arial" w:hAnsi="Arial" w:cs="Arial"/>
      <w:sz w:val="24"/>
    </w:rPr>
  </w:style>
  <w:style w:type="character" w:styleId="XMLBlack">
    <w:name w:val="XML Black"/>
    <w:qFormat/>
    <w:rPr>
      <w:rFonts w:ascii="Arial" w:hAnsi="Arial" w:cs="Arial"/>
      <w:color w:val="000000"/>
      <w:sz w:val="24"/>
    </w:rPr>
  </w:style>
  <w:style w:type="character" w:styleId="XMLBlue">
    <w:name w:val="XML Blue"/>
    <w:qFormat/>
    <w:rPr>
      <w:rFonts w:ascii="Arial" w:hAnsi="Arial" w:cs="Arial"/>
      <w:color w:val="0000FF"/>
      <w:sz w:val="24"/>
    </w:rPr>
  </w:style>
  <w:style w:type="character" w:styleId="XMLBrown">
    <w:name w:val="XML Brown"/>
    <w:qFormat/>
    <w:rPr>
      <w:rFonts w:ascii="Arial" w:hAnsi="Arial" w:cs="Arial"/>
      <w:color w:val="993300"/>
      <w:sz w:val="24"/>
    </w:rPr>
  </w:style>
  <w:style w:type="character" w:styleId="XMLDarkRed">
    <w:name w:val="XML Dark Red"/>
    <w:qFormat/>
    <w:rPr>
      <w:rFonts w:ascii="Arial" w:hAnsi="Arial" w:cs="Arial"/>
      <w:color w:val="800000"/>
      <w:sz w:val="24"/>
    </w:rPr>
  </w:style>
  <w:style w:type="character" w:styleId="XMLGray50">
    <w:name w:val="XML Gray 50"/>
    <w:qFormat/>
    <w:rPr>
      <w:rFonts w:ascii="Arial" w:hAnsi="Arial" w:cs="Arial"/>
      <w:color w:val="808080"/>
      <w:sz w:val="24"/>
    </w:rPr>
  </w:style>
  <w:style w:type="character" w:styleId="XMLItalic">
    <w:name w:val="XML Italic"/>
    <w:qFormat/>
    <w:rPr>
      <w:rFonts w:ascii="Arial" w:hAnsi="Arial" w:cs="Arial"/>
      <w:i/>
      <w:iCs/>
      <w:color w:val="000000"/>
      <w:sz w:val="24"/>
    </w:rPr>
  </w:style>
  <w:style w:type="character" w:styleId="XMLRed">
    <w:name w:val="XML Red"/>
    <w:qFormat/>
    <w:rPr>
      <w:rFonts w:ascii="Arial" w:hAnsi="Arial" w:cs="Arial"/>
      <w:color w:val="FF0000"/>
      <w:sz w:val="24"/>
    </w:rPr>
  </w:style>
  <w:style w:type="character" w:styleId="Kommentinviite">
    <w:name w:val="Kommentin viite"/>
    <w:qFormat/>
    <w:rPr>
      <w:sz w:val="16"/>
      <w:szCs w:val="16"/>
    </w:rPr>
  </w:style>
  <w:style w:type="character" w:styleId="KommentintekstiChar">
    <w:name w:val="Kommentin teksti Char"/>
    <w:qFormat/>
    <w:rPr/>
  </w:style>
  <w:style w:type="character" w:styleId="IndexLink">
    <w:name w:val="Index Link"/>
    <w:qFormat/>
    <w:rPr/>
  </w:style>
  <w:style w:type="paragraph" w:styleId="Heading">
    <w:name w:val="Heading"/>
    <w:basedOn w:val="Normal"/>
    <w:next w:val="TextBody"/>
    <w:qFormat/>
    <w:pPr>
      <w:spacing w:before="240" w:after="60"/>
      <w:jc w:val="center"/>
      <w:outlineLvl w:val="0"/>
    </w:pPr>
    <w:rPr>
      <w:rFonts w:ascii="Arial" w:hAnsi="Arial" w:cs="Arial"/>
      <w:b/>
      <w:bCs/>
      <w:kern w:val="2"/>
      <w:sz w:val="32"/>
      <w:szCs w:val="32"/>
    </w:rPr>
  </w:style>
  <w:style w:type="paragraph" w:styleId="TextBody">
    <w:name w:val="Body Text"/>
    <w:basedOn w:val="Normal"/>
    <w:pPr>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pPr>
    <w:rPr>
      <w:color w:val="000000"/>
      <w:szCs w:val="32"/>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Subtitle">
    <w:name w:val="Subtitle"/>
    <w:basedOn w:val="Normal"/>
    <w:next w:val="TextBody"/>
    <w:qFormat/>
    <w:pPr/>
    <w:rPr>
      <w:rFonts w:ascii="Arial" w:hAnsi="Arial" w:cs="Arial"/>
      <w:b/>
      <w:bCs/>
      <w:sz w:val="32"/>
      <w:szCs w:val="32"/>
    </w:rPr>
  </w:style>
  <w:style w:type="paragraph" w:styleId="Contents1">
    <w:name w:val="TOC 1"/>
    <w:basedOn w:val="Normal"/>
    <w:next w:val="Normal"/>
    <w:pPr/>
    <w:rPr>
      <w:sz w:val="20"/>
      <w:szCs w:val="20"/>
    </w:rPr>
  </w:style>
  <w:style w:type="paragraph" w:styleId="Contents2">
    <w:name w:val="TOC 2"/>
    <w:basedOn w:val="Normal"/>
    <w:next w:val="Normal"/>
    <w:pPr>
      <w:ind w:left="200" w:hanging="0"/>
    </w:pPr>
    <w:rPr>
      <w:sz w:val="20"/>
      <w:szCs w:val="20"/>
    </w:rPr>
  </w:style>
  <w:style w:type="paragraph" w:styleId="Contents3">
    <w:name w:val="TOC 3"/>
    <w:basedOn w:val="Normal"/>
    <w:next w:val="Normal"/>
    <w:pPr>
      <w:ind w:left="480" w:hanging="0"/>
    </w:pPr>
    <w:rPr/>
  </w:style>
  <w:style w:type="paragraph" w:styleId="Leipteksti2">
    <w:name w:val="Leipäteksti 2"/>
    <w:basedOn w:val="Normal"/>
    <w:qFormat/>
    <w:pPr/>
    <w:rPr>
      <w:b/>
      <w:bCs/>
      <w:u w:val="single"/>
    </w:rPr>
  </w:style>
  <w:style w:type="paragraph" w:styleId="HeaderandFooter">
    <w:name w:val="Header and Footer"/>
    <w:basedOn w:val="Normal"/>
    <w:qFormat/>
    <w:pPr>
      <w:suppressLineNumbers/>
      <w:tabs>
        <w:tab w:val="clear" w:pos="1304"/>
        <w:tab w:val="center" w:pos="4986" w:leader="none"/>
        <w:tab w:val="right" w:pos="9972" w:leader="none"/>
      </w:tabs>
    </w:pPr>
    <w:rPr/>
  </w:style>
  <w:style w:type="paragraph" w:styleId="Header">
    <w:name w:val="Header"/>
    <w:basedOn w:val="Normal"/>
    <w:pPr>
      <w:tabs>
        <w:tab w:val="clear" w:pos="1304"/>
        <w:tab w:val="center" w:pos="4153" w:leader="none"/>
        <w:tab w:val="right" w:pos="8306" w:leader="none"/>
      </w:tabs>
    </w:pPr>
    <w:rPr/>
  </w:style>
  <w:style w:type="paragraph" w:styleId="Footer">
    <w:name w:val="Footer"/>
    <w:basedOn w:val="Normal"/>
    <w:pPr>
      <w:tabs>
        <w:tab w:val="clear" w:pos="1304"/>
        <w:tab w:val="center" w:pos="4153" w:leader="none"/>
        <w:tab w:val="right" w:pos="8306" w:leader="none"/>
      </w:tabs>
    </w:pPr>
    <w:rPr/>
  </w:style>
  <w:style w:type="paragraph" w:styleId="Leipteksti3">
    <w:name w:val="Leipäteksti 3"/>
    <w:basedOn w:val="Normal"/>
    <w:qFormat/>
    <w:pPr/>
    <w:rPr>
      <w:b/>
      <w:bCs/>
    </w:rPr>
  </w:style>
  <w:style w:type="paragraph" w:styleId="Seliteteksti">
    <w:name w:val="Seliteteksti"/>
    <w:basedOn w:val="Normal"/>
    <w:qFormat/>
    <w:pPr/>
    <w:rPr>
      <w:rFonts w:ascii="Tahoma" w:hAnsi="Tahoma" w:cs="Tahoma"/>
      <w:sz w:val="16"/>
      <w:szCs w:val="16"/>
    </w:rPr>
  </w:style>
  <w:style w:type="paragraph" w:styleId="Zlomakkeenylreuna">
    <w:name w:val="z-lomakkeen yläreuna"/>
    <w:basedOn w:val="Normal"/>
    <w:next w:val="Normal"/>
    <w:qFormat/>
    <w:pPr>
      <w:pBdr>
        <w:bottom w:val="single" w:sz="6" w:space="1" w:color="000000"/>
      </w:pBdr>
      <w:jc w:val="center"/>
    </w:pPr>
    <w:rPr>
      <w:rFonts w:ascii="Arial" w:hAnsi="Arial" w:cs="Arial"/>
      <w:vanish/>
      <w:sz w:val="16"/>
      <w:szCs w:val="16"/>
    </w:rPr>
  </w:style>
  <w:style w:type="paragraph" w:styleId="Zlomakkeenalareuna">
    <w:name w:val="z-lomakkeen alareuna"/>
    <w:basedOn w:val="Normal"/>
    <w:next w:val="Normal"/>
    <w:qFormat/>
    <w:pPr>
      <w:pBdr>
        <w:top w:val="single" w:sz="6" w:space="1" w:color="000000"/>
      </w:pBdr>
      <w:jc w:val="center"/>
    </w:pPr>
    <w:rPr>
      <w:rFonts w:ascii="Arial" w:hAnsi="Arial" w:cs="Arial"/>
      <w:vanish/>
      <w:sz w:val="16"/>
      <w:szCs w:val="16"/>
    </w:rPr>
  </w:style>
  <w:style w:type="paragraph" w:styleId="NormaaliWeb">
    <w:name w:val="Normaali (Web)"/>
    <w:basedOn w:val="Normal"/>
    <w:qFormat/>
    <w:pPr>
      <w:spacing w:before="280" w:after="280"/>
    </w:pPr>
    <w:rPr/>
  </w:style>
  <w:style w:type="paragraph" w:styleId="TextBodyIndent">
    <w:name w:val="Body Text Indent"/>
    <w:basedOn w:val="Normal"/>
    <w:pPr>
      <w:ind w:left="180" w:hanging="0"/>
    </w:pPr>
    <w:rPr/>
  </w:style>
  <w:style w:type="paragraph" w:styleId="BalloonText1">
    <w:name w:val="Balloon Text1"/>
    <w:basedOn w:val="Normal"/>
    <w:qFormat/>
    <w:pPr/>
    <w:rPr>
      <w:rFonts w:ascii="Tahoma" w:hAnsi="Tahoma" w:cs="Tahoma"/>
      <w:sz w:val="16"/>
      <w:szCs w:val="16"/>
    </w:rPr>
  </w:style>
  <w:style w:type="paragraph" w:styleId="OID">
    <w:name w:val="OID"/>
    <w:basedOn w:val="Normal"/>
    <w:qFormat/>
    <w:pPr>
      <w:jc w:val="center"/>
    </w:pPr>
    <w:rPr>
      <w:sz w:val="32"/>
      <w:szCs w:val="20"/>
    </w:rPr>
  </w:style>
  <w:style w:type="paragraph" w:styleId="Asiakirjanrakenneruutu">
    <w:name w:val="Asiakirjan rakenneruutu"/>
    <w:basedOn w:val="Normal"/>
    <w:qFormat/>
    <w:pPr>
      <w:shd w:fill="000080" w:val="clear"/>
    </w:pPr>
    <w:rPr>
      <w:rFonts w:ascii="Tahoma" w:hAnsi="Tahoma" w:cs="Tahoma"/>
      <w:sz w:val="20"/>
      <w:szCs w:val="20"/>
    </w:rPr>
  </w:style>
  <w:style w:type="paragraph" w:styleId="Kommentinteksti">
    <w:name w:val="Kommentin teksti"/>
    <w:basedOn w:val="Normal"/>
    <w:qFormat/>
    <w:pPr/>
    <w:rPr>
      <w:sz w:val="20"/>
      <w:szCs w:val="20"/>
    </w:rPr>
  </w:style>
  <w:style w:type="paragraph" w:styleId="Kommentinotsikko">
    <w:name w:val="Kommentin otsikko"/>
    <w:basedOn w:val="Kommentinteksti"/>
    <w:next w:val="Kommentinteksti"/>
    <w:qFormat/>
    <w:pPr/>
    <w:rPr>
      <w:b/>
      <w:bCs/>
    </w:rPr>
  </w:style>
  <w:style w:type="paragraph" w:styleId="STMleipteksti">
    <w:name w:val="STM leipäteksti"/>
    <w:qFormat/>
    <w:pPr>
      <w:widowControl/>
      <w:bidi w:val="0"/>
      <w:ind w:left="2608" w:hanging="0"/>
    </w:pPr>
    <w:rPr>
      <w:rFonts w:ascii="Times New Roman" w:hAnsi="Times New Roman" w:eastAsia="Times New Roman" w:cs="Times New Roman"/>
      <w:color w:val="auto"/>
      <w:sz w:val="24"/>
      <w:szCs w:val="20"/>
      <w:lang w:val="fi-FI" w:bidi="ar-SA" w:eastAsia="zh-CN"/>
    </w:rPr>
  </w:style>
  <w:style w:type="paragraph" w:styleId="Contents6">
    <w:name w:val="TOC 6"/>
    <w:basedOn w:val="Normal"/>
    <w:next w:val="Normal"/>
    <w:pPr>
      <w:ind w:left="1200" w:hanging="0"/>
    </w:pPr>
    <w:rPr/>
  </w:style>
  <w:style w:type="paragraph" w:styleId="Contents4">
    <w:name w:val="TOC 4"/>
    <w:basedOn w:val="Normal"/>
    <w:next w:val="Normal"/>
    <w:pPr>
      <w:ind w:left="720" w:hanging="0"/>
    </w:pPr>
    <w:rPr/>
  </w:style>
  <w:style w:type="paragraph" w:styleId="Contents9">
    <w:name w:val="TOC 9"/>
    <w:basedOn w:val="Normal"/>
    <w:next w:val="Normal"/>
    <w:pPr>
      <w:ind w:left="1920" w:hanging="0"/>
    </w:pPr>
    <w:rPr/>
  </w:style>
  <w:style w:type="paragraph" w:styleId="Contents5">
    <w:name w:val="TOC 5"/>
    <w:basedOn w:val="Normal"/>
    <w:next w:val="Normal"/>
    <w:pPr>
      <w:ind w:left="960" w:hanging="0"/>
    </w:pPr>
    <w:rPr/>
  </w:style>
  <w:style w:type="paragraph" w:styleId="Contents7">
    <w:name w:val="TOC 7"/>
    <w:basedOn w:val="Normal"/>
    <w:next w:val="Normal"/>
    <w:pPr>
      <w:spacing w:lineRule="auto" w:line="276" w:before="0" w:after="100"/>
      <w:ind w:left="1320" w:hanging="0"/>
    </w:pPr>
    <w:rPr>
      <w:rFonts w:ascii="Calibri" w:hAnsi="Calibri" w:eastAsia="Times New Roman" w:cs="Times New Roman"/>
      <w:sz w:val="22"/>
      <w:szCs w:val="22"/>
    </w:rPr>
  </w:style>
  <w:style w:type="paragraph" w:styleId="Contents8">
    <w:name w:val="TOC 8"/>
    <w:basedOn w:val="Normal"/>
    <w:next w:val="Normal"/>
    <w:pPr>
      <w:spacing w:lineRule="auto" w:line="276" w:before="0" w:after="100"/>
      <w:ind w:left="1540" w:hanging="0"/>
    </w:pPr>
    <w:rPr>
      <w:rFonts w:ascii="Calibri" w:hAnsi="Calibri" w:eastAsia="Times New Roman" w:cs="Times New Roman"/>
      <w:sz w:val="22"/>
      <w:szCs w:val="22"/>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6">
    <w:name w:val="WW8Num16"/>
    <w:qFormat/>
  </w:style>
  <w:style w:type="numbering" w:styleId="WW8Num17">
    <w:name w:val="WW8Num17"/>
    <w:qFormat/>
  </w:style>
  <w:style w:type="numbering" w:styleId="WW8Num18">
    <w:name w:val="WW8Num18"/>
    <w:qFormat/>
  </w:style>
  <w:style w:type="numbering" w:styleId="WW8Num19">
    <w:name w:val="WW8Num19"/>
    <w:qFormat/>
  </w:style>
  <w:style w:type="numbering" w:styleId="WW8Num20">
    <w:name w:val="WW8Num20"/>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30">
    <w:name w:val="WW8Num30"/>
    <w:qFormat/>
  </w:style>
  <w:style w:type="numbering" w:styleId="WW8Num31">
    <w:name w:val="WW8Num31"/>
    <w:qFormat/>
  </w:style>
  <w:style w:type="numbering" w:styleId="WW8Num32">
    <w:name w:val="WW8Num32"/>
    <w:qFormat/>
  </w:style>
  <w:style w:type="numbering" w:styleId="WW8Num33">
    <w:name w:val="WW8Num33"/>
    <w:qFormat/>
  </w:style>
  <w:style w:type="numbering" w:styleId="WW8Num34">
    <w:name w:val="WW8Num34"/>
    <w:qFormat/>
  </w:style>
  <w:style w:type="numbering" w:styleId="WW8Num35">
    <w:name w:val="WW8Num35"/>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kanta.fi/" TargetMode="External"/><Relationship Id="rId4" Type="http://schemas.openxmlformats.org/officeDocument/2006/relationships/image" Target="media/image2.png"/><Relationship Id="rId5" Type="http://schemas.openxmlformats.org/officeDocument/2006/relationships/image" Target="media/image3.png"/><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 Id="rId11" Type="http://schemas.openxmlformats.org/officeDocument/2006/relationships/comments" Target="comments.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microsoft.com/office/2006/relationships/vbaProject" Target="vbaProject.bin"/>
</Relationships>
</file>

<file path=docProps/app.xml><?xml version="1.0" encoding="utf-8"?>
<Properties xmlns="http://schemas.openxmlformats.org/officeDocument/2006/extended-properties" xmlns:vt="http://schemas.openxmlformats.org/officeDocument/2006/docPropsVTypes">
  <Template>Normal.dotm</Template>
  <TotalTime>199</TotalTime>
  <Application>LibreOffice/7.1.8.1$Linux_X86_64 LibreOffice_project/10$Build-1</Application>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2016-02-14T10:32:00Z</dcterms:created>
  <dc:creator>Timo Tarhonen</dc:creator>
  <dc:description/>
  <cp:keywords> </cp:keywords>
  <dc:language>en-US</dc:language>
  <cp:lastModifiedBy>Kauppila Timo</cp:lastModifiedBy>
  <cp:lastPrinted>2015-08-02T07:32:00Z</cp:lastPrinted>
  <dcterms:modified xsi:type="dcterms:W3CDTF">2016-10-15T11:03:00Z</dcterms:modified>
  <cp:revision>18</cp:revision>
  <dc:subject/>
  <dc:title>Lääkevalmisteen ja reseptin perustiedot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D">
    <vt:lpwstr>1.2.246.10.777.11.2016.10</vt:lpwstr>
  </property>
  <property fmtid="{D5CDD505-2E9C-101B-9397-08002B2CF9AE}" pid="3" name="Paketti">
    <vt:lpwstr>3.42</vt:lpwstr>
  </property>
  <property fmtid="{D5CDD505-2E9C-101B-9397-08002B2CF9AE}" pid="4" name="Versio">
    <vt:lpwstr>3.42</vt:lpwstr>
  </property>
  <property fmtid="{D5CDD505-2E9C-101B-9397-08002B2CF9AE}" pid="5" name="VersioPvm">
    <vt:lpwstr>14.10.2016</vt:lpwstr>
  </property>
  <property fmtid="{D5CDD505-2E9C-101B-9397-08002B2CF9AE}" pid="6" name="_AdHocReviewCycleID">
    <vt:r8>611450749</vt:r8>
  </property>
  <property fmtid="{D5CDD505-2E9C-101B-9397-08002B2CF9AE}" pid="7" name="_AuthorEmail">
    <vt:lpwstr>Jari.Porrasmaa@uku.fi</vt:lpwstr>
  </property>
  <property fmtid="{D5CDD505-2E9C-101B-9397-08002B2CF9AE}" pid="8" name="_AuthorEmailDisplayName">
    <vt:lpwstr>Jari Porrasmaa</vt:lpwstr>
  </property>
  <property fmtid="{D5CDD505-2E9C-101B-9397-08002B2CF9AE}" pid="9" name="_EmailSubject">
    <vt:lpwstr>CDAR2 bodyt</vt:lpwstr>
  </property>
  <property fmtid="{D5CDD505-2E9C-101B-9397-08002B2CF9AE}" pid="10" name="_NewReviewCycle">
    <vt:lpwstr/>
  </property>
  <property fmtid="{D5CDD505-2E9C-101B-9397-08002B2CF9AE}" pid="11" name="_ReviewingToolsShownOnce">
    <vt:lpwstr/>
  </property>
</Properties>
</file>