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40"/>
          <w:szCs w:val="40"/>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40"/>
          <w:szCs w:val="40"/>
          <w:u w:val="none"/>
          <w:shd w:fill="auto" w:val="clear"/>
          <w:vertAlign w:val="baseline"/>
          <w:rtl w:val="0"/>
        </w:rPr>
        <w:t xml:space="preserve">Lääkemääräyksen CDA R2 Header</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 </w:t>
      </w:r>
      <w:r w:rsidDel="00000000" w:rsidR="00000000" w:rsidRPr="00000000">
        <w:fldChar w:fldCharType="begin"/>
        <w:instrText xml:space="preserve"> DOCPROPERTY "VersioNro"</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3.63</w:t>
      </w:r>
      <w:r w:rsidDel="00000000" w:rsidR="00000000" w:rsidRPr="00000000">
        <w:fldChar w:fldCharType="end"/>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fldChar w:fldCharType="begin"/>
        <w:instrText xml:space="preserve"> DOCPROPERTY "VersioPvm"</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17.6.2020</w:t>
      </w:r>
      <w:r w:rsidDel="00000000" w:rsidR="00000000" w:rsidRPr="00000000">
        <w:fldChar w:fldCharType="end"/>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32"/>
          <w:szCs w:val="32"/>
          <w:u w:val="none"/>
          <w:shd w:fill="auto" w:val="clear"/>
          <w:vertAlign w:val="baseline"/>
          <w:rtl w:val="0"/>
        </w:rPr>
        <w:t xml:space="preserve">OID: </w:t>
      </w:r>
      <w:r w:rsidDel="00000000" w:rsidR="00000000" w:rsidRPr="00000000">
        <w:fldChar w:fldCharType="begin"/>
        <w:instrText xml:space="preserve"> DOCPROPERTY "OID"</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32"/>
          <w:szCs w:val="32"/>
          <w:u w:val="none"/>
          <w:shd w:fill="auto" w:val="clear"/>
          <w:vertAlign w:val="baseline"/>
          <w:rtl w:val="0"/>
        </w:rPr>
        <w:t xml:space="preserve">1.2.246.777.11.2019.2</w:t>
      </w:r>
      <w:r w:rsidDel="00000000" w:rsidR="00000000" w:rsidRPr="00000000">
        <w:fldChar w:fldCharType="end"/>
      </w:r>
      <w:r w:rsidDel="00000000" w:rsidR="00000000" w:rsidRPr="00000000">
        <w:fldChar w:fldCharType="begin"/>
        <w:instrText xml:space="preserve"> DOCPROPERTY "OID"</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32"/>
          <w:szCs w:val="32"/>
          <w:u w:val="none"/>
          <w:shd w:fill="auto" w:val="clear"/>
          <w:vertAlign w:val="baseline"/>
          <w:rtl w:val="0"/>
        </w:rPr>
        <w:t xml:space="preserve">OID</w:t>
      </w:r>
      <w:r w:rsidDel="00000000" w:rsidR="00000000" w:rsidRPr="00000000">
        <w:fldChar w:fldCharType="end"/>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Sisällysluettelo</w:t>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sdt>
      <w:sdtPr>
        <w:id w:val="767015564"/>
        <w:docPartObj>
          <w:docPartGallery w:val="Table of Contents"/>
          <w:docPartUnique w:val="1"/>
        </w:docPartObj>
      </w:sdtPr>
      <w:sdtContent>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jxhnd6frv8b9">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1</w:t>
            </w:r>
          </w:hyperlink>
          <w:hyperlink w:anchor="_jxhnd6frv8b9">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_jxhnd6frv8b9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Johdanto</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tq2dtimejj62">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2</w:t>
            </w:r>
          </w:hyperlink>
          <w:hyperlink w:anchor="_tq2dtimejj62">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_tq2dtimejj62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Headerin elementit reseptissä</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5prn71shj4by">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3</w:t>
            </w:r>
          </w:hyperlink>
          <w:hyperlink w:anchor="_5prn71shj4by">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_5prn71shj4by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Elementtikohtaiset määrittelyt</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v43pl87uc9x">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3.1</w:t>
            </w:r>
          </w:hyperlink>
          <w:hyperlink w:anchor="_v43pl87uc9x">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_v43pl87uc9x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id – asiakirjan tunniste</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y18hk140ach0">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3.2</w:t>
            </w:r>
          </w:hyperlink>
          <w:hyperlink w:anchor="_y18hk140ach0">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_y18hk140ach0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code – Dokumentin tyyppi</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ve3v7unw1omm">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3.3</w:t>
            </w:r>
          </w:hyperlink>
          <w:hyperlink w:anchor="_ve3v7unw1omm">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_ve3v7unw1omm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effectiveTime – Asiakirjan luontiaika (pakollinen)</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ievdplqjlhih">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3.4</w:t>
            </w:r>
          </w:hyperlink>
          <w:hyperlink w:anchor="_ievdplqjlhih">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_ievdplqjlhih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setId – Alkuperäisen asiakirjan yksilöintitunnus (pakollinen)</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rt8ipzj9r4ag">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3.5</w:t>
            </w:r>
          </w:hyperlink>
          <w:hyperlink w:anchor="_rt8ipzj9r4ag">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_rt8ipzj9r4ag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versionNumber – versionumero</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ea1yk1d6wbn8">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3.6</w:t>
            </w:r>
          </w:hyperlink>
          <w:hyperlink w:anchor="_ea1yk1d6wbn8">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_ea1yk1d6wbn8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recordTarget – Asiakirjan kohde</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tzwmst957exg">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3.7</w:t>
            </w:r>
          </w:hyperlink>
          <w:hyperlink w:anchor="_tzwmst957exg">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_tzwmst957exg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author</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psvzxetmfavu">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3.8</w:t>
            </w:r>
          </w:hyperlink>
          <w:hyperlink w:anchor="_psvzxetmfavu">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_psvzxetmfavu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custodian – rekisterinpitäjä (pakollinen)</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l0f2u9l8o7xd">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3.9</w:t>
            </w:r>
          </w:hyperlink>
          <w:hyperlink w:anchor="_l0f2u9l8o7xd">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_l0f2u9l8o7xd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relatedDocument – viittaus toiseen dokumenttiin</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mwrc2whohvfz">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3.10</w:t>
            </w:r>
          </w:hyperlink>
          <w:hyperlink w:anchor="_mwrc2whohvfz">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_mwrc2whohvfz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authorization - valtuudet</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p5iu2cjzdciz" w:id="0"/>
          <w:bookmarkEnd w:id="0"/>
          <w:hyperlink w:anchor="_pisl9r70q3ek">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3.11</w:t>
            </w:r>
          </w:hyperlink>
          <w:hyperlink w:anchor="_pisl9r70q3ek">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_pisl9r70q3ek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componentOf</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eshp433ihs79">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3.12</w:t>
            </w:r>
          </w:hyperlink>
          <w:hyperlink w:anchor="_eshp433ihs79">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_eshp433ihs79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hl7fi:signatureCollection – Allekirjoitukset</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z186zne1xpxl">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3.13</w:t>
            </w:r>
          </w:hyperlink>
          <w:hyperlink w:anchor="_z186zne1xpxl">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_z186zne1xpxl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hl7fi:sender – lähettäjä</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aaee7vb4yf5k">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3.14</w:t>
            </w:r>
          </w:hyperlink>
          <w:hyperlink w:anchor="_aaee7vb4yf5k">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_aaee7vb4yf5k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hl7fi:password – Salasana</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6hvvuk2b04om">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3.15</w:t>
            </w:r>
          </w:hyperlink>
          <w:hyperlink w:anchor="_6hvvuk2b04om">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_6hvvuk2b04om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InformationRecipient – uusintapyynnön vastaanottaja</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o2elv6mdj783">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4</w:t>
            </w:r>
          </w:hyperlink>
          <w:hyperlink w:anchor="_o2elv6mdj783">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_o2elv6mdj783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Yleisiä periaatteita</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luyra3pwoi2n">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4.1</w:t>
            </w:r>
          </w:hyperlink>
          <w:hyperlink w:anchor="_luyra3pwoi2n">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_luyra3pwoi2n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Ajan esittäminen</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27</w:t>
          </w:r>
          <w:r w:rsidDel="00000000" w:rsidR="00000000" w:rsidRPr="00000000">
            <w:fldChar w:fldCharType="end"/>
          </w: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dptami8f1k3h">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5</w:t>
            </w:r>
          </w:hyperlink>
          <w:hyperlink w:anchor="_dptami8f1k3h">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_dptami8f1k3h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Lääkemääräysten ja toimitusten linkitys</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27</w:t>
          </w:r>
          <w:r w:rsidDel="00000000" w:rsidR="00000000" w:rsidRPr="00000000">
            <w:fldChar w:fldCharType="end"/>
          </w: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830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2i9etzykl4">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6</w:t>
            </w:r>
          </w:hyperlink>
          <w:hyperlink w:anchor="_2i9etzykl4">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_2i9etzykl4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Sähköisten lääkemääräysasiakirjojen versiointi</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35</w:t>
          </w:r>
          <w:r w:rsidDel="00000000" w:rsidR="00000000" w:rsidRPr="00000000">
            <w:fldChar w:fldCharType="end"/>
          </w: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8kazs494xs16">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6.1</w:t>
            </w:r>
          </w:hyperlink>
          <w:hyperlink w:anchor="_8kazs494xs16">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_8kazs494xs16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Johdanto</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35</w:t>
          </w:r>
          <w:r w:rsidDel="00000000" w:rsidR="00000000" w:rsidRPr="00000000">
            <w:fldChar w:fldCharType="end"/>
          </w: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d1godmveylsu">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6.2</w:t>
            </w:r>
          </w:hyperlink>
          <w:hyperlink w:anchor="_d1godmveylsu">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_d1godmveylsu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Termit ja käsitteet</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35</w:t>
          </w:r>
          <w:r w:rsidDel="00000000" w:rsidR="00000000" w:rsidRPr="00000000">
            <w:fldChar w:fldCharType="end"/>
          </w: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8302"/>
            </w:tabs>
            <w:spacing w:after="0" w:before="0" w:line="240" w:lineRule="auto"/>
            <w:ind w:left="20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hyperlink w:anchor="_3a0ymf8c7one">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6.3</w:t>
            </w:r>
          </w:hyperlink>
          <w:hyperlink w:anchor="_3a0ymf8c7one">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_3a0ymf8c7one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ff"/>
              <w:sz w:val="20"/>
              <w:szCs w:val="20"/>
              <w:u w:val="single"/>
              <w:shd w:fill="auto" w:val="clear"/>
              <w:vertAlign w:val="baseline"/>
              <w:rtl w:val="0"/>
            </w:rPr>
            <w:t xml:space="preserve">Linjauksen tarkennus sähköisen reseptin osalta</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t xml:space="preserve">36</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br w:type="page"/>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Versiohistoria</w:t>
      </w: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1"/>
        <w:tblW w:w="838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08"/>
        <w:gridCol w:w="1440"/>
        <w:gridCol w:w="1260"/>
        <w:gridCol w:w="4680"/>
        <w:tblGridChange w:id="0">
          <w:tblGrid>
            <w:gridCol w:w="1008"/>
            <w:gridCol w:w="1440"/>
            <w:gridCol w:w="1260"/>
            <w:gridCol w:w="468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Versio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Pvm</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Tekijät</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Selite</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0.0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24.10.2006</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Ensimmäinen versio työryhmälle. Hyödynnetty määrittelydokumentin ensimmäistä versiota ja A.Ension materiaalia. </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0.1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1.11.2006</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AVE, TT, JP</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Täydennetty TC-kokouksen 31.10.2006 ja työpalaverin 1.11.2006 perusteella.</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0.2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20.11.2006</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AVE+työryhmä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Täydennetty työkokouksen 10.11.2006 perusteella.</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0.9</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30.11.2006</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AVE+työryhmä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Täydennetty työkokouksen 27.11.2006 perusteella.</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31.12.2006</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Virallinen julkaisuversio</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2.7.2007</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Täydennetty äänestyskierroksen kommenttien ja KELAn kommenttien perusteella.</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15.11.2007</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TOT, EE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Lisätty headeriin informationRecipient ja sen pakollisuus sekä relatedDocument pakollisuus ja myös allekirjoituksen pakollisuus. Muutettu lääkemääräyksen tunnisteen (id) ja allekirjoituksen määrittelyä. </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2.3</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12.12.2007</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TOT</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Lisätty annosjakelu ja sen purku sekä author-toistuma korjaajalle ja mitätöijälle.</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2.35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27.1.2007</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JP, MS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Täydennetty sähköiseen allekirjoituksen määrittelevää lukua (aikaleima ja moniallekirjoitus).</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hasPart kenttä korvattu encompassingEncounter.id kentällä</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2.40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17.2.2008</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JP, TT + työryhmä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Dokumenttisuhteita kuvaava taulukko päivitetty vastaamaan uusia interaktiota + uusisanoma toimitusvarauksen purku. Muutettu uusimispyynnön vastauksen suhde uusimispyyntöön replaceksi Mika Suomalaisen kommentin pohjalta. Päivitetty dokumenttisuhteita esittävä kuva. Dokumentti-  ja koodistoviittauksia päivitetty uudemmiksi. Pieniä korjauksia ja stilisointia.</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2.50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30.5.2008</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JP  + työryhmä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Logican Arto Huuskon kommenttien pohjalta: korjattu allekirjoitus esimerkkiä (Xpath filtteri) ja muutettu moniallekirjoituksissa käytettävät algoritmit  (nyt samoja kuin varsinaisessa allekirjoituksessa). Muutettu sender elementti vapaaehtoiseksi. </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Todettu että tulostusformaattien ja lokikyselyn osalta ei käytetä CDA R2 headeria.</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Täsmennetty viivakoodin tietosisältöä.</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2.6</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2.2.2010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Kelan työryhmä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Dokumenttia on päivitetty errata-dokumentin pohjalta.</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1.9.2011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Kelan työryhmä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Lisätty author-elementin tarkennus. Tarkennettu componentOf-rakennetta.</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Korjattu lääkemääräyksen ja toimituksen linkitysesimerkkiä.</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1.3.2014</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Kelan työryhmä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Potilaan nimi ja syntymäaika pakollisiksi.</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Omakannan ja yksityisten liittymismallin mukaiset organisaatiotiedot author- ja componentOf -rakenteeseen.</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1.6.2014</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Kelan työryhmä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lisätty authorin yksilöintiin terhikkinumero</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SoftwareSupport-tiedon päivitys</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lisätty sähköisten lääkemääräysasiakirjojen versiointi</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3.21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12.12.2014</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Kelan työryhmä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Tarkennettu sähköisten lääkemääräysasiakirjojen versiointia (lukua 6). </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Lisätty taulukot recordTargetin, authorin ja componentOf- rakenteiden tiedoista.</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Lisätty tarkennukset authorin tietojen pakollisuuksista versionvaihtotilanteessa.</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3.22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15.1.2015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Kelan työryhmä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korjattu kappaleessa 3.11 tekstiä</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kappaleessa 6.3 lievennetty eteenpäin yhteensopivuutta lääkemääräyksen mitätöinnissä</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3.30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15.4.2015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Kelan työryhmä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korjattu OID-oppaan linkki kappaleessa 3.1</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3.40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1.11.2015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Kelan työryhmä</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lisätty author-tietoihin KIR-rooli</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palvelutapahtumatunnuksen pakollisuutta tarkennettu</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3.41</w:t>
              <w:tab/>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15.2.2016</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Tekstitarkennuksia ja esimerkkien korjaus (asiakirjan OID kokonaan root-attribuuttiin).</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3.42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14.10.2016</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aikavyöhyketieto effectiveTime-elementtiin kappaleessa 3.3</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3.50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7.9.2017</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Ei muutoksia</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3.60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10.4.2019</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lisätty valtuudet-tieto (authorization)</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täsmennetty palvelutapahtuman tunnuksen pakollisuutta</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3.61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1.9.2019</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tarkennettu authorization-tiedon pakollisuutta</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3.62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24.9.2019</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korjattu alaikäisen potilastietojen luovuttaminen huoltajille –koodiston OID-tunnus </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3.63</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17.6.2020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päivitetty alaikäisen potilastietojen luovuttaminen huoltajille –koodiston versionumero</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lisätty authorization-rakenteessa puuttunut templateId</w:t>
            </w:r>
          </w:p>
        </w:tc>
      </w:tr>
    </w:tbl>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AVE = Ari Vähä-Erkkilä / Prime Solutions Oy</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TT = Timo Tarhonen / Tietotarha Oy</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JP = Jari Porrasmaa / Kuopion yliopisto</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MS = Marko Sormunen / Kuopion yliopisto</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TOT = Timo Tarhonen</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EE = Esko Eloranta</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(Alkuperäiseen eResepti työryhmään kuuluivat Kelan asiantuntijoina: </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Petri Kemppainen, </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Sirkka Hartikainen,</w:t>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Annika Juurikivi,</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Timo Kauppila,  </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Sanna Kavén,</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Ari Vähä-Erkkilä,</w:t>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Katriina Köli,</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Pia Lindholm,</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Markku T. Vuorinen,</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Kristian Sandler)</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4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4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Fujitsun edustajana työryhmässä toimivat Teemu Suna, Lauri Tikkanen ja Heikki Salminen.</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4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4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Kela:</w:t>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4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Timo Kauppila</w:t>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4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Katriina Köli</w:t>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4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Anna Korpela</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4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Kristian Sandler</w:t>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4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Tiina Penttinen</w:t>
      </w:r>
    </w:p>
    <w:p w:rsidR="00000000" w:rsidDel="00000000" w:rsidP="00000000" w:rsidRDefault="00000000" w:rsidRPr="00000000" w14:paraId="000000E6">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240" w:lineRule="auto"/>
        <w:ind w:left="432" w:right="0" w:hanging="432"/>
        <w:jc w:val="left"/>
        <w:rPr>
          <w:rFonts w:ascii="Times New Roman" w:cs="Times New Roman" w:eastAsia="Times New Roman" w:hAnsi="Times New Roman"/>
          <w:b w:val="1"/>
          <w:bCs w:val="1"/>
          <w:i w:val="0"/>
          <w:iCs w:val="0"/>
          <w:smallCaps w:val="0"/>
          <w:strike w:val="0"/>
          <w:color w:val="000000"/>
          <w:sz w:val="24"/>
          <w:szCs w:val="24"/>
          <w:u w:val="none"/>
          <w:shd w:fill="auto" w:val="clear"/>
        </w:rPr>
      </w:pPr>
      <w:bookmarkStart w:colFirst="0" w:colLast="0" w:name="_6m3xp34zu3ly" w:id="1"/>
      <w:bookmarkEnd w:id="1"/>
      <w:r w:rsidDel="00000000" w:rsidR="00000000" w:rsidRPr="00000000">
        <w:br w:type="page"/>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Johdanto</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Tässä dokumentissa kuvataan CDA R2 Header niin kuin sitä käytetään lääkemääräyssanomien CDA R2 dokumenteissa. Tämä määrittely perustuu OpenCDA 2008 Header –määrittelyyn 1.2.246.777.11.2008.2 versio 4.00 (pvm. 4.2.2008), jossa on kuvattu elementtien tarkka sisältö ja merkitys.</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OpenCDA 2008 Header –määrittely on saatavissa HL7-yhdistyksen dokumenttiarkistosta </w:t>
      </w:r>
      <w:hyperlink r:id="rId6">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http://www.hl7.fi/</w:t>
        </w:r>
      </w:hyperlink>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jwem5qjokl0h" w:id="2"/>
      <w:bookmarkEnd w:id="2"/>
      <w:r w:rsidDel="00000000" w:rsidR="00000000" w:rsidRPr="00000000">
        <w:br w:type="page"/>
      </w:r>
      <w:r w:rsidDel="00000000" w:rsidR="00000000" w:rsidRPr="00000000">
        <w:rPr>
          <w:rtl w:val="0"/>
        </w:rPr>
      </w:r>
    </w:p>
    <w:p w:rsidR="00000000" w:rsidDel="00000000" w:rsidP="00000000" w:rsidRDefault="00000000" w:rsidRPr="00000000" w14:paraId="000000EE">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240" w:lineRule="auto"/>
        <w:ind w:left="432" w:right="0" w:hanging="432"/>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Headerin elementit reseptissä</w:t>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Pakollisuus – sarakkeeseen on merkitty P:llä ne elementit, jotka ovat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pakollisia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ja EP:llä ne elementit, jotka ovat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ehdollisesti pakollisia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Headerin elementtejä, joita tässä taulukossa ei ole mainittu, ei näissä sanomissa käytetä. Jos elementti on annettu, sen on noudatettava CDA R2 Header-määritystä.</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Seuraavat asiakirjatyypit eivät ole CDA R2 dokumentteja ja niiden yhteydessä ei ole CDA R2 headeria:</w:t>
      </w:r>
    </w:p>
    <w:p w:rsidR="00000000" w:rsidDel="00000000" w:rsidP="00000000" w:rsidRDefault="00000000" w:rsidRPr="00000000" w14:paraId="000000F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13 – Potilasohje</w:t>
      </w:r>
    </w:p>
    <w:p w:rsidR="00000000" w:rsidDel="00000000" w:rsidP="00000000" w:rsidRDefault="00000000" w:rsidRPr="00000000" w14:paraId="000000F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14 – Yhteenveto lääkemääräyksistä</w:t>
      </w:r>
    </w:p>
    <w:p w:rsidR="00000000" w:rsidDel="00000000" w:rsidP="00000000" w:rsidRDefault="00000000" w:rsidRPr="00000000" w14:paraId="000000F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19 – Katseluyhteyden loki </w:t>
      </w:r>
    </w:p>
    <w:p w:rsidR="00000000" w:rsidDel="00000000" w:rsidP="00000000" w:rsidRDefault="00000000" w:rsidRPr="00000000" w14:paraId="000000F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20 – Tietosuojavastaavan loki </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2"/>
        <w:tblW w:w="913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16"/>
        <w:gridCol w:w="2024"/>
        <w:gridCol w:w="4490"/>
        <w:tblGridChange w:id="0">
          <w:tblGrid>
            <w:gridCol w:w="2616"/>
            <w:gridCol w:w="2024"/>
            <w:gridCol w:w="4490"/>
          </w:tblGrid>
        </w:tblGridChange>
      </w:tblGrid>
      <w:tr>
        <w:trPr>
          <w:cantSplit w:val="0"/>
          <w:tblHeader w:val="1"/>
        </w:trPr>
        <w:tc>
          <w:tcPr>
            <w:shd w:fill="e6e6e6" w:val="clear"/>
            <w:vAlign w:val="top"/>
          </w:tcPr>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Elementti</w:t>
            </w:r>
            <w:r w:rsidDel="00000000" w:rsidR="00000000" w:rsidRPr="00000000">
              <w:rPr>
                <w:rtl w:val="0"/>
              </w:rPr>
            </w:r>
          </w:p>
        </w:tc>
        <w:tc>
          <w:tcPr>
            <w:shd w:fill="e6e6e6" w:val="clear"/>
            <w:vAlign w:val="top"/>
          </w:tcPr>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Pakollisuus</w:t>
            </w:r>
            <w:r w:rsidDel="00000000" w:rsidR="00000000" w:rsidRPr="00000000">
              <w:rPr>
                <w:rtl w:val="0"/>
              </w:rPr>
            </w:r>
          </w:p>
        </w:tc>
        <w:tc>
          <w:tcPr>
            <w:shd w:fill="e6e6e6" w:val="clear"/>
            <w:vAlign w:val="top"/>
          </w:tcPr>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Tietosisältö</w:t>
            </w:r>
            <w:r w:rsidDel="00000000" w:rsidR="00000000" w:rsidRPr="00000000">
              <w:rPr>
                <w:rtl w:val="0"/>
              </w:rPr>
            </w:r>
          </w:p>
        </w:tc>
      </w:tr>
      <w:tr>
        <w:trPr>
          <w:cantSplit w:val="0"/>
          <w:tblHeader w:val="0"/>
        </w:trPr>
        <w:tc>
          <w:tcPr>
            <w:vAlign w:val="top"/>
          </w:tcPr>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realmCode</w:t>
            </w:r>
          </w:p>
        </w:tc>
        <w:tc>
          <w:tcPr>
            <w:vAlign w:val="top"/>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Aina ’FI’.</w:t>
            </w:r>
          </w:p>
        </w:tc>
      </w:tr>
      <w:tr>
        <w:trPr>
          <w:cantSplit w:val="0"/>
          <w:tblHeader w:val="0"/>
        </w:trPr>
        <w:tc>
          <w:tcPr>
            <w:vAlign w:val="top"/>
          </w:tcPr>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typeId</w:t>
            </w:r>
          </w:p>
        </w:tc>
        <w:tc>
          <w:tcPr>
            <w:vAlign w:val="top"/>
          </w:tcPr>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Aina </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0"/>
                <w:szCs w:val="20"/>
                <w:highlight w:val="white"/>
                <w:u w:val="none"/>
                <w:vertAlign w:val="baseline"/>
                <w:rtl w:val="0"/>
              </w:rPr>
              <w:t xml:space="preserve">typeId</w:t>
            </w:r>
            <w:r w:rsidDel="00000000" w:rsidR="00000000" w:rsidRPr="00000000">
              <w:rPr>
                <w:rFonts w:ascii="Times New Roman" w:cs="Times New Roman" w:eastAsia="Times New Roman" w:hAnsi="Times New Roman"/>
                <w:b w:val="0"/>
                <w:bCs w:val="0"/>
                <w:i w:val="0"/>
                <w:iCs w:val="0"/>
                <w:smallCaps w:val="0"/>
                <w:strike w:val="0"/>
                <w:color w:val="ff0000"/>
                <w:sz w:val="20"/>
                <w:szCs w:val="20"/>
                <w:highlight w:val="white"/>
                <w:u w:val="none"/>
                <w:vertAlign w:val="baseline"/>
                <w:rtl w:val="0"/>
              </w:rPr>
              <w:t xml:space="preserve"> root</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0"/>
                <w:szCs w:val="20"/>
                <w:highlight w:val="white"/>
                <w:u w:val="none"/>
                <w:vertAlign w:val="baseline"/>
                <w:rtl w:val="0"/>
              </w:rPr>
              <w:t xml:space="preserve">2.16.840.1.113883.1.3</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0"/>
                <w:szCs w:val="20"/>
                <w:highlight w:val="white"/>
                <w:u w:val="none"/>
                <w:vertAlign w:val="baseline"/>
                <w:rtl w:val="0"/>
              </w:rPr>
              <w:t xml:space="preserve"> extension</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0"/>
                <w:szCs w:val="20"/>
                <w:highlight w:val="white"/>
                <w:u w:val="none"/>
                <w:vertAlign w:val="baseline"/>
                <w:rtl w:val="0"/>
              </w:rPr>
              <w:t xml:space="preserve">POCD_HD000040</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tc>
      </w:tr>
      <w:tr>
        <w:trPr>
          <w:cantSplit w:val="0"/>
          <w:tblHeader w:val="0"/>
        </w:trPr>
        <w:tc>
          <w:tcPr>
            <w:vAlign w:val="top"/>
          </w:tcPr>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templateId</w:t>
            </w:r>
          </w:p>
        </w:tc>
        <w:tc>
          <w:tcPr>
            <w:vAlign w:val="top"/>
          </w:tcPr>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CDA R2 Headerin määrittelydokumentin voimassaolevan version OID, esim. </w:t>
              <w:br w:type="textWrapping"/>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0"/>
                <w:szCs w:val="20"/>
                <w:highlight w:val="white"/>
                <w:u w:val="none"/>
                <w:vertAlign w:val="baseline"/>
                <w:rtl w:val="0"/>
              </w:rPr>
              <w:t xml:space="preserve">templateId</w:t>
            </w:r>
            <w:r w:rsidDel="00000000" w:rsidR="00000000" w:rsidRPr="00000000">
              <w:rPr>
                <w:rFonts w:ascii="Times New Roman" w:cs="Times New Roman" w:eastAsia="Times New Roman" w:hAnsi="Times New Roman"/>
                <w:b w:val="0"/>
                <w:bCs w:val="0"/>
                <w:i w:val="0"/>
                <w:iCs w:val="0"/>
                <w:smallCaps w:val="0"/>
                <w:strike w:val="0"/>
                <w:color w:val="ff0000"/>
                <w:sz w:val="20"/>
                <w:szCs w:val="20"/>
                <w:highlight w:val="white"/>
                <w:u w:val="none"/>
                <w:vertAlign w:val="baseline"/>
                <w:rtl w:val="0"/>
              </w:rPr>
              <w:t xml:space="preserve"> root</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0"/>
                <w:szCs w:val="20"/>
                <w:highlight w:val="white"/>
                <w:u w:val="none"/>
                <w:vertAlign w:val="baseline"/>
                <w:rtl w:val="0"/>
              </w:rPr>
              <w:t xml:space="preserve">1.2.246.777.11.2008.28</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ff"/>
                <w:sz w:val="20"/>
                <w:szCs w:val="20"/>
                <w:u w:val="none"/>
                <w:shd w:fill="auto" w:val="clear"/>
                <w:vertAlign w:val="baseline"/>
                <w:rtl w:val="0"/>
              </w:rPr>
              <w:t xml:space="preserve">.</w:t>
            </w:r>
            <w:r w:rsidDel="00000000" w:rsidR="00000000" w:rsidRPr="00000000">
              <w:rPr>
                <w:rtl w:val="0"/>
              </w:rPr>
            </w:r>
          </w:p>
        </w:tc>
      </w:tr>
      <w:tr>
        <w:trPr>
          <w:cantSplit w:val="0"/>
          <w:tblHeader w:val="0"/>
        </w:trPr>
        <w:tc>
          <w:tcPr>
            <w:vAlign w:val="top"/>
          </w:tcPr>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id</w:t>
            </w:r>
          </w:p>
        </w:tc>
        <w:tc>
          <w:tcPr>
            <w:vAlign w:val="top"/>
          </w:tcPr>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toimituksen tai muun dokumentin yksikäsitteinen tunniste eli OID. Katso tarkemmin luvusta 3.1.</w:t>
            </w:r>
          </w:p>
        </w:tc>
      </w:tr>
      <w:tr>
        <w:trPr>
          <w:cantSplit w:val="0"/>
          <w:tblHeader w:val="0"/>
        </w:trPr>
        <w:tc>
          <w:tcPr>
            <w:vAlign w:val="top"/>
          </w:tcPr>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w:t>
            </w:r>
          </w:p>
        </w:tc>
        <w:tc>
          <w:tcPr>
            <w:vAlign w:val="top"/>
          </w:tcPr>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Sanoman tyyppi. Katso tarkemmin luvusta 3.2.</w:t>
            </w:r>
          </w:p>
        </w:tc>
      </w:tr>
      <w:tr>
        <w:trPr>
          <w:cantSplit w:val="0"/>
          <w:tblHeader w:val="0"/>
        </w:trPr>
        <w:tc>
          <w:tcPr>
            <w:vAlign w:val="top"/>
          </w:tcPr>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title</w:t>
            </w:r>
          </w:p>
        </w:tc>
        <w:tc>
          <w:tcPr>
            <w:vAlign w:val="top"/>
          </w:tcPr>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Otsikko: Lääkemääräys, Toimitus tms.</w:t>
            </w:r>
          </w:p>
        </w:tc>
      </w:tr>
      <w:tr>
        <w:trPr>
          <w:cantSplit w:val="0"/>
          <w:tblHeader w:val="0"/>
        </w:trPr>
        <w:tc>
          <w:tcPr>
            <w:vAlign w:val="top"/>
          </w:tcPr>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effectiveTime</w:t>
            </w:r>
          </w:p>
        </w:tc>
        <w:tc>
          <w:tcPr>
            <w:vAlign w:val="top"/>
          </w:tcPr>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Asiakirjan luontiajankohta. Katso tarkemmin luvusta 3.3.</w:t>
            </w:r>
          </w:p>
        </w:tc>
      </w:tr>
      <w:tr>
        <w:trPr>
          <w:cantSplit w:val="0"/>
          <w:tblHeader w:val="0"/>
        </w:trPr>
        <w:tc>
          <w:tcPr>
            <w:vAlign w:val="top"/>
          </w:tcPr>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confidentialityCode</w:t>
            </w:r>
          </w:p>
        </w:tc>
        <w:tc>
          <w:tcPr>
            <w:vAlign w:val="top"/>
          </w:tcPr>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5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Luottamuksellisuus, aina </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5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0"/>
                <w:szCs w:val="20"/>
                <w:highlight w:val="white"/>
                <w:u w:val="none"/>
                <w:vertAlign w:val="baseline"/>
                <w:rtl w:val="0"/>
              </w:rPr>
              <w:t xml:space="preserve">confidentialityCode</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ff0000"/>
                <w:sz w:val="20"/>
                <w:szCs w:val="20"/>
                <w:highlight w:val="white"/>
                <w:u w:val="none"/>
                <w:vertAlign w:val="baseline"/>
                <w:rtl w:val="0"/>
              </w:rPr>
              <w:t xml:space="preserve">code</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0"/>
                <w:szCs w:val="20"/>
                <w:highlight w:val="white"/>
                <w:u w:val="none"/>
                <w:vertAlign w:val="baseline"/>
                <w:rtl w:val="0"/>
              </w:rPr>
              <w:t xml:space="preserve">5</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ff0000"/>
                <w:sz w:val="20"/>
                <w:szCs w:val="20"/>
                <w:highlight w:val="white"/>
                <w:u w:val="none"/>
                <w:vertAlign w:val="baseline"/>
                <w:rtl w:val="0"/>
              </w:rPr>
              <w:t xml:space="preserve">codeSystem</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1.2.246.777.5.99902.2006</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ff0000"/>
                <w:sz w:val="20"/>
                <w:szCs w:val="20"/>
                <w:highlight w:val="white"/>
                <w:u w:val="none"/>
                <w:vertAlign w:val="baseline"/>
                <w:rtl w:val="0"/>
              </w:rPr>
              <w:t xml:space="preserve">codeSystemName</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0"/>
                <w:szCs w:val="20"/>
                <w:highlight w:val="white"/>
                <w:u w:val="none"/>
                <w:vertAlign w:val="baseline"/>
                <w:rtl w:val="0"/>
              </w:rPr>
              <w:t xml:space="preserve">KanTa-palvelut - Asiakirjan luottamuksellisuus</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ff0000"/>
                <w:sz w:val="20"/>
                <w:szCs w:val="20"/>
                <w:highlight w:val="white"/>
                <w:u w:val="none"/>
                <w:vertAlign w:val="baseline"/>
                <w:rtl w:val="0"/>
              </w:rPr>
              <w:t xml:space="preserve">displayName</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Helvetica Neue" w:cs="Helvetica Neue" w:eastAsia="Helvetica Neue" w:hAnsi="Helvetica Neue"/>
                <w:b w:val="0"/>
                <w:bCs w:val="0"/>
                <w:i w:val="0"/>
                <w:iCs w:val="0"/>
                <w:smallCaps w:val="0"/>
                <w:strike w:val="0"/>
                <w:color w:val="000000"/>
                <w:sz w:val="18"/>
                <w:szCs w:val="18"/>
                <w:u w:val="none"/>
                <w:shd w:fill="auto" w:val="clear"/>
                <w:vertAlign w:val="baseline"/>
                <w:rtl w:val="0"/>
              </w:rPr>
              <w:t xml:space="preserve">Terveydenhuollon salassapidettävä</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t>
            </w:r>
          </w:p>
        </w:tc>
      </w:tr>
      <w:tr>
        <w:trPr>
          <w:cantSplit w:val="0"/>
          <w:tblHeader w:val="0"/>
        </w:trPr>
        <w:tc>
          <w:tcPr>
            <w:vAlign w:val="top"/>
          </w:tcPr>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languageCode</w:t>
            </w:r>
          </w:p>
        </w:tc>
        <w:tc>
          <w:tcPr>
            <w:vAlign w:val="top"/>
          </w:tcPr>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Asiakirjan kieli, esim. </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0"/>
                <w:szCs w:val="20"/>
                <w:highlight w:val="white"/>
                <w:u w:val="none"/>
                <w:vertAlign w:val="baseline"/>
                <w:rtl w:val="0"/>
              </w:rPr>
              <w:t xml:space="preserve">languageCode</w:t>
            </w:r>
            <w:r w:rsidDel="00000000" w:rsidR="00000000" w:rsidRPr="00000000">
              <w:rPr>
                <w:rFonts w:ascii="Times New Roman" w:cs="Times New Roman" w:eastAsia="Times New Roman" w:hAnsi="Times New Roman"/>
                <w:b w:val="0"/>
                <w:bCs w:val="0"/>
                <w:i w:val="0"/>
                <w:iCs w:val="0"/>
                <w:smallCaps w:val="0"/>
                <w:strike w:val="0"/>
                <w:color w:val="ff0000"/>
                <w:sz w:val="20"/>
                <w:szCs w:val="20"/>
                <w:highlight w:val="white"/>
                <w:u w:val="none"/>
                <w:vertAlign w:val="baseline"/>
                <w:rtl w:val="0"/>
              </w:rPr>
              <w:t xml:space="preserve"> code</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0"/>
                <w:szCs w:val="20"/>
                <w:highlight w:val="white"/>
                <w:u w:val="none"/>
                <w:vertAlign w:val="baseline"/>
                <w:rtl w:val="0"/>
              </w:rPr>
              <w:t xml:space="preserve">fi</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ff"/>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Koodisto RFC3066</w:t>
            </w:r>
            <w:r w:rsidDel="00000000" w:rsidR="00000000" w:rsidRPr="00000000">
              <w:rPr>
                <w:rFonts w:ascii="Times New Roman" w:cs="Times New Roman" w:eastAsia="Times New Roman" w:hAnsi="Times New Roman"/>
                <w:b w:val="0"/>
                <w:bCs w:val="0"/>
                <w:i w:val="0"/>
                <w:iCs w:val="0"/>
                <w:smallCaps w:val="0"/>
                <w:strike w:val="0"/>
                <w:color w:val="0000ff"/>
                <w:sz w:val="20"/>
                <w:szCs w:val="20"/>
                <w:u w:val="none"/>
                <w:shd w:fill="auto" w:val="clear"/>
                <w:vertAlign w:val="baseline"/>
                <w:rtl w:val="0"/>
              </w:rPr>
              <w:t xml:space="preserve">.</w:t>
            </w:r>
            <w:r w:rsidDel="00000000" w:rsidR="00000000" w:rsidRPr="00000000">
              <w:rPr>
                <w:rtl w:val="0"/>
              </w:rPr>
            </w:r>
          </w:p>
        </w:tc>
      </w:tr>
      <w:tr>
        <w:trPr>
          <w:cantSplit w:val="0"/>
          <w:tblHeader w:val="0"/>
        </w:trPr>
        <w:tc>
          <w:tcPr>
            <w:vAlign w:val="top"/>
          </w:tcPr>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setId</w:t>
            </w:r>
          </w:p>
        </w:tc>
        <w:tc>
          <w:tcPr>
            <w:vAlign w:val="top"/>
          </w:tcPr>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Alkuperäisen dokumentin (ensimmäisen version) OID. Katso lisää luvusta 3.4.</w:t>
            </w:r>
          </w:p>
        </w:tc>
      </w:tr>
      <w:tr>
        <w:trPr>
          <w:cantSplit w:val="0"/>
          <w:tblHeader w:val="0"/>
        </w:trPr>
        <w:tc>
          <w:tcPr>
            <w:vAlign w:val="top"/>
          </w:tcPr>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versionNumber</w:t>
            </w:r>
          </w:p>
        </w:tc>
        <w:tc>
          <w:tcPr>
            <w:vAlign w:val="top"/>
          </w:tcPr>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Asiakirjan versionumero.</w:t>
            </w:r>
          </w:p>
        </w:tc>
      </w:tr>
      <w:tr>
        <w:trPr>
          <w:cantSplit w:val="0"/>
          <w:tblHeader w:val="0"/>
        </w:trPr>
        <w:tc>
          <w:tcPr>
            <w:vAlign w:val="top"/>
          </w:tcPr>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copyTime</w:t>
            </w:r>
          </w:p>
        </w:tc>
        <w:tc>
          <w:tcPr>
            <w:vAlign w:val="top"/>
          </w:tcPr>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Kopiointiajankohta, jos asiakirja on kopio.</w:t>
            </w:r>
          </w:p>
        </w:tc>
      </w:tr>
      <w:tr>
        <w:trPr>
          <w:cantSplit w:val="0"/>
          <w:tblHeader w:val="0"/>
        </w:trPr>
        <w:tc>
          <w:tcPr>
            <w:vAlign w:val="top"/>
          </w:tcPr>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recordTarget</w:t>
            </w:r>
          </w:p>
        </w:tc>
        <w:tc>
          <w:tcPr>
            <w:vAlign w:val="top"/>
          </w:tcPr>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Henkilö, jolle resepti on määrätty tai jonka reseptiin toimitus on tehty. Katso tarkemmin luvusta 3.6.</w:t>
            </w:r>
          </w:p>
        </w:tc>
      </w:tr>
      <w:tr>
        <w:trPr>
          <w:cantSplit w:val="0"/>
          <w:tblHeader w:val="0"/>
        </w:trPr>
        <w:tc>
          <w:tcPr>
            <w:vAlign w:val="top"/>
          </w:tcPr>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author</w:t>
            </w:r>
          </w:p>
        </w:tc>
        <w:tc>
          <w:tcPr>
            <w:vAlign w:val="top"/>
          </w:tcPr>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Ammattihenkilön tiedot, ammattihenkilön rooli tunnistetaan koodistopalvelun mukaisella roolitunnuksella (functionCode) &lt;functionCode code=”XXX” codeSystem="1.2.246.537.5.40006.2003"/&gt;.</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Alkuperäisen lääkemääräyksen laatinut lääkäri: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code="LAL" </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Toimituksen tekijä</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(farmaseutti tms):</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code=”LTE”.</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Jos kyseessä on korjaus, author-elementti toistuu korjaajan tiedoille.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Korjaajalle</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code=”KOR”.</w:t>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Jos kyseessä on mitätöinti, author-elementti toistuu mitätöijän tiedoille.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Mitätöijälle code=</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”MIT”.</w:t>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kyseessä on apteekin tallentama paperi- tai puhelinlääkemääräys, author-elementti toistuu kirjaajan tiedoille.</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Kirjaajalle</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code=”KIR”.</w:t>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siis kyse on lääkemääräyksen mitätöinnistä tai korjauksesta, toisessa author-elementissä on ”LAL” ja toisessa ”MIT” tai ”KOR”. </w:t>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taas kyse on lääketoimituksen mitätöinnistä tai korjauksesta, toisessa author-elementissä on ”LTE” ja toisessa ”MIT” tai ”KOR.” </w:t>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Katso tarkempi määrittely luvusta 3.7</w:t>
            </w:r>
          </w:p>
        </w:tc>
      </w:tr>
      <w:tr>
        <w:trPr>
          <w:cantSplit w:val="0"/>
          <w:tblHeader w:val="0"/>
        </w:trPr>
        <w:tc>
          <w:tcPr>
            <w:vAlign w:val="top"/>
          </w:tcPr>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custodian</w:t>
            </w:r>
          </w:p>
        </w:tc>
        <w:tc>
          <w:tcPr>
            <w:vAlign w:val="top"/>
          </w:tcPr>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Rekisterinpitäjä. </w:t>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Katso tarkempi määrittely luvusta 3.8</w:t>
            </w:r>
          </w:p>
        </w:tc>
      </w:tr>
      <w:tr>
        <w:trPr>
          <w:cantSplit w:val="0"/>
          <w:tblHeader w:val="0"/>
        </w:trPr>
        <w:tc>
          <w:tcPr>
            <w:vAlign w:val="top"/>
          </w:tcPr>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informationRecipient</w:t>
            </w:r>
          </w:p>
        </w:tc>
        <w:tc>
          <w:tcPr>
            <w:vAlign w:val="top"/>
          </w:tcPr>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 jos uusimis-pyyntö</w:t>
            </w:r>
            <w:r w:rsidDel="00000000" w:rsidR="00000000" w:rsidRPr="00000000">
              <w:rPr>
                <w:rtl w:val="0"/>
              </w:rPr>
            </w:r>
          </w:p>
        </w:tc>
        <w:tc>
          <w:tcPr>
            <w:vAlign w:val="top"/>
          </w:tcPr>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Tässä: uusintapyynnön vastaanottaja.</w:t>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Katso tarkempi määrittely luvusta 3.15 </w:t>
            </w:r>
          </w:p>
        </w:tc>
      </w:tr>
      <w:tr>
        <w:trPr>
          <w:cantSplit w:val="0"/>
          <w:tblHeader w:val="0"/>
        </w:trPr>
        <w:tc>
          <w:tcPr>
            <w:vAlign w:val="top"/>
          </w:tcPr>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relatedDocument</w:t>
            </w:r>
          </w:p>
        </w:tc>
        <w:tc>
          <w:tcPr>
            <w:vAlign w:val="top"/>
          </w:tcPr>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 jos kyseessä</w:t>
            </w:r>
            <w:r w:rsidDel="00000000" w:rsidR="00000000" w:rsidRPr="00000000">
              <w:rPr>
                <w:rtl w:val="0"/>
              </w:rPr>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muu kuin alkuperäinen</w:t>
            </w:r>
            <w:r w:rsidDel="00000000" w:rsidR="00000000" w:rsidRPr="00000000">
              <w:rPr>
                <w:rtl w:val="0"/>
              </w:rPr>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lääkemääräys, </w:t>
            </w:r>
            <w:r w:rsidDel="00000000" w:rsidR="00000000" w:rsidRPr="00000000">
              <w:rPr>
                <w:rtl w:val="0"/>
              </w:rPr>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joka ei perustu</w:t>
            </w:r>
            <w:r w:rsidDel="00000000" w:rsidR="00000000" w:rsidRPr="00000000">
              <w:rPr>
                <w:rtl w:val="0"/>
              </w:rPr>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uusimispyyntöön. </w:t>
            </w:r>
            <w:r w:rsidDel="00000000" w:rsidR="00000000" w:rsidRPr="00000000">
              <w:rPr>
                <w:rtl w:val="0"/>
              </w:rPr>
            </w:r>
          </w:p>
        </w:tc>
        <w:tc>
          <w:tcPr>
            <w:vAlign w:val="top"/>
          </w:tcPr>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7pbwodlgmxwm" w:id="3"/>
            <w:bookmarkEnd w:id="3"/>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Kun lääkemääräys tai toimitus korjataan, viitataan tällä elementillä korjattuun dokumenttiin. Katso tarkempi määrittely luvusta 3.9.</w:t>
            </w:r>
          </w:p>
        </w:tc>
      </w:tr>
      <w:tr>
        <w:trPr>
          <w:cantSplit w:val="0"/>
          <w:tblHeader w:val="0"/>
        </w:trPr>
        <w:tc>
          <w:tcPr>
            <w:vAlign w:val="top"/>
          </w:tcPr>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authorization</w:t>
            </w:r>
          </w:p>
        </w:tc>
        <w:tc>
          <w:tcPr>
            <w:vAlign w:val="top"/>
          </w:tcPr>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kyseessä on alaikäisen lääkemääräys</w:t>
            </w:r>
          </w:p>
        </w:tc>
        <w:tc>
          <w:tcPr>
            <w:vAlign w:val="top"/>
          </w:tcPr>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4litmqzwj64" w:id="4"/>
            <w:bookmarkEnd w:id="4"/>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Katso tarkempi määrittely luvusta </w:t>
            </w:r>
            <w:hyperlink w:anchor="9sqbaorrb3jw">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3.10</w:t>
              </w:r>
            </w:hyperlink>
            <w:r w:rsidDel="00000000" w:rsidR="00000000" w:rsidRPr="00000000">
              <w:rPr>
                <w:rtl w:val="0"/>
              </w:rPr>
            </w:r>
          </w:p>
        </w:tc>
      </w:tr>
      <w:tr>
        <w:trPr>
          <w:cantSplit w:val="0"/>
          <w:tblHeader w:val="0"/>
        </w:trPr>
        <w:tc>
          <w:tcPr>
            <w:vAlign w:val="top"/>
          </w:tcPr>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componentOf</w:t>
            </w:r>
          </w:p>
        </w:tc>
        <w:tc>
          <w:tcPr>
            <w:vAlign w:val="top"/>
          </w:tcPr>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Lääkemääräyksen määräyspäivä ja -paikka tai toimituksen toimituspäivä ja toimituksen tehnyt apteekki.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Määräyspäivää ja –paikkaa ei saa muuttaa lääkemääräyksen korjauksessa ja mitätöinnissä. Ajat ilmoitetaan sekunnin tarkkuudella.</w:t>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Palvelutapahtuman yksilöintitunnus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(vain lääkemääräyksissä, niiden korjauksissa ja mitätöinneissä, jos lääkemääräys on kirjoitettu palvelutapahtuman yhteydessä) Palvelutapahtuman tunnusta ei saa muuttaa lääkemääräyksen korjauksessa ja mitätöinnissä. </w:t>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Katso tarkempi määrittely luvusta 3.11.</w:t>
            </w:r>
          </w:p>
        </w:tc>
      </w:tr>
      <w:tr>
        <w:trPr>
          <w:cantSplit w:val="0"/>
          <w:tblHeader w:val="0"/>
        </w:trPr>
        <w:tc>
          <w:tcPr>
            <w:vAlign w:val="top"/>
          </w:tcPr>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hl7fi:declaredTime</w:t>
            </w:r>
          </w:p>
        </w:tc>
        <w:tc>
          <w:tcPr>
            <w:vAlign w:val="top"/>
          </w:tcPr>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Asiakirjan arkistointiaika eli milloin toimitettu reseptikeskukseen.</w:t>
            </w:r>
          </w:p>
        </w:tc>
      </w:tr>
      <w:tr>
        <w:trPr>
          <w:cantSplit w:val="0"/>
          <w:tblHeader w:val="0"/>
        </w:trPr>
        <w:tc>
          <w:tcPr>
            <w:vAlign w:val="top"/>
          </w:tcPr>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hl7fi:softwareSupport</w:t>
            </w:r>
          </w:p>
        </w:tc>
        <w:tc>
          <w:tcPr>
            <w:vAlign w:val="top"/>
          </w:tcPr>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ff"/>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Tuottanut sovellus ja sen versio. </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0"/>
                <w:szCs w:val="20"/>
                <w:highlight w:val="white"/>
                <w:u w:val="none"/>
                <w:vertAlign w:val="baseline"/>
                <w:rtl w:val="0"/>
              </w:rPr>
              <w:t xml:space="preserve">hl7fi:softwareSupport </w:t>
            </w:r>
            <w:r w:rsidDel="00000000" w:rsidR="00000000" w:rsidRPr="00000000">
              <w:rPr>
                <w:rFonts w:ascii="Courier New" w:cs="Courier New" w:eastAsia="Courier New" w:hAnsi="Courier New"/>
                <w:b w:val="0"/>
                <w:bCs w:val="0"/>
                <w:i w:val="0"/>
                <w:iCs w:val="0"/>
                <w:smallCaps w:val="0"/>
                <w:strike w:val="0"/>
                <w:color w:val="ff0000"/>
                <w:sz w:val="18"/>
                <w:szCs w:val="18"/>
                <w:u w:val="none"/>
                <w:shd w:fill="auto" w:val="clear"/>
                <w:vertAlign w:val="baseline"/>
                <w:rtl w:val="0"/>
              </w:rPr>
              <w:t xml:space="preserve">moderator</w:t>
            </w:r>
            <w:r w:rsidDel="00000000" w:rsidR="00000000" w:rsidRPr="00000000">
              <w:rPr>
                <w:rFonts w:ascii="Courier New" w:cs="Courier New" w:eastAsia="Courier New" w:hAnsi="Courier New"/>
                <w:b w:val="0"/>
                <w:bCs w:val="0"/>
                <w:i w:val="0"/>
                <w:iCs w:val="0"/>
                <w:smallCaps w:val="0"/>
                <w:strike w:val="0"/>
                <w:color w:val="0000ff"/>
                <w:sz w:val="18"/>
                <w:szCs w:val="18"/>
                <w:u w:val="none"/>
                <w:shd w:fill="auto" w:val="clear"/>
                <w:vertAlign w:val="baseline"/>
                <w:rtl w:val="0"/>
              </w:rPr>
              <w:t xml:space="preserve">="</w:t>
            </w:r>
            <w:r w:rsidDel="00000000" w:rsidR="00000000" w:rsidRPr="00000000">
              <w:rPr>
                <w:rFonts w:ascii="Courier New" w:cs="Courier New" w:eastAsia="Courier New" w:hAnsi="Courier New"/>
                <w:b w:val="0"/>
                <w:bCs w:val="0"/>
                <w:i w:val="0"/>
                <w:iCs w:val="0"/>
                <w:smallCaps w:val="0"/>
                <w:strike w:val="0"/>
                <w:color w:val="000000"/>
                <w:sz w:val="18"/>
                <w:szCs w:val="18"/>
                <w:u w:val="none"/>
                <w:shd w:fill="auto" w:val="clear"/>
                <w:vertAlign w:val="baseline"/>
                <w:rtl w:val="0"/>
              </w:rPr>
              <w:t xml:space="preserve">Yritys Oy</w:t>
            </w:r>
            <w:r w:rsidDel="00000000" w:rsidR="00000000" w:rsidRPr="00000000">
              <w:rPr>
                <w:rFonts w:ascii="Courier New" w:cs="Courier New" w:eastAsia="Courier New" w:hAnsi="Courier New"/>
                <w:b w:val="0"/>
                <w:bCs w:val="0"/>
                <w:i w:val="0"/>
                <w:iCs w:val="0"/>
                <w:smallCaps w:val="0"/>
                <w:strike w:val="0"/>
                <w:color w:val="0000ff"/>
                <w:sz w:val="18"/>
                <w:szCs w:val="18"/>
                <w:u w:val="none"/>
                <w:shd w:fill="auto" w:val="clear"/>
                <w:vertAlign w:val="baseline"/>
                <w:rtl w:val="0"/>
              </w:rPr>
              <w:t xml:space="preserve">"</w:t>
            </w:r>
            <w:r w:rsidDel="00000000" w:rsidR="00000000" w:rsidRPr="00000000">
              <w:rPr>
                <w:rFonts w:ascii="Courier New" w:cs="Courier New" w:eastAsia="Courier New" w:hAnsi="Courier New"/>
                <w:b w:val="0"/>
                <w:bCs w:val="0"/>
                <w:i w:val="0"/>
                <w:iCs w:val="0"/>
                <w:smallCaps w:val="0"/>
                <w:strike w:val="0"/>
                <w:color w:val="008080"/>
                <w:sz w:val="18"/>
                <w:szCs w:val="18"/>
                <w:u w:val="none"/>
                <w:shd w:fill="auto" w:val="clear"/>
                <w:vertAlign w:val="baseline"/>
                <w:rtl w:val="0"/>
              </w:rPr>
              <w:t xml:space="preserve"> </w:t>
            </w:r>
            <w:r w:rsidDel="00000000" w:rsidR="00000000" w:rsidRPr="00000000">
              <w:rPr>
                <w:rFonts w:ascii="Courier New" w:cs="Courier New" w:eastAsia="Courier New" w:hAnsi="Courier New"/>
                <w:b w:val="0"/>
                <w:bCs w:val="0"/>
                <w:i w:val="0"/>
                <w:iCs w:val="0"/>
                <w:smallCaps w:val="0"/>
                <w:strike w:val="0"/>
                <w:color w:val="ff0000"/>
                <w:sz w:val="18"/>
                <w:szCs w:val="18"/>
                <w:u w:val="none"/>
                <w:shd w:fill="auto" w:val="clear"/>
                <w:vertAlign w:val="baseline"/>
                <w:rtl w:val="0"/>
              </w:rPr>
              <w:t xml:space="preserve">product</w:t>
            </w:r>
            <w:r w:rsidDel="00000000" w:rsidR="00000000" w:rsidRPr="00000000">
              <w:rPr>
                <w:rFonts w:ascii="Courier New" w:cs="Courier New" w:eastAsia="Courier New" w:hAnsi="Courier New"/>
                <w:b w:val="0"/>
                <w:bCs w:val="0"/>
                <w:i w:val="0"/>
                <w:iCs w:val="0"/>
                <w:smallCaps w:val="0"/>
                <w:strike w:val="0"/>
                <w:color w:val="0000ff"/>
                <w:sz w:val="18"/>
                <w:szCs w:val="18"/>
                <w:u w:val="none"/>
                <w:shd w:fill="auto" w:val="clear"/>
                <w:vertAlign w:val="baseline"/>
                <w:rtl w:val="0"/>
              </w:rPr>
              <w:t xml:space="preserve">="</w:t>
            </w:r>
            <w:r w:rsidDel="00000000" w:rsidR="00000000" w:rsidRPr="00000000">
              <w:rPr>
                <w:rFonts w:ascii="Courier New" w:cs="Courier New" w:eastAsia="Courier New" w:hAnsi="Courier New"/>
                <w:b w:val="0"/>
                <w:bCs w:val="0"/>
                <w:i w:val="0"/>
                <w:iCs w:val="0"/>
                <w:smallCaps w:val="0"/>
                <w:strike w:val="0"/>
                <w:color w:val="000000"/>
                <w:sz w:val="18"/>
                <w:szCs w:val="18"/>
                <w:u w:val="none"/>
                <w:shd w:fill="auto" w:val="clear"/>
                <w:vertAlign w:val="baseline"/>
                <w:rtl w:val="0"/>
              </w:rPr>
              <w:t xml:space="preserve">MD Miranda</w:t>
            </w:r>
            <w:r w:rsidDel="00000000" w:rsidR="00000000" w:rsidRPr="00000000">
              <w:rPr>
                <w:rFonts w:ascii="Courier New" w:cs="Courier New" w:eastAsia="Courier New" w:hAnsi="Courier New"/>
                <w:b w:val="0"/>
                <w:bCs w:val="0"/>
                <w:i w:val="0"/>
                <w:iCs w:val="0"/>
                <w:smallCaps w:val="0"/>
                <w:strike w:val="0"/>
                <w:color w:val="0000ff"/>
                <w:sz w:val="18"/>
                <w:szCs w:val="18"/>
                <w:u w:val="none"/>
                <w:shd w:fill="auto" w:val="clear"/>
                <w:vertAlign w:val="baseline"/>
                <w:rtl w:val="0"/>
              </w:rPr>
              <w:t xml:space="preserve">"</w:t>
            </w:r>
            <w:r w:rsidDel="00000000" w:rsidR="00000000" w:rsidRPr="00000000">
              <w:rPr>
                <w:rFonts w:ascii="Courier New" w:cs="Courier New" w:eastAsia="Courier New" w:hAnsi="Courier New"/>
                <w:b w:val="0"/>
                <w:bCs w:val="0"/>
                <w:i w:val="0"/>
                <w:iCs w:val="0"/>
                <w:smallCaps w:val="0"/>
                <w:strike w:val="0"/>
                <w:color w:val="008080"/>
                <w:sz w:val="18"/>
                <w:szCs w:val="18"/>
                <w:u w:val="none"/>
                <w:shd w:fill="auto" w:val="clear"/>
                <w:vertAlign w:val="baseline"/>
                <w:rtl w:val="0"/>
              </w:rPr>
              <w:t xml:space="preserve"> </w:t>
            </w:r>
            <w:r w:rsidDel="00000000" w:rsidR="00000000" w:rsidRPr="00000000">
              <w:rPr>
                <w:rFonts w:ascii="Courier New" w:cs="Courier New" w:eastAsia="Courier New" w:hAnsi="Courier New"/>
                <w:b w:val="0"/>
                <w:bCs w:val="0"/>
                <w:i w:val="0"/>
                <w:iCs w:val="0"/>
                <w:smallCaps w:val="0"/>
                <w:strike w:val="0"/>
                <w:color w:val="ff0000"/>
                <w:sz w:val="18"/>
                <w:szCs w:val="18"/>
                <w:u w:val="none"/>
                <w:shd w:fill="auto" w:val="clear"/>
                <w:vertAlign w:val="baseline"/>
                <w:rtl w:val="0"/>
              </w:rPr>
              <w:t xml:space="preserve">version</w:t>
            </w:r>
            <w:r w:rsidDel="00000000" w:rsidR="00000000" w:rsidRPr="00000000">
              <w:rPr>
                <w:rFonts w:ascii="Courier New" w:cs="Courier New" w:eastAsia="Courier New" w:hAnsi="Courier New"/>
                <w:b w:val="0"/>
                <w:bCs w:val="0"/>
                <w:i w:val="0"/>
                <w:iCs w:val="0"/>
                <w:smallCaps w:val="0"/>
                <w:strike w:val="0"/>
                <w:color w:val="0000ff"/>
                <w:sz w:val="18"/>
                <w:szCs w:val="18"/>
                <w:u w:val="none"/>
                <w:shd w:fill="auto" w:val="clear"/>
                <w:vertAlign w:val="baseline"/>
                <w:rtl w:val="0"/>
              </w:rPr>
              <w:t xml:space="preserve">="3.4"</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00"/>
                <w:sz w:val="20"/>
                <w:szCs w:val="20"/>
                <w:highlight w:val="white"/>
                <w:u w:val="none"/>
                <w:vertAlign w:val="baseline"/>
                <w:rtl w:val="0"/>
              </w:rPr>
              <w:t xml:space="preserve">Yritys Oy MD Miranda v. 3.4 2006-06-13</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0"/>
                <w:szCs w:val="20"/>
                <w:highlight w:val="white"/>
                <w:u w:val="none"/>
                <w:vertAlign w:val="baseline"/>
                <w:rtl w:val="0"/>
              </w:rPr>
              <w:t xml:space="preserve">hl7fi:softwareSupport</w:t>
            </w:r>
            <w:r w:rsidDel="00000000" w:rsidR="00000000" w:rsidRPr="00000000">
              <w:rPr>
                <w:rFonts w:ascii="Times New Roman" w:cs="Times New Roman" w:eastAsia="Times New Roman" w:hAnsi="Times New Roman"/>
                <w:b w:val="0"/>
                <w:bCs w:val="0"/>
                <w:i w:val="0"/>
                <w:iCs w:val="0"/>
                <w:smallCaps w:val="0"/>
                <w:strike w:val="0"/>
                <w:color w:val="0000ff"/>
                <w:sz w:val="20"/>
                <w:szCs w:val="20"/>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ff"/>
                <w:sz w:val="20"/>
                <w:szCs w:val="20"/>
                <w:u w:val="none"/>
                <w:shd w:fill="auto" w:val="clear"/>
                <w:vertAlign w:val="baseline"/>
                <w:rtl w:val="0"/>
              </w:rPr>
              <w:t xml:space="preserve">.</w:t>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Tietoa käytetään virhetilanteiden selvittelyn apuna.</w:t>
            </w:r>
          </w:p>
        </w:tc>
      </w:tr>
      <w:tr>
        <w:trPr>
          <w:cantSplit w:val="0"/>
          <w:tblHeader w:val="0"/>
        </w:trPr>
        <w:tc>
          <w:tcPr>
            <w:vAlign w:val="top"/>
          </w:tcPr>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hl7fi:hasPart</w:t>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(ei käytössä)</w:t>
            </w:r>
          </w:p>
        </w:tc>
        <w:tc>
          <w:tcPr>
            <w:vAlign w:val="top"/>
          </w:tcPr>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Siirretty componentOf-elementtiin, Katso tarkempi määrittely luvusta 3.11.</w:t>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(Palvelutapahtuman asiakirjatunnus)</w:t>
            </w:r>
          </w:p>
        </w:tc>
      </w:tr>
      <w:tr>
        <w:trPr>
          <w:cantSplit w:val="0"/>
          <w:tblHeader w:val="0"/>
        </w:trPr>
        <w:tc>
          <w:tcPr>
            <w:vAlign w:val="top"/>
          </w:tcPr>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hl7fi:signatureCollection</w:t>
            </w:r>
          </w:p>
        </w:tc>
        <w:tc>
          <w:tcPr>
            <w:vAlign w:val="top"/>
          </w:tcPr>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w:t>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lääkemääräys, </w:t>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sen korjaus</w:t>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tai mitätöinti,</w:t>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toimitus,</w:t>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toimituksen korjaus,</w:t>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toimituksen mitätöinti</w:t>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Sähköiset allekirjoitukset</w:t>
            </w:r>
          </w:p>
        </w:tc>
      </w:tr>
      <w:tr>
        <w:trPr>
          <w:cantSplit w:val="0"/>
          <w:tblHeader w:val="0"/>
        </w:trPr>
        <w:tc>
          <w:tcPr>
            <w:vAlign w:val="top"/>
          </w:tcPr>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hl7fi:sender</w:t>
            </w:r>
          </w:p>
        </w:tc>
        <w:tc>
          <w:tcPr>
            <w:vAlign w:val="top"/>
          </w:tcPr>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Lähettäjän osapuolitunniste. Katso lisää luvusta 3.13.</w:t>
            </w:r>
          </w:p>
        </w:tc>
      </w:tr>
      <w:tr>
        <w:trPr>
          <w:cantSplit w:val="0"/>
          <w:tblHeader w:val="0"/>
        </w:trPr>
        <w:tc>
          <w:tcPr>
            <w:vAlign w:val="top"/>
          </w:tcPr>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hl7fi:password</w:t>
            </w:r>
          </w:p>
        </w:tc>
        <w:tc>
          <w:tcPr>
            <w:vAlign w:val="top"/>
          </w:tcPr>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salasana, jos henkilö, jolle lääkemääräys on annettu, on päättänyt salata sen. Katso lisää luvusta 3.14.</w:t>
            </w:r>
          </w:p>
        </w:tc>
      </w:tr>
    </w:tbl>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8sdprtouadix" w:id="5"/>
      <w:bookmarkEnd w:id="5"/>
      <w:r w:rsidDel="00000000" w:rsidR="00000000" w:rsidRPr="00000000">
        <w:br w:type="page"/>
      </w:r>
      <w:r w:rsidDel="00000000" w:rsidR="00000000" w:rsidRPr="00000000">
        <w:rPr>
          <w:rtl w:val="0"/>
        </w:rPr>
      </w:r>
    </w:p>
    <w:p w:rsidR="00000000" w:rsidDel="00000000" w:rsidP="00000000" w:rsidRDefault="00000000" w:rsidRPr="00000000" w14:paraId="00000165">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240" w:lineRule="auto"/>
        <w:ind w:left="432" w:right="0" w:hanging="432"/>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Elementtikohtaiset määrittelyt</w:t>
      </w:r>
    </w:p>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Tässä luvussa kuvataan elementtikohtaiset määrittelyt siltä osin kuin ne poikkeavat tai täydentävät OpenCDA 2008 Header määrittelyä.</w:t>
      </w:r>
    </w:p>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7dvcxev9tlqx" w:id="6"/>
      <w:bookmarkEnd w:id="6"/>
      <w:r w:rsidDel="00000000" w:rsidR="00000000" w:rsidRPr="00000000">
        <w:rPr>
          <w:rtl w:val="0"/>
        </w:rPr>
      </w:r>
    </w:p>
    <w:p w:rsidR="00000000" w:rsidDel="00000000" w:rsidP="00000000" w:rsidRDefault="00000000" w:rsidRPr="00000000" w14:paraId="00000169">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120" w:line="240" w:lineRule="auto"/>
        <w:ind w:left="576" w:right="0" w:hanging="576"/>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id – asiakirjan tunniste</w:t>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Asiakirjan yksikäsitteinen tunniste eli OID sijoitetaan id-elementtiin. Kaikilla asiakirjoilla ja asiakirjojen versioilla on oma yksikäsitteinen tunnisteensa. </w:t>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Asiakirjan tunniste muodostetaan jollakin seuraavista tavoista:</w:t>
      </w:r>
    </w:p>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Silloin kun lääkemääräys tehdään käyttäen julkisen tai yksityisen organisaation sovellusta tai järjestelmää, OID muodostetaan seuraavasti: </w:t>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1.2.246.xxx.yyy.93.2007.1234</w:t>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0"/>
          <w:tab w:val="left" w:leader="none" w:pos="198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Jossa</w:t>
        <w:tab/>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xxx</w:t>
        <w:tab/>
        <w:t xml:space="preserve">organisaation juuri (10 tai 537)</w:t>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yyy </w:t>
        <w:tab/>
        <w:t xml:space="preserve">organisaation y-tunnus </w:t>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93</w:t>
        <w:tab/>
        <w:t xml:space="preserve">lääkemääräysten solmuluokka (sisältää generaattorin tunnisteen, 2 tai 5 numeroa)</w:t>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2007</w:t>
        <w:tab/>
        <w:t xml:space="preserve">antovuoden sarja</w:t>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1234</w:t>
        <w:tab/>
        <w:t xml:space="preserve">juokseva numero</w:t>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y-tunnus on reseptinkirjoitusjärjestelmän tai –sovelluksen käyttäjäorganisaation y-tunnus. Mahdollista aliorganisaatiota ei huomioida.</w:t>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organisaatiolla on yksi tietojärjestelmä, jossa kaikki reseptit kirjoitetaan, reseptin solmuluokka on 93.</w:t>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organisaatiolla reseptejä tuotetaan useissa erillisissä tietojärjestelmissä, jokaisessa tietojärjestelmässä on oltava oma resepti-id-generaattori, jolla on oma yksilöllinen generaattorin tunniste. Tällöin reseptin solmuluokka on 93001, 93002 jne., jossa 001, 002 jne. on generaattorin tunniste. </w:t>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Yksityisvastaanottotoiminnassa jos organisaatiotunnusta ei ole tai sitä ei voida käyttää, OID muodostetaan seuraavasti</w:t>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1.2.246.537.25.1.123456.93.2007.1234</w:t>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0"/>
          <w:tab w:val="left" w:leader="none" w:pos="198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Jossa</w:t>
        <w:tab/>
      </w:r>
    </w:p>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123456 </w:t>
        <w:tab/>
        <w:t xml:space="preserve">yksilöintitunnus (sv-numero)</w:t>
      </w:r>
    </w:p>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93</w:t>
        <w:tab/>
        <w:t xml:space="preserve">lääkemääräysten solmuluokka (2 tai 5 numeroa)</w:t>
      </w:r>
    </w:p>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2007</w:t>
        <w:tab/>
        <w:t xml:space="preserve">antovuoden sarja</w:t>
      </w:r>
    </w:p>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1234</w:t>
        <w:tab/>
        <w:t xml:space="preserve">juokseva numero</w:t>
      </w:r>
    </w:p>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Mikäli yksityisvastaanottotoiminnassa juoksevan numeron hallinta on mahdotonta (esimerkiksi useita PDA/kännykkäsovelluksia jotka eivät keskustele keskenään), OID muodostetaan seuraavasti:</w:t>
      </w:r>
    </w:p>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1.2.246.537.25.1.123456.93.2007. 412.91203</w:t>
      </w:r>
    </w:p>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0"/>
          <w:tab w:val="left" w:leader="none" w:pos="198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Jossa</w:t>
        <w:tab/>
      </w:r>
    </w:p>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123456 </w:t>
        <w:tab/>
        <w:t xml:space="preserve">yksilöintitunnus (sv-numero)/Fimean apteekkinumero</w:t>
      </w:r>
    </w:p>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Apteekkinumero esitetään muodossa nnnnxx, missä nnnn on apteekkinumero ja xx on työasemanumero.</w:t>
      </w:r>
    </w:p>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93</w:t>
        <w:tab/>
        <w:t xml:space="preserve">lääkemääräysten solmuluokka (2 tai 5 numeroa)</w:t>
      </w:r>
    </w:p>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2007</w:t>
        <w:tab/>
        <w:t xml:space="preserve">antovuoden sarja</w:t>
      </w:r>
    </w:p>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1"/>
          <w:color w:val="000000"/>
          <w:sz w:val="24"/>
          <w:szCs w:val="24"/>
          <w:u w:val="none"/>
          <w:shd w:fill="auto" w:val="clear"/>
          <w:vertAlign w:val="baseline"/>
          <w:rtl w:val="0"/>
        </w:rPr>
        <w:t xml:space="preserve">0</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412</w:t>
        <w:tab/>
        <w:t xml:space="preserve">antopäivä (kuukaudesta poistetaan etunolla)</w:t>
      </w:r>
    </w:p>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1"/>
          <w:color w:val="000000"/>
          <w:sz w:val="24"/>
          <w:szCs w:val="24"/>
          <w:u w:val="none"/>
          <w:shd w:fill="auto" w:val="clear"/>
          <w:vertAlign w:val="baseline"/>
          <w:rtl w:val="0"/>
        </w:rPr>
        <w:t xml:space="preserve">0</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91203</w:t>
        <w:tab/>
        <w:t xml:space="preserve">kellonaika sekunnin tarkkuudella (kellonajasta poistetaan etunollat)</w:t>
      </w:r>
    </w:p>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Esimerkkejä kellonajoista ja solmun arvosta:</w:t>
      </w:r>
    </w:p>
    <w:tbl>
      <w:tblPr>
        <w:tblStyle w:val="Table3"/>
        <w:tblW w:w="592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68"/>
        <w:gridCol w:w="4252"/>
        <w:tblGridChange w:id="0">
          <w:tblGrid>
            <w:gridCol w:w="1668"/>
            <w:gridCol w:w="4252"/>
          </w:tblGrid>
        </w:tblGridChange>
      </w:tblGrid>
      <w:tr>
        <w:trPr>
          <w:cantSplit w:val="0"/>
          <w:tblHeader w:val="0"/>
        </w:trPr>
        <w:tc>
          <w:tcPr>
            <w:vAlign w:val="top"/>
          </w:tcPr>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27" w:firstLine="0"/>
              <w:jc w:val="left"/>
              <w:rPr>
                <w:rFonts w:ascii="Courier New" w:cs="Courier New" w:eastAsia="Courier New" w:hAnsi="Courier New"/>
                <w:b w:val="0"/>
                <w:bCs w:val="0"/>
                <w:i w:val="0"/>
                <w:iCs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bCs w:val="0"/>
                <w:i w:val="0"/>
                <w:iCs w:val="0"/>
                <w:smallCaps w:val="0"/>
                <w:strike w:val="0"/>
                <w:color w:val="000000"/>
                <w:sz w:val="24"/>
                <w:szCs w:val="24"/>
                <w:u w:val="none"/>
                <w:shd w:fill="auto" w:val="clear"/>
                <w:vertAlign w:val="baseline"/>
                <w:rtl w:val="0"/>
              </w:rPr>
              <w:t xml:space="preserve">03.00.45</w:t>
            </w:r>
          </w:p>
        </w:tc>
        <w:tc>
          <w:tcPr>
            <w:vAlign w:val="top"/>
          </w:tcPr>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27" w:firstLine="0"/>
              <w:jc w:val="left"/>
              <w:rPr>
                <w:rFonts w:ascii="MetaNormalLF-Roman" w:cs="MetaNormalLF-Roman" w:eastAsia="MetaNormalLF-Roman" w:hAnsi="MetaNormalLF-Roman"/>
                <w:b w:val="0"/>
                <w:bCs w:val="0"/>
                <w:i w:val="0"/>
                <w:iCs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bCs w:val="0"/>
                <w:i w:val="0"/>
                <w:iCs w:val="0"/>
                <w:smallCaps w:val="0"/>
                <w:strike w:val="0"/>
                <w:color w:val="000000"/>
                <w:sz w:val="24"/>
                <w:szCs w:val="24"/>
                <w:u w:val="none"/>
                <w:shd w:fill="auto" w:val="clear"/>
                <w:vertAlign w:val="baseline"/>
                <w:rtl w:val="0"/>
              </w:rPr>
              <w:t xml:space="preserve">30045</w:t>
            </w:r>
            <w:r w:rsidDel="00000000" w:rsidR="00000000" w:rsidRPr="00000000">
              <w:rPr>
                <w:rtl w:val="0"/>
              </w:rPr>
            </w:r>
          </w:p>
        </w:tc>
      </w:tr>
      <w:tr>
        <w:trPr>
          <w:cantSplit w:val="0"/>
          <w:tblHeader w:val="0"/>
        </w:trPr>
        <w:tc>
          <w:tcPr>
            <w:vAlign w:val="top"/>
          </w:tcPr>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27" w:firstLine="0"/>
              <w:jc w:val="left"/>
              <w:rPr>
                <w:rFonts w:ascii="MetaNormalLF-Roman" w:cs="MetaNormalLF-Roman" w:eastAsia="MetaNormalLF-Roman" w:hAnsi="MetaNormalLF-Roman"/>
                <w:b w:val="0"/>
                <w:bCs w:val="0"/>
                <w:i w:val="0"/>
                <w:iCs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bCs w:val="0"/>
                <w:i w:val="0"/>
                <w:iCs w:val="0"/>
                <w:smallCaps w:val="0"/>
                <w:strike w:val="0"/>
                <w:color w:val="000000"/>
                <w:sz w:val="24"/>
                <w:szCs w:val="24"/>
                <w:u w:val="none"/>
                <w:shd w:fill="auto" w:val="clear"/>
                <w:vertAlign w:val="baseline"/>
                <w:rtl w:val="0"/>
              </w:rPr>
              <w:t xml:space="preserve">00.03.45</w:t>
            </w:r>
            <w:r w:rsidDel="00000000" w:rsidR="00000000" w:rsidRPr="00000000">
              <w:rPr>
                <w:rtl w:val="0"/>
              </w:rPr>
            </w:r>
          </w:p>
        </w:tc>
        <w:tc>
          <w:tcPr>
            <w:vAlign w:val="top"/>
          </w:tcPr>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27" w:firstLine="0"/>
              <w:jc w:val="left"/>
              <w:rPr>
                <w:rFonts w:ascii="MetaNormalLF-Roman" w:cs="MetaNormalLF-Roman" w:eastAsia="MetaNormalLF-Roman" w:hAnsi="MetaNormalLF-Roman"/>
                <w:b w:val="0"/>
                <w:bCs w:val="0"/>
                <w:i w:val="0"/>
                <w:iCs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bCs w:val="0"/>
                <w:i w:val="0"/>
                <w:iCs w:val="0"/>
                <w:smallCaps w:val="0"/>
                <w:strike w:val="0"/>
                <w:color w:val="000000"/>
                <w:sz w:val="24"/>
                <w:szCs w:val="24"/>
                <w:u w:val="none"/>
                <w:shd w:fill="auto" w:val="clear"/>
                <w:vertAlign w:val="baseline"/>
                <w:rtl w:val="0"/>
              </w:rPr>
              <w:t xml:space="preserve">345</w:t>
            </w:r>
            <w:r w:rsidDel="00000000" w:rsidR="00000000" w:rsidRPr="00000000">
              <w:rPr>
                <w:rtl w:val="0"/>
              </w:rPr>
            </w:r>
          </w:p>
        </w:tc>
      </w:tr>
      <w:tr>
        <w:trPr>
          <w:cantSplit w:val="0"/>
          <w:trHeight w:val="185" w:hRule="atLeast"/>
          <w:tblHeader w:val="0"/>
        </w:trPr>
        <w:tc>
          <w:tcPr>
            <w:vAlign w:val="top"/>
          </w:tcPr>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27" w:firstLine="0"/>
              <w:jc w:val="left"/>
              <w:rPr>
                <w:rFonts w:ascii="MetaNormalLF-Roman" w:cs="MetaNormalLF-Roman" w:eastAsia="MetaNormalLF-Roman" w:hAnsi="MetaNormalLF-Roman"/>
                <w:b w:val="0"/>
                <w:bCs w:val="0"/>
                <w:i w:val="0"/>
                <w:iCs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bCs w:val="0"/>
                <w:i w:val="0"/>
                <w:iCs w:val="0"/>
                <w:smallCaps w:val="0"/>
                <w:strike w:val="0"/>
                <w:color w:val="000000"/>
                <w:sz w:val="24"/>
                <w:szCs w:val="24"/>
                <w:u w:val="none"/>
                <w:shd w:fill="auto" w:val="clear"/>
                <w:vertAlign w:val="baseline"/>
                <w:rtl w:val="0"/>
              </w:rPr>
              <w:t xml:space="preserve">03.45.00</w:t>
            </w:r>
            <w:r w:rsidDel="00000000" w:rsidR="00000000" w:rsidRPr="00000000">
              <w:rPr>
                <w:rtl w:val="0"/>
              </w:rPr>
            </w:r>
          </w:p>
        </w:tc>
        <w:tc>
          <w:tcPr>
            <w:vAlign w:val="top"/>
          </w:tcPr>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27" w:firstLine="0"/>
              <w:jc w:val="left"/>
              <w:rPr>
                <w:rFonts w:ascii="MetaNormalLF-Roman" w:cs="MetaNormalLF-Roman" w:eastAsia="MetaNormalLF-Roman" w:hAnsi="MetaNormalLF-Roman"/>
                <w:b w:val="0"/>
                <w:bCs w:val="0"/>
                <w:i w:val="0"/>
                <w:iCs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bCs w:val="0"/>
                <w:i w:val="0"/>
                <w:iCs w:val="0"/>
                <w:smallCaps w:val="0"/>
                <w:strike w:val="0"/>
                <w:color w:val="000000"/>
                <w:sz w:val="24"/>
                <w:szCs w:val="24"/>
                <w:u w:val="none"/>
                <w:shd w:fill="auto" w:val="clear"/>
                <w:vertAlign w:val="baseline"/>
                <w:rtl w:val="0"/>
              </w:rPr>
              <w:t xml:space="preserve">34500</w:t>
            </w:r>
            <w:r w:rsidDel="00000000" w:rsidR="00000000" w:rsidRPr="00000000">
              <w:rPr>
                <w:rtl w:val="0"/>
              </w:rPr>
            </w:r>
          </w:p>
        </w:tc>
      </w:tr>
      <w:tr>
        <w:trPr>
          <w:cantSplit w:val="0"/>
          <w:tblHeader w:val="0"/>
        </w:trPr>
        <w:tc>
          <w:tcPr>
            <w:vAlign w:val="top"/>
          </w:tcPr>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27" w:firstLine="0"/>
              <w:jc w:val="left"/>
              <w:rPr>
                <w:rFonts w:ascii="Courier New" w:cs="Courier New" w:eastAsia="Courier New" w:hAnsi="Courier New"/>
                <w:b w:val="0"/>
                <w:bCs w:val="0"/>
                <w:i w:val="0"/>
                <w:iCs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bCs w:val="0"/>
                <w:i w:val="0"/>
                <w:iCs w:val="0"/>
                <w:smallCaps w:val="0"/>
                <w:strike w:val="0"/>
                <w:color w:val="000000"/>
                <w:sz w:val="24"/>
                <w:szCs w:val="24"/>
                <w:u w:val="none"/>
                <w:shd w:fill="auto" w:val="clear"/>
                <w:vertAlign w:val="baseline"/>
                <w:rtl w:val="0"/>
              </w:rPr>
              <w:t xml:space="preserve">03.04.05</w:t>
            </w:r>
          </w:p>
        </w:tc>
        <w:tc>
          <w:tcPr>
            <w:vAlign w:val="top"/>
          </w:tcPr>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27" w:firstLine="0"/>
              <w:jc w:val="left"/>
              <w:rPr>
                <w:rFonts w:ascii="Courier New" w:cs="Courier New" w:eastAsia="Courier New" w:hAnsi="Courier New"/>
                <w:b w:val="0"/>
                <w:bCs w:val="0"/>
                <w:i w:val="0"/>
                <w:iCs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bCs w:val="0"/>
                <w:i w:val="0"/>
                <w:iCs w:val="0"/>
                <w:smallCaps w:val="0"/>
                <w:strike w:val="0"/>
                <w:color w:val="000000"/>
                <w:sz w:val="24"/>
                <w:szCs w:val="24"/>
                <w:u w:val="none"/>
                <w:shd w:fill="auto" w:val="clear"/>
                <w:vertAlign w:val="baseline"/>
                <w:rtl w:val="0"/>
              </w:rPr>
              <w:t xml:space="preserve">30405</w:t>
            </w:r>
          </w:p>
        </w:tc>
      </w:tr>
      <w:tr>
        <w:trPr>
          <w:cantSplit w:val="0"/>
          <w:tblHeader w:val="0"/>
        </w:trPr>
        <w:tc>
          <w:tcPr>
            <w:vAlign w:val="top"/>
          </w:tcPr>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27" w:firstLine="0"/>
              <w:jc w:val="left"/>
              <w:rPr>
                <w:rFonts w:ascii="Courier New" w:cs="Courier New" w:eastAsia="Courier New" w:hAnsi="Courier New"/>
                <w:b w:val="0"/>
                <w:bCs w:val="0"/>
                <w:i w:val="0"/>
                <w:iCs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bCs w:val="0"/>
                <w:i w:val="0"/>
                <w:iCs w:val="0"/>
                <w:smallCaps w:val="0"/>
                <w:strike w:val="0"/>
                <w:color w:val="000000"/>
                <w:sz w:val="24"/>
                <w:szCs w:val="24"/>
                <w:u w:val="none"/>
                <w:shd w:fill="auto" w:val="clear"/>
                <w:vertAlign w:val="baseline"/>
                <w:rtl w:val="0"/>
              </w:rPr>
              <w:t xml:space="preserve">00.00.05</w:t>
            </w:r>
          </w:p>
        </w:tc>
        <w:tc>
          <w:tcPr>
            <w:vAlign w:val="top"/>
          </w:tcPr>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27" w:firstLine="0"/>
              <w:jc w:val="left"/>
              <w:rPr>
                <w:rFonts w:ascii="Courier New" w:cs="Courier New" w:eastAsia="Courier New" w:hAnsi="Courier New"/>
                <w:b w:val="0"/>
                <w:bCs w:val="0"/>
                <w:i w:val="0"/>
                <w:iCs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bCs w:val="0"/>
                <w:i w:val="0"/>
                <w:iCs w:val="0"/>
                <w:smallCaps w:val="0"/>
                <w:strike w:val="0"/>
                <w:color w:val="000000"/>
                <w:sz w:val="24"/>
                <w:szCs w:val="24"/>
                <w:u w:val="none"/>
                <w:shd w:fill="auto" w:val="clear"/>
                <w:vertAlign w:val="baseline"/>
                <w:rtl w:val="0"/>
              </w:rPr>
              <w:t xml:space="preserve">5</w:t>
            </w:r>
          </w:p>
        </w:tc>
      </w:tr>
      <w:tr>
        <w:trPr>
          <w:cantSplit w:val="0"/>
          <w:tblHeader w:val="0"/>
        </w:trPr>
        <w:tc>
          <w:tcPr>
            <w:vAlign w:val="top"/>
          </w:tcPr>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27" w:firstLine="0"/>
              <w:jc w:val="left"/>
              <w:rPr>
                <w:rFonts w:ascii="Courier New" w:cs="Courier New" w:eastAsia="Courier New" w:hAnsi="Courier New"/>
                <w:b w:val="0"/>
                <w:bCs w:val="0"/>
                <w:i w:val="0"/>
                <w:iCs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bCs w:val="0"/>
                <w:i w:val="0"/>
                <w:iCs w:val="0"/>
                <w:smallCaps w:val="0"/>
                <w:strike w:val="0"/>
                <w:color w:val="000000"/>
                <w:sz w:val="24"/>
                <w:szCs w:val="24"/>
                <w:u w:val="none"/>
                <w:shd w:fill="auto" w:val="clear"/>
                <w:vertAlign w:val="baseline"/>
                <w:rtl w:val="0"/>
              </w:rPr>
              <w:t xml:space="preserve">00.00.00</w:t>
            </w:r>
          </w:p>
        </w:tc>
        <w:tc>
          <w:tcPr>
            <w:vAlign w:val="top"/>
          </w:tcPr>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27" w:firstLine="0"/>
              <w:jc w:val="left"/>
              <w:rPr>
                <w:rFonts w:ascii="Courier New" w:cs="Courier New" w:eastAsia="Courier New" w:hAnsi="Courier New"/>
                <w:b w:val="0"/>
                <w:bCs w:val="0"/>
                <w:i w:val="0"/>
                <w:iCs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bCs w:val="0"/>
                <w:i w:val="0"/>
                <w:iCs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(solmun arvo ei voi olla nolla)</w:t>
            </w:r>
            <w:r w:rsidDel="00000000" w:rsidR="00000000" w:rsidRPr="00000000">
              <w:rPr>
                <w:rtl w:val="0"/>
              </w:rPr>
            </w:r>
          </w:p>
        </w:tc>
      </w:tr>
    </w:tbl>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Web-reseptisovelluksissa lääkemääräyksen OID voidaan muodostaa aina yksilöintitunnuksen (sv-numeron) perusteella.</w:t>
      </w:r>
    </w:p>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Koko OID sijoitetaan root-attribuuttiin, ellei HL7n tuleva tietotyyppimääritys muuta edellytä. Mikään OID:n solmuluokista ei saa alkaa nollalla eli esim. y-tunnuksessa ja yksilöintitunnuksessa olevat etunollat poistetaan OID:n muodostuksessa.</w:t>
      </w:r>
    </w:p>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Tällä menetelmällä jokainen erillinen tietojärjestelmä tuottaa varmuudella yksilöllisiä reseptin tunnisteita.</w:t>
      </w:r>
    </w:p>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OID tunnuksen yleisestä muodostamisesta ja esimerkiksi solmuluokista löytyy lisää tietoa THL:n oppaasta ”ISO OID -yksilöintitunnuksen käytön kansalliset periaatteet sosiaali- ja terveysalalla” (Löytyy mm. </w:t>
      </w:r>
      <w:hyperlink r:id="rId7">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https://www.thl.fi/fi/web/tiedonhallinta-sosiaali-ja-terveysalalla/tiedon-ja-vaatimusten-yhdenmukaistaminen/koodistopalvelu/tekniset-ohjeet/oid-yksilointitunnukset</w:t>
        </w:r>
      </w:hyperlink>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Reseptikeskus muodostaa viivakoodin sähköisten lääkemääräysten OID-tunnuksista potilasohjeeseen sekä yhteenvetoon. Jos lääkemääräyksen tunnistetta ei ole luotu kyseisten sääntöjen mukaan, reseptikeskus ei tuota tulosteisiin viivakoodia. Lääkemääräyksen tunnus esitetään viivakoodina seuraavasti:</w:t>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ABBBB BBBBC CCCCDD EEEEE … EEEF</w:t>
      </w:r>
    </w:p>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0"/>
          <w:tab w:val="left" w:leader="none" w:pos="198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Jossa</w:t>
        <w:tab/>
      </w:r>
    </w:p>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w:t>
        <w:tab/>
        <w:t xml:space="preserve">1 = y-tunnus</w:t>
        <w:br w:type="textWrapping"/>
        <w:t xml:space="preserve">2 = yksilöintitunnus (sv-numero) + juokseva numero</w:t>
        <w:br w:type="textWrapping"/>
        <w:t xml:space="preserve">3 = yksilöintitunnus (sv-numero) + päiväys ja kellonaika</w:t>
      </w:r>
    </w:p>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BBBBB</w:t>
        <w:tab/>
        <w:t xml:space="preserve">y-tunnus tai yksilöintitunnus (sv-numero) (8 numeroa, tarvittaessa etunollia)</w:t>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CC</w:t>
        <w:tab/>
        <w:t xml:space="preserve">solmuluokka (5 numeroa, tarvittaessa etunollia)</w:t>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DD </w:t>
        <w:tab/>
        <w:t xml:space="preserve">Antovuoden sarja kahdella merkillä (2007 = 07)</w:t>
      </w:r>
    </w:p>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EEEE...</w:t>
        <w:tab/>
        <w:t xml:space="preserve">Juokseva numero (37 merkkiä) tai antopäivä ja kellonaika (10 merkkiä) muodossa KKPPTTMMSS</w:t>
      </w:r>
    </w:p>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 xml:space="preserve">Tämä kenttä täytetään etunollilla jotta merkkijono on kokonaisuudessaan aina 54 merkkiä pitkä (A, B, C, D, E ja F pituudet yhteensä)</w:t>
      </w:r>
    </w:p>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0" w:right="0" w:hanging="108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F</w:t>
        <w:tab/>
        <w:t xml:space="preserve">Tarkistemerkki kuten viitepankkisiirrossa (aina viimeinen merkki)</w:t>
      </w:r>
    </w:p>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Viivakoodi muodostetaan Finanssialan keskusliiton kuvaamaa viivakoodistandardia mukaillen siten, että yllä mainittu numerosarja sijoitetaan sellaisenaan alku- ja loppumerkkien väliin.</w:t>
      </w:r>
    </w:p>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Muodostetulle viivakoodille pitää päteä seuraavat säännöt:</w:t>
      </w:r>
    </w:p>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Yleiset ehdot:</w:t>
      </w:r>
      <w:r w:rsidDel="00000000" w:rsidR="00000000" w:rsidRPr="00000000">
        <w:rPr>
          <w:rtl w:val="0"/>
        </w:rPr>
      </w:r>
    </w:p>
    <w:p w:rsidR="00000000" w:rsidDel="00000000" w:rsidP="00000000" w:rsidRDefault="00000000" w:rsidRPr="00000000" w14:paraId="000001B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Solmujen lukumäärän oltava 8, 10 tai 11</w:t>
      </w:r>
    </w:p>
    <w:p w:rsidR="00000000" w:rsidDel="00000000" w:rsidP="00000000" w:rsidRDefault="00000000" w:rsidRPr="00000000" w14:paraId="000001B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 solmun oltava "1"</w:t>
      </w:r>
    </w:p>
    <w:p w:rsidR="00000000" w:rsidDel="00000000" w:rsidP="00000000" w:rsidRDefault="00000000" w:rsidRPr="00000000" w14:paraId="000001B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 solmun oltava "2"</w:t>
      </w:r>
    </w:p>
    <w:p w:rsidR="00000000" w:rsidDel="00000000" w:rsidP="00000000" w:rsidRDefault="00000000" w:rsidRPr="00000000" w14:paraId="000001B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 solmun oltava "246"</w:t>
      </w:r>
    </w:p>
    <w:p w:rsidR="00000000" w:rsidDel="00000000" w:rsidP="00000000" w:rsidRDefault="00000000" w:rsidRPr="00000000" w14:paraId="000001B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 solmun oltava joko "10" tai "537"</w:t>
      </w:r>
    </w:p>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Jos 4. solmu on "10”:</w:t>
      </w:r>
      <w:r w:rsidDel="00000000" w:rsidR="00000000" w:rsidRPr="00000000">
        <w:rPr>
          <w:rtl w:val="0"/>
        </w:rPr>
      </w:r>
    </w:p>
    <w:p w:rsidR="00000000" w:rsidDel="00000000" w:rsidP="00000000" w:rsidRDefault="00000000" w:rsidRPr="00000000" w14:paraId="000001B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Solmujen lukumäärän oltava 8  </w:t>
      </w:r>
    </w:p>
    <w:p w:rsidR="00000000" w:rsidDel="00000000" w:rsidP="00000000" w:rsidRDefault="00000000" w:rsidRPr="00000000" w14:paraId="000001B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5. solmun oltava 2-8 numeroa (käytetään viivakoodissa y-tunnuksena)</w:t>
      </w:r>
    </w:p>
    <w:p w:rsidR="00000000" w:rsidDel="00000000" w:rsidP="00000000" w:rsidRDefault="00000000" w:rsidRPr="00000000" w14:paraId="000001B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6. solmun oltava ”93” tai "93xxx" jossa xxx on generaattorin tunniste 001, 002 jne (käytetään viivakoodissa solmuluokkana) </w:t>
      </w:r>
    </w:p>
    <w:p w:rsidR="00000000" w:rsidDel="00000000" w:rsidP="00000000" w:rsidRDefault="00000000" w:rsidRPr="00000000" w14:paraId="000001B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7. solmun oltava 4 numeroa (kahta viimeistä numeroa käytetään viivakoodissa antovuoden sarjana)</w:t>
      </w:r>
    </w:p>
    <w:p w:rsidR="00000000" w:rsidDel="00000000" w:rsidP="00000000" w:rsidRDefault="00000000" w:rsidRPr="00000000" w14:paraId="000001C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8. solmun oltava 1-37 numeroa (käytetään viivakoodissa juoksevana numerona)</w:t>
      </w:r>
    </w:p>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Jos 4. solmu on "537":</w:t>
      </w:r>
      <w:r w:rsidDel="00000000" w:rsidR="00000000" w:rsidRPr="00000000">
        <w:rPr>
          <w:rtl w:val="0"/>
        </w:rPr>
      </w:r>
    </w:p>
    <w:p w:rsidR="00000000" w:rsidDel="00000000" w:rsidP="00000000" w:rsidRDefault="00000000" w:rsidRPr="00000000" w14:paraId="000001C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Solmujen lukumäärän oltava 10 tai 11</w:t>
      </w:r>
    </w:p>
    <w:p w:rsidR="00000000" w:rsidDel="00000000" w:rsidP="00000000" w:rsidRDefault="00000000" w:rsidRPr="00000000" w14:paraId="000001C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5. solmun oltava "25"</w:t>
      </w:r>
    </w:p>
    <w:p w:rsidR="00000000" w:rsidDel="00000000" w:rsidP="00000000" w:rsidRDefault="00000000" w:rsidRPr="00000000" w14:paraId="000001C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6. solmun oltava "1"</w:t>
        <w:tab/>
      </w:r>
    </w:p>
    <w:p w:rsidR="00000000" w:rsidDel="00000000" w:rsidP="00000000" w:rsidRDefault="00000000" w:rsidRPr="00000000" w14:paraId="000001C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7. solmun oltava 1-8 numeroa (käytetään viivakoodissa yksilöintitunnuksena (sv-numerona))</w:t>
      </w:r>
    </w:p>
    <w:p w:rsidR="00000000" w:rsidDel="00000000" w:rsidP="00000000" w:rsidRDefault="00000000" w:rsidRPr="00000000" w14:paraId="000001C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8. solmun oltava ”93” (käytetään viivakoodissa solmuluokkana) </w:t>
      </w:r>
    </w:p>
    <w:p w:rsidR="00000000" w:rsidDel="00000000" w:rsidP="00000000" w:rsidRDefault="00000000" w:rsidRPr="00000000" w14:paraId="000001C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 solmun oltava 4 numeroa (kahta viimeistä numeroa käytetään viivakoodissa antovuoden sarjana)</w:t>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Jos 4. solmu on "537" ja solmujen lukumäärä on 10:</w:t>
      </w:r>
      <w:r w:rsidDel="00000000" w:rsidR="00000000" w:rsidRPr="00000000">
        <w:rPr>
          <w:rtl w:val="0"/>
        </w:rPr>
      </w:r>
    </w:p>
    <w:p w:rsidR="00000000" w:rsidDel="00000000" w:rsidP="00000000" w:rsidRDefault="00000000" w:rsidRPr="00000000" w14:paraId="000001C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 solmun oltava 1-37 numeroa (käytetään viivakoodissa juoksevana numerona)</w:t>
      </w:r>
    </w:p>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Jos 4. solmu on "537" ja solmujen lukumäärä on 11:</w:t>
      </w:r>
      <w:r w:rsidDel="00000000" w:rsidR="00000000" w:rsidRPr="00000000">
        <w:rPr>
          <w:rtl w:val="0"/>
        </w:rPr>
      </w:r>
    </w:p>
    <w:p w:rsidR="00000000" w:rsidDel="00000000" w:rsidP="00000000" w:rsidRDefault="00000000" w:rsidRPr="00000000" w14:paraId="000001C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 solmun oltava 3-4 numeroa (käytetään viivakoodissa antopäivänä) </w:t>
      </w:r>
    </w:p>
    <w:p w:rsidR="00000000" w:rsidDel="00000000" w:rsidP="00000000" w:rsidRDefault="00000000" w:rsidRPr="00000000" w14:paraId="000001C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 solmun oltava 1-6 numeroa (käytetään viivakoodissa kellonaikana)</w:t>
      </w:r>
    </w:p>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6vzq39p2z0a3" w:id="7"/>
      <w:bookmarkEnd w:id="7"/>
      <w:r w:rsidDel="00000000" w:rsidR="00000000" w:rsidRPr="00000000">
        <w:rPr>
          <w:rtl w:val="0"/>
        </w:rPr>
      </w:r>
    </w:p>
    <w:p w:rsidR="00000000" w:rsidDel="00000000" w:rsidP="00000000" w:rsidRDefault="00000000" w:rsidRPr="00000000" w14:paraId="000001CF">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120" w:line="240" w:lineRule="auto"/>
        <w:ind w:left="576" w:right="0" w:hanging="576"/>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code – Dokumentin tyyppi</w:t>
      </w:r>
    </w:p>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Tämä elementti määrittelee, mikä dokumentti on kyseessä. Käytettävä koodisto on 1.2.246.537.5.40105 Reseptisanoman tyyppi. Koodiston arvojoukko on kuvattu Lääkemääräyksen sanomat CDA R2-rakenteena dokumentissa luvussa 2.1.</w:t>
      </w:r>
    </w:p>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prmrud7j894o" w:id="8"/>
      <w:bookmarkEnd w:id="8"/>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Ajantasaiset koodistot löytyvät kansalliselta koodistopalvelimelta.</w:t>
      </w:r>
    </w:p>
    <w:p w:rsidR="00000000" w:rsidDel="00000000" w:rsidP="00000000" w:rsidRDefault="00000000" w:rsidRPr="00000000" w14:paraId="000001D3">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120" w:line="240" w:lineRule="auto"/>
        <w:ind w:left="578" w:right="0" w:hanging="578"/>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effectiveTime – Asiakirjan luontiaika (pakollinen)</w:t>
      </w:r>
    </w:p>
    <w:p w:rsidR="00000000" w:rsidDel="00000000" w:rsidP="00000000" w:rsidRDefault="00000000" w:rsidRPr="00000000" w14:paraId="000001D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Asiakirjan luontiaikaa kuvaa effectiveTime-elementti. Luontiajankohta tarkoittaa nimenomaan asiakirjan luontiajankohtaa, eikä välttämättä ole sama kuin lääkemääräyksen määräyspäivä tai toimituksen toimituspäivä. Aika ilmoitetaan sekunnin tarkkuudella.</w:t>
      </w:r>
    </w:p>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r6fwrwtempim" w:id="9"/>
      <w:bookmarkEnd w:id="9"/>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Aikavyöhyketieto otetaan vaiheittain käyttöön myöhemmin, ks. määrittelydokumentti HL7-Finland – Tietotyypit HL7 Kanta.fi-sivustolla.</w:t>
      </w:r>
    </w:p>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2ejv7hrg5o4w" w:id="10"/>
      <w:bookmarkEnd w:id="10"/>
      <w:r w:rsidDel="00000000" w:rsidR="00000000" w:rsidRPr="00000000">
        <w:rPr>
          <w:rtl w:val="0"/>
        </w:rPr>
      </w:r>
    </w:p>
    <w:p w:rsidR="00000000" w:rsidDel="00000000" w:rsidP="00000000" w:rsidRDefault="00000000" w:rsidRPr="00000000" w14:paraId="000001D9">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120" w:line="240" w:lineRule="auto"/>
        <w:ind w:left="576" w:right="0" w:hanging="576"/>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setId – Alkuperäisen asiakirjan yksilöintitunnus (pakollinen)</w:t>
      </w:r>
    </w:p>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Pakollinen elementti setId kuvaa alkuperäisen dokumentin yksilöintitunnuksen. </w:t>
      </w:r>
    </w:p>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Kun dokumentin versionumero on 1, on setId aina sama kuin asiakirjan yksilöintitunnus (id). Tunnus pysyy samana kaikissa alkuperäisen dokumentin versioissa, jolloin dokumentin tunnus (id) ja versionumero (versionNumber) muuttuu ja setId viittaa aina alkuperäisen dokumenttiin. </w:t>
      </w:r>
    </w:p>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ca5cu1p4og59" w:id="11"/>
      <w:bookmarkEnd w:id="11"/>
      <w:r w:rsidDel="00000000" w:rsidR="00000000" w:rsidRPr="00000000">
        <w:rPr>
          <w:rtl w:val="0"/>
        </w:rPr>
      </w:r>
    </w:p>
    <w:p w:rsidR="00000000" w:rsidDel="00000000" w:rsidP="00000000" w:rsidRDefault="00000000" w:rsidRPr="00000000" w14:paraId="000001DE">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120" w:line="240" w:lineRule="auto"/>
        <w:ind w:left="576" w:right="0" w:hanging="576"/>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versionNumber – versionumero</w:t>
      </w:r>
    </w:p>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Asiakirjan versionumero tuodaan elementissä versionNumber. Versionumero alkaa numerosta 1 ja kasvaa aina yhdellä jokaisen korjauksen yhteydessä setId:n säilyessä samana. Myös mitätöitäessä muodostuu uusi versio. Asiakirjan elinkaari saadaan poimimalla reseptikeskuksesta asiakirja setId:llä, jolloin saadaan kaikki asiakirjan versiot ehyenä sarjana.</w:t>
      </w:r>
    </w:p>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Uusi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versio</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syntyy lääkemääräyksen ja toimituksen korjauksessa ja mitätöinnissä sekä purettaessa lukitus, varaus ja annosjakeluvaraus sekä uusimispyynnön vastauksessa. Muutoin syntyy aina uusi dokumentti, jolla on uusi id, setId ja versionumero on 1.</w:t>
      </w:r>
    </w:p>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s6p9j5i59p0f" w:id="12"/>
      <w:bookmarkEnd w:id="12"/>
      <w:r w:rsidDel="00000000" w:rsidR="00000000" w:rsidRPr="00000000">
        <w:rPr>
          <w:rtl w:val="0"/>
        </w:rPr>
      </w:r>
    </w:p>
    <w:p w:rsidR="00000000" w:rsidDel="00000000" w:rsidP="00000000" w:rsidRDefault="00000000" w:rsidRPr="00000000" w14:paraId="000001E4">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120" w:line="240" w:lineRule="auto"/>
        <w:ind w:left="576" w:right="0" w:hanging="576"/>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recordTarget – Asiakirjan kohde</w:t>
      </w:r>
    </w:p>
    <w:p w:rsidR="00000000" w:rsidDel="00000000" w:rsidP="00000000" w:rsidRDefault="00000000" w:rsidRPr="00000000" w14:paraId="000001E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4"/>
        <w:tblW w:w="856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02"/>
        <w:gridCol w:w="1576"/>
        <w:gridCol w:w="4190"/>
        <w:tblGridChange w:id="0">
          <w:tblGrid>
            <w:gridCol w:w="2802"/>
            <w:gridCol w:w="1576"/>
            <w:gridCol w:w="4190"/>
          </w:tblGrid>
        </w:tblGridChange>
      </w:tblGrid>
      <w:tr>
        <w:trPr>
          <w:cantSplit w:val="0"/>
          <w:tblHeader w:val="1"/>
        </w:trPr>
        <w:tc>
          <w:tcPr>
            <w:shd w:fill="e6e6e6" w:val="clear"/>
            <w:vAlign w:val="top"/>
          </w:tcPr>
          <w:p w:rsidR="00000000" w:rsidDel="00000000" w:rsidP="00000000" w:rsidRDefault="00000000" w:rsidRPr="00000000" w14:paraId="000001E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Elementti</w:t>
            </w:r>
            <w:r w:rsidDel="00000000" w:rsidR="00000000" w:rsidRPr="00000000">
              <w:rPr>
                <w:rtl w:val="0"/>
              </w:rPr>
            </w:r>
          </w:p>
        </w:tc>
        <w:tc>
          <w:tcPr>
            <w:shd w:fill="e6e6e6" w:val="clear"/>
            <w:vAlign w:val="top"/>
          </w:tcPr>
          <w:p w:rsidR="00000000" w:rsidDel="00000000" w:rsidP="00000000" w:rsidRDefault="00000000" w:rsidRPr="00000000" w14:paraId="000001E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Pakollisuus</w:t>
            </w:r>
            <w:r w:rsidDel="00000000" w:rsidR="00000000" w:rsidRPr="00000000">
              <w:rPr>
                <w:rtl w:val="0"/>
              </w:rPr>
            </w:r>
          </w:p>
        </w:tc>
        <w:tc>
          <w:tcPr>
            <w:shd w:fill="e6e6e6" w:val="clear"/>
            <w:vAlign w:val="top"/>
          </w:tcPr>
          <w:p w:rsidR="00000000" w:rsidDel="00000000" w:rsidP="00000000" w:rsidRDefault="00000000" w:rsidRPr="00000000" w14:paraId="000001E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Tietosisältö</w:t>
            </w:r>
            <w:r w:rsidDel="00000000" w:rsidR="00000000" w:rsidRPr="00000000">
              <w:rPr>
                <w:rtl w:val="0"/>
              </w:rPr>
            </w:r>
          </w:p>
        </w:tc>
      </w:tr>
      <w:tr>
        <w:trPr>
          <w:cantSplit w:val="0"/>
          <w:tblHeader w:val="0"/>
        </w:trPr>
        <w:tc>
          <w:tcPr>
            <w:tcBorders>
              <w:bottom w:color="000000" w:space="0" w:sz="4" w:val="single"/>
            </w:tcBorders>
            <w:vAlign w:val="top"/>
          </w:tcPr>
          <w:p w:rsidR="00000000" w:rsidDel="00000000" w:rsidP="00000000" w:rsidRDefault="00000000" w:rsidRPr="00000000" w14:paraId="000001E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id</w:t>
            </w:r>
          </w:p>
        </w:tc>
        <w:tc>
          <w:tcPr>
            <w:tcBorders>
              <w:bottom w:color="000000" w:space="0" w:sz="4" w:val="single"/>
            </w:tcBorders>
            <w:vAlign w:val="top"/>
          </w:tcPr>
          <w:p w:rsidR="00000000" w:rsidDel="00000000" w:rsidP="00000000" w:rsidRDefault="00000000" w:rsidRPr="00000000" w14:paraId="000001E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 jos potilaalla on virallinen henkilötunnus</w:t>
            </w:r>
          </w:p>
        </w:tc>
        <w:tc>
          <w:tcPr>
            <w:tcBorders>
              <w:bottom w:color="000000" w:space="0" w:sz="4" w:val="single"/>
            </w:tcBorders>
            <w:vAlign w:val="top"/>
          </w:tcPr>
          <w:p w:rsidR="00000000" w:rsidDel="00000000" w:rsidP="00000000" w:rsidRDefault="00000000" w:rsidRPr="00000000" w14:paraId="000001E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Potilaan henkilötunnus </w:t>
            </w:r>
          </w:p>
          <w:p w:rsidR="00000000" w:rsidDel="00000000" w:rsidP="00000000" w:rsidRDefault="00000000" w:rsidRPr="00000000" w14:paraId="000001E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Väliaikaisia tai järjestelmän itse luomia henkilötunnuksia ei saa käyttää.</w:t>
            </w:r>
          </w:p>
        </w:tc>
      </w:tr>
      <w:tr>
        <w:trPr>
          <w:cantSplit w:val="0"/>
          <w:tblHeader w:val="0"/>
        </w:trPr>
        <w:tc>
          <w:tcPr>
            <w:shd w:fill="bfbfbf" w:val="clear"/>
            <w:vAlign w:val="top"/>
          </w:tcPr>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name</w:t>
            </w:r>
          </w:p>
        </w:tc>
        <w:tc>
          <w:tcPr>
            <w:shd w:fill="bfbfbf" w:val="clear"/>
            <w:vAlign w:val="top"/>
          </w:tcPr>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bfbfbf" w:val="clear"/>
            <w:vAlign w:val="top"/>
          </w:tcPr>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Potilaan nimi</w:t>
            </w:r>
          </w:p>
        </w:tc>
      </w:tr>
      <w:tr>
        <w:trPr>
          <w:cantSplit w:val="0"/>
          <w:tblHeader w:val="0"/>
        </w:trPr>
        <w:tc>
          <w:tcPr>
            <w:vAlign w:val="top"/>
          </w:tcPr>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given</w:t>
            </w:r>
          </w:p>
        </w:tc>
        <w:tc>
          <w:tcPr>
            <w:vAlign w:val="top"/>
          </w:tcPr>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Potilaan etunimi</w:t>
            </w:r>
          </w:p>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Etunimet luetellaan omissa given elementeissään. Kutsumanimi erotetaan qualifier="CL"&gt; attribuutilla.</w:t>
            </w:r>
          </w:p>
        </w:tc>
      </w:tr>
      <w:tr>
        <w:trPr>
          <w:cantSplit w:val="0"/>
          <w:tblHeader w:val="0"/>
        </w:trPr>
        <w:tc>
          <w:tcPr>
            <w:vAlign w:val="top"/>
          </w:tcPr>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prefix</w:t>
            </w:r>
          </w:p>
        </w:tc>
        <w:tc>
          <w:tcPr>
            <w:vAlign w:val="top"/>
          </w:tcPr>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Aatelisarvoa kuvaava nimen osa ilmaistaan etuliitteellä. Mikäli järjestelmässä ei ole eroteltuna aatelisarvoa, se voidaan esittää myös family elementissä sukunimen kanssa. Samoin Suomessa on sallittua esittää myös muut nimen etuliitteet NB qualifierilla, mikäli järjestelmässä ei ole eroteltuna.</w:t>
            </w:r>
          </w:p>
        </w:tc>
      </w:tr>
      <w:tr>
        <w:trPr>
          <w:cantSplit w:val="0"/>
          <w:tblHeader w:val="0"/>
        </w:trPr>
        <w:tc>
          <w:tcPr>
            <w:vAlign w:val="top"/>
          </w:tcPr>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family</w:t>
            </w:r>
          </w:p>
        </w:tc>
        <w:tc>
          <w:tcPr>
            <w:vAlign w:val="top"/>
          </w:tcPr>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Potilaan sukunimi</w:t>
            </w:r>
          </w:p>
        </w:tc>
      </w:tr>
      <w:tr>
        <w:trPr>
          <w:cantSplit w:val="0"/>
          <w:tblHeader w:val="0"/>
        </w:trPr>
        <w:tc>
          <w:tcPr>
            <w:vAlign w:val="top"/>
          </w:tcPr>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administrativeGenderCode</w:t>
            </w:r>
          </w:p>
        </w:tc>
        <w:tc>
          <w:tcPr>
            <w:vAlign w:val="top"/>
          </w:tcPr>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Potilaan sukupuoli</w:t>
            </w:r>
          </w:p>
        </w:tc>
      </w:tr>
      <w:tr>
        <w:trPr>
          <w:cantSplit w:val="0"/>
          <w:tblHeader w:val="0"/>
        </w:trPr>
        <w:tc>
          <w:tcPr>
            <w:vAlign w:val="top"/>
          </w:tcPr>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birthTime</w:t>
            </w:r>
          </w:p>
        </w:tc>
        <w:tc>
          <w:tcPr>
            <w:vAlign w:val="top"/>
          </w:tcPr>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Potilaan syntymäaika</w:t>
            </w:r>
          </w:p>
        </w:tc>
      </w:tr>
    </w:tbl>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RecordTarget-elementissä kuvataan potilas, jonka asiakirjasta on kyse. Potilaan nimi ja syntymäaika on aina annettava.</w:t>
      </w:r>
    </w:p>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Henkilön matkapuhelinnumero voidaan tarvittaessa esittää uusimispyyntöasiakirjassa telecom-elementillä.</w:t>
      </w:r>
    </w:p>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recordTarget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patientRole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Potilaan henkilötunnus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id</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extension</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030875-999Y</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root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1.2.246.21</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patient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Potilaan nimi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ff"/>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given</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Jaakko</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given</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ff"/>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ab/>
        <w:tab/>
        <w:tab/>
        <w:tab/>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given</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Teppo</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given</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ff"/>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ab/>
        <w:tab/>
        <w:tab/>
        <w:tab/>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given</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qualifier</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CL</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Teppo</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given</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ab/>
        <w:tab/>
        <w:tab/>
        <w:tab/>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prefix </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qualifier</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NB</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von</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prefix</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family</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Potilas</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family</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Potilaan sukupuoli, koodiston arvot:1=mies, 2=nainen, 0=tuntematon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ff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administrativeGenderCode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52" w:right="0" w:firstLine="283.9999999999999"/>
        <w:jc w:val="left"/>
        <w:rPr>
          <w:rFonts w:ascii="Times New Roman" w:cs="Times New Roman" w:eastAsia="Times New Roman" w:hAnsi="Times New Roman"/>
          <w:b w:val="0"/>
          <w:bCs w:val="0"/>
          <w:i w:val="0"/>
          <w:iCs w:val="0"/>
          <w:smallCaps w:val="0"/>
          <w:strike w:val="0"/>
          <w:color w:val="ff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52" w:right="0" w:firstLine="283.9999999999999"/>
        <w:jc w:val="left"/>
        <w:rPr>
          <w:rFonts w:ascii="Times New Roman" w:cs="Times New Roman" w:eastAsia="Times New Roman" w:hAnsi="Times New Roman"/>
          <w:b w:val="0"/>
          <w:bCs w:val="0"/>
          <w:i w:val="0"/>
          <w:iCs w:val="0"/>
          <w:smallCaps w:val="0"/>
          <w:strike w:val="0"/>
          <w:color w:val="ff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1.2.246.537.5.1.1997</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52" w:right="0" w:firstLine="283.9999999999999"/>
        <w:jc w:val="left"/>
        <w:rPr>
          <w:rFonts w:ascii="Times New Roman" w:cs="Times New Roman" w:eastAsia="Times New Roman" w:hAnsi="Times New Roman"/>
          <w:b w:val="0"/>
          <w:bCs w:val="0"/>
          <w:i w:val="0"/>
          <w:iCs w:val="0"/>
          <w:smallCaps w:val="0"/>
          <w:strike w:val="0"/>
          <w:color w:val="ff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AR/YDIN - Sukupuoli</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w:t>
      </w:r>
    </w:p>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52" w:right="0" w:firstLine="283.9999999999999"/>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displayName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mies</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Potilaan syntymäaika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birthTime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19750803</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patient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patientRole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recordTarget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c35jxybzm4t5" w:id="13"/>
      <w:bookmarkEnd w:id="13"/>
      <w:r w:rsidDel="00000000" w:rsidR="00000000" w:rsidRPr="00000000">
        <w:rPr>
          <w:rtl w:val="0"/>
        </w:rPr>
      </w:r>
    </w:p>
    <w:p w:rsidR="00000000" w:rsidDel="00000000" w:rsidP="00000000" w:rsidRDefault="00000000" w:rsidRPr="00000000" w14:paraId="0000021F">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120" w:line="240" w:lineRule="auto"/>
        <w:ind w:left="576" w:right="0" w:hanging="576"/>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author</w:t>
      </w:r>
    </w:p>
    <w:p w:rsidR="00000000" w:rsidDel="00000000" w:rsidP="00000000" w:rsidRDefault="00000000" w:rsidRPr="00000000" w14:paraId="0000022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2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Henkilön tiedot</w:t>
      </w:r>
    </w:p>
    <w:p w:rsidR="00000000" w:rsidDel="00000000" w:rsidP="00000000" w:rsidRDefault="00000000" w:rsidRPr="00000000" w14:paraId="0000022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5"/>
        <w:tblW w:w="856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88"/>
        <w:gridCol w:w="1390"/>
        <w:gridCol w:w="4490"/>
        <w:tblGridChange w:id="0">
          <w:tblGrid>
            <w:gridCol w:w="2688"/>
            <w:gridCol w:w="1390"/>
            <w:gridCol w:w="4490"/>
          </w:tblGrid>
        </w:tblGridChange>
      </w:tblGrid>
      <w:tr>
        <w:trPr>
          <w:cantSplit w:val="1"/>
          <w:tblHeader w:val="0"/>
        </w:trPr>
        <w:tc>
          <w:tcPr>
            <w:shd w:fill="e6e6e6" w:val="clear"/>
            <w:vAlign w:val="top"/>
          </w:tcPr>
          <w:p w:rsidR="00000000" w:rsidDel="00000000" w:rsidP="00000000" w:rsidRDefault="00000000" w:rsidRPr="00000000" w14:paraId="0000022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Elementti</w:t>
            </w:r>
            <w:r w:rsidDel="00000000" w:rsidR="00000000" w:rsidRPr="00000000">
              <w:rPr>
                <w:rtl w:val="0"/>
              </w:rPr>
            </w:r>
          </w:p>
        </w:tc>
        <w:tc>
          <w:tcPr>
            <w:shd w:fill="e6e6e6" w:val="clear"/>
            <w:vAlign w:val="top"/>
          </w:tcPr>
          <w:p w:rsidR="00000000" w:rsidDel="00000000" w:rsidP="00000000" w:rsidRDefault="00000000" w:rsidRPr="00000000" w14:paraId="0000022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Pakollisuus</w:t>
            </w:r>
            <w:r w:rsidDel="00000000" w:rsidR="00000000" w:rsidRPr="00000000">
              <w:rPr>
                <w:rtl w:val="0"/>
              </w:rPr>
            </w:r>
          </w:p>
        </w:tc>
        <w:tc>
          <w:tcPr>
            <w:shd w:fill="e6e6e6" w:val="clear"/>
            <w:vAlign w:val="top"/>
          </w:tcPr>
          <w:p w:rsidR="00000000" w:rsidDel="00000000" w:rsidP="00000000" w:rsidRDefault="00000000" w:rsidRPr="00000000" w14:paraId="0000022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Pakollisuusehto ja lisätiedot</w:t>
            </w:r>
            <w:r w:rsidDel="00000000" w:rsidR="00000000" w:rsidRPr="00000000">
              <w:rPr>
                <w:rtl w:val="0"/>
              </w:rPr>
            </w:r>
          </w:p>
        </w:tc>
      </w:tr>
      <w:tr>
        <w:trPr>
          <w:cantSplit w:val="1"/>
          <w:tblHeader w:val="0"/>
        </w:trPr>
        <w:tc>
          <w:tcPr>
            <w:vAlign w:val="top"/>
          </w:tcPr>
          <w:p w:rsidR="00000000" w:rsidDel="00000000" w:rsidP="00000000" w:rsidRDefault="00000000" w:rsidRPr="00000000" w14:paraId="0000022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functionCode</w:t>
            </w:r>
          </w:p>
        </w:tc>
        <w:tc>
          <w:tcPr>
            <w:vAlign w:val="top"/>
          </w:tcPr>
          <w:p w:rsidR="00000000" w:rsidDel="00000000" w:rsidP="00000000" w:rsidRDefault="00000000" w:rsidRPr="00000000" w14:paraId="0000022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EP</w:t>
            </w:r>
          </w:p>
        </w:tc>
        <w:tc>
          <w:tcPr>
            <w:vAlign w:val="top"/>
          </w:tcPr>
          <w:p w:rsidR="00000000" w:rsidDel="00000000" w:rsidP="00000000" w:rsidRDefault="00000000" w:rsidRPr="00000000" w14:paraId="0000022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Ammattihenkilön rooli </w:t>
            </w:r>
          </w:p>
          <w:p w:rsidR="00000000" w:rsidDel="00000000" w:rsidP="00000000" w:rsidRDefault="00000000" w:rsidRPr="00000000" w14:paraId="0000022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2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Pakollinen lääkemääräyksessä ja toimituksessa sekä näiden korjauksissa ja mitätöinneissä</w:t>
            </w:r>
          </w:p>
          <w:p w:rsidR="00000000" w:rsidDel="00000000" w:rsidP="00000000" w:rsidRDefault="00000000" w:rsidRPr="00000000" w14:paraId="0000022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2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Ammattihenkilön rooli ilmoitetaan koodiston 1.2.246.537.5.40006.2003 eArkisto - tekninen CDA R2 henkilötarkennin 2009 mukaisena arvona. </w:t>
            </w:r>
          </w:p>
          <w:p w:rsidR="00000000" w:rsidDel="00000000" w:rsidP="00000000" w:rsidRDefault="00000000" w:rsidRPr="00000000" w14:paraId="0000022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2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Alkuperäinen lääkkeen määrääjä: code="LAL" </w:t>
            </w:r>
          </w:p>
          <w:p w:rsidR="00000000" w:rsidDel="00000000" w:rsidP="00000000" w:rsidRDefault="00000000" w:rsidRPr="00000000" w14:paraId="0000022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Toimituksen tekijä: code=”LTE”</w:t>
            </w:r>
          </w:p>
          <w:p w:rsidR="00000000" w:rsidDel="00000000" w:rsidP="00000000" w:rsidRDefault="00000000" w:rsidRPr="00000000" w14:paraId="0000023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kyseessä on korjaus tai mitätöinti, author-elementti toistuu korjaajan tai mitätöijän tiedoille</w:t>
            </w:r>
          </w:p>
          <w:p w:rsidR="00000000" w:rsidDel="00000000" w:rsidP="00000000" w:rsidRDefault="00000000" w:rsidRPr="00000000" w14:paraId="0000023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korjaajalle code=”KOR”</w:t>
            </w:r>
          </w:p>
          <w:p w:rsidR="00000000" w:rsidDel="00000000" w:rsidP="00000000" w:rsidRDefault="00000000" w:rsidRPr="00000000" w14:paraId="0000023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mitätöijälle code= ”MIT”</w:t>
            </w:r>
          </w:p>
          <w:p w:rsidR="00000000" w:rsidDel="00000000" w:rsidP="00000000" w:rsidRDefault="00000000" w:rsidRPr="00000000" w14:paraId="000002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kyseessä on apteekin tallentama paperi- tai puhelinlääkemääräys, author-elementti toistuu kirjaajan tiedoille.</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Kirjaajalle</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code=”KIR”.</w:t>
            </w:r>
          </w:p>
          <w:p w:rsidR="00000000" w:rsidDel="00000000" w:rsidP="00000000" w:rsidRDefault="00000000" w:rsidRPr="00000000" w14:paraId="000002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23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3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siis kyse on lääkemääräyksen mitätöinnistä tai korjauksesta, toisessa author-elementissä on ”LAL” ja toisessa ”MIT” tai ”KOR”. </w:t>
            </w:r>
          </w:p>
          <w:p w:rsidR="00000000" w:rsidDel="00000000" w:rsidP="00000000" w:rsidRDefault="00000000" w:rsidRPr="00000000" w14:paraId="0000023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taas kyse on lääketoimituksen mitätöinnistä tai korjauksesta, toisessa author-elementissä on ”LTE” ja toisessa ”MIT” tai ”KOR.”</w:t>
            </w:r>
          </w:p>
          <w:p w:rsidR="00000000" w:rsidDel="00000000" w:rsidP="00000000" w:rsidRDefault="00000000" w:rsidRPr="00000000" w14:paraId="0000023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3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Jos lääkemääräystä tai toimitusta on korjattu ja/tai mitätöity useampia kertoja, ilmoitetaan lääkemääräyksen/toimituksen korjauksessa/mitätöinnissä vain alkuperäisen version ja kyseisen version laatija. Lisäksi apteekin tallentamassa lääkemääräyksessä on näissäkin tilanteissa lääkemääräyksen kirjaajan tiedot (KIR).</w:t>
            </w:r>
          </w:p>
        </w:tc>
      </w:tr>
      <w:tr>
        <w:trPr>
          <w:cantSplit w:val="1"/>
          <w:tblHeader w:val="0"/>
        </w:trPr>
        <w:tc>
          <w:tcPr>
            <w:tcBorders>
              <w:bottom w:color="000000" w:space="0" w:sz="4" w:val="single"/>
            </w:tcBorders>
            <w:vAlign w:val="top"/>
          </w:tcPr>
          <w:p w:rsidR="00000000" w:rsidDel="00000000" w:rsidP="00000000" w:rsidRDefault="00000000" w:rsidRPr="00000000" w14:paraId="000002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time</w:t>
            </w:r>
          </w:p>
        </w:tc>
        <w:tc>
          <w:tcPr>
            <w:tcBorders>
              <w:bottom w:color="000000" w:space="0" w:sz="4" w:val="single"/>
            </w:tcBorders>
            <w:vAlign w:val="top"/>
          </w:tcPr>
          <w:p w:rsidR="00000000" w:rsidDel="00000000" w:rsidP="00000000" w:rsidRDefault="00000000" w:rsidRPr="00000000" w14:paraId="000002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2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Time elementissä voidaan välittää ammattihenkilön kirjautumisaika, tieto ei ole pakollinen.</w:t>
            </w:r>
          </w:p>
        </w:tc>
      </w:tr>
      <w:tr>
        <w:trPr>
          <w:cantSplit w:val="1"/>
          <w:tblHeader w:val="0"/>
        </w:trPr>
        <w:tc>
          <w:tcPr>
            <w:shd w:fill="bfbfbf" w:val="clear"/>
            <w:vAlign w:val="top"/>
          </w:tcPr>
          <w:p w:rsidR="00000000" w:rsidDel="00000000" w:rsidP="00000000" w:rsidRDefault="00000000" w:rsidRPr="00000000" w14:paraId="000002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assignedAuthor</w:t>
            </w:r>
          </w:p>
        </w:tc>
        <w:tc>
          <w:tcPr>
            <w:shd w:fill="bfbfbf" w:val="clear"/>
            <w:vAlign w:val="top"/>
          </w:tcPr>
          <w:p w:rsidR="00000000" w:rsidDel="00000000" w:rsidP="00000000" w:rsidRDefault="00000000" w:rsidRPr="00000000" w14:paraId="000002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bfbfbf" w:val="clear"/>
            <w:vAlign w:val="top"/>
          </w:tcPr>
          <w:p w:rsidR="00000000" w:rsidDel="00000000" w:rsidP="00000000" w:rsidRDefault="00000000" w:rsidRPr="00000000" w14:paraId="000002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1"/>
          <w:tblHeader w:val="0"/>
        </w:trPr>
        <w:tc>
          <w:tcPr>
            <w:vAlign w:val="top"/>
          </w:tcPr>
          <w:p w:rsidR="00000000" w:rsidDel="00000000" w:rsidP="00000000" w:rsidRDefault="00000000" w:rsidRPr="00000000" w14:paraId="000002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id </w:t>
            </w:r>
          </w:p>
          <w:p w:rsidR="00000000" w:rsidDel="00000000" w:rsidP="00000000" w:rsidRDefault="00000000" w:rsidRPr="00000000" w14:paraId="000002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(root 1.2.246.537.25)</w:t>
            </w:r>
          </w:p>
        </w:tc>
        <w:tc>
          <w:tcPr>
            <w:vAlign w:val="top"/>
          </w:tcPr>
          <w:p w:rsidR="00000000" w:rsidDel="00000000" w:rsidP="00000000" w:rsidRDefault="00000000" w:rsidRPr="00000000" w14:paraId="000002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EP</w:t>
            </w:r>
          </w:p>
        </w:tc>
        <w:tc>
          <w:tcPr>
            <w:vAlign w:val="top"/>
          </w:tcPr>
          <w:p w:rsidR="00000000" w:rsidDel="00000000" w:rsidP="00000000" w:rsidRDefault="00000000" w:rsidRPr="00000000" w14:paraId="000002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Yksilöintitunnus (ent. sv-numero)</w:t>
            </w:r>
          </w:p>
          <w:p w:rsidR="00000000" w:rsidDel="00000000" w:rsidP="00000000" w:rsidRDefault="00000000" w:rsidRPr="00000000" w14:paraId="000002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Pakollinen niillä käyttäjillä, joilla on yksilöintitunnus</w:t>
            </w:r>
          </w:p>
          <w:p w:rsidR="00000000" w:rsidDel="00000000" w:rsidP="00000000" w:rsidRDefault="00000000" w:rsidRPr="00000000" w14:paraId="000002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1"/>
          <w:tblHeader w:val="0"/>
        </w:trPr>
        <w:tc>
          <w:tcPr>
            <w:vAlign w:val="top"/>
          </w:tcPr>
          <w:p w:rsidR="00000000" w:rsidDel="00000000" w:rsidP="00000000" w:rsidRDefault="00000000" w:rsidRPr="00000000" w14:paraId="000002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id </w:t>
            </w:r>
          </w:p>
          <w:p w:rsidR="00000000" w:rsidDel="00000000" w:rsidP="00000000" w:rsidRDefault="00000000" w:rsidRPr="00000000" w14:paraId="000002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(root 1.2.246.537.26)</w:t>
            </w:r>
          </w:p>
        </w:tc>
        <w:tc>
          <w:tcPr>
            <w:vAlign w:val="top"/>
          </w:tcPr>
          <w:p w:rsidR="00000000" w:rsidDel="00000000" w:rsidP="00000000" w:rsidRDefault="00000000" w:rsidRPr="00000000" w14:paraId="000002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2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Rekisteröintinumero (eli ns. terhikkitunnus)</w:t>
            </w:r>
          </w:p>
        </w:tc>
      </w:tr>
      <w:tr>
        <w:trPr>
          <w:cantSplit w:val="1"/>
          <w:tblHeader w:val="0"/>
        </w:trPr>
        <w:tc>
          <w:tcPr>
            <w:tcBorders>
              <w:bottom w:color="000000" w:space="0" w:sz="4" w:val="single"/>
            </w:tcBorders>
            <w:vAlign w:val="top"/>
          </w:tcPr>
          <w:p w:rsidR="00000000" w:rsidDel="00000000" w:rsidP="00000000" w:rsidRDefault="00000000" w:rsidRPr="00000000" w14:paraId="000002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code</w:t>
            </w:r>
          </w:p>
        </w:tc>
        <w:tc>
          <w:tcPr>
            <w:tcBorders>
              <w:bottom w:color="000000" w:space="0" w:sz="4" w:val="single"/>
            </w:tcBorders>
            <w:vAlign w:val="top"/>
          </w:tcPr>
          <w:p w:rsidR="00000000" w:rsidDel="00000000" w:rsidP="00000000" w:rsidRDefault="00000000" w:rsidRPr="00000000" w14:paraId="000002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EP</w:t>
            </w:r>
          </w:p>
        </w:tc>
        <w:tc>
          <w:tcPr>
            <w:tcBorders>
              <w:bottom w:color="000000" w:space="0" w:sz="4" w:val="single"/>
            </w:tcBorders>
            <w:vAlign w:val="top"/>
          </w:tcPr>
          <w:p w:rsidR="00000000" w:rsidDel="00000000" w:rsidP="00000000" w:rsidRDefault="00000000" w:rsidRPr="00000000" w14:paraId="000002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Erikoisala </w:t>
            </w:r>
          </w:p>
          <w:p w:rsidR="00000000" w:rsidDel="00000000" w:rsidP="00000000" w:rsidRDefault="00000000" w:rsidRPr="00000000" w14:paraId="000002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Pakollinen erikoislääkärillä lääkemääräyksessä, lääkemääräyksen korjauksessa ja mitätöinnissä</w:t>
            </w:r>
          </w:p>
          <w:p w:rsidR="00000000" w:rsidDel="00000000" w:rsidP="00000000" w:rsidRDefault="00000000" w:rsidRPr="00000000" w14:paraId="000002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Ilmoitetaan koodistolla 1.2.246.537.6.148.2008 Valvira-Koulutusluokitus 2008</w:t>
            </w:r>
          </w:p>
        </w:tc>
      </w:tr>
      <w:tr>
        <w:trPr>
          <w:cantSplit w:val="1"/>
          <w:tblHeader w:val="0"/>
        </w:trPr>
        <w:tc>
          <w:tcPr>
            <w:shd w:fill="bfbfbf" w:val="clear"/>
            <w:vAlign w:val="top"/>
          </w:tcPr>
          <w:p w:rsidR="00000000" w:rsidDel="00000000" w:rsidP="00000000" w:rsidRDefault="00000000" w:rsidRPr="00000000" w14:paraId="000002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translation</w:t>
            </w:r>
          </w:p>
        </w:tc>
        <w:tc>
          <w:tcPr>
            <w:shd w:fill="bfbfbf" w:val="clear"/>
            <w:vAlign w:val="top"/>
          </w:tcPr>
          <w:p w:rsidR="00000000" w:rsidDel="00000000" w:rsidP="00000000" w:rsidRDefault="00000000" w:rsidRPr="00000000" w14:paraId="000002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bfbfbf" w:val="clear"/>
            <w:vAlign w:val="top"/>
          </w:tcPr>
          <w:p w:rsidR="00000000" w:rsidDel="00000000" w:rsidP="00000000" w:rsidRDefault="00000000" w:rsidRPr="00000000" w14:paraId="000002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1"/>
          <w:tblHeader w:val="0"/>
        </w:trPr>
        <w:tc>
          <w:tcPr>
            <w:tcBorders>
              <w:bottom w:color="000000" w:space="0" w:sz="4" w:val="single"/>
            </w:tcBorders>
            <w:shd w:fill="bfbfbf" w:val="clear"/>
            <w:vAlign w:val="top"/>
          </w:tcPr>
          <w:p w:rsidR="00000000" w:rsidDel="00000000" w:rsidP="00000000" w:rsidRDefault="00000000" w:rsidRPr="00000000" w14:paraId="000002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qualifier</w:t>
            </w:r>
          </w:p>
        </w:tc>
        <w:tc>
          <w:tcPr>
            <w:tcBorders>
              <w:bottom w:color="000000" w:space="0" w:sz="4" w:val="single"/>
            </w:tcBorders>
            <w:shd w:fill="bfbfbf" w:val="clear"/>
            <w:vAlign w:val="top"/>
          </w:tcPr>
          <w:p w:rsidR="00000000" w:rsidDel="00000000" w:rsidP="00000000" w:rsidRDefault="00000000" w:rsidRPr="00000000" w14:paraId="000002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Borders>
              <w:bottom w:color="000000" w:space="0" w:sz="4" w:val="single"/>
            </w:tcBorders>
            <w:shd w:fill="bfbfbf" w:val="clear"/>
            <w:vAlign w:val="top"/>
          </w:tcPr>
          <w:p w:rsidR="00000000" w:rsidDel="00000000" w:rsidP="00000000" w:rsidRDefault="00000000" w:rsidRPr="00000000" w14:paraId="000002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1"/>
          <w:tblHeader w:val="0"/>
        </w:trPr>
        <w:tc>
          <w:tcPr>
            <w:shd w:fill="bfbfbf" w:val="clear"/>
            <w:vAlign w:val="top"/>
          </w:tcPr>
          <w:p w:rsidR="00000000" w:rsidDel="00000000" w:rsidP="00000000" w:rsidRDefault="00000000" w:rsidRPr="00000000" w14:paraId="000002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value</w:t>
            </w:r>
          </w:p>
        </w:tc>
        <w:tc>
          <w:tcPr>
            <w:shd w:fill="bfbfbf" w:val="clear"/>
            <w:vAlign w:val="top"/>
          </w:tcPr>
          <w:p w:rsidR="00000000" w:rsidDel="00000000" w:rsidP="00000000" w:rsidRDefault="00000000" w:rsidRPr="00000000" w14:paraId="000002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bfbfbf" w:val="clear"/>
            <w:vAlign w:val="top"/>
          </w:tcPr>
          <w:p w:rsidR="00000000" w:rsidDel="00000000" w:rsidP="00000000" w:rsidRDefault="00000000" w:rsidRPr="00000000" w14:paraId="000002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1"/>
          <w:tblHeader w:val="0"/>
        </w:trPr>
        <w:tc>
          <w:tcPr>
            <w:tcBorders>
              <w:bottom w:color="000000" w:space="0" w:sz="4" w:val="single"/>
            </w:tcBorders>
            <w:vAlign w:val="top"/>
          </w:tcPr>
          <w:p w:rsidR="00000000" w:rsidDel="00000000" w:rsidP="00000000" w:rsidRDefault="00000000" w:rsidRPr="00000000" w14:paraId="000002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originalText </w:t>
            </w:r>
          </w:p>
          <w:p w:rsidR="00000000" w:rsidDel="00000000" w:rsidP="00000000" w:rsidRDefault="00000000" w:rsidRPr="00000000" w14:paraId="000002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(name code="x")</w:t>
            </w:r>
          </w:p>
        </w:tc>
        <w:tc>
          <w:tcPr>
            <w:tcBorders>
              <w:bottom w:color="000000" w:space="0" w:sz="4" w:val="single"/>
            </w:tcBorders>
            <w:vAlign w:val="top"/>
          </w:tcPr>
          <w:p w:rsidR="00000000" w:rsidDel="00000000" w:rsidP="00000000" w:rsidRDefault="00000000" w:rsidRPr="00000000" w14:paraId="000002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tcBorders>
              <w:bottom w:color="000000" w:space="0" w:sz="4" w:val="single"/>
            </w:tcBorders>
            <w:vAlign w:val="top"/>
          </w:tcPr>
          <w:p w:rsidR="00000000" w:rsidDel="00000000" w:rsidP="00000000" w:rsidRDefault="00000000" w:rsidRPr="00000000" w14:paraId="000002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Virkanimike (code="1.2")</w:t>
            </w:r>
          </w:p>
          <w:p w:rsidR="00000000" w:rsidDel="00000000" w:rsidP="00000000" w:rsidRDefault="00000000" w:rsidRPr="00000000" w14:paraId="000002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Ei ole enää pakollinen 1.1.2017 alkaen. </w:t>
            </w:r>
          </w:p>
          <w:p w:rsidR="00000000" w:rsidDel="00000000" w:rsidP="00000000" w:rsidRDefault="00000000" w:rsidRPr="00000000" w14:paraId="000002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Oppiarvo (code="1.3")</w:t>
            </w:r>
          </w:p>
          <w:p w:rsidR="00000000" w:rsidDel="00000000" w:rsidP="00000000" w:rsidRDefault="00000000" w:rsidRPr="00000000" w14:paraId="000002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Ei ole enää pakollinen 1.1.2017 alkaen.</w:t>
            </w:r>
          </w:p>
          <w:p w:rsidR="00000000" w:rsidDel="00000000" w:rsidP="00000000" w:rsidRDefault="00000000" w:rsidRPr="00000000" w14:paraId="000002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Ammattioikeus (code="151")</w:t>
            </w:r>
          </w:p>
          <w:p w:rsidR="00000000" w:rsidDel="00000000" w:rsidP="00000000" w:rsidRDefault="00000000" w:rsidRPr="00000000" w14:paraId="000002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Pakollinen</w:t>
            </w:r>
          </w:p>
          <w:p w:rsidR="00000000" w:rsidDel="00000000" w:rsidP="00000000" w:rsidRDefault="00000000" w:rsidRPr="00000000" w14:paraId="000002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Ilmoitetaan koodistolla 1.2.246.537.6.140.2008 Valvira - Ammattioikeudet 2008</w:t>
            </w:r>
          </w:p>
        </w:tc>
      </w:tr>
      <w:tr>
        <w:trPr>
          <w:cantSplit w:val="1"/>
          <w:tblHeader w:val="0"/>
        </w:trPr>
        <w:tc>
          <w:tcPr>
            <w:tcBorders>
              <w:bottom w:color="000000" w:space="0" w:sz="4" w:val="single"/>
            </w:tcBorders>
            <w:shd w:fill="bfbfbf" w:val="clear"/>
            <w:vAlign w:val="top"/>
          </w:tcPr>
          <w:p w:rsidR="00000000" w:rsidDel="00000000" w:rsidP="00000000" w:rsidRDefault="00000000" w:rsidRPr="00000000" w14:paraId="000002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assignedPerson</w:t>
            </w:r>
          </w:p>
        </w:tc>
        <w:tc>
          <w:tcPr>
            <w:tcBorders>
              <w:bottom w:color="000000" w:space="0" w:sz="4" w:val="single"/>
            </w:tcBorders>
            <w:shd w:fill="bfbfbf" w:val="clear"/>
            <w:vAlign w:val="top"/>
          </w:tcPr>
          <w:p w:rsidR="00000000" w:rsidDel="00000000" w:rsidP="00000000" w:rsidRDefault="00000000" w:rsidRPr="00000000" w14:paraId="000002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Borders>
              <w:bottom w:color="000000" w:space="0" w:sz="4" w:val="single"/>
            </w:tcBorders>
            <w:shd w:fill="bfbfbf" w:val="clear"/>
            <w:vAlign w:val="top"/>
          </w:tcPr>
          <w:p w:rsidR="00000000" w:rsidDel="00000000" w:rsidP="00000000" w:rsidRDefault="00000000" w:rsidRPr="00000000" w14:paraId="000002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1"/>
          <w:tblHeader w:val="0"/>
        </w:trPr>
        <w:tc>
          <w:tcPr>
            <w:shd w:fill="bfbfbf" w:val="clear"/>
            <w:vAlign w:val="top"/>
          </w:tcPr>
          <w:p w:rsidR="00000000" w:rsidDel="00000000" w:rsidP="00000000" w:rsidRDefault="00000000" w:rsidRPr="00000000" w14:paraId="000002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name</w:t>
            </w:r>
          </w:p>
        </w:tc>
        <w:tc>
          <w:tcPr>
            <w:shd w:fill="bfbfbf" w:val="clear"/>
            <w:vAlign w:val="top"/>
          </w:tcPr>
          <w:p w:rsidR="00000000" w:rsidDel="00000000" w:rsidP="00000000" w:rsidRDefault="00000000" w:rsidRPr="00000000" w14:paraId="000002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bfbfbf" w:val="clear"/>
            <w:vAlign w:val="top"/>
          </w:tcPr>
          <w:p w:rsidR="00000000" w:rsidDel="00000000" w:rsidP="00000000" w:rsidRDefault="00000000" w:rsidRPr="00000000" w14:paraId="000002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Ammattihenkilön nimi</w:t>
            </w:r>
          </w:p>
        </w:tc>
      </w:tr>
      <w:tr>
        <w:trPr>
          <w:cantSplit w:val="1"/>
          <w:tblHeader w:val="0"/>
        </w:trPr>
        <w:tc>
          <w:tcPr>
            <w:vAlign w:val="top"/>
          </w:tcPr>
          <w:p w:rsidR="00000000" w:rsidDel="00000000" w:rsidP="00000000" w:rsidRDefault="00000000" w:rsidRPr="00000000" w14:paraId="000002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given</w:t>
            </w:r>
          </w:p>
        </w:tc>
        <w:tc>
          <w:tcPr>
            <w:vAlign w:val="top"/>
          </w:tcPr>
          <w:p w:rsidR="00000000" w:rsidDel="00000000" w:rsidP="00000000" w:rsidRDefault="00000000" w:rsidRPr="00000000" w14:paraId="000002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2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Etunimet tuodaan omissa given-elementeissään</w:t>
            </w:r>
          </w:p>
        </w:tc>
      </w:tr>
      <w:tr>
        <w:trPr>
          <w:cantSplit w:val="1"/>
          <w:tblHeader w:val="0"/>
        </w:trPr>
        <w:tc>
          <w:tcPr>
            <w:vAlign w:val="top"/>
          </w:tcPr>
          <w:p w:rsidR="00000000" w:rsidDel="00000000" w:rsidP="00000000" w:rsidRDefault="00000000" w:rsidRPr="00000000" w14:paraId="000002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family</w:t>
            </w:r>
          </w:p>
        </w:tc>
        <w:tc>
          <w:tcPr>
            <w:vAlign w:val="top"/>
          </w:tcPr>
          <w:p w:rsidR="00000000" w:rsidDel="00000000" w:rsidP="00000000" w:rsidRDefault="00000000" w:rsidRPr="00000000" w14:paraId="000002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2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Sukunimi</w:t>
            </w:r>
          </w:p>
        </w:tc>
      </w:tr>
      <w:tr>
        <w:trPr>
          <w:cantSplit w:val="1"/>
          <w:tblHeader w:val="0"/>
        </w:trPr>
        <w:tc>
          <w:tcPr>
            <w:vAlign w:val="top"/>
          </w:tcPr>
          <w:p w:rsidR="00000000" w:rsidDel="00000000" w:rsidP="00000000" w:rsidRDefault="00000000" w:rsidRPr="00000000" w14:paraId="000002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suffix</w:t>
            </w:r>
          </w:p>
        </w:tc>
        <w:tc>
          <w:tcPr>
            <w:vAlign w:val="top"/>
          </w:tcPr>
          <w:p w:rsidR="00000000" w:rsidDel="00000000" w:rsidP="00000000" w:rsidRDefault="00000000" w:rsidRPr="00000000" w14:paraId="000002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Loppuliite, joka kuvaa akateemista koulutusta ja virkaa tai tehtävää</w:t>
            </w:r>
          </w:p>
        </w:tc>
      </w:tr>
    </w:tbl>
    <w:p w:rsidR="00000000" w:rsidDel="00000000" w:rsidP="00000000" w:rsidRDefault="00000000" w:rsidRPr="00000000" w14:paraId="000002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tiedot</w:t>
      </w:r>
    </w:p>
    <w:p w:rsidR="00000000" w:rsidDel="00000000" w:rsidP="00000000" w:rsidRDefault="00000000" w:rsidRPr="00000000" w14:paraId="000002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6"/>
        <w:tblW w:w="856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02"/>
        <w:gridCol w:w="1390"/>
        <w:gridCol w:w="4376"/>
        <w:tblGridChange w:id="0">
          <w:tblGrid>
            <w:gridCol w:w="2802"/>
            <w:gridCol w:w="1390"/>
            <w:gridCol w:w="4376"/>
          </w:tblGrid>
        </w:tblGridChange>
      </w:tblGrid>
      <w:tr>
        <w:trPr>
          <w:cantSplit w:val="1"/>
          <w:tblHeader w:val="0"/>
        </w:trPr>
        <w:tc>
          <w:tcPr>
            <w:tcBorders>
              <w:bottom w:color="000000" w:space="0" w:sz="4" w:val="single"/>
            </w:tcBorders>
            <w:shd w:fill="e6e6e6" w:val="clear"/>
            <w:vAlign w:val="top"/>
          </w:tcPr>
          <w:p w:rsidR="00000000" w:rsidDel="00000000" w:rsidP="00000000" w:rsidRDefault="00000000" w:rsidRPr="00000000" w14:paraId="000002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Tieto</w:t>
            </w:r>
            <w:r w:rsidDel="00000000" w:rsidR="00000000" w:rsidRPr="00000000">
              <w:rPr>
                <w:rtl w:val="0"/>
              </w:rPr>
            </w:r>
          </w:p>
        </w:tc>
        <w:tc>
          <w:tcPr>
            <w:tcBorders>
              <w:bottom w:color="000000" w:space="0" w:sz="4" w:val="single"/>
            </w:tcBorders>
            <w:shd w:fill="e6e6e6" w:val="clear"/>
            <w:vAlign w:val="top"/>
          </w:tcPr>
          <w:p w:rsidR="00000000" w:rsidDel="00000000" w:rsidP="00000000" w:rsidRDefault="00000000" w:rsidRPr="00000000" w14:paraId="000002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Pakollisuus</w:t>
            </w:r>
            <w:r w:rsidDel="00000000" w:rsidR="00000000" w:rsidRPr="00000000">
              <w:rPr>
                <w:rtl w:val="0"/>
              </w:rPr>
            </w:r>
          </w:p>
        </w:tc>
        <w:tc>
          <w:tcPr>
            <w:tcBorders>
              <w:bottom w:color="000000" w:space="0" w:sz="4" w:val="single"/>
            </w:tcBorders>
            <w:shd w:fill="e6e6e6" w:val="clear"/>
            <w:vAlign w:val="top"/>
          </w:tcPr>
          <w:p w:rsidR="00000000" w:rsidDel="00000000" w:rsidP="00000000" w:rsidRDefault="00000000" w:rsidRPr="00000000" w14:paraId="000002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Pakollisuusehto ja lisätiedot</w:t>
            </w:r>
            <w:r w:rsidDel="00000000" w:rsidR="00000000" w:rsidRPr="00000000">
              <w:rPr>
                <w:rtl w:val="0"/>
              </w:rPr>
            </w:r>
          </w:p>
        </w:tc>
      </w:tr>
      <w:tr>
        <w:trPr>
          <w:cantSplit w:val="1"/>
          <w:tblHeader w:val="0"/>
        </w:trPr>
        <w:tc>
          <w:tcPr>
            <w:shd w:fill="bfbfbf" w:val="clear"/>
            <w:vAlign w:val="top"/>
          </w:tcPr>
          <w:p w:rsidR="00000000" w:rsidDel="00000000" w:rsidP="00000000" w:rsidRDefault="00000000" w:rsidRPr="00000000" w14:paraId="000002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representedOrganization</w:t>
            </w:r>
            <w:r w:rsidDel="00000000" w:rsidR="00000000" w:rsidRPr="00000000">
              <w:rPr>
                <w:rtl w:val="0"/>
              </w:rPr>
            </w:r>
          </w:p>
        </w:tc>
        <w:tc>
          <w:tcPr>
            <w:shd w:fill="bfbfbf" w:val="clear"/>
            <w:vAlign w:val="top"/>
          </w:tcPr>
          <w:p w:rsidR="00000000" w:rsidDel="00000000" w:rsidP="00000000" w:rsidRDefault="00000000" w:rsidRPr="00000000" w14:paraId="000002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bfbfbf" w:val="clear"/>
            <w:vAlign w:val="top"/>
          </w:tcPr>
          <w:p w:rsidR="00000000" w:rsidDel="00000000" w:rsidP="00000000" w:rsidRDefault="00000000" w:rsidRPr="00000000" w14:paraId="000002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Terveydenhuollon palveluyksikön tai apteekin tiedot. </w:t>
            </w:r>
          </w:p>
          <w:p w:rsidR="00000000" w:rsidDel="00000000" w:rsidP="00000000" w:rsidRDefault="00000000" w:rsidRPr="00000000" w14:paraId="000002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Yksityisen terveydenhuollon liittymismallit on kuvattu tarkemmin omassa määrittelyssään.</w:t>
            </w:r>
          </w:p>
        </w:tc>
      </w:tr>
      <w:tr>
        <w:trPr>
          <w:cantSplit w:val="1"/>
          <w:tblHeader w:val="0"/>
        </w:trPr>
        <w:tc>
          <w:tcPr>
            <w:vAlign w:val="top"/>
          </w:tcPr>
          <w:p w:rsidR="00000000" w:rsidDel="00000000" w:rsidP="00000000" w:rsidRDefault="00000000" w:rsidRPr="00000000" w14:paraId="000002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id</w:t>
            </w:r>
          </w:p>
        </w:tc>
        <w:tc>
          <w:tcPr>
            <w:vAlign w:val="top"/>
          </w:tcPr>
          <w:p w:rsidR="00000000" w:rsidDel="00000000" w:rsidP="00000000" w:rsidRDefault="00000000" w:rsidRPr="00000000" w14:paraId="000002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2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oid </w:t>
            </w:r>
          </w:p>
          <w:p w:rsidR="00000000" w:rsidDel="00000000" w:rsidP="00000000" w:rsidRDefault="00000000" w:rsidRPr="00000000" w14:paraId="000002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Oid sijoitetaan kokonaisuudessaan root-elementtiin.</w:t>
            </w:r>
          </w:p>
        </w:tc>
      </w:tr>
      <w:tr>
        <w:trPr>
          <w:cantSplit w:val="1"/>
          <w:tblHeader w:val="0"/>
        </w:trPr>
        <w:tc>
          <w:tcPr>
            <w:vAlign w:val="top"/>
          </w:tcPr>
          <w:p w:rsidR="00000000" w:rsidDel="00000000" w:rsidP="00000000" w:rsidRDefault="00000000" w:rsidRPr="00000000" w14:paraId="000002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name</w:t>
            </w:r>
          </w:p>
          <w:p w:rsidR="00000000" w:rsidDel="00000000" w:rsidP="00000000" w:rsidRDefault="00000000" w:rsidRPr="00000000" w14:paraId="000002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2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2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nimi</w:t>
            </w:r>
          </w:p>
          <w:p w:rsidR="00000000" w:rsidDel="00000000" w:rsidP="00000000" w:rsidRDefault="00000000" w:rsidRPr="00000000" w14:paraId="000002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1"/>
          <w:tblHeader w:val="0"/>
        </w:trPr>
        <w:tc>
          <w:tcPr>
            <w:tcBorders>
              <w:bottom w:color="000000" w:space="0" w:sz="4" w:val="single"/>
            </w:tcBorders>
            <w:vAlign w:val="top"/>
          </w:tcPr>
          <w:p w:rsidR="00000000" w:rsidDel="00000000" w:rsidP="00000000" w:rsidRDefault="00000000" w:rsidRPr="00000000" w14:paraId="000002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telecom </w:t>
            </w:r>
          </w:p>
          <w:p w:rsidR="00000000" w:rsidDel="00000000" w:rsidP="00000000" w:rsidRDefault="00000000" w:rsidRPr="00000000" w14:paraId="000002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(etuliite tel:)</w:t>
            </w:r>
          </w:p>
        </w:tc>
        <w:tc>
          <w:tcPr>
            <w:tcBorders>
              <w:bottom w:color="000000" w:space="0" w:sz="4" w:val="single"/>
            </w:tcBorders>
            <w:vAlign w:val="top"/>
          </w:tcPr>
          <w:p w:rsidR="00000000" w:rsidDel="00000000" w:rsidP="00000000" w:rsidRDefault="00000000" w:rsidRPr="00000000" w14:paraId="000002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tcBorders>
              <w:bottom w:color="000000" w:space="0" w:sz="4" w:val="single"/>
            </w:tcBorders>
            <w:vAlign w:val="top"/>
          </w:tcPr>
          <w:p w:rsidR="00000000" w:rsidDel="00000000" w:rsidP="00000000" w:rsidRDefault="00000000" w:rsidRPr="00000000" w14:paraId="000002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puhelinnumero</w:t>
            </w:r>
          </w:p>
          <w:p w:rsidR="00000000" w:rsidDel="00000000" w:rsidP="00000000" w:rsidRDefault="00000000" w:rsidRPr="00000000" w14:paraId="000002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Puhelinnumeron erottelu välilyönnillä on kielletty. Use-attribuutin arvo on "DIR" (suora numero) tai ”PUB” (vaihteen numero).</w:t>
            </w:r>
          </w:p>
        </w:tc>
      </w:tr>
      <w:tr>
        <w:trPr>
          <w:cantSplit w:val="1"/>
          <w:tblHeader w:val="0"/>
        </w:trPr>
        <w:tc>
          <w:tcPr>
            <w:tcBorders>
              <w:bottom w:color="000000" w:space="0" w:sz="4" w:val="single"/>
            </w:tcBorders>
            <w:vAlign w:val="top"/>
          </w:tcPr>
          <w:p w:rsidR="00000000" w:rsidDel="00000000" w:rsidP="00000000" w:rsidRDefault="00000000" w:rsidRPr="00000000" w14:paraId="000002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telecom </w:t>
            </w:r>
          </w:p>
          <w:p w:rsidR="00000000" w:rsidDel="00000000" w:rsidP="00000000" w:rsidRDefault="00000000" w:rsidRPr="00000000" w14:paraId="000002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(etuliite mailto:)</w:t>
            </w:r>
          </w:p>
        </w:tc>
        <w:tc>
          <w:tcPr>
            <w:tcBorders>
              <w:bottom w:color="000000" w:space="0" w:sz="4" w:val="single"/>
            </w:tcBorders>
            <w:vAlign w:val="top"/>
          </w:tcPr>
          <w:p w:rsidR="00000000" w:rsidDel="00000000" w:rsidP="00000000" w:rsidRDefault="00000000" w:rsidRPr="00000000" w14:paraId="000002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2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sähköpostiosoite</w:t>
            </w:r>
          </w:p>
        </w:tc>
      </w:tr>
      <w:tr>
        <w:trPr>
          <w:cantSplit w:val="1"/>
          <w:tblHeader w:val="0"/>
        </w:trPr>
        <w:tc>
          <w:tcPr>
            <w:shd w:fill="bfbfbf" w:val="clear"/>
            <w:vAlign w:val="top"/>
          </w:tcPr>
          <w:p w:rsidR="00000000" w:rsidDel="00000000" w:rsidP="00000000" w:rsidRDefault="00000000" w:rsidRPr="00000000" w14:paraId="000002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addr</w:t>
            </w:r>
          </w:p>
        </w:tc>
        <w:tc>
          <w:tcPr>
            <w:shd w:fill="bfbfbf" w:val="clear"/>
            <w:vAlign w:val="top"/>
          </w:tcPr>
          <w:p w:rsidR="00000000" w:rsidDel="00000000" w:rsidP="00000000" w:rsidRDefault="00000000" w:rsidRPr="00000000" w14:paraId="000002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bfbfbf" w:val="clear"/>
            <w:vAlign w:val="top"/>
          </w:tcPr>
          <w:p w:rsidR="00000000" w:rsidDel="00000000" w:rsidP="00000000" w:rsidRDefault="00000000" w:rsidRPr="00000000" w14:paraId="000002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osoitetiedot</w:t>
            </w:r>
          </w:p>
        </w:tc>
      </w:tr>
      <w:tr>
        <w:trPr>
          <w:cantSplit w:val="1"/>
          <w:tblHeader w:val="0"/>
        </w:trPr>
        <w:tc>
          <w:tcPr>
            <w:vAlign w:val="top"/>
          </w:tcPr>
          <w:p w:rsidR="00000000" w:rsidDel="00000000" w:rsidP="00000000" w:rsidRDefault="00000000" w:rsidRPr="00000000" w14:paraId="000002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streetAddressLine</w:t>
            </w:r>
          </w:p>
        </w:tc>
        <w:tc>
          <w:tcPr>
            <w:vAlign w:val="top"/>
          </w:tcPr>
          <w:p w:rsidR="00000000" w:rsidDel="00000000" w:rsidP="00000000" w:rsidRDefault="00000000" w:rsidRPr="00000000" w14:paraId="000002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2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katuosoite</w:t>
            </w:r>
          </w:p>
        </w:tc>
      </w:tr>
      <w:tr>
        <w:trPr>
          <w:cantSplit w:val="1"/>
          <w:tblHeader w:val="0"/>
        </w:trPr>
        <w:tc>
          <w:tcPr>
            <w:vAlign w:val="top"/>
          </w:tcPr>
          <w:p w:rsidR="00000000" w:rsidDel="00000000" w:rsidP="00000000" w:rsidRDefault="00000000" w:rsidRPr="00000000" w14:paraId="000002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postalCode</w:t>
            </w:r>
          </w:p>
        </w:tc>
        <w:tc>
          <w:tcPr>
            <w:vAlign w:val="top"/>
          </w:tcPr>
          <w:p w:rsidR="00000000" w:rsidDel="00000000" w:rsidP="00000000" w:rsidRDefault="00000000" w:rsidRPr="00000000" w14:paraId="000002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2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postinumero</w:t>
            </w:r>
          </w:p>
        </w:tc>
      </w:tr>
      <w:tr>
        <w:trPr>
          <w:cantSplit w:val="1"/>
          <w:tblHeader w:val="0"/>
        </w:trPr>
        <w:tc>
          <w:tcPr>
            <w:vAlign w:val="top"/>
          </w:tcPr>
          <w:p w:rsidR="00000000" w:rsidDel="00000000" w:rsidP="00000000" w:rsidRDefault="00000000" w:rsidRPr="00000000" w14:paraId="000002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city</w:t>
            </w:r>
          </w:p>
        </w:tc>
        <w:tc>
          <w:tcPr>
            <w:vAlign w:val="top"/>
          </w:tcPr>
          <w:p w:rsidR="00000000" w:rsidDel="00000000" w:rsidP="00000000" w:rsidRDefault="00000000" w:rsidRPr="00000000" w14:paraId="000002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2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postitoimipaikka</w:t>
            </w:r>
          </w:p>
        </w:tc>
      </w:tr>
      <w:tr>
        <w:trPr>
          <w:cantSplit w:val="1"/>
          <w:tblHeader w:val="0"/>
        </w:trPr>
        <w:tc>
          <w:tcPr>
            <w:shd w:fill="bfbfbf" w:val="clear"/>
            <w:vAlign w:val="top"/>
          </w:tcPr>
          <w:p w:rsidR="00000000" w:rsidDel="00000000" w:rsidP="00000000" w:rsidRDefault="00000000" w:rsidRPr="00000000" w14:paraId="000002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asOrganizationPartOf</w:t>
            </w:r>
            <w:r w:rsidDel="00000000" w:rsidR="00000000" w:rsidRPr="00000000">
              <w:rPr>
                <w:rtl w:val="0"/>
              </w:rPr>
            </w:r>
          </w:p>
        </w:tc>
        <w:tc>
          <w:tcPr>
            <w:shd w:fill="bfbfbf" w:val="clear"/>
            <w:vAlign w:val="top"/>
          </w:tcPr>
          <w:p w:rsidR="00000000" w:rsidDel="00000000" w:rsidP="00000000" w:rsidRDefault="00000000" w:rsidRPr="00000000" w14:paraId="000002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bfbfbf" w:val="clear"/>
            <w:vAlign w:val="top"/>
          </w:tcPr>
          <w:p w:rsidR="00000000" w:rsidDel="00000000" w:rsidP="00000000" w:rsidRDefault="00000000" w:rsidRPr="00000000" w14:paraId="000002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1"/>
          <w:tblHeader w:val="0"/>
        </w:trPr>
        <w:tc>
          <w:tcPr>
            <w:shd w:fill="bfbfbf" w:val="clear"/>
            <w:vAlign w:val="top"/>
          </w:tcPr>
          <w:p w:rsidR="00000000" w:rsidDel="00000000" w:rsidP="00000000" w:rsidRDefault="00000000" w:rsidRPr="00000000" w14:paraId="000002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wholeOrganization</w:t>
            </w:r>
            <w:r w:rsidDel="00000000" w:rsidR="00000000" w:rsidRPr="00000000">
              <w:rPr>
                <w:rtl w:val="0"/>
              </w:rPr>
            </w:r>
          </w:p>
        </w:tc>
        <w:tc>
          <w:tcPr>
            <w:shd w:fill="bfbfbf" w:val="clear"/>
            <w:vAlign w:val="top"/>
          </w:tcPr>
          <w:p w:rsidR="00000000" w:rsidDel="00000000" w:rsidP="00000000" w:rsidRDefault="00000000" w:rsidRPr="00000000" w14:paraId="000002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bfbfbf" w:val="clear"/>
            <w:vAlign w:val="top"/>
          </w:tcPr>
          <w:p w:rsidR="00000000" w:rsidDel="00000000" w:rsidP="00000000" w:rsidRDefault="00000000" w:rsidRPr="00000000" w14:paraId="000002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Terveydenhuollon palvelunantajan tiedot</w:t>
            </w:r>
          </w:p>
          <w:p w:rsidR="00000000" w:rsidDel="00000000" w:rsidP="00000000" w:rsidRDefault="00000000" w:rsidRPr="00000000" w14:paraId="000002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Yksityisen terveydenhuollon liittymismallit on kuvattu tarkemmin omassa määrittelyssään. </w:t>
            </w:r>
          </w:p>
          <w:p w:rsidR="00000000" w:rsidDel="00000000" w:rsidP="00000000" w:rsidRDefault="00000000" w:rsidRPr="00000000" w14:paraId="000002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Palvelunantajan tiedot ovat pakollisia terveydenhuollon laatimissa asiakirjoissa.</w:t>
            </w:r>
          </w:p>
        </w:tc>
      </w:tr>
      <w:tr>
        <w:trPr>
          <w:cantSplit w:val="1"/>
          <w:tblHeader w:val="0"/>
        </w:trPr>
        <w:tc>
          <w:tcPr>
            <w:vAlign w:val="top"/>
          </w:tcPr>
          <w:p w:rsidR="00000000" w:rsidDel="00000000" w:rsidP="00000000" w:rsidRDefault="00000000" w:rsidRPr="00000000" w14:paraId="000002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id</w:t>
            </w:r>
          </w:p>
        </w:tc>
        <w:tc>
          <w:tcPr>
            <w:vAlign w:val="top"/>
          </w:tcPr>
          <w:p w:rsidR="00000000" w:rsidDel="00000000" w:rsidP="00000000" w:rsidRDefault="00000000" w:rsidRPr="00000000" w14:paraId="000002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EP</w:t>
            </w:r>
          </w:p>
        </w:tc>
        <w:tc>
          <w:tcPr>
            <w:vAlign w:val="top"/>
          </w:tcPr>
          <w:p w:rsidR="00000000" w:rsidDel="00000000" w:rsidP="00000000" w:rsidRDefault="00000000" w:rsidRPr="00000000" w14:paraId="000002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oid</w:t>
            </w:r>
          </w:p>
          <w:p w:rsidR="00000000" w:rsidDel="00000000" w:rsidP="00000000" w:rsidRDefault="00000000" w:rsidRPr="00000000" w14:paraId="000002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Oid sijoitetaan kokonaisuudessaan root-elementtiin.</w:t>
            </w:r>
          </w:p>
        </w:tc>
      </w:tr>
      <w:tr>
        <w:trPr>
          <w:cantSplit w:val="1"/>
          <w:tblHeader w:val="0"/>
        </w:trPr>
        <w:tc>
          <w:tcPr>
            <w:vAlign w:val="top"/>
          </w:tcPr>
          <w:p w:rsidR="00000000" w:rsidDel="00000000" w:rsidP="00000000" w:rsidRDefault="00000000" w:rsidRPr="00000000" w14:paraId="000002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name</w:t>
            </w:r>
          </w:p>
        </w:tc>
        <w:tc>
          <w:tcPr>
            <w:vAlign w:val="top"/>
          </w:tcPr>
          <w:p w:rsidR="00000000" w:rsidDel="00000000" w:rsidP="00000000" w:rsidRDefault="00000000" w:rsidRPr="00000000" w14:paraId="000002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EP</w:t>
            </w:r>
          </w:p>
        </w:tc>
        <w:tc>
          <w:tcPr>
            <w:vAlign w:val="top"/>
          </w:tcPr>
          <w:p w:rsidR="00000000" w:rsidDel="00000000" w:rsidP="00000000" w:rsidRDefault="00000000" w:rsidRPr="00000000" w14:paraId="000002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nimi</w:t>
            </w:r>
          </w:p>
          <w:p w:rsidR="00000000" w:rsidDel="00000000" w:rsidP="00000000" w:rsidRDefault="00000000" w:rsidRPr="00000000" w14:paraId="000002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1"/>
          <w:tblHeader w:val="0"/>
        </w:trPr>
        <w:tc>
          <w:tcPr>
            <w:tcBorders>
              <w:bottom w:color="000000" w:space="0" w:sz="4" w:val="single"/>
            </w:tcBorders>
            <w:vAlign w:val="top"/>
          </w:tcPr>
          <w:p w:rsidR="00000000" w:rsidDel="00000000" w:rsidP="00000000" w:rsidRDefault="00000000" w:rsidRPr="00000000" w14:paraId="000002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telecom </w:t>
            </w:r>
          </w:p>
          <w:p w:rsidR="00000000" w:rsidDel="00000000" w:rsidP="00000000" w:rsidRDefault="00000000" w:rsidRPr="00000000" w14:paraId="000002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(etuliite tel:)</w:t>
            </w:r>
          </w:p>
        </w:tc>
        <w:tc>
          <w:tcPr>
            <w:tcBorders>
              <w:bottom w:color="000000" w:space="0" w:sz="4" w:val="single"/>
            </w:tcBorders>
            <w:vAlign w:val="top"/>
          </w:tcPr>
          <w:p w:rsidR="00000000" w:rsidDel="00000000" w:rsidP="00000000" w:rsidRDefault="00000000" w:rsidRPr="00000000" w14:paraId="000002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2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puhelinnumero</w:t>
            </w:r>
          </w:p>
          <w:p w:rsidR="00000000" w:rsidDel="00000000" w:rsidP="00000000" w:rsidRDefault="00000000" w:rsidRPr="00000000" w14:paraId="000002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Puhelinnumeron erottelu välilyönnillä on kielletty. Use-attribuutin arvo on "DIR" (suora numero) tai ”PUB” (vaihteen numero).</w:t>
            </w:r>
          </w:p>
        </w:tc>
      </w:tr>
      <w:tr>
        <w:trPr>
          <w:cantSplit w:val="1"/>
          <w:tblHeader w:val="0"/>
        </w:trPr>
        <w:tc>
          <w:tcPr>
            <w:tcBorders>
              <w:bottom w:color="000000" w:space="0" w:sz="4" w:val="single"/>
            </w:tcBorders>
            <w:vAlign w:val="top"/>
          </w:tcPr>
          <w:p w:rsidR="00000000" w:rsidDel="00000000" w:rsidP="00000000" w:rsidRDefault="00000000" w:rsidRPr="00000000" w14:paraId="000002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telecom </w:t>
            </w:r>
          </w:p>
          <w:p w:rsidR="00000000" w:rsidDel="00000000" w:rsidP="00000000" w:rsidRDefault="00000000" w:rsidRPr="00000000" w14:paraId="000002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(etuliite mailto:)</w:t>
            </w:r>
          </w:p>
        </w:tc>
        <w:tc>
          <w:tcPr>
            <w:tcBorders>
              <w:bottom w:color="000000" w:space="0" w:sz="4" w:val="single"/>
            </w:tcBorders>
            <w:vAlign w:val="top"/>
          </w:tcPr>
          <w:p w:rsidR="00000000" w:rsidDel="00000000" w:rsidP="00000000" w:rsidRDefault="00000000" w:rsidRPr="00000000" w14:paraId="000002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2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sähköpostisosoite</w:t>
            </w:r>
          </w:p>
        </w:tc>
      </w:tr>
      <w:tr>
        <w:trPr>
          <w:cantSplit w:val="1"/>
          <w:tblHeader w:val="0"/>
        </w:trPr>
        <w:tc>
          <w:tcPr>
            <w:shd w:fill="bfbfbf" w:val="clear"/>
            <w:vAlign w:val="top"/>
          </w:tcPr>
          <w:p w:rsidR="00000000" w:rsidDel="00000000" w:rsidP="00000000" w:rsidRDefault="00000000" w:rsidRPr="00000000" w14:paraId="000002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addr</w:t>
            </w:r>
          </w:p>
        </w:tc>
        <w:tc>
          <w:tcPr>
            <w:shd w:fill="bfbfbf" w:val="clear"/>
            <w:vAlign w:val="top"/>
          </w:tcPr>
          <w:p w:rsidR="00000000" w:rsidDel="00000000" w:rsidP="00000000" w:rsidRDefault="00000000" w:rsidRPr="00000000" w14:paraId="000002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bfbfbf" w:val="clear"/>
            <w:vAlign w:val="top"/>
          </w:tcPr>
          <w:p w:rsidR="00000000" w:rsidDel="00000000" w:rsidP="00000000" w:rsidRDefault="00000000" w:rsidRPr="00000000" w14:paraId="000002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1"/>
          <w:tblHeader w:val="0"/>
        </w:trPr>
        <w:tc>
          <w:tcPr>
            <w:vAlign w:val="top"/>
          </w:tcPr>
          <w:p w:rsidR="00000000" w:rsidDel="00000000" w:rsidP="00000000" w:rsidRDefault="00000000" w:rsidRPr="00000000" w14:paraId="000002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streetAddressLine</w:t>
            </w:r>
          </w:p>
        </w:tc>
        <w:tc>
          <w:tcPr>
            <w:vAlign w:val="top"/>
          </w:tcPr>
          <w:p w:rsidR="00000000" w:rsidDel="00000000" w:rsidP="00000000" w:rsidRDefault="00000000" w:rsidRPr="00000000" w14:paraId="000002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EP</w:t>
            </w:r>
          </w:p>
        </w:tc>
        <w:tc>
          <w:tcPr>
            <w:vAlign w:val="top"/>
          </w:tcPr>
          <w:p w:rsidR="00000000" w:rsidDel="00000000" w:rsidP="00000000" w:rsidRDefault="00000000" w:rsidRPr="00000000" w14:paraId="000002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katuosoite</w:t>
            </w:r>
          </w:p>
        </w:tc>
      </w:tr>
      <w:tr>
        <w:trPr>
          <w:cantSplit w:val="1"/>
          <w:tblHeader w:val="0"/>
        </w:trPr>
        <w:tc>
          <w:tcPr>
            <w:vAlign w:val="top"/>
          </w:tcPr>
          <w:p w:rsidR="00000000" w:rsidDel="00000000" w:rsidP="00000000" w:rsidRDefault="00000000" w:rsidRPr="00000000" w14:paraId="000002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postalCode</w:t>
            </w:r>
          </w:p>
        </w:tc>
        <w:tc>
          <w:tcPr>
            <w:vAlign w:val="top"/>
          </w:tcPr>
          <w:p w:rsidR="00000000" w:rsidDel="00000000" w:rsidP="00000000" w:rsidRDefault="00000000" w:rsidRPr="00000000" w14:paraId="000002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EP</w:t>
            </w:r>
          </w:p>
        </w:tc>
        <w:tc>
          <w:tcPr>
            <w:vAlign w:val="top"/>
          </w:tcPr>
          <w:p w:rsidR="00000000" w:rsidDel="00000000" w:rsidP="00000000" w:rsidRDefault="00000000" w:rsidRPr="00000000" w14:paraId="000002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postinumero</w:t>
            </w:r>
          </w:p>
        </w:tc>
      </w:tr>
      <w:tr>
        <w:trPr>
          <w:cantSplit w:val="1"/>
          <w:tblHeader w:val="0"/>
        </w:trPr>
        <w:tc>
          <w:tcPr>
            <w:vAlign w:val="top"/>
          </w:tcPr>
          <w:p w:rsidR="00000000" w:rsidDel="00000000" w:rsidP="00000000" w:rsidRDefault="00000000" w:rsidRPr="00000000" w14:paraId="000002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city</w:t>
            </w:r>
          </w:p>
        </w:tc>
        <w:tc>
          <w:tcPr>
            <w:vAlign w:val="top"/>
          </w:tcPr>
          <w:p w:rsidR="00000000" w:rsidDel="00000000" w:rsidP="00000000" w:rsidRDefault="00000000" w:rsidRPr="00000000" w14:paraId="000002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EP</w:t>
            </w:r>
          </w:p>
        </w:tc>
        <w:tc>
          <w:tcPr>
            <w:vAlign w:val="top"/>
          </w:tcPr>
          <w:p w:rsidR="00000000" w:rsidDel="00000000" w:rsidP="00000000" w:rsidRDefault="00000000" w:rsidRPr="00000000" w14:paraId="000002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postitoimipaikka</w:t>
            </w:r>
          </w:p>
        </w:tc>
      </w:tr>
    </w:tbl>
    <w:p w:rsidR="00000000" w:rsidDel="00000000" w:rsidP="00000000" w:rsidRDefault="00000000" w:rsidRPr="00000000" w14:paraId="000002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Pakollisuussäännöt eivät koske Omakannasta tehtyä uusimispyyntöä, jossa author jätetään tyhjäksi. </w:t>
      </w:r>
    </w:p>
    <w:p w:rsidR="00000000" w:rsidDel="00000000" w:rsidP="00000000" w:rsidRDefault="00000000" w:rsidRPr="00000000" w14:paraId="000002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tai lääketoimituksen korjauksessa ja mitätöinnissä ei saa korjata alkuperäisen määrääjän (LAL-author) tai alkuperäisen lääketoimituksen tehneen henkilön (LTE-author) tietoja. Mikäli alkuperäisestä lääkemääräyksestä tai lääketoimituksesta puuttuu authorin tietoja, jotka ovat uusimman määrityksen mukaan pakollisia, tietoja ei tuoda lääkemääräyksen tai toimituksen korjauksessa tai mitätöinnissä. </w:t>
      </w:r>
    </w:p>
    <w:p w:rsidR="00000000" w:rsidDel="00000000" w:rsidP="00000000" w:rsidRDefault="00000000" w:rsidRPr="00000000" w14:paraId="000002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Lääkkeen määrääjä yksilöidään yksilöintitunnuksella (entinen SV-numero). Lisäksi yksilöintiin käytetään Valviran rekisteröintinumeroa (terhikki-tunnusta). Samoja tunnisteita on käytettävä Body osan merkinnöissä henkilön tunnistamiseen.</w:t>
      </w:r>
    </w:p>
    <w:p w:rsidR="00000000" w:rsidDel="00000000" w:rsidP="00000000" w:rsidRDefault="00000000" w:rsidRPr="00000000" w14:paraId="000002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Lääkemääräyksen laatija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author</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Ammattihenkilön rooli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functionCode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LAL</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1.2.246.537.5.40006.2003</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codeSystemName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Ammattihenkilön rooli</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Lääkityksen aloittanut lääkäri</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Lääkärin kirjautumisaika</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time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value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20090424092017</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assignedAuthor</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Terveydenhuollon ammattilaisen (lääkäri) tunniste, yksilöintitunnus (sv-numero) extensionissa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id</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extension</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123455</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root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1.2.246.537.25</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bCs w:val="0"/>
          <w:i w:val="0"/>
          <w:iCs w:val="0"/>
          <w:smallCaps w:val="0"/>
          <w:strike w:val="0"/>
          <w:color w:val="80808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ab/>
        <w:tab/>
        <w:tab/>
        <w:t xml:space="preserve">&lt;!--  Ammattihenkilön lisätunniste, rekisteröintinumero (terhikki) --&gt;</w:t>
      </w:r>
    </w:p>
    <w:p w:rsidR="00000000" w:rsidDel="00000000" w:rsidP="00000000" w:rsidRDefault="00000000" w:rsidRPr="00000000" w14:paraId="000002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id</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extension</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12345678901</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root</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1.2.246.537.26</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2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Lääkärin erikoisala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76111-222</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1.2.246.537.6.148.2008</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codeSystemName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Valvira - Koulutusluokitus</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lääketieteen lisensiaatti</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ff"/>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translation</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2D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8"/>
          <w:tab w:val="left" w:leader="none" w:pos="192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 xml:space="preserve">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Virkanimike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qualifier</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1.2.246.537.6.12.999.2003</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Virkanimike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originalText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Ylilääkäri</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originalText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ff"/>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qualifier</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2D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8"/>
          <w:tab w:val="left" w:leader="none" w:pos="192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 xml:space="preserve">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Lääkärin oppiarvo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qualifier</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1.3</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1.2.246.537.6.12.999.2003</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Oppiarvo</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originalText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Lääketieteen lisensiaatti</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originalText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ff"/>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qualifier</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2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ff"/>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ab/>
        <w:tab/>
        <w:tab/>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Lääkärin ammattioikeus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2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ff"/>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ab/>
        <w:tab/>
        <w:tab/>
        <w:tab/>
        <w:tab/>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qualifier</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2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ff"/>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ab/>
        <w:tab/>
        <w:tab/>
        <w:tab/>
        <w:tab/>
        <w:tab/>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code</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151</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displayName</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Ammattioikeus</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2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ff"/>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ab/>
        <w:tab/>
        <w:tab/>
        <w:tab/>
        <w:tab/>
        <w:tab/>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 code="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034</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codeSystem</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1.2.246.537.6.140.2008</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Valvira - Ammattioikeudet</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displayName</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laillistettu erikoislääkäri</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"/&gt;</w:t>
      </w:r>
    </w:p>
    <w:p w:rsidR="00000000" w:rsidDel="00000000" w:rsidP="00000000" w:rsidRDefault="00000000" w:rsidRPr="00000000" w14:paraId="000002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ff"/>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ab/>
        <w:tab/>
        <w:tab/>
        <w:tab/>
        <w:tab/>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qualifier</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2E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01"/>
          <w:tab w:val="left" w:leader="none" w:pos="601"/>
          <w:tab w:val="left" w:leader="none" w:pos="902"/>
          <w:tab w:val="left" w:leader="none" w:pos="1202"/>
          <w:tab w:val="left" w:leader="none" w:pos="1503"/>
          <w:tab w:val="left" w:leader="none" w:pos="1803"/>
          <w:tab w:val="left" w:leader="none" w:pos="2104"/>
          <w:tab w:val="left" w:leader="none" w:pos="2404"/>
        </w:tabs>
        <w:spacing w:after="0" w:before="0" w:line="240" w:lineRule="auto"/>
        <w:ind w:left="0" w:right="0" w:firstLine="0"/>
        <w:jc w:val="left"/>
        <w:rPr>
          <w:rFonts w:ascii="Arial" w:cs="Arial" w:eastAsia="Arial" w:hAnsi="Arial"/>
          <w:b w:val="0"/>
          <w:bCs w:val="0"/>
          <w:i w:val="0"/>
          <w:iCs w:val="0"/>
          <w:smallCaps w:val="0"/>
          <w:strike w:val="0"/>
          <w:color w:val="000000"/>
          <w:sz w:val="24"/>
          <w:szCs w:val="24"/>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0"/>
          <w:szCs w:val="20"/>
          <w:highlight w:val="white"/>
          <w:u w:val="none"/>
          <w:vertAlign w:val="baseline"/>
          <w:rtl w:val="0"/>
        </w:rPr>
        <w:t xml:space="preserve"> lääkkeen määrääjän lisäerikoisalat, annetaan mikäli erikoisaloja on enemmän kuin yksi, qualifieria toistetaan tarvittava määrä (tulee käyttöön 1.1.2017)</w:t>
      </w:r>
      <w:r w:rsidDel="00000000" w:rsidR="00000000" w:rsidRPr="00000000">
        <w:rPr>
          <w:rtl w:val="0"/>
        </w:rPr>
      </w:r>
    </w:p>
    <w:p w:rsidR="00000000" w:rsidDel="00000000" w:rsidP="00000000" w:rsidRDefault="00000000" w:rsidRPr="00000000" w14:paraId="000002E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s>
        <w:spacing w:after="0" w:before="0" w:line="240" w:lineRule="auto"/>
        <w:ind w:left="0" w:right="0" w:firstLine="0"/>
        <w:jc w:val="left"/>
        <w:rPr>
          <w:rFonts w:ascii="Arial" w:cs="Arial" w:eastAsia="Arial" w:hAnsi="Arial"/>
          <w:b w:val="0"/>
          <w:bCs w:val="0"/>
          <w:i w:val="0"/>
          <w:iCs w:val="0"/>
          <w:smallCaps w:val="0"/>
          <w:strike w:val="0"/>
          <w:color w:val="0000ff"/>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p>
    <w:p w:rsidR="00000000" w:rsidDel="00000000" w:rsidP="00000000" w:rsidRDefault="00000000" w:rsidRPr="00000000" w14:paraId="000002E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ff"/>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ab/>
        <w:tab/>
        <w:tab/>
        <w:tab/>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qualifier</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2E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ff"/>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ab/>
        <w:tab/>
        <w:tab/>
        <w:tab/>
        <w:tab/>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195</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1.2.246.537.6.12.2002.126</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codeSystemName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Lääkityslista</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Lääkkeen määrääjän lisäerikoisala</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p>
    <w:p w:rsidR="00000000" w:rsidDel="00000000" w:rsidP="00000000" w:rsidRDefault="00000000" w:rsidRPr="00000000" w14:paraId="000002E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ab/>
        <w:tab/>
        <w:tab/>
        <w:tab/>
        <w:tab/>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value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86113-180</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1.2.246.537.6.148.2008</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codeSystemName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Valvira - Koulutusluokitus</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erikoislääkäri keuhkosairaudet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F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1134"/>
          <w:tab w:val="left" w:leader="none" w:pos="1418"/>
          <w:tab w:val="left" w:leader="none" w:pos="1701"/>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qualifier</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translation</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Lääkärin nimi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assignedPerson</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given</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Timo</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given</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family</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Markka</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family</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suffix qualifier=”AC”</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Ylilääkäri</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suffix</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assignedPerson</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ff"/>
          <w:sz w:val="24"/>
          <w:szCs w:val="24"/>
          <w:highlight w:val="white"/>
          <w:u w:val="none"/>
          <w:vertAlign w:val="baseline"/>
        </w:rPr>
      </w:pPr>
      <w:r w:rsidDel="00000000" w:rsidR="00000000" w:rsidRPr="00000000">
        <w:rPr>
          <w:rtl w:val="0"/>
        </w:rPr>
      </w:r>
    </w:p>
    <w:p w:rsidR="00000000" w:rsidDel="00000000" w:rsidP="00000000" w:rsidRDefault="00000000" w:rsidRPr="00000000" w14:paraId="000002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0"/>
          <w:szCs w:val="20"/>
          <w:highlight w:val="white"/>
          <w:u w:val="none"/>
          <w:vertAlign w:val="baseline"/>
          <w:rtl w:val="0"/>
        </w:rPr>
        <w:t xml:space="preserve"> Lääkemääräyksen tuottava organisaatio </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0"/>
          <w:szCs w:val="20"/>
          <w:highlight w:val="white"/>
          <w:u w:val="none"/>
          <w:vertAlign w:val="baseline"/>
          <w:rtl w:val="0"/>
        </w:rPr>
        <w:t xml:space="preserve"> PALVELUYKSIKKÖ </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representedOrganization</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2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id</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root</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1.2.246.10.1536552.10.1</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Kosken Korva ja Nenä Oy</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0"/>
          <w:szCs w:val="20"/>
          <w:highlight w:val="white"/>
          <w:u w:val="none"/>
          <w:vertAlign w:val="baseline"/>
          <w:rtl w:val="0"/>
        </w:rPr>
        <w:t xml:space="preserve"> puhelinnumero: erottelu välilyönnillä on kielletty. Organisaation puhelinnumero välitetään telecom-elementillä, jossa use-attribuutin arvo on "DIR" (suora numero) tai ”PUB” (vaihteen numero) </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telecom</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tel:0201234567</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use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DIR</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p>
    <w:p w:rsidR="00000000" w:rsidDel="00000000" w:rsidP="00000000" w:rsidRDefault="00000000" w:rsidRPr="00000000" w14:paraId="000003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52" w:right="0" w:firstLine="283.9999999999999"/>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telecom</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mailto:sähköpostiosoite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addr</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streetAddressLine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Insinöörinkatu 30</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streetAddressLine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postalCode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33720</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postalCode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city</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Tampere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city</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addr</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asOrganizationPartOf</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0"/>
          <w:szCs w:val="20"/>
          <w:highlight w:val="white"/>
          <w:u w:val="none"/>
          <w:vertAlign w:val="baseline"/>
          <w:rtl w:val="0"/>
        </w:rPr>
        <w:t xml:space="preserve">  PALVELUNANTAJA = TOIMINTAYKSIKKÖ = Palveluntuottaja </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wholeOrganization</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id</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root</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1.2.246.10.1536552.10.0</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Tampereen Lääkärikeskus Oy</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addr</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streetAddressLine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Hatanpäänvaltatie 1 </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streetAddressLine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postalCode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33600</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postalCode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city</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Tampere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city</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addr</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wholeOrganization</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asOrganizationPartOf</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representedOrganization</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assignedAuthor</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author</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u9bkjzon59xi" w:id="14"/>
      <w:bookmarkEnd w:id="14"/>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tuottava terveydenhuollon palveluyksikkö ilmoitetaan representedOrganization-rakenteessa ja terveydenhuollon palvelunantaja representedOrganization.asOrganizationPartOf-rakenteessa. Yksityisen terveydenhuollon liittymismalleja on kuvattu tarkemmin </w:t>
      </w:r>
      <w:hyperlink r:id="rId8">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Yksityisen terveydenhuollon organisaatiotiedot HL7-sanomissa ja -asiakirjoissa</w:t>
        </w:r>
      </w:hyperlink>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(xls) määrittelyssä.</w:t>
      </w:r>
    </w:p>
    <w:p w:rsidR="00000000" w:rsidDel="00000000" w:rsidP="00000000" w:rsidRDefault="00000000" w:rsidRPr="00000000" w14:paraId="000003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Poikkeuksen edellä määriteltyyn author-tietoon muodostaa Omakanta. Kun kansalainen tekee lääkemääräyksen uusimispyynnön Omakannassa, author-tieto jätetään tyhjäksi. Author-tieto jätetään tyhjäksi myös tilanteessa, jossa potilastietojärjestelmä palauttaa uusimispyynnön automaattisesti Reseptikeskukseen.</w:t>
      </w:r>
    </w:p>
    <w:p w:rsidR="00000000" w:rsidDel="00000000" w:rsidP="00000000" w:rsidRDefault="00000000" w:rsidRPr="00000000" w14:paraId="0000031D">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280" w:before="280" w:line="240" w:lineRule="auto"/>
        <w:ind w:left="1440" w:right="0" w:hanging="360"/>
        <w:jc w:val="left"/>
        <w:rPr>
          <w:b w:val="0"/>
          <w:bCs w:val="0"/>
          <w:i w:val="0"/>
          <w:iCs w:val="0"/>
          <w:smallCaps w:val="0"/>
          <w:strike w:val="0"/>
          <w:color w:val="000000"/>
          <w:u w:val="none"/>
          <w:shd w:fill="auto" w:val="clear"/>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&lt;author nullFlavor="NA"&gt;</w:t>
        <w:br w:type="textWrapping"/>
        <w:t xml:space="preserve">     &lt;time nullFlavor="NA"/&gt;</w:t>
        <w:br w:type="textWrapping"/>
        <w:t xml:space="preserve">     &lt;assignedAuthor&gt;</w:t>
        <w:br w:type="textWrapping"/>
        <w:t xml:space="preserve">          &lt;id nullFlavor="NA"/&gt;</w:t>
        <w:br w:type="textWrapping"/>
        <w:t xml:space="preserve">     &lt;/assignedAuthor&gt;</w:t>
      </w:r>
    </w:p>
    <w:bookmarkStart w:colFirst="0" w:colLast="0" w:name="ai3eim7cnuzn" w:id="15"/>
    <w:bookmarkEnd w:id="15"/>
    <w:p w:rsidR="00000000" w:rsidDel="00000000" w:rsidP="00000000" w:rsidRDefault="00000000" w:rsidRPr="00000000" w14:paraId="000003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1F">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120" w:line="240" w:lineRule="auto"/>
        <w:ind w:left="576" w:right="0" w:hanging="576"/>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custodian – rekisterinpitäjä (pakollinen)</w:t>
      </w:r>
    </w:p>
    <w:p w:rsidR="00000000" w:rsidDel="00000000" w:rsidP="00000000" w:rsidRDefault="00000000" w:rsidRPr="00000000" w14:paraId="000003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Lääkemääräysten ja toimitusten vastuullinen rekisterinpitäjä on KELA, jonka OID sijoitetaan tähän elementtiin. OID on 1.2.246.10.2462460.19.1.</w:t>
      </w:r>
    </w:p>
    <w:p w:rsidR="00000000" w:rsidDel="00000000" w:rsidP="00000000" w:rsidRDefault="00000000" w:rsidRPr="00000000" w14:paraId="000003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Koko OID sijoitetaan root-attribuuttiin.</w:t>
      </w:r>
    </w:p>
    <w:p w:rsidR="00000000" w:rsidDel="00000000" w:rsidP="00000000" w:rsidRDefault="00000000" w:rsidRPr="00000000" w14:paraId="000003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custodian</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assignedCustodian</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representedCustodianOrganization</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id</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root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1.2.246.10.2462460.19.1</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Kansaneläkelaitos</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addr</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use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PST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postBox</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PL 450</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postBox</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city</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Helsinki</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city</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postalCode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00101</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postalCode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addr</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representedCustodianOrganization</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assignedCustodian</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custodian</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3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o3m8e4nk0ez2" w:id="16"/>
      <w:bookmarkEnd w:id="16"/>
      <w:r w:rsidDel="00000000" w:rsidR="00000000" w:rsidRPr="00000000">
        <w:rPr>
          <w:rtl w:val="0"/>
        </w:rPr>
      </w:r>
    </w:p>
    <w:p w:rsidR="00000000" w:rsidDel="00000000" w:rsidP="00000000" w:rsidRDefault="00000000" w:rsidRPr="00000000" w14:paraId="00000332">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120" w:line="240" w:lineRule="auto"/>
        <w:ind w:left="576" w:right="0" w:hanging="576"/>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relatedDocument – viittaus toiseen dokumenttiin</w:t>
      </w:r>
    </w:p>
    <w:p w:rsidR="00000000" w:rsidDel="00000000" w:rsidP="00000000" w:rsidRDefault="00000000" w:rsidRPr="00000000" w14:paraId="000003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Tässä elementissä viittataan korjattuun dokumenttiin niissä tilanteissa, kun dokumentti on esim. lääkemääräyksen tai toimituksen korjaus tai mitätöinti.</w:t>
      </w:r>
    </w:p>
    <w:p w:rsidR="00000000" w:rsidDel="00000000" w:rsidP="00000000" w:rsidRDefault="00000000" w:rsidRPr="00000000" w14:paraId="000003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relatedDocument  - Korjattu lääkemääräys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relatedDocument</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typeCode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RPLC</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parentDocument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Viitattu dokumentti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id</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root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1.2.246.10.98765432.93</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2006.1</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tab/>
      </w:r>
    </w:p>
    <w:p w:rsidR="00000000" w:rsidDel="00000000" w:rsidP="00000000" w:rsidRDefault="00000000" w:rsidRPr="00000000" w14:paraId="000003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Viitatun dokumentin tyyppi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8"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displayName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Lääkemääräys</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1.2.246.537.5.40105.2006</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br w:type="textWrapping"/>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codeSystemName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Reseptisanoman tyyppi</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Viitattu dokumentin setId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setId</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root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1.2.246.10.98765432.93</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2006.1</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parentDocument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relatedDocument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41">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RelatedDocument-elementin typeCode-attribuutti määrittelee viittauksen tyypin. </w:t>
      </w:r>
    </w:p>
    <w:tbl>
      <w:tblPr>
        <w:tblStyle w:val="Table7"/>
        <w:tblW w:w="852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30"/>
        <w:gridCol w:w="3138"/>
        <w:gridCol w:w="4460"/>
        <w:tblGridChange w:id="0">
          <w:tblGrid>
            <w:gridCol w:w="930"/>
            <w:gridCol w:w="3138"/>
            <w:gridCol w:w="4460"/>
          </w:tblGrid>
        </w:tblGridChange>
      </w:tblGrid>
      <w:tr>
        <w:trPr>
          <w:cantSplit w:val="0"/>
          <w:tblHeader w:val="0"/>
        </w:trPr>
        <w:tc>
          <w:tcPr>
            <w:vAlign w:val="top"/>
          </w:tcPr>
          <w:p w:rsidR="00000000" w:rsidDel="00000000" w:rsidP="00000000" w:rsidRDefault="00000000" w:rsidRPr="00000000" w14:paraId="000003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Arvo</w:t>
            </w:r>
            <w:r w:rsidDel="00000000" w:rsidR="00000000" w:rsidRPr="00000000">
              <w:rPr>
                <w:rtl w:val="0"/>
              </w:rPr>
            </w:r>
          </w:p>
        </w:tc>
        <w:tc>
          <w:tcPr>
            <w:vAlign w:val="top"/>
          </w:tcPr>
          <w:p w:rsidR="00000000" w:rsidDel="00000000" w:rsidP="00000000" w:rsidRDefault="00000000" w:rsidRPr="00000000" w14:paraId="000003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Merkitys</w:t>
            </w:r>
            <w:r w:rsidDel="00000000" w:rsidR="00000000" w:rsidRPr="00000000">
              <w:rPr>
                <w:rtl w:val="0"/>
              </w:rPr>
            </w:r>
          </w:p>
        </w:tc>
        <w:tc>
          <w:tcPr>
            <w:vAlign w:val="top"/>
          </w:tcPr>
          <w:p w:rsidR="00000000" w:rsidDel="00000000" w:rsidP="00000000" w:rsidRDefault="00000000" w:rsidRPr="00000000" w14:paraId="000003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Käyttö</w:t>
            </w:r>
            <w:r w:rsidDel="00000000" w:rsidR="00000000" w:rsidRPr="00000000">
              <w:rPr>
                <w:rtl w:val="0"/>
              </w:rPr>
            </w:r>
          </w:p>
        </w:tc>
      </w:tr>
      <w:tr>
        <w:trPr>
          <w:cantSplit w:val="0"/>
          <w:tblHeader w:val="0"/>
        </w:trPr>
        <w:tc>
          <w:tcPr>
            <w:vAlign w:val="top"/>
          </w:tcPr>
          <w:p w:rsidR="00000000" w:rsidDel="00000000" w:rsidP="00000000" w:rsidRDefault="00000000" w:rsidRPr="00000000" w14:paraId="000003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RPLC</w:t>
            </w:r>
          </w:p>
        </w:tc>
        <w:tc>
          <w:tcPr>
            <w:vAlign w:val="top"/>
          </w:tcPr>
          <w:p w:rsidR="00000000" w:rsidDel="00000000" w:rsidP="00000000" w:rsidRDefault="00000000" w:rsidRPr="00000000" w14:paraId="000003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Viitattu dokumentti korvataan tällä dokumentilla.</w:t>
            </w:r>
          </w:p>
        </w:tc>
        <w:tc>
          <w:tcPr>
            <w:vAlign w:val="top"/>
          </w:tcPr>
          <w:p w:rsidR="00000000" w:rsidDel="00000000" w:rsidP="00000000" w:rsidRDefault="00000000" w:rsidRPr="00000000" w14:paraId="000003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lääkemääräyksen uusi versio korvaa aiemman.</w:t>
            </w:r>
          </w:p>
        </w:tc>
      </w:tr>
      <w:tr>
        <w:trPr>
          <w:cantSplit w:val="0"/>
          <w:tblHeader w:val="0"/>
        </w:trPr>
        <w:tc>
          <w:tcPr>
            <w:vAlign w:val="top"/>
          </w:tcPr>
          <w:p w:rsidR="00000000" w:rsidDel="00000000" w:rsidP="00000000" w:rsidRDefault="00000000" w:rsidRPr="00000000" w14:paraId="000003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APND</w:t>
            </w:r>
          </w:p>
        </w:tc>
        <w:tc>
          <w:tcPr>
            <w:vAlign w:val="top"/>
          </w:tcPr>
          <w:p w:rsidR="00000000" w:rsidDel="00000000" w:rsidP="00000000" w:rsidRDefault="00000000" w:rsidRPr="00000000" w14:paraId="000003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Tämä dokumentti on liite viitattuun dokumenttiin.</w:t>
            </w:r>
          </w:p>
        </w:tc>
        <w:tc>
          <w:tcPr>
            <w:vAlign w:val="top"/>
          </w:tcPr>
          <w:p w:rsidR="00000000" w:rsidDel="00000000" w:rsidP="00000000" w:rsidRDefault="00000000" w:rsidRPr="00000000" w14:paraId="000003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 lukitussanoma, jolla lukitaan viitattu lääkemääräys.</w:t>
            </w:r>
          </w:p>
        </w:tc>
      </w:tr>
    </w:tbl>
    <w:p w:rsidR="00000000" w:rsidDel="00000000" w:rsidP="00000000" w:rsidRDefault="00000000" w:rsidRPr="00000000" w14:paraId="000003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parentDocument.id –elementissä kuvataan dokumentti, johon viitataan. parentDocument.setId –elementissä toistetaan viitatun dokumentin setId. parentDocument.code –elementissä toistetaan viitatun dokumentin tyyppi elementistä code. </w:t>
      </w:r>
    </w:p>
    <w:p w:rsidR="00000000" w:rsidDel="00000000" w:rsidP="00000000" w:rsidRDefault="00000000" w:rsidRPr="00000000" w14:paraId="000003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RelatedDocument ja linkitykset on tarkemmin käyty läpi luvussa 5.</w:t>
      </w:r>
    </w:p>
    <w:p w:rsidR="00000000" w:rsidDel="00000000" w:rsidP="00000000" w:rsidRDefault="00000000" w:rsidRPr="00000000" w14:paraId="000003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Esitetty typeCode-attribuutin käyttö poikkeaa kansainvälisistä määrityksistä siten että lääkemääräyssanomissa headerissa voi olla useita RPLC ja APND –arvoisia viittauksia.</w:t>
      </w:r>
    </w:p>
    <w:p w:rsidR="00000000" w:rsidDel="00000000" w:rsidP="00000000" w:rsidRDefault="00000000" w:rsidRPr="00000000" w14:paraId="000003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pwntcwrlr9v0" w:id="17"/>
      <w:bookmarkEnd w:id="17"/>
      <w:r w:rsidDel="00000000" w:rsidR="00000000" w:rsidRPr="00000000">
        <w:rPr>
          <w:rtl w:val="0"/>
        </w:rPr>
      </w:r>
    </w:p>
    <w:p w:rsidR="00000000" w:rsidDel="00000000" w:rsidP="00000000" w:rsidRDefault="00000000" w:rsidRPr="00000000" w14:paraId="00000352">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120" w:line="240" w:lineRule="auto"/>
        <w:ind w:left="576" w:right="0" w:hanging="576"/>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authorization - valtuudet </w:t>
      </w:r>
    </w:p>
    <w:p w:rsidR="00000000" w:rsidDel="00000000" w:rsidP="00000000" w:rsidRDefault="00000000" w:rsidRPr="00000000" w14:paraId="000003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Tällä authorization-rakenteella tallennetaan tieto alaikäisen potilastietojen luovuttamisesta huoltajille. Rakenteeseen kirjataan alaikäisen ilmoittama asiakirjan luovutuskielto huoltajille, missä koodistona käytetään koodistopalvelun luokitusta 1.2.246.537.5.40202 Kanta-palvelut – Alaikäisen potilastietojen luovuttaminen huoltajille. Luovutuskielto kirjataan elementtiin authorization.consent.code. Tietoa käytetään silloin, kun tiedon hakijana on joku muu kuin alaikäinen itse. Pakollisella tiedolla templateId tunnistetaan mistä authorization-rakenteesta on kyse</w:t>
      </w:r>
      <w:r w:rsidDel="00000000" w:rsidR="00000000" w:rsidRPr="00000000">
        <w:rPr>
          <w:rFonts w:ascii="Times New Roman" w:cs="Times New Roman" w:eastAsia="Times New Roman" w:hAnsi="Times New Roman"/>
          <w:b w:val="0"/>
          <w:bCs w:val="0"/>
          <w:i w:val="0"/>
          <w:iCs w:val="0"/>
          <w:smallCaps w:val="0"/>
          <w:strike w:val="0"/>
          <w:color w:val="1f497d"/>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KanTa-palvelut - Tekninen CDA R2 rakennekoodisto 1.2.246.537.6.12.999 ja koodi 31 Huoltajille luovuttamisen kielto).</w:t>
      </w:r>
    </w:p>
    <w:p w:rsidR="00000000" w:rsidDel="00000000" w:rsidP="00000000" w:rsidRDefault="00000000" w:rsidRPr="00000000" w14:paraId="000003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0"/>
          <w:szCs w:val="20"/>
          <w:highlight w:val="white"/>
          <w:u w:val="none"/>
          <w:vertAlign w:val="baseline"/>
          <w:rtl w:val="0"/>
        </w:rPr>
        <w:t xml:space="preserve"> Alaikäisen puolesta asiointi</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 tietojen luovutus huoltajille --&gt;</w:t>
      </w:r>
    </w:p>
    <w:p w:rsidR="00000000" w:rsidDel="00000000" w:rsidP="00000000" w:rsidRDefault="00000000" w:rsidRPr="00000000" w14:paraId="000003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authorization</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typeCode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AUTH</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consent</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classCode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CONS</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moodCode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EVN</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templateId</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root</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1.2.246.537.6.12.999.2003.31</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ff"/>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code</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1</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p>
    <w:p w:rsidR="00000000" w:rsidDel="00000000" w:rsidP="00000000" w:rsidRDefault="00000000" w:rsidRPr="00000000" w14:paraId="000003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8" w:right="0" w:firstLine="283.9999999999999"/>
        <w:jc w:val="left"/>
        <w:rPr>
          <w:rFonts w:ascii="Arial" w:cs="Arial" w:eastAsia="Arial" w:hAnsi="Arial"/>
          <w:b w:val="0"/>
          <w:bCs w:val="0"/>
          <w:i w:val="0"/>
          <w:iCs w:val="0"/>
          <w:smallCaps w:val="0"/>
          <w:strike w:val="0"/>
          <w:color w:val="ff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codeSystem</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1.2.246.537.5.40202.201901</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w:t>
      </w:r>
    </w:p>
    <w:p w:rsidR="00000000" w:rsidDel="00000000" w:rsidP="00000000" w:rsidRDefault="00000000" w:rsidRPr="00000000" w14:paraId="000003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8" w:right="0" w:firstLine="283.9999999999999"/>
        <w:jc w:val="left"/>
        <w:rPr>
          <w:rFonts w:ascii="Arial" w:cs="Arial" w:eastAsia="Arial" w:hAnsi="Arial"/>
          <w:b w:val="0"/>
          <w:bCs w:val="0"/>
          <w:i w:val="0"/>
          <w:iCs w:val="0"/>
          <w:smallCaps w:val="0"/>
          <w:strike w:val="0"/>
          <w:color w:val="0000ff"/>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codeSystemName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THL – Alaikäisen potilastietojen luovuttaminen huoltajille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p>
    <w:p w:rsidR="00000000" w:rsidDel="00000000" w:rsidP="00000000" w:rsidRDefault="00000000" w:rsidRPr="00000000" w14:paraId="000003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8" w:right="0" w:firstLine="283.9999999999999"/>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displayName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="Luovutetaan, koska ei kykene päättämään hoidostaan"/&gt;</w:t>
      </w:r>
      <w:r w:rsidDel="00000000" w:rsidR="00000000" w:rsidRPr="00000000">
        <w:rPr>
          <w:rtl w:val="0"/>
        </w:rPr>
      </w:r>
    </w:p>
    <w:p w:rsidR="00000000" w:rsidDel="00000000" w:rsidP="00000000" w:rsidRDefault="00000000" w:rsidRPr="00000000" w14:paraId="000003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statusCode</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code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completed</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consent</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authorization</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qq8q9mtzdzvw" w:id="18"/>
      <w:bookmarkEnd w:id="18"/>
      <w:r w:rsidDel="00000000" w:rsidR="00000000" w:rsidRPr="00000000">
        <w:rPr>
          <w:rtl w:val="0"/>
        </w:rPr>
      </w:r>
    </w:p>
    <w:p w:rsidR="00000000" w:rsidDel="00000000" w:rsidP="00000000" w:rsidRDefault="00000000" w:rsidRPr="00000000" w14:paraId="00000363">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120" w:line="240" w:lineRule="auto"/>
        <w:ind w:left="576" w:right="0" w:hanging="576"/>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componentOf</w:t>
      </w:r>
    </w:p>
    <w:p w:rsidR="00000000" w:rsidDel="00000000" w:rsidP="00000000" w:rsidRDefault="00000000" w:rsidRPr="00000000" w14:paraId="0000036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8"/>
        <w:tblW w:w="856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189"/>
        <w:gridCol w:w="1390"/>
        <w:gridCol w:w="3989"/>
        <w:tblGridChange w:id="0">
          <w:tblGrid>
            <w:gridCol w:w="3189"/>
            <w:gridCol w:w="1390"/>
            <w:gridCol w:w="3989"/>
          </w:tblGrid>
        </w:tblGridChange>
      </w:tblGrid>
      <w:tr>
        <w:trPr>
          <w:cantSplit w:val="1"/>
          <w:tblHeader w:val="0"/>
        </w:trPr>
        <w:tc>
          <w:tcPr>
            <w:tcBorders>
              <w:bottom w:color="000000" w:space="0" w:sz="4" w:val="single"/>
            </w:tcBorders>
            <w:shd w:fill="e6e6e6" w:val="clear"/>
            <w:vAlign w:val="top"/>
          </w:tcPr>
          <w:p w:rsidR="00000000" w:rsidDel="00000000" w:rsidP="00000000" w:rsidRDefault="00000000" w:rsidRPr="00000000" w14:paraId="0000036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Elementti</w:t>
            </w:r>
            <w:r w:rsidDel="00000000" w:rsidR="00000000" w:rsidRPr="00000000">
              <w:rPr>
                <w:rtl w:val="0"/>
              </w:rPr>
            </w:r>
          </w:p>
        </w:tc>
        <w:tc>
          <w:tcPr>
            <w:tcBorders>
              <w:bottom w:color="000000" w:space="0" w:sz="4" w:val="single"/>
            </w:tcBorders>
            <w:shd w:fill="e6e6e6" w:val="clear"/>
            <w:vAlign w:val="top"/>
          </w:tcPr>
          <w:p w:rsidR="00000000" w:rsidDel="00000000" w:rsidP="00000000" w:rsidRDefault="00000000" w:rsidRPr="00000000" w14:paraId="0000036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Pakollisuus</w:t>
            </w:r>
            <w:r w:rsidDel="00000000" w:rsidR="00000000" w:rsidRPr="00000000">
              <w:rPr>
                <w:rtl w:val="0"/>
              </w:rPr>
            </w:r>
          </w:p>
        </w:tc>
        <w:tc>
          <w:tcPr>
            <w:tcBorders>
              <w:bottom w:color="000000" w:space="0" w:sz="4" w:val="single"/>
            </w:tcBorders>
            <w:shd w:fill="e6e6e6" w:val="clear"/>
            <w:vAlign w:val="top"/>
          </w:tcPr>
          <w:p w:rsidR="00000000" w:rsidDel="00000000" w:rsidP="00000000" w:rsidRDefault="00000000" w:rsidRPr="00000000" w14:paraId="0000036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Kuvaus</w:t>
            </w:r>
            <w:r w:rsidDel="00000000" w:rsidR="00000000" w:rsidRPr="00000000">
              <w:rPr>
                <w:rtl w:val="0"/>
              </w:rPr>
            </w:r>
          </w:p>
        </w:tc>
      </w:tr>
      <w:tr>
        <w:trPr>
          <w:cantSplit w:val="1"/>
          <w:tblHeader w:val="0"/>
        </w:trPr>
        <w:tc>
          <w:tcPr>
            <w:tcBorders>
              <w:bottom w:color="000000" w:space="0" w:sz="4" w:val="single"/>
            </w:tcBorders>
            <w:shd w:fill="bfbfbf" w:val="clear"/>
            <w:vAlign w:val="top"/>
          </w:tcPr>
          <w:p w:rsidR="00000000" w:rsidDel="00000000" w:rsidP="00000000" w:rsidRDefault="00000000" w:rsidRPr="00000000" w14:paraId="000003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encompassingEncounter</w:t>
            </w:r>
            <w:r w:rsidDel="00000000" w:rsidR="00000000" w:rsidRPr="00000000">
              <w:rPr>
                <w:rtl w:val="0"/>
              </w:rPr>
            </w:r>
          </w:p>
        </w:tc>
        <w:tc>
          <w:tcPr>
            <w:tcBorders>
              <w:bottom w:color="000000" w:space="0" w:sz="4" w:val="single"/>
            </w:tcBorders>
            <w:shd w:fill="bfbfbf" w:val="clear"/>
            <w:vAlign w:val="top"/>
          </w:tcPr>
          <w:p w:rsidR="00000000" w:rsidDel="00000000" w:rsidP="00000000" w:rsidRDefault="00000000" w:rsidRPr="00000000" w14:paraId="000003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Borders>
              <w:bottom w:color="000000" w:space="0" w:sz="4" w:val="single"/>
            </w:tcBorders>
            <w:shd w:fill="bfbfbf" w:val="clear"/>
            <w:vAlign w:val="top"/>
          </w:tcPr>
          <w:p w:rsidR="00000000" w:rsidDel="00000000" w:rsidP="00000000" w:rsidRDefault="00000000" w:rsidRPr="00000000" w14:paraId="000003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1"/>
          <w:tblHeader w:val="0"/>
        </w:trPr>
        <w:tc>
          <w:tcPr>
            <w:vAlign w:val="top"/>
          </w:tcPr>
          <w:p w:rsidR="00000000" w:rsidDel="00000000" w:rsidP="00000000" w:rsidRDefault="00000000" w:rsidRPr="00000000" w14:paraId="000003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id</w:t>
            </w:r>
          </w:p>
          <w:p w:rsidR="00000000" w:rsidDel="00000000" w:rsidP="00000000" w:rsidRDefault="00000000" w:rsidRPr="00000000" w14:paraId="000003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EP</w:t>
            </w:r>
          </w:p>
        </w:tc>
        <w:tc>
          <w:tcPr>
            <w:vAlign w:val="top"/>
          </w:tcPr>
          <w:p w:rsidR="00000000" w:rsidDel="00000000" w:rsidP="00000000" w:rsidRDefault="00000000" w:rsidRPr="00000000" w14:paraId="000003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Palvelutapahtuman tunnus</w:t>
            </w:r>
          </w:p>
          <w:p w:rsidR="00000000" w:rsidDel="00000000" w:rsidP="00000000" w:rsidRDefault="00000000" w:rsidRPr="00000000" w14:paraId="000003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Pakollinen kaikissa potilastietojärjestelmien laatimissa asiakirjoissa jos asiakirja on laadittu palvelutapahtuman yhteydessä. </w:t>
            </w:r>
          </w:p>
        </w:tc>
      </w:tr>
      <w:tr>
        <w:trPr>
          <w:cantSplit w:val="1"/>
          <w:tblHeader w:val="0"/>
        </w:trPr>
        <w:tc>
          <w:tcPr>
            <w:tcBorders>
              <w:bottom w:color="000000" w:space="0" w:sz="4" w:val="single"/>
            </w:tcBorders>
            <w:vAlign w:val="top"/>
          </w:tcPr>
          <w:p w:rsidR="00000000" w:rsidDel="00000000" w:rsidP="00000000" w:rsidRDefault="00000000" w:rsidRPr="00000000" w14:paraId="000003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effectiveTime</w:t>
            </w:r>
          </w:p>
        </w:tc>
        <w:tc>
          <w:tcPr>
            <w:tcBorders>
              <w:bottom w:color="000000" w:space="0" w:sz="4" w:val="single"/>
            </w:tcBorders>
            <w:vAlign w:val="top"/>
          </w:tcPr>
          <w:p w:rsidR="00000000" w:rsidDel="00000000" w:rsidP="00000000" w:rsidRDefault="00000000" w:rsidRPr="00000000" w14:paraId="000003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tcBorders>
              <w:bottom w:color="000000" w:space="0" w:sz="4" w:val="single"/>
            </w:tcBorders>
            <w:vAlign w:val="top"/>
          </w:tcPr>
          <w:p w:rsidR="00000000" w:rsidDel="00000000" w:rsidP="00000000" w:rsidRDefault="00000000" w:rsidRPr="00000000" w14:paraId="000003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Lääkemääräyksessä määräyspäivä, toimituksessa toimituspäivä. Muissa asiakirjoissa kuin lääkemääräyksissä ja toimituksissa sekä näiden korjauksissa ja mitätöinneissä toimenpiteen tekohetki (esim. lukituksen tekoaika).</w:t>
            </w:r>
          </w:p>
        </w:tc>
      </w:tr>
      <w:tr>
        <w:trPr>
          <w:cantSplit w:val="1"/>
          <w:tblHeader w:val="0"/>
        </w:trPr>
        <w:tc>
          <w:tcPr>
            <w:shd w:fill="bfbfbf" w:val="clear"/>
            <w:vAlign w:val="top"/>
          </w:tcPr>
          <w:p w:rsidR="00000000" w:rsidDel="00000000" w:rsidP="00000000" w:rsidRDefault="00000000" w:rsidRPr="00000000" w14:paraId="000003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location </w:t>
            </w:r>
            <w:r w:rsidDel="00000000" w:rsidR="00000000" w:rsidRPr="00000000">
              <w:rPr>
                <w:rtl w:val="0"/>
              </w:rPr>
            </w:r>
          </w:p>
        </w:tc>
        <w:tc>
          <w:tcPr>
            <w:shd w:fill="bfbfbf" w:val="clear"/>
            <w:vAlign w:val="top"/>
          </w:tcPr>
          <w:p w:rsidR="00000000" w:rsidDel="00000000" w:rsidP="00000000" w:rsidRDefault="00000000" w:rsidRPr="00000000" w14:paraId="000003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bfbfbf" w:val="clear"/>
            <w:vAlign w:val="top"/>
          </w:tcPr>
          <w:p w:rsidR="00000000" w:rsidDel="00000000" w:rsidP="00000000" w:rsidRDefault="00000000" w:rsidRPr="00000000" w14:paraId="000003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1"/>
          <w:tblHeader w:val="0"/>
        </w:trPr>
        <w:tc>
          <w:tcPr>
            <w:shd w:fill="bfbfbf" w:val="clear"/>
            <w:vAlign w:val="top"/>
          </w:tcPr>
          <w:p w:rsidR="00000000" w:rsidDel="00000000" w:rsidP="00000000" w:rsidRDefault="00000000" w:rsidRPr="00000000" w14:paraId="000003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healthCareFacility</w:t>
            </w:r>
            <w:r w:rsidDel="00000000" w:rsidR="00000000" w:rsidRPr="00000000">
              <w:rPr>
                <w:rtl w:val="0"/>
              </w:rPr>
            </w:r>
          </w:p>
        </w:tc>
        <w:tc>
          <w:tcPr>
            <w:shd w:fill="bfbfbf" w:val="clear"/>
            <w:vAlign w:val="top"/>
          </w:tcPr>
          <w:p w:rsidR="00000000" w:rsidDel="00000000" w:rsidP="00000000" w:rsidRDefault="00000000" w:rsidRPr="00000000" w14:paraId="000003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bfbfbf" w:val="clear"/>
            <w:vAlign w:val="top"/>
          </w:tcPr>
          <w:p w:rsidR="00000000" w:rsidDel="00000000" w:rsidP="00000000" w:rsidRDefault="00000000" w:rsidRPr="00000000" w14:paraId="000003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Palveluyksikön tai apteekin tiedot</w:t>
            </w:r>
          </w:p>
          <w:p w:rsidR="00000000" w:rsidDel="00000000" w:rsidP="00000000" w:rsidRDefault="00000000" w:rsidRPr="00000000" w14:paraId="000003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Yksityisen terveydenhuollon liittymismallit on kuvattu tarkemmin omassa määrittelyssään.</w:t>
            </w:r>
          </w:p>
        </w:tc>
      </w:tr>
      <w:tr>
        <w:trPr>
          <w:cantSplit w:val="1"/>
          <w:tblHeader w:val="0"/>
        </w:trPr>
        <w:tc>
          <w:tcPr>
            <w:tcBorders>
              <w:bottom w:color="000000" w:space="0" w:sz="4" w:val="single"/>
            </w:tcBorders>
            <w:vAlign w:val="top"/>
          </w:tcPr>
          <w:p w:rsidR="00000000" w:rsidDel="00000000" w:rsidP="00000000" w:rsidRDefault="00000000" w:rsidRPr="00000000" w14:paraId="000003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id</w:t>
            </w:r>
          </w:p>
        </w:tc>
        <w:tc>
          <w:tcPr>
            <w:tcBorders>
              <w:bottom w:color="000000" w:space="0" w:sz="4" w:val="single"/>
            </w:tcBorders>
            <w:vAlign w:val="top"/>
          </w:tcPr>
          <w:p w:rsidR="00000000" w:rsidDel="00000000" w:rsidP="00000000" w:rsidRDefault="00000000" w:rsidRPr="00000000" w14:paraId="000003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tcBorders>
              <w:bottom w:color="000000" w:space="0" w:sz="4" w:val="single"/>
            </w:tcBorders>
            <w:vAlign w:val="top"/>
          </w:tcPr>
          <w:p w:rsidR="00000000" w:rsidDel="00000000" w:rsidP="00000000" w:rsidRDefault="00000000" w:rsidRPr="00000000" w14:paraId="000003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id</w:t>
            </w:r>
          </w:p>
          <w:p w:rsidR="00000000" w:rsidDel="00000000" w:rsidP="00000000" w:rsidRDefault="00000000" w:rsidRPr="00000000" w14:paraId="000003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Oid sijoitetaan kokonaisuudessaan root-elementtiin.</w:t>
            </w:r>
          </w:p>
        </w:tc>
      </w:tr>
      <w:tr>
        <w:trPr>
          <w:cantSplit w:val="1"/>
          <w:tblHeader w:val="0"/>
        </w:trPr>
        <w:tc>
          <w:tcPr>
            <w:shd w:fill="bfbfbf" w:val="clear"/>
            <w:vAlign w:val="top"/>
          </w:tcPr>
          <w:p w:rsidR="00000000" w:rsidDel="00000000" w:rsidP="00000000" w:rsidRDefault="00000000" w:rsidRPr="00000000" w14:paraId="000003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location</w:t>
            </w:r>
            <w:r w:rsidDel="00000000" w:rsidR="00000000" w:rsidRPr="00000000">
              <w:rPr>
                <w:rtl w:val="0"/>
              </w:rPr>
            </w:r>
          </w:p>
        </w:tc>
        <w:tc>
          <w:tcPr>
            <w:shd w:fill="bfbfbf" w:val="clear"/>
            <w:vAlign w:val="top"/>
          </w:tcPr>
          <w:p w:rsidR="00000000" w:rsidDel="00000000" w:rsidP="00000000" w:rsidRDefault="00000000" w:rsidRPr="00000000" w14:paraId="000003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bfbfbf" w:val="clear"/>
            <w:vAlign w:val="top"/>
          </w:tcPr>
          <w:p w:rsidR="00000000" w:rsidDel="00000000" w:rsidP="00000000" w:rsidRDefault="00000000" w:rsidRPr="00000000" w14:paraId="000003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1"/>
          <w:tblHeader w:val="0"/>
        </w:trPr>
        <w:tc>
          <w:tcPr>
            <w:vAlign w:val="top"/>
          </w:tcPr>
          <w:p w:rsidR="00000000" w:rsidDel="00000000" w:rsidP="00000000" w:rsidRDefault="00000000" w:rsidRPr="00000000" w14:paraId="000003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name</w:t>
            </w:r>
          </w:p>
          <w:p w:rsidR="00000000" w:rsidDel="00000000" w:rsidP="00000000" w:rsidRDefault="00000000" w:rsidRPr="00000000" w14:paraId="000003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3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nimi</w:t>
            </w:r>
          </w:p>
        </w:tc>
      </w:tr>
      <w:tr>
        <w:trPr>
          <w:cantSplit w:val="1"/>
          <w:tblHeader w:val="0"/>
        </w:trPr>
        <w:tc>
          <w:tcPr>
            <w:tcBorders>
              <w:bottom w:color="000000" w:space="0" w:sz="4" w:val="single"/>
            </w:tcBorders>
            <w:vAlign w:val="top"/>
          </w:tcPr>
          <w:p w:rsidR="00000000" w:rsidDel="00000000" w:rsidP="00000000" w:rsidRDefault="00000000" w:rsidRPr="00000000" w14:paraId="000003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telecom </w:t>
            </w:r>
          </w:p>
          <w:p w:rsidR="00000000" w:rsidDel="00000000" w:rsidP="00000000" w:rsidRDefault="00000000" w:rsidRPr="00000000" w14:paraId="000003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(etuliite tel:)</w:t>
            </w:r>
          </w:p>
        </w:tc>
        <w:tc>
          <w:tcPr>
            <w:tcBorders>
              <w:bottom w:color="000000" w:space="0" w:sz="4" w:val="single"/>
            </w:tcBorders>
            <w:vAlign w:val="top"/>
          </w:tcPr>
          <w:p w:rsidR="00000000" w:rsidDel="00000000" w:rsidP="00000000" w:rsidRDefault="00000000" w:rsidRPr="00000000" w14:paraId="000003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3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puhelinnumero</w:t>
            </w:r>
          </w:p>
          <w:p w:rsidR="00000000" w:rsidDel="00000000" w:rsidP="00000000" w:rsidRDefault="00000000" w:rsidRPr="00000000" w14:paraId="000003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Puhelinnumeron erottelu välilyönnillä on kielletty. Use-attribuutin arvo on "DIR" (suora numero) tai ”PUB” (vaihteen numero).</w:t>
            </w:r>
          </w:p>
        </w:tc>
      </w:tr>
      <w:tr>
        <w:trPr>
          <w:cantSplit w:val="1"/>
          <w:tblHeader w:val="0"/>
        </w:trPr>
        <w:tc>
          <w:tcPr>
            <w:tcBorders>
              <w:bottom w:color="000000" w:space="0" w:sz="4" w:val="single"/>
            </w:tcBorders>
            <w:vAlign w:val="top"/>
          </w:tcPr>
          <w:p w:rsidR="00000000" w:rsidDel="00000000" w:rsidP="00000000" w:rsidRDefault="00000000" w:rsidRPr="00000000" w14:paraId="000003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telecom </w:t>
            </w:r>
          </w:p>
          <w:p w:rsidR="00000000" w:rsidDel="00000000" w:rsidP="00000000" w:rsidRDefault="00000000" w:rsidRPr="00000000" w14:paraId="000003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(etuliite mailto:)</w:t>
            </w:r>
          </w:p>
        </w:tc>
        <w:tc>
          <w:tcPr>
            <w:tcBorders>
              <w:bottom w:color="000000" w:space="0" w:sz="4" w:val="single"/>
            </w:tcBorders>
            <w:vAlign w:val="top"/>
          </w:tcPr>
          <w:p w:rsidR="00000000" w:rsidDel="00000000" w:rsidP="00000000" w:rsidRDefault="00000000" w:rsidRPr="00000000" w14:paraId="000003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3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sähköpostisosoite</w:t>
            </w:r>
          </w:p>
        </w:tc>
      </w:tr>
      <w:tr>
        <w:trPr>
          <w:cantSplit w:val="1"/>
          <w:tblHeader w:val="0"/>
        </w:trPr>
        <w:tc>
          <w:tcPr>
            <w:shd w:fill="bfbfbf" w:val="clear"/>
            <w:vAlign w:val="top"/>
          </w:tcPr>
          <w:p w:rsidR="00000000" w:rsidDel="00000000" w:rsidP="00000000" w:rsidRDefault="00000000" w:rsidRPr="00000000" w14:paraId="000003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addr</w:t>
            </w:r>
            <w:r w:rsidDel="00000000" w:rsidR="00000000" w:rsidRPr="00000000">
              <w:rPr>
                <w:rtl w:val="0"/>
              </w:rPr>
            </w:r>
          </w:p>
        </w:tc>
        <w:tc>
          <w:tcPr>
            <w:shd w:fill="bfbfbf" w:val="clear"/>
            <w:vAlign w:val="top"/>
          </w:tcPr>
          <w:p w:rsidR="00000000" w:rsidDel="00000000" w:rsidP="00000000" w:rsidRDefault="00000000" w:rsidRPr="00000000" w14:paraId="000003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bfbfbf" w:val="clear"/>
            <w:vAlign w:val="top"/>
          </w:tcPr>
          <w:p w:rsidR="00000000" w:rsidDel="00000000" w:rsidP="00000000" w:rsidRDefault="00000000" w:rsidRPr="00000000" w14:paraId="000003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osoitetiedot</w:t>
            </w:r>
          </w:p>
        </w:tc>
      </w:tr>
      <w:tr>
        <w:trPr>
          <w:cantSplit w:val="1"/>
          <w:tblHeader w:val="0"/>
        </w:trPr>
        <w:tc>
          <w:tcPr>
            <w:vAlign w:val="top"/>
          </w:tcPr>
          <w:p w:rsidR="00000000" w:rsidDel="00000000" w:rsidP="00000000" w:rsidRDefault="00000000" w:rsidRPr="00000000" w14:paraId="000003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streetAddressLine</w:t>
            </w:r>
          </w:p>
        </w:tc>
        <w:tc>
          <w:tcPr>
            <w:vAlign w:val="top"/>
          </w:tcPr>
          <w:p w:rsidR="00000000" w:rsidDel="00000000" w:rsidP="00000000" w:rsidRDefault="00000000" w:rsidRPr="00000000" w14:paraId="000003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3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katuosoite</w:t>
            </w:r>
          </w:p>
        </w:tc>
      </w:tr>
      <w:tr>
        <w:trPr>
          <w:cantSplit w:val="1"/>
          <w:tblHeader w:val="0"/>
        </w:trPr>
        <w:tc>
          <w:tcPr>
            <w:vAlign w:val="top"/>
          </w:tcPr>
          <w:p w:rsidR="00000000" w:rsidDel="00000000" w:rsidP="00000000" w:rsidRDefault="00000000" w:rsidRPr="00000000" w14:paraId="000003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postalCode</w:t>
            </w:r>
          </w:p>
        </w:tc>
        <w:tc>
          <w:tcPr>
            <w:vAlign w:val="top"/>
          </w:tcPr>
          <w:p w:rsidR="00000000" w:rsidDel="00000000" w:rsidP="00000000" w:rsidRDefault="00000000" w:rsidRPr="00000000" w14:paraId="000003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vAlign w:val="top"/>
          </w:tcPr>
          <w:p w:rsidR="00000000" w:rsidDel="00000000" w:rsidP="00000000" w:rsidRDefault="00000000" w:rsidRPr="00000000" w14:paraId="000003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postinumero</w:t>
            </w:r>
          </w:p>
        </w:tc>
      </w:tr>
      <w:tr>
        <w:trPr>
          <w:cantSplit w:val="1"/>
          <w:tblHeader w:val="0"/>
        </w:trPr>
        <w:tc>
          <w:tcPr>
            <w:tcBorders>
              <w:bottom w:color="000000" w:space="0" w:sz="4" w:val="single"/>
            </w:tcBorders>
            <w:vAlign w:val="top"/>
          </w:tcPr>
          <w:p w:rsidR="00000000" w:rsidDel="00000000" w:rsidP="00000000" w:rsidRDefault="00000000" w:rsidRPr="00000000" w14:paraId="000003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city</w:t>
            </w:r>
          </w:p>
        </w:tc>
        <w:tc>
          <w:tcPr>
            <w:tcBorders>
              <w:bottom w:color="000000" w:space="0" w:sz="4" w:val="single"/>
            </w:tcBorders>
            <w:vAlign w:val="top"/>
          </w:tcPr>
          <w:p w:rsidR="00000000" w:rsidDel="00000000" w:rsidP="00000000" w:rsidRDefault="00000000" w:rsidRPr="00000000" w14:paraId="000003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w:t>
            </w:r>
          </w:p>
        </w:tc>
        <w:tc>
          <w:tcPr>
            <w:tcBorders>
              <w:bottom w:color="000000" w:space="0" w:sz="4" w:val="single"/>
            </w:tcBorders>
            <w:vAlign w:val="top"/>
          </w:tcPr>
          <w:p w:rsidR="00000000" w:rsidDel="00000000" w:rsidP="00000000" w:rsidRDefault="00000000" w:rsidRPr="00000000" w14:paraId="000003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postitoimipaikka</w:t>
            </w:r>
          </w:p>
        </w:tc>
      </w:tr>
      <w:tr>
        <w:trPr>
          <w:cantSplit w:val="1"/>
          <w:tblHeader w:val="0"/>
        </w:trPr>
        <w:tc>
          <w:tcPr>
            <w:shd w:fill="bfbfbf" w:val="clear"/>
            <w:vAlign w:val="top"/>
          </w:tcPr>
          <w:p w:rsidR="00000000" w:rsidDel="00000000" w:rsidP="00000000" w:rsidRDefault="00000000" w:rsidRPr="00000000" w14:paraId="000003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serviceProvider</w:t>
            </w:r>
            <w:r w:rsidDel="00000000" w:rsidR="00000000" w:rsidRPr="00000000">
              <w:rPr>
                <w:rtl w:val="0"/>
              </w:rPr>
            </w:r>
          </w:p>
          <w:p w:rsidR="00000000" w:rsidDel="00000000" w:rsidP="00000000" w:rsidRDefault="00000000" w:rsidRPr="00000000" w14:paraId="000003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Organization</w:t>
            </w:r>
            <w:r w:rsidDel="00000000" w:rsidR="00000000" w:rsidRPr="00000000">
              <w:rPr>
                <w:rtl w:val="0"/>
              </w:rPr>
            </w:r>
          </w:p>
        </w:tc>
        <w:tc>
          <w:tcPr>
            <w:shd w:fill="bfbfbf" w:val="clear"/>
            <w:vAlign w:val="top"/>
          </w:tcPr>
          <w:p w:rsidR="00000000" w:rsidDel="00000000" w:rsidP="00000000" w:rsidRDefault="00000000" w:rsidRPr="00000000" w14:paraId="000003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bfbfbf" w:val="clear"/>
            <w:vAlign w:val="top"/>
          </w:tcPr>
          <w:p w:rsidR="00000000" w:rsidDel="00000000" w:rsidP="00000000" w:rsidRDefault="00000000" w:rsidRPr="00000000" w14:paraId="000003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Palvelunantajan tiedot</w:t>
            </w:r>
          </w:p>
          <w:p w:rsidR="00000000" w:rsidDel="00000000" w:rsidP="00000000" w:rsidRDefault="00000000" w:rsidRPr="00000000" w14:paraId="000003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Yksityisen terveydenhuollon liittymismallit on kuvattu tarkemmin omassa määrittelyssään.</w:t>
            </w:r>
          </w:p>
          <w:p w:rsidR="00000000" w:rsidDel="00000000" w:rsidP="00000000" w:rsidRDefault="00000000" w:rsidRPr="00000000" w14:paraId="000003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Palvelunantajan tiedot ovat pakollisia terveydenhuollon laatimissa asiakirjoissa.</w:t>
            </w:r>
          </w:p>
        </w:tc>
      </w:tr>
      <w:tr>
        <w:trPr>
          <w:cantSplit w:val="1"/>
          <w:tblHeader w:val="0"/>
        </w:trPr>
        <w:tc>
          <w:tcPr>
            <w:vAlign w:val="top"/>
          </w:tcPr>
          <w:p w:rsidR="00000000" w:rsidDel="00000000" w:rsidP="00000000" w:rsidRDefault="00000000" w:rsidRPr="00000000" w14:paraId="000003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id</w:t>
            </w:r>
          </w:p>
        </w:tc>
        <w:tc>
          <w:tcPr>
            <w:vAlign w:val="top"/>
          </w:tcPr>
          <w:p w:rsidR="00000000" w:rsidDel="00000000" w:rsidP="00000000" w:rsidRDefault="00000000" w:rsidRPr="00000000" w14:paraId="000003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EP</w:t>
            </w:r>
          </w:p>
        </w:tc>
        <w:tc>
          <w:tcPr>
            <w:vAlign w:val="top"/>
          </w:tcPr>
          <w:p w:rsidR="00000000" w:rsidDel="00000000" w:rsidP="00000000" w:rsidRDefault="00000000" w:rsidRPr="00000000" w14:paraId="000003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id</w:t>
            </w:r>
          </w:p>
          <w:p w:rsidR="00000000" w:rsidDel="00000000" w:rsidP="00000000" w:rsidRDefault="00000000" w:rsidRPr="00000000" w14:paraId="000003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Oid sijoitetaan kokonaisuudessaan root-elementtiin.</w:t>
            </w:r>
          </w:p>
        </w:tc>
      </w:tr>
      <w:tr>
        <w:trPr>
          <w:cantSplit w:val="1"/>
          <w:tblHeader w:val="0"/>
        </w:trPr>
        <w:tc>
          <w:tcPr>
            <w:vAlign w:val="top"/>
          </w:tcPr>
          <w:p w:rsidR="00000000" w:rsidDel="00000000" w:rsidP="00000000" w:rsidRDefault="00000000" w:rsidRPr="00000000" w14:paraId="000003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name</w:t>
            </w:r>
          </w:p>
          <w:p w:rsidR="00000000" w:rsidDel="00000000" w:rsidP="00000000" w:rsidRDefault="00000000" w:rsidRPr="00000000" w14:paraId="000003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3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EP</w:t>
            </w:r>
          </w:p>
        </w:tc>
        <w:tc>
          <w:tcPr>
            <w:vAlign w:val="top"/>
          </w:tcPr>
          <w:p w:rsidR="00000000" w:rsidDel="00000000" w:rsidP="00000000" w:rsidRDefault="00000000" w:rsidRPr="00000000" w14:paraId="000003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nimi</w:t>
            </w:r>
          </w:p>
        </w:tc>
      </w:tr>
      <w:tr>
        <w:trPr>
          <w:cantSplit w:val="1"/>
          <w:tblHeader w:val="0"/>
        </w:trPr>
        <w:tc>
          <w:tcPr>
            <w:tcBorders>
              <w:bottom w:color="000000" w:space="0" w:sz="4" w:val="single"/>
            </w:tcBorders>
            <w:vAlign w:val="top"/>
          </w:tcPr>
          <w:p w:rsidR="00000000" w:rsidDel="00000000" w:rsidP="00000000" w:rsidRDefault="00000000" w:rsidRPr="00000000" w14:paraId="000003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telecom</w:t>
            </w:r>
          </w:p>
          <w:p w:rsidR="00000000" w:rsidDel="00000000" w:rsidP="00000000" w:rsidRDefault="00000000" w:rsidRPr="00000000" w14:paraId="000003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(etuliite tel:)</w:t>
            </w:r>
          </w:p>
        </w:tc>
        <w:tc>
          <w:tcPr>
            <w:tcBorders>
              <w:bottom w:color="000000" w:space="0" w:sz="4" w:val="single"/>
            </w:tcBorders>
            <w:vAlign w:val="top"/>
          </w:tcPr>
          <w:p w:rsidR="00000000" w:rsidDel="00000000" w:rsidP="00000000" w:rsidRDefault="00000000" w:rsidRPr="00000000" w14:paraId="000003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3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puhelinnumero</w:t>
            </w:r>
          </w:p>
        </w:tc>
      </w:tr>
      <w:tr>
        <w:trPr>
          <w:cantSplit w:val="1"/>
          <w:tblHeader w:val="0"/>
        </w:trPr>
        <w:tc>
          <w:tcPr>
            <w:tcBorders>
              <w:bottom w:color="000000" w:space="0" w:sz="4" w:val="single"/>
            </w:tcBorders>
            <w:vAlign w:val="top"/>
          </w:tcPr>
          <w:p w:rsidR="00000000" w:rsidDel="00000000" w:rsidP="00000000" w:rsidRDefault="00000000" w:rsidRPr="00000000" w14:paraId="000003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telecom </w:t>
            </w:r>
          </w:p>
          <w:p w:rsidR="00000000" w:rsidDel="00000000" w:rsidP="00000000" w:rsidRDefault="00000000" w:rsidRPr="00000000" w14:paraId="000003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(etuliite mailto:)</w:t>
            </w:r>
          </w:p>
        </w:tc>
        <w:tc>
          <w:tcPr>
            <w:tcBorders>
              <w:bottom w:color="000000" w:space="0" w:sz="4" w:val="single"/>
            </w:tcBorders>
            <w:vAlign w:val="top"/>
          </w:tcPr>
          <w:p w:rsidR="00000000" w:rsidDel="00000000" w:rsidP="00000000" w:rsidRDefault="00000000" w:rsidRPr="00000000" w14:paraId="000003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3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sähköpostisosoite</w:t>
            </w:r>
          </w:p>
        </w:tc>
      </w:tr>
      <w:tr>
        <w:trPr>
          <w:cantSplit w:val="1"/>
          <w:tblHeader w:val="0"/>
        </w:trPr>
        <w:tc>
          <w:tcPr>
            <w:shd w:fill="bfbfbf" w:val="clear"/>
            <w:vAlign w:val="top"/>
          </w:tcPr>
          <w:p w:rsidR="00000000" w:rsidDel="00000000" w:rsidP="00000000" w:rsidRDefault="00000000" w:rsidRPr="00000000" w14:paraId="000003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addr</w:t>
            </w:r>
            <w:r w:rsidDel="00000000" w:rsidR="00000000" w:rsidRPr="00000000">
              <w:rPr>
                <w:rtl w:val="0"/>
              </w:rPr>
            </w:r>
          </w:p>
        </w:tc>
        <w:tc>
          <w:tcPr>
            <w:shd w:fill="bfbfbf" w:val="clear"/>
            <w:vAlign w:val="top"/>
          </w:tcPr>
          <w:p w:rsidR="00000000" w:rsidDel="00000000" w:rsidP="00000000" w:rsidRDefault="00000000" w:rsidRPr="00000000" w14:paraId="000003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bfbfbf" w:val="clear"/>
            <w:vAlign w:val="top"/>
          </w:tcPr>
          <w:p w:rsidR="00000000" w:rsidDel="00000000" w:rsidP="00000000" w:rsidRDefault="00000000" w:rsidRPr="00000000" w14:paraId="000003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osoitetiedot</w:t>
            </w:r>
          </w:p>
        </w:tc>
      </w:tr>
      <w:tr>
        <w:trPr>
          <w:cantSplit w:val="1"/>
          <w:tblHeader w:val="0"/>
        </w:trPr>
        <w:tc>
          <w:tcPr>
            <w:vAlign w:val="top"/>
          </w:tcPr>
          <w:p w:rsidR="00000000" w:rsidDel="00000000" w:rsidP="00000000" w:rsidRDefault="00000000" w:rsidRPr="00000000" w14:paraId="000003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streetAddressLine</w:t>
            </w:r>
          </w:p>
        </w:tc>
        <w:tc>
          <w:tcPr>
            <w:vAlign w:val="top"/>
          </w:tcPr>
          <w:p w:rsidR="00000000" w:rsidDel="00000000" w:rsidP="00000000" w:rsidRDefault="00000000" w:rsidRPr="00000000" w14:paraId="000003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EP</w:t>
            </w:r>
          </w:p>
        </w:tc>
        <w:tc>
          <w:tcPr>
            <w:vAlign w:val="top"/>
          </w:tcPr>
          <w:p w:rsidR="00000000" w:rsidDel="00000000" w:rsidP="00000000" w:rsidRDefault="00000000" w:rsidRPr="00000000" w14:paraId="000003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katuosoite</w:t>
            </w:r>
          </w:p>
        </w:tc>
      </w:tr>
      <w:tr>
        <w:trPr>
          <w:cantSplit w:val="1"/>
          <w:tblHeader w:val="0"/>
        </w:trPr>
        <w:tc>
          <w:tcPr>
            <w:vAlign w:val="top"/>
          </w:tcPr>
          <w:p w:rsidR="00000000" w:rsidDel="00000000" w:rsidP="00000000" w:rsidRDefault="00000000" w:rsidRPr="00000000" w14:paraId="000003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postalCode</w:t>
            </w:r>
          </w:p>
        </w:tc>
        <w:tc>
          <w:tcPr>
            <w:vAlign w:val="top"/>
          </w:tcPr>
          <w:p w:rsidR="00000000" w:rsidDel="00000000" w:rsidP="00000000" w:rsidRDefault="00000000" w:rsidRPr="00000000" w14:paraId="000003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EP</w:t>
            </w:r>
          </w:p>
        </w:tc>
        <w:tc>
          <w:tcPr>
            <w:vAlign w:val="top"/>
          </w:tcPr>
          <w:p w:rsidR="00000000" w:rsidDel="00000000" w:rsidP="00000000" w:rsidRDefault="00000000" w:rsidRPr="00000000" w14:paraId="000003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postinumero</w:t>
            </w:r>
          </w:p>
        </w:tc>
      </w:tr>
      <w:tr>
        <w:trPr>
          <w:cantSplit w:val="1"/>
          <w:tblHeader w:val="0"/>
        </w:trPr>
        <w:tc>
          <w:tcPr>
            <w:vAlign w:val="top"/>
          </w:tcPr>
          <w:p w:rsidR="00000000" w:rsidDel="00000000" w:rsidP="00000000" w:rsidRDefault="00000000" w:rsidRPr="00000000" w14:paraId="000003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city</w:t>
            </w:r>
          </w:p>
        </w:tc>
        <w:tc>
          <w:tcPr>
            <w:vAlign w:val="top"/>
          </w:tcPr>
          <w:p w:rsidR="00000000" w:rsidDel="00000000" w:rsidP="00000000" w:rsidRDefault="00000000" w:rsidRPr="00000000" w14:paraId="000003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EP</w:t>
            </w:r>
          </w:p>
        </w:tc>
        <w:tc>
          <w:tcPr>
            <w:vAlign w:val="top"/>
          </w:tcPr>
          <w:p w:rsidR="00000000" w:rsidDel="00000000" w:rsidP="00000000" w:rsidRDefault="00000000" w:rsidRPr="00000000" w14:paraId="000003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Organisaation postitoimipaikka</w:t>
            </w:r>
          </w:p>
        </w:tc>
      </w:tr>
    </w:tbl>
    <w:p w:rsidR="00000000" w:rsidDel="00000000" w:rsidP="00000000" w:rsidRDefault="00000000" w:rsidRPr="00000000" w14:paraId="000003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määräyspäivä tai toimituksen toimituspäivä ilmoitetaan elementissä componentOf.encompassingEncounter sisällä effectiveTime-elementissä. encompassingEncounter elementin sisällä oleva id elementti sisältää palvelutapahtumatunnuksen, niissä tapauksissa joissa se on olemassa (jos lääkemääräys on kirjoitettu palvelutapahtuman yhteydessä).  location-elementissä tuodaan lääkemääräyksen laatimispaikan tai toimituksen tekopaikan tiedot. </w:t>
      </w:r>
    </w:p>
    <w:p w:rsidR="00000000" w:rsidDel="00000000" w:rsidP="00000000" w:rsidRDefault="00000000" w:rsidRPr="00000000" w14:paraId="000003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0"/>
          <w:szCs w:val="20"/>
          <w:highlight w:val="white"/>
          <w:u w:val="none"/>
          <w:vertAlign w:val="baseline"/>
          <w:rtl w:val="0"/>
        </w:rPr>
        <w:t xml:space="preserve"> Lääkemääräyksen tapahtumahetki ja laatimispaikka</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componentOf</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encompassingEncounter</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0"/>
          <w:szCs w:val="20"/>
          <w:highlight w:val="white"/>
          <w:u w:val="none"/>
          <w:vertAlign w:val="baseline"/>
          <w:rtl w:val="0"/>
        </w:rPr>
        <w:t xml:space="preserve"> Palvelutapahtumatunnus </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id</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root</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1.2.246.10.1536552.14.2009.145</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0"/>
          <w:szCs w:val="20"/>
          <w:highlight w:val="white"/>
          <w:u w:val="none"/>
          <w:vertAlign w:val="baseline"/>
          <w:rtl w:val="0"/>
        </w:rPr>
        <w:t xml:space="preserve"> Lääkemääräyksen tapahtumahetki (=määräyspäivä) aika kuvataan sekunnin tarkkuudella </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effectiveTime</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value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20090424092357</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0"/>
          <w:szCs w:val="20"/>
          <w:highlight w:val="white"/>
          <w:u w:val="none"/>
          <w:vertAlign w:val="baseline"/>
          <w:rtl w:val="0"/>
        </w:rPr>
        <w:t xml:space="preserve"> Laatimispaikka </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location</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healthCareFacility</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0"/>
          <w:szCs w:val="20"/>
          <w:highlight w:val="white"/>
          <w:u w:val="none"/>
          <w:vertAlign w:val="baseline"/>
          <w:rtl w:val="0"/>
        </w:rPr>
        <w:t xml:space="preserve"> PALVELUYKSIKKÖ = TOIMIPISTE (VUOKRANANTAJA) </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id</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root</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1.2.246.10.1536552.10.1</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location</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Kosken Korva ja Nenä Oy</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addr</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streetAddressLine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Insinöörinkatu 30</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streetAddressLine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postalCode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33720</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postalCode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city</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Tampere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city</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addr</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location</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serviceProviderOrganization</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8080"/>
          <w:sz w:val="20"/>
          <w:szCs w:val="20"/>
          <w:highlight w:val="white"/>
          <w:u w:val="none"/>
          <w:vertAlign w:val="baseline"/>
          <w:rtl w:val="0"/>
        </w:rPr>
        <w:t xml:space="preserve"> PALVELUNANTAJA = TOIMINTAYKSIKKÖ = PALVELUNTUOTTAJA,  (VUOKRANANTAJA)</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id</w:t>
      </w:r>
      <w:r w:rsidDel="00000000" w:rsidR="00000000" w:rsidRPr="00000000">
        <w:rPr>
          <w:rFonts w:ascii="Arial" w:cs="Arial" w:eastAsia="Arial" w:hAnsi="Arial"/>
          <w:b w:val="0"/>
          <w:bCs w:val="0"/>
          <w:i w:val="0"/>
          <w:iCs w:val="0"/>
          <w:smallCaps w:val="0"/>
          <w:strike w:val="0"/>
          <w:color w:val="ff0000"/>
          <w:sz w:val="20"/>
          <w:szCs w:val="20"/>
          <w:highlight w:val="white"/>
          <w:u w:val="none"/>
          <w:vertAlign w:val="baseline"/>
          <w:rtl w:val="0"/>
        </w:rPr>
        <w:t xml:space="preserve"> root</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1.2.246.10.1536552.10.0</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Tampereen Lääkärikeskus Oy</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name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addr</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streetAddressLine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Hatanpäänvaltatie 1 </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streetAddressLine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postalCode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33600</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postalCode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city</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Tampere</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city</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addr</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serviceProviderOrganization</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healthCareFacility</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location</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ab/>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encompassingEncounter</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&lt;/</w:t>
      </w:r>
      <w:r w:rsidDel="00000000" w:rsidR="00000000" w:rsidRPr="00000000">
        <w:rPr>
          <w:rFonts w:ascii="Arial" w:cs="Arial" w:eastAsia="Arial" w:hAnsi="Arial"/>
          <w:b w:val="0"/>
          <w:bCs w:val="0"/>
          <w:i w:val="0"/>
          <w:iCs w:val="0"/>
          <w:smallCaps w:val="0"/>
          <w:strike w:val="0"/>
          <w:color w:val="800000"/>
          <w:sz w:val="20"/>
          <w:szCs w:val="20"/>
          <w:highlight w:val="white"/>
          <w:u w:val="none"/>
          <w:vertAlign w:val="baseline"/>
          <w:rtl w:val="0"/>
        </w:rPr>
        <w:t xml:space="preserve">componentOf</w:t>
      </w:r>
      <w:r w:rsidDel="00000000" w:rsidR="00000000" w:rsidRPr="00000000">
        <w:rPr>
          <w:rFonts w:ascii="Arial" w:cs="Arial" w:eastAsia="Arial" w:hAnsi="Arial"/>
          <w:b w:val="0"/>
          <w:bCs w:val="0"/>
          <w:i w:val="0"/>
          <w:iCs w:val="0"/>
          <w:smallCaps w:val="0"/>
          <w:strike w:val="0"/>
          <w:color w:val="0000ff"/>
          <w:sz w:val="20"/>
          <w:szCs w:val="20"/>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3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Terveydenhuollon palveluyksikön, jossa lääkemääräys on kirjoitettu, tunniste eli OID on annettava healthCareFacility.id –elementissä. Terveydenhuollon toimintayksikkö -tieto (palvelunantaja) annetaan healthCareFacility.serviceProviderOrganization.id -elementissä. Vuokranantaja/vuokralainen tapauksessa elementteihin annetaan vuokranantajan (isäntäorganisaation) tiedot. Tunniste tarvitaan, jotta mahdollinen uusimispyyntö voidaan lähettää oikeaan toimipaikkaan. Eri liittymismalleja on tarkemmin kuvattu </w:t>
      </w:r>
      <w:hyperlink r:id="rId9">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Yksityisen terveydenhuollon organisaatiotiedot HL7-sanomissa ja -asiakirjoissa</w:t>
        </w:r>
      </w:hyperlink>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(xls) määrittelyssä.</w:t>
      </w:r>
    </w:p>
    <w:p w:rsidR="00000000" w:rsidDel="00000000" w:rsidP="00000000" w:rsidRDefault="00000000" w:rsidRPr="00000000" w14:paraId="000003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määräyspäivää, -paikkaa ja palvelutapahtuman tunnusta ei saa muuttaa lääkemääräyksen korjauksessa tai mitätöinnissä. Mikäli alkuperäisestä lääkemääräyksestä puuttuu component.of -rakenteen tietoja, jotka ovat uusimman määrityksen mukaan pakollisia, tietoja ei tuoda lääkemääräyksen korjauksessa tai mitätöinnissä. </w:t>
      </w:r>
    </w:p>
    <w:p w:rsidR="00000000" w:rsidDel="00000000" w:rsidP="00000000" w:rsidRDefault="00000000" w:rsidRPr="00000000" w14:paraId="000003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Muissa asiakirjoissa kuin lääkemääräyksissä ja toimituksissa sekä näiden korjauksissa ja mitätöinneissä tuodaan component.of rakenteessa toimenpiteen tekohetki ja tekijäorganisaatio.</w:t>
      </w:r>
    </w:p>
    <w:p w:rsidR="00000000" w:rsidDel="00000000" w:rsidP="00000000" w:rsidRDefault="00000000" w:rsidRPr="00000000" w14:paraId="000003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Tehtäessä lääkemääräyksen uusimispyyntöä Omakannassa, componentOf-rakenteessa uusimispyynnön tekijäksi tallennetaan Omakanta.</w:t>
      </w:r>
    </w:p>
    <w:p w:rsidR="00000000" w:rsidDel="00000000" w:rsidP="00000000" w:rsidRDefault="00000000" w:rsidRPr="00000000" w14:paraId="000003EB">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108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bookmarkStart w:colFirst="0" w:colLast="0" w:name="_luiyt4r1l0vx" w:id="19"/>
      <w:bookmarkEnd w:id="19"/>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&lt;componentOf&gt;</w:t>
        <w:br w:type="textWrapping"/>
        <w:t xml:space="preserve">     &lt;encompassingEncounter&gt;</w:t>
        <w:br w:type="textWrapping"/>
        <w:t xml:space="preserve">          &lt;effectiveTime value="20130326094012"/&gt;</w:t>
        <w:br w:type="textWrapping"/>
        <w:t xml:space="preserve">          &lt;</w:t>
      </w:r>
      <w:r w:rsidDel="00000000" w:rsidR="00000000" w:rsidRPr="00000000">
        <w:rPr>
          <w:rFonts w:ascii="Arial" w:cs="Arial" w:eastAsia="Arial" w:hAnsi="Arial"/>
          <w:b w:val="0"/>
          <w:bCs w:val="0"/>
          <w:i w:val="0"/>
          <w:iCs w:val="0"/>
          <w:smallCaps w:val="0"/>
          <w:strike w:val="0"/>
          <w:color w:val="a6a6a6"/>
          <w:sz w:val="22"/>
          <w:szCs w:val="22"/>
          <w:u w:val="none"/>
          <w:shd w:fill="auto" w:val="clear"/>
          <w:vertAlign w:val="baseline"/>
          <w:rtl w:val="0"/>
        </w:rPr>
        <w:t xml:space="preserve">!-- Uusimispyynnön tekijä --</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&gt;</w:t>
        <w:br w:type="textWrapping"/>
        <w:t xml:space="preserve">          &lt;location&gt;</w:t>
        <w:br w:type="textWrapping"/>
        <w:t xml:space="preserve">              &lt;healthCareFacility&gt;</w:t>
        <w:br w:type="textWrapping"/>
        <w:t xml:space="preserve">                   &lt;id root="1.2.246.556.10.0"/&gt;</w:t>
        <w:br w:type="textWrapping"/>
        <w:t xml:space="preserve">                   &lt;location&gt;</w:t>
        <w:br w:type="textWrapping"/>
        <w:t xml:space="preserve">                        &lt;name&gt;Omakanta&lt;/name&gt;</w:t>
        <w:br w:type="textWrapping"/>
        <w:t xml:space="preserve">                   &lt;/location&gt;</w:t>
        <w:br w:type="textWrapping"/>
        <w:t xml:space="preserve">              &lt;/healthCareFacility&gt;</w:t>
        <w:br w:type="textWrapping"/>
        <w:t xml:space="preserve">          &lt;/location&gt;</w:t>
        <w:br w:type="textWrapping"/>
        <w:t xml:space="preserve">     &lt;/encompassingEncounter&gt;</w:t>
      </w:r>
    </w:p>
    <w:p w:rsidR="00000000" w:rsidDel="00000000" w:rsidP="00000000" w:rsidRDefault="00000000" w:rsidRPr="00000000" w14:paraId="000003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a6ajgg1j8aup" w:id="20"/>
      <w:bookmarkEnd w:id="20"/>
      <w:r w:rsidDel="00000000" w:rsidR="00000000" w:rsidRPr="00000000">
        <w:rPr>
          <w:rtl w:val="0"/>
        </w:rPr>
      </w:r>
    </w:p>
    <w:p w:rsidR="00000000" w:rsidDel="00000000" w:rsidP="00000000" w:rsidRDefault="00000000" w:rsidRPr="00000000" w14:paraId="000003ED">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120" w:line="240" w:lineRule="auto"/>
        <w:ind w:left="576" w:right="0" w:hanging="576"/>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hl7fi:signatureCollection – Allekirjoitukset</w:t>
      </w:r>
    </w:p>
    <w:p w:rsidR="00000000" w:rsidDel="00000000" w:rsidP="00000000" w:rsidRDefault="00000000" w:rsidRPr="00000000" w14:paraId="000003E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CDA R2 -asiakirjojen sähköisen allekirjoituksen määritys ja soveltamisopas -dokumentissa (</w:t>
      </w:r>
      <w:hyperlink r:id="rId10">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http://www.kanta.fi/fi/web/ammattilaisille/arkkitehtuuri</w:t>
        </w:r>
      </w:hyperlink>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 on kuvattu hl7fi:signatureCollection-rakenteen käyttö.  </w:t>
      </w:r>
    </w:p>
    <w:p w:rsidR="00000000" w:rsidDel="00000000" w:rsidP="00000000" w:rsidRDefault="00000000" w:rsidRPr="00000000" w14:paraId="000003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bookmarkStart w:colFirst="0" w:colLast="0" w:name="_w0oo5rk7gwac" w:id="21"/>
      <w:bookmarkEnd w:id="21"/>
      <w:r w:rsidDel="00000000" w:rsidR="00000000" w:rsidRPr="00000000">
        <w:rPr>
          <w:rtl w:val="0"/>
        </w:rPr>
      </w:r>
    </w:p>
    <w:p w:rsidR="00000000" w:rsidDel="00000000" w:rsidP="00000000" w:rsidRDefault="00000000" w:rsidRPr="00000000" w14:paraId="000003F1">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120" w:line="240" w:lineRule="auto"/>
        <w:ind w:left="578" w:right="0" w:hanging="578"/>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hl7fi:sender – lähettäjä</w:t>
      </w:r>
    </w:p>
    <w:p w:rsidR="00000000" w:rsidDel="00000000" w:rsidP="00000000" w:rsidRDefault="00000000" w:rsidRPr="00000000" w14:paraId="000003F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Asiakirjan reseptikeskukseen lähettäneen järjestelmän osapuolitunniste.</w:t>
      </w:r>
    </w:p>
    <w:p w:rsidR="00000000" w:rsidDel="00000000" w:rsidP="00000000" w:rsidRDefault="00000000" w:rsidRPr="00000000" w14:paraId="000003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Tämä tieto on ilmaistu myös siirrossa käytettävässä V3 medical records -viestissä.</w:t>
      </w:r>
    </w:p>
    <w:p w:rsidR="00000000" w:rsidDel="00000000" w:rsidP="00000000" w:rsidRDefault="00000000" w:rsidRPr="00000000" w14:paraId="000003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px0wyf1r3juu" w:id="22"/>
      <w:bookmarkEnd w:id="22"/>
      <w:r w:rsidDel="00000000" w:rsidR="00000000" w:rsidRPr="00000000">
        <w:rPr>
          <w:rtl w:val="0"/>
        </w:rPr>
      </w:r>
    </w:p>
    <w:p w:rsidR="00000000" w:rsidDel="00000000" w:rsidP="00000000" w:rsidRDefault="00000000" w:rsidRPr="00000000" w14:paraId="000003F7">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120" w:line="240" w:lineRule="auto"/>
        <w:ind w:left="576" w:right="0" w:hanging="576"/>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hl7fi:password – Salasana</w:t>
      </w:r>
    </w:p>
    <w:p w:rsidR="00000000" w:rsidDel="00000000" w:rsidP="00000000" w:rsidRDefault="00000000" w:rsidRPr="00000000" w14:paraId="000003F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suojauksen salasana ei ole käytössä. </w:t>
      </w:r>
    </w:p>
    <w:bookmarkStart w:colFirst="0" w:colLast="0" w:name="9rre1eytfdv9" w:id="23"/>
    <w:bookmarkEnd w:id="23"/>
    <w:p w:rsidR="00000000" w:rsidDel="00000000" w:rsidP="00000000" w:rsidRDefault="00000000" w:rsidRPr="00000000" w14:paraId="000003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FB">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120" w:line="240" w:lineRule="auto"/>
        <w:ind w:left="576" w:right="0" w:hanging="576"/>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InformationRecipient – uusintapyynnön vastaanottaja</w:t>
      </w:r>
    </w:p>
    <w:p w:rsidR="00000000" w:rsidDel="00000000" w:rsidP="00000000" w:rsidRDefault="00000000" w:rsidRPr="00000000" w14:paraId="000003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Tätä elementtiä käytetään uusintapyynnöissä. Uusintapyyntö lähetetään yleensä alkuperäisen reseptin kirjoittajalle, mutta se voidaan lähettää myös muuhun organisaatioon. Tämä elementti on käytössä kummassakin tapauksessa. Organisaation tunnisteen (OID) lisäksi ilmoitetaan organisaation nimi.</w:t>
      </w:r>
    </w:p>
    <w:p w:rsidR="00000000" w:rsidDel="00000000" w:rsidP="00000000" w:rsidRDefault="00000000" w:rsidRPr="00000000" w14:paraId="000003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Esim:</w:t>
      </w:r>
    </w:p>
    <w:p w:rsidR="00000000" w:rsidDel="00000000" w:rsidP="00000000" w:rsidRDefault="00000000" w:rsidRPr="00000000" w14:paraId="000004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u w:val="none"/>
          <w:shd w:fill="auto" w:val="clear"/>
          <w:vertAlign w:val="baseline"/>
          <w:rtl w:val="0"/>
        </w:rPr>
        <w:t xml:space="preserve">informationRecipient</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4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u w:val="none"/>
          <w:shd w:fill="auto" w:val="clear"/>
          <w:vertAlign w:val="baseline"/>
          <w:rtl w:val="0"/>
        </w:rPr>
        <w:t xml:space="preserve">intendedRecipient</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4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u w:val="none"/>
          <w:shd w:fill="auto" w:val="clear"/>
          <w:vertAlign w:val="baseline"/>
          <w:rtl w:val="0"/>
        </w:rPr>
        <w:t xml:space="preserve">receivedOrganization</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4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u w:val="none"/>
          <w:shd w:fill="auto" w:val="clear"/>
          <w:vertAlign w:val="baseline"/>
          <w:rtl w:val="0"/>
        </w:rPr>
        <w:t xml:space="preserve"> Organisaation OID </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4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u w:val="none"/>
          <w:shd w:fill="auto" w:val="clear"/>
          <w:vertAlign w:val="baseline"/>
          <w:rtl w:val="0"/>
        </w:rPr>
        <w:t xml:space="preserve">id</w:t>
      </w:r>
      <w:r w:rsidDel="00000000" w:rsidR="00000000" w:rsidRPr="00000000">
        <w:rPr>
          <w:rFonts w:ascii="Times New Roman" w:cs="Times New Roman" w:eastAsia="Times New Roman" w:hAnsi="Times New Roman"/>
          <w:b w:val="0"/>
          <w:bCs w:val="0"/>
          <w:i w:val="0"/>
          <w:iCs w:val="0"/>
          <w:smallCaps w:val="0"/>
          <w:strike w:val="0"/>
          <w:color w:val="ff0000"/>
          <w:sz w:val="24"/>
          <w:szCs w:val="24"/>
          <w:u w:val="none"/>
          <w:shd w:fill="auto" w:val="clear"/>
          <w:vertAlign w:val="baseline"/>
          <w:rtl w:val="0"/>
        </w:rPr>
        <w:t xml:space="preserve"> root</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1.2.246.10.98765432.10</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2002.1</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4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u w:val="none"/>
          <w:shd w:fill="auto" w:val="clear"/>
          <w:vertAlign w:val="baseline"/>
          <w:rtl w:val="0"/>
        </w:rPr>
        <w:t xml:space="preserve"> Organisaation nimi </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4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u w:val="none"/>
          <w:shd w:fill="auto" w:val="clear"/>
          <w:vertAlign w:val="baseline"/>
          <w:rtl w:val="0"/>
        </w:rPr>
        <w:t xml:space="preserve">name</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Timon terveysasema</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u w:val="none"/>
          <w:shd w:fill="auto" w:val="clear"/>
          <w:vertAlign w:val="baseline"/>
          <w:rtl w:val="0"/>
        </w:rPr>
        <w:t xml:space="preserve">name</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4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u w:val="none"/>
          <w:shd w:fill="auto" w:val="clear"/>
          <w:vertAlign w:val="baseline"/>
          <w:rtl w:val="0"/>
        </w:rPr>
        <w:t xml:space="preserve">receivedOrganization</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4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u w:val="none"/>
          <w:shd w:fill="auto" w:val="clear"/>
          <w:vertAlign w:val="baseline"/>
          <w:rtl w:val="0"/>
        </w:rPr>
        <w:t xml:space="preserve">intendedRecipient</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4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ff"/>
          <w:sz w:val="24"/>
          <w:szCs w:val="24"/>
          <w:highlight w:val="white"/>
          <w:u w:val="none"/>
          <w:vertAlign w:val="baseline"/>
        </w:rPr>
      </w:pPr>
      <w:bookmarkStart w:colFirst="0" w:colLast="0" w:name="_o2elv6mdj783" w:id="24"/>
      <w:bookmarkEnd w:id="24"/>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u w:val="none"/>
          <w:shd w:fill="auto" w:val="clear"/>
          <w:vertAlign w:val="baseline"/>
          <w:rtl w:val="0"/>
        </w:rPr>
        <w:t xml:space="preserve">informationRecipient</w:t>
      </w:r>
      <w:r w:rsidDel="00000000" w:rsidR="00000000" w:rsidRPr="00000000">
        <w:rPr>
          <w:rFonts w:ascii="Times New Roman" w:cs="Times New Roman" w:eastAsia="Times New Roman" w:hAnsi="Times New Roman"/>
          <w:b w:val="0"/>
          <w:bCs w:val="0"/>
          <w:i w:val="0"/>
          <w:iCs w:val="0"/>
          <w:smallCaps w:val="0"/>
          <w:strike w:val="0"/>
          <w:color w:val="0000ff"/>
          <w:sz w:val="24"/>
          <w:szCs w:val="24"/>
          <w:u w:val="none"/>
          <w:shd w:fill="auto" w:val="clear"/>
          <w:vertAlign w:val="baseline"/>
          <w:rtl w:val="0"/>
        </w:rPr>
        <w:t xml:space="preserve">&gt;</w:t>
      </w:r>
      <w:r w:rsidDel="00000000" w:rsidR="00000000" w:rsidRPr="00000000">
        <w:rPr>
          <w:rtl w:val="0"/>
        </w:rPr>
      </w:r>
    </w:p>
    <w:p w:rsidR="00000000" w:rsidDel="00000000" w:rsidP="00000000" w:rsidRDefault="00000000" w:rsidRPr="00000000" w14:paraId="0000040A">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240" w:lineRule="auto"/>
        <w:ind w:left="432" w:right="0" w:hanging="432"/>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Yleisiä periaatteita</w:t>
      </w:r>
    </w:p>
    <w:p w:rsidR="00000000" w:rsidDel="00000000" w:rsidP="00000000" w:rsidRDefault="00000000" w:rsidRPr="00000000" w14:paraId="000004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luyra3pwoi2n" w:id="25"/>
      <w:bookmarkEnd w:id="25"/>
      <w:r w:rsidDel="00000000" w:rsidR="00000000" w:rsidRPr="00000000">
        <w:rPr>
          <w:rtl w:val="0"/>
        </w:rPr>
      </w:r>
    </w:p>
    <w:p w:rsidR="00000000" w:rsidDel="00000000" w:rsidP="00000000" w:rsidRDefault="00000000" w:rsidRPr="00000000" w14:paraId="0000040C">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120" w:line="240" w:lineRule="auto"/>
        <w:ind w:left="576" w:right="0" w:hanging="576"/>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Ajan esittäminen</w:t>
      </w:r>
    </w:p>
    <w:p w:rsidR="00000000" w:rsidDel="00000000" w:rsidP="00000000" w:rsidRDefault="00000000" w:rsidRPr="00000000" w14:paraId="000004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Aika, joka syntyy tietokoneella, tallennetaan dokumenttiin sekunnin tarkkuudella. Näyttömuodossa aika näytetään näyttökohteen tai muiden ohjeiden edellyttämällä tarkkuudella.</w:t>
      </w:r>
    </w:p>
    <w:p w:rsidR="00000000" w:rsidDel="00000000" w:rsidP="00000000" w:rsidRDefault="00000000" w:rsidRPr="00000000" w14:paraId="000004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Aika, jonka käyttäjä syöttää, tallennetaan ydintieto- tai sovelluskohtaisten määrittelyjen määrämällä tarkkuudella. Näyttömuodossa tieto näytetään tallennustarkkuudella, kuitenkin ohjeistuksen mukaisuudella.</w:t>
      </w:r>
    </w:p>
    <w:p w:rsidR="00000000" w:rsidDel="00000000" w:rsidP="00000000" w:rsidRDefault="00000000" w:rsidRPr="00000000" w14:paraId="000004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Tämä koskee sekä headeria että bodyä.</w:t>
      </w:r>
    </w:p>
    <w:p w:rsidR="00000000" w:rsidDel="00000000" w:rsidP="00000000" w:rsidRDefault="00000000" w:rsidRPr="00000000" w14:paraId="000004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l2x4i9r8w4yc" w:id="26"/>
      <w:bookmarkEnd w:id="26"/>
      <w:r w:rsidDel="00000000" w:rsidR="00000000" w:rsidRPr="00000000">
        <w:rPr>
          <w:rtl w:val="0"/>
        </w:rPr>
      </w:r>
    </w:p>
    <w:p w:rsidR="00000000" w:rsidDel="00000000" w:rsidP="00000000" w:rsidRDefault="00000000" w:rsidRPr="00000000" w14:paraId="00000413">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240" w:lineRule="auto"/>
        <w:ind w:left="432" w:right="0" w:hanging="432"/>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Lääkemääräysten ja toimitusten linkitys</w:t>
      </w:r>
    </w:p>
    <w:p w:rsidR="00000000" w:rsidDel="00000000" w:rsidP="00000000" w:rsidRDefault="00000000" w:rsidRPr="00000000" w14:paraId="0000041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Lääkemääräykset ja toimitukset linkitetään toisiinsa sekä allekirjoitettavassa body-osassa että headerissa. Tällä varmistetaan toisaalta tietojen muuttumattomuus ja helppo saatavuus. </w:t>
      </w:r>
    </w:p>
    <w:p w:rsidR="00000000" w:rsidDel="00000000" w:rsidP="00000000" w:rsidRDefault="00000000" w:rsidRPr="00000000" w14:paraId="000004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Bodyssä oleva linkki itseensä mahdollistaa dokumentin tunnisteen (id) allekirjoittamisen. Ilman tätä linkkiä dokumentin tunnistetta ei allekirjoiteta, koska se sijaitsee vain headerissa, jota ei allekirjoiteta.</w:t>
      </w:r>
    </w:p>
    <w:p w:rsidR="00000000" w:rsidDel="00000000" w:rsidP="00000000" w:rsidRDefault="00000000" w:rsidRPr="00000000" w14:paraId="000004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Bodyssä linkit ovat substanceAdministration.entryRelationship.supply-elementin alla reference.externalDocument –elementteinä, mikäli asiakirja on allekirjoitettu.</w:t>
      </w:r>
    </w:p>
    <w:p w:rsidR="00000000" w:rsidDel="00000000" w:rsidP="00000000" w:rsidRDefault="00000000" w:rsidRPr="00000000" w14:paraId="000004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Headerissa setId osoittaa aina alkuperäisen dokumentin OID:hen. Muut tarvittavat viittaukset esitetään toistuvilla relatedDocument.parentDocument-elementeillä.</w:t>
      </w:r>
    </w:p>
    <w:p w:rsidR="00000000" w:rsidDel="00000000" w:rsidP="00000000" w:rsidRDefault="00000000" w:rsidRPr="00000000" w14:paraId="000004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drawing>
          <wp:inline distB="0" distT="0" distL="114300" distR="114300">
            <wp:extent cx="2210435" cy="1828165"/>
            <wp:effectExtent b="0" l="0" r="0" t="0"/>
            <wp:docPr id="1" name="image3.png"/>
            <a:graphic>
              <a:graphicData uri="http://schemas.openxmlformats.org/drawingml/2006/picture">
                <pic:pic>
                  <pic:nvPicPr>
                    <pic:cNvPr id="0" name="image3.png"/>
                    <pic:cNvPicPr preferRelativeResize="0"/>
                  </pic:nvPicPr>
                  <pic:blipFill>
                    <a:blip r:embed="rId11"/>
                    <a:srcRect b="0" l="0" r="0" t="0"/>
                    <a:stretch>
                      <a:fillRect/>
                    </a:stretch>
                  </pic:blipFill>
                  <pic:spPr>
                    <a:xfrm>
                      <a:off x="0" y="0"/>
                      <a:ext cx="2210435" cy="1828165"/>
                    </a:xfrm>
                    <a:prstGeom prst="rect"/>
                    <a:ln/>
                  </pic:spPr>
                </pic:pic>
              </a:graphicData>
            </a:graphic>
          </wp:inline>
        </w:drawing>
      </w:r>
      <w:r w:rsidDel="00000000" w:rsidR="00000000" w:rsidRPr="00000000">
        <w:rPr>
          <w:rtl w:val="0"/>
        </w:rPr>
      </w:r>
    </w:p>
    <w:p w:rsidR="00000000" w:rsidDel="00000000" w:rsidP="00000000" w:rsidRDefault="00000000" w:rsidRPr="00000000" w14:paraId="000004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Kuva: Alkuperäinen lääkemääräys ja sen linkit</w:t>
      </w:r>
      <w:r w:rsidDel="00000000" w:rsidR="00000000" w:rsidRPr="00000000">
        <w:rPr>
          <w:rtl w:val="0"/>
        </w:rPr>
      </w:r>
    </w:p>
    <w:p w:rsidR="00000000" w:rsidDel="00000000" w:rsidP="00000000" w:rsidRDefault="00000000" w:rsidRPr="00000000" w14:paraId="000004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Alkuperäisessä lääkemääräyksessä ei siis ole viittauksia minnekään eikä siten relatedDocument.parentDocument-elementtiä.</w:t>
      </w:r>
    </w:p>
    <w:p w:rsidR="00000000" w:rsidDel="00000000" w:rsidP="00000000" w:rsidRDefault="00000000" w:rsidRPr="00000000" w14:paraId="000004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2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drawing>
          <wp:inline distB="0" distT="0" distL="114300" distR="114300">
            <wp:extent cx="5019675" cy="2562225"/>
            <wp:effectExtent b="0" l="0" r="0" t="0"/>
            <wp:docPr descr="Korjaus" id="3" name="image4.png"/>
            <a:graphic>
              <a:graphicData uri="http://schemas.openxmlformats.org/drawingml/2006/picture">
                <pic:pic>
                  <pic:nvPicPr>
                    <pic:cNvPr descr="Korjaus" id="0" name="image4.png"/>
                    <pic:cNvPicPr preferRelativeResize="0"/>
                  </pic:nvPicPr>
                  <pic:blipFill>
                    <a:blip r:embed="rId12"/>
                    <a:srcRect b="0" l="0" r="0" t="0"/>
                    <a:stretch>
                      <a:fillRect/>
                    </a:stretch>
                  </pic:blipFill>
                  <pic:spPr>
                    <a:xfrm>
                      <a:off x="0" y="0"/>
                      <a:ext cx="5019675" cy="2562225"/>
                    </a:xfrm>
                    <a:prstGeom prst="rect"/>
                    <a:ln/>
                  </pic:spPr>
                </pic:pic>
              </a:graphicData>
            </a:graphic>
          </wp:inline>
        </w:drawing>
      </w:r>
      <w:r w:rsidDel="00000000" w:rsidR="00000000" w:rsidRPr="00000000">
        <w:rPr>
          <w:rtl w:val="0"/>
        </w:rPr>
      </w:r>
    </w:p>
    <w:p w:rsidR="00000000" w:rsidDel="00000000" w:rsidP="00000000" w:rsidRDefault="00000000" w:rsidRPr="00000000" w14:paraId="000004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Kuva: Korjattu lääkemääräys ja sen linkit</w:t>
      </w:r>
      <w:r w:rsidDel="00000000" w:rsidR="00000000" w:rsidRPr="00000000">
        <w:rPr>
          <w:rtl w:val="0"/>
        </w:rPr>
      </w:r>
    </w:p>
    <w:p w:rsidR="00000000" w:rsidDel="00000000" w:rsidP="00000000" w:rsidRDefault="00000000" w:rsidRPr="00000000" w14:paraId="000004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drawing>
          <wp:inline distB="0" distT="0" distL="114300" distR="114300">
            <wp:extent cx="5286375" cy="2190750"/>
            <wp:effectExtent b="0" l="0" r="0" t="0"/>
            <wp:docPr descr="Korjaus ja toimitus" id="2" name="image2.png"/>
            <a:graphic>
              <a:graphicData uri="http://schemas.openxmlformats.org/drawingml/2006/picture">
                <pic:pic>
                  <pic:nvPicPr>
                    <pic:cNvPr descr="Korjaus ja toimitus" id="0" name="image2.png"/>
                    <pic:cNvPicPr preferRelativeResize="0"/>
                  </pic:nvPicPr>
                  <pic:blipFill>
                    <a:blip r:embed="rId13"/>
                    <a:srcRect b="0" l="0" r="0" t="0"/>
                    <a:stretch>
                      <a:fillRect/>
                    </a:stretch>
                  </pic:blipFill>
                  <pic:spPr>
                    <a:xfrm>
                      <a:off x="0" y="0"/>
                      <a:ext cx="5286375" cy="2190750"/>
                    </a:xfrm>
                    <a:prstGeom prst="rect"/>
                    <a:ln/>
                  </pic:spPr>
                </pic:pic>
              </a:graphicData>
            </a:graphic>
          </wp:inline>
        </w:drawing>
      </w:r>
      <w:r w:rsidDel="00000000" w:rsidR="00000000" w:rsidRPr="00000000">
        <w:rPr>
          <w:rtl w:val="0"/>
        </w:rPr>
      </w:r>
    </w:p>
    <w:p w:rsidR="00000000" w:rsidDel="00000000" w:rsidP="00000000" w:rsidRDefault="00000000" w:rsidRPr="00000000" w14:paraId="000004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Kuva: Korjatun lääkemääräyksen toimitus ja sen linkit</w:t>
      </w:r>
      <w:r w:rsidDel="00000000" w:rsidR="00000000" w:rsidRPr="00000000">
        <w:rPr>
          <w:rtl w:val="0"/>
        </w:rPr>
      </w:r>
    </w:p>
    <w:p w:rsidR="00000000" w:rsidDel="00000000" w:rsidP="00000000" w:rsidRDefault="00000000" w:rsidRPr="00000000" w14:paraId="000004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4"/>
          <w:szCs w:val="14"/>
          <w:u w:val="none"/>
          <w:shd w:fill="auto" w:val="clear"/>
          <w:vertAlign w:val="baseline"/>
        </w:rPr>
        <w:drawing>
          <wp:inline distB="0" distT="0" distL="114300" distR="114300">
            <wp:extent cx="5266055" cy="3562350"/>
            <wp:effectExtent b="0" l="0" r="0" t="0"/>
            <wp:docPr descr="Uusinta hyväksyminen" id="5" name="image1.png"/>
            <a:graphic>
              <a:graphicData uri="http://schemas.openxmlformats.org/drawingml/2006/picture">
                <pic:pic>
                  <pic:nvPicPr>
                    <pic:cNvPr descr="Uusinta hyväksyminen" id="0" name="image1.png"/>
                    <pic:cNvPicPr preferRelativeResize="0"/>
                  </pic:nvPicPr>
                  <pic:blipFill>
                    <a:blip r:embed="rId14"/>
                    <a:srcRect b="0" l="0" r="0" t="0"/>
                    <a:stretch>
                      <a:fillRect/>
                    </a:stretch>
                  </pic:blipFill>
                  <pic:spPr>
                    <a:xfrm>
                      <a:off x="0" y="0"/>
                      <a:ext cx="5266055" cy="3562350"/>
                    </a:xfrm>
                    <a:prstGeom prst="rect"/>
                    <a:ln/>
                  </pic:spPr>
                </pic:pic>
              </a:graphicData>
            </a:graphic>
          </wp:inline>
        </w:drawing>
      </w:r>
      <w:r w:rsidDel="00000000" w:rsidR="00000000" w:rsidRPr="00000000">
        <w:rPr>
          <w:rtl w:val="0"/>
        </w:rPr>
      </w:r>
    </w:p>
    <w:p w:rsidR="00000000" w:rsidDel="00000000" w:rsidP="00000000" w:rsidRDefault="00000000" w:rsidRPr="00000000" w14:paraId="000004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Kuva: Lääkemääräyksen uusiminen ja muodostuneet lääkemääräykset</w:t>
      </w:r>
      <w:r w:rsidDel="00000000" w:rsidR="00000000" w:rsidRPr="00000000">
        <w:rPr>
          <w:rtl w:val="0"/>
        </w:rPr>
      </w:r>
    </w:p>
    <w:p w:rsidR="00000000" w:rsidDel="00000000" w:rsidP="00000000" w:rsidRDefault="00000000" w:rsidRPr="00000000" w14:paraId="000004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drawing>
          <wp:inline distB="0" distT="0" distL="114300" distR="114300">
            <wp:extent cx="5266055" cy="3429000"/>
            <wp:effectExtent b="0" l="0" r="0" t="0"/>
            <wp:docPr descr="Uusinta hylkääminen" id="4" name="image6.png"/>
            <a:graphic>
              <a:graphicData uri="http://schemas.openxmlformats.org/drawingml/2006/picture">
                <pic:pic>
                  <pic:nvPicPr>
                    <pic:cNvPr descr="Uusinta hylkääminen" id="0" name="image6.png"/>
                    <pic:cNvPicPr preferRelativeResize="0"/>
                  </pic:nvPicPr>
                  <pic:blipFill>
                    <a:blip r:embed="rId15"/>
                    <a:srcRect b="0" l="0" r="0" t="0"/>
                    <a:stretch>
                      <a:fillRect/>
                    </a:stretch>
                  </pic:blipFill>
                  <pic:spPr>
                    <a:xfrm>
                      <a:off x="0" y="0"/>
                      <a:ext cx="5266055" cy="3429000"/>
                    </a:xfrm>
                    <a:prstGeom prst="rect"/>
                    <a:ln/>
                  </pic:spPr>
                </pic:pic>
              </a:graphicData>
            </a:graphic>
          </wp:inline>
        </w:drawing>
      </w:r>
      <w:r w:rsidDel="00000000" w:rsidR="00000000" w:rsidRPr="00000000">
        <w:rPr>
          <w:rtl w:val="0"/>
        </w:rPr>
      </w:r>
    </w:p>
    <w:p w:rsidR="00000000" w:rsidDel="00000000" w:rsidP="00000000" w:rsidRDefault="00000000" w:rsidRPr="00000000" w14:paraId="000004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Kuva: Lääkemääräyksen uusimisen hylkääminen</w:t>
      </w:r>
      <w:r w:rsidDel="00000000" w:rsidR="00000000" w:rsidRPr="00000000">
        <w:rPr>
          <w:rtl w:val="0"/>
        </w:rPr>
      </w:r>
    </w:p>
    <w:p w:rsidR="00000000" w:rsidDel="00000000" w:rsidP="00000000" w:rsidRDefault="00000000" w:rsidRPr="00000000" w14:paraId="000004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Korjattaessa toimitusta viittaukset ovat sekä lääkemääräykseen että korjattuun toimitukseen:</w:t>
      </w:r>
    </w:p>
    <w:p w:rsidR="00000000" w:rsidDel="00000000" w:rsidP="00000000" w:rsidRDefault="00000000" w:rsidRPr="00000000" w14:paraId="000004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relatedDocument</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typeCode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APND</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parentDocument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Viitattu dokumentti eli lääkemääräys, joka toimitetaan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id</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root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1.2.246.10.98765432.93</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2006.2</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Viitatun dokumentin tyyppi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1.2.246.537.5.40105.2006</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br w:type="textWrapping"/>
        <w:t xml:space="preserve">                     </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codeSystemName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Reseptisanoman tyyppi</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w:t>
        <w:br w:type="textWrapping"/>
        <w:t xml:space="preserve">                      displayName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Lääkemääräys</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Viitatun dokumentin setId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setId</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root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1.2.246.10.98765432.93</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2006.1</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parentDocument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relatedDocument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relatedDocument</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typeCode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RPLC</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parentDocument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Viitattu dokumentti eli korjattu toimitus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id</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root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1.2.246.10.2323232.93</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2006.33</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Viitatun dokumentin tyyppi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code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10</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codeSystem</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1.2.246.537.5.40105.2006</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w:t>
        <w:br w:type="textWrapping"/>
        <w:t xml:space="preserve">                      codeSystemName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Reseptisanoman tyyppi</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w:t>
        <w:br w:type="textWrapping"/>
        <w:t xml:space="preserve">                      displayName</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Lääkemääräyksen toimitus</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8080"/>
          <w:sz w:val="24"/>
          <w:szCs w:val="24"/>
          <w:highlight w:val="white"/>
          <w:u w:val="none"/>
          <w:vertAlign w:val="baseline"/>
          <w:rtl w:val="0"/>
        </w:rPr>
        <w:t xml:space="preserve"> Viitatun dokumentin setId </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setId</w:t>
      </w:r>
      <w:r w:rsidDel="00000000" w:rsidR="00000000" w:rsidRPr="00000000">
        <w:rPr>
          <w:rFonts w:ascii="Times New Roman" w:cs="Times New Roman" w:eastAsia="Times New Roman" w:hAnsi="Times New Roman"/>
          <w:b w:val="0"/>
          <w:bCs w:val="0"/>
          <w:i w:val="0"/>
          <w:iCs w:val="0"/>
          <w:smallCaps w:val="0"/>
          <w:strike w:val="0"/>
          <w:color w:val="ff0000"/>
          <w:sz w:val="24"/>
          <w:szCs w:val="24"/>
          <w:highlight w:val="white"/>
          <w:u w:val="none"/>
          <w:vertAlign w:val="baseline"/>
          <w:rtl w:val="0"/>
        </w:rPr>
        <w:t xml:space="preserve"> root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1.2.246.10.2323232.93</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 xml:space="preserve">2006.33</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highlight w:val="white"/>
          <w:u w:val="none"/>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parentDocument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ff"/>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24"/>
          <w:szCs w:val="24"/>
          <w:highlight w:val="white"/>
          <w:u w:val="none"/>
          <w:vertAlign w:val="baseline"/>
          <w:rtl w:val="0"/>
        </w:rPr>
        <w:t xml:space="preserve">relatedDocument</w:t>
      </w:r>
      <w:r w:rsidDel="00000000" w:rsidR="00000000" w:rsidRPr="00000000">
        <w:rPr>
          <w:rFonts w:ascii="Times New Roman" w:cs="Times New Roman" w:eastAsia="Times New Roman" w:hAnsi="Times New Roman"/>
          <w:b w:val="0"/>
          <w:bCs w:val="0"/>
          <w:i w:val="0"/>
          <w:iCs w:val="0"/>
          <w:smallCaps w:val="0"/>
          <w:strike w:val="0"/>
          <w:color w:val="0000ff"/>
          <w:sz w:val="24"/>
          <w:szCs w:val="24"/>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Seuraavilla sivuilla olevassa taulukossa on kuvattu dokumenttityyppikohtaisesti headerin elementtien ja relatedDocument-elementtien käyttö ja sisältö. Taulukossa on lisäksi esimerkkeinä id, version ja setId –header-elementtien sisältö ja relatedDocument-elementtien sisältö eri tilanteissa.</w:t>
      </w:r>
    </w:p>
    <w:p w:rsidR="00000000" w:rsidDel="00000000" w:rsidP="00000000" w:rsidRDefault="00000000" w:rsidRPr="00000000" w14:paraId="000004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sectPr>
          <w:headerReference r:id="rId16" w:type="default"/>
          <w:headerReference r:id="rId17" w:type="first"/>
          <w:footerReference r:id="rId18" w:type="default"/>
          <w:footerReference r:id="rId19" w:type="first"/>
          <w:pgSz w:h="16838" w:w="11906" w:orient="portrait"/>
          <w:pgMar w:bottom="1440" w:top="1440" w:left="1797" w:right="1797" w:header="709" w:footer="709"/>
          <w:pgNumType w:start="1"/>
          <w:titlePg w:val="1"/>
        </w:sectPr>
      </w:pPr>
      <w:r w:rsidDel="00000000" w:rsidR="00000000" w:rsidRPr="00000000">
        <w:rPr>
          <w:rtl w:val="0"/>
        </w:rPr>
      </w:r>
    </w:p>
    <w:p w:rsidR="00000000" w:rsidDel="00000000" w:rsidP="00000000" w:rsidRDefault="00000000" w:rsidRPr="00000000" w14:paraId="000004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9"/>
        <w:tblW w:w="13459.0" w:type="dxa"/>
        <w:jc w:val="left"/>
        <w:tblInd w:w="29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61"/>
        <w:gridCol w:w="709"/>
        <w:gridCol w:w="1984"/>
        <w:gridCol w:w="2835"/>
        <w:gridCol w:w="2693"/>
        <w:gridCol w:w="2977"/>
        <w:tblGridChange w:id="0">
          <w:tblGrid>
            <w:gridCol w:w="2261"/>
            <w:gridCol w:w="709"/>
            <w:gridCol w:w="1984"/>
            <w:gridCol w:w="2835"/>
            <w:gridCol w:w="2693"/>
            <w:gridCol w:w="2977"/>
          </w:tblGrid>
        </w:tblGridChange>
      </w:tblGrid>
      <w:tr>
        <w:trPr>
          <w:cantSplit w:val="0"/>
          <w:tblHeader w:val="1"/>
        </w:trPr>
        <w:tc>
          <w:tcPr>
            <w:shd w:fill="e6e6e6" w:val="clear"/>
            <w:vAlign w:val="top"/>
          </w:tcPr>
          <w:p w:rsidR="00000000" w:rsidDel="00000000" w:rsidP="00000000" w:rsidRDefault="00000000" w:rsidRPr="00000000" w14:paraId="000004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0"/>
                <w:szCs w:val="20"/>
                <w:u w:val="none"/>
                <w:shd w:fill="auto" w:val="clear"/>
                <w:vertAlign w:val="baseline"/>
                <w:rtl w:val="0"/>
              </w:rPr>
              <w:t xml:space="preserve">Dokumenttityyppi ja interaktio</w:t>
            </w:r>
            <w:r w:rsidDel="00000000" w:rsidR="00000000" w:rsidRPr="00000000">
              <w:rPr>
                <w:rtl w:val="0"/>
              </w:rPr>
            </w:r>
          </w:p>
        </w:tc>
        <w:tc>
          <w:tcPr>
            <w:shd w:fill="e6e6e6" w:val="clear"/>
            <w:vAlign w:val="top"/>
          </w:tcPr>
          <w:p w:rsidR="00000000" w:rsidDel="00000000" w:rsidP="00000000" w:rsidRDefault="00000000" w:rsidRPr="00000000" w14:paraId="000004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0"/>
                <w:szCs w:val="20"/>
                <w:u w:val="none"/>
                <w:shd w:fill="auto" w:val="clear"/>
                <w:vertAlign w:val="baseline"/>
                <w:rtl w:val="0"/>
              </w:rPr>
              <w:t xml:space="preserve">Alle-kirjoitus,</w:t>
            </w:r>
            <w:r w:rsidDel="00000000" w:rsidR="00000000" w:rsidRPr="00000000">
              <w:rPr>
                <w:rtl w:val="0"/>
              </w:rPr>
            </w:r>
          </w:p>
          <w:p w:rsidR="00000000" w:rsidDel="00000000" w:rsidP="00000000" w:rsidRDefault="00000000" w:rsidRPr="00000000" w14:paraId="000004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0"/>
                <w:szCs w:val="20"/>
                <w:u w:val="none"/>
                <w:shd w:fill="auto" w:val="clear"/>
                <w:vertAlign w:val="baseline"/>
                <w:rtl w:val="0"/>
              </w:rPr>
              <w:t xml:space="preserve">K=</w:t>
            </w:r>
            <w:r w:rsidDel="00000000" w:rsidR="00000000" w:rsidRPr="00000000">
              <w:rPr>
                <w:rtl w:val="0"/>
              </w:rPr>
            </w:r>
          </w:p>
          <w:p w:rsidR="00000000" w:rsidDel="00000000" w:rsidP="00000000" w:rsidRDefault="00000000" w:rsidRPr="00000000" w14:paraId="000004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0"/>
                <w:szCs w:val="20"/>
                <w:u w:val="none"/>
                <w:shd w:fill="auto" w:val="clear"/>
                <w:vertAlign w:val="baseline"/>
                <w:rtl w:val="0"/>
              </w:rPr>
              <w:t xml:space="preserve">kyllä</w:t>
            </w:r>
            <w:r w:rsidDel="00000000" w:rsidR="00000000" w:rsidRPr="00000000">
              <w:rPr>
                <w:rtl w:val="0"/>
              </w:rPr>
            </w:r>
          </w:p>
        </w:tc>
        <w:tc>
          <w:tcPr>
            <w:shd w:fill="e6e6e6" w:val="clear"/>
            <w:vAlign w:val="top"/>
          </w:tcPr>
          <w:p w:rsidR="00000000" w:rsidDel="00000000" w:rsidP="00000000" w:rsidRDefault="00000000" w:rsidRPr="00000000" w14:paraId="000004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0"/>
                <w:szCs w:val="20"/>
                <w:u w:val="none"/>
                <w:shd w:fill="auto" w:val="clear"/>
                <w:vertAlign w:val="baseline"/>
                <w:rtl w:val="0"/>
              </w:rPr>
              <w:t xml:space="preserve">RelatedDocument käyttötarkoitus</w:t>
            </w:r>
            <w:r w:rsidDel="00000000" w:rsidR="00000000" w:rsidRPr="00000000">
              <w:rPr>
                <w:rtl w:val="0"/>
              </w:rPr>
            </w:r>
          </w:p>
        </w:tc>
        <w:tc>
          <w:tcPr>
            <w:shd w:fill="e6e6e6" w:val="clear"/>
            <w:vAlign w:val="top"/>
          </w:tcPr>
          <w:p w:rsidR="00000000" w:rsidDel="00000000" w:rsidP="00000000" w:rsidRDefault="00000000" w:rsidRPr="00000000" w14:paraId="000004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0"/>
                <w:szCs w:val="20"/>
                <w:u w:val="none"/>
                <w:shd w:fill="auto" w:val="clear"/>
                <w:vertAlign w:val="baseline"/>
                <w:rtl w:val="0"/>
              </w:rPr>
              <w:t xml:space="preserve">Versio ja setId headerissa</w:t>
            </w:r>
            <w:r w:rsidDel="00000000" w:rsidR="00000000" w:rsidRPr="00000000">
              <w:rPr>
                <w:rtl w:val="0"/>
              </w:rPr>
            </w:r>
          </w:p>
        </w:tc>
        <w:tc>
          <w:tcPr>
            <w:shd w:fill="e6e6e6" w:val="clear"/>
            <w:vAlign w:val="top"/>
          </w:tcPr>
          <w:p w:rsidR="00000000" w:rsidDel="00000000" w:rsidP="00000000" w:rsidRDefault="00000000" w:rsidRPr="00000000" w14:paraId="000004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0"/>
                <w:szCs w:val="20"/>
                <w:u w:val="none"/>
                <w:shd w:fill="auto" w:val="clear"/>
                <w:vertAlign w:val="baseline"/>
                <w:rtl w:val="0"/>
              </w:rPr>
              <w:t xml:space="preserve">Esimerkki: header</w:t>
            </w:r>
            <w:r w:rsidDel="00000000" w:rsidR="00000000" w:rsidRPr="00000000">
              <w:rPr>
                <w:rtl w:val="0"/>
              </w:rPr>
            </w:r>
          </w:p>
        </w:tc>
        <w:tc>
          <w:tcPr>
            <w:shd w:fill="e6e6e6" w:val="clear"/>
            <w:vAlign w:val="top"/>
          </w:tcPr>
          <w:p w:rsidR="00000000" w:rsidDel="00000000" w:rsidP="00000000" w:rsidRDefault="00000000" w:rsidRPr="00000000" w14:paraId="000004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0"/>
                <w:szCs w:val="20"/>
                <w:u w:val="none"/>
                <w:shd w:fill="auto" w:val="clear"/>
                <w:vertAlign w:val="baseline"/>
                <w:rtl w:val="0"/>
              </w:rPr>
              <w:t xml:space="preserve">Esimerkki: relatedDocument</w:t>
            </w:r>
          </w:p>
        </w:tc>
      </w:tr>
      <w:tr>
        <w:trPr>
          <w:cantSplit w:val="0"/>
          <w:tblHeader w:val="0"/>
        </w:trPr>
        <w:tc>
          <w:tcPr>
            <w:vAlign w:val="top"/>
          </w:tcPr>
          <w:p w:rsidR="00000000" w:rsidDel="00000000" w:rsidP="00000000" w:rsidRDefault="00000000" w:rsidRPr="00000000" w14:paraId="000004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1 – Lääkemääräys</w:t>
            </w:r>
          </w:p>
          <w:p w:rsidR="00000000" w:rsidDel="00000000" w:rsidP="00000000" w:rsidRDefault="00000000" w:rsidRPr="00000000" w14:paraId="000004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RCMR_IN000002FI01</w:t>
            </w:r>
          </w:p>
        </w:tc>
        <w:tc>
          <w:tcPr>
            <w:vAlign w:val="top"/>
          </w:tcPr>
          <w:p w:rsidR="00000000" w:rsidDel="00000000" w:rsidP="00000000" w:rsidRDefault="00000000" w:rsidRPr="00000000" w14:paraId="000004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K</w:t>
            </w:r>
          </w:p>
        </w:tc>
        <w:tc>
          <w:tcPr>
            <w:vAlign w:val="top"/>
          </w:tcPr>
          <w:p w:rsidR="00000000" w:rsidDel="00000000" w:rsidP="00000000" w:rsidRDefault="00000000" w:rsidRPr="00000000" w14:paraId="000004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on 1.</w:t>
            </w:r>
          </w:p>
          <w:p w:rsidR="00000000" w:rsidDel="00000000" w:rsidP="00000000" w:rsidRDefault="00000000" w:rsidRPr="00000000" w14:paraId="000004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uusi eli sama kuin id.</w:t>
            </w:r>
          </w:p>
        </w:tc>
        <w:tc>
          <w:tcPr>
            <w:vAlign w:val="top"/>
          </w:tcPr>
          <w:p w:rsidR="00000000" w:rsidDel="00000000" w:rsidP="00000000" w:rsidRDefault="00000000" w:rsidRPr="00000000" w14:paraId="000004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id=1.2.246.10.98765432.93.2006.1</w:t>
            </w:r>
          </w:p>
          <w:p w:rsidR="00000000" w:rsidDel="00000000" w:rsidP="00000000" w:rsidRDefault="00000000" w:rsidRPr="00000000" w14:paraId="000004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version=1</w:t>
            </w:r>
          </w:p>
          <w:p w:rsidR="00000000" w:rsidDel="00000000" w:rsidP="00000000" w:rsidRDefault="00000000" w:rsidRPr="00000000" w14:paraId="000004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setId=1.2.246.10.98765432.93.2006.1</w:t>
            </w:r>
          </w:p>
        </w:tc>
        <w:tc>
          <w:tcPr>
            <w:vAlign w:val="top"/>
          </w:tcPr>
          <w:p w:rsidR="00000000" w:rsidDel="00000000" w:rsidP="00000000" w:rsidRDefault="00000000" w:rsidRPr="00000000" w14:paraId="000004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4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1 - Lääkemääräys (uusimisen perusteella)</w:t>
            </w:r>
          </w:p>
          <w:p w:rsidR="00000000" w:rsidDel="00000000" w:rsidP="00000000" w:rsidRDefault="00000000" w:rsidRPr="00000000" w14:paraId="000004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RCMR_IN000002FI01</w:t>
            </w:r>
          </w:p>
          <w:p w:rsidR="00000000" w:rsidDel="00000000" w:rsidP="00000000" w:rsidRDefault="00000000" w:rsidRPr="00000000" w14:paraId="000004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Original Document with Content</w:t>
            </w:r>
          </w:p>
          <w:p w:rsidR="00000000" w:rsidDel="00000000" w:rsidP="00000000" w:rsidRDefault="00000000" w:rsidRPr="00000000" w14:paraId="000004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K</w:t>
            </w:r>
          </w:p>
        </w:tc>
        <w:tc>
          <w:tcPr>
            <w:vAlign w:val="top"/>
          </w:tcPr>
          <w:p w:rsidR="00000000" w:rsidDel="00000000" w:rsidP="00000000" w:rsidRDefault="00000000" w:rsidRPr="00000000" w14:paraId="000004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Linkki uusimispyyntöön, jonka perusteella lääkemääräys on syntynyt (typeCode=APND)</w:t>
            </w:r>
          </w:p>
        </w:tc>
        <w:tc>
          <w:tcPr>
            <w:vAlign w:val="top"/>
          </w:tcPr>
          <w:p w:rsidR="00000000" w:rsidDel="00000000" w:rsidP="00000000" w:rsidRDefault="00000000" w:rsidRPr="00000000" w14:paraId="000004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on 1.</w:t>
            </w:r>
          </w:p>
          <w:p w:rsidR="00000000" w:rsidDel="00000000" w:rsidP="00000000" w:rsidRDefault="00000000" w:rsidRPr="00000000" w14:paraId="000004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uusi eli sama kuin id.</w:t>
            </w:r>
          </w:p>
        </w:tc>
        <w:tc>
          <w:tcPr>
            <w:vAlign w:val="top"/>
          </w:tcPr>
          <w:p w:rsidR="00000000" w:rsidDel="00000000" w:rsidP="00000000" w:rsidRDefault="00000000" w:rsidRPr="00000000" w14:paraId="000004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id=1.2.246.10.98765432.93.2006.4</w:t>
            </w:r>
          </w:p>
          <w:p w:rsidR="00000000" w:rsidDel="00000000" w:rsidP="00000000" w:rsidRDefault="00000000" w:rsidRPr="00000000" w14:paraId="000004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version=1</w:t>
            </w:r>
          </w:p>
          <w:p w:rsidR="00000000" w:rsidDel="00000000" w:rsidP="00000000" w:rsidRDefault="00000000" w:rsidRPr="00000000" w14:paraId="000004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setId=1.2.246.10.98765432.93.2006.4</w:t>
            </w:r>
          </w:p>
        </w:tc>
        <w:tc>
          <w:tcPr>
            <w:vAlign w:val="top"/>
          </w:tcPr>
          <w:p w:rsidR="00000000" w:rsidDel="00000000" w:rsidP="00000000" w:rsidRDefault="00000000" w:rsidRPr="00000000" w14:paraId="000004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 </w:t>
            </w:r>
            <w:r w:rsidDel="00000000" w:rsidR="00000000" w:rsidRPr="00000000">
              <w:rPr>
                <w:rFonts w:ascii="Times New Roman" w:cs="Times New Roman" w:eastAsia="Times New Roman" w:hAnsi="Times New Roman"/>
                <w:b w:val="0"/>
                <w:bCs w:val="0"/>
                <w:i w:val="0"/>
                <w:iCs w:val="0"/>
                <w:smallCaps w:val="0"/>
                <w:strike w:val="0"/>
                <w:color w:val="ff0000"/>
                <w:sz w:val="16"/>
                <w:szCs w:val="16"/>
                <w:highlight w:val="white"/>
                <w:u w:val="none"/>
                <w:vertAlign w:val="baseline"/>
                <w:rtl w:val="0"/>
              </w:rPr>
              <w:t xml:space="preserve">typeCode</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6"/>
                <w:szCs w:val="16"/>
                <w:highlight w:val="white"/>
                <w:u w:val="none"/>
                <w:vertAlign w:val="baseline"/>
                <w:rtl w:val="0"/>
              </w:rPr>
              <w:t xml:space="preserve">APND</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id=1.2.246.10.98765432.93.2006.23</w:t>
            </w:r>
          </w:p>
          <w:p w:rsidR="00000000" w:rsidDel="00000000" w:rsidP="00000000" w:rsidRDefault="00000000" w:rsidRPr="00000000" w14:paraId="000004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code=8</w:t>
            </w:r>
          </w:p>
          <w:p w:rsidR="00000000" w:rsidDel="00000000" w:rsidP="00000000" w:rsidRDefault="00000000" w:rsidRPr="00000000" w14:paraId="000004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ff"/>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setId=1.2.246.10.98765432.93.2006.23</w:t>
            </w:r>
            <w:r w:rsidDel="00000000" w:rsidR="00000000" w:rsidRPr="00000000">
              <w:rPr>
                <w:rtl w:val="0"/>
              </w:rPr>
            </w:r>
          </w:p>
          <w:p w:rsidR="00000000" w:rsidDel="00000000" w:rsidP="00000000" w:rsidRDefault="00000000" w:rsidRPr="00000000" w14:paraId="000004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tc>
      </w:tr>
      <w:tr>
        <w:trPr>
          <w:cantSplit w:val="0"/>
          <w:tblHeader w:val="0"/>
        </w:trPr>
        <w:tc>
          <w:tcPr>
            <w:vAlign w:val="top"/>
          </w:tcPr>
          <w:p w:rsidR="00000000" w:rsidDel="00000000" w:rsidP="00000000" w:rsidRDefault="00000000" w:rsidRPr="00000000" w14:paraId="000004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2 – Lääkemääräyksen mitätöinti (myös uusimisen perusteella tehdyillä lääkemääräyksillä)</w:t>
            </w:r>
          </w:p>
          <w:p w:rsidR="00000000" w:rsidDel="00000000" w:rsidP="00000000" w:rsidRDefault="00000000" w:rsidRPr="00000000" w14:paraId="000004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RCMR_IN000123FI01</w:t>
            </w:r>
          </w:p>
          <w:p w:rsidR="00000000" w:rsidDel="00000000" w:rsidP="00000000" w:rsidRDefault="00000000" w:rsidRPr="00000000" w14:paraId="000004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Prescription Document Repudiation From Originator</w:t>
            </w:r>
          </w:p>
          <w:p w:rsidR="00000000" w:rsidDel="00000000" w:rsidP="00000000" w:rsidRDefault="00000000" w:rsidRPr="00000000" w14:paraId="000004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bookmarkStart w:colFirst="0" w:colLast="0" w:name="8ggwic86nflu" w:id="27"/>
          <w:bookmarkEnd w:id="27"/>
          <w:p w:rsidR="00000000" w:rsidDel="00000000" w:rsidP="00000000" w:rsidRDefault="00000000" w:rsidRPr="00000000" w14:paraId="000004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K</w:t>
            </w:r>
          </w:p>
        </w:tc>
        <w:tc>
          <w:tcPr>
            <w:vAlign w:val="top"/>
          </w:tcPr>
          <w:p w:rsidR="00000000" w:rsidDel="00000000" w:rsidP="00000000" w:rsidRDefault="00000000" w:rsidRPr="00000000" w14:paraId="000004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Alkuperäinen lääkemääräys (typeCode=RPLC)</w:t>
            </w:r>
          </w:p>
        </w:tc>
        <w:tc>
          <w:tcPr>
            <w:vAlign w:val="top"/>
          </w:tcPr>
          <w:p w:rsidR="00000000" w:rsidDel="00000000" w:rsidP="00000000" w:rsidRDefault="00000000" w:rsidRPr="00000000" w14:paraId="000004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kasvaa yhdellä.</w:t>
            </w:r>
          </w:p>
          <w:p w:rsidR="00000000" w:rsidDel="00000000" w:rsidP="00000000" w:rsidRDefault="00000000" w:rsidRPr="00000000" w14:paraId="000004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sama kuin mitätöitävässä lääkemääräyksessä.</w:t>
            </w:r>
          </w:p>
        </w:tc>
        <w:tc>
          <w:tcPr>
            <w:vAlign w:val="top"/>
          </w:tcPr>
          <w:p w:rsidR="00000000" w:rsidDel="00000000" w:rsidP="00000000" w:rsidRDefault="00000000" w:rsidRPr="00000000" w14:paraId="000004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id=1.2.246.10.98765432.93.2006.3</w:t>
            </w:r>
          </w:p>
          <w:p w:rsidR="00000000" w:rsidDel="00000000" w:rsidP="00000000" w:rsidRDefault="00000000" w:rsidRPr="00000000" w14:paraId="000004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version=3</w:t>
            </w:r>
          </w:p>
          <w:p w:rsidR="00000000" w:rsidDel="00000000" w:rsidP="00000000" w:rsidRDefault="00000000" w:rsidRPr="00000000" w14:paraId="000004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setId=1.2.246.10.98765432.93.2006.1</w:t>
            </w:r>
          </w:p>
        </w:tc>
        <w:tc>
          <w:tcPr>
            <w:vAlign w:val="top"/>
          </w:tcPr>
          <w:p w:rsidR="00000000" w:rsidDel="00000000" w:rsidP="00000000" w:rsidRDefault="00000000" w:rsidRPr="00000000" w14:paraId="000004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 </w:t>
            </w:r>
            <w:r w:rsidDel="00000000" w:rsidR="00000000" w:rsidRPr="00000000">
              <w:rPr>
                <w:rFonts w:ascii="Times New Roman" w:cs="Times New Roman" w:eastAsia="Times New Roman" w:hAnsi="Times New Roman"/>
                <w:b w:val="0"/>
                <w:bCs w:val="0"/>
                <w:i w:val="0"/>
                <w:iCs w:val="0"/>
                <w:smallCaps w:val="0"/>
                <w:strike w:val="0"/>
                <w:color w:val="ff0000"/>
                <w:sz w:val="16"/>
                <w:szCs w:val="16"/>
                <w:highlight w:val="white"/>
                <w:u w:val="none"/>
                <w:vertAlign w:val="baseline"/>
                <w:rtl w:val="0"/>
              </w:rPr>
              <w:t xml:space="preserve">typeCode</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6"/>
                <w:szCs w:val="16"/>
                <w:highlight w:val="white"/>
                <w:u w:val="none"/>
                <w:vertAlign w:val="baseline"/>
                <w:rtl w:val="0"/>
              </w:rPr>
              <w:t xml:space="preserve">RPLC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id=1.2.246.10.98765432.93.2006.2</w:t>
            </w:r>
          </w:p>
          <w:p w:rsidR="00000000" w:rsidDel="00000000" w:rsidP="00000000" w:rsidRDefault="00000000" w:rsidRPr="00000000" w14:paraId="000004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code=3</w:t>
            </w:r>
          </w:p>
          <w:p w:rsidR="00000000" w:rsidDel="00000000" w:rsidP="00000000" w:rsidRDefault="00000000" w:rsidRPr="00000000" w14:paraId="000004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setId=1.2.246.10.98765432.93.2006.1</w:t>
            </w:r>
          </w:p>
          <w:p w:rsidR="00000000" w:rsidDel="00000000" w:rsidP="00000000" w:rsidRDefault="00000000" w:rsidRPr="00000000" w14:paraId="000004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tc>
      </w:tr>
      <w:tr>
        <w:trPr>
          <w:cantSplit w:val="0"/>
          <w:tblHeader w:val="0"/>
        </w:trPr>
        <w:tc>
          <w:tcPr>
            <w:vAlign w:val="top"/>
          </w:tcPr>
          <w:p w:rsidR="00000000" w:rsidDel="00000000" w:rsidP="00000000" w:rsidRDefault="00000000" w:rsidRPr="00000000" w14:paraId="000004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3 - Lääkemääräyksen korjaus (myös uusimisen perusteella tehdyillä lääkemääräyksillä)</w:t>
            </w:r>
          </w:p>
          <w:p w:rsidR="00000000" w:rsidDel="00000000" w:rsidP="00000000" w:rsidRDefault="00000000" w:rsidRPr="00000000" w14:paraId="000004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RCMR_IN000016FI01</w:t>
            </w:r>
          </w:p>
          <w:p w:rsidR="00000000" w:rsidDel="00000000" w:rsidP="00000000" w:rsidRDefault="00000000" w:rsidRPr="00000000" w14:paraId="000004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Document Replacement with Content</w:t>
            </w:r>
          </w:p>
          <w:p w:rsidR="00000000" w:rsidDel="00000000" w:rsidP="00000000" w:rsidRDefault="00000000" w:rsidRPr="00000000" w14:paraId="000004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K</w:t>
            </w:r>
          </w:p>
        </w:tc>
        <w:tc>
          <w:tcPr>
            <w:vAlign w:val="top"/>
          </w:tcPr>
          <w:p w:rsidR="00000000" w:rsidDel="00000000" w:rsidP="00000000" w:rsidRDefault="00000000" w:rsidRPr="00000000" w14:paraId="000004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Alkuperäinen lääkemääräys (typeCode=RPLC)</w:t>
            </w:r>
          </w:p>
        </w:tc>
        <w:tc>
          <w:tcPr>
            <w:vAlign w:val="top"/>
          </w:tcPr>
          <w:p w:rsidR="00000000" w:rsidDel="00000000" w:rsidP="00000000" w:rsidRDefault="00000000" w:rsidRPr="00000000" w14:paraId="000004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kasvaa yhdellä.</w:t>
            </w:r>
          </w:p>
          <w:p w:rsidR="00000000" w:rsidDel="00000000" w:rsidP="00000000" w:rsidRDefault="00000000" w:rsidRPr="00000000" w14:paraId="000004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sama kuin korjattavassa lääkemääräyksessä.</w:t>
            </w:r>
          </w:p>
        </w:tc>
        <w:tc>
          <w:tcPr>
            <w:vAlign w:val="top"/>
          </w:tcPr>
          <w:p w:rsidR="00000000" w:rsidDel="00000000" w:rsidP="00000000" w:rsidRDefault="00000000" w:rsidRPr="00000000" w14:paraId="000004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id=1.2.246.10.98765432.93.2006.2</w:t>
            </w:r>
          </w:p>
          <w:p w:rsidR="00000000" w:rsidDel="00000000" w:rsidP="00000000" w:rsidRDefault="00000000" w:rsidRPr="00000000" w14:paraId="000004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version=2</w:t>
            </w:r>
          </w:p>
          <w:p w:rsidR="00000000" w:rsidDel="00000000" w:rsidP="00000000" w:rsidRDefault="00000000" w:rsidRPr="00000000" w14:paraId="000004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setId=1.2.246.10.98765432.93.2006.1</w:t>
            </w:r>
          </w:p>
        </w:tc>
        <w:tc>
          <w:tcPr>
            <w:vAlign w:val="top"/>
          </w:tcPr>
          <w:p w:rsidR="00000000" w:rsidDel="00000000" w:rsidP="00000000" w:rsidRDefault="00000000" w:rsidRPr="00000000" w14:paraId="000004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 </w:t>
            </w:r>
            <w:r w:rsidDel="00000000" w:rsidR="00000000" w:rsidRPr="00000000">
              <w:rPr>
                <w:rFonts w:ascii="Times New Roman" w:cs="Times New Roman" w:eastAsia="Times New Roman" w:hAnsi="Times New Roman"/>
                <w:b w:val="0"/>
                <w:bCs w:val="0"/>
                <w:i w:val="0"/>
                <w:iCs w:val="0"/>
                <w:smallCaps w:val="0"/>
                <w:strike w:val="0"/>
                <w:color w:val="ff0000"/>
                <w:sz w:val="16"/>
                <w:szCs w:val="16"/>
                <w:highlight w:val="white"/>
                <w:u w:val="none"/>
                <w:vertAlign w:val="baseline"/>
                <w:rtl w:val="0"/>
              </w:rPr>
              <w:t xml:space="preserve">typeCode</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6"/>
                <w:szCs w:val="16"/>
                <w:highlight w:val="white"/>
                <w:u w:val="none"/>
                <w:vertAlign w:val="baseline"/>
                <w:rtl w:val="0"/>
              </w:rPr>
              <w:t xml:space="preserve">RPLC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id=1.2.246.10.98765432.93.2006.1</w:t>
            </w:r>
          </w:p>
          <w:p w:rsidR="00000000" w:rsidDel="00000000" w:rsidP="00000000" w:rsidRDefault="00000000" w:rsidRPr="00000000" w14:paraId="000004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code=1</w:t>
            </w:r>
          </w:p>
          <w:p w:rsidR="00000000" w:rsidDel="00000000" w:rsidP="00000000" w:rsidRDefault="00000000" w:rsidRPr="00000000" w14:paraId="000004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setId=1.2.246.10.98765432.93.2006.1</w:t>
            </w:r>
          </w:p>
          <w:p w:rsidR="00000000" w:rsidDel="00000000" w:rsidP="00000000" w:rsidRDefault="00000000" w:rsidRPr="00000000" w14:paraId="000004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tc>
      </w:tr>
      <w:tr>
        <w:trPr>
          <w:cantSplit w:val="0"/>
          <w:tblHeader w:val="0"/>
        </w:trPr>
        <w:tc>
          <w:tcPr>
            <w:vAlign w:val="top"/>
          </w:tcPr>
          <w:p w:rsidR="00000000" w:rsidDel="00000000" w:rsidP="00000000" w:rsidRDefault="00000000" w:rsidRPr="00000000" w14:paraId="000004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4 – Lukitus</w:t>
            </w:r>
          </w:p>
          <w:p w:rsidR="00000000" w:rsidDel="00000000" w:rsidP="00000000" w:rsidRDefault="00000000" w:rsidRPr="00000000" w14:paraId="000004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RCMR_IN000008FI01Document Addendum with Content </w:t>
            </w:r>
          </w:p>
        </w:tc>
        <w:tc>
          <w:tcPr>
            <w:vAlign w:val="top"/>
          </w:tcPr>
          <w:p w:rsidR="00000000" w:rsidDel="00000000" w:rsidP="00000000" w:rsidRDefault="00000000" w:rsidRPr="00000000" w14:paraId="000004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Lääkemääräys, jota lukitus koskee (typeCode=APND)</w:t>
            </w:r>
          </w:p>
        </w:tc>
        <w:tc>
          <w:tcPr>
            <w:vAlign w:val="top"/>
          </w:tcPr>
          <w:p w:rsidR="00000000" w:rsidDel="00000000" w:rsidP="00000000" w:rsidRDefault="00000000" w:rsidRPr="00000000" w14:paraId="000004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on 1.</w:t>
            </w:r>
          </w:p>
          <w:p w:rsidR="00000000" w:rsidDel="00000000" w:rsidP="00000000" w:rsidRDefault="00000000" w:rsidRPr="00000000" w14:paraId="000004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uusi eli sama kuin id.</w:t>
            </w:r>
          </w:p>
        </w:tc>
        <w:tc>
          <w:tcPr>
            <w:vAlign w:val="top"/>
          </w:tcPr>
          <w:p w:rsidR="00000000" w:rsidDel="00000000" w:rsidP="00000000" w:rsidRDefault="00000000" w:rsidRPr="00000000" w14:paraId="000004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id=1.2.246.10.98765432.93.2006.6</w:t>
            </w:r>
          </w:p>
          <w:p w:rsidR="00000000" w:rsidDel="00000000" w:rsidP="00000000" w:rsidRDefault="00000000" w:rsidRPr="00000000" w14:paraId="000004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version=1</w:t>
            </w:r>
          </w:p>
          <w:p w:rsidR="00000000" w:rsidDel="00000000" w:rsidP="00000000" w:rsidRDefault="00000000" w:rsidRPr="00000000" w14:paraId="000004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setId=1.2.246.10.98765432.93.2006.6</w:t>
            </w:r>
          </w:p>
        </w:tc>
        <w:tc>
          <w:tcPr>
            <w:vAlign w:val="top"/>
          </w:tcPr>
          <w:p w:rsidR="00000000" w:rsidDel="00000000" w:rsidP="00000000" w:rsidRDefault="00000000" w:rsidRPr="00000000" w14:paraId="000004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 </w:t>
            </w:r>
            <w:r w:rsidDel="00000000" w:rsidR="00000000" w:rsidRPr="00000000">
              <w:rPr>
                <w:rFonts w:ascii="Times New Roman" w:cs="Times New Roman" w:eastAsia="Times New Roman" w:hAnsi="Times New Roman"/>
                <w:b w:val="0"/>
                <w:bCs w:val="0"/>
                <w:i w:val="0"/>
                <w:iCs w:val="0"/>
                <w:smallCaps w:val="0"/>
                <w:strike w:val="0"/>
                <w:color w:val="ff0000"/>
                <w:sz w:val="16"/>
                <w:szCs w:val="16"/>
                <w:highlight w:val="white"/>
                <w:u w:val="none"/>
                <w:vertAlign w:val="baseline"/>
                <w:rtl w:val="0"/>
              </w:rPr>
              <w:t xml:space="preserve">typeCode</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6"/>
                <w:szCs w:val="16"/>
                <w:highlight w:val="white"/>
                <w:u w:val="none"/>
                <w:vertAlign w:val="baseline"/>
                <w:rtl w:val="0"/>
              </w:rPr>
              <w:t xml:space="preserve">APND</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id=1.2.246.10.98765432.93.2006.2</w:t>
            </w:r>
          </w:p>
          <w:p w:rsidR="00000000" w:rsidDel="00000000" w:rsidP="00000000" w:rsidRDefault="00000000" w:rsidRPr="00000000" w14:paraId="000004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code=1</w:t>
            </w:r>
          </w:p>
          <w:p w:rsidR="00000000" w:rsidDel="00000000" w:rsidP="00000000" w:rsidRDefault="00000000" w:rsidRPr="00000000" w14:paraId="000004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setId=1.2.246.10.98765432.93.2006.1</w:t>
            </w:r>
          </w:p>
          <w:p w:rsidR="00000000" w:rsidDel="00000000" w:rsidP="00000000" w:rsidRDefault="00000000" w:rsidRPr="00000000" w14:paraId="000004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tc>
      </w:tr>
      <w:tr>
        <w:trPr>
          <w:cantSplit w:val="0"/>
          <w:tblHeader w:val="0"/>
        </w:trPr>
        <w:tc>
          <w:tcPr>
            <w:vAlign w:val="top"/>
          </w:tcPr>
          <w:p w:rsidR="00000000" w:rsidDel="00000000" w:rsidP="00000000" w:rsidRDefault="00000000" w:rsidRPr="00000000" w14:paraId="000004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5 - Lukituksen purku</w:t>
            </w:r>
          </w:p>
          <w:p w:rsidR="00000000" w:rsidDel="00000000" w:rsidP="00000000" w:rsidRDefault="00000000" w:rsidRPr="00000000" w14:paraId="000004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RCMR_IN000616FI01Prescription Lock Cancellation</w:t>
            </w:r>
          </w:p>
          <w:p w:rsidR="00000000" w:rsidDel="00000000" w:rsidP="00000000" w:rsidRDefault="00000000" w:rsidRPr="00000000" w14:paraId="000004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Lääkemääräys, jota lukitus koskee (typeCode=APND)</w:t>
            </w:r>
          </w:p>
          <w:p w:rsidR="00000000" w:rsidDel="00000000" w:rsidP="00000000" w:rsidRDefault="00000000" w:rsidRPr="00000000" w14:paraId="000004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Purettava lukitussanoma (typecCode=RPLC)</w:t>
            </w:r>
          </w:p>
        </w:tc>
        <w:tc>
          <w:tcPr>
            <w:vAlign w:val="top"/>
          </w:tcPr>
          <w:p w:rsidR="00000000" w:rsidDel="00000000" w:rsidP="00000000" w:rsidRDefault="00000000" w:rsidRPr="00000000" w14:paraId="000004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kasvaa yhdellä.</w:t>
            </w:r>
          </w:p>
          <w:p w:rsidR="00000000" w:rsidDel="00000000" w:rsidP="00000000" w:rsidRDefault="00000000" w:rsidRPr="00000000" w14:paraId="000004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sama kuin purettavassa lukitussanomassa.</w:t>
            </w:r>
          </w:p>
        </w:tc>
        <w:tc>
          <w:tcPr>
            <w:vAlign w:val="top"/>
          </w:tcPr>
          <w:p w:rsidR="00000000" w:rsidDel="00000000" w:rsidP="00000000" w:rsidRDefault="00000000" w:rsidRPr="00000000" w14:paraId="000004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id=1.2.246.10.98765432.93.2006.7</w:t>
            </w:r>
          </w:p>
          <w:p w:rsidR="00000000" w:rsidDel="00000000" w:rsidP="00000000" w:rsidRDefault="00000000" w:rsidRPr="00000000" w14:paraId="000004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version=2</w:t>
            </w:r>
          </w:p>
          <w:p w:rsidR="00000000" w:rsidDel="00000000" w:rsidP="00000000" w:rsidRDefault="00000000" w:rsidRPr="00000000" w14:paraId="000004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setId=1.2.246.10.98765432.93.2006.6</w:t>
            </w:r>
          </w:p>
        </w:tc>
        <w:tc>
          <w:tcPr>
            <w:vAlign w:val="top"/>
          </w:tcPr>
          <w:p w:rsidR="00000000" w:rsidDel="00000000" w:rsidP="00000000" w:rsidRDefault="00000000" w:rsidRPr="00000000" w14:paraId="000004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 </w:t>
            </w:r>
            <w:r w:rsidDel="00000000" w:rsidR="00000000" w:rsidRPr="00000000">
              <w:rPr>
                <w:rFonts w:ascii="Times New Roman" w:cs="Times New Roman" w:eastAsia="Times New Roman" w:hAnsi="Times New Roman"/>
                <w:b w:val="0"/>
                <w:bCs w:val="0"/>
                <w:i w:val="0"/>
                <w:iCs w:val="0"/>
                <w:smallCaps w:val="0"/>
                <w:strike w:val="0"/>
                <w:color w:val="ff0000"/>
                <w:sz w:val="16"/>
                <w:szCs w:val="16"/>
                <w:highlight w:val="white"/>
                <w:u w:val="none"/>
                <w:vertAlign w:val="baseline"/>
                <w:rtl w:val="0"/>
              </w:rPr>
              <w:t xml:space="preserve">typeCode</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6"/>
                <w:szCs w:val="16"/>
                <w:highlight w:val="white"/>
                <w:u w:val="none"/>
                <w:vertAlign w:val="baseline"/>
                <w:rtl w:val="0"/>
              </w:rPr>
              <w:t xml:space="preserve">APND</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id=1.2.246.10.98765432.93.2006.2</w:t>
            </w:r>
          </w:p>
          <w:p w:rsidR="00000000" w:rsidDel="00000000" w:rsidP="00000000" w:rsidRDefault="00000000" w:rsidRPr="00000000" w14:paraId="000004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code=1</w:t>
            </w:r>
          </w:p>
          <w:p w:rsidR="00000000" w:rsidDel="00000000" w:rsidP="00000000" w:rsidRDefault="00000000" w:rsidRPr="00000000" w14:paraId="000004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setId=1.2.246.10.98765432.93.2006.1</w:t>
            </w:r>
          </w:p>
          <w:p w:rsidR="00000000" w:rsidDel="00000000" w:rsidP="00000000" w:rsidRDefault="00000000" w:rsidRPr="00000000" w14:paraId="000004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 </w:t>
            </w:r>
            <w:r w:rsidDel="00000000" w:rsidR="00000000" w:rsidRPr="00000000">
              <w:rPr>
                <w:rFonts w:ascii="Times New Roman" w:cs="Times New Roman" w:eastAsia="Times New Roman" w:hAnsi="Times New Roman"/>
                <w:b w:val="0"/>
                <w:bCs w:val="0"/>
                <w:i w:val="0"/>
                <w:iCs w:val="0"/>
                <w:smallCaps w:val="0"/>
                <w:strike w:val="0"/>
                <w:color w:val="ff0000"/>
                <w:sz w:val="16"/>
                <w:szCs w:val="16"/>
                <w:highlight w:val="white"/>
                <w:u w:val="none"/>
                <w:vertAlign w:val="baseline"/>
                <w:rtl w:val="0"/>
              </w:rPr>
              <w:t xml:space="preserve">typeCode</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6"/>
                <w:szCs w:val="16"/>
                <w:highlight w:val="white"/>
                <w:u w:val="none"/>
                <w:vertAlign w:val="baseline"/>
                <w:rtl w:val="0"/>
              </w:rPr>
              <w:t xml:space="preserve">RPLC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id=1.2.246.10.98765432.93.2006.6</w:t>
            </w:r>
          </w:p>
          <w:p w:rsidR="00000000" w:rsidDel="00000000" w:rsidP="00000000" w:rsidRDefault="00000000" w:rsidRPr="00000000" w14:paraId="000004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code=4</w:t>
            </w:r>
          </w:p>
          <w:p w:rsidR="00000000" w:rsidDel="00000000" w:rsidP="00000000" w:rsidRDefault="00000000" w:rsidRPr="00000000" w14:paraId="000004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setId=1.2.246.10.98765432.93.2006.6</w:t>
            </w:r>
          </w:p>
          <w:p w:rsidR="00000000" w:rsidDel="00000000" w:rsidP="00000000" w:rsidRDefault="00000000" w:rsidRPr="00000000" w14:paraId="000004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tc>
      </w:tr>
      <w:tr>
        <w:trPr>
          <w:cantSplit w:val="0"/>
          <w:tblHeader w:val="0"/>
        </w:trPr>
        <w:tc>
          <w:tcPr>
            <w:vAlign w:val="top"/>
          </w:tcPr>
          <w:p w:rsidR="00000000" w:rsidDel="00000000" w:rsidP="00000000" w:rsidRDefault="00000000" w:rsidRPr="00000000" w14:paraId="000004B1">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6 – Varaus</w:t>
            </w:r>
          </w:p>
          <w:p w:rsidR="00000000" w:rsidDel="00000000" w:rsidP="00000000" w:rsidRDefault="00000000" w:rsidRPr="00000000" w14:paraId="000004B2">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RCMR_IN000108FI01</w:t>
            </w:r>
          </w:p>
          <w:p w:rsidR="00000000" w:rsidDel="00000000" w:rsidP="00000000" w:rsidRDefault="00000000" w:rsidRPr="00000000" w14:paraId="000004B3">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Prescription Hold Request</w:t>
            </w:r>
          </w:p>
          <w:p w:rsidR="00000000" w:rsidDel="00000000" w:rsidP="00000000" w:rsidRDefault="00000000" w:rsidRPr="00000000" w14:paraId="000004B4">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B5">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B6">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Lääkemääräys, jota varaus koskee (typeCode=APND)</w:t>
            </w:r>
          </w:p>
        </w:tc>
        <w:tc>
          <w:tcPr>
            <w:vAlign w:val="top"/>
          </w:tcPr>
          <w:p w:rsidR="00000000" w:rsidDel="00000000" w:rsidP="00000000" w:rsidRDefault="00000000" w:rsidRPr="00000000" w14:paraId="000004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on 1.</w:t>
            </w:r>
          </w:p>
          <w:p w:rsidR="00000000" w:rsidDel="00000000" w:rsidP="00000000" w:rsidRDefault="00000000" w:rsidRPr="00000000" w14:paraId="000004B8">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uusi eli sama kuin id.</w:t>
            </w:r>
          </w:p>
        </w:tc>
        <w:tc>
          <w:tcPr>
            <w:vAlign w:val="top"/>
          </w:tcPr>
          <w:p w:rsidR="00000000" w:rsidDel="00000000" w:rsidP="00000000" w:rsidRDefault="00000000" w:rsidRPr="00000000" w14:paraId="000004B9">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id=1.2.246.10.98765432.93.2006.8</w:t>
            </w:r>
          </w:p>
          <w:p w:rsidR="00000000" w:rsidDel="00000000" w:rsidP="00000000" w:rsidRDefault="00000000" w:rsidRPr="00000000" w14:paraId="000004BA">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version=1</w:t>
            </w:r>
          </w:p>
          <w:p w:rsidR="00000000" w:rsidDel="00000000" w:rsidP="00000000" w:rsidRDefault="00000000" w:rsidRPr="00000000" w14:paraId="000004BB">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setId=1.2.246.10.98765432.93.2006.8</w:t>
            </w:r>
          </w:p>
        </w:tc>
        <w:tc>
          <w:tcPr>
            <w:vAlign w:val="top"/>
          </w:tcPr>
          <w:p w:rsidR="00000000" w:rsidDel="00000000" w:rsidP="00000000" w:rsidRDefault="00000000" w:rsidRPr="00000000" w14:paraId="000004BC">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 </w:t>
            </w:r>
            <w:r w:rsidDel="00000000" w:rsidR="00000000" w:rsidRPr="00000000">
              <w:rPr>
                <w:rFonts w:ascii="Times New Roman" w:cs="Times New Roman" w:eastAsia="Times New Roman" w:hAnsi="Times New Roman"/>
                <w:b w:val="0"/>
                <w:bCs w:val="0"/>
                <w:i w:val="0"/>
                <w:iCs w:val="0"/>
                <w:smallCaps w:val="0"/>
                <w:strike w:val="0"/>
                <w:color w:val="ff0000"/>
                <w:sz w:val="16"/>
                <w:szCs w:val="16"/>
                <w:highlight w:val="white"/>
                <w:u w:val="none"/>
                <w:vertAlign w:val="baseline"/>
                <w:rtl w:val="0"/>
              </w:rPr>
              <w:t xml:space="preserve">typeCode</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6"/>
                <w:szCs w:val="16"/>
                <w:highlight w:val="white"/>
                <w:u w:val="none"/>
                <w:vertAlign w:val="baseline"/>
                <w:rtl w:val="0"/>
              </w:rPr>
              <w:t xml:space="preserve">APND</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BD">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id=1.2.246.10.98765432.93.2006.2</w:t>
            </w:r>
          </w:p>
          <w:p w:rsidR="00000000" w:rsidDel="00000000" w:rsidP="00000000" w:rsidRDefault="00000000" w:rsidRPr="00000000" w14:paraId="000004BE">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code=1</w:t>
            </w:r>
          </w:p>
          <w:p w:rsidR="00000000" w:rsidDel="00000000" w:rsidP="00000000" w:rsidRDefault="00000000" w:rsidRPr="00000000" w14:paraId="000004BF">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setId=1.2.246.10.98765432.93.2006.1</w:t>
            </w:r>
          </w:p>
          <w:p w:rsidR="00000000" w:rsidDel="00000000" w:rsidP="00000000" w:rsidRDefault="00000000" w:rsidRPr="00000000" w14:paraId="000004C0">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tc>
      </w:tr>
      <w:tr>
        <w:trPr>
          <w:cantSplit w:val="0"/>
          <w:tblHeader w:val="0"/>
        </w:trPr>
        <w:tc>
          <w:tcPr>
            <w:vAlign w:val="top"/>
          </w:tcPr>
          <w:p w:rsidR="00000000" w:rsidDel="00000000" w:rsidP="00000000" w:rsidRDefault="00000000" w:rsidRPr="00000000" w14:paraId="000004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7 - Varauksen purku</w:t>
            </w:r>
          </w:p>
          <w:p w:rsidR="00000000" w:rsidDel="00000000" w:rsidP="00000000" w:rsidRDefault="00000000" w:rsidRPr="00000000" w14:paraId="000004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RCMR_IN000416FI01</w:t>
            </w:r>
          </w:p>
          <w:p w:rsidR="00000000" w:rsidDel="00000000" w:rsidP="00000000" w:rsidRDefault="00000000" w:rsidRPr="00000000" w14:paraId="000004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Prescription Hold Cancel</w:t>
            </w:r>
          </w:p>
          <w:p w:rsidR="00000000" w:rsidDel="00000000" w:rsidP="00000000" w:rsidRDefault="00000000" w:rsidRPr="00000000" w14:paraId="000004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Lääkemääräys, jota varaus koskee (typeCode=APND)</w:t>
            </w:r>
          </w:p>
          <w:p w:rsidR="00000000" w:rsidDel="00000000" w:rsidP="00000000" w:rsidRDefault="00000000" w:rsidRPr="00000000" w14:paraId="000004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Purettava varaussanoma (typecCode=RPLC)</w:t>
            </w:r>
          </w:p>
        </w:tc>
        <w:tc>
          <w:tcPr>
            <w:vAlign w:val="top"/>
          </w:tcPr>
          <w:p w:rsidR="00000000" w:rsidDel="00000000" w:rsidP="00000000" w:rsidRDefault="00000000" w:rsidRPr="00000000" w14:paraId="000004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kasvaa yhdellä.</w:t>
            </w:r>
          </w:p>
          <w:p w:rsidR="00000000" w:rsidDel="00000000" w:rsidP="00000000" w:rsidRDefault="00000000" w:rsidRPr="00000000" w14:paraId="000004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sama kuin purettavassa varauksessa.</w:t>
            </w:r>
          </w:p>
        </w:tc>
        <w:tc>
          <w:tcPr>
            <w:vAlign w:val="top"/>
          </w:tcPr>
          <w:p w:rsidR="00000000" w:rsidDel="00000000" w:rsidP="00000000" w:rsidRDefault="00000000" w:rsidRPr="00000000" w14:paraId="000004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id=1.2.246.10.98765432.93.2006.9</w:t>
            </w:r>
          </w:p>
          <w:p w:rsidR="00000000" w:rsidDel="00000000" w:rsidP="00000000" w:rsidRDefault="00000000" w:rsidRPr="00000000" w14:paraId="000004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version=2</w:t>
            </w:r>
          </w:p>
          <w:p w:rsidR="00000000" w:rsidDel="00000000" w:rsidP="00000000" w:rsidRDefault="00000000" w:rsidRPr="00000000" w14:paraId="000004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setId=1.2.246.10.98765432.93.2006.8</w:t>
            </w:r>
          </w:p>
        </w:tc>
        <w:tc>
          <w:tcPr>
            <w:vAlign w:val="top"/>
          </w:tcPr>
          <w:p w:rsidR="00000000" w:rsidDel="00000000" w:rsidP="00000000" w:rsidRDefault="00000000" w:rsidRPr="00000000" w14:paraId="000004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 </w:t>
            </w:r>
            <w:r w:rsidDel="00000000" w:rsidR="00000000" w:rsidRPr="00000000">
              <w:rPr>
                <w:rFonts w:ascii="Times New Roman" w:cs="Times New Roman" w:eastAsia="Times New Roman" w:hAnsi="Times New Roman"/>
                <w:b w:val="0"/>
                <w:bCs w:val="0"/>
                <w:i w:val="0"/>
                <w:iCs w:val="0"/>
                <w:smallCaps w:val="0"/>
                <w:strike w:val="0"/>
                <w:color w:val="ff0000"/>
                <w:sz w:val="16"/>
                <w:szCs w:val="16"/>
                <w:highlight w:val="white"/>
                <w:u w:val="none"/>
                <w:vertAlign w:val="baseline"/>
                <w:rtl w:val="0"/>
              </w:rPr>
              <w:t xml:space="preserve">typeCode</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6"/>
                <w:szCs w:val="16"/>
                <w:highlight w:val="white"/>
                <w:u w:val="none"/>
                <w:vertAlign w:val="baseline"/>
                <w:rtl w:val="0"/>
              </w:rPr>
              <w:t xml:space="preserve">APND</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id=1.2.246.10.98765432.93.2006.2</w:t>
            </w:r>
          </w:p>
          <w:p w:rsidR="00000000" w:rsidDel="00000000" w:rsidP="00000000" w:rsidRDefault="00000000" w:rsidRPr="00000000" w14:paraId="000004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code=1</w:t>
            </w:r>
          </w:p>
          <w:p w:rsidR="00000000" w:rsidDel="00000000" w:rsidP="00000000" w:rsidRDefault="00000000" w:rsidRPr="00000000" w14:paraId="000004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setId=1.2.246.10.98765432.93.2006.1</w:t>
            </w:r>
          </w:p>
          <w:p w:rsidR="00000000" w:rsidDel="00000000" w:rsidP="00000000" w:rsidRDefault="00000000" w:rsidRPr="00000000" w14:paraId="000004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 </w:t>
            </w:r>
            <w:r w:rsidDel="00000000" w:rsidR="00000000" w:rsidRPr="00000000">
              <w:rPr>
                <w:rFonts w:ascii="Times New Roman" w:cs="Times New Roman" w:eastAsia="Times New Roman" w:hAnsi="Times New Roman"/>
                <w:b w:val="0"/>
                <w:bCs w:val="0"/>
                <w:i w:val="0"/>
                <w:iCs w:val="0"/>
                <w:smallCaps w:val="0"/>
                <w:strike w:val="0"/>
                <w:color w:val="ff0000"/>
                <w:sz w:val="16"/>
                <w:szCs w:val="16"/>
                <w:highlight w:val="white"/>
                <w:u w:val="none"/>
                <w:vertAlign w:val="baseline"/>
                <w:rtl w:val="0"/>
              </w:rPr>
              <w:t xml:space="preserve">typeCode</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6"/>
                <w:szCs w:val="16"/>
                <w:highlight w:val="white"/>
                <w:u w:val="none"/>
                <w:vertAlign w:val="baseline"/>
                <w:rtl w:val="0"/>
              </w:rPr>
              <w:t xml:space="preserve">RPLC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id=1.2.246.10.98765432.93.2006.8</w:t>
            </w:r>
          </w:p>
          <w:p w:rsidR="00000000" w:rsidDel="00000000" w:rsidP="00000000" w:rsidRDefault="00000000" w:rsidRPr="00000000" w14:paraId="000004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code=6</w:t>
            </w:r>
          </w:p>
          <w:p w:rsidR="00000000" w:rsidDel="00000000" w:rsidP="00000000" w:rsidRDefault="00000000" w:rsidRPr="00000000" w14:paraId="000004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setId=1.2.246.10.98765432.93.2006.8</w:t>
            </w:r>
          </w:p>
          <w:p w:rsidR="00000000" w:rsidDel="00000000" w:rsidP="00000000" w:rsidRDefault="00000000" w:rsidRPr="00000000" w14:paraId="000004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tc>
      </w:tr>
      <w:tr>
        <w:trPr>
          <w:cantSplit w:val="0"/>
          <w:tblHeader w:val="0"/>
        </w:trPr>
        <w:tc>
          <w:tcPr>
            <w:vAlign w:val="top"/>
          </w:tcPr>
          <w:p w:rsidR="00000000" w:rsidDel="00000000" w:rsidP="00000000" w:rsidRDefault="00000000" w:rsidRPr="00000000" w14:paraId="000004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8 – Uusimispyyntö</w:t>
            </w:r>
          </w:p>
          <w:p w:rsidR="00000000" w:rsidDel="00000000" w:rsidP="00000000" w:rsidRDefault="00000000" w:rsidRPr="00000000" w14:paraId="000004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RCMR_IN000302FI01</w:t>
            </w:r>
          </w:p>
          <w:p w:rsidR="00000000" w:rsidDel="00000000" w:rsidP="00000000" w:rsidRDefault="00000000" w:rsidRPr="00000000" w14:paraId="000004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Rx Renewal Request and Relay</w:t>
            </w:r>
          </w:p>
          <w:p w:rsidR="00000000" w:rsidDel="00000000" w:rsidP="00000000" w:rsidRDefault="00000000" w:rsidRPr="00000000" w14:paraId="000004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Lääkemääräys, johon uusimispyyntö kohdistuu (typeCode=APND)</w:t>
            </w:r>
          </w:p>
        </w:tc>
        <w:tc>
          <w:tcPr>
            <w:vAlign w:val="top"/>
          </w:tcPr>
          <w:p w:rsidR="00000000" w:rsidDel="00000000" w:rsidP="00000000" w:rsidRDefault="00000000" w:rsidRPr="00000000" w14:paraId="000004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on 1.</w:t>
            </w:r>
          </w:p>
          <w:p w:rsidR="00000000" w:rsidDel="00000000" w:rsidP="00000000" w:rsidRDefault="00000000" w:rsidRPr="00000000" w14:paraId="000004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uusi eli sama kuin id.</w:t>
            </w:r>
          </w:p>
        </w:tc>
        <w:tc>
          <w:tcPr>
            <w:vAlign w:val="top"/>
          </w:tcPr>
          <w:p w:rsidR="00000000" w:rsidDel="00000000" w:rsidP="00000000" w:rsidRDefault="00000000" w:rsidRPr="00000000" w14:paraId="000004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id=1.2.246.10.2323232.93.2006.23</w:t>
            </w:r>
          </w:p>
          <w:p w:rsidR="00000000" w:rsidDel="00000000" w:rsidP="00000000" w:rsidRDefault="00000000" w:rsidRPr="00000000" w14:paraId="000004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version=1</w:t>
            </w:r>
          </w:p>
          <w:p w:rsidR="00000000" w:rsidDel="00000000" w:rsidP="00000000" w:rsidRDefault="00000000" w:rsidRPr="00000000" w14:paraId="000004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setId=1.2.246.10.2323232.93.2006.23</w:t>
            </w:r>
          </w:p>
        </w:tc>
        <w:tc>
          <w:tcPr>
            <w:vAlign w:val="top"/>
          </w:tcPr>
          <w:p w:rsidR="00000000" w:rsidDel="00000000" w:rsidP="00000000" w:rsidRDefault="00000000" w:rsidRPr="00000000" w14:paraId="000004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 </w:t>
            </w:r>
            <w:r w:rsidDel="00000000" w:rsidR="00000000" w:rsidRPr="00000000">
              <w:rPr>
                <w:rFonts w:ascii="Times New Roman" w:cs="Times New Roman" w:eastAsia="Times New Roman" w:hAnsi="Times New Roman"/>
                <w:b w:val="0"/>
                <w:bCs w:val="0"/>
                <w:i w:val="0"/>
                <w:iCs w:val="0"/>
                <w:smallCaps w:val="0"/>
                <w:strike w:val="0"/>
                <w:color w:val="ff0000"/>
                <w:sz w:val="16"/>
                <w:szCs w:val="16"/>
                <w:highlight w:val="white"/>
                <w:u w:val="none"/>
                <w:vertAlign w:val="baseline"/>
                <w:rtl w:val="0"/>
              </w:rPr>
              <w:t xml:space="preserve">typeCode</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6"/>
                <w:szCs w:val="16"/>
                <w:highlight w:val="white"/>
                <w:u w:val="none"/>
                <w:vertAlign w:val="baseline"/>
                <w:rtl w:val="0"/>
              </w:rPr>
              <w:t xml:space="preserve">APND</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id=1.2.246.10.98765432.93.2006.2</w:t>
            </w:r>
          </w:p>
          <w:p w:rsidR="00000000" w:rsidDel="00000000" w:rsidP="00000000" w:rsidRDefault="00000000" w:rsidRPr="00000000" w14:paraId="000004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code=1</w:t>
            </w:r>
          </w:p>
          <w:p w:rsidR="00000000" w:rsidDel="00000000" w:rsidP="00000000" w:rsidRDefault="00000000" w:rsidRPr="00000000" w14:paraId="000004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setId=1.2.246.10.98765432.93.2006.1</w:t>
            </w:r>
          </w:p>
          <w:p w:rsidR="00000000" w:rsidDel="00000000" w:rsidP="00000000" w:rsidRDefault="00000000" w:rsidRPr="00000000" w14:paraId="000004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tc>
      </w:tr>
      <w:tr>
        <w:trPr>
          <w:cantSplit w:val="0"/>
          <w:tblHeader w:val="0"/>
        </w:trPr>
        <w:tc>
          <w:tcPr>
            <w:vAlign w:val="top"/>
          </w:tcPr>
          <w:p w:rsidR="00000000" w:rsidDel="00000000" w:rsidP="00000000" w:rsidRDefault="00000000" w:rsidRPr="00000000" w14:paraId="000004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9 - Uusimispyynnön vastaus (ei lähetetä, kun uusimispyyntö hyväksytään)</w:t>
            </w:r>
          </w:p>
          <w:p w:rsidR="00000000" w:rsidDel="00000000" w:rsidP="00000000" w:rsidRDefault="00000000" w:rsidRPr="00000000" w14:paraId="000004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RCMR_IN000316FI01</w:t>
            </w:r>
          </w:p>
          <w:p w:rsidR="00000000" w:rsidDel="00000000" w:rsidP="00000000" w:rsidRDefault="00000000" w:rsidRPr="00000000" w14:paraId="000004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Prescription Renewal Request Response</w:t>
            </w:r>
          </w:p>
          <w:p w:rsidR="00000000" w:rsidDel="00000000" w:rsidP="00000000" w:rsidRDefault="00000000" w:rsidRPr="00000000" w14:paraId="000004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4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Vastattu uusimispyyntö (typeCode=RPLC)</w:t>
            </w:r>
          </w:p>
          <w:p w:rsidR="00000000" w:rsidDel="00000000" w:rsidP="00000000" w:rsidRDefault="00000000" w:rsidRPr="00000000" w14:paraId="000004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Lääkemääräys, johon uusimispyyntö kohdistuu (typeCode=APND)</w:t>
            </w:r>
          </w:p>
        </w:tc>
        <w:tc>
          <w:tcPr>
            <w:vAlign w:val="top"/>
          </w:tcPr>
          <w:p w:rsidR="00000000" w:rsidDel="00000000" w:rsidP="00000000" w:rsidRDefault="00000000" w:rsidRPr="00000000" w14:paraId="000004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kasvaa yhdellä.</w:t>
            </w:r>
          </w:p>
          <w:p w:rsidR="00000000" w:rsidDel="00000000" w:rsidP="00000000" w:rsidRDefault="00000000" w:rsidRPr="00000000" w14:paraId="000004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sama kuin uusimispyynnössä.</w:t>
            </w:r>
          </w:p>
          <w:p w:rsidR="00000000" w:rsidDel="00000000" w:rsidP="00000000" w:rsidRDefault="00000000" w:rsidRPr="00000000" w14:paraId="000004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0"/>
                <w:szCs w:val="20"/>
                <w:u w:val="none"/>
                <w:shd w:fill="auto" w:val="clear"/>
                <w:vertAlign w:val="baseline"/>
                <w:rtl w:val="0"/>
              </w:rPr>
              <w:t xml:space="preserve">HUOM!</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 Uusi lääkemääräys muodostuu kuten interaktiotyyppi ”1 – Lääkemääräys (uusimisen perusteella)”. </w:t>
            </w:r>
          </w:p>
        </w:tc>
        <w:tc>
          <w:tcPr>
            <w:vAlign w:val="top"/>
          </w:tcPr>
          <w:p w:rsidR="00000000" w:rsidDel="00000000" w:rsidP="00000000" w:rsidRDefault="00000000" w:rsidRPr="00000000" w14:paraId="000004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id=1.2.246.10.23232323.93.2006.24</w:t>
            </w:r>
          </w:p>
          <w:p w:rsidR="00000000" w:rsidDel="00000000" w:rsidP="00000000" w:rsidRDefault="00000000" w:rsidRPr="00000000" w14:paraId="000004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version=2</w:t>
            </w:r>
          </w:p>
          <w:p w:rsidR="00000000" w:rsidDel="00000000" w:rsidP="00000000" w:rsidRDefault="00000000" w:rsidRPr="00000000" w14:paraId="000004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setId=1.2.246.10.2323232.93.2006.23</w:t>
            </w:r>
          </w:p>
        </w:tc>
        <w:tc>
          <w:tcPr>
            <w:vAlign w:val="top"/>
          </w:tcPr>
          <w:p w:rsidR="00000000" w:rsidDel="00000000" w:rsidP="00000000" w:rsidRDefault="00000000" w:rsidRPr="00000000" w14:paraId="000004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 </w:t>
            </w:r>
            <w:r w:rsidDel="00000000" w:rsidR="00000000" w:rsidRPr="00000000">
              <w:rPr>
                <w:rFonts w:ascii="Times New Roman" w:cs="Times New Roman" w:eastAsia="Times New Roman" w:hAnsi="Times New Roman"/>
                <w:b w:val="0"/>
                <w:bCs w:val="0"/>
                <w:i w:val="0"/>
                <w:iCs w:val="0"/>
                <w:smallCaps w:val="0"/>
                <w:strike w:val="0"/>
                <w:color w:val="ff0000"/>
                <w:sz w:val="16"/>
                <w:szCs w:val="16"/>
                <w:highlight w:val="white"/>
                <w:u w:val="none"/>
                <w:vertAlign w:val="baseline"/>
                <w:rtl w:val="0"/>
              </w:rPr>
              <w:t xml:space="preserve">typeCode</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6"/>
                <w:szCs w:val="16"/>
                <w:highlight w:val="white"/>
                <w:u w:val="none"/>
                <w:vertAlign w:val="baseline"/>
                <w:rtl w:val="0"/>
              </w:rPr>
              <w:t xml:space="preserve">APND</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id=1.2.246.10.98765432.93.2006.2</w:t>
            </w:r>
          </w:p>
          <w:p w:rsidR="00000000" w:rsidDel="00000000" w:rsidP="00000000" w:rsidRDefault="00000000" w:rsidRPr="00000000" w14:paraId="000004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code=1</w:t>
            </w:r>
          </w:p>
          <w:p w:rsidR="00000000" w:rsidDel="00000000" w:rsidP="00000000" w:rsidRDefault="00000000" w:rsidRPr="00000000" w14:paraId="000004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setId=1.2.246.10.98765432.93.2006.1</w:t>
            </w:r>
          </w:p>
          <w:p w:rsidR="00000000" w:rsidDel="00000000" w:rsidP="00000000" w:rsidRDefault="00000000" w:rsidRPr="00000000" w14:paraId="000004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ff"/>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p>
          <w:p w:rsidR="00000000" w:rsidDel="00000000" w:rsidP="00000000" w:rsidRDefault="00000000" w:rsidRPr="00000000" w14:paraId="000004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 </w:t>
            </w:r>
            <w:r w:rsidDel="00000000" w:rsidR="00000000" w:rsidRPr="00000000">
              <w:rPr>
                <w:rFonts w:ascii="Times New Roman" w:cs="Times New Roman" w:eastAsia="Times New Roman" w:hAnsi="Times New Roman"/>
                <w:b w:val="0"/>
                <w:bCs w:val="0"/>
                <w:i w:val="0"/>
                <w:iCs w:val="0"/>
                <w:smallCaps w:val="0"/>
                <w:strike w:val="0"/>
                <w:color w:val="ff0000"/>
                <w:sz w:val="16"/>
                <w:szCs w:val="16"/>
                <w:highlight w:val="white"/>
                <w:u w:val="none"/>
                <w:vertAlign w:val="baseline"/>
                <w:rtl w:val="0"/>
              </w:rPr>
              <w:t xml:space="preserve">typeCode</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6"/>
                <w:szCs w:val="16"/>
                <w:highlight w:val="white"/>
                <w:u w:val="none"/>
                <w:vertAlign w:val="baseline"/>
                <w:rtl w:val="0"/>
              </w:rPr>
              <w:t xml:space="preserve">RPLC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id=1.2.246.10.2323232.93.2006.23</w:t>
            </w:r>
          </w:p>
          <w:p w:rsidR="00000000" w:rsidDel="00000000" w:rsidP="00000000" w:rsidRDefault="00000000" w:rsidRPr="00000000" w14:paraId="000004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code=8</w:t>
            </w:r>
          </w:p>
          <w:p w:rsidR="00000000" w:rsidDel="00000000" w:rsidP="00000000" w:rsidRDefault="00000000" w:rsidRPr="00000000" w14:paraId="000004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setId=1.2.246.10.2323232.93.2006.23</w:t>
            </w:r>
          </w:p>
          <w:p w:rsidR="00000000" w:rsidDel="00000000" w:rsidP="00000000" w:rsidRDefault="00000000" w:rsidRPr="00000000" w14:paraId="000004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ff"/>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4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4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10 – Toimitus</w:t>
            </w:r>
          </w:p>
          <w:p w:rsidR="00000000" w:rsidDel="00000000" w:rsidP="00000000" w:rsidRDefault="00000000" w:rsidRPr="00000000" w14:paraId="000005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RCMR_IN000202FI01</w:t>
            </w:r>
          </w:p>
          <w:p w:rsidR="00000000" w:rsidDel="00000000" w:rsidP="00000000" w:rsidRDefault="00000000" w:rsidRPr="00000000" w14:paraId="000005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Original Dispense Document with Content</w:t>
            </w:r>
          </w:p>
          <w:p w:rsidR="00000000" w:rsidDel="00000000" w:rsidP="00000000" w:rsidRDefault="00000000" w:rsidRPr="00000000" w14:paraId="000005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K</w:t>
            </w:r>
          </w:p>
        </w:tc>
        <w:tc>
          <w:tcPr>
            <w:vAlign w:val="top"/>
          </w:tcPr>
          <w:p w:rsidR="00000000" w:rsidDel="00000000" w:rsidP="00000000" w:rsidRDefault="00000000" w:rsidRPr="00000000" w14:paraId="000005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Lääkemääräys, johon toimitus kohdistuu (typeCode=APND)</w:t>
            </w:r>
          </w:p>
        </w:tc>
        <w:tc>
          <w:tcPr>
            <w:vAlign w:val="top"/>
          </w:tcPr>
          <w:p w:rsidR="00000000" w:rsidDel="00000000" w:rsidP="00000000" w:rsidRDefault="00000000" w:rsidRPr="00000000" w14:paraId="000005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on 1.</w:t>
            </w:r>
          </w:p>
          <w:p w:rsidR="00000000" w:rsidDel="00000000" w:rsidP="00000000" w:rsidRDefault="00000000" w:rsidRPr="00000000" w14:paraId="000005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uusi eli sama kuin id.</w:t>
            </w:r>
          </w:p>
        </w:tc>
        <w:tc>
          <w:tcPr>
            <w:vAlign w:val="top"/>
          </w:tcPr>
          <w:p w:rsidR="00000000" w:rsidDel="00000000" w:rsidP="00000000" w:rsidRDefault="00000000" w:rsidRPr="00000000" w14:paraId="000005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id=1.2.246.10.2323232.93.2006.25</w:t>
            </w:r>
          </w:p>
          <w:p w:rsidR="00000000" w:rsidDel="00000000" w:rsidP="00000000" w:rsidRDefault="00000000" w:rsidRPr="00000000" w14:paraId="000005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version=1</w:t>
            </w:r>
          </w:p>
          <w:p w:rsidR="00000000" w:rsidDel="00000000" w:rsidP="00000000" w:rsidRDefault="00000000" w:rsidRPr="00000000" w14:paraId="000005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setId=1.2.246.10.98765432.93.2006.25</w:t>
            </w:r>
          </w:p>
        </w:tc>
        <w:tc>
          <w:tcPr>
            <w:vAlign w:val="top"/>
          </w:tcPr>
          <w:p w:rsidR="00000000" w:rsidDel="00000000" w:rsidP="00000000" w:rsidRDefault="00000000" w:rsidRPr="00000000" w14:paraId="000005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 </w:t>
            </w:r>
            <w:r w:rsidDel="00000000" w:rsidR="00000000" w:rsidRPr="00000000">
              <w:rPr>
                <w:rFonts w:ascii="Times New Roman" w:cs="Times New Roman" w:eastAsia="Times New Roman" w:hAnsi="Times New Roman"/>
                <w:b w:val="0"/>
                <w:bCs w:val="0"/>
                <w:i w:val="0"/>
                <w:iCs w:val="0"/>
                <w:smallCaps w:val="0"/>
                <w:strike w:val="0"/>
                <w:color w:val="ff0000"/>
                <w:sz w:val="16"/>
                <w:szCs w:val="16"/>
                <w:highlight w:val="white"/>
                <w:u w:val="none"/>
                <w:vertAlign w:val="baseline"/>
                <w:rtl w:val="0"/>
              </w:rPr>
              <w:t xml:space="preserve">typeCode</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6"/>
                <w:szCs w:val="16"/>
                <w:highlight w:val="white"/>
                <w:u w:val="none"/>
                <w:vertAlign w:val="baseline"/>
                <w:rtl w:val="0"/>
              </w:rPr>
              <w:t xml:space="preserve">APND</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id=1.2.246.10.98765432.93.2006.2</w:t>
            </w:r>
          </w:p>
          <w:p w:rsidR="00000000" w:rsidDel="00000000" w:rsidP="00000000" w:rsidRDefault="00000000" w:rsidRPr="00000000" w14:paraId="000005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code=1</w:t>
            </w:r>
          </w:p>
          <w:p w:rsidR="00000000" w:rsidDel="00000000" w:rsidP="00000000" w:rsidRDefault="00000000" w:rsidRPr="00000000" w14:paraId="000005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setId=1.2.246.10.98765432.93.2006.1</w:t>
            </w:r>
          </w:p>
          <w:p w:rsidR="00000000" w:rsidDel="00000000" w:rsidP="00000000" w:rsidRDefault="00000000" w:rsidRPr="00000000" w14:paraId="000005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tc>
      </w:tr>
      <w:tr>
        <w:trPr>
          <w:cantSplit w:val="0"/>
          <w:tblHeader w:val="0"/>
        </w:trPr>
        <w:tc>
          <w:tcPr>
            <w:vAlign w:val="top"/>
          </w:tcPr>
          <w:p w:rsidR="00000000" w:rsidDel="00000000" w:rsidP="00000000" w:rsidRDefault="00000000" w:rsidRPr="00000000" w14:paraId="000005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11 - Toimituksen mitätöinti</w:t>
            </w:r>
          </w:p>
          <w:p w:rsidR="00000000" w:rsidDel="00000000" w:rsidP="00000000" w:rsidRDefault="00000000" w:rsidRPr="00000000" w14:paraId="000005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RCMR_IN000223FI01</w:t>
            </w:r>
          </w:p>
          <w:p w:rsidR="00000000" w:rsidDel="00000000" w:rsidP="00000000" w:rsidRDefault="00000000" w:rsidRPr="00000000" w14:paraId="000005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Dispense Document Repudiation with Content</w:t>
            </w:r>
          </w:p>
        </w:tc>
        <w:tc>
          <w:tcPr>
            <w:vAlign w:val="top"/>
          </w:tcPr>
          <w:p w:rsidR="00000000" w:rsidDel="00000000" w:rsidP="00000000" w:rsidRDefault="00000000" w:rsidRPr="00000000" w14:paraId="000005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K</w:t>
            </w:r>
          </w:p>
        </w:tc>
        <w:tc>
          <w:tcPr>
            <w:vAlign w:val="top"/>
          </w:tcPr>
          <w:p w:rsidR="00000000" w:rsidDel="00000000" w:rsidP="00000000" w:rsidRDefault="00000000" w:rsidRPr="00000000" w14:paraId="000005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Lääkemääräys, johon toimitus kohdistuu (typeCode=APND)</w:t>
            </w:r>
          </w:p>
          <w:p w:rsidR="00000000" w:rsidDel="00000000" w:rsidP="00000000" w:rsidRDefault="00000000" w:rsidRPr="00000000" w14:paraId="000005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Toimitussanoma (typeCode=RPLC)</w:t>
            </w:r>
          </w:p>
        </w:tc>
        <w:tc>
          <w:tcPr>
            <w:vAlign w:val="top"/>
          </w:tcPr>
          <w:p w:rsidR="00000000" w:rsidDel="00000000" w:rsidP="00000000" w:rsidRDefault="00000000" w:rsidRPr="00000000" w14:paraId="000005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kasvaa yhdellä.</w:t>
            </w:r>
          </w:p>
          <w:p w:rsidR="00000000" w:rsidDel="00000000" w:rsidP="00000000" w:rsidRDefault="00000000" w:rsidRPr="00000000" w14:paraId="000005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sama kuin mitätöitävässä toimituksessa.</w:t>
            </w:r>
          </w:p>
        </w:tc>
        <w:tc>
          <w:tcPr>
            <w:vAlign w:val="top"/>
          </w:tcPr>
          <w:p w:rsidR="00000000" w:rsidDel="00000000" w:rsidP="00000000" w:rsidRDefault="00000000" w:rsidRPr="00000000" w14:paraId="000005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id=1.2.246.10.2323232.93.2006.27</w:t>
            </w:r>
          </w:p>
          <w:p w:rsidR="00000000" w:rsidDel="00000000" w:rsidP="00000000" w:rsidRDefault="00000000" w:rsidRPr="00000000" w14:paraId="000005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version=3</w:t>
            </w:r>
          </w:p>
          <w:p w:rsidR="00000000" w:rsidDel="00000000" w:rsidP="00000000" w:rsidRDefault="00000000" w:rsidRPr="00000000" w14:paraId="000005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setId=1.2.246.10.98765432.93.2006.25</w:t>
            </w:r>
          </w:p>
        </w:tc>
        <w:tc>
          <w:tcPr>
            <w:vAlign w:val="top"/>
          </w:tcPr>
          <w:p w:rsidR="00000000" w:rsidDel="00000000" w:rsidP="00000000" w:rsidRDefault="00000000" w:rsidRPr="00000000" w14:paraId="0000051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 </w:t>
            </w:r>
            <w:r w:rsidDel="00000000" w:rsidR="00000000" w:rsidRPr="00000000">
              <w:rPr>
                <w:rFonts w:ascii="Times New Roman" w:cs="Times New Roman" w:eastAsia="Times New Roman" w:hAnsi="Times New Roman"/>
                <w:b w:val="0"/>
                <w:bCs w:val="0"/>
                <w:i w:val="0"/>
                <w:iCs w:val="0"/>
                <w:smallCaps w:val="0"/>
                <w:strike w:val="0"/>
                <w:color w:val="ff0000"/>
                <w:sz w:val="16"/>
                <w:szCs w:val="16"/>
                <w:highlight w:val="white"/>
                <w:u w:val="none"/>
                <w:vertAlign w:val="baseline"/>
                <w:rtl w:val="0"/>
              </w:rPr>
              <w:t xml:space="preserve">typeCode</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6"/>
                <w:szCs w:val="16"/>
                <w:highlight w:val="white"/>
                <w:u w:val="none"/>
                <w:vertAlign w:val="baseline"/>
                <w:rtl w:val="0"/>
              </w:rPr>
              <w:t xml:space="preserve">APND</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1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id=1.2.246.10.98765432.93.2006.2</w:t>
            </w:r>
          </w:p>
          <w:p w:rsidR="00000000" w:rsidDel="00000000" w:rsidP="00000000" w:rsidRDefault="00000000" w:rsidRPr="00000000" w14:paraId="0000051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code=1</w:t>
            </w:r>
          </w:p>
          <w:p w:rsidR="00000000" w:rsidDel="00000000" w:rsidP="00000000" w:rsidRDefault="00000000" w:rsidRPr="00000000" w14:paraId="0000051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setId=1.2.246.10.98765432.93.2006.1</w:t>
            </w:r>
          </w:p>
          <w:p w:rsidR="00000000" w:rsidDel="00000000" w:rsidP="00000000" w:rsidRDefault="00000000" w:rsidRPr="00000000" w14:paraId="0000051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1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 </w:t>
            </w:r>
            <w:r w:rsidDel="00000000" w:rsidR="00000000" w:rsidRPr="00000000">
              <w:rPr>
                <w:rFonts w:ascii="Times New Roman" w:cs="Times New Roman" w:eastAsia="Times New Roman" w:hAnsi="Times New Roman"/>
                <w:b w:val="0"/>
                <w:bCs w:val="0"/>
                <w:i w:val="0"/>
                <w:iCs w:val="0"/>
                <w:smallCaps w:val="0"/>
                <w:strike w:val="0"/>
                <w:color w:val="ff0000"/>
                <w:sz w:val="16"/>
                <w:szCs w:val="16"/>
                <w:highlight w:val="white"/>
                <w:u w:val="none"/>
                <w:vertAlign w:val="baseline"/>
                <w:rtl w:val="0"/>
              </w:rPr>
              <w:t xml:space="preserve">typeCode</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6"/>
                <w:szCs w:val="16"/>
                <w:highlight w:val="white"/>
                <w:u w:val="none"/>
                <w:vertAlign w:val="baseline"/>
                <w:rtl w:val="0"/>
              </w:rPr>
              <w:t xml:space="preserve">RPLC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id=1.2.246.10.2323232.93.2006.25</w:t>
            </w:r>
          </w:p>
          <w:p w:rsidR="00000000" w:rsidDel="00000000" w:rsidP="00000000" w:rsidRDefault="00000000" w:rsidRPr="00000000" w14:paraId="0000052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code=10</w:t>
            </w:r>
          </w:p>
          <w:p w:rsidR="00000000" w:rsidDel="00000000" w:rsidP="00000000" w:rsidRDefault="00000000" w:rsidRPr="00000000" w14:paraId="0000052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setId=1.2.246.10.98765432.93.2006.25</w:t>
            </w:r>
          </w:p>
          <w:p w:rsidR="00000000" w:rsidDel="00000000" w:rsidP="00000000" w:rsidRDefault="00000000" w:rsidRPr="00000000" w14:paraId="000005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tc>
      </w:tr>
      <w:tr>
        <w:trPr>
          <w:cantSplit w:val="0"/>
          <w:tblHeader w:val="0"/>
        </w:trPr>
        <w:tc>
          <w:tcPr>
            <w:vAlign w:val="top"/>
          </w:tcPr>
          <w:p w:rsidR="00000000" w:rsidDel="00000000" w:rsidP="00000000" w:rsidRDefault="00000000" w:rsidRPr="00000000" w14:paraId="000005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12 - Toimituksen korjaus</w:t>
            </w:r>
          </w:p>
          <w:p w:rsidR="00000000" w:rsidDel="00000000" w:rsidP="00000000" w:rsidRDefault="00000000" w:rsidRPr="00000000" w14:paraId="000005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RCMR_IN000216FI01</w:t>
            </w:r>
          </w:p>
          <w:p w:rsidR="00000000" w:rsidDel="00000000" w:rsidP="00000000" w:rsidRDefault="00000000" w:rsidRPr="00000000" w14:paraId="000005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Dispense Document Replacement with Content</w:t>
            </w:r>
          </w:p>
          <w:p w:rsidR="00000000" w:rsidDel="00000000" w:rsidP="00000000" w:rsidRDefault="00000000" w:rsidRPr="00000000" w14:paraId="000005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K</w:t>
            </w:r>
          </w:p>
        </w:tc>
        <w:tc>
          <w:tcPr>
            <w:vAlign w:val="top"/>
          </w:tcPr>
          <w:p w:rsidR="00000000" w:rsidDel="00000000" w:rsidP="00000000" w:rsidRDefault="00000000" w:rsidRPr="00000000" w14:paraId="000005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Lääkemääräys, johon toimitus kohdistuu (typeCode=APND)</w:t>
            </w:r>
          </w:p>
          <w:p w:rsidR="00000000" w:rsidDel="00000000" w:rsidP="00000000" w:rsidRDefault="00000000" w:rsidRPr="00000000" w14:paraId="000005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Toimitussanoma (typeCode=RPLC)</w:t>
            </w:r>
          </w:p>
        </w:tc>
        <w:tc>
          <w:tcPr>
            <w:vAlign w:val="top"/>
          </w:tcPr>
          <w:p w:rsidR="00000000" w:rsidDel="00000000" w:rsidP="00000000" w:rsidRDefault="00000000" w:rsidRPr="00000000" w14:paraId="000005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kasvaa yhdellä.</w:t>
            </w:r>
          </w:p>
          <w:p w:rsidR="00000000" w:rsidDel="00000000" w:rsidP="00000000" w:rsidRDefault="00000000" w:rsidRPr="00000000" w14:paraId="000005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sama kuin korjattavassa toimituksessa.</w:t>
            </w:r>
          </w:p>
        </w:tc>
        <w:tc>
          <w:tcPr>
            <w:vAlign w:val="top"/>
          </w:tcPr>
          <w:p w:rsidR="00000000" w:rsidDel="00000000" w:rsidP="00000000" w:rsidRDefault="00000000" w:rsidRPr="00000000" w14:paraId="000005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id=1.2.246.10.2323232.93.2006.26</w:t>
            </w:r>
          </w:p>
          <w:p w:rsidR="00000000" w:rsidDel="00000000" w:rsidP="00000000" w:rsidRDefault="00000000" w:rsidRPr="00000000" w14:paraId="000005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version=2</w:t>
            </w:r>
          </w:p>
          <w:p w:rsidR="00000000" w:rsidDel="00000000" w:rsidP="00000000" w:rsidRDefault="00000000" w:rsidRPr="00000000" w14:paraId="000005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setId=1.2.246.10.98765432.93.2006.25</w:t>
            </w:r>
          </w:p>
        </w:tc>
        <w:tc>
          <w:tcPr>
            <w:vAlign w:val="top"/>
          </w:tcPr>
          <w:p w:rsidR="00000000" w:rsidDel="00000000" w:rsidP="00000000" w:rsidRDefault="00000000" w:rsidRPr="00000000" w14:paraId="000005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 </w:t>
            </w:r>
            <w:r w:rsidDel="00000000" w:rsidR="00000000" w:rsidRPr="00000000">
              <w:rPr>
                <w:rFonts w:ascii="Times New Roman" w:cs="Times New Roman" w:eastAsia="Times New Roman" w:hAnsi="Times New Roman"/>
                <w:b w:val="0"/>
                <w:bCs w:val="0"/>
                <w:i w:val="0"/>
                <w:iCs w:val="0"/>
                <w:smallCaps w:val="0"/>
                <w:strike w:val="0"/>
                <w:color w:val="ff0000"/>
                <w:sz w:val="16"/>
                <w:szCs w:val="16"/>
                <w:highlight w:val="white"/>
                <w:u w:val="none"/>
                <w:vertAlign w:val="baseline"/>
                <w:rtl w:val="0"/>
              </w:rPr>
              <w:t xml:space="preserve">typeCode</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6"/>
                <w:szCs w:val="16"/>
                <w:highlight w:val="white"/>
                <w:u w:val="none"/>
                <w:vertAlign w:val="baseline"/>
                <w:rtl w:val="0"/>
              </w:rPr>
              <w:t xml:space="preserve">APND</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id=1.2.246.10.98765432.93.2006.2</w:t>
            </w:r>
          </w:p>
          <w:p w:rsidR="00000000" w:rsidDel="00000000" w:rsidP="00000000" w:rsidRDefault="00000000" w:rsidRPr="00000000" w14:paraId="000005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code=1</w:t>
            </w:r>
          </w:p>
          <w:p w:rsidR="00000000" w:rsidDel="00000000" w:rsidP="00000000" w:rsidRDefault="00000000" w:rsidRPr="00000000" w14:paraId="000005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setId=1.2.246.10.98765432.93.2006.1</w:t>
            </w:r>
          </w:p>
          <w:p w:rsidR="00000000" w:rsidDel="00000000" w:rsidP="00000000" w:rsidRDefault="00000000" w:rsidRPr="00000000" w14:paraId="000005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 </w:t>
            </w:r>
            <w:r w:rsidDel="00000000" w:rsidR="00000000" w:rsidRPr="00000000">
              <w:rPr>
                <w:rFonts w:ascii="Times New Roman" w:cs="Times New Roman" w:eastAsia="Times New Roman" w:hAnsi="Times New Roman"/>
                <w:b w:val="0"/>
                <w:bCs w:val="0"/>
                <w:i w:val="0"/>
                <w:iCs w:val="0"/>
                <w:smallCaps w:val="0"/>
                <w:strike w:val="0"/>
                <w:color w:val="ff0000"/>
                <w:sz w:val="16"/>
                <w:szCs w:val="16"/>
                <w:highlight w:val="white"/>
                <w:u w:val="none"/>
                <w:vertAlign w:val="baseline"/>
                <w:rtl w:val="0"/>
              </w:rPr>
              <w:t xml:space="preserve">typeCode</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6"/>
                <w:szCs w:val="16"/>
                <w:highlight w:val="white"/>
                <w:u w:val="none"/>
                <w:vertAlign w:val="baseline"/>
                <w:rtl w:val="0"/>
              </w:rPr>
              <w:t xml:space="preserve">RPLC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id=1.2.246.10.2323232.93.2006.25</w:t>
            </w:r>
          </w:p>
          <w:p w:rsidR="00000000" w:rsidDel="00000000" w:rsidP="00000000" w:rsidRDefault="00000000" w:rsidRPr="00000000" w14:paraId="000005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code=10</w:t>
            </w:r>
          </w:p>
          <w:p w:rsidR="00000000" w:rsidDel="00000000" w:rsidP="00000000" w:rsidRDefault="00000000" w:rsidRPr="00000000" w14:paraId="000005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setId=1.2.246.10.98765432.93.2006.25</w:t>
            </w:r>
          </w:p>
          <w:p w:rsidR="00000000" w:rsidDel="00000000" w:rsidP="00000000" w:rsidRDefault="00000000" w:rsidRPr="00000000" w14:paraId="000005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tc>
      </w:tr>
      <w:tr>
        <w:trPr>
          <w:cantSplit w:val="0"/>
          <w:tblHeader w:val="0"/>
        </w:trPr>
        <w:tc>
          <w:tcPr>
            <w:vAlign w:val="top"/>
          </w:tcPr>
          <w:p w:rsidR="00000000" w:rsidDel="00000000" w:rsidP="00000000" w:rsidRDefault="00000000" w:rsidRPr="00000000" w14:paraId="00000539">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16 – Annosjakelu</w:t>
            </w:r>
          </w:p>
          <w:p w:rsidR="00000000" w:rsidDel="00000000" w:rsidP="00000000" w:rsidRDefault="00000000" w:rsidRPr="00000000" w14:paraId="0000053A">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RCMR_IN000208FI01</w:t>
            </w:r>
          </w:p>
          <w:p w:rsidR="00000000" w:rsidDel="00000000" w:rsidP="00000000" w:rsidRDefault="00000000" w:rsidRPr="00000000" w14:paraId="0000053B">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Prescription Portioned Fulfillment Delivery Request</w:t>
            </w:r>
          </w:p>
          <w:p w:rsidR="00000000" w:rsidDel="00000000" w:rsidP="00000000" w:rsidRDefault="00000000" w:rsidRPr="00000000" w14:paraId="0000053C">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3D">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3E">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Lääkemääräys, jota annosjakelu koskee (typeCode=APND)</w:t>
            </w:r>
          </w:p>
        </w:tc>
        <w:tc>
          <w:tcPr>
            <w:vAlign w:val="top"/>
          </w:tcPr>
          <w:p w:rsidR="00000000" w:rsidDel="00000000" w:rsidP="00000000" w:rsidRDefault="00000000" w:rsidRPr="00000000" w14:paraId="000005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on 1.</w:t>
            </w:r>
          </w:p>
          <w:p w:rsidR="00000000" w:rsidDel="00000000" w:rsidP="00000000" w:rsidRDefault="00000000" w:rsidRPr="00000000" w14:paraId="00000540">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uusi eli sama kuin id.</w:t>
            </w:r>
          </w:p>
        </w:tc>
        <w:tc>
          <w:tcPr>
            <w:vAlign w:val="top"/>
          </w:tcPr>
          <w:p w:rsidR="00000000" w:rsidDel="00000000" w:rsidP="00000000" w:rsidRDefault="00000000" w:rsidRPr="00000000" w14:paraId="00000541">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id=1.2.246.10.98765432.93.2006.8</w:t>
            </w:r>
          </w:p>
          <w:p w:rsidR="00000000" w:rsidDel="00000000" w:rsidP="00000000" w:rsidRDefault="00000000" w:rsidRPr="00000000" w14:paraId="00000542">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version=1</w:t>
            </w:r>
          </w:p>
          <w:p w:rsidR="00000000" w:rsidDel="00000000" w:rsidP="00000000" w:rsidRDefault="00000000" w:rsidRPr="00000000" w14:paraId="00000543">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setId=1.2.246.10.98765432.93.2006.8</w:t>
            </w:r>
          </w:p>
        </w:tc>
        <w:tc>
          <w:tcPr>
            <w:vAlign w:val="top"/>
          </w:tcPr>
          <w:p w:rsidR="00000000" w:rsidDel="00000000" w:rsidP="00000000" w:rsidRDefault="00000000" w:rsidRPr="00000000" w14:paraId="00000544">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 </w:t>
            </w:r>
            <w:r w:rsidDel="00000000" w:rsidR="00000000" w:rsidRPr="00000000">
              <w:rPr>
                <w:rFonts w:ascii="Times New Roman" w:cs="Times New Roman" w:eastAsia="Times New Roman" w:hAnsi="Times New Roman"/>
                <w:b w:val="0"/>
                <w:bCs w:val="0"/>
                <w:i w:val="0"/>
                <w:iCs w:val="0"/>
                <w:smallCaps w:val="0"/>
                <w:strike w:val="0"/>
                <w:color w:val="ff0000"/>
                <w:sz w:val="16"/>
                <w:szCs w:val="16"/>
                <w:highlight w:val="white"/>
                <w:u w:val="none"/>
                <w:vertAlign w:val="baseline"/>
                <w:rtl w:val="0"/>
              </w:rPr>
              <w:t xml:space="preserve">typeCode</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6"/>
                <w:szCs w:val="16"/>
                <w:highlight w:val="white"/>
                <w:u w:val="none"/>
                <w:vertAlign w:val="baseline"/>
                <w:rtl w:val="0"/>
              </w:rPr>
              <w:t xml:space="preserve">APND</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45">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id=1.2.246.10.98765432.93.2006.2</w:t>
            </w:r>
          </w:p>
          <w:p w:rsidR="00000000" w:rsidDel="00000000" w:rsidP="00000000" w:rsidRDefault="00000000" w:rsidRPr="00000000" w14:paraId="00000546">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code=1</w:t>
            </w:r>
          </w:p>
          <w:p w:rsidR="00000000" w:rsidDel="00000000" w:rsidP="00000000" w:rsidRDefault="00000000" w:rsidRPr="00000000" w14:paraId="00000547">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setId=1.2.246.10.98765432.93.2006.1</w:t>
            </w:r>
          </w:p>
          <w:p w:rsidR="00000000" w:rsidDel="00000000" w:rsidP="00000000" w:rsidRDefault="00000000" w:rsidRPr="00000000" w14:paraId="00000548">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tc>
      </w:tr>
      <w:tr>
        <w:trPr>
          <w:cantSplit w:val="0"/>
          <w:tblHeader w:val="0"/>
        </w:trPr>
        <w:tc>
          <w:tcPr>
            <w:vAlign w:val="top"/>
          </w:tcPr>
          <w:p w:rsidR="00000000" w:rsidDel="00000000" w:rsidP="00000000" w:rsidRDefault="00000000" w:rsidRPr="00000000" w14:paraId="000005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17 - Annosjakelun purku</w:t>
            </w:r>
          </w:p>
          <w:p w:rsidR="00000000" w:rsidDel="00000000" w:rsidP="00000000" w:rsidRDefault="00000000" w:rsidRPr="00000000" w14:paraId="000005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RCMR_IN000716FI01</w:t>
            </w:r>
          </w:p>
          <w:p w:rsidR="00000000" w:rsidDel="00000000" w:rsidP="00000000" w:rsidRDefault="00000000" w:rsidRPr="00000000" w14:paraId="000005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Prescription Portioned Fulfillment Delivery Cancellation</w:t>
            </w:r>
          </w:p>
          <w:p w:rsidR="00000000" w:rsidDel="00000000" w:rsidP="00000000" w:rsidRDefault="00000000" w:rsidRPr="00000000" w14:paraId="000005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Lääkemääräys, jota annosjakelun purku koskee (typeCode=APND)</w:t>
            </w:r>
          </w:p>
          <w:p w:rsidR="00000000" w:rsidDel="00000000" w:rsidP="00000000" w:rsidRDefault="00000000" w:rsidRPr="00000000" w14:paraId="000005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Purettava annosjakelusanoma (typecCode=RPLC)</w:t>
            </w:r>
          </w:p>
        </w:tc>
        <w:tc>
          <w:tcPr>
            <w:vAlign w:val="top"/>
          </w:tcPr>
          <w:p w:rsidR="00000000" w:rsidDel="00000000" w:rsidP="00000000" w:rsidRDefault="00000000" w:rsidRPr="00000000" w14:paraId="000005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kasvaa yhdellä.</w:t>
            </w:r>
          </w:p>
          <w:p w:rsidR="00000000" w:rsidDel="00000000" w:rsidP="00000000" w:rsidRDefault="00000000" w:rsidRPr="00000000" w14:paraId="000005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sama kuin purettavassa annosjakelusanomassa.</w:t>
            </w:r>
          </w:p>
        </w:tc>
        <w:tc>
          <w:tcPr>
            <w:vAlign w:val="top"/>
          </w:tcPr>
          <w:p w:rsidR="00000000" w:rsidDel="00000000" w:rsidP="00000000" w:rsidRDefault="00000000" w:rsidRPr="00000000" w14:paraId="000005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id=1.2.246.10.98765432.93.2006.9</w:t>
            </w:r>
          </w:p>
          <w:p w:rsidR="00000000" w:rsidDel="00000000" w:rsidP="00000000" w:rsidRDefault="00000000" w:rsidRPr="00000000" w14:paraId="000005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version=2</w:t>
            </w:r>
          </w:p>
          <w:p w:rsidR="00000000" w:rsidDel="00000000" w:rsidP="00000000" w:rsidRDefault="00000000" w:rsidRPr="00000000" w14:paraId="000005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setId=1.2.246.10.98765432.93.2006.8</w:t>
            </w:r>
          </w:p>
        </w:tc>
        <w:tc>
          <w:tcPr>
            <w:vAlign w:val="top"/>
          </w:tcPr>
          <w:p w:rsidR="00000000" w:rsidDel="00000000" w:rsidP="00000000" w:rsidRDefault="00000000" w:rsidRPr="00000000" w14:paraId="000005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 </w:t>
            </w:r>
            <w:r w:rsidDel="00000000" w:rsidR="00000000" w:rsidRPr="00000000">
              <w:rPr>
                <w:rFonts w:ascii="Times New Roman" w:cs="Times New Roman" w:eastAsia="Times New Roman" w:hAnsi="Times New Roman"/>
                <w:b w:val="0"/>
                <w:bCs w:val="0"/>
                <w:i w:val="0"/>
                <w:iCs w:val="0"/>
                <w:smallCaps w:val="0"/>
                <w:strike w:val="0"/>
                <w:color w:val="ff0000"/>
                <w:sz w:val="16"/>
                <w:szCs w:val="16"/>
                <w:highlight w:val="white"/>
                <w:u w:val="none"/>
                <w:vertAlign w:val="baseline"/>
                <w:rtl w:val="0"/>
              </w:rPr>
              <w:t xml:space="preserve">typeCode</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6"/>
                <w:szCs w:val="16"/>
                <w:highlight w:val="white"/>
                <w:u w:val="none"/>
                <w:vertAlign w:val="baseline"/>
                <w:rtl w:val="0"/>
              </w:rPr>
              <w:t xml:space="preserve">APND</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id=1.2.246.10.98765432.93.2006.2</w:t>
            </w:r>
          </w:p>
          <w:p w:rsidR="00000000" w:rsidDel="00000000" w:rsidP="00000000" w:rsidRDefault="00000000" w:rsidRPr="00000000" w14:paraId="000005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code=1</w:t>
            </w:r>
          </w:p>
          <w:p w:rsidR="00000000" w:rsidDel="00000000" w:rsidP="00000000" w:rsidRDefault="00000000" w:rsidRPr="00000000" w14:paraId="000005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setId=1.2.246.10.98765432.93.2006.1</w:t>
            </w:r>
          </w:p>
          <w:p w:rsidR="00000000" w:rsidDel="00000000" w:rsidP="00000000" w:rsidRDefault="00000000" w:rsidRPr="00000000" w14:paraId="000005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 </w:t>
            </w:r>
            <w:r w:rsidDel="00000000" w:rsidR="00000000" w:rsidRPr="00000000">
              <w:rPr>
                <w:rFonts w:ascii="Times New Roman" w:cs="Times New Roman" w:eastAsia="Times New Roman" w:hAnsi="Times New Roman"/>
                <w:b w:val="0"/>
                <w:bCs w:val="0"/>
                <w:i w:val="0"/>
                <w:iCs w:val="0"/>
                <w:smallCaps w:val="0"/>
                <w:strike w:val="0"/>
                <w:color w:val="ff0000"/>
                <w:sz w:val="16"/>
                <w:szCs w:val="16"/>
                <w:highlight w:val="white"/>
                <w:u w:val="none"/>
                <w:vertAlign w:val="baseline"/>
                <w:rtl w:val="0"/>
              </w:rPr>
              <w:t xml:space="preserve">typeCode</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6"/>
                <w:szCs w:val="16"/>
                <w:highlight w:val="white"/>
                <w:u w:val="none"/>
                <w:vertAlign w:val="baseline"/>
                <w:rtl w:val="0"/>
              </w:rPr>
              <w:t xml:space="preserve">RPLC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id=1.2.246.10.98765432.93.2006.8</w:t>
            </w:r>
          </w:p>
          <w:p w:rsidR="00000000" w:rsidDel="00000000" w:rsidP="00000000" w:rsidRDefault="00000000" w:rsidRPr="00000000" w14:paraId="000005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code=16</w:t>
            </w:r>
          </w:p>
          <w:p w:rsidR="00000000" w:rsidDel="00000000" w:rsidP="00000000" w:rsidRDefault="00000000" w:rsidRPr="00000000" w14:paraId="000005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setId=1.2.246.10.98765432.93.2006.8</w:t>
            </w:r>
          </w:p>
          <w:p w:rsidR="00000000" w:rsidDel="00000000" w:rsidP="00000000" w:rsidRDefault="00000000" w:rsidRPr="00000000" w14:paraId="000005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tc>
      </w:tr>
      <w:tr>
        <w:trPr>
          <w:cantSplit w:val="0"/>
          <w:tblHeader w:val="0"/>
        </w:trPr>
        <w:tc>
          <w:tcPr>
            <w:vAlign w:val="top"/>
          </w:tcPr>
          <w:p w:rsidR="00000000" w:rsidDel="00000000" w:rsidP="00000000" w:rsidRDefault="00000000" w:rsidRPr="00000000" w14:paraId="000005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bookmarkStart w:colFirst="0" w:colLast="0" w:name="_gy9fehi4gslq" w:id="28"/>
            <w:bookmarkEnd w:id="28"/>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18 - Toimitusvarauksen purku</w:t>
            </w:r>
          </w:p>
          <w:p w:rsidR="00000000" w:rsidDel="00000000" w:rsidP="00000000" w:rsidRDefault="00000000" w:rsidRPr="00000000" w14:paraId="000005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Prescription Fulfillment Reservation Cancel (RCMR_IN000516FI01)</w:t>
            </w:r>
          </w:p>
        </w:tc>
        <w:tc>
          <w:tcPr>
            <w:vAlign w:val="top"/>
          </w:tcPr>
          <w:p w:rsidR="00000000" w:rsidDel="00000000" w:rsidP="00000000" w:rsidRDefault="00000000" w:rsidRPr="00000000" w14:paraId="000005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Kyselyn yhteydessä tehdyn toimitusvarauksen purku, lääkemääräys (typeCode=APND)</w:t>
            </w:r>
          </w:p>
        </w:tc>
        <w:tc>
          <w:tcPr>
            <w:vAlign w:val="top"/>
          </w:tcPr>
          <w:p w:rsidR="00000000" w:rsidDel="00000000" w:rsidP="00000000" w:rsidRDefault="00000000" w:rsidRPr="00000000" w14:paraId="000005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on 1.</w:t>
            </w:r>
          </w:p>
          <w:p w:rsidR="00000000" w:rsidDel="00000000" w:rsidP="00000000" w:rsidRDefault="00000000" w:rsidRPr="00000000" w14:paraId="000005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uusi eli sama kuin id.</w:t>
            </w:r>
          </w:p>
        </w:tc>
        <w:tc>
          <w:tcPr>
            <w:vAlign w:val="top"/>
          </w:tcPr>
          <w:p w:rsidR="00000000" w:rsidDel="00000000" w:rsidP="00000000" w:rsidRDefault="00000000" w:rsidRPr="00000000" w14:paraId="000005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id=1.2.246.10.98765432.93.2006.77</w:t>
            </w:r>
          </w:p>
          <w:p w:rsidR="00000000" w:rsidDel="00000000" w:rsidP="00000000" w:rsidRDefault="00000000" w:rsidRPr="00000000" w14:paraId="000005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version=1</w:t>
            </w:r>
          </w:p>
          <w:p w:rsidR="00000000" w:rsidDel="00000000" w:rsidP="00000000" w:rsidRDefault="00000000" w:rsidRPr="00000000" w14:paraId="000005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setId=1.2.246.10.98765432.93.2006.77</w:t>
            </w:r>
          </w:p>
        </w:tc>
        <w:tc>
          <w:tcPr>
            <w:vAlign w:val="top"/>
          </w:tcPr>
          <w:p w:rsidR="00000000" w:rsidDel="00000000" w:rsidP="00000000" w:rsidRDefault="00000000" w:rsidRPr="00000000" w14:paraId="000005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 </w:t>
            </w:r>
            <w:r w:rsidDel="00000000" w:rsidR="00000000" w:rsidRPr="00000000">
              <w:rPr>
                <w:rFonts w:ascii="Times New Roman" w:cs="Times New Roman" w:eastAsia="Times New Roman" w:hAnsi="Times New Roman"/>
                <w:b w:val="0"/>
                <w:bCs w:val="0"/>
                <w:i w:val="0"/>
                <w:iCs w:val="0"/>
                <w:smallCaps w:val="0"/>
                <w:strike w:val="0"/>
                <w:color w:val="ff0000"/>
                <w:sz w:val="16"/>
                <w:szCs w:val="16"/>
                <w:highlight w:val="white"/>
                <w:u w:val="none"/>
                <w:vertAlign w:val="baseline"/>
                <w:rtl w:val="0"/>
              </w:rPr>
              <w:t xml:space="preserve">typeCode</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16"/>
                <w:szCs w:val="16"/>
                <w:highlight w:val="white"/>
                <w:u w:val="none"/>
                <w:vertAlign w:val="baseline"/>
                <w:rtl w:val="0"/>
              </w:rPr>
              <w:t xml:space="preserve">APND</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r w:rsidDel="00000000" w:rsidR="00000000" w:rsidRPr="00000000">
              <w:rPr>
                <w:rtl w:val="0"/>
              </w:rPr>
            </w:r>
          </w:p>
          <w:p w:rsidR="00000000" w:rsidDel="00000000" w:rsidP="00000000" w:rsidRDefault="00000000" w:rsidRPr="00000000" w14:paraId="000005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id=1.2.246.10.98765432.93.2006.2</w:t>
            </w:r>
          </w:p>
          <w:p w:rsidR="00000000" w:rsidDel="00000000" w:rsidP="00000000" w:rsidRDefault="00000000" w:rsidRPr="00000000" w14:paraId="000005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code=1</w:t>
            </w:r>
          </w:p>
          <w:p w:rsidR="00000000" w:rsidDel="00000000" w:rsidP="00000000" w:rsidRDefault="00000000" w:rsidRPr="00000000" w14:paraId="000005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setId=1.2.246.10.98765432.93.2006.1</w:t>
            </w:r>
          </w:p>
          <w:p w:rsidR="00000000" w:rsidDel="00000000" w:rsidP="00000000" w:rsidRDefault="00000000" w:rsidRPr="00000000" w14:paraId="000005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ff"/>
                <w:sz w:val="16"/>
                <w:szCs w:val="16"/>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&lt;/</w:t>
            </w:r>
            <w:r w:rsidDel="00000000" w:rsidR="00000000" w:rsidRPr="00000000">
              <w:rPr>
                <w:rFonts w:ascii="Times New Roman" w:cs="Times New Roman" w:eastAsia="Times New Roman" w:hAnsi="Times New Roman"/>
                <w:b w:val="0"/>
                <w:bCs w:val="0"/>
                <w:i w:val="0"/>
                <w:iCs w:val="0"/>
                <w:smallCaps w:val="0"/>
                <w:strike w:val="0"/>
                <w:color w:val="800000"/>
                <w:sz w:val="16"/>
                <w:szCs w:val="16"/>
                <w:highlight w:val="white"/>
                <w:u w:val="none"/>
                <w:vertAlign w:val="baseline"/>
                <w:rtl w:val="0"/>
              </w:rPr>
              <w:t xml:space="preserve">relatedDoc</w:t>
            </w:r>
            <w:r w:rsidDel="00000000" w:rsidR="00000000" w:rsidRPr="00000000">
              <w:rPr>
                <w:rFonts w:ascii="Times New Roman" w:cs="Times New Roman" w:eastAsia="Times New Roman" w:hAnsi="Times New Roman"/>
                <w:b w:val="0"/>
                <w:bCs w:val="0"/>
                <w:i w:val="0"/>
                <w:iCs w:val="0"/>
                <w:smallCaps w:val="0"/>
                <w:strike w:val="0"/>
                <w:color w:val="0000ff"/>
                <w:sz w:val="16"/>
                <w:szCs w:val="16"/>
                <w:highlight w:val="white"/>
                <w:u w:val="none"/>
                <w:vertAlign w:val="baseline"/>
                <w:rtl w:val="0"/>
              </w:rPr>
              <w:t xml:space="preserve">&gt;</w:t>
            </w:r>
          </w:p>
        </w:tc>
      </w:tr>
    </w:tbl>
    <w:p w:rsidR="00000000" w:rsidDel="00000000" w:rsidP="00000000" w:rsidRDefault="00000000" w:rsidRPr="00000000" w14:paraId="000005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sectPr>
          <w:headerReference r:id="rId20" w:type="default"/>
          <w:headerReference r:id="rId21" w:type="first"/>
          <w:footerReference r:id="rId22" w:type="default"/>
          <w:footerReference r:id="rId23" w:type="first"/>
          <w:type w:val="nextPage"/>
          <w:pgSz w:h="11906" w:w="16838" w:orient="landscape"/>
          <w:pgMar w:bottom="851" w:top="1134" w:left="1134" w:right="567" w:header="567" w:footer="284"/>
          <w:titlePg w:val="1"/>
        </w:sectPr>
      </w:pPr>
      <w:r w:rsidDel="00000000" w:rsidR="00000000" w:rsidRPr="00000000">
        <w:rPr>
          <w:rtl w:val="0"/>
        </w:rPr>
      </w:r>
    </w:p>
    <w:p w:rsidR="00000000" w:rsidDel="00000000" w:rsidP="00000000" w:rsidRDefault="00000000" w:rsidRPr="00000000" w14:paraId="0000056F">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240" w:lineRule="auto"/>
        <w:ind w:left="432" w:right="0" w:hanging="432"/>
        <w:jc w:val="left"/>
        <w:rPr>
          <w:rFonts w:ascii="Times New Roman" w:cs="Times New Roman" w:eastAsia="Times New Roman" w:hAnsi="Times New Roman"/>
          <w:b w:val="1"/>
          <w:bCs w:val="1"/>
          <w:i w:val="0"/>
          <w:iCs w:val="0"/>
          <w:smallCaps w:val="0"/>
          <w:strike w:val="0"/>
          <w:color w:val="000000"/>
          <w:sz w:val="24"/>
          <w:szCs w:val="24"/>
          <w:u w:val="none"/>
          <w:shd w:fill="auto" w:val="clear"/>
        </w:rPr>
      </w:pPr>
      <w:bookmarkStart w:colFirst="0" w:colLast="0" w:name="_2i9etzykl4" w:id="29"/>
      <w:bookmarkEnd w:id="29"/>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Sähköisten lääkemääräysasiakirjojen versiointi</w:t>
      </w:r>
    </w:p>
    <w:p w:rsidR="00000000" w:rsidDel="00000000" w:rsidP="00000000" w:rsidRDefault="00000000" w:rsidRPr="00000000" w14:paraId="000005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8kazs494xs16" w:id="30"/>
      <w:bookmarkEnd w:id="30"/>
      <w:r w:rsidDel="00000000" w:rsidR="00000000" w:rsidRPr="00000000">
        <w:rPr>
          <w:rtl w:val="0"/>
        </w:rPr>
      </w:r>
    </w:p>
    <w:p w:rsidR="00000000" w:rsidDel="00000000" w:rsidP="00000000" w:rsidRDefault="00000000" w:rsidRPr="00000000" w14:paraId="00000571">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120" w:line="240" w:lineRule="auto"/>
        <w:ind w:left="576" w:right="0" w:hanging="576"/>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Johdanto</w:t>
      </w:r>
    </w:p>
    <w:p w:rsidR="00000000" w:rsidDel="00000000" w:rsidP="00000000" w:rsidRDefault="00000000" w:rsidRPr="00000000" w14:paraId="000005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999999999999943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Kanta-palveluissa säilytettävien tietosisältöjen määritykset kehittyvät ja muuttuvat jatkuvasti. Määritysten muutokset vaikuttavat sekä Kanta-palveluiden kansalliseen toteutukseen että Kanta-palveluihin liittyviin tietojärjestelmiin. Linjauksen tavoitteena on luoda säännöt määritysten versioiden vaihdolle niin, että taattaisiin tietty eteenpäin ja taaksepäin yhteensopivuuden aste, varmistettaisiin säilytettävän aineiston saatavuus ja ymmärrettävyys pitkäaikaisarkistoinnissa, sekä määriteltäisiin määritysten tukea koskevia vaatimuksia ja niiden voimaantulon aikatauluja karkealla tasolla. Linjauksen lähtökohtana on se, että jokaisen Kanta-palveluissa säilytettävän asiakirjan tulee noudattaa tarkalleen sitä määritysversiota, joka on ilmoitettu asiakirjan metatiedoissa (CDA Header).</w:t>
      </w:r>
    </w:p>
    <w:p w:rsidR="00000000" w:rsidDel="00000000" w:rsidP="00000000" w:rsidRDefault="00000000" w:rsidRPr="00000000" w14:paraId="000005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999999999999943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d1godmveylsu" w:id="31"/>
      <w:bookmarkEnd w:id="31"/>
      <w:r w:rsidDel="00000000" w:rsidR="00000000" w:rsidRPr="00000000">
        <w:rPr>
          <w:rtl w:val="0"/>
        </w:rPr>
      </w:r>
    </w:p>
    <w:p w:rsidR="00000000" w:rsidDel="00000000" w:rsidP="00000000" w:rsidRDefault="00000000" w:rsidRPr="00000000" w14:paraId="00000575">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120" w:line="240" w:lineRule="auto"/>
        <w:ind w:left="576" w:right="0" w:hanging="576"/>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Termit ja käsitteet</w:t>
      </w:r>
    </w:p>
    <w:p w:rsidR="00000000" w:rsidDel="00000000" w:rsidP="00000000" w:rsidRDefault="00000000" w:rsidRPr="00000000" w14:paraId="000005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(Tietosisältö)määrityksellä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tarkoitetaan ohjetta tietosisältöjen esittämisestä Kanta-palveluihin tallennettavissa asiakirjoissa. Määritys voi olla asiakirjatyyppikohtainen tai se voi kattaa useampaa eri asiakirjatyyppiä (esimerkiksi Header-määritys). Tietosisältömäärityksillä on useimmiten keskinäisiä riippuvuuksia liiketoimintalogiikan määritysten kanssa.</w:t>
      </w:r>
    </w:p>
    <w:p w:rsidR="00000000" w:rsidDel="00000000" w:rsidP="00000000" w:rsidRDefault="00000000" w:rsidRPr="00000000" w14:paraId="000005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Määrityksen tuella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tarkoitetaan tietojärjestelmän kykyä tuottaa ja tulkita määrityksen mukaisia asiakirjoja.</w:t>
      </w:r>
    </w:p>
    <w:p w:rsidR="00000000" w:rsidDel="00000000" w:rsidP="00000000" w:rsidRDefault="00000000" w:rsidRPr="00000000" w14:paraId="000005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999999999999943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Eteenpäin yhteensopivuudella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tarkoitetaan tietojärjestelmän kykyä käsitellä uuden määritysversion mukaisia asiakirjoja, vaikka tietojärjestelmä tukee vain vanhaa määritysversiota. Tietojärjestelmä osaa tulkita uuden määritysversion mukaisia asiakirjoja niin, että se ohittaa tietosisällöt, joita se ei tue, sekä mahdollisesti tuottaa asiakirjoista päivitettyjä tai korjattuja versioita tai mitätöi asiakirjoja säilyttäen asiakirjassa ei-tuettuja tietosisältöjä. Palvelukohtaisesti voidaan antaa tarkempia määräyksiä sallituista toimenpiteistä. </w:t>
      </w:r>
    </w:p>
    <w:p w:rsidR="00000000" w:rsidDel="00000000" w:rsidP="00000000" w:rsidRDefault="00000000" w:rsidRPr="00000000" w14:paraId="000005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Taaksepäin yhteensopivuudella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tarkoitetaan tietojärjestelmän kykyä käsitellä vanhan määritysversion mukaisia asiakirjoja, vaikka tietojärjestelmä tukee vain uutta määritysversiota. </w:t>
      </w:r>
    </w:p>
    <w:p w:rsidR="00000000" w:rsidDel="00000000" w:rsidP="00000000" w:rsidRDefault="00000000" w:rsidRPr="00000000" w14:paraId="000005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Minor-tason muutoksella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tarkoitetaan määrityksen päivitystä uudeksi versioksi niin, että päivitys sisältää vain seuraavat uudet ominaisuudet:</w:t>
      </w:r>
    </w:p>
    <w:p w:rsidR="00000000" w:rsidDel="00000000" w:rsidP="00000000" w:rsidRDefault="00000000" w:rsidRPr="00000000" w14:paraId="00000580">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40" w:lineRule="auto"/>
        <w:ind w:left="1417" w:right="0" w:hanging="113.00000000000011"/>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uusien valinnaisten tietorakenteiden lisäys, jotka eivät ole hoidollisesti kriittisiä tai muuten olennaisia. </w:t>
      </w:r>
    </w:p>
    <w:p w:rsidR="00000000" w:rsidDel="00000000" w:rsidP="00000000" w:rsidRDefault="00000000" w:rsidRPr="00000000" w14:paraId="00000581">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40" w:lineRule="auto"/>
        <w:ind w:left="1417" w:right="0" w:hanging="113.00000000000011"/>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koodistomuutosten tekeminen eli siirtyminen uuteen koodistoon, koodiston muutos, vaihtoehtoisen koodiston ottaminen vanhan rinnalle tai vaihtoehtoisen koodiston poistaminen käytöstä, paitsi hoidollisesti kriittiset tai muuten olennaiset koodistot.</w:t>
      </w:r>
    </w:p>
    <w:p w:rsidR="00000000" w:rsidDel="00000000" w:rsidP="00000000" w:rsidRDefault="00000000" w:rsidRPr="00000000" w14:paraId="000005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7"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THL tekee määritysten muutosten arvonmääritykset hoidollisesta näkökulmasta. Kela tekee määritysten muutosten arvonmääritykset teknisestä näkökulmasta.</w:t>
      </w:r>
    </w:p>
    <w:p w:rsidR="00000000" w:rsidDel="00000000" w:rsidP="00000000" w:rsidRDefault="00000000" w:rsidRPr="00000000" w14:paraId="000005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5"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Major-tason muutoksella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tarkoitetaan muuta kuin minor-tason muutosta. Muun muassa seuraavat muutokset ovat major-tason muutoksia:</w:t>
      </w:r>
    </w:p>
    <w:p w:rsidR="00000000" w:rsidDel="00000000" w:rsidP="00000000" w:rsidRDefault="00000000" w:rsidRPr="00000000" w14:paraId="00000586">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uuden pakollisen tietorakenteen lisäys</w:t>
      </w:r>
    </w:p>
    <w:p w:rsidR="00000000" w:rsidDel="00000000" w:rsidP="00000000" w:rsidRDefault="00000000" w:rsidRPr="00000000" w14:paraId="00000587">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40" w:lineRule="auto"/>
        <w:ind w:left="1304" w:right="0" w:firstLine="0"/>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uuden hoidollisesti kriittisen tai muuten olennaisen valinnaisen tietorakenteen lisäys</w:t>
      </w:r>
    </w:p>
    <w:p w:rsidR="00000000" w:rsidDel="00000000" w:rsidP="00000000" w:rsidRDefault="00000000" w:rsidRPr="00000000" w14:paraId="00000588">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40" w:lineRule="auto"/>
        <w:ind w:left="1417" w:right="0" w:hanging="113.00000000000011"/>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tietorakenteen kardinaliteetin muutos, kuten valinnaisen tietorakenteen muuttaminen pakolliseksi, pakollisen tietorakenteen muuttaminen valinnaiseksi, toistuvan tietorakenteen muuttaminen ei-toistuvaksi tai ei-toistuvan tietorakenteen muuttaminen toistuvaksi</w:t>
      </w:r>
    </w:p>
    <w:p w:rsidR="00000000" w:rsidDel="00000000" w:rsidP="00000000" w:rsidRDefault="00000000" w:rsidRPr="00000000" w14:paraId="00000589">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40" w:lineRule="auto"/>
        <w:ind w:left="1588" w:right="0" w:hanging="284.00000000000006"/>
        <w:jc w:val="left"/>
        <w:rPr>
          <w:b w:val="0"/>
          <w:bCs w:val="0"/>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tietorakenteen poistaminen käytöstä</w:t>
      </w:r>
    </w:p>
    <w:p w:rsidR="00000000" w:rsidDel="00000000" w:rsidP="00000000" w:rsidRDefault="00000000" w:rsidRPr="00000000" w14:paraId="000005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588"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999999999999943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bookmarkStart w:colFirst="0" w:colLast="0" w:name="_3a0ymf8c7one" w:id="32"/>
      <w:bookmarkEnd w:id="32"/>
      <w:r w:rsidDel="00000000" w:rsidR="00000000" w:rsidRPr="00000000">
        <w:rPr>
          <w:rtl w:val="0"/>
        </w:rPr>
      </w:r>
    </w:p>
    <w:p w:rsidR="00000000" w:rsidDel="00000000" w:rsidP="00000000" w:rsidRDefault="00000000" w:rsidRPr="00000000" w14:paraId="0000058C">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120" w:line="240" w:lineRule="auto"/>
        <w:ind w:left="576" w:right="0" w:hanging="576"/>
        <w:jc w:val="left"/>
        <w:rPr>
          <w:rFonts w:ascii="Times New Roman" w:cs="Times New Roman" w:eastAsia="Times New Roman" w:hAnsi="Times New Roman"/>
          <w:b w:val="1"/>
          <w:bCs w:val="1"/>
          <w:i w:val="0"/>
          <w:iCs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Linjauksen tarkennus sähköisen reseptin osalta</w:t>
      </w:r>
    </w:p>
    <w:p w:rsidR="00000000" w:rsidDel="00000000" w:rsidP="00000000" w:rsidRDefault="00000000" w:rsidRPr="00000000" w14:paraId="000005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999999999999943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Sähköistä reseptiä käyttävien tietojärjestelmien tulee tukea vanhaa määritysversiota noudattavia asiakirjoja vähintään 2,5 vuoden ajan määritysversion käytön lopettamisesta.</w:t>
      </w:r>
    </w:p>
    <w:p w:rsidR="00000000" w:rsidDel="00000000" w:rsidP="00000000" w:rsidRDefault="00000000" w:rsidRPr="00000000" w14:paraId="000005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999999999999943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Sähköisen reseptin määrityksissä annetaan tarkempia asiakirjatyyppi- ja interaktiokohtaisia ohjeita linjauksen soveltamiseen.</w:t>
      </w:r>
    </w:p>
    <w:p w:rsidR="00000000" w:rsidDel="00000000" w:rsidP="00000000" w:rsidRDefault="00000000" w:rsidRPr="00000000" w14:paraId="000005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999999999999943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999999999999943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Seuraavilla sivuilla olevassa taulukossa on kuvattu dokumenttityyppikohtaisesti linjaus sähköisen reseptin osalta.</w:t>
      </w:r>
    </w:p>
    <w:p w:rsidR="00000000" w:rsidDel="00000000" w:rsidP="00000000" w:rsidRDefault="00000000" w:rsidRPr="00000000" w14:paraId="000005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04" w:right="0" w:firstLine="0.9999999999999432"/>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sectPr>
          <w:type w:val="nextPage"/>
          <w:pgSz w:h="16838" w:w="11906" w:orient="portrait"/>
          <w:pgMar w:bottom="1134" w:top="567" w:left="1134" w:right="851" w:header="567" w:footer="284"/>
          <w:titlePg w:val="1"/>
        </w:sectPr>
      </w:pPr>
      <w:r w:rsidDel="00000000" w:rsidR="00000000" w:rsidRPr="00000000">
        <w:rPr>
          <w:rtl w:val="0"/>
        </w:rPr>
      </w:r>
    </w:p>
    <w:p w:rsidR="00000000" w:rsidDel="00000000" w:rsidP="00000000" w:rsidRDefault="00000000" w:rsidRPr="00000000" w14:paraId="000005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10"/>
        <w:tblW w:w="13317.0" w:type="dxa"/>
        <w:jc w:val="left"/>
        <w:tblInd w:w="29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61"/>
        <w:gridCol w:w="1984"/>
        <w:gridCol w:w="2694"/>
        <w:gridCol w:w="2976"/>
        <w:gridCol w:w="3402"/>
        <w:tblGridChange w:id="0">
          <w:tblGrid>
            <w:gridCol w:w="2261"/>
            <w:gridCol w:w="1984"/>
            <w:gridCol w:w="2694"/>
            <w:gridCol w:w="2976"/>
            <w:gridCol w:w="3402"/>
          </w:tblGrid>
        </w:tblGridChange>
      </w:tblGrid>
      <w:tr>
        <w:trPr>
          <w:cantSplit w:val="0"/>
          <w:tblHeader w:val="1"/>
        </w:trPr>
        <w:tc>
          <w:tcPr>
            <w:tcBorders>
              <w:bottom w:color="000000" w:space="0" w:sz="4" w:val="single"/>
            </w:tcBorders>
            <w:shd w:fill="bfbfbf" w:val="clear"/>
            <w:vAlign w:val="top"/>
          </w:tcPr>
          <w:p w:rsidR="00000000" w:rsidDel="00000000" w:rsidP="00000000" w:rsidRDefault="00000000" w:rsidRPr="00000000" w14:paraId="000005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0"/>
                <w:szCs w:val="20"/>
                <w:u w:val="none"/>
                <w:shd w:fill="auto" w:val="clear"/>
                <w:vertAlign w:val="baseline"/>
                <w:rtl w:val="0"/>
              </w:rPr>
              <w:t xml:space="preserve">Dokumenttityyppi ja interaktio</w:t>
            </w:r>
            <w:r w:rsidDel="00000000" w:rsidR="00000000" w:rsidRPr="00000000">
              <w:rPr>
                <w:rtl w:val="0"/>
              </w:rPr>
            </w:r>
          </w:p>
        </w:tc>
        <w:tc>
          <w:tcPr>
            <w:tcBorders>
              <w:bottom w:color="000000" w:space="0" w:sz="4" w:val="single"/>
            </w:tcBorders>
            <w:shd w:fill="bfbfbf" w:val="clear"/>
            <w:vAlign w:val="top"/>
          </w:tcPr>
          <w:p w:rsidR="00000000" w:rsidDel="00000000" w:rsidP="00000000" w:rsidRDefault="00000000" w:rsidRPr="00000000" w14:paraId="000005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0"/>
                <w:szCs w:val="20"/>
                <w:u w:val="none"/>
                <w:shd w:fill="auto" w:val="clear"/>
                <w:vertAlign w:val="baseline"/>
                <w:rtl w:val="0"/>
              </w:rPr>
              <w:t xml:space="preserve">Versio ja setId headerissa</w:t>
            </w:r>
            <w:r w:rsidDel="00000000" w:rsidR="00000000" w:rsidRPr="00000000">
              <w:rPr>
                <w:rtl w:val="0"/>
              </w:rPr>
            </w:r>
          </w:p>
        </w:tc>
        <w:tc>
          <w:tcPr>
            <w:tcBorders>
              <w:bottom w:color="000000" w:space="0" w:sz="4" w:val="single"/>
            </w:tcBorders>
            <w:shd w:fill="bfbfbf" w:val="clear"/>
            <w:vAlign w:val="top"/>
          </w:tcPr>
          <w:p w:rsidR="00000000" w:rsidDel="00000000" w:rsidP="00000000" w:rsidRDefault="00000000" w:rsidRPr="00000000" w14:paraId="000005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0"/>
                <w:szCs w:val="20"/>
                <w:u w:val="none"/>
                <w:shd w:fill="auto" w:val="clear"/>
                <w:vertAlign w:val="baseline"/>
                <w:rtl w:val="0"/>
              </w:rPr>
              <w:t xml:space="preserve">Asiakirjassa käytettävä määrittelyversio </w:t>
            </w:r>
            <w:r w:rsidDel="00000000" w:rsidR="00000000" w:rsidRPr="00000000">
              <w:rPr>
                <w:rtl w:val="0"/>
              </w:rPr>
            </w:r>
          </w:p>
        </w:tc>
        <w:tc>
          <w:tcPr>
            <w:tcBorders>
              <w:bottom w:color="000000" w:space="0" w:sz="4" w:val="single"/>
            </w:tcBorders>
            <w:shd w:fill="bfbfbf" w:val="clear"/>
            <w:vAlign w:val="top"/>
          </w:tcPr>
          <w:p w:rsidR="00000000" w:rsidDel="00000000" w:rsidP="00000000" w:rsidRDefault="00000000" w:rsidRPr="00000000" w14:paraId="000005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0"/>
                <w:szCs w:val="20"/>
                <w:u w:val="none"/>
                <w:shd w:fill="auto" w:val="clear"/>
                <w:vertAlign w:val="baseline"/>
                <w:rtl w:val="0"/>
              </w:rPr>
              <w:t xml:space="preserve">Taaksepäin yhteensopivuus</w:t>
            </w:r>
            <w:r w:rsidDel="00000000" w:rsidR="00000000" w:rsidRPr="00000000">
              <w:rPr>
                <w:rtl w:val="0"/>
              </w:rPr>
            </w:r>
          </w:p>
          <w:p w:rsidR="00000000" w:rsidDel="00000000" w:rsidP="00000000" w:rsidRDefault="00000000" w:rsidRPr="00000000" w14:paraId="000005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shd w:fill="bfbfbf" w:val="clear"/>
            <w:vAlign w:val="top"/>
          </w:tcPr>
          <w:p w:rsidR="00000000" w:rsidDel="00000000" w:rsidP="00000000" w:rsidRDefault="00000000" w:rsidRPr="00000000" w14:paraId="000005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0"/>
                <w:szCs w:val="20"/>
                <w:u w:val="none"/>
                <w:shd w:fill="auto" w:val="clear"/>
                <w:vertAlign w:val="baseline"/>
                <w:rtl w:val="0"/>
              </w:rPr>
              <w:t xml:space="preserve">Eteenpäin yhteensopivuus</w:t>
            </w:r>
          </w:p>
          <w:p w:rsidR="00000000" w:rsidDel="00000000" w:rsidP="00000000" w:rsidRDefault="00000000" w:rsidRPr="00000000" w14:paraId="000005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r>
      <w:tr>
        <w:trPr>
          <w:cantSplit w:val="1"/>
          <w:tblHeader w:val="0"/>
        </w:trPr>
        <w:tc>
          <w:tcPr>
            <w:shd w:fill="f2f2f2" w:val="clear"/>
            <w:vAlign w:val="top"/>
          </w:tcPr>
          <w:p w:rsidR="00000000" w:rsidDel="00000000" w:rsidP="00000000" w:rsidRDefault="00000000" w:rsidRPr="00000000" w14:paraId="000005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1 – Lääkemääräys</w:t>
            </w:r>
          </w:p>
          <w:p w:rsidR="00000000" w:rsidDel="00000000" w:rsidP="00000000" w:rsidRDefault="00000000" w:rsidRPr="00000000" w14:paraId="000005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RCMR_IN000002FI01</w:t>
            </w:r>
          </w:p>
        </w:tc>
        <w:tc>
          <w:tcPr>
            <w:shd w:fill="f2f2f2" w:val="clear"/>
            <w:vAlign w:val="top"/>
          </w:tcPr>
          <w:p w:rsidR="00000000" w:rsidDel="00000000" w:rsidP="00000000" w:rsidRDefault="00000000" w:rsidRPr="00000000" w14:paraId="000005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on 1.</w:t>
            </w:r>
          </w:p>
          <w:p w:rsidR="00000000" w:rsidDel="00000000" w:rsidP="00000000" w:rsidRDefault="00000000" w:rsidRPr="00000000" w14:paraId="000005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uusi eli sama kuin id.</w:t>
            </w:r>
          </w:p>
        </w:tc>
        <w:tc>
          <w:tcPr>
            <w:shd w:fill="f2f2f2" w:val="clear"/>
            <w:vAlign w:val="top"/>
          </w:tcPr>
          <w:p w:rsidR="00000000" w:rsidDel="00000000" w:rsidP="00000000" w:rsidRDefault="00000000" w:rsidRPr="00000000" w14:paraId="000005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Uusin järjestelmän tukema määrittelyversio</w:t>
            </w:r>
          </w:p>
        </w:tc>
        <w:tc>
          <w:tcPr>
            <w:shd w:fill="f2f2f2" w:val="clear"/>
            <w:vAlign w:val="top"/>
          </w:tcPr>
          <w:p w:rsidR="00000000" w:rsidDel="00000000" w:rsidP="00000000" w:rsidRDefault="00000000" w:rsidRPr="00000000" w14:paraId="000005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w:t>
            </w:r>
          </w:p>
        </w:tc>
        <w:tc>
          <w:tcPr>
            <w:shd w:fill="f2f2f2" w:val="clear"/>
            <w:vAlign w:val="top"/>
          </w:tcPr>
          <w:p w:rsidR="00000000" w:rsidDel="00000000" w:rsidP="00000000" w:rsidRDefault="00000000" w:rsidRPr="00000000" w14:paraId="000005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6"/>
                <w:szCs w:val="16"/>
                <w:u w:val="none"/>
                <w:shd w:fill="auto" w:val="clear"/>
                <w:vertAlign w:val="baseline"/>
                <w:rtl w:val="0"/>
              </w:rPr>
              <w:t xml:space="preserve">-</w:t>
            </w:r>
          </w:p>
        </w:tc>
      </w:tr>
      <w:tr>
        <w:trPr>
          <w:cantSplit w:val="1"/>
          <w:tblHeader w:val="0"/>
        </w:trPr>
        <w:tc>
          <w:tcPr>
            <w:shd w:fill="f2f2f2" w:val="clear"/>
            <w:vAlign w:val="top"/>
          </w:tcPr>
          <w:p w:rsidR="00000000" w:rsidDel="00000000" w:rsidP="00000000" w:rsidRDefault="00000000" w:rsidRPr="00000000" w14:paraId="000005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1 - Lääkemääräys (uusimisen perusteella)</w:t>
            </w:r>
          </w:p>
          <w:p w:rsidR="00000000" w:rsidDel="00000000" w:rsidP="00000000" w:rsidRDefault="00000000" w:rsidRPr="00000000" w14:paraId="000005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RCMR_IN000002FI01</w:t>
            </w:r>
          </w:p>
          <w:p w:rsidR="00000000" w:rsidDel="00000000" w:rsidP="00000000" w:rsidRDefault="00000000" w:rsidRPr="00000000" w14:paraId="000005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Original Document with Content</w:t>
            </w:r>
          </w:p>
          <w:p w:rsidR="00000000" w:rsidDel="00000000" w:rsidP="00000000" w:rsidRDefault="00000000" w:rsidRPr="00000000" w14:paraId="000005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shd w:fill="f2f2f2" w:val="clear"/>
            <w:vAlign w:val="top"/>
          </w:tcPr>
          <w:p w:rsidR="00000000" w:rsidDel="00000000" w:rsidP="00000000" w:rsidRDefault="00000000" w:rsidRPr="00000000" w14:paraId="000005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on 1.</w:t>
            </w:r>
          </w:p>
          <w:p w:rsidR="00000000" w:rsidDel="00000000" w:rsidP="00000000" w:rsidRDefault="00000000" w:rsidRPr="00000000" w14:paraId="000005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uusi eli sama kuin id.</w:t>
            </w:r>
          </w:p>
        </w:tc>
        <w:tc>
          <w:tcPr>
            <w:shd w:fill="f2f2f2" w:val="clear"/>
            <w:vAlign w:val="top"/>
          </w:tcPr>
          <w:p w:rsidR="00000000" w:rsidDel="00000000" w:rsidP="00000000" w:rsidRDefault="00000000" w:rsidRPr="00000000" w14:paraId="000005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Uusin järjestelmän tukema määrittelyversio </w:t>
            </w:r>
          </w:p>
        </w:tc>
        <w:tc>
          <w:tcPr>
            <w:shd w:fill="f2f2f2" w:val="clear"/>
            <w:vAlign w:val="top"/>
          </w:tcPr>
          <w:p w:rsidR="00000000" w:rsidDel="00000000" w:rsidP="00000000" w:rsidRDefault="00000000" w:rsidRPr="00000000" w14:paraId="000005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Lääkemääräykset laaditaan aina käyttämällä uusinta järjestelmän tukemaa määrittelyversiota, vaikka uusittava lääkemääräys olisi tehty vanhemmalla määrittelyversiolla. Lääkemääräyksen tietosisältö tulee uusimistilanteessa päivittää niin, että sen sisältö vastaa uusinta järjestelmän tukemaa määrittelyversiota.</w:t>
            </w:r>
          </w:p>
        </w:tc>
        <w:tc>
          <w:tcPr>
            <w:shd w:fill="f2f2f2" w:val="clear"/>
            <w:vAlign w:val="top"/>
          </w:tcPr>
          <w:p w:rsidR="00000000" w:rsidDel="00000000" w:rsidP="00000000" w:rsidRDefault="00000000" w:rsidRPr="00000000" w14:paraId="000005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Lääkemääräykset laaditaan aina käyttämällä uusinta järjestelmän tukemaa määrittelyversiota, vaikka uusittava lääkemääräys olisi tehty uudemmalla määrittelyversiolla kuin mitä järjestelmä tukee.</w:t>
            </w:r>
          </w:p>
          <w:p w:rsidR="00000000" w:rsidDel="00000000" w:rsidP="00000000" w:rsidRDefault="00000000" w:rsidRPr="00000000" w14:paraId="000005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Niiden tietojärjestelmien, joissa uudet määrittelyversiot otetaan käyttöön vaiheittain, tulee olla todennetusti eteenpäin yhteensopivia niin, että ne pystyvät uusimaan uuden määrityksen mukaisia lääkemääräyksiä. Määrityksen versioksi ilmoitetaan tällöin se versionumero, jota tietojärjestelmä tukee.</w:t>
            </w:r>
            <w:r w:rsidDel="00000000" w:rsidR="00000000" w:rsidRPr="00000000">
              <w:rPr>
                <w:rtl w:val="0"/>
              </w:rPr>
            </w:r>
          </w:p>
        </w:tc>
      </w:tr>
      <w:tr>
        <w:trPr>
          <w:cantSplit w:val="1"/>
          <w:tblHeader w:val="0"/>
        </w:trPr>
        <w:tc>
          <w:tcPr>
            <w:vAlign w:val="top"/>
          </w:tcPr>
          <w:p w:rsidR="00000000" w:rsidDel="00000000" w:rsidP="00000000" w:rsidRDefault="00000000" w:rsidRPr="00000000" w14:paraId="000005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2 – Lääkemääräyksen mitätöinti </w:t>
            </w:r>
          </w:p>
          <w:p w:rsidR="00000000" w:rsidDel="00000000" w:rsidP="00000000" w:rsidRDefault="00000000" w:rsidRPr="00000000" w14:paraId="000005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RCMR_IN000123FI01</w:t>
            </w:r>
          </w:p>
          <w:p w:rsidR="00000000" w:rsidDel="00000000" w:rsidP="00000000" w:rsidRDefault="00000000" w:rsidRPr="00000000" w14:paraId="000005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Prescription Document Repudiation From Originator</w:t>
            </w:r>
          </w:p>
          <w:p w:rsidR="00000000" w:rsidDel="00000000" w:rsidP="00000000" w:rsidRDefault="00000000" w:rsidRPr="00000000" w14:paraId="000005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5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kasvaa yhdellä.</w:t>
            </w:r>
          </w:p>
          <w:p w:rsidR="00000000" w:rsidDel="00000000" w:rsidP="00000000" w:rsidRDefault="00000000" w:rsidRPr="00000000" w14:paraId="000005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sama kuin mitätöitävässä lääkemääräyksessä.</w:t>
            </w:r>
          </w:p>
        </w:tc>
        <w:tc>
          <w:tcPr>
            <w:vAlign w:val="top"/>
          </w:tcPr>
          <w:p w:rsidR="00000000" w:rsidDel="00000000" w:rsidP="00000000" w:rsidRDefault="00000000" w:rsidRPr="00000000" w14:paraId="000005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Uusin järjestelmän tukema määrittelyversio</w:t>
            </w:r>
          </w:p>
        </w:tc>
        <w:tc>
          <w:tcPr>
            <w:vAlign w:val="top"/>
          </w:tcPr>
          <w:p w:rsidR="00000000" w:rsidDel="00000000" w:rsidP="00000000" w:rsidRDefault="00000000" w:rsidRPr="00000000" w14:paraId="000005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Uutta määritysversiota tukevien tietojärjestelmien tulee toistaiseksi osata mitätöidä myös vanhaa määritysversiota noudattavia lääkemääräyksiä*. </w:t>
            </w:r>
          </w:p>
        </w:tc>
        <w:tc>
          <w:tcPr>
            <w:vAlign w:val="top"/>
          </w:tcPr>
          <w:p w:rsidR="00000000" w:rsidDel="00000000" w:rsidP="00000000" w:rsidRDefault="00000000" w:rsidRPr="00000000" w14:paraId="000005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Lääkemääräys voidaan mitätöidä käytettävissä olevalla järjestelmäversiolla. </w:t>
            </w:r>
          </w:p>
          <w:p w:rsidR="00000000" w:rsidDel="00000000" w:rsidP="00000000" w:rsidRDefault="00000000" w:rsidRPr="00000000" w14:paraId="000005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Jos tietojärjestelmä tukee vain vanhaa määritysversiota, mutta on todennetusti eteenpäin yhteensopiva uuden version kanssa, tulee asiakirjoissa säilyttää ei-tuetut tietosisällöt. Määrityksen versioksi ilmoitetaan tällöin sama versionumero kuin Kanta-palveluista haetussa asiakirjassa.</w:t>
            </w:r>
          </w:p>
          <w:p w:rsidR="00000000" w:rsidDel="00000000" w:rsidP="00000000" w:rsidRDefault="00000000" w:rsidRPr="00000000" w14:paraId="000005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 </w:t>
            </w:r>
          </w:p>
        </w:tc>
      </w:tr>
      <w:tr>
        <w:trPr>
          <w:cantSplit w:val="1"/>
          <w:tblHeader w:val="0"/>
        </w:trPr>
        <w:tc>
          <w:tcPr>
            <w:tcBorders>
              <w:bottom w:color="000000" w:space="0" w:sz="4" w:val="single"/>
            </w:tcBorders>
            <w:vAlign w:val="top"/>
          </w:tcPr>
          <w:p w:rsidR="00000000" w:rsidDel="00000000" w:rsidP="00000000" w:rsidRDefault="00000000" w:rsidRPr="00000000" w14:paraId="000005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3 - Lääkemääräyksen korjaus </w:t>
            </w:r>
          </w:p>
          <w:p w:rsidR="00000000" w:rsidDel="00000000" w:rsidP="00000000" w:rsidRDefault="00000000" w:rsidRPr="00000000" w14:paraId="000005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RCMR_IN000016FI01</w:t>
            </w:r>
          </w:p>
          <w:p w:rsidR="00000000" w:rsidDel="00000000" w:rsidP="00000000" w:rsidRDefault="00000000" w:rsidRPr="00000000" w14:paraId="000005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Document Replacement with Content</w:t>
            </w:r>
          </w:p>
          <w:p w:rsidR="00000000" w:rsidDel="00000000" w:rsidP="00000000" w:rsidRDefault="00000000" w:rsidRPr="00000000" w14:paraId="000005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5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kasvaa yhdellä.</w:t>
            </w:r>
          </w:p>
          <w:p w:rsidR="00000000" w:rsidDel="00000000" w:rsidP="00000000" w:rsidRDefault="00000000" w:rsidRPr="00000000" w14:paraId="000005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sama kuin korjattavassa lääkemääräyksessä.</w:t>
            </w:r>
          </w:p>
        </w:tc>
        <w:tc>
          <w:tcPr>
            <w:tcBorders>
              <w:bottom w:color="000000" w:space="0" w:sz="4" w:val="single"/>
            </w:tcBorders>
            <w:vAlign w:val="top"/>
          </w:tcPr>
          <w:p w:rsidR="00000000" w:rsidDel="00000000" w:rsidP="00000000" w:rsidRDefault="00000000" w:rsidRPr="00000000" w14:paraId="000005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Korjauksessa käytetään joko samaa määritysversiota kuin toimenpiteen kohteena olevassa asiakirjassa tai toimenpiteen tekohetkellä voimassa olevaa määritysversiota. </w:t>
            </w:r>
          </w:p>
        </w:tc>
        <w:tc>
          <w:tcPr>
            <w:tcBorders>
              <w:bottom w:color="000000" w:space="0" w:sz="4" w:val="single"/>
            </w:tcBorders>
            <w:vAlign w:val="top"/>
          </w:tcPr>
          <w:p w:rsidR="00000000" w:rsidDel="00000000" w:rsidP="00000000" w:rsidRDefault="00000000" w:rsidRPr="00000000" w14:paraId="000005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Uutta määritysversiota tukevien tietojärjestelmien tulee toistaiseksi osata korjata myös vanhaa määritysversiota noudattavia lääkemääräyksiä*.</w:t>
            </w:r>
          </w:p>
        </w:tc>
        <w:tc>
          <w:tcPr>
            <w:tcBorders>
              <w:bottom w:color="000000" w:space="0" w:sz="4" w:val="single"/>
            </w:tcBorders>
            <w:vAlign w:val="top"/>
          </w:tcPr>
          <w:p w:rsidR="00000000" w:rsidDel="00000000" w:rsidP="00000000" w:rsidRDefault="00000000" w:rsidRPr="00000000" w14:paraId="000005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Tietojärjestelmät eivät saa korjata lääkemääräyksiä, jotka on tuotettu uudemmalla määrittelyversiolla kuin mitä tietojärjestelmä tukee. Korjaus tulee estää ohjelmallisesti. </w:t>
            </w:r>
          </w:p>
          <w:p w:rsidR="00000000" w:rsidDel="00000000" w:rsidP="00000000" w:rsidRDefault="00000000" w:rsidRPr="00000000" w14:paraId="000005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Mikäli hoitotilanne edellyttää lääkemääräyksen korjaamista, vanha lääkemääräys mitätöidään ja laaditaan uusi lääkemääräys, joka noudattaa tietojärjestelmän tukemaa määritysversiota.</w:t>
            </w:r>
          </w:p>
        </w:tc>
      </w:tr>
      <w:tr>
        <w:trPr>
          <w:cantSplit w:val="1"/>
          <w:tblHeader w:val="0"/>
        </w:trPr>
        <w:tc>
          <w:tcPr>
            <w:shd w:fill="f2f2f2" w:val="clear"/>
            <w:vAlign w:val="top"/>
          </w:tcPr>
          <w:p w:rsidR="00000000" w:rsidDel="00000000" w:rsidP="00000000" w:rsidRDefault="00000000" w:rsidRPr="00000000" w14:paraId="000005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4 – Lukitus</w:t>
            </w:r>
          </w:p>
          <w:p w:rsidR="00000000" w:rsidDel="00000000" w:rsidP="00000000" w:rsidRDefault="00000000" w:rsidRPr="00000000" w14:paraId="000005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RCMR_IN000008FI01Document Addendum with Content </w:t>
            </w:r>
          </w:p>
        </w:tc>
        <w:tc>
          <w:tcPr>
            <w:shd w:fill="f2f2f2" w:val="clear"/>
            <w:vAlign w:val="top"/>
          </w:tcPr>
          <w:p w:rsidR="00000000" w:rsidDel="00000000" w:rsidP="00000000" w:rsidRDefault="00000000" w:rsidRPr="00000000" w14:paraId="000005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on 1.</w:t>
            </w:r>
          </w:p>
          <w:p w:rsidR="00000000" w:rsidDel="00000000" w:rsidP="00000000" w:rsidRDefault="00000000" w:rsidRPr="00000000" w14:paraId="000005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uusi eli sama kuin id.</w:t>
            </w:r>
          </w:p>
        </w:tc>
        <w:tc>
          <w:tcPr>
            <w:shd w:fill="f2f2f2" w:val="clear"/>
            <w:vAlign w:val="top"/>
          </w:tcPr>
          <w:p w:rsidR="00000000" w:rsidDel="00000000" w:rsidP="00000000" w:rsidRDefault="00000000" w:rsidRPr="00000000" w14:paraId="000005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Uusin järjestelmän tukema määrittelyversio</w:t>
            </w:r>
          </w:p>
        </w:tc>
        <w:tc>
          <w:tcPr>
            <w:shd w:fill="f2f2f2" w:val="clear"/>
            <w:vAlign w:val="top"/>
          </w:tcPr>
          <w:p w:rsidR="00000000" w:rsidDel="00000000" w:rsidP="00000000" w:rsidRDefault="00000000" w:rsidRPr="00000000" w14:paraId="000005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tl w:val="0"/>
              </w:rPr>
            </w:r>
          </w:p>
        </w:tc>
        <w:tc>
          <w:tcPr>
            <w:shd w:fill="f2f2f2" w:val="clear"/>
            <w:vAlign w:val="top"/>
          </w:tcPr>
          <w:p w:rsidR="00000000" w:rsidDel="00000000" w:rsidP="00000000" w:rsidRDefault="00000000" w:rsidRPr="00000000" w14:paraId="000005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tl w:val="0"/>
              </w:rPr>
            </w:r>
          </w:p>
        </w:tc>
      </w:tr>
      <w:tr>
        <w:trPr>
          <w:cantSplit w:val="1"/>
          <w:tblHeader w:val="0"/>
        </w:trPr>
        <w:tc>
          <w:tcPr>
            <w:tcBorders>
              <w:bottom w:color="000000" w:space="0" w:sz="4" w:val="single"/>
            </w:tcBorders>
            <w:vAlign w:val="top"/>
          </w:tcPr>
          <w:p w:rsidR="00000000" w:rsidDel="00000000" w:rsidP="00000000" w:rsidRDefault="00000000" w:rsidRPr="00000000" w14:paraId="000005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5 - Lukituksen purku</w:t>
            </w:r>
          </w:p>
          <w:p w:rsidR="00000000" w:rsidDel="00000000" w:rsidP="00000000" w:rsidRDefault="00000000" w:rsidRPr="00000000" w14:paraId="000005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RCMR_IN000616FI01Prescription Lock Cancellation</w:t>
            </w:r>
          </w:p>
          <w:p w:rsidR="00000000" w:rsidDel="00000000" w:rsidP="00000000" w:rsidRDefault="00000000" w:rsidRPr="00000000" w14:paraId="000005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5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kasvaa yhdellä.</w:t>
            </w:r>
          </w:p>
          <w:p w:rsidR="00000000" w:rsidDel="00000000" w:rsidP="00000000" w:rsidRDefault="00000000" w:rsidRPr="00000000" w14:paraId="000005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sama kuin purettavassa lukitussanomassa.</w:t>
            </w:r>
          </w:p>
        </w:tc>
        <w:tc>
          <w:tcPr>
            <w:tcBorders>
              <w:bottom w:color="000000" w:space="0" w:sz="4" w:val="single"/>
            </w:tcBorders>
            <w:vAlign w:val="top"/>
          </w:tcPr>
          <w:p w:rsidR="00000000" w:rsidDel="00000000" w:rsidP="00000000" w:rsidRDefault="00000000" w:rsidRPr="00000000" w14:paraId="000005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Lukituksen purussa käytetään joko samaa määritysversiota kuin toimenpiteen kohteena olevassa asiakirjassa (lukituksessa), tai toimenpiteen tekohetkellä voimassa olevaa määritysversiota. </w:t>
            </w:r>
          </w:p>
          <w:p w:rsidR="00000000" w:rsidDel="00000000" w:rsidP="00000000" w:rsidRDefault="00000000" w:rsidRPr="00000000" w14:paraId="000005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5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Uutta määritysversiota tukevien tietojärjestelmien tulee toistaiseksi osata purkaa myös vanhalla määritysversiolla tehtyjä lukituksia*.</w:t>
            </w:r>
          </w:p>
          <w:p w:rsidR="00000000" w:rsidDel="00000000" w:rsidP="00000000" w:rsidRDefault="00000000" w:rsidRPr="00000000" w14:paraId="000005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5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Jos tietojärjestelmä tukee vain vanhaa määritysversiota, mutta on todennetusti eteenpäin yhteensopiva uuden version kanssa, tietojärjestelmä saa purkaa uuden määrityksen mukaisia lukituksia. Määrityksen versioksi ilmoitetaan tällöin sama versionumero kuin Kanta-palveluista haetussa asiakirjassa.</w:t>
            </w:r>
          </w:p>
          <w:p w:rsidR="00000000" w:rsidDel="00000000" w:rsidP="00000000" w:rsidRDefault="00000000" w:rsidRPr="00000000" w14:paraId="000005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Niiden tietojärjestelmien, joissa uudet määrittelyversiot otetaan käyttöön vaiheittain, tulee olla todennetusti eteenpäin yhteensopiva niin, että ne pystyvät purkamaan uuden määrityksen mukaisia lukituksia.</w:t>
            </w:r>
          </w:p>
        </w:tc>
      </w:tr>
      <w:tr>
        <w:trPr>
          <w:cantSplit w:val="1"/>
          <w:tblHeader w:val="0"/>
        </w:trPr>
        <w:tc>
          <w:tcPr>
            <w:shd w:fill="f2f2f2" w:val="clear"/>
            <w:vAlign w:val="top"/>
          </w:tcPr>
          <w:p w:rsidR="00000000" w:rsidDel="00000000" w:rsidP="00000000" w:rsidRDefault="00000000" w:rsidRPr="00000000" w14:paraId="000005D6">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6 – Varaus</w:t>
            </w:r>
          </w:p>
          <w:p w:rsidR="00000000" w:rsidDel="00000000" w:rsidP="00000000" w:rsidRDefault="00000000" w:rsidRPr="00000000" w14:paraId="000005D7">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RCMR_IN000108FI01</w:t>
            </w:r>
          </w:p>
          <w:p w:rsidR="00000000" w:rsidDel="00000000" w:rsidP="00000000" w:rsidRDefault="00000000" w:rsidRPr="00000000" w14:paraId="000005D8">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Prescription Hold Request</w:t>
            </w:r>
          </w:p>
          <w:p w:rsidR="00000000" w:rsidDel="00000000" w:rsidP="00000000" w:rsidRDefault="00000000" w:rsidRPr="00000000" w14:paraId="000005D9">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shd w:fill="f2f2f2" w:val="clear"/>
            <w:vAlign w:val="top"/>
          </w:tcPr>
          <w:p w:rsidR="00000000" w:rsidDel="00000000" w:rsidP="00000000" w:rsidRDefault="00000000" w:rsidRPr="00000000" w14:paraId="000005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on 1.</w:t>
            </w:r>
          </w:p>
          <w:p w:rsidR="00000000" w:rsidDel="00000000" w:rsidP="00000000" w:rsidRDefault="00000000" w:rsidRPr="00000000" w14:paraId="000005DB">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uusi eli sama kuin id.</w:t>
            </w:r>
          </w:p>
        </w:tc>
        <w:tc>
          <w:tcPr>
            <w:shd w:fill="f2f2f2" w:val="clear"/>
            <w:vAlign w:val="top"/>
          </w:tcPr>
          <w:p w:rsidR="00000000" w:rsidDel="00000000" w:rsidP="00000000" w:rsidRDefault="00000000" w:rsidRPr="00000000" w14:paraId="000005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Uusin järjestelmän tukema määrittelyversio</w:t>
            </w:r>
          </w:p>
        </w:tc>
        <w:tc>
          <w:tcPr>
            <w:shd w:fill="f2f2f2" w:val="clear"/>
            <w:vAlign w:val="top"/>
          </w:tcPr>
          <w:p w:rsidR="00000000" w:rsidDel="00000000" w:rsidP="00000000" w:rsidRDefault="00000000" w:rsidRPr="00000000" w14:paraId="000005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tl w:val="0"/>
              </w:rPr>
            </w:r>
          </w:p>
        </w:tc>
        <w:tc>
          <w:tcPr>
            <w:shd w:fill="f2f2f2" w:val="clear"/>
            <w:vAlign w:val="top"/>
          </w:tcPr>
          <w:p w:rsidR="00000000" w:rsidDel="00000000" w:rsidP="00000000" w:rsidRDefault="00000000" w:rsidRPr="00000000" w14:paraId="000005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tl w:val="0"/>
              </w:rPr>
            </w:r>
          </w:p>
        </w:tc>
      </w:tr>
      <w:tr>
        <w:trPr>
          <w:cantSplit w:val="1"/>
          <w:tblHeader w:val="0"/>
        </w:trPr>
        <w:tc>
          <w:tcPr>
            <w:tcBorders>
              <w:bottom w:color="000000" w:space="0" w:sz="4" w:val="single"/>
            </w:tcBorders>
            <w:vAlign w:val="top"/>
          </w:tcPr>
          <w:p w:rsidR="00000000" w:rsidDel="00000000" w:rsidP="00000000" w:rsidRDefault="00000000" w:rsidRPr="00000000" w14:paraId="000005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7 - Varauksen purku</w:t>
            </w:r>
          </w:p>
          <w:p w:rsidR="00000000" w:rsidDel="00000000" w:rsidP="00000000" w:rsidRDefault="00000000" w:rsidRPr="00000000" w14:paraId="000005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RCMR_IN000416FI01</w:t>
            </w:r>
          </w:p>
          <w:p w:rsidR="00000000" w:rsidDel="00000000" w:rsidP="00000000" w:rsidRDefault="00000000" w:rsidRPr="00000000" w14:paraId="000005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Prescription Hold Cancel</w:t>
            </w:r>
          </w:p>
          <w:p w:rsidR="00000000" w:rsidDel="00000000" w:rsidP="00000000" w:rsidRDefault="00000000" w:rsidRPr="00000000" w14:paraId="000005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5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kasvaa yhdellä.</w:t>
            </w:r>
          </w:p>
          <w:p w:rsidR="00000000" w:rsidDel="00000000" w:rsidP="00000000" w:rsidRDefault="00000000" w:rsidRPr="00000000" w14:paraId="000005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sama kuin purettavassa varauksessa.</w:t>
            </w:r>
          </w:p>
        </w:tc>
        <w:tc>
          <w:tcPr>
            <w:tcBorders>
              <w:bottom w:color="000000" w:space="0" w:sz="4" w:val="single"/>
            </w:tcBorders>
            <w:vAlign w:val="top"/>
          </w:tcPr>
          <w:p w:rsidR="00000000" w:rsidDel="00000000" w:rsidP="00000000" w:rsidRDefault="00000000" w:rsidRPr="00000000" w14:paraId="000005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Varauksen purussa käytetään joko samaa määritysversiota kuin toimenpiteen kohteena olevassa asiakirjassa (varauksessa), tai toimenpiteen tekohetkellä voimassa olevaa määritysversiota. </w:t>
            </w:r>
          </w:p>
          <w:p w:rsidR="00000000" w:rsidDel="00000000" w:rsidP="00000000" w:rsidRDefault="00000000" w:rsidRPr="00000000" w14:paraId="000005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5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Uutta määritysversiota tukevien tietojärjestelmien tulee toistaiseksi osata purkaa myös vanhalla määritysversiolla tehtyjä varauksia*.</w:t>
            </w:r>
          </w:p>
        </w:tc>
        <w:tc>
          <w:tcPr>
            <w:tcBorders>
              <w:bottom w:color="000000" w:space="0" w:sz="4" w:val="single"/>
            </w:tcBorders>
            <w:vAlign w:val="top"/>
          </w:tcPr>
          <w:p w:rsidR="00000000" w:rsidDel="00000000" w:rsidP="00000000" w:rsidRDefault="00000000" w:rsidRPr="00000000" w14:paraId="000005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Varauksen voi purkaa vain varauksen tehnyt apteekki, jolloin varaus ei voi olla tehty uudemmalla versiolla kuin varauksen purku.</w:t>
            </w:r>
          </w:p>
        </w:tc>
      </w:tr>
      <w:tr>
        <w:trPr>
          <w:cantSplit w:val="1"/>
          <w:tblHeader w:val="0"/>
        </w:trPr>
        <w:tc>
          <w:tcPr>
            <w:shd w:fill="f2f2f2" w:val="clear"/>
            <w:vAlign w:val="top"/>
          </w:tcPr>
          <w:p w:rsidR="00000000" w:rsidDel="00000000" w:rsidP="00000000" w:rsidRDefault="00000000" w:rsidRPr="00000000" w14:paraId="000005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8 – Uusimispyyntö</w:t>
            </w:r>
          </w:p>
          <w:p w:rsidR="00000000" w:rsidDel="00000000" w:rsidP="00000000" w:rsidRDefault="00000000" w:rsidRPr="00000000" w14:paraId="000005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RCMR_IN000302FI01</w:t>
            </w:r>
          </w:p>
          <w:p w:rsidR="00000000" w:rsidDel="00000000" w:rsidP="00000000" w:rsidRDefault="00000000" w:rsidRPr="00000000" w14:paraId="000005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Rx Renewal Request and Relay</w:t>
            </w:r>
          </w:p>
          <w:p w:rsidR="00000000" w:rsidDel="00000000" w:rsidP="00000000" w:rsidRDefault="00000000" w:rsidRPr="00000000" w14:paraId="000005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shd w:fill="f2f2f2" w:val="clear"/>
            <w:vAlign w:val="top"/>
          </w:tcPr>
          <w:p w:rsidR="00000000" w:rsidDel="00000000" w:rsidP="00000000" w:rsidRDefault="00000000" w:rsidRPr="00000000" w14:paraId="000005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on 1.</w:t>
            </w:r>
          </w:p>
          <w:p w:rsidR="00000000" w:rsidDel="00000000" w:rsidP="00000000" w:rsidRDefault="00000000" w:rsidRPr="00000000" w14:paraId="000005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uusi eli sama kuin id.</w:t>
            </w:r>
          </w:p>
        </w:tc>
        <w:tc>
          <w:tcPr>
            <w:shd w:fill="f2f2f2" w:val="clear"/>
            <w:vAlign w:val="top"/>
          </w:tcPr>
          <w:p w:rsidR="00000000" w:rsidDel="00000000" w:rsidP="00000000" w:rsidRDefault="00000000" w:rsidRPr="00000000" w14:paraId="000005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Uusin järjestelmän tukema määrittelyversio</w:t>
            </w:r>
          </w:p>
        </w:tc>
        <w:tc>
          <w:tcPr>
            <w:shd w:fill="f2f2f2" w:val="clear"/>
            <w:vAlign w:val="top"/>
          </w:tcPr>
          <w:p w:rsidR="00000000" w:rsidDel="00000000" w:rsidP="00000000" w:rsidRDefault="00000000" w:rsidRPr="00000000" w14:paraId="000005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tl w:val="0"/>
              </w:rPr>
            </w:r>
          </w:p>
        </w:tc>
        <w:tc>
          <w:tcPr>
            <w:shd w:fill="f2f2f2" w:val="clear"/>
            <w:vAlign w:val="top"/>
          </w:tcPr>
          <w:p w:rsidR="00000000" w:rsidDel="00000000" w:rsidP="00000000" w:rsidRDefault="00000000" w:rsidRPr="00000000" w14:paraId="000005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tl w:val="0"/>
              </w:rPr>
            </w:r>
          </w:p>
        </w:tc>
      </w:tr>
      <w:tr>
        <w:trPr>
          <w:cantSplit w:val="1"/>
          <w:tblHeader w:val="0"/>
        </w:trPr>
        <w:tc>
          <w:tcPr>
            <w:tcBorders>
              <w:bottom w:color="000000" w:space="0" w:sz="4" w:val="single"/>
            </w:tcBorders>
            <w:vAlign w:val="top"/>
          </w:tcPr>
          <w:p w:rsidR="00000000" w:rsidDel="00000000" w:rsidP="00000000" w:rsidRDefault="00000000" w:rsidRPr="00000000" w14:paraId="000005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9 - Uusimispyynnön vastaus (ei lähetetä, kun uusimispyyntö hyväksytään)</w:t>
            </w:r>
          </w:p>
          <w:p w:rsidR="00000000" w:rsidDel="00000000" w:rsidP="00000000" w:rsidRDefault="00000000" w:rsidRPr="00000000" w14:paraId="000005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RCMR_IN000316FI01</w:t>
            </w:r>
          </w:p>
          <w:p w:rsidR="00000000" w:rsidDel="00000000" w:rsidP="00000000" w:rsidRDefault="00000000" w:rsidRPr="00000000" w14:paraId="000005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Prescription Renewal Request Response</w:t>
            </w:r>
          </w:p>
          <w:p w:rsidR="00000000" w:rsidDel="00000000" w:rsidP="00000000" w:rsidRDefault="00000000" w:rsidRPr="00000000" w14:paraId="000005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5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kasvaa yhdellä.</w:t>
            </w:r>
          </w:p>
          <w:p w:rsidR="00000000" w:rsidDel="00000000" w:rsidP="00000000" w:rsidRDefault="00000000" w:rsidRPr="00000000" w14:paraId="000005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sama kuin uusimispyynnössä.</w:t>
            </w:r>
          </w:p>
          <w:p w:rsidR="00000000" w:rsidDel="00000000" w:rsidP="00000000" w:rsidRDefault="00000000" w:rsidRPr="00000000" w14:paraId="000005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0"/>
                <w:szCs w:val="20"/>
                <w:u w:val="none"/>
                <w:shd w:fill="auto" w:val="clear"/>
                <w:vertAlign w:val="baseline"/>
                <w:rtl w:val="0"/>
              </w:rPr>
              <w:t xml:space="preserve">HUOM!</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 Uusi lääkemääräys muodostuu kuten interaktiotyyppi ”1 – Lääkemääräys (uusimisen perusteella)”. </w:t>
            </w:r>
          </w:p>
        </w:tc>
        <w:tc>
          <w:tcPr>
            <w:tcBorders>
              <w:bottom w:color="000000" w:space="0" w:sz="4" w:val="single"/>
            </w:tcBorders>
            <w:vAlign w:val="top"/>
          </w:tcPr>
          <w:p w:rsidR="00000000" w:rsidDel="00000000" w:rsidP="00000000" w:rsidRDefault="00000000" w:rsidRPr="00000000" w14:paraId="000005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Uusimispyynnön vastauksessa käytetään joko samaa määritysversiota kuin toimenpiteen kohteena olevassa asiakirjassa (uusimispyynnössä), tai toimenpiteen tekohetkellä voimassa olevaa määritysversiota. </w:t>
            </w:r>
          </w:p>
          <w:p w:rsidR="00000000" w:rsidDel="00000000" w:rsidP="00000000" w:rsidRDefault="00000000" w:rsidRPr="00000000" w14:paraId="000005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5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Uutta määritysversiota tukevien tietojärjestelmien tulee toistaiseksi osata muodostaa vastauksia myös vanhalla määritysversiolla tehtyihin uusimispyyntöihin*.</w:t>
            </w:r>
          </w:p>
        </w:tc>
        <w:tc>
          <w:tcPr>
            <w:tcBorders>
              <w:bottom w:color="000000" w:space="0" w:sz="4" w:val="single"/>
            </w:tcBorders>
            <w:vAlign w:val="top"/>
          </w:tcPr>
          <w:p w:rsidR="00000000" w:rsidDel="00000000" w:rsidP="00000000" w:rsidRDefault="00000000" w:rsidRPr="00000000" w14:paraId="000005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Jos tietojärjestelmä tukee vain vanhaa määritysversiota, mutta on todennetusti eteenpäin yhteensopiva uuden version kanssa, tietojärjestelmä saa käsitellä uuden määrityksen mukaisia uusimispyyntöjä. Määrityksen versioksi ilmoitetaan tällöin sama versionumero kuin Kanta-palveluista haetussa uusimispyynnössä.</w:t>
            </w:r>
          </w:p>
          <w:p w:rsidR="00000000" w:rsidDel="00000000" w:rsidP="00000000" w:rsidRDefault="00000000" w:rsidRPr="00000000" w14:paraId="000005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Niiden tietojärjestelmien, joissa uudet määrittelyversiot otetaan käyttöön vaiheittain, tulee olla todennetusti eteenpäin yhteensopiva niin, että ne pystyvät käsittelemään uuden määrityksen mukaisia uusimispyyntöjä.</w:t>
            </w:r>
          </w:p>
        </w:tc>
      </w:tr>
      <w:tr>
        <w:trPr>
          <w:cantSplit w:val="1"/>
          <w:tblHeader w:val="0"/>
        </w:trPr>
        <w:tc>
          <w:tcPr>
            <w:shd w:fill="f2f2f2" w:val="clear"/>
            <w:vAlign w:val="top"/>
          </w:tcPr>
          <w:p w:rsidR="00000000" w:rsidDel="00000000" w:rsidP="00000000" w:rsidRDefault="00000000" w:rsidRPr="00000000" w14:paraId="000005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10 – Toimitus</w:t>
            </w:r>
          </w:p>
          <w:p w:rsidR="00000000" w:rsidDel="00000000" w:rsidP="00000000" w:rsidRDefault="00000000" w:rsidRPr="00000000" w14:paraId="000006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RCMR_IN000202FI01</w:t>
            </w:r>
          </w:p>
          <w:p w:rsidR="00000000" w:rsidDel="00000000" w:rsidP="00000000" w:rsidRDefault="00000000" w:rsidRPr="00000000" w14:paraId="000006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Original Dispense Document with Content</w:t>
            </w:r>
          </w:p>
          <w:p w:rsidR="00000000" w:rsidDel="00000000" w:rsidP="00000000" w:rsidRDefault="00000000" w:rsidRPr="00000000" w14:paraId="000006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shd w:fill="f2f2f2" w:val="clear"/>
            <w:vAlign w:val="top"/>
          </w:tcPr>
          <w:p w:rsidR="00000000" w:rsidDel="00000000" w:rsidP="00000000" w:rsidRDefault="00000000" w:rsidRPr="00000000" w14:paraId="000006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on 1.</w:t>
            </w:r>
          </w:p>
          <w:p w:rsidR="00000000" w:rsidDel="00000000" w:rsidP="00000000" w:rsidRDefault="00000000" w:rsidRPr="00000000" w14:paraId="000006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uusi eli sama kuin id.</w:t>
            </w:r>
          </w:p>
        </w:tc>
        <w:tc>
          <w:tcPr>
            <w:shd w:fill="f2f2f2" w:val="clear"/>
            <w:vAlign w:val="top"/>
          </w:tcPr>
          <w:p w:rsidR="00000000" w:rsidDel="00000000" w:rsidP="00000000" w:rsidRDefault="00000000" w:rsidRPr="00000000" w14:paraId="000006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Uusin järjestelmän tukema määrittelyversio</w:t>
            </w:r>
          </w:p>
        </w:tc>
        <w:tc>
          <w:tcPr>
            <w:shd w:fill="f2f2f2" w:val="clear"/>
            <w:vAlign w:val="top"/>
          </w:tcPr>
          <w:p w:rsidR="00000000" w:rsidDel="00000000" w:rsidP="00000000" w:rsidRDefault="00000000" w:rsidRPr="00000000" w14:paraId="000006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Toimitukset laaditaan aina käyttämällä uusinta järjestelmän tukemaa määrittelyversiota, vaikka lääkemääräys, johon toimitus kohdistuu, olisikin tehty vanhemmalla määrittelyversiolla</w:t>
            </w:r>
          </w:p>
        </w:tc>
        <w:tc>
          <w:tcPr>
            <w:shd w:fill="f2f2f2" w:val="clear"/>
            <w:vAlign w:val="top"/>
          </w:tcPr>
          <w:p w:rsidR="00000000" w:rsidDel="00000000" w:rsidP="00000000" w:rsidRDefault="00000000" w:rsidRPr="00000000" w14:paraId="000006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Apteekkijärjestelmien tulee tukea aina uusinta määritysversiota. Tarvetta eteenpäin yhteensopivuudelle ei tällöin synny.</w:t>
            </w:r>
          </w:p>
          <w:p w:rsidR="00000000" w:rsidDel="00000000" w:rsidP="00000000" w:rsidRDefault="00000000" w:rsidRPr="00000000" w14:paraId="000006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tl w:val="0"/>
              </w:rPr>
            </w:r>
          </w:p>
        </w:tc>
      </w:tr>
      <w:tr>
        <w:trPr>
          <w:cantSplit w:val="1"/>
          <w:tblHeader w:val="0"/>
        </w:trPr>
        <w:tc>
          <w:tcPr>
            <w:vAlign w:val="top"/>
          </w:tcPr>
          <w:p w:rsidR="00000000" w:rsidDel="00000000" w:rsidP="00000000" w:rsidRDefault="00000000" w:rsidRPr="00000000" w14:paraId="000006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11 - Toimituksen mitätöinti</w:t>
            </w:r>
          </w:p>
          <w:p w:rsidR="00000000" w:rsidDel="00000000" w:rsidP="00000000" w:rsidRDefault="00000000" w:rsidRPr="00000000" w14:paraId="000006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RCMR_IN000223FI01</w:t>
            </w:r>
          </w:p>
          <w:p w:rsidR="00000000" w:rsidDel="00000000" w:rsidP="00000000" w:rsidRDefault="00000000" w:rsidRPr="00000000" w14:paraId="000006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Dispense Document Repudiation with Content</w:t>
            </w:r>
          </w:p>
        </w:tc>
        <w:tc>
          <w:tcPr>
            <w:vAlign w:val="top"/>
          </w:tcPr>
          <w:p w:rsidR="00000000" w:rsidDel="00000000" w:rsidP="00000000" w:rsidRDefault="00000000" w:rsidRPr="00000000" w14:paraId="000006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kasvaa yhdellä.</w:t>
            </w:r>
          </w:p>
          <w:p w:rsidR="00000000" w:rsidDel="00000000" w:rsidP="00000000" w:rsidRDefault="00000000" w:rsidRPr="00000000" w14:paraId="000006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sama kuin mitätöitävässä toimituksessa.</w:t>
            </w:r>
          </w:p>
        </w:tc>
        <w:tc>
          <w:tcPr>
            <w:vAlign w:val="top"/>
          </w:tcPr>
          <w:p w:rsidR="00000000" w:rsidDel="00000000" w:rsidP="00000000" w:rsidRDefault="00000000" w:rsidRPr="00000000" w14:paraId="000006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Mitätöinnissä käytetään joko samaa määritysversiota kuin toimenpiteen kohteena olevassa asiakirjassa, tai toimenpiteen tekohetkellä voimassa olevaa määritysversiota. </w:t>
            </w:r>
          </w:p>
          <w:p w:rsidR="00000000" w:rsidDel="00000000" w:rsidP="00000000" w:rsidRDefault="00000000" w:rsidRPr="00000000" w14:paraId="000006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6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Uutta määritysversiota tukevien tietojärjestelmien tulee toistaiseksi osata mitätöidä myös vanhalla määritysversiolla tehtyjä toimituksia*.</w:t>
            </w:r>
            <w:r w:rsidDel="00000000" w:rsidR="00000000" w:rsidRPr="00000000">
              <w:rPr>
                <w:rtl w:val="0"/>
              </w:rPr>
            </w:r>
          </w:p>
        </w:tc>
        <w:tc>
          <w:tcPr>
            <w:vAlign w:val="top"/>
          </w:tcPr>
          <w:p w:rsidR="00000000" w:rsidDel="00000000" w:rsidP="00000000" w:rsidRDefault="00000000" w:rsidRPr="00000000" w14:paraId="000006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Toimituksen voi mitätöidä vain toimituksen tehnyt apteekki, jolloin toimitus ei voi olla tehty uudemmalla versiolla kuin toimituksen mitätöinti.</w:t>
            </w:r>
          </w:p>
        </w:tc>
      </w:tr>
      <w:tr>
        <w:trPr>
          <w:cantSplit w:val="1"/>
          <w:tblHeader w:val="0"/>
        </w:trPr>
        <w:tc>
          <w:tcPr>
            <w:tcBorders>
              <w:bottom w:color="000000" w:space="0" w:sz="4" w:val="single"/>
            </w:tcBorders>
            <w:vAlign w:val="top"/>
          </w:tcPr>
          <w:p w:rsidR="00000000" w:rsidDel="00000000" w:rsidP="00000000" w:rsidRDefault="00000000" w:rsidRPr="00000000" w14:paraId="000006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12 - Toimituksen korjaus</w:t>
            </w:r>
          </w:p>
          <w:p w:rsidR="00000000" w:rsidDel="00000000" w:rsidP="00000000" w:rsidRDefault="00000000" w:rsidRPr="00000000" w14:paraId="000006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RCMR_IN000216FI01</w:t>
            </w:r>
          </w:p>
          <w:p w:rsidR="00000000" w:rsidDel="00000000" w:rsidP="00000000" w:rsidRDefault="00000000" w:rsidRPr="00000000" w14:paraId="000006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Dispense Document Replacement with Content</w:t>
            </w:r>
          </w:p>
          <w:p w:rsidR="00000000" w:rsidDel="00000000" w:rsidP="00000000" w:rsidRDefault="00000000" w:rsidRPr="00000000" w14:paraId="000006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6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kasvaa yhdellä.</w:t>
            </w:r>
          </w:p>
          <w:p w:rsidR="00000000" w:rsidDel="00000000" w:rsidP="00000000" w:rsidRDefault="00000000" w:rsidRPr="00000000" w14:paraId="000006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sama kuin korjattavassa toimituksessa.</w:t>
            </w:r>
          </w:p>
        </w:tc>
        <w:tc>
          <w:tcPr>
            <w:tcBorders>
              <w:bottom w:color="000000" w:space="0" w:sz="4" w:val="single"/>
            </w:tcBorders>
            <w:vAlign w:val="top"/>
          </w:tcPr>
          <w:p w:rsidR="00000000" w:rsidDel="00000000" w:rsidP="00000000" w:rsidRDefault="00000000" w:rsidRPr="00000000" w14:paraId="000006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Korjauksessa käytetään joko samaa määritysversiota kuin toimenpiteen kohteena olevassa asiakirjassa, tai toimenpiteen tekohetkellä voimassa olevaa määritysversiota.</w:t>
            </w:r>
          </w:p>
        </w:tc>
        <w:tc>
          <w:tcPr>
            <w:tcBorders>
              <w:bottom w:color="000000" w:space="0" w:sz="4" w:val="single"/>
            </w:tcBorders>
            <w:vAlign w:val="top"/>
          </w:tcPr>
          <w:p w:rsidR="00000000" w:rsidDel="00000000" w:rsidP="00000000" w:rsidRDefault="00000000" w:rsidRPr="00000000" w14:paraId="000006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Uutta määritysversiota tukevien tietojärjestelmien tulee toistaiseksi osata korjata myös vanhaa määritysversiota noudattavia lääketoimituksia*.</w:t>
            </w:r>
          </w:p>
          <w:p w:rsidR="00000000" w:rsidDel="00000000" w:rsidP="00000000" w:rsidRDefault="00000000" w:rsidRPr="00000000" w14:paraId="000006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6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Toimituksen voi korjata vain toimituksen tehnyt apteekki, jolloin toimitus ei voi olla tehty uudemmalla versiolla kuin toimituksen korjaus.</w:t>
            </w:r>
          </w:p>
        </w:tc>
      </w:tr>
      <w:tr>
        <w:trPr>
          <w:cantSplit w:val="1"/>
          <w:tblHeader w:val="0"/>
        </w:trPr>
        <w:tc>
          <w:tcPr>
            <w:shd w:fill="f2f2f2" w:val="clear"/>
            <w:vAlign w:val="top"/>
          </w:tcPr>
          <w:p w:rsidR="00000000" w:rsidDel="00000000" w:rsidP="00000000" w:rsidRDefault="00000000" w:rsidRPr="00000000" w14:paraId="0000061C">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16 – Annosjakelu</w:t>
            </w:r>
          </w:p>
          <w:p w:rsidR="00000000" w:rsidDel="00000000" w:rsidP="00000000" w:rsidRDefault="00000000" w:rsidRPr="00000000" w14:paraId="0000061D">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RCMR_IN000208FI01</w:t>
            </w:r>
          </w:p>
          <w:p w:rsidR="00000000" w:rsidDel="00000000" w:rsidP="00000000" w:rsidRDefault="00000000" w:rsidRPr="00000000" w14:paraId="0000061E">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Prescription Portioned Fulfillment Delivery Request</w:t>
            </w:r>
          </w:p>
          <w:p w:rsidR="00000000" w:rsidDel="00000000" w:rsidP="00000000" w:rsidRDefault="00000000" w:rsidRPr="00000000" w14:paraId="0000061F">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shd w:fill="f2f2f2" w:val="clear"/>
            <w:vAlign w:val="top"/>
          </w:tcPr>
          <w:p w:rsidR="00000000" w:rsidDel="00000000" w:rsidP="00000000" w:rsidRDefault="00000000" w:rsidRPr="00000000" w14:paraId="000006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on 1.</w:t>
            </w:r>
          </w:p>
          <w:p w:rsidR="00000000" w:rsidDel="00000000" w:rsidP="00000000" w:rsidRDefault="00000000" w:rsidRPr="00000000" w14:paraId="00000621">
            <w:pPr>
              <w:keepNext w:val="0"/>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uusi eli sama kuin id.</w:t>
            </w:r>
          </w:p>
        </w:tc>
        <w:tc>
          <w:tcPr>
            <w:shd w:fill="f2f2f2" w:val="clear"/>
            <w:vAlign w:val="top"/>
          </w:tcPr>
          <w:p w:rsidR="00000000" w:rsidDel="00000000" w:rsidP="00000000" w:rsidRDefault="00000000" w:rsidRPr="00000000" w14:paraId="000006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Uusin järjestelmän tukema määrittelyversio</w:t>
            </w:r>
          </w:p>
        </w:tc>
        <w:tc>
          <w:tcPr>
            <w:shd w:fill="f2f2f2" w:val="clear"/>
            <w:vAlign w:val="top"/>
          </w:tcPr>
          <w:p w:rsidR="00000000" w:rsidDel="00000000" w:rsidP="00000000" w:rsidRDefault="00000000" w:rsidRPr="00000000" w14:paraId="000006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tl w:val="0"/>
              </w:rPr>
            </w:r>
          </w:p>
        </w:tc>
        <w:tc>
          <w:tcPr>
            <w:shd w:fill="f2f2f2" w:val="clear"/>
            <w:vAlign w:val="top"/>
          </w:tcPr>
          <w:p w:rsidR="00000000" w:rsidDel="00000000" w:rsidP="00000000" w:rsidRDefault="00000000" w:rsidRPr="00000000" w14:paraId="000006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tl w:val="0"/>
              </w:rPr>
            </w:r>
          </w:p>
        </w:tc>
      </w:tr>
      <w:tr>
        <w:trPr>
          <w:cantSplit w:val="1"/>
          <w:tblHeader w:val="0"/>
        </w:trPr>
        <w:tc>
          <w:tcPr>
            <w:tcBorders>
              <w:bottom w:color="000000" w:space="0" w:sz="4" w:val="single"/>
            </w:tcBorders>
            <w:vAlign w:val="top"/>
          </w:tcPr>
          <w:p w:rsidR="00000000" w:rsidDel="00000000" w:rsidP="00000000" w:rsidRDefault="00000000" w:rsidRPr="00000000" w14:paraId="000006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17 - Annosjakelun purku</w:t>
            </w:r>
          </w:p>
          <w:p w:rsidR="00000000" w:rsidDel="00000000" w:rsidP="00000000" w:rsidRDefault="00000000" w:rsidRPr="00000000" w14:paraId="000006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RCMR_IN000716FI01</w:t>
            </w:r>
          </w:p>
          <w:p w:rsidR="00000000" w:rsidDel="00000000" w:rsidP="00000000" w:rsidRDefault="00000000" w:rsidRPr="00000000" w14:paraId="000006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Prescription Portioned Fulfillment Delivery Cancellation</w:t>
            </w:r>
          </w:p>
          <w:p w:rsidR="00000000" w:rsidDel="00000000" w:rsidP="00000000" w:rsidRDefault="00000000" w:rsidRPr="00000000" w14:paraId="000006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6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kasvaa yhdellä.</w:t>
            </w:r>
          </w:p>
          <w:p w:rsidR="00000000" w:rsidDel="00000000" w:rsidP="00000000" w:rsidRDefault="00000000" w:rsidRPr="00000000" w14:paraId="000006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sama kuin purettavassa annosjakelusanomassa.</w:t>
            </w:r>
          </w:p>
        </w:tc>
        <w:tc>
          <w:tcPr>
            <w:tcBorders>
              <w:bottom w:color="000000" w:space="0" w:sz="4" w:val="single"/>
            </w:tcBorders>
            <w:vAlign w:val="top"/>
          </w:tcPr>
          <w:p w:rsidR="00000000" w:rsidDel="00000000" w:rsidP="00000000" w:rsidRDefault="00000000" w:rsidRPr="00000000" w14:paraId="000006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Annosjakeluvarauksen purussa käytetään joko samaa määritysversiota kuin toimenpiteen kohteena olevassa asiakirjassa, tai toimenpiteen tekohetkellä voimassa olevaa määritysversiota. </w:t>
            </w:r>
          </w:p>
          <w:p w:rsidR="00000000" w:rsidDel="00000000" w:rsidP="00000000" w:rsidRDefault="00000000" w:rsidRPr="00000000" w14:paraId="000006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6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Uutta määritysversiota tukevien tietojärjestelmien tulee toistaiseksi osata purkaa myös vanhalla määritysversiolla tehtyjä annosjakeluvarauksia*.</w:t>
            </w:r>
          </w:p>
        </w:tc>
        <w:tc>
          <w:tcPr>
            <w:tcBorders>
              <w:bottom w:color="000000" w:space="0" w:sz="4" w:val="single"/>
            </w:tcBorders>
            <w:vAlign w:val="top"/>
          </w:tcPr>
          <w:p w:rsidR="00000000" w:rsidDel="00000000" w:rsidP="00000000" w:rsidRDefault="00000000" w:rsidRPr="00000000" w14:paraId="000006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Annosjakeluvarauksen voi purkaa vain varauksen tehnyt apteekki, jolloin annosjakeluvaraus ei voi olla tehty uudemmalla versiolla kuin annosjakeluvarauksen purku.</w:t>
            </w:r>
          </w:p>
        </w:tc>
      </w:tr>
      <w:tr>
        <w:trPr>
          <w:cantSplit w:val="1"/>
          <w:tblHeader w:val="0"/>
        </w:trPr>
        <w:tc>
          <w:tcPr>
            <w:shd w:fill="f2f2f2" w:val="clear"/>
            <w:vAlign w:val="top"/>
          </w:tcPr>
          <w:p w:rsidR="00000000" w:rsidDel="00000000" w:rsidP="00000000" w:rsidRDefault="00000000" w:rsidRPr="00000000" w14:paraId="000006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18 - Toimitusvarauksen purku</w:t>
            </w:r>
          </w:p>
          <w:p w:rsidR="00000000" w:rsidDel="00000000" w:rsidP="00000000" w:rsidRDefault="00000000" w:rsidRPr="00000000" w14:paraId="000006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Prescription Fulfillment Reservation Cancel (RCMR_IN000516FI01)</w:t>
            </w:r>
          </w:p>
        </w:tc>
        <w:tc>
          <w:tcPr>
            <w:shd w:fill="f2f2f2" w:val="clear"/>
            <w:vAlign w:val="top"/>
          </w:tcPr>
          <w:p w:rsidR="00000000" w:rsidDel="00000000" w:rsidP="00000000" w:rsidRDefault="00000000" w:rsidRPr="00000000" w14:paraId="000006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Versionumero on 1.</w:t>
            </w:r>
          </w:p>
          <w:p w:rsidR="00000000" w:rsidDel="00000000" w:rsidP="00000000" w:rsidRDefault="00000000" w:rsidRPr="00000000" w14:paraId="000006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SetId on uusi eli sama kuin id.</w:t>
            </w:r>
          </w:p>
        </w:tc>
        <w:tc>
          <w:tcPr>
            <w:shd w:fill="f2f2f2" w:val="clear"/>
            <w:vAlign w:val="top"/>
          </w:tcPr>
          <w:p w:rsidR="00000000" w:rsidDel="00000000" w:rsidP="00000000" w:rsidRDefault="00000000" w:rsidRPr="00000000" w14:paraId="000006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Uusin järjestelmän tukema määrittelyversio</w:t>
            </w:r>
          </w:p>
        </w:tc>
        <w:tc>
          <w:tcPr>
            <w:shd w:fill="f2f2f2" w:val="clear"/>
            <w:vAlign w:val="top"/>
          </w:tcPr>
          <w:p w:rsidR="00000000" w:rsidDel="00000000" w:rsidP="00000000" w:rsidRDefault="00000000" w:rsidRPr="00000000" w14:paraId="000006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tl w:val="0"/>
              </w:rPr>
            </w:r>
          </w:p>
        </w:tc>
        <w:tc>
          <w:tcPr>
            <w:shd w:fill="f2f2f2" w:val="clear"/>
            <w:vAlign w:val="top"/>
          </w:tcPr>
          <w:p w:rsidR="00000000" w:rsidDel="00000000" w:rsidP="00000000" w:rsidRDefault="00000000" w:rsidRPr="00000000" w14:paraId="000006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tl w:val="0"/>
              </w:rPr>
            </w:r>
          </w:p>
        </w:tc>
      </w:tr>
    </w:tbl>
    <w:p w:rsidR="00000000" w:rsidDel="00000000" w:rsidP="00000000" w:rsidRDefault="00000000" w:rsidRPr="00000000" w14:paraId="000006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Kanta-palvelut ilmoittaa tämän vaatimuksen poistumisesta myöhemmin erikseen.</w:t>
      </w:r>
      <w:r w:rsidDel="00000000" w:rsidR="00000000" w:rsidRPr="00000000">
        <w:rPr>
          <w:rtl w:val="0"/>
        </w:rPr>
      </w:r>
    </w:p>
    <w:sectPr>
      <w:type w:val="nextPage"/>
      <w:pgSz w:h="11906" w:w="16838" w:orient="landscape"/>
      <w:pgMar w:bottom="851" w:top="1134" w:left="1134" w:right="567" w:header="567" w:footer="284"/>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Arial"/>
  <w:font w:name="Calibri"/>
  <w:font w:name="Courier New"/>
  <w:font w:name="MetaNormalLF-Roman"/>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____________________________________________________________________________________________   </w:t>
    </w:r>
  </w:p>
  <w:p w:rsidR="00000000" w:rsidDel="00000000" w:rsidP="00000000" w:rsidRDefault="00000000" w:rsidRPr="00000000" w14:paraId="0000066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7655"/>
        <w:tab w:val="right" w:leader="none" w:pos="9639"/>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Laakemaarayksen_CDA_R2_Header_v3.63.doc</w:t>
      <w:tab/>
      <w:t xml:space="preserve">URN:OID:</w:t>
    </w:r>
    <w:r w:rsidDel="00000000" w:rsidR="00000000" w:rsidRPr="00000000">
      <w:fldChar w:fldCharType="begin"/>
      <w:instrText xml:space="preserve"> DOCPROPERTY "OID"</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1.2.246.777.11.2019.2</w:t>
    </w:r>
    <w:r w:rsidDel="00000000" w:rsidR="00000000" w:rsidRPr="00000000">
      <w:fldChar w:fldCharType="end"/>
    </w:r>
    <w:r w:rsidDel="00000000" w:rsidR="00000000" w:rsidRPr="00000000">
      <w:rPr>
        <w:rtl w:val="0"/>
      </w:rPr>
    </w:r>
  </w:p>
  <w:p w:rsidR="00000000" w:rsidDel="00000000" w:rsidP="00000000" w:rsidRDefault="00000000" w:rsidRPr="00000000" w14:paraId="000006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____________________________________________________________________________________________</w:t>
    </w:r>
    <w:del w:author="Pettersson Mirkka" w:id="0" w:date="2020-06-16T12:30:00Z">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delText xml:space="preserve">   </w:delText>
      </w:r>
    </w:del>
    <w:r w:rsidDel="00000000" w:rsidR="00000000" w:rsidRPr="00000000">
      <w:rPr>
        <w:rtl w:val="0"/>
      </w:rPr>
    </w:r>
  </w:p>
  <w:p w:rsidR="00000000" w:rsidDel="00000000" w:rsidP="00000000" w:rsidRDefault="00000000" w:rsidRPr="00000000" w14:paraId="0000066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7655"/>
        <w:tab w:val="right" w:leader="none" w:pos="9639"/>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Laakemaarayksen_CDA_R2_Header_v3.63.doc</w:t>
      <w:tab/>
      <w:t xml:space="preserve">URN:OID:</w:t>
    </w:r>
    <w:r w:rsidDel="00000000" w:rsidR="00000000" w:rsidRPr="00000000">
      <w:fldChar w:fldCharType="begin"/>
      <w:instrText xml:space="preserve"> DOCPROPERTY "OID"</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1.2.246.777.11.2019.2</w:t>
    </w:r>
    <w:r w:rsidDel="00000000" w:rsidR="00000000" w:rsidRPr="00000000">
      <w:fldChar w:fldCharType="end"/>
    </w:r>
    <w:r w:rsidDel="00000000" w:rsidR="00000000" w:rsidRPr="00000000">
      <w:rPr>
        <w:rtl w:val="0"/>
      </w:rPr>
    </w:r>
  </w:p>
  <w:p w:rsidR="00000000" w:rsidDel="00000000" w:rsidP="00000000" w:rsidRDefault="00000000" w:rsidRPr="00000000" w14:paraId="0000066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080"/>
        <w:tab w:val="right" w:leader="none" w:pos="9639"/>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ab/>
      <w:tab/>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6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_________________________________________________________________________________________________________   </w:t>
    </w:r>
  </w:p>
  <w:p w:rsidR="00000000" w:rsidDel="00000000" w:rsidP="00000000" w:rsidRDefault="00000000" w:rsidRPr="00000000" w14:paraId="0000066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56"/>
        <w:tab w:val="right" w:leader="none" w:pos="13608"/>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Laakemaarayksen_CDA_R2_Header_v3.63.doc</w:t>
      <w:tab/>
      <w:t xml:space="preserve">URN:OID:</w:t>
    </w:r>
    <w:r w:rsidDel="00000000" w:rsidR="00000000" w:rsidRPr="00000000">
      <w:fldChar w:fldCharType="begin"/>
      <w:instrText xml:space="preserve"> DOCPROPERTY "OID"</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1.2.246.777.11.2019.2</w:t>
    </w:r>
    <w:r w:rsidDel="00000000" w:rsidR="00000000" w:rsidRPr="00000000">
      <w:fldChar w:fldCharType="end"/>
    </w:r>
    <w:r w:rsidDel="00000000" w:rsidR="00000000" w:rsidRPr="00000000">
      <w:rPr>
        <w:rtl w:val="0"/>
      </w:rPr>
    </w:r>
  </w:p>
  <w:p w:rsidR="00000000" w:rsidDel="00000000" w:rsidP="00000000" w:rsidRDefault="00000000" w:rsidRPr="00000000" w14:paraId="000006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6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____________________________________________________________________________________________   </w:t>
    </w:r>
  </w:p>
  <w:p w:rsidR="00000000" w:rsidDel="00000000" w:rsidP="00000000" w:rsidRDefault="00000000" w:rsidRPr="00000000" w14:paraId="0000066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080"/>
        <w:tab w:val="right" w:leader="none" w:pos="9639"/>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Laakemaarayksen_CDA_R2_Header_v3.63.doc</w:t>
      <w:tab/>
      <w:tab/>
      <w:t xml:space="preserve">URN:OID:</w:t>
    </w:r>
    <w:r w:rsidDel="00000000" w:rsidR="00000000" w:rsidRPr="00000000">
      <w:fldChar w:fldCharType="begin"/>
      <w:instrText xml:space="preserve"> DOCPROPERTY "OID"</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1.2.246.777.11.2019.2</w:t>
    </w:r>
    <w:r w:rsidDel="00000000" w:rsidR="00000000" w:rsidRPr="00000000">
      <w:fldChar w:fldCharType="end"/>
    </w:r>
    <w:r w:rsidDel="00000000" w:rsidR="00000000" w:rsidRPr="00000000">
      <w:rPr>
        <w:rtl w:val="0"/>
      </w:rPr>
    </w:r>
  </w:p>
  <w:p w:rsidR="00000000" w:rsidDel="00000000" w:rsidP="00000000" w:rsidRDefault="00000000" w:rsidRPr="00000000" w14:paraId="000006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53"/>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CDA R2 Header </w:t>
      <w:tab/>
      <w:t xml:space="preserve">Versio </w:t>
    </w:r>
    <w:r w:rsidDel="00000000" w:rsidR="00000000" w:rsidRPr="00000000">
      <w:fldChar w:fldCharType="begin"/>
      <w:instrText xml:space="preserve"> DOCPROPERTY "VersioNro"</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3.63</w:t>
    </w:r>
    <w:r w:rsidDel="00000000" w:rsidR="00000000" w:rsidRPr="00000000">
      <w:fldChar w:fldCharType="end"/>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6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53"/>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53"/>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DOCPROPERTY "VersioPvm"</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17.6.2020</w:t>
    </w:r>
    <w:r w:rsidDel="00000000" w:rsidR="00000000" w:rsidRPr="00000000">
      <w:fldChar w:fldCharType="end"/>
    </w:r>
    <w:r w:rsidDel="00000000" w:rsidR="00000000" w:rsidRPr="00000000">
      <w:rPr>
        <w:rtl w:val="0"/>
      </w:rPr>
    </w:r>
  </w:p>
  <w:p w:rsidR="00000000" w:rsidDel="00000000" w:rsidP="00000000" w:rsidRDefault="00000000" w:rsidRPr="00000000" w14:paraId="000006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11"/>
      <w:tblW w:w="8334.0" w:type="dxa"/>
      <w:jc w:val="left"/>
      <w:tblLayout w:type="fixed"/>
      <w:tblLook w:val="0000"/>
    </w:tblPr>
    <w:tblGrid>
      <w:gridCol w:w="1385"/>
      <w:gridCol w:w="1947"/>
      <w:gridCol w:w="3922"/>
      <w:gridCol w:w="1080"/>
      <w:tblGridChange w:id="0">
        <w:tblGrid>
          <w:gridCol w:w="1385"/>
          <w:gridCol w:w="1947"/>
          <w:gridCol w:w="3922"/>
          <w:gridCol w:w="1080"/>
        </w:tblGrid>
      </w:tblGridChange>
    </w:tblGrid>
    <w:tr>
      <w:trPr>
        <w:cantSplit w:val="1"/>
        <w:tblHeader w:val="0"/>
      </w:trPr>
      <w:tc>
        <w:tcPr>
          <w:vMerge w:val="restart"/>
          <w:vAlign w:val="top"/>
        </w:tcPr>
        <w:p w:rsidR="00000000" w:rsidDel="00000000" w:rsidP="00000000" w:rsidRDefault="00000000" w:rsidRPr="00000000" w14:paraId="000006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52"/>
              <w:szCs w:val="52"/>
              <w:u w:val="none"/>
              <w:shd w:fill="auto" w:val="clear"/>
              <w:vertAlign w:val="baseline"/>
            </w:rPr>
            <w:drawing>
              <wp:inline distB="0" distT="0" distL="114300" distR="114300">
                <wp:extent cx="743585" cy="657225"/>
                <wp:effectExtent b="0" l="0" r="0" t="0"/>
                <wp:docPr descr="hl7usa" id="7" name="image5.jpg"/>
                <a:graphic>
                  <a:graphicData uri="http://schemas.openxmlformats.org/drawingml/2006/picture">
                    <pic:pic>
                      <pic:nvPicPr>
                        <pic:cNvPr descr="hl7usa" id="0" name="image5.jpg"/>
                        <pic:cNvPicPr preferRelativeResize="0"/>
                      </pic:nvPicPr>
                      <pic:blipFill>
                        <a:blip r:embed="rId1"/>
                        <a:srcRect b="0" l="0" r="0" t="0"/>
                        <a:stretch>
                          <a:fillRect/>
                        </a:stretch>
                      </pic:blipFill>
                      <pic:spPr>
                        <a:xfrm>
                          <a:off x="0" y="0"/>
                          <a:ext cx="743585" cy="657225"/>
                        </a:xfrm>
                        <a:prstGeom prst="rect"/>
                        <a:ln/>
                      </pic:spPr>
                    </pic:pic>
                  </a:graphicData>
                </a:graphic>
              </wp:inline>
            </w:drawing>
          </w:r>
          <w:r w:rsidDel="00000000" w:rsidR="00000000" w:rsidRPr="00000000">
            <w:rPr>
              <w:rtl w:val="0"/>
            </w:rPr>
          </w:r>
        </w:p>
      </w:tc>
      <w:tc>
        <w:tcPr>
          <w:vAlign w:val="top"/>
        </w:tcPr>
        <w:p w:rsidR="00000000" w:rsidDel="00000000" w:rsidP="00000000" w:rsidRDefault="00000000" w:rsidRPr="00000000" w14:paraId="000006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6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Versio </w:t>
          </w:r>
          <w:r w:rsidDel="00000000" w:rsidR="00000000" w:rsidRPr="00000000">
            <w:fldChar w:fldCharType="begin"/>
            <w:instrText xml:space="preserve"> DOCPROPERTY "VersioNro"</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3.63</w:t>
          </w:r>
          <w:r w:rsidDel="00000000" w:rsidR="00000000" w:rsidRPr="00000000">
            <w:fldChar w:fldCharType="end"/>
          </w:r>
          <w:r w:rsidDel="00000000" w:rsidR="00000000" w:rsidRPr="00000000">
            <w:rPr>
              <w:rtl w:val="0"/>
            </w:rPr>
          </w:r>
        </w:p>
      </w:tc>
      <w:tc>
        <w:tcPr>
          <w:vAlign w:val="top"/>
        </w:tcPr>
        <w:p w:rsidR="00000000" w:rsidDel="00000000" w:rsidP="00000000" w:rsidRDefault="00000000" w:rsidRPr="00000000" w14:paraId="000006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t>
          </w:r>
        </w:p>
      </w:tc>
    </w:tr>
    <w:tr>
      <w:trPr>
        <w:cantSplit w:val="1"/>
        <w:tblHeader w:val="0"/>
      </w:trPr>
      <w:tc>
        <w:tcPr>
          <w:vMerge w:val="continue"/>
          <w:vAlign w:val="top"/>
        </w:tcPr>
        <w:p w:rsidR="00000000" w:rsidDel="00000000" w:rsidP="00000000" w:rsidRDefault="00000000" w:rsidRPr="00000000" w14:paraId="000006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6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w:t>
          </w:r>
        </w:p>
        <w:p w:rsidR="00000000" w:rsidDel="00000000" w:rsidP="00000000" w:rsidRDefault="00000000" w:rsidRPr="00000000" w14:paraId="000006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CDA R2 Header</w:t>
          </w:r>
        </w:p>
        <w:p w:rsidR="00000000" w:rsidDel="00000000" w:rsidP="00000000" w:rsidRDefault="00000000" w:rsidRPr="00000000" w14:paraId="000006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6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fldChar w:fldCharType="begin"/>
            <w:instrText xml:space="preserve"> DOCPROPERTY "VersioPvm"</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17.6.2020</w:t>
          </w:r>
          <w:r w:rsidDel="00000000" w:rsidR="00000000" w:rsidRPr="00000000">
            <w:fldChar w:fldCharType="end"/>
          </w:r>
          <w:r w:rsidDel="00000000" w:rsidR="00000000" w:rsidRPr="00000000">
            <w:rPr>
              <w:rtl w:val="0"/>
            </w:rPr>
          </w:r>
        </w:p>
      </w:tc>
      <w:tc>
        <w:tcPr>
          <w:vAlign w:val="top"/>
        </w:tcPr>
        <w:p w:rsidR="00000000" w:rsidDel="00000000" w:rsidP="00000000" w:rsidRDefault="00000000" w:rsidRPr="00000000" w14:paraId="000006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1"/>
        <w:trHeight w:val="284" w:hRule="atLeast"/>
        <w:tblHeader w:val="0"/>
      </w:trPr>
      <w:tc>
        <w:tcPr>
          <w:vAlign w:val="top"/>
        </w:tcPr>
        <w:p w:rsidR="00000000" w:rsidDel="00000000" w:rsidP="00000000" w:rsidRDefault="00000000" w:rsidRPr="00000000" w14:paraId="000006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44"/>
              <w:szCs w:val="4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44"/>
              <w:szCs w:val="44"/>
              <w:u w:val="none"/>
              <w:shd w:fill="auto" w:val="clear"/>
              <w:vertAlign w:val="baseline"/>
              <w:rtl w:val="0"/>
            </w:rPr>
            <w:t xml:space="preserve"> </w:t>
          </w:r>
          <w:r w:rsidDel="00000000" w:rsidR="00000000" w:rsidRPr="00000000">
            <w:rPr>
              <w:rtl w:val="0"/>
            </w:rPr>
          </w:r>
        </w:p>
      </w:tc>
      <w:tc>
        <w:tcPr>
          <w:vAlign w:val="top"/>
        </w:tcPr>
        <w:p w:rsidR="00000000" w:rsidDel="00000000" w:rsidP="00000000" w:rsidRDefault="00000000" w:rsidRPr="00000000" w14:paraId="000006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6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ff0000"/>
              <w:sz w:val="16"/>
              <w:szCs w:val="16"/>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6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6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12"/>
      <w:tblW w:w="13914.0" w:type="dxa"/>
      <w:jc w:val="left"/>
      <w:tblLayout w:type="fixed"/>
      <w:tblLook w:val="0000"/>
    </w:tblPr>
    <w:tblGrid>
      <w:gridCol w:w="1385"/>
      <w:gridCol w:w="1947"/>
      <w:gridCol w:w="9502"/>
      <w:gridCol w:w="1080"/>
      <w:tblGridChange w:id="0">
        <w:tblGrid>
          <w:gridCol w:w="1385"/>
          <w:gridCol w:w="1947"/>
          <w:gridCol w:w="9502"/>
          <w:gridCol w:w="1080"/>
        </w:tblGrid>
      </w:tblGridChange>
    </w:tblGrid>
    <w:tr>
      <w:trPr>
        <w:cantSplit w:val="1"/>
        <w:tblHeader w:val="0"/>
      </w:trPr>
      <w:tc>
        <w:tcPr>
          <w:vMerge w:val="restart"/>
          <w:vAlign w:val="top"/>
        </w:tcPr>
        <w:p w:rsidR="00000000" w:rsidDel="00000000" w:rsidP="00000000" w:rsidRDefault="00000000" w:rsidRPr="00000000" w14:paraId="000006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52"/>
              <w:szCs w:val="52"/>
              <w:u w:val="none"/>
              <w:shd w:fill="auto" w:val="clear"/>
              <w:vertAlign w:val="baseline"/>
            </w:rPr>
            <w:drawing>
              <wp:inline distB="0" distT="0" distL="114300" distR="114300">
                <wp:extent cx="743585" cy="657225"/>
                <wp:effectExtent b="0" l="0" r="0" t="0"/>
                <wp:docPr descr="hl7usa" id="6" name="image5.jpg"/>
                <a:graphic>
                  <a:graphicData uri="http://schemas.openxmlformats.org/drawingml/2006/picture">
                    <pic:pic>
                      <pic:nvPicPr>
                        <pic:cNvPr descr="hl7usa" id="0" name="image5.jpg"/>
                        <pic:cNvPicPr preferRelativeResize="0"/>
                      </pic:nvPicPr>
                      <pic:blipFill>
                        <a:blip r:embed="rId1"/>
                        <a:srcRect b="0" l="0" r="0" t="0"/>
                        <a:stretch>
                          <a:fillRect/>
                        </a:stretch>
                      </pic:blipFill>
                      <pic:spPr>
                        <a:xfrm>
                          <a:off x="0" y="0"/>
                          <a:ext cx="743585" cy="657225"/>
                        </a:xfrm>
                        <a:prstGeom prst="rect"/>
                        <a:ln/>
                      </pic:spPr>
                    </pic:pic>
                  </a:graphicData>
                </a:graphic>
              </wp:inline>
            </w:drawing>
          </w:r>
          <w:r w:rsidDel="00000000" w:rsidR="00000000" w:rsidRPr="00000000">
            <w:rPr>
              <w:rtl w:val="0"/>
            </w:rPr>
          </w:r>
        </w:p>
      </w:tc>
      <w:tc>
        <w:tcPr>
          <w:vAlign w:val="top"/>
        </w:tcPr>
        <w:p w:rsidR="00000000" w:rsidDel="00000000" w:rsidP="00000000" w:rsidRDefault="00000000" w:rsidRPr="00000000" w14:paraId="000006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6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Versio </w:t>
          </w:r>
          <w:r w:rsidDel="00000000" w:rsidR="00000000" w:rsidRPr="00000000">
            <w:fldChar w:fldCharType="begin"/>
            <w:instrText xml:space="preserve"> DOCPROPERTY "VersioNro"</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3.63</w:t>
          </w:r>
          <w:r w:rsidDel="00000000" w:rsidR="00000000" w:rsidRPr="00000000">
            <w:fldChar w:fldCharType="end"/>
          </w:r>
          <w:r w:rsidDel="00000000" w:rsidR="00000000" w:rsidRPr="00000000">
            <w:rPr>
              <w:rtl w:val="0"/>
            </w:rPr>
          </w:r>
        </w:p>
      </w:tc>
      <w:tc>
        <w:tcPr>
          <w:vAlign w:val="top"/>
        </w:tcPr>
        <w:p w:rsidR="00000000" w:rsidDel="00000000" w:rsidP="00000000" w:rsidRDefault="00000000" w:rsidRPr="00000000" w14:paraId="000006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t>
          </w:r>
        </w:p>
      </w:tc>
    </w:tr>
    <w:tr>
      <w:trPr>
        <w:cantSplit w:val="1"/>
        <w:tblHeader w:val="0"/>
      </w:trPr>
      <w:tc>
        <w:tcPr>
          <w:vMerge w:val="continue"/>
          <w:vAlign w:val="top"/>
        </w:tcPr>
        <w:p w:rsidR="00000000" w:rsidDel="00000000" w:rsidP="00000000" w:rsidRDefault="00000000" w:rsidRPr="00000000" w14:paraId="000006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6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w:t>
          </w:r>
        </w:p>
        <w:p w:rsidR="00000000" w:rsidDel="00000000" w:rsidP="00000000" w:rsidRDefault="00000000" w:rsidRPr="00000000" w14:paraId="000006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CDA R2 Header</w:t>
          </w:r>
        </w:p>
        <w:p w:rsidR="00000000" w:rsidDel="00000000" w:rsidP="00000000" w:rsidRDefault="00000000" w:rsidRPr="00000000" w14:paraId="000006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6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20"/>
              <w:tab w:val="center" w:leader="none" w:pos="4644"/>
              <w:tab w:val="left" w:leader="none" w:pos="744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tab/>
            <w:tab/>
          </w:r>
          <w:r w:rsidDel="00000000" w:rsidR="00000000" w:rsidRPr="00000000">
            <w:fldChar w:fldCharType="begin"/>
            <w:instrText xml:space="preserve"> DOCPROPERTY "VersioPvm"</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17.6.2020</w:t>
          </w:r>
          <w:r w:rsidDel="00000000" w:rsidR="00000000" w:rsidRPr="00000000">
            <w:fldChar w:fldCharType="end"/>
          </w:r>
          <w:r w:rsidDel="00000000" w:rsidR="00000000" w:rsidRPr="00000000">
            <w:rPr>
              <w:rtl w:val="0"/>
            </w:rPr>
          </w:r>
        </w:p>
      </w:tc>
      <w:tc>
        <w:tcPr>
          <w:vAlign w:val="top"/>
        </w:tcPr>
        <w:p w:rsidR="00000000" w:rsidDel="00000000" w:rsidP="00000000" w:rsidRDefault="00000000" w:rsidRPr="00000000" w14:paraId="000006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1"/>
        <w:trHeight w:val="284" w:hRule="atLeast"/>
        <w:tblHeader w:val="0"/>
      </w:trPr>
      <w:tc>
        <w:tcPr>
          <w:vAlign w:val="top"/>
        </w:tcPr>
        <w:p w:rsidR="00000000" w:rsidDel="00000000" w:rsidP="00000000" w:rsidRDefault="00000000" w:rsidRPr="00000000" w14:paraId="000006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44"/>
              <w:szCs w:val="4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44"/>
              <w:szCs w:val="44"/>
              <w:u w:val="none"/>
              <w:shd w:fill="auto" w:val="clear"/>
              <w:vertAlign w:val="baseline"/>
              <w:rtl w:val="0"/>
            </w:rPr>
            <w:t xml:space="preserve"> </w:t>
          </w:r>
          <w:r w:rsidDel="00000000" w:rsidR="00000000" w:rsidRPr="00000000">
            <w:rPr>
              <w:rtl w:val="0"/>
            </w:rPr>
          </w:r>
        </w:p>
      </w:tc>
      <w:tc>
        <w:tcPr>
          <w:vAlign w:val="top"/>
        </w:tcPr>
        <w:p w:rsidR="00000000" w:rsidDel="00000000" w:rsidP="00000000" w:rsidRDefault="00000000" w:rsidRPr="00000000" w14:paraId="000006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6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ff0000"/>
              <w:sz w:val="16"/>
              <w:szCs w:val="16"/>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6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6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53"/>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Lääkemääräyksen CDA R2 Header </w:t>
      <w:tab/>
      <w:t xml:space="preserve">Versio </w:t>
    </w:r>
    <w:r w:rsidDel="00000000" w:rsidR="00000000" w:rsidRPr="00000000">
      <w:fldChar w:fldCharType="begin"/>
      <w:instrText xml:space="preserve"> DOCPROPERTY "VersioNro"</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3.63</w:t>
    </w:r>
    <w:r w:rsidDel="00000000" w:rsidR="00000000" w:rsidRPr="00000000">
      <w:fldChar w:fldCharType="end"/>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6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53"/>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53"/>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ab/>
    </w:r>
    <w:r w:rsidDel="00000000" w:rsidR="00000000" w:rsidRPr="00000000">
      <w:fldChar w:fldCharType="begin"/>
      <w:instrText xml:space="preserve"> DOCPROPERTY "VersioPvm"</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17.6.2020</w:t>
    </w:r>
    <w:r w:rsidDel="00000000" w:rsidR="00000000" w:rsidRPr="00000000">
      <w:fldChar w:fldCharType="end"/>
    </w:r>
    <w:r w:rsidDel="00000000" w:rsidR="00000000" w:rsidRPr="00000000">
      <w:rPr>
        <w:rtl w:val="0"/>
      </w:rPr>
    </w:r>
  </w:p>
  <w:p w:rsidR="00000000" w:rsidDel="00000000" w:rsidP="00000000" w:rsidRDefault="00000000" w:rsidRPr="00000000" w14:paraId="000006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432" w:hanging="432"/>
      </w:pPr>
      <w:rPr>
        <w:vertAlign w:val="baseline"/>
      </w:rPr>
    </w:lvl>
    <w:lvl w:ilvl="1">
      <w:start w:val="1"/>
      <w:numFmt w:val="decimal"/>
      <w:lvlText w:val="%1.%2"/>
      <w:lvlJc w:val="left"/>
      <w:pPr>
        <w:ind w:left="576" w:hanging="576"/>
      </w:pPr>
      <w:rPr>
        <w:vertAlign w:val="baseline"/>
      </w:rPr>
    </w:lvl>
    <w:lvl w:ilvl="2">
      <w:start w:val="1"/>
      <w:numFmt w:val="decimal"/>
      <w:lvlText w:val="%1.%2.%3"/>
      <w:lvlJc w:val="left"/>
      <w:pPr>
        <w:ind w:left="0" w:firstLine="0"/>
      </w:pPr>
      <w:rPr>
        <w:vertAlign w:val="baseline"/>
      </w:rPr>
    </w:lvl>
    <w:lvl w:ilvl="3">
      <w:start w:val="1"/>
      <w:numFmt w:val="decimal"/>
      <w:lvlText w:val="%1.%2.%3.%4"/>
      <w:lvlJc w:val="left"/>
      <w:pPr>
        <w:ind w:left="864" w:hanging="864"/>
      </w:pPr>
      <w:rPr>
        <w:vertAlign w:val="baseline"/>
      </w:rPr>
    </w:lvl>
    <w:lvl w:ilvl="4">
      <w:start w:val="1"/>
      <w:numFmt w:val="decimal"/>
      <w:lvlText w:val="%1.%2.%3.%4.%5"/>
      <w:lvlJc w:val="left"/>
      <w:pPr>
        <w:ind w:left="1008" w:hanging="1008"/>
      </w:pPr>
      <w:rPr>
        <w:vertAlign w:val="baseline"/>
      </w:rPr>
    </w:lvl>
    <w:lvl w:ilvl="5">
      <w:start w:val="1"/>
      <w:numFmt w:val="decimal"/>
      <w:lvlText w:val="%1.%2.%3.%4.%5.%6"/>
      <w:lvlJc w:val="left"/>
      <w:pPr>
        <w:ind w:left="1152" w:hanging="1152"/>
      </w:pPr>
      <w:rPr>
        <w:vertAlign w:val="baseline"/>
      </w:rPr>
    </w:lvl>
    <w:lvl w:ilvl="6">
      <w:start w:val="1"/>
      <w:numFmt w:val="decimal"/>
      <w:lvlText w:val="%1.%2.%3.%4.%5.%6.%7"/>
      <w:lvlJc w:val="left"/>
      <w:pPr>
        <w:ind w:left="1296" w:hanging="1296"/>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584" w:hanging="1584"/>
      </w:pPr>
      <w:rPr>
        <w:vertAlign w:val="baseline"/>
      </w:rPr>
    </w:lvl>
  </w:abstractNum>
  <w:abstractNum w:abstractNumId="2">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3">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4">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Times New Roman" w:cs="Times New Roman" w:eastAsia="Times New Roman" w:hAnsi="Times New Roman"/>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fi"/>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7.0" w:type="dxa"/>
        <w:bottom w:w="0.0" w:type="dxa"/>
        <w:right w:w="107.0" w:type="dxa"/>
      </w:tblCellMar>
    </w:tblPr>
  </w:style>
  <w:style w:type="table" w:styleId="Table12">
    <w:basedOn w:val="TableNormal"/>
    <w:tblPr>
      <w:tblStyleRowBandSize w:val="1"/>
      <w:tblStyleColBandSize w:val="1"/>
      <w:tblCellMar>
        <w:top w:w="0.0" w:type="dxa"/>
        <w:left w:w="107.0" w:type="dxa"/>
        <w:bottom w:w="0.0" w:type="dxa"/>
        <w:right w:w="107.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4.xml"/><Relationship Id="rId11" Type="http://schemas.openxmlformats.org/officeDocument/2006/relationships/image" Target="media/image3.png"/><Relationship Id="rId22" Type="http://schemas.openxmlformats.org/officeDocument/2006/relationships/footer" Target="footer4.xml"/><Relationship Id="rId10" Type="http://schemas.openxmlformats.org/officeDocument/2006/relationships/hyperlink" Target="http://www.kanta.fi/fi/web/ammattilaisille/arkkitehtuuri" TargetMode="External"/><Relationship Id="rId21" Type="http://schemas.openxmlformats.org/officeDocument/2006/relationships/header" Target="header3.xml"/><Relationship Id="rId13" Type="http://schemas.openxmlformats.org/officeDocument/2006/relationships/image" Target="media/image2.png"/><Relationship Id="rId12" Type="http://schemas.openxmlformats.org/officeDocument/2006/relationships/image" Target="media/image4.png"/><Relationship Id="rId23"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kanta.fi/documents/12105/3448591/Yksityisen+th_n+organisaatiotiedot+HL7-sanomissa+ja+-asiakirjoissa/7f0b2d27-ae1a-43b5-b988-72e387f6db4e" TargetMode="External"/><Relationship Id="rId15" Type="http://schemas.openxmlformats.org/officeDocument/2006/relationships/image" Target="media/image6.png"/><Relationship Id="rId14" Type="http://schemas.openxmlformats.org/officeDocument/2006/relationships/image" Target="media/image1.png"/><Relationship Id="rId17" Type="http://schemas.openxmlformats.org/officeDocument/2006/relationships/header" Target="header1.xml"/><Relationship Id="rId16" Type="http://schemas.openxmlformats.org/officeDocument/2006/relationships/header" Target="header2.xml"/><Relationship Id="rId5" Type="http://schemas.openxmlformats.org/officeDocument/2006/relationships/styles" Target="styles.xml"/><Relationship Id="rId19" Type="http://schemas.openxmlformats.org/officeDocument/2006/relationships/footer" Target="footer1.xml"/><Relationship Id="rId6" Type="http://schemas.openxmlformats.org/officeDocument/2006/relationships/hyperlink" Target="http://www.hl7.fi/" TargetMode="External"/><Relationship Id="rId18" Type="http://schemas.openxmlformats.org/officeDocument/2006/relationships/footer" Target="footer2.xml"/><Relationship Id="rId7" Type="http://schemas.openxmlformats.org/officeDocument/2006/relationships/hyperlink" Target="https://www.thl.fi/fi/web/tiedonhallinta-sosiaali-ja-terveysalalla/tiedon-ja-vaatimusten-yhdenmukaistaminen/koodistopalvelu/tekniset-ohjeet/oid-yksilointitunnukset" TargetMode="External"/><Relationship Id="rId8" Type="http://schemas.openxmlformats.org/officeDocument/2006/relationships/hyperlink" Target="http://www.kanta.fi/documents/12105/3448591/Yksityisen+th_n+organisaatiotiedot+HL7-sanomissa+ja+-asiakirjoissa/7f0b2d27-ae1a-43b5-b988-72e387f6db4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5.jpg"/></Relationships>
</file>

<file path=word/_rels/header3.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VersioNro">
    <vt:lpwstr>3.63</vt:lpwstr>
  </property>
  <property fmtid="{D5CDD505-2E9C-101B-9397-08002B2CF9AE}" pid="3" name="VersioPvm">
    <vt:lpwstr>1.6.2020</vt:lpwstr>
  </property>
  <property fmtid="{D5CDD505-2E9C-101B-9397-08002B2CF9AE}" pid="4" name="OID">
    <vt:lpwstr>1.2.246.777.11.2019.2</vt:lpwstr>
  </property>
  <property fmtid="{D5CDD505-2E9C-101B-9397-08002B2CF9AE}" pid="5" name="Paketti">
    <vt:lpwstr>3.63</vt:lpwstr>
  </property>
</Properties>
</file>