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40"/>
          <w:szCs w:val="4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40"/>
          <w:szCs w:val="40"/>
          <w:u w:val="none"/>
          <w:shd w:fill="auto" w:val="clear"/>
          <w:vertAlign w:val="baseline"/>
          <w:rtl w:val="0"/>
        </w:rPr>
        <w:t xml:space="preserve">Lääkemääräyksen CDA R2 Header</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 </w:t>
      </w:r>
      <w:r w:rsidDel="00000000" w:rsidR="00000000" w:rsidRPr="00000000">
        <w:fldChar w:fldCharType="begin"/>
        <w:instrText xml:space="preserve"> DOCPROPERTY "VersioNro"</w:instrText>
        <w:fldChar w:fldCharType="separate"/>
      </w:r>
      <w:ins w:author="Kauppila Timo" w:id="0"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ins>
      <w:del w:author="Kauppila Timo" w:id="0"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3.62</w:delText>
        </w:r>
      </w:del>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fldChar w:fldCharType="begin"/>
        <w:instrText xml:space="preserve"> DOCPROPERTY "VersioPvm"</w:instrText>
        <w:fldChar w:fldCharType="separate"/>
      </w:r>
      <w:ins w:author="Kauppila Timo" w:id="1"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ins>
      <w:ins w:author="Pettersson Mirkka" w:id="2" w:date="2020-06-16T12:59: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ins>
      <w:ins w:author="Kauppila Timo" w:id="3"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.6.2020</w:t>
        </w:r>
      </w:ins>
      <w:del w:author="Kauppila Timo" w:id="3"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20.12.201924.9.2019</w:delText>
        </w:r>
      </w:del>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32"/>
          <w:szCs w:val="32"/>
          <w:u w:val="none"/>
          <w:shd w:fill="auto" w:val="clear"/>
          <w:vertAlign w:val="baseline"/>
          <w:rtl w:val="0"/>
        </w:rPr>
        <w:t xml:space="preserve">OID: </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32"/>
          <w:szCs w:val="32"/>
          <w:u w:val="none"/>
          <w:shd w:fill="auto" w:val="clear"/>
          <w:vertAlign w:val="baseline"/>
          <w:rtl w:val="0"/>
        </w:rPr>
        <w:t xml:space="preserve">1.2.246.777.11.2019.2</w:t>
      </w:r>
      <w:r w:rsidDel="00000000" w:rsidR="00000000" w:rsidRPr="00000000">
        <w:fldChar w:fldCharType="end"/>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32"/>
          <w:szCs w:val="32"/>
          <w:u w:val="none"/>
          <w:shd w:fill="auto" w:val="clear"/>
          <w:vertAlign w:val="baseline"/>
          <w:rtl w:val="0"/>
        </w:rPr>
        <w:t xml:space="preserve">OID</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Sisällysluettelo</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sdt>
      <w:sdtPr>
        <w:id w:val="1972938560"/>
        <w:docPartObj>
          <w:docPartGallery w:val="Table of Contents"/>
          <w:docPartUnique w:val="1"/>
        </w:docPartObj>
      </w:sdtPr>
      <w:sdtContent>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we60rcolkc4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w:t>
            </w:r>
          </w:hyperlink>
          <w:hyperlink w:anchor="_we60rcolkc4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_we60rcolkc4h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Johdanto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8t2vivw7uazu">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w:t>
            </w:r>
          </w:hyperlink>
          <w:hyperlink w:anchor="_8t2vivw7uaz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_8t2vivw7uazu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Headerin elementit reseptissä</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vssembb8jpev">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w:t>
            </w:r>
          </w:hyperlink>
          <w:hyperlink w:anchor="_vssembb8jpev">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_vssembb8jpev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Elementtikohtaiset määrittelyt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govlbecyslp">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w:t>
            </w:r>
          </w:hyperlink>
          <w:hyperlink w:anchor="_tgovlbecyslp">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_tgovlbecyslp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id – asiakirjan tunniste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makbv6vnydv">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3.2</w:t>
            </w:r>
          </w:hyperlink>
          <w:hyperlink w:anchor="_imakbv6vnydv">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_imakbv6vnydv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code – Dokumentin tyyppi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7sxxwckmh1e8">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3.3</w:t>
            </w:r>
          </w:hyperlink>
          <w:hyperlink w:anchor="_7sxxwckmh1e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_7sxxwckmh1e8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effectiveTime – Asiakirjan luontiaika (pakollinen)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1i1r8ai2lyd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3.4</w:t>
            </w:r>
          </w:hyperlink>
          <w:hyperlink w:anchor="_1i1r8ai2lyd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_1i1r8ai2lydh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setId – Alkuperäisen asiakirjan yksilöintitunnus (pakollinen)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rh4dofg8hbf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3.5</w:t>
            </w:r>
          </w:hyperlink>
          <w:hyperlink w:anchor="_rh4dofg8hbf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_rh4dofg8hbfr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versionNumber – versionumero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gio4npl3se3q">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3.6</w:t>
            </w:r>
          </w:hyperlink>
          <w:hyperlink w:anchor="_gio4npl3se3q">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_gio4npl3se3q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recordTarget – Asiakirjan kohde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7e3582lm9c4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3.7</w:t>
            </w:r>
          </w:hyperlink>
          <w:hyperlink w:anchor="_7e3582lm9c4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_7e3582lm9c4h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author</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uawjwi6ko8so">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3.8</w:t>
            </w:r>
          </w:hyperlink>
          <w:hyperlink w:anchor="_uawjwi6ko8so">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_uawjwi6ko8so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custodian – rekisterinpitäjä (pakollinen)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w39ivg9rxxdb">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3.9</w:t>
            </w:r>
          </w:hyperlink>
          <w:hyperlink w:anchor="_w39ivg9rxxdb">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_w39ivg9rxxdb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relatedDocument – viittaus toiseen dokumenttiin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z2yhqs79hjie">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3.10</w:t>
            </w:r>
          </w:hyperlink>
          <w:hyperlink w:anchor="_z2yhqs79hji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_z2yhqs79hjie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authorization - valtuudet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vxd9j37rt9lk" w:id="0"/>
          <w:bookmarkEnd w:id="0"/>
          <w:hyperlink w:anchor="_hhrwyooprztj">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3.11</w:t>
            </w:r>
          </w:hyperlink>
          <w:hyperlink w:anchor="_hhrwyooprztj">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_hhrwyooprztj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componentOf</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1unvz98wuoj1">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3.12</w:t>
            </w:r>
          </w:hyperlink>
          <w:hyperlink w:anchor="_1unvz98wuoj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_1unvz98wuoj1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hl7fi:signatureCollection – Allekirjoitukset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juhwm5mm41ry">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3.13</w:t>
            </w:r>
          </w:hyperlink>
          <w:hyperlink w:anchor="_juhwm5mm41ry">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_juhwm5mm41ry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hl7fi:sender – lähettäjä</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9ulykxr9g5u1">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3.14</w:t>
            </w:r>
          </w:hyperlink>
          <w:hyperlink w:anchor="_9ulykxr9g5u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_9ulykxr9g5u1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hl7fi:password – Salasana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2teuyzwd3mbj">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3.15</w:t>
            </w:r>
          </w:hyperlink>
          <w:hyperlink w:anchor="_2teuyzwd3mbj">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_2teuyzwd3mbj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InformationRecipient – uusintapyynnön vastaanottaja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kt7efmm3snec">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w:t>
            </w:r>
          </w:hyperlink>
          <w:hyperlink w:anchor="_kt7efmm3snec">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_kt7efmm3snec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Yleisiä periaatteita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1as9nkbak995">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4.1</w:t>
            </w:r>
          </w:hyperlink>
          <w:hyperlink w:anchor="_1as9nkbak995">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_1as9nkbak995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Ajan esittäminen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zjlunzxqno">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5</w:t>
            </w:r>
          </w:hyperlink>
          <w:hyperlink w:anchor="_tzjlunzxqno">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_tzjlunzxqno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Lääkemääräysten ja toimitusten linkitys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im9zfduk6s0">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w:t>
            </w:r>
          </w:hyperlink>
          <w:hyperlink w:anchor="_iim9zfduk6s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_iim9zfduk6s0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Sähköisten lääkemääräysasiakirjojen versiointi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obbyeneyvi1y">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6.1</w:t>
            </w:r>
          </w:hyperlink>
          <w:hyperlink w:anchor="_obbyeneyvi1y">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_obbyeneyvi1y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Johdanto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7r1ugky4xay">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6.2</w:t>
            </w:r>
          </w:hyperlink>
          <w:hyperlink w:anchor="_i7r1ugky4xay">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_i7r1ugky4xay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Termit ja käsitteet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4gfbxpwhrd2k">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6.3</w:t>
            </w:r>
          </w:hyperlink>
          <w:hyperlink w:anchor="_4gfbxpwhrd2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_4gfbxpwhrd2k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Linjauksen tarkennus sähköisen reseptin osalta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Versiohistoria</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
        <w:tblW w:w="83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1440"/>
        <w:gridCol w:w="1260"/>
        <w:gridCol w:w="4680"/>
        <w:tblGridChange w:id="0">
          <w:tblGrid>
            <w:gridCol w:w="1008"/>
            <w:gridCol w:w="1440"/>
            <w:gridCol w:w="1260"/>
            <w:gridCol w:w="468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Pvm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Tekijät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Selite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24.10.2006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Ensimmäinen versio työryhmälle. Hyödynnetty määrittelydokumentin ensimmäistä versiota ja A.Ension materiaalia.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 TT, JP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TC-kokouksen 31.10.2006 ja työpalaverin 1.11.2006 perusteella.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20.11.2006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työkokouksen 10.11.2006 perusteella.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30.11.2006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työkokouksen 27.11.2006 perusteella.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31.12.2006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Virallinen julkaisuversio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äänestyskierroksen kommenttien ja KELAn kommenttien perusteella.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15.11.2007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TOT, 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headeriin informationRecipient ja sen pakollisuus sekä relatedDocument pakollisuus ja myös allekirjoituksen pakollisuus. Muutettu lääkemääräyksen tunnisteen (id) ja allekirjoituksen määrittelyä.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12.12.2007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annosjakelu ja sen purku sekä author-toistuma korjaajalle ja mitätöijälle.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27.1.2007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JP, MS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sähköiseen allekirjoituksen määrittelevää lukua (aikaleima ja moniallekirjoitus).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hasPart kenttä korvattu encompassingEncounter.id kentällä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17.2.2008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JP, TT +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Dokumenttisuhteita kuvaava taulukko päivitetty vastaamaan uusia interaktiota + uusisanoma toimitusvarauksen purku. Muutettu uusimispyynnön vastauksen suhde uusimispyyntöön replaceksi Mika Suomalaisen kommentin pohjalta. Päivitetty dokumenttisuhteita esittävä kuva. Dokumentti-  ja koodistoviittauksia päivitetty uudemmiksi. Pieniä korjauksia ja stilisointia.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30.5.2008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JP  +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Logican Arto Huuskon kommenttien pohjalta: korjattu allekirjoitus esimerkkiä (Xpath filtteri) ja muutettu moniallekirjoituksissa käytettävät algoritmit  (nyt samoja kuin varsinaisessa allekirjoituksessa). Muutettu sender elementti vapaaehtoiseksi.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Todettu että tulostusformaattien ja lokikyselyn osalta ei käytetä CDA R2 headeria.</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Täsmennetty viivakoodin tietosisältöä.</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2.2.2010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Dokumenttia on päivitetty errata-dokumentin pohjalta.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1.9.2011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author-elementin tarkennus. Tarkennettu componentOf-rakennetta.</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Korjattu lääkemääräyksen ja toimituksen linkitysesimerkkiä.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 ja syntymäaika pakollisiksi.</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Omakannan ja yksityisten liittymismallin mukaiset organisaatiotiedot author- ja componentOf -rakenteeseen.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authorin yksilöintiin terhikkinumero</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SoftwareSupport-tiedon päivitys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sähköisten lääkemääräysasiakirjojen versiointi</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12.12.2014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Tarkennettu sähköisten lääkemääräysasiakirjojen versiointia (lukua 6).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taulukot recordTargetin, authorin ja componentOf- rakenteiden tiedoista.</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tarkennukset authorin tietojen pakollisuuksista versionvaihtotilanteessa.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korjattu kappaleessa 3.11 tekstiä</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kappaleessa 6.3 lievennetty eteenpäin yhteensopivuutta lääkemääräyksen mitätöinnissä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15.4.2015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korjattu OID-oppaan linkki kappaleessa 3.1</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author-tietoihin KIR-rooli</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palvelutapahtumatunnuksen pakollisuutta tarkennettu</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3.41</w:t>
              <w:tab/>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15.2.2016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Tekstitarkennuksia ja esimerkkien korjaus (asiakirjan OID kokonaan root-attribuuttiin).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14.10.2016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aikavyöhyketieto effectiveTime-elementtiin kappaleessa 3.3</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7.9.2017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muutoksia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10.4.2019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valtuudet-tieto (authorization)</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täsmennetty palvelutapahtuman tunnuksen pakollisuutta</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tarkennettu authorization-tiedon pakollisuutta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24.9.2019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korjattu alaikäisen potilastietojen luovuttaminen huoltajille –koodiston OID-tunnus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ins w:author="Kauppila Timo" w:id="4" w:date="2019-09-30T13:42: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ins>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ins w:author="Kauppila Timo" w:id="5" w:date="2019-09-30T13:42: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ins>
            <w:ins w:author="Pettersson Mirkka" w:id="6" w:date="2020-06-16T13:00: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ins>
            <w:ins w:author="Kauppila Timo" w:id="7" w:date="2019-09-30T13:42: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.6.2020</w:t>
              </w:r>
            </w:ins>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ins w:author="Kauppila Timo" w:id="8" w:date="2019-09-30T13:42: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ins>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ins w:author="Kauppila Timo" w:id="9" w:date="2019-09-30T13:42: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päivitetty alaikäisen potilastietojen luovuttaminen huoltajille –koodiston versionumero</w:t>
              </w:r>
            </w:ins>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ins w:author="Kauppila Timo" w:id="10" w:date="1970-01-01T00:00:01Z">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authorization-rakenteessa puuttunut templateId</w:t>
              </w:r>
            </w:ins>
            <w:r w:rsidDel="00000000" w:rsidR="00000000" w:rsidRPr="00000000">
              <w:rPr>
                <w:rtl w:val="0"/>
              </w:rPr>
            </w:r>
          </w:p>
        </w:tc>
      </w:tr>
    </w:tbl>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 = Ari Vähä-Erkkilä / Prime Solutions Oy</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TT = Timo Tarhonen / Tietotarha Oy</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JP = Jari Porrasmaa / Kuopion yliopisto</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MS = Marko Sormunen / Kuopion yliopisto</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TOT = Timo Tarhonen</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EE = Esko Eloranta</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(Alkuperäiseen eResepti työryhmään kuuluivat Kelan asiantuntijoina: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Petri Kemppainen,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Sirkka Hartikainen,</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Annika Juurikivi,</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Kauppila,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Sanna Kavén,</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Ari Vähä-Erkkilä,</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Katriina Köli,</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Pia Lindholm,</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Markku T. Vuorinen,</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Kristian Sandler)</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Fujitsun edustajana työryhmässä toimivat Teemu Suna, Lauri Tikkanen ja Heikki Salminen.</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Kauppila</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Katriina Köli</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Anna Korpela</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Kristian Sandler</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Tiina Penttinen</w:t>
      </w:r>
    </w:p>
    <w:p w:rsidR="00000000" w:rsidDel="00000000" w:rsidP="00000000" w:rsidRDefault="00000000" w:rsidRPr="00000000" w14:paraId="000000E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bookmarkStart w:colFirst="0" w:colLast="0" w:name="_svlnrj1ka6cr" w:id="1"/>
      <w:bookmarkEnd w:id="1"/>
      <w:r w:rsidDel="00000000" w:rsidR="00000000" w:rsidRPr="00000000">
        <w:br w:type="page"/>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Johdanto</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dokumentissa kuvataan CDA R2 Header niin kuin sitä käytetään lääkemääräyssanomien CDA R2 dokumenteissa. Tämä määrittely perustuu OpenCDA 2008 Header –määrittelyyn 1.2.246.777.11.2008.2 versio 4.00 (pvm. 4.2.2008), jossa on kuvattu elementtien tarkka sisältö ja merkitys.</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OpenCDA 2008 Header –määrittely on saatavissa HL7-yhdistyksen dokumenttiarkistosta </w:t>
      </w:r>
      <w:hyperlink r:id="rId6">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http://www.hl7.fi/</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r0vaeh9esb8" w:id="2"/>
      <w:bookmarkEnd w:id="2"/>
      <w:r w:rsidDel="00000000" w:rsidR="00000000" w:rsidRPr="00000000">
        <w:br w:type="page"/>
      </w:r>
      <w:r w:rsidDel="00000000" w:rsidR="00000000" w:rsidRPr="00000000">
        <w:rPr>
          <w:rtl w:val="0"/>
        </w:rPr>
      </w:r>
    </w:p>
    <w:p w:rsidR="00000000" w:rsidDel="00000000" w:rsidP="00000000" w:rsidRDefault="00000000" w:rsidRPr="00000000" w14:paraId="000000E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Headerin elementit reseptissä</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 – sarakkeeseen on merkitty P:llä ne elementit, jotka ovat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pakollisia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ja EP:llä ne elementit, jotka ovat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ehdollisesti pakollisia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Headerin elementtejä, joita tässä taulukossa ei ole mainittu, ei näissä sanomissa käytetä. Jos elementti on annettu, sen on noudatettava CDA R2 Header-määritystä.</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Seuraavat asiakirjatyypit eivät ole CDA R2 dokumentteja ja niiden yhteydessä ei ole CDA R2 headeria:</w:t>
      </w:r>
    </w:p>
    <w:p w:rsidR="00000000" w:rsidDel="00000000" w:rsidP="00000000" w:rsidRDefault="00000000" w:rsidRPr="00000000" w14:paraId="000000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 – Potilasohje</w:t>
      </w:r>
    </w:p>
    <w:p w:rsidR="00000000" w:rsidDel="00000000" w:rsidP="00000000" w:rsidRDefault="00000000" w:rsidRPr="00000000" w14:paraId="000000F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14 – Yhteenveto lääkemääräyksistä</w:t>
      </w:r>
    </w:p>
    <w:p w:rsidR="00000000" w:rsidDel="00000000" w:rsidP="00000000" w:rsidRDefault="00000000" w:rsidRPr="00000000" w14:paraId="000000F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 – Katseluyhteyden loki </w:t>
      </w:r>
    </w:p>
    <w:p w:rsidR="00000000" w:rsidDel="00000000" w:rsidP="00000000" w:rsidRDefault="00000000" w:rsidRPr="00000000" w14:paraId="000000F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 – Tietosuojavastaavan loki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2"/>
        <w:tblW w:w="913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16"/>
        <w:gridCol w:w="2024"/>
        <w:gridCol w:w="4490"/>
        <w:tblGridChange w:id="0">
          <w:tblGrid>
            <w:gridCol w:w="2616"/>
            <w:gridCol w:w="2024"/>
            <w:gridCol w:w="4490"/>
          </w:tblGrid>
        </w:tblGridChange>
      </w:tblGrid>
      <w:tr>
        <w:trPr>
          <w:cantSplit w:val="0"/>
          <w:tblHeader w:val="1"/>
        </w:trPr>
        <w:tc>
          <w:tcPr>
            <w:shd w:fill="e6e6e6" w:val="clear"/>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w:t>
            </w:r>
            <w:r w:rsidDel="00000000" w:rsidR="00000000" w:rsidRPr="00000000">
              <w:rPr>
                <w:rtl w:val="0"/>
              </w:rPr>
            </w:r>
          </w:p>
        </w:tc>
        <w:tc>
          <w:tcPr>
            <w:shd w:fill="e6e6e6" w:val="clear"/>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shd w:fill="e6e6e6" w:val="clear"/>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Tietosisältö</w:t>
            </w:r>
            <w:r w:rsidDel="00000000" w:rsidR="00000000" w:rsidRPr="00000000">
              <w:rPr>
                <w:rtl w:val="0"/>
              </w:rPr>
            </w:r>
          </w:p>
        </w:tc>
      </w:tr>
      <w:tr>
        <w:trPr>
          <w:cantSplit w:val="0"/>
          <w:tblHeader w:val="0"/>
        </w:trPr>
        <w:tc>
          <w:tcPr>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realmCode</w:t>
            </w:r>
          </w:p>
        </w:tc>
        <w:tc>
          <w:tcPr>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Aina ’FI’.</w:t>
            </w:r>
          </w:p>
        </w:tc>
      </w:tr>
      <w:tr>
        <w:trPr>
          <w:cantSplit w:val="0"/>
          <w:tblHeader w:val="0"/>
        </w:trPr>
        <w:tc>
          <w:tcP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typeId</w:t>
            </w:r>
          </w:p>
        </w:tc>
        <w:tc>
          <w:tcPr>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Aina </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typeId</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2.16.840.1.113883.1.3</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 extension</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POCD_HD000040</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templateId</w:t>
            </w:r>
          </w:p>
        </w:tc>
        <w:tc>
          <w:tcPr>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Headerin määrittelydokumentin voimassaolevan version OID, esim. </w:t>
              <w:br w:type="textWrapping"/>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templateId</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1.2.246.777.11.2008.28</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ff"/>
                <w:sz w:val="20"/>
                <w:szCs w:val="20"/>
                <w:u w:val="none"/>
                <w:shd w:fill="auto" w:val="clear"/>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id</w:t>
            </w:r>
          </w:p>
        </w:tc>
        <w:tc>
          <w:tcPr>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tai muun dokumentin yksikäsitteinen tunniste eli OID. Katso tarkemmin luvusta 3.1.</w:t>
            </w:r>
          </w:p>
        </w:tc>
      </w:tr>
      <w:tr>
        <w:trPr>
          <w:cantSplit w:val="0"/>
          <w:tblHeader w:val="0"/>
        </w:trPr>
        <w:tc>
          <w:tcPr>
            <w:vAlign w:val="top"/>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w:t>
            </w:r>
          </w:p>
        </w:tc>
        <w:tc>
          <w:tcPr>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Sanoman tyyppi. Katso tarkemmin luvusta 3.2.</w:t>
            </w:r>
          </w:p>
        </w:tc>
      </w:tr>
      <w:tr>
        <w:trPr>
          <w:cantSplit w:val="0"/>
          <w:tblHeader w:val="0"/>
        </w:trPr>
        <w:tc>
          <w:tcPr>
            <w:vAlign w:val="top"/>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title</w:t>
            </w:r>
          </w:p>
        </w:tc>
        <w:tc>
          <w:tcPr>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Otsikko: Lääkemääräys, Toimitus tms.</w:t>
            </w:r>
          </w:p>
        </w:tc>
      </w:tr>
      <w:tr>
        <w:trPr>
          <w:cantSplit w:val="0"/>
          <w:tblHeader w:val="0"/>
        </w:trPr>
        <w:tc>
          <w:tcPr>
            <w:vAlign w:val="top"/>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effectiveTime</w:t>
            </w:r>
          </w:p>
        </w:tc>
        <w:tc>
          <w:tcPr>
            <w:vAlign w:val="top"/>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luontiajankohta. Katso tarkemmin luvusta 3.3.</w:t>
            </w:r>
          </w:p>
        </w:tc>
      </w:tr>
      <w:tr>
        <w:trPr>
          <w:cantSplit w:val="0"/>
          <w:tblHeader w:val="0"/>
        </w:trPr>
        <w:tc>
          <w:tcPr>
            <w:vAlign w:val="top"/>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confidentialityCode</w:t>
            </w:r>
          </w:p>
        </w:tc>
        <w:tc>
          <w:tcPr>
            <w:vAlign w:val="top"/>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Luottamuksellisuus, aina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confidentialityCode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5</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codeSystem</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1.2.246.777.5.99902.2006</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KanTa-palvelut - Asiakirjan luottamuksellisuus</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displayName</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Helvetica Neue" w:cs="Helvetica Neue" w:eastAsia="Helvetica Neue" w:hAnsi="Helvetica Neue"/>
                <w:b w:val="0"/>
                <w:bCs w:val="0"/>
                <w:i w:val="0"/>
                <w:iCs w:val="0"/>
                <w:smallCaps w:val="0"/>
                <w:strike w:val="0"/>
                <w:color w:val="000000"/>
                <w:sz w:val="18"/>
                <w:szCs w:val="18"/>
                <w:u w:val="none"/>
                <w:shd w:fill="auto" w:val="clear"/>
                <w:vertAlign w:val="baseline"/>
                <w:rtl w:val="0"/>
              </w:rPr>
              <w:t xml:space="preserve">Terveydenhuollon salassapidettävä</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vAlign w:val="top"/>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languageCode</w:t>
            </w:r>
          </w:p>
        </w:tc>
        <w:tc>
          <w:tcPr>
            <w:vAlign w:val="top"/>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kieli, esim. </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languageCode</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fi</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ff"/>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Koodisto RFC3066</w:t>
            </w:r>
            <w:r w:rsidDel="00000000" w:rsidR="00000000" w:rsidRPr="00000000">
              <w:rPr>
                <w:rFonts w:ascii="Times New Roman" w:cs="Times New Roman" w:eastAsia="Times New Roman" w:hAnsi="Times New Roman"/>
                <w:b w:val="0"/>
                <w:bCs w:val="0"/>
                <w:i w:val="0"/>
                <w:iCs w:val="0"/>
                <w:smallCaps w:val="0"/>
                <w:strike w:val="0"/>
                <w:color w:val="0000ff"/>
                <w:sz w:val="20"/>
                <w:szCs w:val="20"/>
                <w:u w:val="none"/>
                <w:shd w:fill="auto" w:val="clear"/>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setId</w:t>
            </w:r>
          </w:p>
        </w:tc>
        <w:tc>
          <w:tcPr>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Alkuperäisen dokumentin (ensimmäisen version) OID. Katso lisää luvusta 3.4.</w:t>
            </w:r>
          </w:p>
        </w:tc>
      </w:tr>
      <w:tr>
        <w:trPr>
          <w:cantSplit w:val="0"/>
          <w:tblHeader w:val="0"/>
        </w:trPr>
        <w:tc>
          <w:tcPr>
            <w:vAlign w:val="top"/>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versionNumber</w:t>
            </w:r>
          </w:p>
        </w:tc>
        <w:tc>
          <w:tcPr>
            <w:vAlign w:val="top"/>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versionumero.</w:t>
            </w:r>
          </w:p>
        </w:tc>
      </w:tr>
      <w:tr>
        <w:trPr>
          <w:cantSplit w:val="0"/>
          <w:tblHeader w:val="0"/>
        </w:trPr>
        <w:tc>
          <w:tcPr>
            <w:vAlign w:val="top"/>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copyTime</w:t>
            </w:r>
          </w:p>
        </w:tc>
        <w:tc>
          <w:tcPr>
            <w:vAlign w:val="top"/>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Kopiointiajankohta, jos asiakirja on kopio.</w:t>
            </w:r>
          </w:p>
        </w:tc>
      </w:tr>
      <w:tr>
        <w:trPr>
          <w:cantSplit w:val="0"/>
          <w:tblHeader w:val="0"/>
        </w:trPr>
        <w:tc>
          <w:tcPr>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recordTarget</w:t>
            </w:r>
          </w:p>
        </w:tc>
        <w:tc>
          <w:tcPr>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Henkilö, jolle resepti on määrätty tai jonka reseptiin toimitus on tehty. Katso tarkemmin luvusta 3.6.</w:t>
            </w:r>
          </w:p>
        </w:tc>
      </w:tr>
      <w:tr>
        <w:trPr>
          <w:cantSplit w:val="0"/>
          <w:tblHeader w:val="0"/>
        </w:trPr>
        <w:tc>
          <w:tcPr>
            <w:vAlign w:val="top"/>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w:t>
            </w:r>
          </w:p>
        </w:tc>
        <w:tc>
          <w:tcPr>
            <w:vAlign w:val="top"/>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Ammattihenkilön tiedot, ammattihenkilön rooli tunnistetaan koodistopalvelun mukaisella roolitunnuksella (functionCode) &lt;functionCode code=”XXX” codeSystem="1.2.246.537.5.40006.2003"/&gt;.</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Alkuperäisen lääkemääräyksen laatinut lääkäri: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code="LAL"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Toimituksen tekijä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(farmaseutti tms):</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code=”LTE”.</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kyseessä on korjaus, author-elementti toistuu korjaajan tiedoille.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Korjaajalle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code=”KOR”.</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kyseessä on mitätöinti, author-elementti toistuu mitätöijän tiedoille.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Mitätöijälle code=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 apteekin tallentama paperi- tai puhelinlääkemääräys, author-elementti toistuu kirjaajan tiedoille.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Kirjaajalle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code=”KIR”.</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siis kyse on lääkemääräyksen mitätöinnistä tai korjauksesta, toisessa author-elementissä on ”LAL” ja toisessa ”MIT” tai ”KOR”.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taas kyse on lääketoimituksen mitätöinnistä tai korjauksesta, toisessa author-elementissä on ”LTE” ja toisessa ”MIT” tai ”KOR.” </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3.7</w:t>
            </w:r>
          </w:p>
        </w:tc>
      </w:tr>
      <w:tr>
        <w:trPr>
          <w:cantSplit w:val="0"/>
          <w:tblHeader w:val="0"/>
        </w:trPr>
        <w:tc>
          <w:tcPr>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custodian</w:t>
            </w:r>
          </w:p>
        </w:tc>
        <w:tc>
          <w:tcPr>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Rekisterinpitäjä.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3.8</w:t>
            </w:r>
          </w:p>
        </w:tc>
      </w:tr>
      <w:tr>
        <w:trPr>
          <w:cantSplit w:val="0"/>
          <w:tblHeader w:val="0"/>
        </w:trPr>
        <w:tc>
          <w:tcPr>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informationRecipient</w:t>
            </w:r>
          </w:p>
        </w:tc>
        <w:tc>
          <w:tcPr>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 jos uusimis-pyyntö</w:t>
            </w:r>
            <w:r w:rsidDel="00000000" w:rsidR="00000000" w:rsidRPr="00000000">
              <w:rPr>
                <w:rtl w:val="0"/>
              </w:rPr>
            </w:r>
          </w:p>
        </w:tc>
        <w:tc>
          <w:tcPr>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uusintapyynnön vastaanottaja.</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3.15 </w:t>
            </w:r>
          </w:p>
        </w:tc>
      </w:tr>
      <w:tr>
        <w:trPr>
          <w:cantSplit w:val="0"/>
          <w:tblHeader w:val="0"/>
        </w:trPr>
        <w:tc>
          <w:tcPr>
            <w:vAlign w:val="top"/>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relatedDocument</w:t>
            </w:r>
          </w:p>
        </w:tc>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 jos kyseessä</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muu kuin alkuperäinen</w:t>
            </w: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lääkemääräys, </w:t>
            </w: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joka ei perustu</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uusimispyyntöön. </w:t>
            </w:r>
            <w:r w:rsidDel="00000000" w:rsidR="00000000" w:rsidRPr="00000000">
              <w:rPr>
                <w:rtl w:val="0"/>
              </w:rPr>
            </w:r>
          </w:p>
        </w:tc>
        <w:tc>
          <w:tcPr>
            <w:vAlign w:val="top"/>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2uufoan0fppw" w:id="3"/>
            <w:bookmarkEnd w:id="3"/>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Kun lääkemääräys tai toimitus korjataan, viitataan tällä elementillä korjattuun dokumenttiin. Katso tarkempi määrittely luvusta 3.9.</w:t>
            </w:r>
          </w:p>
        </w:tc>
      </w:tr>
      <w:tr>
        <w:trPr>
          <w:cantSplit w:val="0"/>
          <w:tblHeader w:val="0"/>
        </w:trPr>
        <w:tc>
          <w:tcPr>
            <w:vAlign w:val="top"/>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authorization</w:t>
            </w:r>
          </w:p>
        </w:tc>
        <w:tc>
          <w:tcPr>
            <w:vAlign w:val="top"/>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on alaikäisen lääkemääräys</w:t>
            </w:r>
          </w:p>
        </w:tc>
        <w:tc>
          <w:tcPr>
            <w:vAlign w:val="top"/>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upnhl05wjds3" w:id="4"/>
            <w:bookmarkEnd w:id="4"/>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w:t>
            </w:r>
            <w:hyperlink w:anchor="p5knrkd4f4ln">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3.10</w:t>
              </w:r>
            </w:hyperlink>
            <w:r w:rsidDel="00000000" w:rsidR="00000000" w:rsidRPr="00000000">
              <w:rPr>
                <w:rtl w:val="0"/>
              </w:rPr>
            </w:r>
          </w:p>
        </w:tc>
      </w:tr>
      <w:tr>
        <w:trPr>
          <w:cantSplit w:val="0"/>
          <w:tblHeader w:val="0"/>
        </w:trPr>
        <w:tc>
          <w:tcPr>
            <w:vAlign w:val="top"/>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componentOf</w:t>
            </w:r>
          </w:p>
        </w:tc>
        <w:tc>
          <w:tcPr>
            <w:vAlign w:val="top"/>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Lääkemääräyksen määräyspäivä ja -paikka tai toimituksen toimituspäivä ja toimituksen tehnyt apteekki.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Määräyspäivää ja –paikkaa ei saa muuttaa lääkemääräyksen korjauksessa ja mitätöinnissä. Ajat ilmoitetaan sekunnin tarkkuudella.</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Palvelutapahtuman yksilöintitunnus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(vain lääkemääräyksissä, niiden korjauksissa ja mitätöinneissä, jos lääkemääräys on kirjoitettu palvelutapahtuman yhteydessä) Palvelutapahtuman tunnusta ei saa muuttaa lääkemääräyksen korjauksessa ja mitätöinnissä.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3.11.</w:t>
            </w:r>
          </w:p>
        </w:tc>
      </w:tr>
      <w:tr>
        <w:trPr>
          <w:cantSplit w:val="0"/>
          <w:tblHeader w:val="0"/>
        </w:trPr>
        <w:tc>
          <w:tcPr>
            <w:vAlign w:val="top"/>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hl7fi:declaredTime</w:t>
            </w:r>
          </w:p>
        </w:tc>
        <w:tc>
          <w:tcPr>
            <w:vAlign w:val="top"/>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arkistointiaika eli milloin toimitettu reseptikeskukseen.</w:t>
            </w:r>
          </w:p>
        </w:tc>
      </w:tr>
      <w:tr>
        <w:trPr>
          <w:cantSplit w:val="0"/>
          <w:tblHeader w:val="0"/>
        </w:trPr>
        <w:tc>
          <w:tcP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hl7fi:softwareSupport</w:t>
            </w:r>
          </w:p>
        </w:tc>
        <w:tc>
          <w:tcPr>
            <w:vAlign w:val="top"/>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Tuottanut sovellus ja sen versio. </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hl7fi:softwareSupport </w:t>
            </w:r>
            <w:r w:rsidDel="00000000" w:rsidR="00000000" w:rsidRPr="00000000">
              <w:rPr>
                <w:rFonts w:ascii="Courier New" w:cs="Courier New" w:eastAsia="Courier New" w:hAnsi="Courier New"/>
                <w:b w:val="0"/>
                <w:bCs w:val="0"/>
                <w:i w:val="0"/>
                <w:iCs w:val="0"/>
                <w:smallCaps w:val="0"/>
                <w:strike w:val="0"/>
                <w:color w:val="ff0000"/>
                <w:sz w:val="18"/>
                <w:szCs w:val="18"/>
                <w:u w:val="none"/>
                <w:shd w:fill="auto" w:val="clear"/>
                <w:vertAlign w:val="baseline"/>
                <w:rtl w:val="0"/>
              </w:rPr>
              <w:t xml:space="preserve">moderator</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w:t>
            </w:r>
            <w:r w:rsidDel="00000000" w:rsidR="00000000" w:rsidRPr="00000000">
              <w:rPr>
                <w:rFonts w:ascii="Courier New" w:cs="Courier New" w:eastAsia="Courier New" w:hAnsi="Courier New"/>
                <w:b w:val="0"/>
                <w:bCs w:val="0"/>
                <w:i w:val="0"/>
                <w:iCs w:val="0"/>
                <w:smallCaps w:val="0"/>
                <w:strike w:val="0"/>
                <w:color w:val="000000"/>
                <w:sz w:val="18"/>
                <w:szCs w:val="18"/>
                <w:u w:val="none"/>
                <w:shd w:fill="auto" w:val="clear"/>
                <w:vertAlign w:val="baseline"/>
                <w:rtl w:val="0"/>
              </w:rPr>
              <w:t xml:space="preserve">Yritys Oy</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w:t>
            </w:r>
            <w:r w:rsidDel="00000000" w:rsidR="00000000" w:rsidRPr="00000000">
              <w:rPr>
                <w:rFonts w:ascii="Courier New" w:cs="Courier New" w:eastAsia="Courier New" w:hAnsi="Courier New"/>
                <w:b w:val="0"/>
                <w:bCs w:val="0"/>
                <w:i w:val="0"/>
                <w:iCs w:val="0"/>
                <w:smallCaps w:val="0"/>
                <w:strike w:val="0"/>
                <w:color w:val="008080"/>
                <w:sz w:val="18"/>
                <w:szCs w:val="18"/>
                <w:u w:val="none"/>
                <w:shd w:fill="auto" w:val="clear"/>
                <w:vertAlign w:val="baseline"/>
                <w:rtl w:val="0"/>
              </w:rPr>
              <w:t xml:space="preserve"> </w:t>
            </w:r>
            <w:r w:rsidDel="00000000" w:rsidR="00000000" w:rsidRPr="00000000">
              <w:rPr>
                <w:rFonts w:ascii="Courier New" w:cs="Courier New" w:eastAsia="Courier New" w:hAnsi="Courier New"/>
                <w:b w:val="0"/>
                <w:bCs w:val="0"/>
                <w:i w:val="0"/>
                <w:iCs w:val="0"/>
                <w:smallCaps w:val="0"/>
                <w:strike w:val="0"/>
                <w:color w:val="ff0000"/>
                <w:sz w:val="18"/>
                <w:szCs w:val="18"/>
                <w:u w:val="none"/>
                <w:shd w:fill="auto" w:val="clear"/>
                <w:vertAlign w:val="baseline"/>
                <w:rtl w:val="0"/>
              </w:rPr>
              <w:t xml:space="preserve">product</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w:t>
            </w:r>
            <w:r w:rsidDel="00000000" w:rsidR="00000000" w:rsidRPr="00000000">
              <w:rPr>
                <w:rFonts w:ascii="Courier New" w:cs="Courier New" w:eastAsia="Courier New" w:hAnsi="Courier New"/>
                <w:b w:val="0"/>
                <w:bCs w:val="0"/>
                <w:i w:val="0"/>
                <w:iCs w:val="0"/>
                <w:smallCaps w:val="0"/>
                <w:strike w:val="0"/>
                <w:color w:val="000000"/>
                <w:sz w:val="18"/>
                <w:szCs w:val="18"/>
                <w:u w:val="none"/>
                <w:shd w:fill="auto" w:val="clear"/>
                <w:vertAlign w:val="baseline"/>
                <w:rtl w:val="0"/>
              </w:rPr>
              <w:t xml:space="preserve">MD Miranda</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w:t>
            </w:r>
            <w:r w:rsidDel="00000000" w:rsidR="00000000" w:rsidRPr="00000000">
              <w:rPr>
                <w:rFonts w:ascii="Courier New" w:cs="Courier New" w:eastAsia="Courier New" w:hAnsi="Courier New"/>
                <w:b w:val="0"/>
                <w:bCs w:val="0"/>
                <w:i w:val="0"/>
                <w:iCs w:val="0"/>
                <w:smallCaps w:val="0"/>
                <w:strike w:val="0"/>
                <w:color w:val="008080"/>
                <w:sz w:val="18"/>
                <w:szCs w:val="18"/>
                <w:u w:val="none"/>
                <w:shd w:fill="auto" w:val="clear"/>
                <w:vertAlign w:val="baseline"/>
                <w:rtl w:val="0"/>
              </w:rPr>
              <w:t xml:space="preserve"> </w:t>
            </w:r>
            <w:r w:rsidDel="00000000" w:rsidR="00000000" w:rsidRPr="00000000">
              <w:rPr>
                <w:rFonts w:ascii="Courier New" w:cs="Courier New" w:eastAsia="Courier New" w:hAnsi="Courier New"/>
                <w:b w:val="0"/>
                <w:bCs w:val="0"/>
                <w:i w:val="0"/>
                <w:iCs w:val="0"/>
                <w:smallCaps w:val="0"/>
                <w:strike w:val="0"/>
                <w:color w:val="ff0000"/>
                <w:sz w:val="18"/>
                <w:szCs w:val="18"/>
                <w:u w:val="none"/>
                <w:shd w:fill="auto" w:val="clear"/>
                <w:vertAlign w:val="baseline"/>
                <w:rtl w:val="0"/>
              </w:rPr>
              <w:t xml:space="preserve">version</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="3.4"</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Yritys Oy MD Miranda v. 3.4 2006-06-13</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hl7fi:softwareSupport</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ff"/>
                <w:sz w:val="20"/>
                <w:szCs w:val="20"/>
                <w:u w:val="none"/>
                <w:shd w:fill="auto" w:val="clear"/>
                <w:vertAlign w:val="baseline"/>
                <w:rtl w:val="0"/>
              </w:rPr>
              <w:t xml:space="preserve">.</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Tietoa käytetään virhetilanteiden selvittelyn apuna.</w:t>
            </w:r>
          </w:p>
        </w:tc>
      </w:tr>
      <w:tr>
        <w:trPr>
          <w:cantSplit w:val="0"/>
          <w:tblHeader w:val="0"/>
        </w:trPr>
        <w:tc>
          <w:tcPr>
            <w:vAlign w:val="top"/>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hl7fi:hasPart</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käytössä)</w:t>
            </w:r>
          </w:p>
        </w:tc>
        <w:tc>
          <w:tcPr>
            <w:vAlign w:val="top"/>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Siirretty componentOf-elementtiin, Katso tarkempi määrittely luvusta 3.11.</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(Palvelutapahtuman asiakirjatunnus)</w:t>
            </w:r>
          </w:p>
        </w:tc>
      </w:tr>
      <w:tr>
        <w:trPr>
          <w:cantSplit w:val="0"/>
          <w:tblHeader w:val="0"/>
        </w:trPr>
        <w:tc>
          <w:tcPr>
            <w:vAlign w:val="top"/>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hl7fi:signatureCollection</w:t>
            </w:r>
          </w:p>
        </w:tc>
        <w:tc>
          <w:tcPr>
            <w:vAlign w:val="top"/>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sen korjaus</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tai mitätöinti,</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korjaus,</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mitätöinti</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Sähköiset allekirjoitukset</w:t>
            </w:r>
          </w:p>
        </w:tc>
      </w:tr>
      <w:tr>
        <w:trPr>
          <w:cantSplit w:val="0"/>
          <w:tblHeader w:val="0"/>
        </w:trPr>
        <w:tc>
          <w:tcPr>
            <w:vAlign w:val="top"/>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hl7fi:sender</w:t>
            </w:r>
          </w:p>
        </w:tc>
        <w:tc>
          <w:tcPr>
            <w:vAlign w:val="top"/>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Lähettäjän osapuolitunniste. Katso lisää luvusta 3.13.</w:t>
            </w:r>
          </w:p>
        </w:tc>
      </w:tr>
      <w:tr>
        <w:trPr>
          <w:cantSplit w:val="0"/>
          <w:tblHeader w:val="0"/>
        </w:trPr>
        <w:tc>
          <w:tcPr>
            <w:vAlign w:val="top"/>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hl7fi:password</w:t>
            </w:r>
          </w:p>
        </w:tc>
        <w:tc>
          <w:tcPr>
            <w:vAlign w:val="top"/>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salasana, jos henkilö, jolle lääkemääräys on annettu, on päättänyt salata sen. Katso lisää luvusta 3.14.</w:t>
            </w:r>
          </w:p>
        </w:tc>
      </w:tr>
    </w:tbl>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azrrgeu0975" w:id="5"/>
      <w:bookmarkEnd w:id="5"/>
      <w:r w:rsidDel="00000000" w:rsidR="00000000" w:rsidRPr="00000000">
        <w:br w:type="page"/>
      </w:r>
      <w:r w:rsidDel="00000000" w:rsidR="00000000" w:rsidRPr="00000000">
        <w:rPr>
          <w:rtl w:val="0"/>
        </w:rPr>
      </w:r>
    </w:p>
    <w:p w:rsidR="00000000" w:rsidDel="00000000" w:rsidP="00000000" w:rsidRDefault="00000000" w:rsidRPr="00000000" w14:paraId="0000016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Elementtikohtaiset määrittelyt</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luvussa kuvataan elementtikohtaiset määrittelyt siltä osin kuin ne poikkeavat tai täydentävät OpenCDA 2008 Header määrittelyä.</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rnx8fpnktv8w" w:id="6"/>
      <w:bookmarkEnd w:id="6"/>
      <w:r w:rsidDel="00000000" w:rsidR="00000000" w:rsidRPr="00000000">
        <w:rPr>
          <w:rtl w:val="0"/>
        </w:rPr>
      </w:r>
    </w:p>
    <w:p w:rsidR="00000000" w:rsidDel="00000000" w:rsidP="00000000" w:rsidRDefault="00000000" w:rsidRPr="00000000" w14:paraId="0000016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id – asiakirjan tunniste</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yksikäsitteinen tunniste eli OID sijoitetaan id-elementtiin. Kaikilla asiakirjoilla ja asiakirjojen versioilla on oma yksikäsitteinen tunnisteensa. </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tunniste muodostetaan jollakin seuraavista tavoista:</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Silloin kun lääkemääräys tehdään käyttäen julkisen tai yksityisen organisaation sovellusta tai järjestelmää, OID muodostetaan seuraavasti: </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1.2.246.xxx.yyy.93.2007.1234</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9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Jossa</w:t>
        <w:tab/>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xxx</w:t>
        <w:tab/>
        <w:t xml:space="preserve">organisaation juuri (10 tai 537)</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yyy </w:t>
        <w:tab/>
        <w:t xml:space="preserve">organisaation y-tunnus </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93</w:t>
        <w:tab/>
        <w:t xml:space="preserve">lääkemääräysten solmuluokka (sisältää generaattorin tunnisteen, 2 tai 5 numeroa)</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2007</w:t>
        <w:tab/>
        <w:t xml:space="preserve">antovuoden sarja</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1234</w:t>
        <w:tab/>
        <w:t xml:space="preserve">juokseva numero</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y-tunnus on reseptinkirjoitusjärjestelmän tai –sovelluksen käyttäjäorganisaation y-tunnus. Mahdollista aliorganisaatiota ei huomioida.</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organisaatiolla on yksi tietojärjestelmä, jossa kaikki reseptit kirjoitetaan, reseptin solmuluokka on 93.</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Yksityisvastaanottotoiminnassa jos organisaatiotunnusta ei ole tai sitä ei voida käyttää, OID muodostetaan seuraavasti</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1.2.246.537.25.1.123456.93.2007.1234</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9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Jossa</w:t>
        <w:tab/>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123456 </w:t>
        <w:tab/>
        <w:t xml:space="preserve">yksilöintitunnus (sv-numero)</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93</w:t>
        <w:tab/>
        <w:t xml:space="preserve">lääkemääräysten solmuluokka (2 tai 5 numeroa)</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2007</w:t>
        <w:tab/>
        <w:t xml:space="preserve">antovuoden sarja</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1234</w:t>
        <w:tab/>
        <w:t xml:space="preserve">juokseva numero</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Mikäli yksityisvastaanottotoiminnassa juoksevan numeron hallinta on mahdotonta (esimerkiksi useita PDA/kännykkäsovelluksia jotka eivät keskustele keskenään), OID muodostetaan seuraavasti:</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1.2.246.537.25.1.123456.93.2007. 412.91203</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9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Jossa</w:t>
        <w:tab/>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123456 </w:t>
        <w:tab/>
        <w:t xml:space="preserve">yksilöintitunnus (sv-numero)/Fimean apteekkinumero</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Apteekkinumero esitetään muodossa nnnnxx, missä nnnn on apteekkinumero ja xx on työasemanumero.</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93</w:t>
        <w:tab/>
        <w:t xml:space="preserve">lääkemääräysten solmuluokka (2 tai 5 numeroa)</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2007</w:t>
        <w:tab/>
        <w:t xml:space="preserve">antovuoden sarja</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1"/>
          <w:color w:val="000000"/>
          <w:sz w:val="24"/>
          <w:szCs w:val="24"/>
          <w:u w:val="none"/>
          <w:shd w:fill="auto" w:val="clear"/>
          <w:vertAlign w:val="baseline"/>
          <w:rtl w:val="0"/>
        </w:rPr>
        <w:t xml:space="preserve">0</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412</w:t>
        <w:tab/>
        <w:t xml:space="preserve">antopäivä (kuukaudesta poistetaan etunolla)</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1"/>
          <w:color w:val="000000"/>
          <w:sz w:val="24"/>
          <w:szCs w:val="24"/>
          <w:u w:val="none"/>
          <w:shd w:fill="auto" w:val="clear"/>
          <w:vertAlign w:val="baseline"/>
          <w:rtl w:val="0"/>
        </w:rPr>
        <w:t xml:space="preserve">0</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91203</w:t>
        <w:tab/>
        <w:t xml:space="preserve">kellonaika sekunnin tarkkuudella (kellonajasta poistetaan etunollat)</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Esimerkkejä kellonajoista ja solmun arvosta:</w:t>
      </w:r>
    </w:p>
    <w:tbl>
      <w:tblPr>
        <w:tblStyle w:val="Table3"/>
        <w:tblW w:w="59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8"/>
        <w:gridCol w:w="4252"/>
        <w:tblGridChange w:id="0">
          <w:tblGrid>
            <w:gridCol w:w="1668"/>
            <w:gridCol w:w="4252"/>
          </w:tblGrid>
        </w:tblGridChange>
      </w:tblGrid>
      <w:tr>
        <w:trPr>
          <w:cantSplit w:val="0"/>
          <w:tblHeader w:val="0"/>
        </w:trPr>
        <w:tc>
          <w:tcP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03.00.45</w:t>
            </w:r>
          </w:p>
        </w:tc>
        <w:tc>
          <w:tcP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30045</w:t>
            </w:r>
            <w:r w:rsidDel="00000000" w:rsidR="00000000" w:rsidRPr="00000000">
              <w:rPr>
                <w:rtl w:val="0"/>
              </w:rPr>
            </w:r>
          </w:p>
        </w:tc>
      </w:tr>
      <w:tr>
        <w:trPr>
          <w:cantSplit w:val="0"/>
          <w:tblHeader w:val="0"/>
        </w:trPr>
        <w:tc>
          <w:tcP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00.03.45</w:t>
            </w:r>
            <w:r w:rsidDel="00000000" w:rsidR="00000000" w:rsidRPr="00000000">
              <w:rPr>
                <w:rtl w:val="0"/>
              </w:rPr>
            </w:r>
          </w:p>
        </w:tc>
        <w:tc>
          <w:tcP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345</w:t>
            </w:r>
            <w:r w:rsidDel="00000000" w:rsidR="00000000" w:rsidRPr="00000000">
              <w:rPr>
                <w:rtl w:val="0"/>
              </w:rPr>
            </w:r>
          </w:p>
        </w:tc>
      </w:tr>
      <w:tr>
        <w:trPr>
          <w:cantSplit w:val="0"/>
          <w:trHeight w:val="185" w:hRule="atLeast"/>
          <w:tblHeader w:val="0"/>
        </w:trPr>
        <w:tc>
          <w:tcP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03.45.00</w:t>
            </w:r>
            <w:r w:rsidDel="00000000" w:rsidR="00000000" w:rsidRPr="00000000">
              <w:rPr>
                <w:rtl w:val="0"/>
              </w:rPr>
            </w:r>
          </w:p>
        </w:tc>
        <w:tc>
          <w:tcP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34500</w:t>
            </w:r>
            <w:r w:rsidDel="00000000" w:rsidR="00000000" w:rsidRPr="00000000">
              <w:rPr>
                <w:rtl w:val="0"/>
              </w:rPr>
            </w:r>
          </w:p>
        </w:tc>
      </w:tr>
      <w:tr>
        <w:trPr>
          <w:cantSplit w:val="0"/>
          <w:tblHeader w:val="0"/>
        </w:trPr>
        <w:tc>
          <w:tcP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03.04.05</w:t>
            </w:r>
          </w:p>
        </w:tc>
        <w:tc>
          <w:tcP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30405</w:t>
            </w:r>
          </w:p>
        </w:tc>
      </w:tr>
      <w:tr>
        <w:trPr>
          <w:cantSplit w:val="0"/>
          <w:tblHeader w:val="0"/>
        </w:trPr>
        <w:tc>
          <w:tcP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00.00.05</w:t>
            </w:r>
          </w:p>
        </w:tc>
        <w:tc>
          <w:tcP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5</w:t>
            </w:r>
          </w:p>
        </w:tc>
      </w:tr>
      <w:tr>
        <w:trPr>
          <w:cantSplit w:val="0"/>
          <w:tblHeader w:val="0"/>
        </w:trPr>
        <w:tc>
          <w:tcP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00.00.00</w:t>
            </w:r>
          </w:p>
        </w:tc>
        <w:tc>
          <w:tcP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(solmun arvo ei voi olla nolla)</w:t>
            </w:r>
            <w:r w:rsidDel="00000000" w:rsidR="00000000" w:rsidRPr="00000000">
              <w:rPr>
                <w:rtl w:val="0"/>
              </w:rPr>
            </w:r>
          </w:p>
        </w:tc>
      </w:tr>
    </w:tbl>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Web-reseptisovelluksissa lääkemääräyksen OID voidaan muodostaa aina yksilöintitunnuksen (sv-numeron) perusteella.</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 OID sijoitetaan root-attribuuttiin, ellei HL7n tuleva tietotyyppimääritys muuta edellytä. Mikään OID:n solmuluokista ei saa alkaa nollalla eli esim. y-tunnuksessa ja yksilöintitunnuksessa olevat etunollat poistetaan OID:n muodostuksessa.</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Tällä menetelmällä jokainen erillinen tietojärjestelmä tuottaa varmuudella yksilöllisiä reseptin tunnisteita.</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tunnuksen yleisestä muodostamisesta ja esimerkiksi solmuluokista löytyy lisää tietoa THL:n oppaasta ”ISO OID -yksilöintitunnuksen käytön kansalliset periaatteet sosiaali- ja terveysalalla” (Löytyy mm. </w:t>
      </w:r>
      <w:hyperlink r:id="rId7">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https://www.thl.fi/fi/web/tiedonhallinta-sosiaali-ja-terveysalalla/tiedon-ja-vaatimusten-yhdenmukaistaminen/koodistopalvelu/tekniset-ohjeet/oid-yksilointitunnukset</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Reseptikeskus muodostaa viivakoodin sähköisten lääkemääräysten OID-tunnuksista potilasohjeeseen sekä yhteenvetoon. Jos lääkemääräyksen tunnistetta ei ole luotu kyseisten sääntöjen mukaan, reseptikeskus ei tuota tulosteisiin viivakoodia. Lääkemääräyksen tunnus esitetään viivakoodina seuraavasti:</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ABBBB BBBBC CCCCDD EEEEE … EEEF</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9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Jossa</w:t>
        <w:tab/>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w:t>
        <w:tab/>
        <w:t xml:space="preserve">1 = y-tunnus</w:t>
        <w:br w:type="textWrapping"/>
        <w:t xml:space="preserve">2 = yksilöintitunnus (sv-numero) + juokseva numero</w:t>
        <w:br w:type="textWrapping"/>
        <w:t xml:space="preserve">3 = yksilöintitunnus (sv-numero) + päiväys ja kellonaika</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BBBBB</w:t>
        <w:tab/>
        <w:t xml:space="preserve">y-tunnus tai yksilöintitunnus (sv-numero) (8 numeroa, tarvittaessa etunollia)</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CC</w:t>
        <w:tab/>
        <w:t xml:space="preserve">solmuluokka (5 numeroa, tarvittaessa etunollia)</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DD </w:t>
        <w:tab/>
        <w:t xml:space="preserve">Antovuoden sarja kahdella merkillä (2007 = 07)</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EEEE...</w:t>
        <w:tab/>
        <w:t xml:space="preserve">Juokseva numero (37 merkkiä) tai antopäivä ja kellonaika (10 merkkiä) muodossa KKPPTTMMSS</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Tämä kenttä täytetään etunollilla jotta merkkijono on kokonaisuudessaan aina 54 merkkiä pitkä (A, B, C, D, E ja F pituudet yhteensä)</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w:t>
        <w:tab/>
        <w:t xml:space="preserve">Tarkistemerkki kuten viitepankkisiirrossa (aina viimeinen merkki)</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Viivakoodi muodostetaan Finanssialan keskusliiton kuvaamaa viivakoodistandardia mukaillen siten, että yllä mainittu numerosarja sijoitetaan sellaisenaan alku- ja loppumerkkien väliin.</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Muodostetulle viivakoodille pitää päteä seuraavat säännöt:</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Yleiset ehdot:</w:t>
      </w:r>
      <w:r w:rsidDel="00000000" w:rsidR="00000000" w:rsidRPr="00000000">
        <w:rPr>
          <w:rtl w:val="0"/>
        </w:rPr>
      </w:r>
    </w:p>
    <w:p w:rsidR="00000000" w:rsidDel="00000000" w:rsidP="00000000" w:rsidRDefault="00000000" w:rsidRPr="00000000" w14:paraId="000001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Solmujen lukumäärän oltava 8, 10 tai 11</w:t>
      </w:r>
    </w:p>
    <w:p w:rsidR="00000000" w:rsidDel="00000000" w:rsidP="00000000" w:rsidRDefault="00000000" w:rsidRPr="00000000" w14:paraId="000001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solmun oltava "1"</w:t>
      </w:r>
    </w:p>
    <w:p w:rsidR="00000000" w:rsidDel="00000000" w:rsidP="00000000" w:rsidRDefault="00000000" w:rsidRPr="00000000" w14:paraId="000001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solmun oltava "2"</w:t>
      </w:r>
    </w:p>
    <w:p w:rsidR="00000000" w:rsidDel="00000000" w:rsidP="00000000" w:rsidRDefault="00000000" w:rsidRPr="00000000" w14:paraId="000001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solmun oltava "246"</w:t>
      </w:r>
    </w:p>
    <w:p w:rsidR="00000000" w:rsidDel="00000000" w:rsidP="00000000" w:rsidRDefault="00000000" w:rsidRPr="00000000" w14:paraId="000001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solmun oltava joko "10" tai "537"</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4. solmu on "10”:</w:t>
      </w: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Solmujen lukumäärän oltava 8  </w:t>
      </w:r>
    </w:p>
    <w:p w:rsidR="00000000" w:rsidDel="00000000" w:rsidP="00000000" w:rsidRDefault="00000000" w:rsidRPr="00000000" w14:paraId="000001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solmun oltava 2-8 numeroa (käytetään viivakoodissa y-tunnuksena)</w:t>
      </w:r>
    </w:p>
    <w:p w:rsidR="00000000" w:rsidDel="00000000" w:rsidP="00000000" w:rsidRDefault="00000000" w:rsidRPr="00000000" w14:paraId="000001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 solmun oltava ”93” tai "93xxx" jossa xxx on generaattorin tunniste 001, 002 jne (käytetään viivakoodissa solmuluokkana) </w:t>
      </w:r>
    </w:p>
    <w:p w:rsidR="00000000" w:rsidDel="00000000" w:rsidP="00000000" w:rsidRDefault="00000000" w:rsidRPr="00000000" w14:paraId="000001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 solmun oltava 4 numeroa (kahta viimeistä numeroa käytetään viivakoodissa antovuoden sarjana)</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 solmun oltava 1-37 numeroa (käytetään viivakoodissa juoksevana numerona)</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4. solmu on "537":</w:t>
      </w:r>
      <w:r w:rsidDel="00000000" w:rsidR="00000000" w:rsidRPr="00000000">
        <w:rPr>
          <w:rtl w:val="0"/>
        </w:rPr>
      </w:r>
    </w:p>
    <w:p w:rsidR="00000000" w:rsidDel="00000000" w:rsidP="00000000" w:rsidRDefault="00000000" w:rsidRPr="00000000" w14:paraId="000001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Solmujen lukumäärän oltava 10 tai 11</w:t>
      </w:r>
    </w:p>
    <w:p w:rsidR="00000000" w:rsidDel="00000000" w:rsidP="00000000" w:rsidRDefault="00000000" w:rsidRPr="00000000" w14:paraId="000001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solmun oltava "25"</w:t>
      </w:r>
    </w:p>
    <w:p w:rsidR="00000000" w:rsidDel="00000000" w:rsidP="00000000" w:rsidRDefault="00000000" w:rsidRPr="00000000" w14:paraId="000001C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 solmun oltava "1"</w:t>
        <w:tab/>
      </w:r>
    </w:p>
    <w:p w:rsidR="00000000" w:rsidDel="00000000" w:rsidP="00000000" w:rsidRDefault="00000000" w:rsidRPr="00000000" w14:paraId="000001C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 solmun oltava 1-8 numeroa (käytetään viivakoodissa yksilöintitunnuksena (sv-numerona))</w:t>
      </w:r>
    </w:p>
    <w:p w:rsidR="00000000" w:rsidDel="00000000" w:rsidP="00000000" w:rsidRDefault="00000000" w:rsidRPr="00000000" w14:paraId="000001C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 solmun oltava ”93” (käytetään viivakoodissa solmuluokkana) </w:t>
      </w:r>
    </w:p>
    <w:p w:rsidR="00000000" w:rsidDel="00000000" w:rsidP="00000000" w:rsidRDefault="00000000" w:rsidRPr="00000000" w14:paraId="000001C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 solmun oltava 4 numeroa (kahta viimeistä numeroa käytetään viivakoodissa antovuoden sarjana)</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Jos 4. solmu on "537" ja solmujen lukumäärä on 10:</w:t>
      </w: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 solmun oltava 1-37 numeroa (käytetään viivakoodissa juoksevana numerona)</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4. solmu on "537" ja solmujen lukumäärä on 11:</w:t>
      </w: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 solmun oltava 3-4 numeroa (käytetään viivakoodissa antopäivänä) </w:t>
      </w:r>
    </w:p>
    <w:p w:rsidR="00000000" w:rsidDel="00000000" w:rsidP="00000000" w:rsidRDefault="00000000" w:rsidRPr="00000000" w14:paraId="000001C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solmun oltava 1-6 numeroa (käytetään viivakoodissa kellonaikana)</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2j1h0d6zvlag" w:id="7"/>
      <w:bookmarkEnd w:id="7"/>
      <w:r w:rsidDel="00000000" w:rsidR="00000000" w:rsidRPr="00000000">
        <w:rPr>
          <w:rtl w:val="0"/>
        </w:rPr>
      </w:r>
    </w:p>
    <w:p w:rsidR="00000000" w:rsidDel="00000000" w:rsidP="00000000" w:rsidRDefault="00000000" w:rsidRPr="00000000" w14:paraId="000001C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code – Dokumentin tyyppi</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elementti määrittelee, mikä dokumentti on kyseessä. Käytettävä koodisto on 1.2.246.537.5.40105 Reseptisanoman tyyppi. Koodiston arvojoukko on kuvattu Lääkemääräyksen sanomat CDA R2-rakenteena dokumentissa luvussa 2.1.</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cuzelojdffn0" w:id="8"/>
      <w:bookmarkEnd w:id="8"/>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Ajantasaiset koodistot löytyvät kansalliselta koodistopalvelimelta.</w:t>
      </w:r>
    </w:p>
    <w:p w:rsidR="00000000" w:rsidDel="00000000" w:rsidP="00000000" w:rsidRDefault="00000000" w:rsidRPr="00000000" w14:paraId="000001D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8" w:right="0" w:hanging="578"/>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effectiveTime – Asiakirjan luontiaika (pakollinen)</w:t>
      </w:r>
    </w:p>
    <w:p w:rsidR="00000000" w:rsidDel="00000000" w:rsidP="00000000" w:rsidRDefault="00000000" w:rsidRPr="00000000" w14:paraId="000001D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luontiaikaa kuvaa effectiveTime-elementti. Luontiajankohta tarkoittaa nimenomaan asiakirjan luontiajankohtaa, eikä välttämättä ole sama kuin lääkemääräyksen määräyspäivä tai toimituksen toimituspäivä. Aika ilmoitetaan sekunnin tarkkuudella.</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ehw6j9638abj" w:id="9"/>
      <w:bookmarkEnd w:id="9"/>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Aikavyöhyketieto otetaan vaiheittain käyttöön myöhemmin, ks. määrittelydokumentti HL7-Finland – Tietotyypit HL7 Kanta.fi-sivustolla.</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igick15ftpmy" w:id="10"/>
      <w:bookmarkEnd w:id="10"/>
      <w:r w:rsidDel="00000000" w:rsidR="00000000" w:rsidRPr="00000000">
        <w:rPr>
          <w:rtl w:val="0"/>
        </w:rPr>
      </w:r>
    </w:p>
    <w:p w:rsidR="00000000" w:rsidDel="00000000" w:rsidP="00000000" w:rsidRDefault="00000000" w:rsidRPr="00000000" w14:paraId="000001D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setId – Alkuperäisen asiakirjan yksilöintitunnus (pakollinen)</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elementti setId kuvaa alkuperäisen dokumentin yksilöintitunnuksen. </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Kun dokumentin versionumero on 1, on setId aina sama kuin asiakirjan yksilöintitunnus (id). Tunnus pysyy samana kaikissa alkuperäisen dokumentin versioissa, jolloin dokumentin tunnus (id) ja versionumero (versionNumber) muuttuu ja setId viittaa aina alkuperäisen dokumenttiin. </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csu5ym7iq7ij" w:id="11"/>
      <w:bookmarkEnd w:id="11"/>
      <w:r w:rsidDel="00000000" w:rsidR="00000000" w:rsidRPr="00000000">
        <w:rPr>
          <w:rtl w:val="0"/>
        </w:rPr>
      </w:r>
    </w:p>
    <w:p w:rsidR="00000000" w:rsidDel="00000000" w:rsidP="00000000" w:rsidRDefault="00000000" w:rsidRPr="00000000" w14:paraId="000001D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versionNumber – versionumero</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versionumero tuodaan elementissä versionNumber. Versionumero alkaa numerosta 1 ja kasvaa aina yhdellä jokaisen korjauksen yhteydessä setId:n säilyessä samana. Myös mitätöitäessä muodostuu uusi versio. Asiakirjan elinkaari saadaan poimimalla reseptikeskuksesta asiakirja setId:llä, jolloin saadaan kaikki asiakirjan versiot ehyenä sarjana.</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versio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syntyy lääkemääräyksen ja toimituksen korjauksessa ja mitätöinnissä sekä purettaessa lukitus, varaus ja annosjakeluvaraus sekä uusimispyynnön vastauksessa. Muutoin syntyy aina uusi dokumentti, jolla on uusi id, setId ja versionumero on 1.</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qfh2sydu8hn" w:id="12"/>
      <w:bookmarkEnd w:id="12"/>
      <w:r w:rsidDel="00000000" w:rsidR="00000000" w:rsidRPr="00000000">
        <w:rPr>
          <w:rtl w:val="0"/>
        </w:rPr>
      </w:r>
    </w:p>
    <w:p w:rsidR="00000000" w:rsidDel="00000000" w:rsidP="00000000" w:rsidRDefault="00000000" w:rsidRPr="00000000" w14:paraId="000001E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recordTarget – Asiakirjan kohde</w:t>
      </w:r>
    </w:p>
    <w:p w:rsidR="00000000" w:rsidDel="00000000" w:rsidP="00000000" w:rsidRDefault="00000000" w:rsidRPr="00000000" w14:paraId="000001E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4"/>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2"/>
        <w:gridCol w:w="1576"/>
        <w:gridCol w:w="4190"/>
        <w:tblGridChange w:id="0">
          <w:tblGrid>
            <w:gridCol w:w="2802"/>
            <w:gridCol w:w="1576"/>
            <w:gridCol w:w="4190"/>
          </w:tblGrid>
        </w:tblGridChange>
      </w:tblGrid>
      <w:tr>
        <w:trPr>
          <w:cantSplit w:val="0"/>
          <w:tblHeader w:val="1"/>
        </w:trPr>
        <w:tc>
          <w:tcPr>
            <w:shd w:fill="e6e6e6" w:val="clear"/>
            <w:vAlign w:val="top"/>
          </w:tcPr>
          <w:p w:rsidR="00000000" w:rsidDel="00000000" w:rsidP="00000000" w:rsidRDefault="00000000" w:rsidRPr="00000000" w14:paraId="000001E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w:t>
            </w:r>
            <w:r w:rsidDel="00000000" w:rsidR="00000000" w:rsidRPr="00000000">
              <w:rPr>
                <w:rtl w:val="0"/>
              </w:rPr>
            </w:r>
          </w:p>
        </w:tc>
        <w:tc>
          <w:tcPr>
            <w:shd w:fill="e6e6e6" w:val="clear"/>
            <w:vAlign w:val="top"/>
          </w:tcPr>
          <w:p w:rsidR="00000000" w:rsidDel="00000000" w:rsidP="00000000" w:rsidRDefault="00000000" w:rsidRPr="00000000" w14:paraId="000001E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shd w:fill="e6e6e6" w:val="clear"/>
            <w:vAlign w:val="top"/>
          </w:tcPr>
          <w:p w:rsidR="00000000" w:rsidDel="00000000" w:rsidP="00000000" w:rsidRDefault="00000000" w:rsidRPr="00000000" w14:paraId="000001E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Tietosisältö</w:t>
            </w:r>
            <w:r w:rsidDel="00000000" w:rsidR="00000000" w:rsidRPr="00000000">
              <w:rPr>
                <w:rtl w:val="0"/>
              </w:rPr>
            </w:r>
          </w:p>
        </w:tc>
      </w:tr>
      <w:tr>
        <w:trPr>
          <w:cantSplit w:val="0"/>
          <w:tblHeader w:val="0"/>
        </w:trPr>
        <w:tc>
          <w:tcPr>
            <w:tcBorders>
              <w:bottom w:color="000000" w:space="0" w:sz="4" w:val="single"/>
            </w:tcBorders>
            <w:vAlign w:val="top"/>
          </w:tcPr>
          <w:p w:rsidR="00000000" w:rsidDel="00000000" w:rsidP="00000000" w:rsidRDefault="00000000" w:rsidRPr="00000000" w14:paraId="000001E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id</w:t>
            </w:r>
          </w:p>
        </w:tc>
        <w:tc>
          <w:tcPr>
            <w:tcBorders>
              <w:bottom w:color="000000" w:space="0" w:sz="4" w:val="single"/>
            </w:tcBorders>
            <w:vAlign w:val="top"/>
          </w:tcPr>
          <w:p w:rsidR="00000000" w:rsidDel="00000000" w:rsidP="00000000" w:rsidRDefault="00000000" w:rsidRPr="00000000" w14:paraId="000001E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potilaalla on virallinen henkilötunnus</w:t>
            </w:r>
          </w:p>
        </w:tc>
        <w:tc>
          <w:tcPr>
            <w:tcBorders>
              <w:bottom w:color="000000" w:space="0" w:sz="4" w:val="single"/>
            </w:tcBorders>
            <w:vAlign w:val="top"/>
          </w:tcPr>
          <w:p w:rsidR="00000000" w:rsidDel="00000000" w:rsidP="00000000" w:rsidRDefault="00000000" w:rsidRPr="00000000" w14:paraId="000001E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henkilötunnus </w:t>
            </w:r>
          </w:p>
          <w:p w:rsidR="00000000" w:rsidDel="00000000" w:rsidP="00000000" w:rsidRDefault="00000000" w:rsidRPr="00000000" w14:paraId="000001E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Väliaikaisia tai järjestelmän itse luomia henkilötunnuksia ei saa käyttää.</w:t>
            </w:r>
          </w:p>
        </w:tc>
      </w:tr>
      <w:tr>
        <w:trPr>
          <w:cantSplit w:val="0"/>
          <w:tblHeader w:val="0"/>
        </w:trPr>
        <w:tc>
          <w:tcPr>
            <w:shd w:fill="bfbfbf" w:val="clear"/>
            <w:vAlign w:val="top"/>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name</w:t>
            </w:r>
          </w:p>
        </w:tc>
        <w:tc>
          <w:tcPr>
            <w:shd w:fill="bfbfbf" w:val="clear"/>
            <w:vAlign w:val="top"/>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w:t>
            </w:r>
          </w:p>
        </w:tc>
      </w:tr>
      <w:tr>
        <w:trPr>
          <w:cantSplit w:val="0"/>
          <w:tblHeader w:val="0"/>
        </w:trPr>
        <w:tc>
          <w:tcPr>
            <w:vAlign w:val="top"/>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given</w:t>
            </w:r>
          </w:p>
        </w:tc>
        <w:tc>
          <w:tcPr>
            <w:vAlign w:val="top"/>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etunimi</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Etunimet luetellaan omissa given elementeissään. Kutsumanimi erotetaan qualifier="CL"&gt; attribuutilla.</w:t>
            </w:r>
          </w:p>
        </w:tc>
      </w:tr>
      <w:tr>
        <w:trPr>
          <w:cantSplit w:val="0"/>
          <w:tblHeader w:val="0"/>
        </w:trPr>
        <w:tc>
          <w:tcPr>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prefix</w:t>
            </w:r>
          </w:p>
        </w:tc>
        <w:tc>
          <w:tcPr>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Aatelisarvoa kuvaava nimen osa ilmaistaan etuliitteellä. Mikäli järjestelmässä ei ole eroteltuna aatelisarvoa, se voidaan esittää myös family elementissä sukunimen kanssa. Samoin Suomessa on sallittua esittää myös muut nimen etuliitteet NB qualifierilla, mikäli järjestelmässä ei ole eroteltuna.</w:t>
            </w:r>
          </w:p>
        </w:tc>
      </w:tr>
      <w:tr>
        <w:trPr>
          <w:cantSplit w:val="0"/>
          <w:tblHeader w:val="0"/>
        </w:trPr>
        <w:tc>
          <w:tcPr>
            <w:vAlign w:val="top"/>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family</w:t>
            </w:r>
          </w:p>
        </w:tc>
        <w:tc>
          <w:tcPr>
            <w:vAlign w:val="top"/>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sukunimi</w:t>
            </w:r>
          </w:p>
        </w:tc>
      </w:tr>
      <w:tr>
        <w:trPr>
          <w:cantSplit w:val="0"/>
          <w:tblHeader w:val="0"/>
        </w:trPr>
        <w:tc>
          <w:tcPr>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administrativeGenderCode</w:t>
            </w:r>
          </w:p>
        </w:tc>
        <w:tc>
          <w:tcPr>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sukupuoli</w:t>
            </w:r>
          </w:p>
        </w:tc>
      </w:tr>
      <w:tr>
        <w:trPr>
          <w:cantSplit w:val="0"/>
          <w:tblHeader w:val="0"/>
        </w:trPr>
        <w:tc>
          <w:tcPr>
            <w:vAlign w:val="top"/>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birthTime</w:t>
            </w:r>
          </w:p>
        </w:tc>
        <w:tc>
          <w:tcPr>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syntymäaika</w:t>
            </w:r>
          </w:p>
        </w:tc>
      </w:tr>
    </w:tbl>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RecordTarget-elementissä kuvataan potilas, jonka asiakirjasta on kyse. Potilaan nimi ja syntymäaika on aina annettava.</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Henkilön matkapuhelinnumero voidaan tarvittaessa esittää uusimispyyntöasiakirjassa telecom-elementillä.</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recordTarget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patientRole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Potilaan henkilötunnus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extension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030875-999Y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1.2.246.21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patient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Potilaan nimi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Jaakko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Teppo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CL</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Teppo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prefix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NB</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prefix</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Potilas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Potilaan sukupuoli, koodiston arvot:1=mies, 2=nainen, 0=tuntematon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administrativeGenderCode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Times New Roman" w:cs="Times New Roman" w:eastAsia="Times New Roman" w:hAnsi="Times New Roman"/>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Times New Roman" w:cs="Times New Roman" w:eastAsia="Times New Roman" w:hAnsi="Times New Roman"/>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1.2.246.537.5.1.1997</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Times New Roman" w:cs="Times New Roman" w:eastAsia="Times New Roman" w:hAnsi="Times New Roman"/>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AR/YDIN - Sukupuoli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mies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Potilaan syntymäaika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birthTime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19750803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patient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patientRole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recordTarget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lac2yqocx6ej" w:id="13"/>
      <w:bookmarkEnd w:id="13"/>
      <w:r w:rsidDel="00000000" w:rsidR="00000000" w:rsidRPr="00000000">
        <w:rPr>
          <w:rtl w:val="0"/>
        </w:rPr>
      </w:r>
    </w:p>
    <w:p w:rsidR="00000000" w:rsidDel="00000000" w:rsidP="00000000" w:rsidRDefault="00000000" w:rsidRPr="00000000" w14:paraId="0000021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author</w:t>
      </w:r>
    </w:p>
    <w:p w:rsidR="00000000" w:rsidDel="00000000" w:rsidP="00000000" w:rsidRDefault="00000000" w:rsidRPr="00000000" w14:paraId="0000022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Henkilön tiedot</w:t>
      </w:r>
    </w:p>
    <w:p w:rsidR="00000000" w:rsidDel="00000000" w:rsidP="00000000" w:rsidRDefault="00000000" w:rsidRPr="00000000" w14:paraId="0000022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5"/>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8"/>
        <w:gridCol w:w="1390"/>
        <w:gridCol w:w="4490"/>
        <w:tblGridChange w:id="0">
          <w:tblGrid>
            <w:gridCol w:w="2688"/>
            <w:gridCol w:w="1390"/>
            <w:gridCol w:w="4490"/>
          </w:tblGrid>
        </w:tblGridChange>
      </w:tblGrid>
      <w:tr>
        <w:trPr>
          <w:cantSplit w:val="1"/>
          <w:tblHeader w:val="0"/>
        </w:trPr>
        <w:tc>
          <w:tcPr>
            <w:shd w:fill="e6e6e6" w:val="clear"/>
            <w:vAlign w:val="top"/>
          </w:tcPr>
          <w:p w:rsidR="00000000" w:rsidDel="00000000" w:rsidP="00000000" w:rsidRDefault="00000000" w:rsidRPr="00000000" w14:paraId="0000022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w:t>
            </w:r>
            <w:r w:rsidDel="00000000" w:rsidR="00000000" w:rsidRPr="00000000">
              <w:rPr>
                <w:rtl w:val="0"/>
              </w:rPr>
            </w:r>
          </w:p>
        </w:tc>
        <w:tc>
          <w:tcPr>
            <w:shd w:fill="e6e6e6" w:val="clear"/>
            <w:vAlign w:val="top"/>
          </w:tcPr>
          <w:p w:rsidR="00000000" w:rsidDel="00000000" w:rsidP="00000000" w:rsidRDefault="00000000" w:rsidRPr="00000000" w14:paraId="000002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shd w:fill="e6e6e6" w:val="clear"/>
            <w:vAlign w:val="top"/>
          </w:tcPr>
          <w:p w:rsidR="00000000" w:rsidDel="00000000" w:rsidP="00000000" w:rsidRDefault="00000000" w:rsidRPr="00000000" w14:paraId="0000022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Pakollisuusehto ja lisätiedot</w:t>
            </w:r>
            <w:r w:rsidDel="00000000" w:rsidR="00000000" w:rsidRPr="00000000">
              <w:rPr>
                <w:rtl w:val="0"/>
              </w:rPr>
            </w:r>
          </w:p>
        </w:tc>
      </w:tr>
      <w:tr>
        <w:trPr>
          <w:cantSplit w:val="1"/>
          <w:tblHeader w:val="0"/>
        </w:trPr>
        <w:tc>
          <w:tcPr>
            <w:vAlign w:val="top"/>
          </w:tcPr>
          <w:p w:rsidR="00000000" w:rsidDel="00000000" w:rsidP="00000000" w:rsidRDefault="00000000" w:rsidRPr="00000000" w14:paraId="0000022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functionCode</w:t>
            </w:r>
          </w:p>
        </w:tc>
        <w:tc>
          <w:tcPr>
            <w:vAlign w:val="top"/>
          </w:tcPr>
          <w:p w:rsidR="00000000" w:rsidDel="00000000" w:rsidP="00000000" w:rsidRDefault="00000000" w:rsidRPr="00000000" w14:paraId="0000022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2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Ammattihenkilön rooli </w:t>
            </w:r>
          </w:p>
          <w:p w:rsidR="00000000" w:rsidDel="00000000" w:rsidP="00000000" w:rsidRDefault="00000000" w:rsidRPr="00000000" w14:paraId="000002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lääkemääräyksessä ja toimituksessa sekä näiden korjauksissa ja mitätöinneissä</w:t>
            </w:r>
          </w:p>
          <w:p w:rsidR="00000000" w:rsidDel="00000000" w:rsidP="00000000" w:rsidRDefault="00000000" w:rsidRPr="00000000" w14:paraId="0000022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Ammattihenkilön rooli ilmoitetaan koodiston 1.2.246.537.5.40006.2003 eArkisto - tekninen CDA R2 henkilötarkennin 2009 mukaisena arvona. </w:t>
            </w:r>
          </w:p>
          <w:p w:rsidR="00000000" w:rsidDel="00000000" w:rsidP="00000000" w:rsidRDefault="00000000" w:rsidRPr="00000000" w14:paraId="0000022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Alkuperäinen lääkkeen määrääjä: code="LAL" </w:t>
            </w:r>
          </w:p>
          <w:p w:rsidR="00000000" w:rsidDel="00000000" w:rsidP="00000000" w:rsidRDefault="00000000" w:rsidRPr="00000000" w14:paraId="0000022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tekijä: code=”LTE”</w:t>
            </w:r>
          </w:p>
          <w:p w:rsidR="00000000" w:rsidDel="00000000" w:rsidP="00000000" w:rsidRDefault="00000000" w:rsidRPr="00000000" w14:paraId="0000023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 korjaus tai mitätöinti, author-elementti toistuu korjaajan tai mitätöijän tiedoille</w:t>
            </w:r>
          </w:p>
          <w:p w:rsidR="00000000" w:rsidDel="00000000" w:rsidP="00000000" w:rsidRDefault="00000000" w:rsidRPr="00000000" w14:paraId="0000023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korjaajalle code=”KOR”</w:t>
            </w:r>
          </w:p>
          <w:p w:rsidR="00000000" w:rsidDel="00000000" w:rsidP="00000000" w:rsidRDefault="00000000" w:rsidRPr="00000000" w14:paraId="0000023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mitätöijälle code= ”MIT”</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 apteekin tallentama paperi- tai puhelinlääkemääräys, author-elementti toistuu kirjaajan tiedoille.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Kirjaajalle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code=”KIR”.</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3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siis kyse on lääkemääräyksen mitätöinnistä tai korjauksesta, toisessa author-elementissä on ”LAL” ja toisessa ”MIT” tai ”KOR”. </w:t>
            </w:r>
          </w:p>
          <w:p w:rsidR="00000000" w:rsidDel="00000000" w:rsidP="00000000" w:rsidRDefault="00000000" w:rsidRPr="00000000" w14:paraId="0000023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taas kyse on lääketoimituksen mitätöinnistä tai korjauksesta, toisessa author-elementissä on ”LTE” ja toisessa ”MIT” tai ”KOR.”</w:t>
            </w:r>
          </w:p>
          <w:p w:rsidR="00000000" w:rsidDel="00000000" w:rsidP="00000000" w:rsidRDefault="00000000" w:rsidRPr="00000000" w14:paraId="0000023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trPr>
          <w:cantSplit w:val="1"/>
          <w:tblHeader w:val="0"/>
        </w:trPr>
        <w:tc>
          <w:tcPr>
            <w:tcBorders>
              <w:bottom w:color="000000" w:space="0" w:sz="4" w:val="single"/>
            </w:tcBorders>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w:t>
            </w:r>
          </w:p>
        </w:tc>
        <w:tc>
          <w:tcPr>
            <w:tcBorders>
              <w:bottom w:color="000000" w:space="0" w:sz="4" w:val="single"/>
            </w:tcBorders>
            <w:vAlign w:val="top"/>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 elementissä voidaan välittää ammattihenkilön kirjautumisaika, tieto ei ole pakollinen.</w:t>
            </w:r>
          </w:p>
        </w:tc>
      </w:tr>
      <w:tr>
        <w:trPr>
          <w:cantSplit w:val="1"/>
          <w:tblHeader w:val="0"/>
        </w:trPr>
        <w:tc>
          <w:tcPr>
            <w:shd w:fill="bfbfbf" w:val="clear"/>
            <w:vAlign w:val="top"/>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assignedAuthor</w:t>
            </w:r>
          </w:p>
        </w:tc>
        <w:tc>
          <w:tcPr>
            <w:shd w:fill="bfbfbf" w:val="clear"/>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 </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(root 1.2.246.537.25)</w:t>
            </w:r>
          </w:p>
        </w:tc>
        <w:tc>
          <w:tcPr>
            <w:vAlign w:val="top"/>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Yksilöintitunnus (ent. sv-numero)</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niillä käyttäjillä, joilla on yksilöintitunnus</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 </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(root 1.2.246.537.26)</w:t>
            </w:r>
          </w:p>
        </w:tc>
        <w:tc>
          <w:tcPr>
            <w:vAlign w:val="top"/>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Rekisteröintinumero (eli ns. terhikkitunnus)</w:t>
            </w:r>
          </w:p>
        </w:tc>
      </w:tr>
      <w:tr>
        <w:trPr>
          <w:cantSplit w:val="1"/>
          <w:tblHeader w:val="0"/>
        </w:trPr>
        <w:tc>
          <w:tcPr>
            <w:tcBorders>
              <w:bottom w:color="000000" w:space="0" w:sz="4" w:val="single"/>
            </w:tcBorders>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code</w:t>
            </w:r>
          </w:p>
        </w:tc>
        <w:tc>
          <w:tcPr>
            <w:tcBorders>
              <w:bottom w:color="000000" w:space="0" w:sz="4" w:val="single"/>
            </w:tcBorders>
            <w:vAlign w:val="top"/>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tcBorders>
              <w:bottom w:color="000000" w:space="0" w:sz="4" w:val="single"/>
            </w:tcBorders>
            <w:vAlign w:val="top"/>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Erikoisala </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erikoislääkärillä lääkemääräyksessä, lääkemääräyksen korjauksessa ja mitätöinnissä</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Ilmoitetaan koodistolla 1.2.246.537.6.148.2008 Valvira-Koulutusluokitus 2008</w:t>
            </w:r>
          </w:p>
        </w:tc>
      </w:tr>
      <w:tr>
        <w:trPr>
          <w:cantSplit w:val="1"/>
          <w:tblHeader w:val="0"/>
        </w:trPr>
        <w:tc>
          <w:tcPr>
            <w:shd w:fill="bfbfbf" w:val="clear"/>
            <w:vAlign w:val="top"/>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translation</w:t>
            </w:r>
          </w:p>
        </w:tc>
        <w:tc>
          <w:tcPr>
            <w:shd w:fill="bfbfbf" w:val="clear"/>
            <w:vAlign w:val="top"/>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shd w:fill="bfbfbf" w:val="clear"/>
            <w:vAlign w:val="top"/>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qualifier</w:t>
            </w:r>
          </w:p>
        </w:tc>
        <w:tc>
          <w:tcPr>
            <w:tcBorders>
              <w:bottom w:color="000000" w:space="0" w:sz="4" w:val="single"/>
            </w:tcBorders>
            <w:shd w:fill="bfbfbf" w:val="clear"/>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value</w:t>
            </w:r>
          </w:p>
        </w:tc>
        <w:tc>
          <w:tcPr>
            <w:shd w:fill="bfbfbf" w:val="clear"/>
            <w:vAlign w:val="top"/>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originalText </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 code="x")</w:t>
            </w:r>
          </w:p>
        </w:tc>
        <w:tc>
          <w:tcPr>
            <w:tcBorders>
              <w:bottom w:color="000000" w:space="0" w:sz="4" w:val="single"/>
            </w:tcBorders>
            <w:vAlign w:val="top"/>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Virkanimike (code="1.2")</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ole enää pakollinen 1.1.2017 alkaen. </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Oppiarvo (code="1.3")</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ole enää pakollinen 1.1.2017 alkaen.</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Ammattioikeus (code="151")</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Ilmoitetaan koodistolla 1.2.246.537.6.140.2008 Valvira - Ammattioikeudet 2008</w:t>
            </w:r>
          </w:p>
        </w:tc>
      </w:tr>
      <w:tr>
        <w:trPr>
          <w:cantSplit w:val="1"/>
          <w:tblHeader w:val="0"/>
        </w:trPr>
        <w:tc>
          <w:tcPr>
            <w:tcBorders>
              <w:bottom w:color="000000" w:space="0" w:sz="4" w:val="single"/>
            </w:tcBorders>
            <w:shd w:fill="bfbfbf" w:val="clear"/>
            <w:vAlign w:val="top"/>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assignedPerson</w:t>
            </w:r>
          </w:p>
        </w:tc>
        <w:tc>
          <w:tcPr>
            <w:tcBorders>
              <w:bottom w:color="000000" w:space="0" w:sz="4" w:val="single"/>
            </w:tcBorders>
            <w:shd w:fill="bfbfbf" w:val="clear"/>
            <w:vAlign w:val="top"/>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tc>
        <w:tc>
          <w:tcPr>
            <w:shd w:fill="bfbfbf" w:val="clear"/>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Ammattihenkilön nimi</w:t>
            </w:r>
          </w:p>
        </w:tc>
      </w:tr>
      <w:tr>
        <w:trPr>
          <w:cantSplit w:val="1"/>
          <w:tblHeader w:val="0"/>
        </w:trPr>
        <w:tc>
          <w:tcPr>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given</w:t>
            </w:r>
          </w:p>
        </w:tc>
        <w:tc>
          <w:tcPr>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Etunimet tuodaan omissa given-elementeissään</w:t>
            </w:r>
          </w:p>
        </w:tc>
      </w:tr>
      <w:tr>
        <w:trPr>
          <w:cantSplit w:val="1"/>
          <w:tblHeader w:val="0"/>
        </w:trPr>
        <w:tc>
          <w:tcPr>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family</w:t>
            </w:r>
          </w:p>
        </w:tc>
        <w:tc>
          <w:tcPr>
            <w:vAlign w:val="top"/>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Sukunimi</w:t>
            </w:r>
          </w:p>
        </w:tc>
      </w:tr>
      <w:tr>
        <w:trPr>
          <w:cantSplit w:val="1"/>
          <w:tblHeader w:val="0"/>
        </w:trPr>
        <w:tc>
          <w:tcPr>
            <w:vAlign w:val="top"/>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suffix</w:t>
            </w:r>
          </w:p>
        </w:tc>
        <w:tc>
          <w:tcPr>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Loppuliite, joka kuvaa akateemista koulutusta ja virkaa tai tehtävää</w:t>
            </w:r>
          </w:p>
        </w:tc>
      </w:tr>
    </w:tbl>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tiedot</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6"/>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2"/>
        <w:gridCol w:w="1390"/>
        <w:gridCol w:w="4376"/>
        <w:tblGridChange w:id="0">
          <w:tblGrid>
            <w:gridCol w:w="2802"/>
            <w:gridCol w:w="1390"/>
            <w:gridCol w:w="4376"/>
          </w:tblGrid>
        </w:tblGridChange>
      </w:tblGrid>
      <w:tr>
        <w:trPr>
          <w:cantSplit w:val="1"/>
          <w:tblHeader w:val="0"/>
        </w:trPr>
        <w:tc>
          <w:tcPr>
            <w:tcBorders>
              <w:bottom w:color="000000" w:space="0" w:sz="4" w:val="single"/>
            </w:tcBorders>
            <w:shd w:fill="e6e6e6" w:val="clear"/>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Tieto</w:t>
            </w:r>
            <w:r w:rsidDel="00000000" w:rsidR="00000000" w:rsidRPr="00000000">
              <w:rPr>
                <w:rtl w:val="0"/>
              </w:rPr>
            </w:r>
          </w:p>
        </w:tc>
        <w:tc>
          <w:tcPr>
            <w:tcBorders>
              <w:bottom w:color="000000" w:space="0" w:sz="4" w:val="single"/>
            </w:tcBorders>
            <w:shd w:fill="e6e6e6" w:val="clear"/>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tcBorders>
              <w:bottom w:color="000000" w:space="0" w:sz="4" w:val="single"/>
            </w:tcBorders>
            <w:shd w:fill="e6e6e6" w:val="clear"/>
            <w:vAlign w:val="top"/>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Pakollisuusehto ja lisätiedot</w:t>
            </w: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representedOrganization</w:t>
            </w:r>
            <w:r w:rsidDel="00000000" w:rsidR="00000000" w:rsidRPr="00000000">
              <w:rPr>
                <w:rtl w:val="0"/>
              </w:rPr>
            </w:r>
          </w:p>
        </w:tc>
        <w:tc>
          <w:tcPr>
            <w:shd w:fill="bfbfbf" w:val="clear"/>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Terveydenhuollon palveluyksikön tai apteekin tiedot. </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Yksityisen terveydenhuollon liittymismallit on kuvattu tarkemmin omassa määrittelyssään.</w:t>
            </w:r>
          </w:p>
        </w:tc>
      </w:tr>
      <w:tr>
        <w:trPr>
          <w:cantSplit w:val="1"/>
          <w:tblHeader w:val="0"/>
        </w:trPr>
        <w:tc>
          <w:tcPr>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tc>
        <w:tc>
          <w:tcPr>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oid </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sijoitetaan kokonaisuudessaan root-elementtiin.</w:t>
            </w:r>
          </w:p>
        </w:tc>
      </w:tr>
      <w:tr>
        <w:trPr>
          <w:cantSplit w:val="1"/>
          <w:tblHeader w:val="0"/>
        </w:trPr>
        <w:tc>
          <w:tcPr>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tel:)</w:t>
            </w:r>
          </w:p>
        </w:tc>
        <w:tc>
          <w:tcPr>
            <w:tcBorders>
              <w:bottom w:color="000000" w:space="0" w:sz="4" w:val="single"/>
            </w:tcBorders>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Puhelinnumeron erottelu välilyönnillä on kielletty. Use-attribuutin arvo on "DIR" (suora numero) tai ”PUB” (vaihteen numero).</w:t>
            </w:r>
          </w:p>
        </w:tc>
      </w:tr>
      <w:tr>
        <w:trPr>
          <w:cantSplit w:val="1"/>
          <w:tblHeader w:val="0"/>
        </w:trPr>
        <w:tc>
          <w:tcPr>
            <w:tcBorders>
              <w:bottom w:color="000000" w:space="0" w:sz="4" w:val="single"/>
            </w:tcBorders>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mailto:)</w:t>
            </w:r>
          </w:p>
        </w:tc>
        <w:tc>
          <w:tcPr>
            <w:tcBorders>
              <w:bottom w:color="000000" w:space="0" w:sz="4" w:val="single"/>
            </w:tcBorders>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sähköpostiosoite</w:t>
            </w:r>
          </w:p>
        </w:tc>
      </w:tr>
      <w:tr>
        <w:trPr>
          <w:cantSplit w:val="1"/>
          <w:tblHeader w:val="0"/>
        </w:trPr>
        <w:tc>
          <w:tcPr>
            <w:shd w:fill="bfbfbf" w:val="clear"/>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addr</w:t>
            </w:r>
          </w:p>
        </w:tc>
        <w:tc>
          <w:tcPr>
            <w:shd w:fill="bfbfbf" w:val="clear"/>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osoitetiedot</w:t>
            </w:r>
          </w:p>
        </w:tc>
      </w:tr>
      <w:tr>
        <w:trPr>
          <w:cantSplit w:val="1"/>
          <w:tblHeader w:val="0"/>
        </w:trPr>
        <w:tc>
          <w:tcPr>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streetAddressLine</w:t>
            </w:r>
          </w:p>
        </w:tc>
        <w:tc>
          <w:tcPr>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katuosoite</w:t>
            </w:r>
          </w:p>
        </w:tc>
      </w:tr>
      <w:tr>
        <w:trPr>
          <w:cantSplit w:val="1"/>
          <w:tblHeader w:val="0"/>
        </w:trPr>
        <w:tc>
          <w:tcPr>
            <w:vAlign w:val="top"/>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postalCode</w:t>
            </w:r>
          </w:p>
        </w:tc>
        <w:tc>
          <w:tcPr>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postinumero</w:t>
            </w:r>
          </w:p>
        </w:tc>
      </w:tr>
      <w:tr>
        <w:trPr>
          <w:cantSplit w:val="1"/>
          <w:tblHeader w:val="0"/>
        </w:trPr>
        <w:tc>
          <w:tcPr>
            <w:vAlign w:val="top"/>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city</w:t>
            </w:r>
          </w:p>
        </w:tc>
        <w:tc>
          <w:tcPr>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postitoimipaikka</w:t>
            </w:r>
          </w:p>
        </w:tc>
      </w:tr>
      <w:tr>
        <w:trPr>
          <w:cantSplit w:val="1"/>
          <w:tblHeader w:val="0"/>
        </w:trPr>
        <w:tc>
          <w:tcPr>
            <w:shd w:fill="bfbfbf" w:val="clear"/>
            <w:vAlign w:val="top"/>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asOrganizationPartOf</w:t>
            </w:r>
            <w:r w:rsidDel="00000000" w:rsidR="00000000" w:rsidRPr="00000000">
              <w:rPr>
                <w:rtl w:val="0"/>
              </w:rPr>
            </w:r>
          </w:p>
        </w:tc>
        <w:tc>
          <w:tcPr>
            <w:shd w:fill="bfbfbf" w:val="clear"/>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wholeOrganization</w:t>
            </w:r>
            <w:r w:rsidDel="00000000" w:rsidR="00000000" w:rsidRPr="00000000">
              <w:rPr>
                <w:rtl w:val="0"/>
              </w:rPr>
            </w:r>
          </w:p>
        </w:tc>
        <w:tc>
          <w:tcPr>
            <w:shd w:fill="bfbfbf" w:val="clear"/>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Terveydenhuollon palvelunantajan tiedot</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Yksityisen terveydenhuollon liittymismallit on kuvattu tarkemmin omassa määrittelyssään. </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Palvelunantajan tiedot ovat pakollisia terveydenhuollon laatimissa asiakirjoissa.</w:t>
            </w:r>
          </w:p>
        </w:tc>
      </w:tr>
      <w:tr>
        <w:trPr>
          <w:cantSplit w:val="1"/>
          <w:tblHeader w:val="0"/>
        </w:trPr>
        <w:tc>
          <w:tcPr>
            <w:vAlign w:val="top"/>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tc>
        <w:tc>
          <w:tcPr>
            <w:vAlign w:val="top"/>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oid</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sijoitetaan kokonaisuudessaan root-elementtiin.</w:t>
            </w:r>
          </w:p>
        </w:tc>
      </w:tr>
      <w:tr>
        <w:trPr>
          <w:cantSplit w:val="1"/>
          <w:tblHeader w:val="0"/>
        </w:trPr>
        <w:tc>
          <w:tcPr>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tc>
        <w:tc>
          <w:tcPr>
            <w:vAlign w:val="top"/>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tel:)</w:t>
            </w:r>
          </w:p>
        </w:tc>
        <w:tc>
          <w:tcPr>
            <w:tcBorders>
              <w:bottom w:color="000000" w:space="0" w:sz="4" w:val="single"/>
            </w:tcBorders>
            <w:vAlign w:val="top"/>
          </w:tcPr>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Puhelinnumeron erottelu välilyönnillä on kielletty. Use-attribuutin arvo on "DIR" (suora numero) tai ”PUB” (vaihteen numero).</w:t>
            </w:r>
          </w:p>
        </w:tc>
      </w:tr>
      <w:tr>
        <w:trPr>
          <w:cantSplit w:val="1"/>
          <w:tblHeader w:val="0"/>
        </w:trPr>
        <w:tc>
          <w:tcPr>
            <w:tcBorders>
              <w:bottom w:color="000000" w:space="0" w:sz="4" w:val="single"/>
            </w:tcBorders>
            <w:vAlign w:val="top"/>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mailto:)</w:t>
            </w:r>
          </w:p>
        </w:tc>
        <w:tc>
          <w:tcPr>
            <w:tcBorders>
              <w:bottom w:color="000000" w:space="0" w:sz="4" w:val="single"/>
            </w:tcBorders>
            <w:vAlign w:val="top"/>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sähköpostisosoite</w:t>
            </w:r>
          </w:p>
        </w:tc>
      </w:tr>
      <w:tr>
        <w:trPr>
          <w:cantSplit w:val="1"/>
          <w:tblHeader w:val="0"/>
        </w:trPr>
        <w:tc>
          <w:tcPr>
            <w:shd w:fill="bfbfbf" w:val="clear"/>
            <w:vAlign w:val="top"/>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addr</w:t>
            </w:r>
          </w:p>
        </w:tc>
        <w:tc>
          <w:tcPr>
            <w:shd w:fill="bfbfbf" w:val="clear"/>
            <w:vAlign w:val="top"/>
          </w:tcPr>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streetAddressLine</w:t>
            </w:r>
          </w:p>
        </w:tc>
        <w:tc>
          <w:tcPr>
            <w:vAlign w:val="top"/>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katuosoite</w:t>
            </w:r>
          </w:p>
        </w:tc>
      </w:tr>
      <w:tr>
        <w:trPr>
          <w:cantSplit w:val="1"/>
          <w:tblHeader w:val="0"/>
        </w:trPr>
        <w:tc>
          <w:tcPr>
            <w:vAlign w:val="top"/>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postalCode</w:t>
            </w:r>
          </w:p>
        </w:tc>
        <w:tc>
          <w:tcPr>
            <w:vAlign w:val="top"/>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postinumero</w:t>
            </w:r>
          </w:p>
        </w:tc>
      </w:tr>
      <w:tr>
        <w:trPr>
          <w:cantSplit w:val="1"/>
          <w:tblHeader w:val="0"/>
        </w:trPr>
        <w:tc>
          <w:tcPr>
            <w:vAlign w:val="top"/>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city</w:t>
            </w:r>
          </w:p>
        </w:tc>
        <w:tc>
          <w:tcPr>
            <w:vAlign w:val="top"/>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postitoimipaikka</w:t>
            </w:r>
          </w:p>
        </w:tc>
      </w:tr>
    </w:tbl>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Pakollisuussäännöt eivät koske Omakannasta tehtyä uusimispyyntöä, jossa author jätetään tyhjäksi. </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 </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 yksilöidään yksilöintitunnuksella (entinen SV-numero). Lisäksi yksilöintiin käytetään Valviran rekisteröintinumeroa (terhikki-tunnusta). Samoja tunnisteita on käytettävä Body osan merkinnöissä henkilön tunnistamiseen.</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Lääkemääräyksen laatija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Ammattihenkilön rooli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functionCode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LAL</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1.2.246.537.5.40006.2003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Ammattihenkilön rooli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Lääkityksen aloittanut lääkäri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kirjautumisaika</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time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20090424092017</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Terveydenhuollon ammattilaisen (lääkäri) tunniste, yksilöintitunnus (sv-numero) extensionissa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extension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123455</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1.2.246.537.25</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80808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ab/>
        <w:tab/>
        <w:tab/>
        <w:t xml:space="preserve">&lt;!--  Ammattihenkilön lisätunniste, rekisteröintinumero (terhikki) --&gt;</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extension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12345678901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1.2.246.537.26</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erikoisala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76111-222</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1.2.246.537.6.148.2008</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Valvira - Koulutusluokitus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lääketieteen lisensiaatti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translation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8"/>
          <w:tab w:val="left" w:leader="none" w:pos="192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Virkanimike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1.2.246.537.6.12.999.2003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Virkanimike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Ylilääkäri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8"/>
          <w:tab w:val="left" w:leader="none" w:pos="192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oppiarvo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1.2.246.537.6.12.999.2003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Oppiarvo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Lääketieteen lisensiaatti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ammattioikeus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ab/>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151</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Ammattioikeus</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ab/>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034</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1.2.246.537.6.140.2008</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Valvira - Ammattioikeudet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laillistettu erikoislääkäri</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lääkkeen määrääjän lisäerikoisalat, annetaan mikäli erikoisaloja on enemmän kuin yksi, qualifieria toistetaan tarvittava määrä (tulee käyttöön 1.1.2017)</w:t>
      </w: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195</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Lääkkeen määrääjän lisäerikoisala</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86113-180</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1.2.246.537.6.148.2008</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Valvira - Koulutusluokitus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erikoislääkäri keuhkosairaudet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translation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nimi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Timo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Markka</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suffix qualifier=”AC”</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Ylilääkäri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suffix</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Lääkemääräyksen tuottava organisaatio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PALVELUYKSIKKÖ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1.2.246.10.1536552.10.1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Kosken Korva ja Nenä Oy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puhelinnumero: erottelu välilyönnillä on kielletty. Organisaation puhelinnumero välitetään telecom-elementillä, jossa use-attribuutin arvo on "DIR" (suora numero) tai ”PUB” (vaihteen numero)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tel:0201234567</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DIR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mailto:sähköpostiosoite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Insinöörinkatu 30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33720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asOrganizationPartOf</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PALVELUNANTAJA = TOIMINTAYKSIKKÖ = Palveluntuottaja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wholeOrganization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1.2.246.10.1536552.10.0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Tampereen Lääkärikeskus Oy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Hatanpäänvaltatie 1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33600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wholeOrganization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asOrganizationPartOf</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shmq9t1mzyt" w:id="14"/>
      <w:bookmarkEnd w:id="14"/>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tuottava terveydenhuollon palveluyksikkö ilmoitetaan representedOrganization-rakenteessa ja terveydenhuollon palvelunantaja representedOrganization.asOrganizationPartOf-rakenteessa. Yksityisen terveydenhuollon liittymismalleja on kuvattu tarkemmin </w:t>
      </w:r>
      <w:hyperlink r:id="rId8">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Yksityisen terveydenhuollon organisaatiotiedot HL7-sanomissa ja -asiakirjoissa</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(xls) määrittelyssä.</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Poikkeuksen edellä määriteltyyn author-tietoon muodostaa Omakanta. Kun kansalainen tekee lääkemääräyksen uusimispyynnön Omakannassa, author-tieto jätetään tyhjäksi. Author-tieto jätetään tyhjäksi myös tilanteessa, jossa potilastietojärjestelmä palauttaa uusimispyynnön automaattisesti Reseptikeskukseen.</w:t>
      </w:r>
    </w:p>
    <w:p w:rsidR="00000000" w:rsidDel="00000000" w:rsidP="00000000" w:rsidRDefault="00000000" w:rsidRPr="00000000" w14:paraId="0000031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80" w:before="280" w:line="240" w:lineRule="auto"/>
        <w:ind w:left="1440" w:right="0" w:hanging="360"/>
        <w:jc w:val="left"/>
        <w:rPr>
          <w:b w:val="0"/>
          <w:bCs w:val="0"/>
          <w:i w:val="0"/>
          <w:iCs w:val="0"/>
          <w:smallCaps w:val="0"/>
          <w:strike w:val="0"/>
          <w:color w:val="000000"/>
          <w:u w:val="none"/>
          <w:shd w:fill="auto" w:val="clear"/>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&lt;author nullFlavor="NA"&gt;</w:t>
        <w:br w:type="textWrapping"/>
        <w:t xml:space="preserve">     &lt;time nullFlavor="NA"/&gt;</w:t>
        <w:br w:type="textWrapping"/>
        <w:t xml:space="preserve">     &lt;assignedAuthor&gt;</w:t>
        <w:br w:type="textWrapping"/>
        <w:t xml:space="preserve">          &lt;id nullFlavor="NA"/&gt;</w:t>
        <w:br w:type="textWrapping"/>
        <w:t xml:space="preserve">     &lt;/assignedAuthor&gt;</w:t>
      </w:r>
    </w:p>
    <w:bookmarkStart w:colFirst="0" w:colLast="0" w:name="th5o6n97f49g" w:id="15"/>
    <w:bookmarkEnd w:id="15"/>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custodian – rekisterinpitäjä (pakollinen)</w:t>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Lääkemääräysten ja toimitusten vastuullinen rekisterinpitäjä on KELA, jonka OID sijoitetaan tähän elementtiin. OID on 1.2.246.10.2462460.19.1.</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 OID sijoitetaan root-attribuuttiin.</w:t>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custodian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assignedCustodian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representedCustodianOrganization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1.2.246.10.2462460.19.1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Kansaneläkelaitos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PST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postBox</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PL 450</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postBox</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Helsinki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00101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representedCustodianOrganization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assignedCustodian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custodian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7496e72hqiaz" w:id="16"/>
      <w:bookmarkEnd w:id="16"/>
      <w:r w:rsidDel="00000000" w:rsidR="00000000" w:rsidRPr="00000000">
        <w:rPr>
          <w:rtl w:val="0"/>
        </w:rPr>
      </w:r>
    </w:p>
    <w:p w:rsidR="00000000" w:rsidDel="00000000" w:rsidP="00000000" w:rsidRDefault="00000000" w:rsidRPr="00000000" w14:paraId="0000033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relatedDocument – viittaus toiseen dokumenttiin</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elementissä viittataan korjattuun dokumenttiin niissä tilanteissa, kun dokumentti on esim. lääkemääräyksen tai toimituksen korjaus tai mitätöinti.</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relatedDocument  - Korjattu lääkemääräys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Viitattu dokumentti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1.2.246.10.98765432.93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tyyppi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1.2.246.537.5.40105.2006</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br w:type="textWrapping"/>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Viitattu dokumentin setId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setId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1.2.246.10.98765432.93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RelatedDocument-elementin typeCode-attribuutti määrittelee viittauksen tyypin. </w:t>
      </w:r>
    </w:p>
    <w:tbl>
      <w:tblPr>
        <w:tblStyle w:val="Table7"/>
        <w:tblW w:w="852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0"/>
        <w:gridCol w:w="3138"/>
        <w:gridCol w:w="4460"/>
        <w:tblGridChange w:id="0">
          <w:tblGrid>
            <w:gridCol w:w="930"/>
            <w:gridCol w:w="3138"/>
            <w:gridCol w:w="4460"/>
          </w:tblGrid>
        </w:tblGridChange>
      </w:tblGrid>
      <w:tr>
        <w:trPr>
          <w:cantSplit w:val="0"/>
          <w:tblHeader w:val="0"/>
        </w:trPr>
        <w:tc>
          <w:tcPr>
            <w:vAlign w:val="top"/>
          </w:tcPr>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Arvo</w:t>
            </w:r>
            <w:r w:rsidDel="00000000" w:rsidR="00000000" w:rsidRPr="00000000">
              <w:rPr>
                <w:rtl w:val="0"/>
              </w:rPr>
            </w:r>
          </w:p>
        </w:tc>
        <w:tc>
          <w:tcPr>
            <w:vAlign w:val="top"/>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Merkitys</w:t>
            </w:r>
            <w:r w:rsidDel="00000000" w:rsidR="00000000" w:rsidRPr="00000000">
              <w:rPr>
                <w:rtl w:val="0"/>
              </w:rPr>
            </w:r>
          </w:p>
        </w:tc>
        <w:tc>
          <w:tcPr>
            <w:vAlign w:val="top"/>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Käyttö</w:t>
            </w:r>
            <w:r w:rsidDel="00000000" w:rsidR="00000000" w:rsidRPr="00000000">
              <w:rPr>
                <w:rtl w:val="0"/>
              </w:rPr>
            </w:r>
          </w:p>
        </w:tc>
      </w:tr>
      <w:tr>
        <w:trPr>
          <w:cantSplit w:val="0"/>
          <w:tblHeader w:val="0"/>
        </w:trPr>
        <w:tc>
          <w:tcPr>
            <w:vAlign w:val="top"/>
          </w:tcPr>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RPLC</w:t>
            </w:r>
          </w:p>
        </w:tc>
        <w:tc>
          <w:tcPr>
            <w:vAlign w:val="top"/>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Viitattu dokumentti korvataan tällä dokumentilla.</w:t>
            </w:r>
          </w:p>
        </w:tc>
        <w:tc>
          <w:tcPr>
            <w:vAlign w:val="top"/>
          </w:tcPr>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lääkemääräyksen uusi versio korvaa aiemman.</w:t>
            </w:r>
          </w:p>
        </w:tc>
      </w:tr>
      <w:tr>
        <w:trPr>
          <w:cantSplit w:val="0"/>
          <w:tblHeader w:val="0"/>
        </w:trPr>
        <w:tc>
          <w:tcPr>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APND</w:t>
            </w:r>
          </w:p>
        </w:tc>
        <w:tc>
          <w:tcPr>
            <w:vAlign w:val="top"/>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dokumentti on liite viitattuun dokumenttiin.</w:t>
            </w:r>
          </w:p>
        </w:tc>
        <w:tc>
          <w:tcPr>
            <w:vAlign w:val="top"/>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lukitussanoma, jolla lukitaan viitattu lääkemääräys.</w:t>
            </w:r>
          </w:p>
        </w:tc>
      </w:tr>
    </w:tbl>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parentDocument.id –elementissä kuvataan dokumentti, johon viitataan. parentDocument.setId –elementissä toistetaan viitatun dokumentin setId. parentDocument.code –elementissä toistetaan viitatun dokumentin tyyppi elementistä code. </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RelatedDocument ja linkitykset on tarkemmin käyty läpi luvussa 5.</w:t>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Esitetty typeCode-attribuutin käyttö poikkeaa kansainvälisistä määrityksistä siten että lääkemääräyssanomissa headerissa voi olla useita RPLC ja APND –arvoisia viittauksia.</w:t>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peo7tqwtmgi3" w:id="17"/>
      <w:bookmarkEnd w:id="17"/>
      <w:r w:rsidDel="00000000" w:rsidR="00000000" w:rsidRPr="00000000">
        <w:rPr>
          <w:rtl w:val="0"/>
        </w:rPr>
      </w:r>
    </w:p>
    <w:p w:rsidR="00000000" w:rsidDel="00000000" w:rsidP="00000000" w:rsidRDefault="00000000" w:rsidRPr="00000000" w14:paraId="0000035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authorization - valtuudet </w:t>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Tällä authorization-rakenteella tallennetaan tieto alaikäisen potilastietojen luovuttamisesta huoltajille. Rakenteeseen kirjataan alaikäisen ilmoittama asiakirjan luovutuskielto huoltajille, missä koodistona käytetään koodistopalvelun luokitusta 1.2.246.537.5.40202 Kanta-palvelut – Alaikäisen potilastietojen luovuttaminen huoltajille. Luovutuskielto kirjataan elementtiin authorization.consent.code. Tietoa käytetään silloin, kun tiedon hakijana on joku muu kuin alaikäinen itse.</w:t>
      </w:r>
      <w:ins w:author="Kauppila Timo" w:id="11"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Pakollisella tiedolla templateId </w:t>
        </w:r>
        <w:r w:rsidDel="00000000" w:rsidR="00000000" w:rsidRPr="00000000">
          <w:rPr>
            <w:rFonts w:ascii="Times New Roman" w:cs="Times New Roman" w:eastAsia="Times New Roman" w:hAnsi="Times New Roman"/>
            <w:b w:val="0"/>
            <w:bCs w:val="0"/>
            <w:i w:val="0"/>
            <w:iCs w:val="0"/>
            <w:smallCaps w:val="0"/>
            <w:strike w:val="0"/>
            <w:color w:val="1f497d"/>
            <w:sz w:val="24"/>
            <w:szCs w:val="24"/>
            <w:u w:val="none"/>
            <w:shd w:fill="auto" w:val="clear"/>
            <w:vertAlign w:val="baseline"/>
            <w:rtl w:val="0"/>
          </w:rPr>
          <w:t xml:space="preserve">tunnistetaan mistä authorization-rakenteesta on kyse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KanTa-palvelut - Tekninen CDA R2 rakennekoodisto 1.2.246.537.6.12.999 ja koodi 31 Huoltajille luovuttamisen kielto).</w:t>
        </w:r>
      </w:ins>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Alaikäisen puolesta asiointi</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 tietojen luovutus huoltajille --&gt;</w:t>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authorization</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AUTH</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consent</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CONS</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ins w:author="Kauppila Timo" w:id="12" w:date="1970-01-01T00:00:01Z">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templateId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1.2.246.537.6.12.999.2003.31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ins>
      <w:r w:rsidDel="00000000" w:rsidR="00000000" w:rsidRPr="00000000">
        <w:rPr>
          <w:rtl w:val="0"/>
        </w:rPr>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283.9999999999999"/>
        <w:jc w:val="left"/>
        <w:rPr>
          <w:rFonts w:ascii="Arial" w:cs="Arial" w:eastAsia="Arial" w:hAnsi="Arial"/>
          <w:b w:val="0"/>
          <w:bCs w:val="0"/>
          <w:i w:val="0"/>
          <w:iCs w:val="0"/>
          <w:smallCaps w:val="0"/>
          <w:strike w:val="0"/>
          <w:color w:val="ff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1.2.246.537.5.40202.201</w:t>
      </w:r>
      <w:ins w:author="Kauppila Timo" w:id="13" w:date="2019-09-30T13:38:00Z">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9</w:t>
        </w:r>
      </w:ins>
      <w:del w:author="Kauppila Timo" w:id="13" w:date="2019-09-30T13:38:00Z">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delText xml:space="preserve">8</w:delText>
        </w:r>
      </w:del>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01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283.9999999999999"/>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THL – Alaikäisen potilastietojen luovuttaminen huoltajille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283.9999999999999"/>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="Luovutetaan, koska ei kykene päättämään hoidostaan"/&gt;</w:t>
      </w:r>
      <w:r w:rsidDel="00000000" w:rsidR="00000000" w:rsidRPr="00000000">
        <w:rPr>
          <w:rtl w:val="0"/>
        </w:rPr>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consent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authorization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2frgh72k6cdk" w:id="18"/>
      <w:bookmarkEnd w:id="18"/>
      <w:r w:rsidDel="00000000" w:rsidR="00000000" w:rsidRPr="00000000">
        <w:rPr>
          <w:rtl w:val="0"/>
        </w:rPr>
      </w:r>
    </w:p>
    <w:p w:rsidR="00000000" w:rsidDel="00000000" w:rsidP="00000000" w:rsidRDefault="00000000" w:rsidRPr="00000000" w14:paraId="0000036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componentOf</w:t>
      </w:r>
    </w:p>
    <w:p w:rsidR="00000000" w:rsidDel="00000000" w:rsidP="00000000" w:rsidRDefault="00000000" w:rsidRPr="00000000" w14:paraId="0000036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8"/>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89"/>
        <w:gridCol w:w="1390"/>
        <w:gridCol w:w="3989"/>
        <w:tblGridChange w:id="0">
          <w:tblGrid>
            <w:gridCol w:w="3189"/>
            <w:gridCol w:w="1390"/>
            <w:gridCol w:w="3989"/>
          </w:tblGrid>
        </w:tblGridChange>
      </w:tblGrid>
      <w:tr>
        <w:trPr>
          <w:cantSplit w:val="1"/>
          <w:tblHeader w:val="0"/>
        </w:trPr>
        <w:tc>
          <w:tcPr>
            <w:tcBorders>
              <w:bottom w:color="000000" w:space="0" w:sz="4" w:val="single"/>
            </w:tcBorders>
            <w:shd w:fill="e6e6e6" w:val="clear"/>
            <w:vAlign w:val="top"/>
          </w:tcPr>
          <w:p w:rsidR="00000000" w:rsidDel="00000000" w:rsidP="00000000" w:rsidRDefault="00000000" w:rsidRPr="00000000" w14:paraId="0000036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w:t>
            </w:r>
            <w:r w:rsidDel="00000000" w:rsidR="00000000" w:rsidRPr="00000000">
              <w:rPr>
                <w:rtl w:val="0"/>
              </w:rPr>
            </w:r>
          </w:p>
        </w:tc>
        <w:tc>
          <w:tcPr>
            <w:tcBorders>
              <w:bottom w:color="000000" w:space="0" w:sz="4" w:val="single"/>
            </w:tcBorders>
            <w:shd w:fill="e6e6e6" w:val="clear"/>
            <w:vAlign w:val="top"/>
          </w:tcPr>
          <w:p w:rsidR="00000000" w:rsidDel="00000000" w:rsidP="00000000" w:rsidRDefault="00000000" w:rsidRPr="00000000" w14:paraId="0000036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tcBorders>
              <w:bottom w:color="000000" w:space="0" w:sz="4" w:val="single"/>
            </w:tcBorders>
            <w:shd w:fill="e6e6e6" w:val="clear"/>
            <w:vAlign w:val="top"/>
          </w:tcPr>
          <w:p w:rsidR="00000000" w:rsidDel="00000000" w:rsidP="00000000" w:rsidRDefault="00000000" w:rsidRPr="00000000" w14:paraId="0000036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Kuvaus</w:t>
            </w:r>
            <w:r w:rsidDel="00000000" w:rsidR="00000000" w:rsidRPr="00000000">
              <w:rPr>
                <w:rtl w:val="0"/>
              </w:rPr>
            </w:r>
          </w:p>
        </w:tc>
      </w:tr>
      <w:tr>
        <w:trPr>
          <w:cantSplit w:val="1"/>
          <w:tblHeader w:val="0"/>
        </w:trPr>
        <w:tc>
          <w:tcPr>
            <w:tcBorders>
              <w:bottom w:color="000000" w:space="0" w:sz="4" w:val="single"/>
            </w:tcBorders>
            <w:shd w:fill="bfbfbf" w:val="clear"/>
            <w:vAlign w:val="top"/>
          </w:tcPr>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encompassingEncounter</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Palvelutapahtuman tunnus</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kaikissa potilastietojärjestelmien laatimissa asiakirjoissa jos asiakirja on laadittu palvelutapahtuman yhteydessä. </w:t>
            </w:r>
          </w:p>
        </w:tc>
      </w:tr>
      <w:tr>
        <w:trPr>
          <w:cantSplit w:val="1"/>
          <w:tblHeader w:val="0"/>
        </w:trPr>
        <w:tc>
          <w:tcPr>
            <w:tcBorders>
              <w:bottom w:color="000000" w:space="0" w:sz="4" w:val="single"/>
            </w:tcBorders>
            <w:vAlign w:val="top"/>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effectiveTime</w:t>
            </w:r>
          </w:p>
        </w:tc>
        <w:tc>
          <w:tcPr>
            <w:tcBorders>
              <w:bottom w:color="000000" w:space="0" w:sz="4" w:val="single"/>
            </w:tcBorders>
            <w:vAlign w:val="top"/>
          </w:tcPr>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Lääkemääräyksessä määräyspäivä, toimituksessa toimituspäivä. Muissa asiakirjoissa kuin lääkemääräyksissä ja toimituksissa sekä näiden korjauksissa ja mitätöinneissä toimenpiteen tekohetki (esim. lukituksen tekoaika).</w:t>
            </w:r>
          </w:p>
        </w:tc>
      </w:tr>
      <w:tr>
        <w:trPr>
          <w:cantSplit w:val="1"/>
          <w:tblHeader w:val="0"/>
        </w:trPr>
        <w:tc>
          <w:tcPr>
            <w:shd w:fill="bfbfbf" w:val="clear"/>
            <w:vAlign w:val="top"/>
          </w:tcPr>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location </w:t>
            </w:r>
            <w:r w:rsidDel="00000000" w:rsidR="00000000" w:rsidRPr="00000000">
              <w:rPr>
                <w:rtl w:val="0"/>
              </w:rPr>
            </w:r>
          </w:p>
        </w:tc>
        <w:tc>
          <w:tcPr>
            <w:shd w:fill="bfbfbf" w:val="clear"/>
            <w:vAlign w:val="top"/>
          </w:tcPr>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healthCareFacility</w:t>
            </w:r>
            <w:r w:rsidDel="00000000" w:rsidR="00000000" w:rsidRPr="00000000">
              <w:rPr>
                <w:rtl w:val="0"/>
              </w:rPr>
            </w:r>
          </w:p>
        </w:tc>
        <w:tc>
          <w:tcPr>
            <w:shd w:fill="bfbfbf" w:val="clear"/>
            <w:vAlign w:val="top"/>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Palveluyksikön tai apteekin tiedot</w:t>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Yksityisen terveydenhuollon liittymismallit on kuvattu tarkemmin omassa määrittelyssään.</w:t>
            </w:r>
          </w:p>
        </w:tc>
      </w:tr>
      <w:tr>
        <w:trPr>
          <w:cantSplit w:val="1"/>
          <w:tblHeader w:val="0"/>
        </w:trPr>
        <w:tc>
          <w:tcPr>
            <w:tcBorders>
              <w:bottom w:color="000000" w:space="0" w:sz="4" w:val="single"/>
            </w:tcBorders>
            <w:vAlign w:val="top"/>
          </w:tcPr>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tc>
        <w:tc>
          <w:tcPr>
            <w:tcBorders>
              <w:bottom w:color="000000" w:space="0" w:sz="4" w:val="single"/>
            </w:tcBorders>
            <w:vAlign w:val="top"/>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id</w:t>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sijoitetaan kokonaisuudessaan root-elementtiin.</w:t>
            </w:r>
          </w:p>
        </w:tc>
      </w:tr>
      <w:tr>
        <w:trPr>
          <w:cantSplit w:val="1"/>
          <w:tblHeader w:val="0"/>
        </w:trPr>
        <w:tc>
          <w:tcPr>
            <w:shd w:fill="bfbfbf" w:val="clear"/>
            <w:vAlign w:val="top"/>
          </w:tcPr>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location</w:t>
            </w:r>
            <w:r w:rsidDel="00000000" w:rsidR="00000000" w:rsidRPr="00000000">
              <w:rPr>
                <w:rtl w:val="0"/>
              </w:rPr>
            </w:r>
          </w:p>
        </w:tc>
        <w:tc>
          <w:tcPr>
            <w:shd w:fill="bfbfbf" w:val="clear"/>
            <w:vAlign w:val="top"/>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w:t>
            </w:r>
          </w:p>
        </w:tc>
      </w:tr>
      <w:tr>
        <w:trPr>
          <w:cantSplit w:val="1"/>
          <w:tblHeader w:val="0"/>
        </w:trPr>
        <w:tc>
          <w:tcPr>
            <w:tcBorders>
              <w:bottom w:color="000000" w:space="0" w:sz="4" w:val="single"/>
            </w:tcBorders>
            <w:vAlign w:val="top"/>
          </w:tcPr>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tel:)</w:t>
            </w:r>
          </w:p>
        </w:tc>
        <w:tc>
          <w:tcPr>
            <w:tcBorders>
              <w:bottom w:color="000000" w:space="0" w:sz="4" w:val="single"/>
            </w:tcBorders>
            <w:vAlign w:val="top"/>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w:t>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Puhelinnumeron erottelu välilyönnillä on kielletty. Use-attribuutin arvo on "DIR" (suora numero) tai ”PUB” (vaihteen numero).</w:t>
            </w:r>
          </w:p>
        </w:tc>
      </w:tr>
      <w:tr>
        <w:trPr>
          <w:cantSplit w:val="1"/>
          <w:tblHeader w:val="0"/>
        </w:trPr>
        <w:tc>
          <w:tcPr>
            <w:tcBorders>
              <w:bottom w:color="000000" w:space="0" w:sz="4" w:val="single"/>
            </w:tcBorders>
            <w:vAlign w:val="top"/>
          </w:tcPr>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mailto:)</w:t>
            </w:r>
          </w:p>
        </w:tc>
        <w:tc>
          <w:tcPr>
            <w:tcBorders>
              <w:bottom w:color="000000" w:space="0" w:sz="4" w:val="single"/>
            </w:tcBorders>
            <w:vAlign w:val="top"/>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sähköpostisosoite</w:t>
            </w:r>
          </w:p>
        </w:tc>
      </w:tr>
      <w:tr>
        <w:trPr>
          <w:cantSplit w:val="1"/>
          <w:tblHeader w:val="0"/>
        </w:trPr>
        <w:tc>
          <w:tcPr>
            <w:shd w:fill="bfbfbf" w:val="clear"/>
            <w:vAlign w:val="top"/>
          </w:tcPr>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addr</w:t>
            </w:r>
            <w:r w:rsidDel="00000000" w:rsidR="00000000" w:rsidRPr="00000000">
              <w:rPr>
                <w:rtl w:val="0"/>
              </w:rPr>
            </w:r>
          </w:p>
        </w:tc>
        <w:tc>
          <w:tcPr>
            <w:shd w:fill="bfbfbf" w:val="clear"/>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osoitetiedot</w:t>
            </w:r>
          </w:p>
        </w:tc>
      </w:tr>
      <w:tr>
        <w:trPr>
          <w:cantSplit w:val="1"/>
          <w:tblHeader w:val="0"/>
        </w:trPr>
        <w:tc>
          <w:tcPr>
            <w:vAlign w:val="top"/>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streetAddressLine</w:t>
            </w:r>
          </w:p>
        </w:tc>
        <w:tc>
          <w:tcPr>
            <w:vAlign w:val="top"/>
          </w:tcPr>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katuosoite</w:t>
            </w:r>
          </w:p>
        </w:tc>
      </w:tr>
      <w:tr>
        <w:trPr>
          <w:cantSplit w:val="1"/>
          <w:tblHeader w:val="0"/>
        </w:trPr>
        <w:tc>
          <w:tcPr>
            <w:vAlign w:val="top"/>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postalCode</w:t>
            </w:r>
          </w:p>
        </w:tc>
        <w:tc>
          <w:tcPr>
            <w:vAlign w:val="top"/>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postinumero</w:t>
            </w:r>
          </w:p>
        </w:tc>
      </w:tr>
      <w:tr>
        <w:trPr>
          <w:cantSplit w:val="1"/>
          <w:tblHeader w:val="0"/>
        </w:trPr>
        <w:tc>
          <w:tcPr>
            <w:tcBorders>
              <w:bottom w:color="000000" w:space="0" w:sz="4" w:val="single"/>
            </w:tcBorders>
            <w:vAlign w:val="top"/>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city</w:t>
            </w:r>
          </w:p>
        </w:tc>
        <w:tc>
          <w:tcPr>
            <w:tcBorders>
              <w:bottom w:color="000000" w:space="0" w:sz="4" w:val="single"/>
            </w:tcBorders>
            <w:vAlign w:val="top"/>
          </w:tcPr>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postitoimipaikka</w:t>
            </w:r>
          </w:p>
        </w:tc>
      </w:tr>
      <w:tr>
        <w:trPr>
          <w:cantSplit w:val="1"/>
          <w:tblHeader w:val="0"/>
        </w:trPr>
        <w:tc>
          <w:tcPr>
            <w:shd w:fill="bfbfbf" w:val="clear"/>
            <w:vAlign w:val="top"/>
          </w:tcPr>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serviceProvider</w:t>
            </w:r>
            <w:r w:rsidDel="00000000" w:rsidR="00000000" w:rsidRPr="00000000">
              <w:rPr>
                <w:rtl w:val="0"/>
              </w:rPr>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Organization</w:t>
            </w:r>
            <w:r w:rsidDel="00000000" w:rsidR="00000000" w:rsidRPr="00000000">
              <w:rPr>
                <w:rtl w:val="0"/>
              </w:rPr>
            </w:r>
          </w:p>
        </w:tc>
        <w:tc>
          <w:tcPr>
            <w:shd w:fill="bfbfbf" w:val="clear"/>
            <w:vAlign w:val="top"/>
          </w:tcPr>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Palvelunantajan tiedot</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Yksityisen terveydenhuollon liittymismallit on kuvattu tarkemmin omassa määrittelyssään.</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Palvelunantajan tiedot ovat pakollisia terveydenhuollon laatimissa asiakirjoissa.</w:t>
            </w:r>
          </w:p>
        </w:tc>
      </w:tr>
      <w:tr>
        <w:trPr>
          <w:cantSplit w:val="1"/>
          <w:tblHeader w:val="0"/>
        </w:trPr>
        <w:tc>
          <w:tcPr>
            <w:vAlign w:val="top"/>
          </w:tcPr>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tc>
        <w:tc>
          <w:tcPr>
            <w:vAlign w:val="top"/>
          </w:tcPr>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id</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sijoitetaan kokonaisuudessaan root-elementtiin.</w:t>
            </w:r>
          </w:p>
        </w:tc>
      </w:tr>
      <w:tr>
        <w:trPr>
          <w:cantSplit w:val="1"/>
          <w:tblHeader w:val="0"/>
        </w:trPr>
        <w:tc>
          <w:tcPr>
            <w:vAlign w:val="top"/>
          </w:tcPr>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w:t>
            </w:r>
          </w:p>
        </w:tc>
      </w:tr>
      <w:tr>
        <w:trPr>
          <w:cantSplit w:val="1"/>
          <w:tblHeader w:val="0"/>
        </w:trPr>
        <w:tc>
          <w:tcPr>
            <w:tcBorders>
              <w:bottom w:color="000000" w:space="0" w:sz="4" w:val="single"/>
            </w:tcBorders>
            <w:vAlign w:val="top"/>
          </w:tcPr>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w:t>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tel:)</w:t>
            </w:r>
          </w:p>
        </w:tc>
        <w:tc>
          <w:tcPr>
            <w:tcBorders>
              <w:bottom w:color="000000" w:space="0" w:sz="4" w:val="single"/>
            </w:tcBorders>
            <w:vAlign w:val="top"/>
          </w:tcPr>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w:t>
            </w:r>
          </w:p>
        </w:tc>
      </w:tr>
      <w:tr>
        <w:trPr>
          <w:cantSplit w:val="1"/>
          <w:tblHeader w:val="0"/>
        </w:trPr>
        <w:tc>
          <w:tcPr>
            <w:tcBorders>
              <w:bottom w:color="000000" w:space="0" w:sz="4" w:val="single"/>
            </w:tcBorders>
            <w:vAlign w:val="top"/>
          </w:tcPr>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mailto:)</w:t>
            </w:r>
          </w:p>
        </w:tc>
        <w:tc>
          <w:tcPr>
            <w:tcBorders>
              <w:bottom w:color="000000" w:space="0" w:sz="4" w:val="single"/>
            </w:tcBorders>
            <w:vAlign w:val="top"/>
          </w:tcPr>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sähköpostisosoite</w:t>
            </w:r>
          </w:p>
        </w:tc>
      </w:tr>
      <w:tr>
        <w:trPr>
          <w:cantSplit w:val="1"/>
          <w:tblHeader w:val="0"/>
        </w:trPr>
        <w:tc>
          <w:tcPr>
            <w:shd w:fill="bfbfbf" w:val="clear"/>
            <w:vAlign w:val="top"/>
          </w:tcPr>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addr</w:t>
            </w:r>
            <w:r w:rsidDel="00000000" w:rsidR="00000000" w:rsidRPr="00000000">
              <w:rPr>
                <w:rtl w:val="0"/>
              </w:rPr>
            </w:r>
          </w:p>
        </w:tc>
        <w:tc>
          <w:tcPr>
            <w:shd w:fill="bfbfbf" w:val="clear"/>
            <w:vAlign w:val="top"/>
          </w:tcPr>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osoitetiedot</w:t>
            </w:r>
          </w:p>
        </w:tc>
      </w:tr>
      <w:tr>
        <w:trPr>
          <w:cantSplit w:val="1"/>
          <w:tblHeader w:val="0"/>
        </w:trPr>
        <w:tc>
          <w:tcPr>
            <w:vAlign w:val="top"/>
          </w:tcPr>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streetAddressLine</w:t>
            </w:r>
          </w:p>
        </w:tc>
        <w:tc>
          <w:tcPr>
            <w:vAlign w:val="top"/>
          </w:tcPr>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katuosoite</w:t>
            </w:r>
          </w:p>
        </w:tc>
      </w:tr>
      <w:tr>
        <w:trPr>
          <w:cantSplit w:val="1"/>
          <w:tblHeader w:val="0"/>
        </w:trPr>
        <w:tc>
          <w:tcPr>
            <w:vAlign w:val="top"/>
          </w:tcPr>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postalCode</w:t>
            </w:r>
          </w:p>
        </w:tc>
        <w:tc>
          <w:tcPr>
            <w:vAlign w:val="top"/>
          </w:tcPr>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postinumero</w:t>
            </w:r>
          </w:p>
        </w:tc>
      </w:tr>
      <w:tr>
        <w:trPr>
          <w:cantSplit w:val="1"/>
          <w:tblHeader w:val="0"/>
        </w:trPr>
        <w:tc>
          <w:tcPr>
            <w:vAlign w:val="top"/>
          </w:tcPr>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city</w:t>
            </w:r>
          </w:p>
        </w:tc>
        <w:tc>
          <w:tcPr>
            <w:vAlign w:val="top"/>
          </w:tcPr>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postitoimipaikka</w:t>
            </w:r>
          </w:p>
        </w:tc>
      </w:tr>
    </w:tbl>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 tai toimituksen toimituspäivä ilmoitetaan elementissä componentOf.encompassingEncounter sisällä effectiveTime-elementissä. encompassingEncounter elementin sisällä oleva id elementti sisältää palvelutapahtumatunnuksen, niissä tapauksissa joissa se on olemassa (jos lääkemääräys on kirjoitettu palvelutapahtuman yhteydessä).  location-elementissä tuodaan lääkemääräyksen laatimispaikan tai toimituksen tekopaikan tiedot. </w:t>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Lääkemääräyksen tapahtumahetki ja laatimispaikka</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componentOf</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encompassingEncounter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Palvelutapahtumatunnus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1.2.246.10.1536552.14.2009.145</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Lääkemääräyksen tapahtumahetki (=määräyspäivä) aika kuvataan sekunnin tarkkuudella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20090424092357</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Laatimispaikka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location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healthCareFacility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PALVELUYKSIKKÖ = TOIMIPISTE (VUOKRANANTAJA)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1.2.246.10.1536552.10.1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location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Kosken Korva ja Nenä Oy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Insinöörinkatu 30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33720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location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serviceProviderOrganization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PALVELUNANTAJA = TOIMINTAYKSIKKÖ = PALVELUNTUOTTAJA,  (VUOKRANANTAJA)</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1.2.246.10.1536552.10.0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Tampereen Lääkärikeskus Oy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Hatanpäänvaltatie 1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33600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serviceProviderOrganization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healthCareFacility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location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encompassingEncounter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componentOf</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Terveydenhuollon palveluyksikön, jossa lääkemääräys on kirjoitettu, tunniste eli OID on annettava healthCareFacility.id –elementissä. Terveydenhuollon toimintayksikkö -tieto (palvelunantaja) annetaan healthCareFacility.serviceProviderOrganization.id -elementissä. Vuokranantaja/vuokralainen tapauksessa elementteihin annetaan vuokranantajan (isäntäorganisaation) tiedot. Tunniste tarvitaan, jotta mahdollinen uusimispyyntö voidaan lähettää oikeaan toimipaikkaan. Eri liittymismalleja on tarkemmin kuvattu </w:t>
      </w:r>
      <w:hyperlink r:id="rId9">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Yksityisen terveydenhuollon organisaatiotiedot HL7-sanomissa ja -asiakirjoissa</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(xls) määrittelyssä.</w:t>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määräyspäivää, -paikkaa ja palvelutapahtuman tunnusta ei saa muuttaa lääkemääräyksen korjauksessa tai mitätöinnissä. Mikäli alkuperäisestä lääkemääräyksestä puuttuu component.of -rakenteen tietoja, jotka ovat uusimman määrityksen mukaan pakollisia, tietoja ei tuoda lääkemääräyksen korjauksessa tai mitätöinnissä. </w:t>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Muissa asiakirjoissa kuin lääkemääräyksissä ja toimituksissa sekä näiden korjauksissa ja mitätöinneissä tuodaan component.of rakenteessa toimenpiteen tekohetki ja tekijäorganisaatio.</w:t>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Tehtäessä lääkemääräyksen uusimispyyntöä Omakannassa, componentOf-rakenteessa uusimispyynnön tekijäksi tallennetaan Omakanta.</w:t>
      </w:r>
    </w:p>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108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bookmarkStart w:colFirst="0" w:colLast="0" w:name="_nzhcxpnza7yh" w:id="19"/>
      <w:bookmarkEnd w:id="19"/>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&lt;componentOf&gt;</w:t>
        <w:br w:type="textWrapping"/>
        <w:t xml:space="preserve">     &lt;encompassingEncounter&gt;</w:t>
        <w:br w:type="textWrapping"/>
        <w:t xml:space="preserve">          &lt;effectiveTime value="20130326094012"/&gt;</w:t>
        <w:br w:type="textWrapping"/>
        <w:t xml:space="preserve">          &lt;</w:t>
      </w:r>
      <w:r w:rsidDel="00000000" w:rsidR="00000000" w:rsidRPr="00000000">
        <w:rPr>
          <w:rFonts w:ascii="Arial" w:cs="Arial" w:eastAsia="Arial" w:hAnsi="Arial"/>
          <w:b w:val="0"/>
          <w:bCs w:val="0"/>
          <w:i w:val="0"/>
          <w:iCs w:val="0"/>
          <w:smallCaps w:val="0"/>
          <w:strike w:val="0"/>
          <w:color w:val="a6a6a6"/>
          <w:sz w:val="22"/>
          <w:szCs w:val="22"/>
          <w:u w:val="none"/>
          <w:shd w:fill="auto" w:val="clear"/>
          <w:vertAlign w:val="baseline"/>
          <w:rtl w:val="0"/>
        </w:rPr>
        <w:t xml:space="preserve">!-- Uusimispyynnön tekijä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&gt;</w:t>
        <w:br w:type="textWrapping"/>
        <w:t xml:space="preserve">          &lt;location&gt;</w:t>
        <w:br w:type="textWrapping"/>
        <w:t xml:space="preserve">              &lt;healthCareFacility&gt;</w:t>
        <w:br w:type="textWrapping"/>
        <w:t xml:space="preserve">                   &lt;id root="1.2.246.556.10.0"/&gt;</w:t>
        <w:br w:type="textWrapping"/>
        <w:t xml:space="preserve">                   &lt;location&gt;</w:t>
        <w:br w:type="textWrapping"/>
        <w:t xml:space="preserve">                        &lt;name&gt;Omakanta&lt;/name&gt;</w:t>
        <w:br w:type="textWrapping"/>
        <w:t xml:space="preserve">                   &lt;/location&gt;</w:t>
        <w:br w:type="textWrapping"/>
        <w:t xml:space="preserve">              &lt;/healthCareFacility&gt;</w:t>
        <w:br w:type="textWrapping"/>
        <w:t xml:space="preserve">          &lt;/location&gt;</w:t>
        <w:br w:type="textWrapping"/>
        <w:t xml:space="preserve">     &lt;/encompassingEncounter&gt;</w:t>
      </w:r>
    </w:p>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xkwiixvd9mcu" w:id="20"/>
      <w:bookmarkEnd w:id="20"/>
      <w:r w:rsidDel="00000000" w:rsidR="00000000" w:rsidRPr="00000000">
        <w:rPr>
          <w:rtl w:val="0"/>
        </w:rPr>
      </w:r>
    </w:p>
    <w:p w:rsidR="00000000" w:rsidDel="00000000" w:rsidP="00000000" w:rsidRDefault="00000000" w:rsidRPr="00000000" w14:paraId="000003E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hl7fi:signatureCollection – Allekirjoitukset</w:t>
      </w:r>
    </w:p>
    <w:p w:rsidR="00000000" w:rsidDel="00000000" w:rsidP="00000000" w:rsidRDefault="00000000" w:rsidRPr="00000000" w14:paraId="000003E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CDA R2 -asiakirjojen sähköisen allekirjoituksen määritys ja soveltamisopas -dokumentissa (</w:t>
      </w:r>
      <w:hyperlink r:id="rId10">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http://www.kanta.fi/fi/web/ammattilaisille/arkkitehtuuri</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on kuvattu hl7fi:signatureCollection-rakenteen käyttö.  </w:t>
      </w:r>
    </w:p>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2o1tdfessvha" w:id="21"/>
      <w:bookmarkEnd w:id="21"/>
      <w:r w:rsidDel="00000000" w:rsidR="00000000" w:rsidRPr="00000000">
        <w:rPr>
          <w:rtl w:val="0"/>
        </w:rPr>
      </w:r>
    </w:p>
    <w:p w:rsidR="00000000" w:rsidDel="00000000" w:rsidP="00000000" w:rsidRDefault="00000000" w:rsidRPr="00000000" w14:paraId="000003F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8" w:right="0" w:hanging="578"/>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hl7fi:sender – lähettäjä</w:t>
      </w:r>
    </w:p>
    <w:p w:rsidR="00000000" w:rsidDel="00000000" w:rsidP="00000000" w:rsidRDefault="00000000" w:rsidRPr="00000000" w14:paraId="000003F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reseptikeskukseen lähettäneen järjestelmän osapuolitunniste.</w:t>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tieto on ilmaistu myös siirrossa käytettävässä V3 medical records -viestissä.</w:t>
      </w:r>
    </w:p>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u34nhtg1o2e" w:id="22"/>
      <w:bookmarkEnd w:id="22"/>
      <w:r w:rsidDel="00000000" w:rsidR="00000000" w:rsidRPr="00000000">
        <w:rPr>
          <w:rtl w:val="0"/>
        </w:rPr>
      </w:r>
    </w:p>
    <w:p w:rsidR="00000000" w:rsidDel="00000000" w:rsidP="00000000" w:rsidRDefault="00000000" w:rsidRPr="00000000" w14:paraId="000003F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hl7fi:password – Salasana</w:t>
      </w:r>
    </w:p>
    <w:p w:rsidR="00000000" w:rsidDel="00000000" w:rsidP="00000000" w:rsidRDefault="00000000" w:rsidRPr="00000000" w14:paraId="000003F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suojauksen salasana ei ole käytössä. </w:t>
      </w:r>
    </w:p>
    <w:bookmarkStart w:colFirst="0" w:colLast="0" w:name="p88plx2yzcwy" w:id="23"/>
    <w:bookmarkEnd w:id="23"/>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InformationRecipient – uusintapyynnön vastaanottaja</w:t>
      </w:r>
    </w:p>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informationRecipient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intendedRecipient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receivedOrganization</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u w:val="none"/>
          <w:shd w:fill="auto" w:val="clear"/>
          <w:vertAlign w:val="baseline"/>
          <w:rtl w:val="0"/>
        </w:rPr>
        <w:t xml:space="preserve"> Organisaation OID </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u w:val="none"/>
          <w:shd w:fill="auto" w:val="clear"/>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1.2.246.10.98765432.10</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2002.1</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u w:val="none"/>
          <w:shd w:fill="auto" w:val="clear"/>
          <w:vertAlign w:val="baseline"/>
          <w:rtl w:val="0"/>
        </w:rPr>
        <w:t xml:space="preserve"> Organisaation nimi </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Timon terveysasema</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receivedOrganization</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intendedRecipient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bookmarkStart w:colFirst="0" w:colLast="0" w:name="_kt7efmm3snec" w:id="24"/>
      <w:bookmarkEnd w:id="24"/>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informationRecipient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Yleisiä periaatteita</w:t>
      </w:r>
    </w:p>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1as9nkbak995" w:id="25"/>
      <w:bookmarkEnd w:id="25"/>
      <w:r w:rsidDel="00000000" w:rsidR="00000000" w:rsidRPr="00000000">
        <w:rPr>
          <w:rtl w:val="0"/>
        </w:rPr>
      </w:r>
    </w:p>
    <w:p w:rsidR="00000000" w:rsidDel="00000000" w:rsidP="00000000" w:rsidRDefault="00000000" w:rsidRPr="00000000" w14:paraId="0000040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Ajan esittäminen</w:t>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Aika, joka syntyy tietokoneella, tallennetaan dokumenttiin sekunnin tarkkuudella. Näyttömuodossa aika näytetään näyttökohteen tai muiden ohjeiden edellyttämällä tarkkuudella.</w:t>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Aika, jonka käyttäjä syöttää, tallennetaan ydintieto- tai sovelluskohtaisten määrittelyjen määrämällä tarkkuudella. Näyttömuodossa tieto näytetään tallennustarkkuudella, kuitenkin ohjeistuksen mukaisuudella.</w:t>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koskee sekä headeria että bodyä.</w:t>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ktvnsvwrr7al" w:id="26"/>
      <w:bookmarkEnd w:id="26"/>
      <w:r w:rsidDel="00000000" w:rsidR="00000000" w:rsidRPr="00000000">
        <w:rPr>
          <w:rtl w:val="0"/>
        </w:rPr>
      </w:r>
    </w:p>
    <w:p w:rsidR="00000000" w:rsidDel="00000000" w:rsidP="00000000" w:rsidRDefault="00000000" w:rsidRPr="00000000" w14:paraId="0000041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Lääkemääräysten ja toimitusten linkitys</w:t>
      </w:r>
    </w:p>
    <w:p w:rsidR="00000000" w:rsidDel="00000000" w:rsidP="00000000" w:rsidRDefault="00000000" w:rsidRPr="00000000" w14:paraId="0000041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Lääkemääräykset ja toimitukset linkitetään toisiinsa sekä allekirjoitettavassa body-osassa että headerissa. Tällä varmistetaan toisaalta tietojen muuttumattomuus ja helppo saatavuus. </w:t>
      </w:r>
    </w:p>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Bodyssä oleva linkki itseensä mahdollistaa dokumentin tunnisteen (id) allekirjoittamisen. Ilman tätä linkkiä dokumentin tunnistetta ei allekirjoiteta, koska se sijaitsee vain headerissa, jota ei allekirjoiteta.</w:t>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Bodyssä linkit ovat substanceAdministration.entryRelationship.supply-elementin alla reference.externalDocument –elementteinä, mikäli asiakirja on allekirjoitettu.</w:t>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Headerissa setId osoittaa aina alkuperäisen dokumentin OID:hen. Muut tarvittavat viittaukset esitetään toistuvilla relatedDocument.parentDocument-elementeillä.</w:t>
      </w:r>
    </w:p>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2210435" cy="1828165"/>
            <wp:effectExtent b="0" l="0" r="0" t="0"/>
            <wp:docPr id="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210435" cy="1828165"/>
                    </a:xfrm>
                    <a:prstGeom prst="rect"/>
                    <a:ln/>
                  </pic:spPr>
                </pic:pic>
              </a:graphicData>
            </a:graphic>
          </wp:inline>
        </w:drawing>
      </w: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Alkuperäinen lääkemääräys ja sen linkit</w:t>
      </w:r>
      <w:r w:rsidDel="00000000" w:rsidR="00000000" w:rsidRPr="00000000">
        <w:rPr>
          <w:rtl w:val="0"/>
        </w:rPr>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Alkuperäisessä lääkemääräyksessä ei siis ole viittauksia minnekään eikä siten relatedDocument.parentDocument-elementtiä.</w:t>
      </w:r>
    </w:p>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019675" cy="2562225"/>
            <wp:effectExtent b="0" l="0" r="0" t="0"/>
            <wp:docPr descr="Korjaus" id="3" name="image1.png"/>
            <a:graphic>
              <a:graphicData uri="http://schemas.openxmlformats.org/drawingml/2006/picture">
                <pic:pic>
                  <pic:nvPicPr>
                    <pic:cNvPr descr="Korjaus" id="0" name="image1.png"/>
                    <pic:cNvPicPr preferRelativeResize="0"/>
                  </pic:nvPicPr>
                  <pic:blipFill>
                    <a:blip r:embed="rId12"/>
                    <a:srcRect b="0" l="0" r="0" t="0"/>
                    <a:stretch>
                      <a:fillRect/>
                    </a:stretch>
                  </pic:blipFill>
                  <pic:spPr>
                    <a:xfrm>
                      <a:off x="0" y="0"/>
                      <a:ext cx="5019675" cy="2562225"/>
                    </a:xfrm>
                    <a:prstGeom prst="rect"/>
                    <a:ln/>
                  </pic:spPr>
                </pic:pic>
              </a:graphicData>
            </a:graphic>
          </wp:inline>
        </w:drawing>
      </w:r>
      <w:r w:rsidDel="00000000" w:rsidR="00000000" w:rsidRPr="00000000">
        <w:rPr>
          <w:rtl w:val="0"/>
        </w:rPr>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Korjattu lääkemääräys ja sen linkit</w:t>
      </w:r>
      <w:r w:rsidDel="00000000" w:rsidR="00000000" w:rsidRPr="00000000">
        <w:rPr>
          <w:rtl w:val="0"/>
        </w:rPr>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286375" cy="2190750"/>
            <wp:effectExtent b="0" l="0" r="0" t="0"/>
            <wp:docPr descr="Korjaus ja toimitus" id="2" name="image6.png"/>
            <a:graphic>
              <a:graphicData uri="http://schemas.openxmlformats.org/drawingml/2006/picture">
                <pic:pic>
                  <pic:nvPicPr>
                    <pic:cNvPr descr="Korjaus ja toimitus" id="0" name="image6.png"/>
                    <pic:cNvPicPr preferRelativeResize="0"/>
                  </pic:nvPicPr>
                  <pic:blipFill>
                    <a:blip r:embed="rId13"/>
                    <a:srcRect b="0" l="0" r="0" t="0"/>
                    <a:stretch>
                      <a:fillRect/>
                    </a:stretch>
                  </pic:blipFill>
                  <pic:spPr>
                    <a:xfrm>
                      <a:off x="0" y="0"/>
                      <a:ext cx="5286375" cy="2190750"/>
                    </a:xfrm>
                    <a:prstGeom prst="rect"/>
                    <a:ln/>
                  </pic:spPr>
                </pic:pic>
              </a:graphicData>
            </a:graphic>
          </wp:inline>
        </w:drawing>
      </w:r>
      <w:r w:rsidDel="00000000" w:rsidR="00000000" w:rsidRPr="00000000">
        <w:rPr>
          <w:rtl w:val="0"/>
        </w:rPr>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Korjatun lääkemääräyksen toimitus ja sen linkit</w:t>
      </w:r>
      <w:r w:rsidDel="00000000" w:rsidR="00000000" w:rsidRPr="00000000">
        <w:rPr>
          <w:rtl w:val="0"/>
        </w:rPr>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drawing>
          <wp:inline distB="0" distT="0" distL="114300" distR="114300">
            <wp:extent cx="5266055" cy="3562350"/>
            <wp:effectExtent b="0" l="0" r="0" t="0"/>
            <wp:docPr descr="Uusinta hyväksyminen" id="5" name="image4.png"/>
            <a:graphic>
              <a:graphicData uri="http://schemas.openxmlformats.org/drawingml/2006/picture">
                <pic:pic>
                  <pic:nvPicPr>
                    <pic:cNvPr descr="Uusinta hyväksyminen" id="0" name="image4.png"/>
                    <pic:cNvPicPr preferRelativeResize="0"/>
                  </pic:nvPicPr>
                  <pic:blipFill>
                    <a:blip r:embed="rId14"/>
                    <a:srcRect b="0" l="0" r="0" t="0"/>
                    <a:stretch>
                      <a:fillRect/>
                    </a:stretch>
                  </pic:blipFill>
                  <pic:spPr>
                    <a:xfrm>
                      <a:off x="0" y="0"/>
                      <a:ext cx="5266055" cy="3562350"/>
                    </a:xfrm>
                    <a:prstGeom prst="rect"/>
                    <a:ln/>
                  </pic:spPr>
                </pic:pic>
              </a:graphicData>
            </a:graphic>
          </wp:inline>
        </w:drawing>
      </w:r>
      <w:r w:rsidDel="00000000" w:rsidR="00000000" w:rsidRPr="00000000">
        <w:rPr>
          <w:rtl w:val="0"/>
        </w:rPr>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Lääkemääräyksen uusiminen ja muodostuneet lääkemääräykset</w:t>
      </w:r>
      <w:r w:rsidDel="00000000" w:rsidR="00000000" w:rsidRPr="00000000">
        <w:rPr>
          <w:rtl w:val="0"/>
        </w:rPr>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266055" cy="3429000"/>
            <wp:effectExtent b="0" l="0" r="0" t="0"/>
            <wp:docPr descr="Uusinta hylkääminen" id="4" name="image2.png"/>
            <a:graphic>
              <a:graphicData uri="http://schemas.openxmlformats.org/drawingml/2006/picture">
                <pic:pic>
                  <pic:nvPicPr>
                    <pic:cNvPr descr="Uusinta hylkääminen" id="0" name="image2.png"/>
                    <pic:cNvPicPr preferRelativeResize="0"/>
                  </pic:nvPicPr>
                  <pic:blipFill>
                    <a:blip r:embed="rId15"/>
                    <a:srcRect b="0" l="0" r="0" t="0"/>
                    <a:stretch>
                      <a:fillRect/>
                    </a:stretch>
                  </pic:blipFill>
                  <pic:spPr>
                    <a:xfrm>
                      <a:off x="0" y="0"/>
                      <a:ext cx="5266055" cy="3429000"/>
                    </a:xfrm>
                    <a:prstGeom prst="rect"/>
                    <a:ln/>
                  </pic:spPr>
                </pic:pic>
              </a:graphicData>
            </a:graphic>
          </wp:inline>
        </w:drawing>
      </w:r>
      <w:r w:rsidDel="00000000" w:rsidR="00000000" w:rsidRPr="00000000">
        <w:rPr>
          <w:rtl w:val="0"/>
        </w:rPr>
      </w:r>
    </w:p>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Lääkemääräyksen uusimisen hylkääminen</w:t>
      </w:r>
      <w:r w:rsidDel="00000000" w:rsidR="00000000" w:rsidRPr="00000000">
        <w:rPr>
          <w:rtl w:val="0"/>
        </w:rPr>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Korjattaessa toimitusta viittaukset ovat sekä lääkemääräykseen että korjattuun toimitukseen:</w:t>
      </w:r>
    </w:p>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Viitattu dokumentti eli lääkemääräys, joka toimitetaan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1.2.246.10.98765432.93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2006.2</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tyyppi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1.2.246.537.5.40105.2006</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br w:type="textWrapping"/>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br w:type="textWrapping"/>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setId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setId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1.2.246.10.98765432.93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Viitattu dokumentti eli korjattu toimitus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1.2.246.10.2323232.93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2006.33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tyyppi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10</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1.2.246.537.5.40105.2006</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br w:type="textWrapping"/>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br w:type="textWrapping"/>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Lääkemääräyksen toimitus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setId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setId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1.2.246.10.2323232.93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2006.33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Seuraavilla sivuilla olevassa taulukossa on kuvattu dokumenttityyppikohtaisesti headerin elementtien ja relatedDocument-elementtien käyttö ja sisältö. Taulukossa on lisäksi esimerkkeinä id, version ja setId –header-elementtien sisältö ja relatedDocument-elementtien sisältö eri tilanteissa.</w:t>
      </w:r>
    </w:p>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sectPr>
          <w:headerReference r:id="rId16" w:type="default"/>
          <w:headerReference r:id="rId17" w:type="first"/>
          <w:footerReference r:id="rId18" w:type="default"/>
          <w:footerReference r:id="rId19" w:type="first"/>
          <w:pgSz w:h="16838" w:w="11906" w:orient="portrait"/>
          <w:pgMar w:bottom="1440" w:top="1440" w:left="1797" w:right="1797" w:header="709" w:footer="709"/>
          <w:pgNumType w:start="1"/>
          <w:titlePg w:val="1"/>
        </w:sectPr>
      </w:pPr>
      <w:r w:rsidDel="00000000" w:rsidR="00000000" w:rsidRPr="00000000">
        <w:rPr>
          <w:rtl w:val="0"/>
        </w:rPr>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9"/>
        <w:tblW w:w="13459.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1"/>
        <w:gridCol w:w="709"/>
        <w:gridCol w:w="1984"/>
        <w:gridCol w:w="2835"/>
        <w:gridCol w:w="2693"/>
        <w:gridCol w:w="2977"/>
        <w:tblGridChange w:id="0">
          <w:tblGrid>
            <w:gridCol w:w="2261"/>
            <w:gridCol w:w="709"/>
            <w:gridCol w:w="1984"/>
            <w:gridCol w:w="2835"/>
            <w:gridCol w:w="2693"/>
            <w:gridCol w:w="2977"/>
          </w:tblGrid>
        </w:tblGridChange>
      </w:tblGrid>
      <w:tr>
        <w:trPr>
          <w:cantSplit w:val="0"/>
          <w:tblHeader w:val="1"/>
        </w:trPr>
        <w:tc>
          <w:tcPr>
            <w:shd w:fill="e6e6e6" w:val="clear"/>
            <w:vAlign w:val="top"/>
          </w:tcPr>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Dokumenttityyppi ja interaktio</w:t>
            </w:r>
            <w:r w:rsidDel="00000000" w:rsidR="00000000" w:rsidRPr="00000000">
              <w:rPr>
                <w:rtl w:val="0"/>
              </w:rPr>
            </w:r>
          </w:p>
        </w:tc>
        <w:tc>
          <w:tcPr>
            <w:shd w:fill="e6e6e6" w:val="clear"/>
            <w:vAlign w:val="top"/>
          </w:tcPr>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Alle-kirjoitus,</w:t>
            </w:r>
            <w:r w:rsidDel="00000000" w:rsidR="00000000" w:rsidRPr="00000000">
              <w:rPr>
                <w:rtl w:val="0"/>
              </w:rPr>
            </w:r>
          </w:p>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K=</w:t>
            </w:r>
            <w:r w:rsidDel="00000000" w:rsidR="00000000" w:rsidRPr="00000000">
              <w:rPr>
                <w:rtl w:val="0"/>
              </w:rPr>
            </w:r>
          </w:p>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kyllä</w:t>
            </w:r>
            <w:r w:rsidDel="00000000" w:rsidR="00000000" w:rsidRPr="00000000">
              <w:rPr>
                <w:rtl w:val="0"/>
              </w:rPr>
            </w:r>
          </w:p>
        </w:tc>
        <w:tc>
          <w:tcPr>
            <w:shd w:fill="e6e6e6" w:val="clear"/>
            <w:vAlign w:val="top"/>
          </w:tcPr>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RelatedDocument käyttötarkoitus</w:t>
            </w:r>
            <w:r w:rsidDel="00000000" w:rsidR="00000000" w:rsidRPr="00000000">
              <w:rPr>
                <w:rtl w:val="0"/>
              </w:rPr>
            </w:r>
          </w:p>
        </w:tc>
        <w:tc>
          <w:tcPr>
            <w:shd w:fill="e6e6e6" w:val="clear"/>
            <w:vAlign w:val="top"/>
          </w:tcPr>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Versio ja setId headerissa</w:t>
            </w:r>
            <w:r w:rsidDel="00000000" w:rsidR="00000000" w:rsidRPr="00000000">
              <w:rPr>
                <w:rtl w:val="0"/>
              </w:rPr>
            </w:r>
          </w:p>
        </w:tc>
        <w:tc>
          <w:tcPr>
            <w:shd w:fill="e6e6e6" w:val="clear"/>
            <w:vAlign w:val="top"/>
          </w:tcPr>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Esimerkki: header</w:t>
            </w:r>
            <w:r w:rsidDel="00000000" w:rsidR="00000000" w:rsidRPr="00000000">
              <w:rPr>
                <w:rtl w:val="0"/>
              </w:rPr>
            </w:r>
          </w:p>
        </w:tc>
        <w:tc>
          <w:tcPr>
            <w:shd w:fill="e6e6e6" w:val="clear"/>
            <w:vAlign w:val="top"/>
          </w:tcPr>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Esimerkki: relatedDocument</w:t>
            </w:r>
          </w:p>
        </w:tc>
      </w:tr>
      <w:tr>
        <w:trPr>
          <w:cantSplit w:val="0"/>
          <w:tblHeader w:val="0"/>
        </w:trPr>
        <w:tc>
          <w:tcPr>
            <w:vAlign w:val="top"/>
          </w:tcPr>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 – Lääkemääräys</w:t>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RCMR_IN000002FI01</w:t>
            </w:r>
          </w:p>
        </w:tc>
        <w:tc>
          <w:tcPr>
            <w:vAlign w:val="top"/>
          </w:tcPr>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id=1.2.246.10.98765432.93.2006.1</w:t>
            </w:r>
          </w:p>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tc>
        <w:tc>
          <w:tcPr>
            <w:vAlign w:val="top"/>
          </w:tcPr>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1 - Lääkemääräys (uusimisen perusteella)</w:t>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RCMR_IN000002FI01</w:t>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Original Document with Content</w:t>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Linkki uusimispyyntöön, jonka perusteella lääkemääräys on syntynyt (typeCode=APND)</w:t>
            </w:r>
          </w:p>
        </w:tc>
        <w:tc>
          <w:tcPr>
            <w:vAlign w:val="top"/>
          </w:tcPr>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id=1.2.246.10.98765432.93.2006.4</w:t>
            </w:r>
          </w:p>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setId=1.2.246.10.98765432.93.2006.4</w:t>
            </w:r>
          </w:p>
        </w:tc>
        <w:tc>
          <w:tcPr>
            <w:vAlign w:val="top"/>
          </w:tcPr>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id=1.2.246.10.98765432.93.2006.23</w:t>
            </w:r>
          </w:p>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code=8</w:t>
            </w:r>
          </w:p>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setId=1.2.246.10.98765432.93.2006.23</w:t>
            </w:r>
            <w:r w:rsidDel="00000000" w:rsidR="00000000" w:rsidRPr="00000000">
              <w:rPr>
                <w:rtl w:val="0"/>
              </w:rPr>
            </w:r>
          </w:p>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2 – Lääkemääräyksen mitätöinti (myös uusimisen perusteella tehdyillä lääkemääräyksillä)</w:t>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RCMR_IN000123FI01</w:t>
            </w:r>
          </w:p>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Document Repudiation From Originator</w:t>
            </w:r>
          </w:p>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bookmarkStart w:colFirst="0" w:colLast="0" w:name="adqd19og9gqa" w:id="27"/>
          <w:bookmarkEnd w:id="27"/>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Alkuperäinen lääkemääräys (typeCode=RPLC)</w:t>
            </w:r>
          </w:p>
        </w:tc>
        <w:tc>
          <w:tcPr>
            <w:vAlign w:val="top"/>
          </w:tcPr>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mitätöitävässä lääkemääräyksessä.</w:t>
            </w:r>
          </w:p>
        </w:tc>
        <w:tc>
          <w:tcPr>
            <w:vAlign w:val="top"/>
          </w:tcPr>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id=1.2.246.10.98765432.93.2006.3</w:t>
            </w:r>
          </w:p>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version=3</w:t>
            </w:r>
          </w:p>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tc>
        <w:tc>
          <w:tcPr>
            <w:vAlign w:val="top"/>
          </w:tcPr>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code=3</w:t>
            </w:r>
          </w:p>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3 - Lääkemääräyksen korjaus (myös uusimisen perusteella tehdyillä lääkemääräyksillä)</w:t>
            </w:r>
          </w:p>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RCMR_IN000016FI01</w:t>
            </w:r>
          </w:p>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Document Replacement with Content</w:t>
            </w:r>
          </w:p>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Alkuperäinen lääkemääräys (typeCode=RPLC)</w:t>
            </w:r>
          </w:p>
        </w:tc>
        <w:tc>
          <w:tcPr>
            <w:vAlign w:val="top"/>
          </w:tcPr>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korjattavassa lääkemääräyksessä.</w:t>
            </w:r>
          </w:p>
        </w:tc>
        <w:tc>
          <w:tcPr>
            <w:vAlign w:val="top"/>
          </w:tcPr>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tc>
        <w:tc>
          <w:tcPr>
            <w:vAlign w:val="top"/>
          </w:tcPr>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id=1.2.246.10.98765432.93.2006.1</w:t>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 – Lukitus</w:t>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RCMR_IN000008FI01Document Addendum with Content </w:t>
            </w:r>
          </w:p>
        </w:tc>
        <w:tc>
          <w:tcPr>
            <w:vAlign w:val="top"/>
          </w:tcPr>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lukitus koskee (typeCode=APND)</w:t>
            </w:r>
          </w:p>
        </w:tc>
        <w:tc>
          <w:tcPr>
            <w:vAlign w:val="top"/>
          </w:tcPr>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id=1.2.246.10.98765432.93.2006.6</w:t>
            </w:r>
          </w:p>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setId=1.2.246.10.98765432.93.2006.6</w:t>
            </w:r>
          </w:p>
        </w:tc>
        <w:tc>
          <w:tcPr>
            <w:vAlign w:val="top"/>
          </w:tcPr>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5 - Lukituksen purku</w:t>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RCMR_IN000616FI01Prescription Lock Cancellation</w:t>
            </w:r>
          </w:p>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lukitus koskee (typeCode=APND)</w:t>
            </w:r>
          </w:p>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Purettava lukitussanoma (typecCode=RPLC)</w:t>
            </w:r>
          </w:p>
        </w:tc>
        <w:tc>
          <w:tcPr>
            <w:vAlign w:val="top"/>
          </w:tcPr>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lukitussanomassa.</w:t>
            </w:r>
          </w:p>
        </w:tc>
        <w:tc>
          <w:tcPr>
            <w:vAlign w:val="top"/>
          </w:tcPr>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id=1.2.246.10.98765432.93.2006.7</w:t>
            </w:r>
          </w:p>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setId=1.2.246.10.98765432.93.2006.6</w:t>
            </w:r>
          </w:p>
        </w:tc>
        <w:tc>
          <w:tcPr>
            <w:vAlign w:val="top"/>
          </w:tcPr>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id=1.2.246.10.98765432.93.2006.6</w:t>
            </w:r>
          </w:p>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code=4</w:t>
            </w:r>
          </w:p>
          <w:p w:rsidR="00000000" w:rsidDel="00000000" w:rsidP="00000000" w:rsidRDefault="00000000" w:rsidRPr="00000000" w14:paraId="000004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setId=1.2.246.10.98765432.93.2006.6</w:t>
            </w:r>
          </w:p>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B1">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6 – Varaus</w:t>
            </w:r>
          </w:p>
          <w:p w:rsidR="00000000" w:rsidDel="00000000" w:rsidP="00000000" w:rsidRDefault="00000000" w:rsidRPr="00000000" w14:paraId="000004B2">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RCMR_IN000108FI01</w:t>
            </w:r>
          </w:p>
          <w:p w:rsidR="00000000" w:rsidDel="00000000" w:rsidP="00000000" w:rsidRDefault="00000000" w:rsidRPr="00000000" w14:paraId="000004B3">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Hold Request</w:t>
            </w:r>
          </w:p>
          <w:p w:rsidR="00000000" w:rsidDel="00000000" w:rsidP="00000000" w:rsidRDefault="00000000" w:rsidRPr="00000000" w14:paraId="000004B4">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B5">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B6">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varaus koskee (typeCode=APND)</w:t>
            </w:r>
          </w:p>
        </w:tc>
        <w:tc>
          <w:tcPr>
            <w:vAlign w:val="top"/>
          </w:tcPr>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B8">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B9">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id=1.2.246.10.98765432.93.2006.8</w:t>
            </w:r>
          </w:p>
          <w:p w:rsidR="00000000" w:rsidDel="00000000" w:rsidP="00000000" w:rsidRDefault="00000000" w:rsidRPr="00000000" w14:paraId="000004BA">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BB">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tc>
        <w:tc>
          <w:tcPr>
            <w:vAlign w:val="top"/>
          </w:tcPr>
          <w:p w:rsidR="00000000" w:rsidDel="00000000" w:rsidP="00000000" w:rsidRDefault="00000000" w:rsidRPr="00000000" w14:paraId="000004B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B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B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C0">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7 - Varauksen purku</w:t>
            </w:r>
          </w:p>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RCMR_IN000416FI01</w:t>
            </w:r>
          </w:p>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Hold Cancel</w:t>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varaus koskee (typeCode=APND)</w:t>
            </w:r>
          </w:p>
          <w:p w:rsidR="00000000" w:rsidDel="00000000" w:rsidP="00000000" w:rsidRDefault="00000000" w:rsidRPr="00000000" w14:paraId="00000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Purettava varaussanoma (typecCode=RPLC)</w:t>
            </w:r>
          </w:p>
        </w:tc>
        <w:tc>
          <w:tcPr>
            <w:vAlign w:val="top"/>
          </w:tcPr>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varauksessa.</w:t>
            </w:r>
          </w:p>
        </w:tc>
        <w:tc>
          <w:tcPr>
            <w:vAlign w:val="top"/>
          </w:tcPr>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id=1.2.246.10.98765432.93.2006.9</w:t>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tc>
        <w:tc>
          <w:tcPr>
            <w:vAlign w:val="top"/>
          </w:tcPr>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id=1.2.246.10.98765432.93.2006.8</w:t>
            </w:r>
          </w:p>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code=6</w:t>
            </w:r>
          </w:p>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8 – Uusimispyyntö</w:t>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RCMR_IN000302FI01</w:t>
            </w:r>
          </w:p>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Rx Renewal Request and Relay</w:t>
            </w:r>
          </w:p>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uusimispyyntö kohdistuu (typeCode=APND)</w:t>
            </w:r>
          </w:p>
        </w:tc>
        <w:tc>
          <w:tcPr>
            <w:vAlign w:val="top"/>
          </w:tcPr>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id=1.2.246.10.2323232.93.2006.23</w:t>
            </w:r>
          </w:p>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setId=1.2.246.10.2323232.93.2006.23</w:t>
            </w:r>
          </w:p>
        </w:tc>
        <w:tc>
          <w:tcPr>
            <w:vAlign w:val="top"/>
          </w:tcPr>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9 - Uusimispyynnön vastaus (ei lähetetä, kun uusimispyyntö hyväksytään)</w:t>
            </w:r>
          </w:p>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RCMR_IN000316FI01</w:t>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Renewal Request Response</w:t>
            </w:r>
          </w:p>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Vastattu uusimispyyntö (typeCode=RPLC)</w:t>
            </w:r>
          </w:p>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uusimispyyntö kohdistuu (typeCode=APND)</w:t>
            </w:r>
          </w:p>
        </w:tc>
        <w:tc>
          <w:tcPr>
            <w:vAlign w:val="top"/>
          </w:tcPr>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uusimispyynnössä.</w:t>
            </w:r>
          </w:p>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HUOM!</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Uusi lääkemääräys muodostuu kuten interaktiotyyppi ”1 – Lääkemääräys (uusimisen perusteella)”. </w:t>
            </w:r>
          </w:p>
        </w:tc>
        <w:tc>
          <w:tcPr>
            <w:vAlign w:val="top"/>
          </w:tcPr>
          <w:p w:rsidR="00000000" w:rsidDel="00000000" w:rsidP="00000000" w:rsidRDefault="00000000" w:rsidRPr="00000000" w14:paraId="000004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id=1.2.246.10.23232323.93.2006.24</w:t>
            </w:r>
          </w:p>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setId=1.2.246.10.2323232.93.2006.23</w:t>
            </w:r>
          </w:p>
        </w:tc>
        <w:tc>
          <w:tcPr>
            <w:vAlign w:val="top"/>
          </w:tcPr>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p>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id=1.2.246.10.2323232.93.2006.23</w:t>
            </w:r>
          </w:p>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code=8</w:t>
            </w:r>
          </w:p>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setId=1.2.246.10.2323232.93.2006.23</w:t>
            </w:r>
          </w:p>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4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10 – Toimitus</w:t>
            </w:r>
          </w:p>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RCMR_IN000202FI01</w:t>
            </w:r>
          </w:p>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Original Dispense Document with Content</w:t>
            </w:r>
          </w:p>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toimitus kohdistuu (typeCode=APND)</w:t>
            </w:r>
          </w:p>
        </w:tc>
        <w:tc>
          <w:tcPr>
            <w:vAlign w:val="top"/>
          </w:tcPr>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id=1.2.246.10.2323232.93.2006.25</w:t>
            </w:r>
          </w:p>
          <w:p w:rsidR="00000000" w:rsidDel="00000000" w:rsidP="00000000" w:rsidRDefault="00000000" w:rsidRPr="00000000" w14:paraId="000005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tc>
        <w:tc>
          <w:tcPr>
            <w:vAlign w:val="top"/>
          </w:tcPr>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11 - Toimituksen mitätöinti</w:t>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RCMR_IN000223FI01</w:t>
            </w:r>
          </w:p>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Dispense Document Repudiation with Content</w:t>
            </w:r>
          </w:p>
        </w:tc>
        <w:tc>
          <w:tcPr>
            <w:vAlign w:val="top"/>
          </w:tcPr>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toimitus kohdistuu (typeCode=APND)</w:t>
            </w:r>
          </w:p>
          <w:p w:rsidR="00000000" w:rsidDel="00000000" w:rsidP="00000000" w:rsidRDefault="00000000" w:rsidRPr="00000000" w14:paraId="000005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Toimitussanoma (typeCode=RPLC)</w:t>
            </w:r>
          </w:p>
        </w:tc>
        <w:tc>
          <w:tcPr>
            <w:vAlign w:val="top"/>
          </w:tcPr>
          <w:p w:rsidR="00000000" w:rsidDel="00000000" w:rsidP="00000000" w:rsidRDefault="00000000" w:rsidRPr="00000000" w14:paraId="000005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mitätöitävässä toimituksessa.</w:t>
            </w:r>
          </w:p>
        </w:tc>
        <w:tc>
          <w:tcPr>
            <w:vAlign w:val="top"/>
          </w:tcPr>
          <w:p w:rsidR="00000000" w:rsidDel="00000000" w:rsidP="00000000" w:rsidRDefault="00000000" w:rsidRPr="00000000" w14:paraId="000005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id=1.2.246.10.2323232.93.2006.27</w:t>
            </w:r>
          </w:p>
          <w:p w:rsidR="00000000" w:rsidDel="00000000" w:rsidP="00000000" w:rsidRDefault="00000000" w:rsidRPr="00000000" w14:paraId="000005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version=3</w:t>
            </w:r>
          </w:p>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tc>
        <w:tc>
          <w:tcPr>
            <w:vAlign w:val="top"/>
          </w:tcPr>
          <w:p w:rsidR="00000000" w:rsidDel="00000000" w:rsidP="00000000" w:rsidRDefault="00000000" w:rsidRPr="00000000" w14:paraId="0000051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1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1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1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1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id=1.2.246.10.2323232.93.2006.25</w:t>
            </w:r>
          </w:p>
          <w:p w:rsidR="00000000" w:rsidDel="00000000" w:rsidP="00000000" w:rsidRDefault="00000000" w:rsidRPr="00000000" w14:paraId="0000052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code=10</w:t>
            </w:r>
          </w:p>
          <w:p w:rsidR="00000000" w:rsidDel="00000000" w:rsidP="00000000" w:rsidRDefault="00000000" w:rsidRPr="00000000" w14:paraId="000005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12 - Toimituksen korjaus</w:t>
            </w:r>
          </w:p>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RCMR_IN000216FI01</w:t>
            </w:r>
          </w:p>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Dispense Document Replacement with Content</w:t>
            </w:r>
          </w:p>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5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toimitus kohdistuu (typeCode=APND)</w:t>
            </w:r>
          </w:p>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Toimitussanoma (typeCode=RPLC)</w:t>
            </w:r>
          </w:p>
        </w:tc>
        <w:tc>
          <w:tcPr>
            <w:vAlign w:val="top"/>
          </w:tcPr>
          <w:p w:rsidR="00000000" w:rsidDel="00000000" w:rsidP="00000000" w:rsidRDefault="00000000" w:rsidRPr="00000000" w14:paraId="000005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korjattavassa toimituksessa.</w:t>
            </w:r>
          </w:p>
        </w:tc>
        <w:tc>
          <w:tcPr>
            <w:vAlign w:val="top"/>
          </w:tcPr>
          <w:p w:rsidR="00000000" w:rsidDel="00000000" w:rsidP="00000000" w:rsidRDefault="00000000" w:rsidRPr="00000000" w14:paraId="000005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id=1.2.246.10.2323232.93.2006.26</w:t>
            </w:r>
          </w:p>
          <w:p w:rsidR="00000000" w:rsidDel="00000000" w:rsidP="00000000" w:rsidRDefault="00000000" w:rsidRPr="00000000" w14:paraId="000005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5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tc>
        <w:tc>
          <w:tcPr>
            <w:vAlign w:val="top"/>
          </w:tcPr>
          <w:p w:rsidR="00000000" w:rsidDel="00000000" w:rsidP="00000000" w:rsidRDefault="00000000" w:rsidRPr="00000000" w14:paraId="000005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id=1.2.246.10.2323232.93.2006.25</w:t>
            </w:r>
          </w:p>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code=10</w:t>
            </w:r>
          </w:p>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39">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16 – Annosjakelu</w:t>
            </w:r>
          </w:p>
          <w:p w:rsidR="00000000" w:rsidDel="00000000" w:rsidP="00000000" w:rsidRDefault="00000000" w:rsidRPr="00000000" w14:paraId="0000053A">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RCMR_IN000208FI01</w:t>
            </w:r>
          </w:p>
          <w:p w:rsidR="00000000" w:rsidDel="00000000" w:rsidP="00000000" w:rsidRDefault="00000000" w:rsidRPr="00000000" w14:paraId="0000053B">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Portioned Fulfillment Delivery Request</w:t>
            </w:r>
          </w:p>
          <w:p w:rsidR="00000000" w:rsidDel="00000000" w:rsidP="00000000" w:rsidRDefault="00000000" w:rsidRPr="00000000" w14:paraId="0000053C">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3D">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3E">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annosjakelu koskee (typeCode=APND)</w:t>
            </w:r>
          </w:p>
        </w:tc>
        <w:tc>
          <w:tcPr>
            <w:vAlign w:val="top"/>
          </w:tcPr>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40">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541">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id=1.2.246.10.98765432.93.2006.8</w:t>
            </w:r>
          </w:p>
          <w:p w:rsidR="00000000" w:rsidDel="00000000" w:rsidP="00000000" w:rsidRDefault="00000000" w:rsidRPr="00000000" w14:paraId="00000542">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543">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tc>
        <w:tc>
          <w:tcPr>
            <w:vAlign w:val="top"/>
          </w:tcPr>
          <w:p w:rsidR="00000000" w:rsidDel="00000000" w:rsidP="00000000" w:rsidRDefault="00000000" w:rsidRPr="00000000" w14:paraId="0000054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4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4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4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48">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17 - Annosjakelun purku</w:t>
            </w:r>
          </w:p>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RCMR_IN000716FI01</w:t>
            </w:r>
          </w:p>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Portioned Fulfillment Delivery Cancellation</w:t>
            </w:r>
          </w:p>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annosjakelun purku koskee (typeCode=APND)</w:t>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Purettava annosjakelusanoma (typecCode=RPLC)</w:t>
            </w:r>
          </w:p>
        </w:tc>
        <w:tc>
          <w:tcPr>
            <w:vAlign w:val="top"/>
          </w:tcPr>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annosjakelusanomassa.</w:t>
            </w:r>
          </w:p>
        </w:tc>
        <w:tc>
          <w:tcPr>
            <w:vAlign w:val="top"/>
          </w:tcPr>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id=1.2.246.10.98765432.93.2006.9</w:t>
            </w:r>
          </w:p>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tc>
        <w:tc>
          <w:tcPr>
            <w:vAlign w:val="top"/>
          </w:tcPr>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id=1.2.246.10.98765432.93.2006.8</w:t>
            </w:r>
          </w:p>
          <w:p w:rsidR="00000000" w:rsidDel="00000000" w:rsidP="00000000" w:rsidRDefault="00000000" w:rsidRPr="00000000" w14:paraId="000005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code=16</w:t>
            </w:r>
          </w:p>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bookmarkStart w:colFirst="0" w:colLast="0" w:name="_qpwio6gmwicb" w:id="28"/>
            <w:bookmarkEnd w:id="28"/>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18 - Toimitusvarauksen purku</w:t>
            </w:r>
          </w:p>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Fulfillment Reservation Cancel (RCMR_IN000516FI01)</w:t>
            </w:r>
          </w:p>
        </w:tc>
        <w:tc>
          <w:tcPr>
            <w:vAlign w:val="top"/>
          </w:tcPr>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Kyselyn yhteydessä tehdyn toimitusvarauksen purku, lääkemääräys (typeCode=APND)</w:t>
            </w:r>
          </w:p>
        </w:tc>
        <w:tc>
          <w:tcPr>
            <w:vAlign w:val="top"/>
          </w:tcPr>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id=1.2.246.10.98765432.93.2006.77</w:t>
            </w:r>
          </w:p>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5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setId=1.2.246.10.98765432.93.2006.77</w:t>
            </w:r>
          </w:p>
        </w:tc>
        <w:tc>
          <w:tcPr>
            <w:vAlign w:val="top"/>
          </w:tcPr>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p>
        </w:tc>
      </w:tr>
    </w:tbl>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sectPr>
          <w:headerReference r:id="rId20" w:type="default"/>
          <w:headerReference r:id="rId21" w:type="first"/>
          <w:footerReference r:id="rId22" w:type="default"/>
          <w:footerReference r:id="rId23" w:type="first"/>
          <w:type w:val="nextPage"/>
          <w:pgSz w:h="11906" w:w="16838" w:orient="landscape"/>
          <w:pgMar w:bottom="851" w:top="1134" w:left="1134" w:right="567" w:header="567" w:footer="284"/>
          <w:titlePg w:val="1"/>
        </w:sectPr>
      </w:pPr>
      <w:r w:rsidDel="00000000" w:rsidR="00000000" w:rsidRPr="00000000">
        <w:rPr>
          <w:rtl w:val="0"/>
        </w:rPr>
      </w:r>
    </w:p>
    <w:p w:rsidR="00000000" w:rsidDel="00000000" w:rsidP="00000000" w:rsidRDefault="00000000" w:rsidRPr="00000000" w14:paraId="0000056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bookmarkStart w:colFirst="0" w:colLast="0" w:name="_iim9zfduk6s0" w:id="29"/>
      <w:bookmarkEnd w:id="29"/>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Sähköisten lääkemääräysasiakirjojen versiointi</w:t>
      </w:r>
    </w:p>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obbyeneyvi1y" w:id="30"/>
      <w:bookmarkEnd w:id="30"/>
      <w:r w:rsidDel="00000000" w:rsidR="00000000" w:rsidRPr="00000000">
        <w:rPr>
          <w:rtl w:val="0"/>
        </w:rPr>
      </w:r>
    </w:p>
    <w:p w:rsidR="00000000" w:rsidDel="00000000" w:rsidP="00000000" w:rsidRDefault="00000000" w:rsidRPr="00000000" w14:paraId="0000057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Johdanto</w:t>
      </w:r>
    </w:p>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t>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i7r1ugky4xay" w:id="31"/>
      <w:bookmarkEnd w:id="31"/>
      <w:r w:rsidDel="00000000" w:rsidR="00000000" w:rsidRPr="00000000">
        <w:rPr>
          <w:rtl w:val="0"/>
        </w:rPr>
      </w:r>
    </w:p>
    <w:p w:rsidR="00000000" w:rsidDel="00000000" w:rsidP="00000000" w:rsidRDefault="00000000" w:rsidRPr="00000000" w14:paraId="0000057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Termit ja käsitteet</w:t>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(Tietosisältö)määrityksellä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t>
      </w:r>
    </w:p>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Määrityksen tuella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tietojärjestelmän kykyä tuottaa ja tulkita määrityksen mukaisia asiakirjoja.</w:t>
      </w:r>
    </w:p>
    <w:p w:rsidR="00000000" w:rsidDel="00000000" w:rsidP="00000000" w:rsidRDefault="00000000" w:rsidRPr="00000000" w14:paraId="000005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Eteenpäin yhteensopivuudella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tietojärjestelmän kykyä käsitellä uuden määritysversion mukaisia asiakirjoja, vaikka tietojärjestelmä tukee vain vanhaa määritysversiota. Tietojärjestelmä osaa tulkita uuden määritysversion mukaisia asiakirjoja niin, että se ohittaa tietosisällöt, joita se ei tue, sekä mahdollisesti tuottaa asiakirjoista päivitettyjä tai korjattuja versioita tai mitätöi asiakirjoja säilyttäen asiakirjassa ei-tuettuja tietosisältöjä. Palvelukohtaisesti voidaan antaa tarkempia määräyksiä sallituista toimenpiteistä. </w:t>
      </w:r>
    </w:p>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Taaksepäin yhteensopivuudella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tietojärjestelmän kykyä käsitellä vanhan määritysversion mukaisia asiakirjoja, vaikka tietojärjestelmä tukee vain uutta määritysversiota. </w:t>
      </w:r>
    </w:p>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Minor-tason muutoksella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määrityksen päivitystä uudeksi versioksi niin, että päivitys sisältää vain seuraavat uudet ominaisuudet:</w:t>
      </w:r>
    </w:p>
    <w:p w:rsidR="00000000" w:rsidDel="00000000" w:rsidP="00000000" w:rsidRDefault="00000000" w:rsidRPr="00000000" w14:paraId="0000058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 w:right="0" w:hanging="113.00000000000011"/>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uusien valinnaisten tietorakenteiden lisäys, jotka eivät ole hoidollisesti kriittisiä tai muuten olennaisia. </w:t>
      </w:r>
    </w:p>
    <w:p w:rsidR="00000000" w:rsidDel="00000000" w:rsidP="00000000" w:rsidRDefault="00000000" w:rsidRPr="00000000" w14:paraId="0000058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 w:right="0" w:hanging="113.00000000000011"/>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koodistomuutosten tekeminen eli siirtyminen uuteen koodistoon, koodiston muutos, vaihtoehtoisen koodiston ottaminen vanhan rinnalle tai vaihtoehtoisen koodiston poistaminen käytöstä, paitsi hoidollisesti kriittiset tai muuten olennaiset koodistot.</w:t>
      </w:r>
    </w:p>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THL tekee määritysten muutosten arvonmääritykset hoidollisesta näkökulmasta. Kela tekee määritysten muutosten arvonmääritykset teknisestä näkökulmasta.</w:t>
      </w:r>
    </w:p>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Major-tason muutoksella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muuta kuin minor-tason muutosta. Muun muassa seuraavat muutokset ovat major-tason muutoksia:</w:t>
      </w:r>
    </w:p>
    <w:p w:rsidR="00000000" w:rsidDel="00000000" w:rsidP="00000000" w:rsidRDefault="00000000" w:rsidRPr="00000000" w14:paraId="0000058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uuden pakollisen tietorakenteen lisäys</w:t>
      </w:r>
    </w:p>
    <w:p w:rsidR="00000000" w:rsidDel="00000000" w:rsidP="00000000" w:rsidRDefault="00000000" w:rsidRPr="00000000" w14:paraId="0000058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uuden hoidollisesti kriittisen tai muuten olennaisen valinnaisen tietorakenteen lisäys</w:t>
      </w:r>
    </w:p>
    <w:p w:rsidR="00000000" w:rsidDel="00000000" w:rsidP="00000000" w:rsidRDefault="00000000" w:rsidRPr="00000000" w14:paraId="0000058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 w:right="0" w:hanging="113.00000000000011"/>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tietorakenteen kardinaliteetin muutos, kuten valinnaisen tietorakenteen muuttaminen pakolliseksi, pakollisen tietorakenteen muuttaminen valinnaiseksi, toistuvan tietorakenteen muuttaminen ei-toistuvaksi tai ei-toistuvan tietorakenteen muuttaminen toistuvaksi</w:t>
      </w:r>
    </w:p>
    <w:p w:rsidR="00000000" w:rsidDel="00000000" w:rsidP="00000000" w:rsidRDefault="00000000" w:rsidRPr="00000000" w14:paraId="0000058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588" w:right="0" w:hanging="284.00000000000006"/>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tietorakenteen poistaminen käytöstä</w:t>
      </w:r>
    </w:p>
    <w:p w:rsidR="00000000" w:rsidDel="00000000" w:rsidP="00000000" w:rsidRDefault="00000000" w:rsidRPr="00000000" w14:paraId="000005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58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gfbxpwhrd2k" w:id="32"/>
      <w:bookmarkEnd w:id="32"/>
      <w:r w:rsidDel="00000000" w:rsidR="00000000" w:rsidRPr="00000000">
        <w:rPr>
          <w:rtl w:val="0"/>
        </w:rPr>
      </w:r>
    </w:p>
    <w:p w:rsidR="00000000" w:rsidDel="00000000" w:rsidP="00000000" w:rsidRDefault="00000000" w:rsidRPr="00000000" w14:paraId="0000058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Linjauksen tarkennus sähköisen reseptin osalta</w:t>
      </w:r>
    </w:p>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Sähköistä reseptiä käyttävien tietojärjestelmien tulee tukea vanhaa määritysversiota noudattavia asiakirjoja vähintään 2,5 vuoden ajan määritysversion käytön lopettamisesta.</w:t>
      </w:r>
    </w:p>
    <w:p w:rsidR="00000000" w:rsidDel="00000000" w:rsidP="00000000" w:rsidRDefault="00000000" w:rsidRPr="00000000" w14:paraId="000005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Sähköisen reseptin määrityksissä annetaan tarkempia asiakirjatyyppi- ja interaktiokohtaisia ohjeita linjauksen soveltamiseen.</w:t>
      </w:r>
    </w:p>
    <w:p w:rsidR="00000000" w:rsidDel="00000000" w:rsidP="00000000" w:rsidRDefault="00000000" w:rsidRPr="00000000" w14:paraId="000005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Seuraavilla sivuilla olevassa taulukossa on kuvattu dokumenttityyppikohtaisesti linjaus sähköisen reseptin osalta.</w:t>
      </w:r>
    </w:p>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sectPr>
          <w:type w:val="nextPage"/>
          <w:pgSz w:h="16838" w:w="11906" w:orient="portrait"/>
          <w:pgMar w:bottom="1134" w:top="567" w:left="1134" w:right="851" w:header="567" w:footer="284"/>
          <w:titlePg w:val="1"/>
        </w:sectPr>
      </w:pPr>
      <w:r w:rsidDel="00000000" w:rsidR="00000000" w:rsidRPr="00000000">
        <w:rPr>
          <w:rtl w:val="0"/>
        </w:rPr>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0"/>
        <w:tblW w:w="1331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1"/>
        <w:gridCol w:w="1984"/>
        <w:gridCol w:w="2694"/>
        <w:gridCol w:w="2976"/>
        <w:gridCol w:w="3402"/>
        <w:tblGridChange w:id="0">
          <w:tblGrid>
            <w:gridCol w:w="2261"/>
            <w:gridCol w:w="1984"/>
            <w:gridCol w:w="2694"/>
            <w:gridCol w:w="2976"/>
            <w:gridCol w:w="3402"/>
          </w:tblGrid>
        </w:tblGridChange>
      </w:tblGrid>
      <w:tr>
        <w:trPr>
          <w:cantSplit w:val="0"/>
          <w:tblHeader w:val="1"/>
        </w:trPr>
        <w:tc>
          <w:tcPr>
            <w:tcBorders>
              <w:bottom w:color="000000" w:space="0" w:sz="4" w:val="single"/>
            </w:tcBorders>
            <w:shd w:fill="bfbfbf" w:val="clear"/>
            <w:vAlign w:val="top"/>
          </w:tcPr>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Dokumenttityyppi ja interaktio</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Versio ja setId headerissa</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Asiakirjassa käytettävä määrittelyversio </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Taaksepäin yhteensopivuus</w:t>
            </w:r>
            <w:r w:rsidDel="00000000" w:rsidR="00000000" w:rsidRPr="00000000">
              <w:rPr>
                <w:rtl w:val="0"/>
              </w:rPr>
            </w:r>
          </w:p>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Eteenpäin yhteensopivuus</w:t>
            </w:r>
          </w:p>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shd w:fill="f2f2f2" w:val="clear"/>
            <w:vAlign w:val="top"/>
          </w:tcPr>
          <w:p w:rsidR="00000000" w:rsidDel="00000000" w:rsidP="00000000" w:rsidRDefault="00000000" w:rsidRPr="00000000" w14:paraId="000005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 – Lääkemääräys</w:t>
            </w:r>
          </w:p>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RCMR_IN000002FI01</w:t>
            </w:r>
          </w:p>
        </w:tc>
        <w:tc>
          <w:tcPr>
            <w:shd w:fill="f2f2f2" w:val="clear"/>
            <w:vAlign w:val="top"/>
          </w:tcPr>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w:t>
            </w:r>
          </w:p>
        </w:tc>
        <w:tc>
          <w:tcPr>
            <w:shd w:fill="f2f2f2" w:val="clear"/>
            <w:vAlign w:val="top"/>
          </w:tcPr>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w:t>
            </w:r>
          </w:p>
        </w:tc>
      </w:tr>
      <w:tr>
        <w:trPr>
          <w:cantSplit w:val="1"/>
          <w:tblHeader w:val="0"/>
        </w:trPr>
        <w:tc>
          <w:tcPr>
            <w:shd w:fill="f2f2f2" w:val="clear"/>
            <w:vAlign w:val="top"/>
          </w:tcPr>
          <w:p w:rsidR="00000000" w:rsidDel="00000000" w:rsidP="00000000" w:rsidRDefault="00000000" w:rsidRPr="00000000" w14:paraId="000005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1 - Lääkemääräys (uusimisen perusteella)</w:t>
            </w:r>
          </w:p>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RCMR_IN000002FI01</w:t>
            </w:r>
          </w:p>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Original Document with Content</w:t>
            </w:r>
          </w:p>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 </w:t>
            </w:r>
          </w:p>
        </w:tc>
        <w:tc>
          <w:tcPr>
            <w:shd w:fill="f2f2f2" w:val="clear"/>
            <w:vAlign w:val="top"/>
          </w:tcPr>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Lääkemääräykset laaditaan aina käyttämällä uusinta järjestelmän tukemaa määrittelyversiota, vaikka uusittava lääkemääräys olisi tehty vanhemmalla määrittelyversiolla. Lääkemääräyksen tietosisältö tulee uusimistilanteessa päivittää niin, että sen sisältö vastaa uusinta järjestelmän tukemaa määrittelyversiota.</w:t>
            </w:r>
          </w:p>
        </w:tc>
        <w:tc>
          <w:tcPr>
            <w:shd w:fill="f2f2f2" w:val="clear"/>
            <w:vAlign w:val="top"/>
          </w:tcPr>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Lääkemääräykset laaditaan aina käyttämällä uusinta järjestelmän tukemaa määrittelyversiota, vaikka uusittava lääkemääräys olisi tehty uudemmalla määrittelyversiolla kuin mitä järjestelmä tukee.</w:t>
            </w:r>
          </w:p>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Niiden tietojärjestelmien, joissa uudet määrittelyversiot otetaan käyttöön vaiheittain, tulee olla todennetusti eteenpäin yhteensopivia niin, että ne pystyvät uusimaan uuden määrityksen mukaisia lääkemääräyksiä. Määrityksen versioksi ilmoitetaan tällöin se versionumero, jota tietojärjestelmä tukee.</w:t>
            </w:r>
            <w:r w:rsidDel="00000000" w:rsidR="00000000" w:rsidRPr="00000000">
              <w:rPr>
                <w:rtl w:val="0"/>
              </w:rPr>
            </w:r>
          </w:p>
        </w:tc>
      </w:tr>
      <w:tr>
        <w:trPr>
          <w:cantSplit w:val="1"/>
          <w:tblHeader w:val="0"/>
        </w:trPr>
        <w:tc>
          <w:tcPr>
            <w:vAlign w:val="top"/>
          </w:tcPr>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2 – Lääkemääräyksen mitätöinti </w:t>
            </w:r>
          </w:p>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RCMR_IN000123FI01</w:t>
            </w:r>
          </w:p>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Document Repudiation From Originator</w:t>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mitätöitävässä lääkemääräyksessä.</w:t>
            </w:r>
          </w:p>
        </w:tc>
        <w:tc>
          <w:tcPr>
            <w:vAlign w:val="top"/>
          </w:tcPr>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vAlign w:val="top"/>
          </w:tcPr>
          <w:p w:rsidR="00000000" w:rsidDel="00000000" w:rsidP="00000000" w:rsidRDefault="00000000" w:rsidRPr="00000000" w14:paraId="000005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mitätöidä myös vanhaa määritysversiota noudattavia lääkemääräyksiä*. </w:t>
            </w:r>
          </w:p>
        </w:tc>
        <w:tc>
          <w:tcPr>
            <w:vAlign w:val="top"/>
          </w:tcPr>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voidaan mitätöidä käytettävissä olevalla järjestelmäversiolla. </w:t>
            </w:r>
          </w:p>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Jos tietojärjestelmä tukee vain vanhaa määritysversiota, mutta on todennetusti eteenpäin yhteensopiva uuden version kanssa, tulee asiakirjoissa säilyttää ei-tuetut tietosisällöt. Määrityksen versioksi ilmoitetaan tällöin sama versionumero kuin Kanta-palveluista haetussa asiakirjassa.</w:t>
            </w:r>
          </w:p>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w:t>
            </w:r>
          </w:p>
        </w:tc>
      </w:tr>
      <w:tr>
        <w:trPr>
          <w:cantSplit w:val="1"/>
          <w:tblHeader w:val="0"/>
        </w:trPr>
        <w:tc>
          <w:tcPr>
            <w:tcBorders>
              <w:bottom w:color="000000" w:space="0" w:sz="4" w:val="single"/>
            </w:tcBorders>
            <w:vAlign w:val="top"/>
          </w:tcPr>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3 - Lääkemääräyksen korjaus </w:t>
            </w:r>
          </w:p>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RCMR_IN000016FI01</w:t>
            </w:r>
          </w:p>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Document Replacement with Content</w:t>
            </w:r>
          </w:p>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korjattavassa lääkemääräyksessä.</w:t>
            </w:r>
          </w:p>
        </w:tc>
        <w:tc>
          <w:tcPr>
            <w:tcBorders>
              <w:bottom w:color="000000" w:space="0" w:sz="4" w:val="single"/>
            </w:tcBorders>
            <w:vAlign w:val="top"/>
          </w:tcPr>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Korjauksessa käytetään joko samaa määritysversiota kuin toimenpiteen kohteena olevassa asiakirjassa tai toimenpiteen tekohetkellä voimassa olevaa määritysversiota. </w:t>
            </w:r>
          </w:p>
        </w:tc>
        <w:tc>
          <w:tcPr>
            <w:tcBorders>
              <w:bottom w:color="000000" w:space="0" w:sz="4" w:val="single"/>
            </w:tcBorders>
            <w:vAlign w:val="top"/>
          </w:tcPr>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korjata myös vanhaa määritysversiota noudattavia lääkemääräyksiä*.</w:t>
            </w:r>
          </w:p>
        </w:tc>
        <w:tc>
          <w:tcPr>
            <w:tcBorders>
              <w:bottom w:color="000000" w:space="0" w:sz="4" w:val="single"/>
            </w:tcBorders>
            <w:vAlign w:val="top"/>
          </w:tcPr>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Tietojärjestelmät eivät saa korjata lääkemääräyksiä, jotka on tuotettu uudemmalla määrittelyversiolla kuin mitä tietojärjestelmä tukee. Korjaus tulee estää ohjelmallisesti. </w:t>
            </w:r>
          </w:p>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Mikäli hoitotilanne edellyttää lääkemääräyksen korjaamista, vanha lääkemääräys mitätöidään ja laaditaan uusi lääkemääräys, joka noudattaa tietojärjestelmän tukemaa määritysversiota.</w:t>
            </w:r>
          </w:p>
        </w:tc>
      </w:tr>
      <w:tr>
        <w:trPr>
          <w:cantSplit w:val="1"/>
          <w:tblHeader w:val="0"/>
        </w:trPr>
        <w:tc>
          <w:tcPr>
            <w:shd w:fill="f2f2f2" w:val="clear"/>
            <w:vAlign w:val="top"/>
          </w:tcPr>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 – Lukitus</w:t>
            </w:r>
          </w:p>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RCMR_IN000008FI01Document Addendum with Content </w:t>
            </w:r>
          </w:p>
        </w:tc>
        <w:tc>
          <w:tcPr>
            <w:shd w:fill="f2f2f2" w:val="clear"/>
            <w:vAlign w:val="top"/>
          </w:tcPr>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5 - Lukituksen purku</w:t>
            </w:r>
          </w:p>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RCMR_IN000616FI01Prescription Lock Cancellation</w:t>
            </w:r>
          </w:p>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lukitussanomassa.</w:t>
            </w:r>
          </w:p>
        </w:tc>
        <w:tc>
          <w:tcPr>
            <w:tcBorders>
              <w:bottom w:color="000000" w:space="0" w:sz="4" w:val="single"/>
            </w:tcBorders>
            <w:vAlign w:val="top"/>
          </w:tcPr>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Lukituksen purussa käytetään joko samaa määritysversiota kuin toimenpiteen kohteena olevassa asiakirjassa (lukituksessa), tai toimenpiteen tekohetkellä voimassa olevaa määritysversiota. </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purkaa myös vanhalla määritysversiolla tehtyjä lukituksia*.</w:t>
            </w:r>
          </w:p>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Jos tietojärjestelmä tukee vain vanhaa määritysversiota, mutta on todennetusti eteenpäin yhteensopiva uuden version kanssa, tietojärjestelmä saa purkaa uuden määrityksen mukaisia lukituksia. Määrityksen versioksi ilmoitetaan tällöin sama versionumero kuin Kanta-palveluista haetussa asiakirjassa.</w:t>
            </w:r>
          </w:p>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Niiden tietojärjestelmien, joissa uudet määrittelyversiot otetaan käyttöön vaiheittain, tulee olla todennetusti eteenpäin yhteensopiva niin, että ne pystyvät purkamaan uuden määrityksen mukaisia lukituksia.</w:t>
            </w:r>
          </w:p>
        </w:tc>
      </w:tr>
      <w:tr>
        <w:trPr>
          <w:cantSplit w:val="1"/>
          <w:tblHeader w:val="0"/>
        </w:trPr>
        <w:tc>
          <w:tcPr>
            <w:shd w:fill="f2f2f2" w:val="clear"/>
            <w:vAlign w:val="top"/>
          </w:tcPr>
          <w:p w:rsidR="00000000" w:rsidDel="00000000" w:rsidP="00000000" w:rsidRDefault="00000000" w:rsidRPr="00000000" w14:paraId="000005D6">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6 – Varaus</w:t>
            </w:r>
          </w:p>
          <w:p w:rsidR="00000000" w:rsidDel="00000000" w:rsidP="00000000" w:rsidRDefault="00000000" w:rsidRPr="00000000" w14:paraId="000005D7">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RCMR_IN000108FI01</w:t>
            </w:r>
          </w:p>
          <w:p w:rsidR="00000000" w:rsidDel="00000000" w:rsidP="00000000" w:rsidRDefault="00000000" w:rsidRPr="00000000" w14:paraId="000005D8">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Hold Request</w:t>
            </w:r>
          </w:p>
          <w:p w:rsidR="00000000" w:rsidDel="00000000" w:rsidP="00000000" w:rsidRDefault="00000000" w:rsidRPr="00000000" w14:paraId="000005D9">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DB">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7 - Varauksen purku</w:t>
            </w:r>
          </w:p>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RCMR_IN000416FI01</w:t>
            </w:r>
          </w:p>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Hold Cancel</w:t>
            </w:r>
          </w:p>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varauksessa.</w:t>
            </w:r>
          </w:p>
        </w:tc>
        <w:tc>
          <w:tcPr>
            <w:tcBorders>
              <w:bottom w:color="000000" w:space="0" w:sz="4" w:val="single"/>
            </w:tcBorders>
            <w:vAlign w:val="top"/>
          </w:tcPr>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Varauksen purussa käytetään joko samaa määritysversiota kuin toimenpiteen kohteena olevassa asiakirjassa (varauksessa), tai toimenpiteen tekohetkellä voimassa olevaa määritysversiota. </w:t>
            </w:r>
          </w:p>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purkaa myös vanhalla määritysversiolla tehtyjä varauksia*.</w:t>
            </w:r>
          </w:p>
        </w:tc>
        <w:tc>
          <w:tcPr>
            <w:tcBorders>
              <w:bottom w:color="000000" w:space="0" w:sz="4" w:val="single"/>
            </w:tcBorders>
            <w:vAlign w:val="top"/>
          </w:tcPr>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Varauksen voi purkaa vain varauksen tehnyt apteekki, jolloin varaus ei voi olla tehty uudemmalla versiolla kuin varauksen purku.</w:t>
            </w:r>
          </w:p>
        </w:tc>
      </w:tr>
      <w:tr>
        <w:trPr>
          <w:cantSplit w:val="1"/>
          <w:tblHeader w:val="0"/>
        </w:trPr>
        <w:tc>
          <w:tcPr>
            <w:shd w:fill="f2f2f2" w:val="clear"/>
            <w:vAlign w:val="top"/>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8 – Uusimispyyntö</w:t>
            </w:r>
          </w:p>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RCMR_IN000302FI01</w:t>
            </w:r>
          </w:p>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Rx Renewal Request and Relay</w:t>
            </w:r>
          </w:p>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9 - Uusimispyynnön vastaus (ei lähetetä, kun uusimispyyntö hyväksytään)</w:t>
            </w:r>
          </w:p>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RCMR_IN000316FI01</w:t>
            </w:r>
          </w:p>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Renewal Request Response</w:t>
            </w:r>
          </w:p>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uusimispyynnössä.</w:t>
            </w:r>
          </w:p>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HUOM!</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Uusi lääkemääräys muodostuu kuten interaktiotyyppi ”1 – Lääkemääräys (uusimisen perusteella)”. </w:t>
            </w:r>
          </w:p>
        </w:tc>
        <w:tc>
          <w:tcPr>
            <w:tcBorders>
              <w:bottom w:color="000000" w:space="0" w:sz="4" w:val="single"/>
            </w:tcBorders>
            <w:vAlign w:val="top"/>
          </w:tcPr>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Uusimispyynnön vastauksessa käytetään joko samaa määritysversiota kuin toimenpiteen kohteena olevassa asiakirjassa (uusimispyynnössä), tai toimenpiteen tekohetkellä voimassa olevaa määritysversiota. </w:t>
            </w:r>
          </w:p>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muodostaa vastauksia myös vanhalla määritysversiolla tehtyihin uusimispyyntöihin*.</w:t>
            </w:r>
          </w:p>
        </w:tc>
        <w:tc>
          <w:tcPr>
            <w:tcBorders>
              <w:bottom w:color="000000" w:space="0" w:sz="4" w:val="single"/>
            </w:tcBorders>
            <w:vAlign w:val="top"/>
          </w:tcPr>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Jos tietojärjestelmä tukee vain vanhaa määritysversiota, mutta on todennetusti eteenpäin yhteensopiva uuden version kanssa, tietojärjestelmä saa käsitellä uuden määrityksen mukaisia uusimispyyntöjä. Määrityksen versioksi ilmoitetaan tällöin sama versionumero kuin Kanta-palveluista haetussa uusimispyynnössä.</w:t>
            </w:r>
          </w:p>
          <w:p w:rsidR="00000000" w:rsidDel="00000000" w:rsidP="00000000" w:rsidRDefault="00000000" w:rsidRPr="00000000" w14:paraId="000005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Niiden tietojärjestelmien, joissa uudet määrittelyversiot otetaan käyttöön vaiheittain, tulee olla todennetusti eteenpäin yhteensopiva niin, että ne pystyvät käsittelemään uuden määrityksen mukaisia uusimispyyntöjä.</w:t>
            </w:r>
          </w:p>
        </w:tc>
      </w:tr>
      <w:tr>
        <w:trPr>
          <w:cantSplit w:val="1"/>
          <w:tblHeader w:val="0"/>
        </w:trPr>
        <w:tc>
          <w:tcPr>
            <w:shd w:fill="f2f2f2" w:val="clear"/>
            <w:vAlign w:val="top"/>
          </w:tcPr>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10 – Toimitus</w:t>
            </w:r>
          </w:p>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RCMR_IN000202FI01</w:t>
            </w:r>
          </w:p>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Original Dispense Document with Content</w:t>
            </w:r>
          </w:p>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Toimitukset laaditaan aina käyttämällä uusinta järjestelmän tukemaa määrittelyversiota, vaikka lääkemääräys, johon toimitus kohdistuu, olisikin tehty vanhemmalla määrittelyversiolla</w:t>
            </w:r>
          </w:p>
        </w:tc>
        <w:tc>
          <w:tcPr>
            <w:shd w:fill="f2f2f2" w:val="clear"/>
            <w:vAlign w:val="top"/>
          </w:tcPr>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Apteekkijärjestelmien tulee tukea aina uusinta määritysversiota. Tarvetta eteenpäin yhteensopivuudelle ei tällöin synny.</w:t>
            </w:r>
          </w:p>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11 - Toimituksen mitätöinti</w:t>
            </w:r>
          </w:p>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RCMR_IN000223FI01</w:t>
            </w:r>
          </w:p>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Dispense Document Repudiation with Content</w:t>
            </w:r>
          </w:p>
        </w:tc>
        <w:tc>
          <w:tcPr>
            <w:vAlign w:val="top"/>
          </w:tcPr>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mitätöitävässä toimituksessa.</w:t>
            </w:r>
          </w:p>
        </w:tc>
        <w:tc>
          <w:tcPr>
            <w:vAlign w:val="top"/>
          </w:tcPr>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Mitätöinnissä käytetään joko samaa määritysversiota kuin toimenpiteen kohteena olevassa asiakirjassa, tai toimenpiteen tekohetkellä voimassa olevaa määritysversiota. </w:t>
            </w:r>
          </w:p>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mitätöidä myös vanhalla määritysversiolla tehtyjä toimituksia*.</w:t>
            </w:r>
            <w:r w:rsidDel="00000000" w:rsidR="00000000" w:rsidRPr="00000000">
              <w:rPr>
                <w:rtl w:val="0"/>
              </w:rPr>
            </w:r>
          </w:p>
        </w:tc>
        <w:tc>
          <w:tcPr>
            <w:vAlign w:val="top"/>
          </w:tcPr>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Toimituksen voi mitätöidä vain toimituksen tehnyt apteekki, jolloin toimitus ei voi olla tehty uudemmalla versiolla kuin toimituksen mitätöinti.</w:t>
            </w:r>
          </w:p>
        </w:tc>
      </w:tr>
      <w:tr>
        <w:trPr>
          <w:cantSplit w:val="1"/>
          <w:tblHeader w:val="0"/>
        </w:trPr>
        <w:tc>
          <w:tcPr>
            <w:tcBorders>
              <w:bottom w:color="000000" w:space="0" w:sz="4" w:val="single"/>
            </w:tcBorders>
            <w:vAlign w:val="top"/>
          </w:tcPr>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12 - Toimituksen korjaus</w:t>
            </w:r>
          </w:p>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RCMR_IN000216FI01</w:t>
            </w:r>
          </w:p>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Dispense Document Replacement with Content</w:t>
            </w:r>
          </w:p>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korjattavassa toimituksessa.</w:t>
            </w:r>
          </w:p>
        </w:tc>
        <w:tc>
          <w:tcPr>
            <w:tcBorders>
              <w:bottom w:color="000000" w:space="0" w:sz="4" w:val="single"/>
            </w:tcBorders>
            <w:vAlign w:val="top"/>
          </w:tcPr>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Korjauksessa käytetään joko samaa määritysversiota kuin toimenpiteen kohteena olevassa asiakirjassa, tai toimenpiteen tekohetkellä voimassa olevaa määritysversiota.</w:t>
            </w:r>
          </w:p>
        </w:tc>
        <w:tc>
          <w:tcPr>
            <w:tcBorders>
              <w:bottom w:color="000000" w:space="0" w:sz="4" w:val="single"/>
            </w:tcBorders>
            <w:vAlign w:val="top"/>
          </w:tcPr>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korjata myös vanhaa määritysversiota noudattavia lääketoimituksia*.</w:t>
            </w:r>
          </w:p>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Toimituksen voi korjata vain toimituksen tehnyt apteekki, jolloin toimitus ei voi olla tehty uudemmalla versiolla kuin toimituksen korjaus.</w:t>
            </w:r>
          </w:p>
        </w:tc>
      </w:tr>
      <w:tr>
        <w:trPr>
          <w:cantSplit w:val="1"/>
          <w:tblHeader w:val="0"/>
        </w:trPr>
        <w:tc>
          <w:tcPr>
            <w:shd w:fill="f2f2f2" w:val="clear"/>
            <w:vAlign w:val="top"/>
          </w:tcPr>
          <w:p w:rsidR="00000000" w:rsidDel="00000000" w:rsidP="00000000" w:rsidRDefault="00000000" w:rsidRPr="00000000" w14:paraId="0000061C">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16 – Annosjakelu</w:t>
            </w:r>
          </w:p>
          <w:p w:rsidR="00000000" w:rsidDel="00000000" w:rsidP="00000000" w:rsidRDefault="00000000" w:rsidRPr="00000000" w14:paraId="0000061D">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RCMR_IN000208FI01</w:t>
            </w:r>
          </w:p>
          <w:p w:rsidR="00000000" w:rsidDel="00000000" w:rsidP="00000000" w:rsidRDefault="00000000" w:rsidRPr="00000000" w14:paraId="0000061E">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Portioned Fulfillment Delivery Request</w:t>
            </w:r>
          </w:p>
          <w:p w:rsidR="00000000" w:rsidDel="00000000" w:rsidP="00000000" w:rsidRDefault="00000000" w:rsidRPr="00000000" w14:paraId="0000061F">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621">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6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6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17 - Annosjakelun purku</w:t>
            </w:r>
          </w:p>
          <w:p w:rsidR="00000000" w:rsidDel="00000000" w:rsidP="00000000" w:rsidRDefault="00000000" w:rsidRPr="00000000" w14:paraId="000006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RCMR_IN000716FI01</w:t>
            </w:r>
          </w:p>
          <w:p w:rsidR="00000000" w:rsidDel="00000000" w:rsidP="00000000" w:rsidRDefault="00000000" w:rsidRPr="00000000" w14:paraId="000006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Portioned Fulfillment Delivery Cancellation</w:t>
            </w:r>
          </w:p>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6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annosjakelusanomassa.</w:t>
            </w:r>
          </w:p>
        </w:tc>
        <w:tc>
          <w:tcPr>
            <w:tcBorders>
              <w:bottom w:color="000000" w:space="0" w:sz="4" w:val="single"/>
            </w:tcBorders>
            <w:vAlign w:val="top"/>
          </w:tcPr>
          <w:p w:rsidR="00000000" w:rsidDel="00000000" w:rsidP="00000000" w:rsidRDefault="00000000" w:rsidRPr="00000000" w14:paraId="00000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Annosjakeluvarauksen purussa käytetään joko samaa määritysversiota kuin toimenpiteen kohteena olevassa asiakirjassa, tai toimenpiteen tekohetkellä voimassa olevaa määritysversiota. </w:t>
            </w:r>
          </w:p>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purkaa myös vanhalla määritysversiolla tehtyjä annosjakeluvarauksia*.</w:t>
            </w:r>
          </w:p>
        </w:tc>
        <w:tc>
          <w:tcPr>
            <w:tcBorders>
              <w:bottom w:color="000000" w:space="0" w:sz="4" w:val="single"/>
            </w:tcBorders>
            <w:vAlign w:val="top"/>
          </w:tcPr>
          <w:p w:rsidR="00000000" w:rsidDel="00000000" w:rsidP="00000000" w:rsidRDefault="00000000" w:rsidRPr="00000000" w14:paraId="000006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Annosjakeluvarauksen voi purkaa vain varauksen tehnyt apteekki, jolloin annosjakeluvaraus ei voi olla tehty uudemmalla versiolla kuin annosjakeluvarauksen purku.</w:t>
            </w:r>
          </w:p>
        </w:tc>
      </w:tr>
      <w:tr>
        <w:trPr>
          <w:cantSplit w:val="1"/>
          <w:tblHeader w:val="0"/>
        </w:trPr>
        <w:tc>
          <w:tcPr>
            <w:shd w:fill="f2f2f2" w:val="clear"/>
            <w:vAlign w:val="top"/>
          </w:tcPr>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18 - Toimitusvarauksen purku</w:t>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Fulfillment Reservation Cancel (RCMR_IN000516FI01)</w:t>
            </w:r>
          </w:p>
        </w:tc>
        <w:tc>
          <w:tcPr>
            <w:shd w:fill="f2f2f2" w:val="clear"/>
            <w:vAlign w:val="top"/>
          </w:tcPr>
          <w:p w:rsidR="00000000" w:rsidDel="00000000" w:rsidP="00000000" w:rsidRDefault="00000000" w:rsidRPr="00000000" w14:paraId="000006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6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6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6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6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6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Kanta-palvelut ilmoittaa tämän vaatimuksen poistumisesta myöhemmin erikseen.</w:t>
      </w:r>
      <w:r w:rsidDel="00000000" w:rsidR="00000000" w:rsidRPr="00000000">
        <w:rPr>
          <w:rtl w:val="0"/>
        </w:rPr>
      </w:r>
    </w:p>
    <w:sectPr>
      <w:type w:val="nextPage"/>
      <w:pgSz w:h="11906" w:w="16838" w:orient="landscape"/>
      <w:pgMar w:bottom="851" w:top="1134" w:left="1134" w:right="567" w:header="567" w:footer="284"/>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alibri"/>
  <w:font w:name="Courier New"/>
  <w:font w:name="MetaNormalLF-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____________________________________________________________________________________________   </w:t>
    </w:r>
  </w:p>
  <w:p w:rsidR="00000000" w:rsidDel="00000000" w:rsidP="00000000" w:rsidRDefault="00000000" w:rsidRPr="00000000" w14:paraId="0000066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7655"/>
        <w:tab w:val="right" w:leader="none" w:pos="9639"/>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ins w:author="Kauppila Timo" w:id="30" w:date="1970-01-01T00:00:01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Laakemaarayksen_CDA_R2_Header_v3.63_tracking.doc</w:t>
      </w:r>
    </w:ins>
    <w:del w:author="Kauppila Timo" w:id="30" w:date="1970-01-01T00:00:01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delText xml:space="preserve">Laakemaarayksen_CDA_R2_Header_v3.62_tracking.doc</w:delText>
      </w:r>
    </w:del>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ab/>
      <w:t xml:space="preserve">URN:OID:</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1.2.246.777.11.2019.2</w:t>
    </w:r>
    <w:r w:rsidDel="00000000" w:rsidR="00000000" w:rsidRPr="00000000">
      <w:fldChar w:fldCharType="end"/>
    </w:r>
    <w:r w:rsidDel="00000000" w:rsidR="00000000" w:rsidRPr="00000000">
      <w:rPr>
        <w:rtl w:val="0"/>
      </w:rPr>
    </w:r>
  </w:p>
  <w:p w:rsidR="00000000" w:rsidDel="00000000" w:rsidP="00000000" w:rsidRDefault="00000000" w:rsidRPr="00000000" w14:paraId="000006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____________________________________________________________________________________________   </w:t>
    </w:r>
  </w:p>
  <w:p w:rsidR="00000000" w:rsidDel="00000000" w:rsidP="00000000" w:rsidRDefault="00000000" w:rsidRPr="00000000" w14:paraId="0000066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080"/>
        <w:tab w:val="right" w:leader="none" w:pos="9639"/>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ins w:author="Kauppila Timo" w:id="31" w:date="1970-01-01T00:00:01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Laakemaarayksen_CDA_R2_Header_v3.63_tracking.doc</w:t>
      </w:r>
    </w:ins>
    <w:del w:author="Kauppila Timo" w:id="31" w:date="1970-01-01T00:00:01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delText xml:space="preserve">Laakemaarayksen_CDA_R2_Header_v3.62_tracking.doc</w:delText>
      </w:r>
    </w:del>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ab/>
      <w:tab/>
      <w:t xml:space="preserve">URN:OID:</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1.2.246.777.11.2019.2</w:t>
    </w:r>
    <w:r w:rsidDel="00000000" w:rsidR="00000000" w:rsidRPr="00000000">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_________________________________________________________________________________________________________   </w:t>
    </w:r>
  </w:p>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 w:val="right" w:leader="none" w:pos="13608"/>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ins w:author="Kauppila Timo" w:id="32" w:date="1970-01-01T00:00:01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Laakemaarayksen_CDA_R2_Header_v3.63_tracking.doc</w:t>
      </w:r>
    </w:ins>
    <w:del w:author="Kauppila Timo" w:id="32" w:date="1970-01-01T00:00:01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delText xml:space="preserve">Laakemaarayksen_CDA_R2_Header_v3.62_tracking.doc</w:delText>
      </w:r>
    </w:del>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ab/>
      <w:t xml:space="preserve">URN:OID:</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1.2.246.777.11.2019.2</w:t>
    </w:r>
    <w:r w:rsidDel="00000000" w:rsidR="00000000" w:rsidRPr="00000000">
      <w:fldChar w:fldCharType="end"/>
    </w:r>
    <w:r w:rsidDel="00000000" w:rsidR="00000000" w:rsidRPr="00000000">
      <w:rPr>
        <w:rtl w:val="0"/>
      </w:rPr>
    </w:r>
  </w:p>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____________________________________________________________________________________________   </w:t>
    </w:r>
  </w:p>
  <w:p w:rsidR="00000000" w:rsidDel="00000000" w:rsidP="00000000" w:rsidRDefault="00000000" w:rsidRPr="00000000" w14:paraId="0000066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080"/>
        <w:tab w:val="right" w:leader="none" w:pos="9639"/>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ins w:author="Kauppila Timo" w:id="33" w:date="1970-01-01T00:00:01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Laakemaarayksen_CDA_R2_Header_v3.63_tracking.doc</w:t>
      </w:r>
    </w:ins>
    <w:del w:author="Kauppila Timo" w:id="33" w:date="1970-01-01T00:00:01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delText xml:space="preserve">Laakemaarayksen_CDA_R2_Header_v3.62_tracking.doc</w:delText>
      </w:r>
    </w:del>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ab/>
      <w:tab/>
      <w:t xml:space="preserve">URN:OID:</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1.2.246.777.11.2019.2</w:t>
    </w:r>
    <w:r w:rsidDel="00000000" w:rsidR="00000000" w:rsidRPr="00000000">
      <w:fldChar w:fldCharType="end"/>
    </w:r>
    <w:r w:rsidDel="00000000" w:rsidR="00000000" w:rsidRPr="00000000">
      <w:rPr>
        <w:rtl w:val="0"/>
      </w:rPr>
    </w:r>
  </w:p>
  <w:p w:rsidR="00000000" w:rsidDel="00000000" w:rsidP="00000000" w:rsidRDefault="00000000" w:rsidRPr="00000000" w14:paraId="000006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CDA R2 Header </w:t>
      <w:tab/>
      <w:t xml:space="preserve">Versio </w:t>
    </w:r>
    <w:r w:rsidDel="00000000" w:rsidR="00000000" w:rsidRPr="00000000">
      <w:fldChar w:fldCharType="begin"/>
      <w:instrText xml:space="preserve"> DOCPROPERTY "VersioNro"</w:instrText>
      <w:fldChar w:fldCharType="separate"/>
    </w:r>
    <w:ins w:author="Kauppila Timo" w:id="14"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ins>
    <w:del w:author="Kauppila Timo" w:id="14"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3.62</w:delText>
      </w:r>
    </w:del>
    <w:r w:rsidDel="00000000" w:rsidR="00000000" w:rsidRPr="00000000">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6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DOCPROPERTY "VersioPvm"</w:instrText>
      <w:fldChar w:fldCharType="separate"/>
    </w:r>
    <w:ins w:author="Kauppila Timo" w:id="15"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ins>
    <w:ins w:author="Pettersson Mirkka" w:id="16" w:date="2020-06-16T12:59: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ins>
    <w:ins w:author="Kauppila Timo" w:id="17"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.6.2020</w:t>
      </w:r>
    </w:ins>
    <w:del w:author="Kauppila Timo" w:id="17"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20.12.201924.9.2019</w:delText>
      </w:r>
    </w:del>
    <w:r w:rsidDel="00000000" w:rsidR="00000000" w:rsidRPr="00000000">
      <w:fldChar w:fldCharType="end"/>
    </w:r>
    <w:r w:rsidDel="00000000" w:rsidR="00000000" w:rsidRPr="00000000">
      <w:rPr>
        <w:rtl w:val="0"/>
      </w:rPr>
    </w:r>
  </w:p>
  <w:p w:rsidR="00000000" w:rsidDel="00000000" w:rsidP="00000000" w:rsidRDefault="00000000" w:rsidRPr="00000000" w14:paraId="000006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1"/>
      <w:tblW w:w="8334.0" w:type="dxa"/>
      <w:jc w:val="left"/>
      <w:tblLayout w:type="fixed"/>
      <w:tblLook w:val="0000"/>
    </w:tblPr>
    <w:tblGrid>
      <w:gridCol w:w="1385"/>
      <w:gridCol w:w="1947"/>
      <w:gridCol w:w="3922"/>
      <w:gridCol w:w="1080"/>
      <w:tblGridChange w:id="0">
        <w:tblGrid>
          <w:gridCol w:w="1385"/>
          <w:gridCol w:w="1947"/>
          <w:gridCol w:w="3922"/>
          <w:gridCol w:w="1080"/>
        </w:tblGrid>
      </w:tblGridChange>
    </w:tblGrid>
    <w:tr>
      <w:trPr>
        <w:cantSplit w:val="1"/>
        <w:tblHeader w:val="0"/>
      </w:trPr>
      <w:tc>
        <w:tcPr>
          <w:vMerge w:val="restart"/>
          <w:vAlign w:val="top"/>
        </w:tcPr>
        <w:p w:rsidR="00000000" w:rsidDel="00000000" w:rsidP="00000000" w:rsidRDefault="00000000" w:rsidRPr="00000000" w14:paraId="000006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52"/>
              <w:szCs w:val="52"/>
              <w:u w:val="none"/>
              <w:shd w:fill="auto" w:val="clear"/>
              <w:vertAlign w:val="baseline"/>
            </w:rPr>
            <w:drawing>
              <wp:inline distB="0" distT="0" distL="114300" distR="114300">
                <wp:extent cx="743585" cy="657225"/>
                <wp:effectExtent b="0" l="0" r="0" t="0"/>
                <wp:docPr descr="hl7usa" id="7" name="image5.jpg"/>
                <a:graphic>
                  <a:graphicData uri="http://schemas.openxmlformats.org/drawingml/2006/picture">
                    <pic:pic>
                      <pic:nvPicPr>
                        <pic:cNvPr descr="hl7usa" id="0" name="image5.jpg"/>
                        <pic:cNvPicPr preferRelativeResize="0"/>
                      </pic:nvPicPr>
                      <pic:blipFill>
                        <a:blip r:embed="rId1"/>
                        <a:srcRect b="0" l="0" r="0" t="0"/>
                        <a:stretch>
                          <a:fillRect/>
                        </a:stretch>
                      </pic:blipFill>
                      <pic:spPr>
                        <a:xfrm>
                          <a:off x="0" y="0"/>
                          <a:ext cx="743585" cy="657225"/>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 </w:t>
          </w:r>
          <w:r w:rsidDel="00000000" w:rsidR="00000000" w:rsidRPr="00000000">
            <w:fldChar w:fldCharType="begin"/>
            <w:instrText xml:space="preserve"> DOCPROPERTY "VersioNro"</w:instrText>
            <w:fldChar w:fldCharType="separate"/>
          </w:r>
          <w:ins w:author="Kauppila Timo" w:id="18"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ins>
          <w:del w:author="Kauppila Timo" w:id="18"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3.62</w:delText>
            </w:r>
          </w:del>
          <w:r w:rsidDel="00000000" w:rsidR="00000000" w:rsidRPr="00000000">
            <w:fldChar w:fldCharType="end"/>
          </w:r>
          <w:r w:rsidDel="00000000" w:rsidR="00000000" w:rsidRPr="00000000">
            <w:rPr>
              <w:rtl w:val="0"/>
            </w:rPr>
          </w:r>
        </w:p>
      </w:tc>
      <w:tc>
        <w:tcPr>
          <w:vAlign w:val="top"/>
        </w:tcPr>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1"/>
        <w:tblHeader w:val="0"/>
      </w:trPr>
      <w:tc>
        <w:tcPr>
          <w:vMerge w:val="continue"/>
          <w:vAlign w:val="top"/>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w:t>
          </w:r>
        </w:p>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Header</w:t>
          </w:r>
        </w:p>
        <w:p w:rsidR="00000000" w:rsidDel="00000000" w:rsidP="00000000" w:rsidRDefault="00000000" w:rsidRPr="00000000" w14:paraId="000006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fldChar w:fldCharType="begin"/>
            <w:instrText xml:space="preserve"> DOCPROPERTY "VersioPvm"</w:instrText>
            <w:fldChar w:fldCharType="separate"/>
          </w:r>
          <w:ins w:author="Kauppila Timo" w:id="19"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ins>
          <w:ins w:author="Pettersson Mirkka" w:id="20" w:date="2020-06-16T12:59: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ins>
          <w:ins w:author="Kauppila Timo" w:id="21"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.6.2020</w:t>
            </w:r>
          </w:ins>
          <w:del w:author="Kauppila Timo" w:id="21"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20.12.201924.9.2019</w:delText>
            </w:r>
          </w:del>
          <w:r w:rsidDel="00000000" w:rsidR="00000000" w:rsidRPr="00000000">
            <w:fldChar w:fldCharType="end"/>
          </w:r>
          <w:r w:rsidDel="00000000" w:rsidR="00000000" w:rsidRPr="00000000">
            <w:rPr>
              <w:rtl w:val="0"/>
            </w:rPr>
          </w:r>
        </w:p>
      </w:tc>
      <w:tc>
        <w:tcPr>
          <w:vAlign w:val="top"/>
        </w:tcPr>
        <w:p w:rsidR="00000000" w:rsidDel="00000000" w:rsidP="00000000" w:rsidRDefault="00000000" w:rsidRPr="00000000" w14:paraId="000006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rHeight w:val="284" w:hRule="atLeast"/>
        <w:tblHeader w:val="0"/>
      </w:trPr>
      <w:tc>
        <w:tcPr>
          <w:vAlign w:val="top"/>
        </w:tcPr>
        <w:p w:rsidR="00000000" w:rsidDel="00000000" w:rsidP="00000000" w:rsidRDefault="00000000" w:rsidRPr="00000000" w14:paraId="000006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44"/>
              <w:szCs w:val="44"/>
              <w:u w:val="none"/>
              <w:shd w:fill="auto" w:val="clear"/>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ff0000"/>
              <w:sz w:val="16"/>
              <w:szCs w:val="16"/>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2"/>
      <w:tblW w:w="13914.0" w:type="dxa"/>
      <w:jc w:val="left"/>
      <w:tblLayout w:type="fixed"/>
      <w:tblLook w:val="0000"/>
    </w:tblPr>
    <w:tblGrid>
      <w:gridCol w:w="1385"/>
      <w:gridCol w:w="1947"/>
      <w:gridCol w:w="9502"/>
      <w:gridCol w:w="1080"/>
      <w:tblGridChange w:id="0">
        <w:tblGrid>
          <w:gridCol w:w="1385"/>
          <w:gridCol w:w="1947"/>
          <w:gridCol w:w="9502"/>
          <w:gridCol w:w="1080"/>
        </w:tblGrid>
      </w:tblGridChange>
    </w:tblGrid>
    <w:tr>
      <w:trPr>
        <w:cantSplit w:val="1"/>
        <w:tblHeader w:val="0"/>
      </w:trPr>
      <w:tc>
        <w:tcPr>
          <w:vMerge w:val="restart"/>
          <w:vAlign w:val="top"/>
        </w:tcPr>
        <w:p w:rsidR="00000000" w:rsidDel="00000000" w:rsidP="00000000" w:rsidRDefault="00000000" w:rsidRPr="00000000" w14:paraId="000006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52"/>
              <w:szCs w:val="52"/>
              <w:u w:val="none"/>
              <w:shd w:fill="auto" w:val="clear"/>
              <w:vertAlign w:val="baseline"/>
            </w:rPr>
            <w:drawing>
              <wp:inline distB="0" distT="0" distL="114300" distR="114300">
                <wp:extent cx="743585" cy="657225"/>
                <wp:effectExtent b="0" l="0" r="0" t="0"/>
                <wp:docPr descr="hl7usa" id="6" name="image5.jpg"/>
                <a:graphic>
                  <a:graphicData uri="http://schemas.openxmlformats.org/drawingml/2006/picture">
                    <pic:pic>
                      <pic:nvPicPr>
                        <pic:cNvPr descr="hl7usa" id="0" name="image5.jpg"/>
                        <pic:cNvPicPr preferRelativeResize="0"/>
                      </pic:nvPicPr>
                      <pic:blipFill>
                        <a:blip r:embed="rId1"/>
                        <a:srcRect b="0" l="0" r="0" t="0"/>
                        <a:stretch>
                          <a:fillRect/>
                        </a:stretch>
                      </pic:blipFill>
                      <pic:spPr>
                        <a:xfrm>
                          <a:off x="0" y="0"/>
                          <a:ext cx="743585" cy="657225"/>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6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 </w:t>
          </w:r>
          <w:r w:rsidDel="00000000" w:rsidR="00000000" w:rsidRPr="00000000">
            <w:fldChar w:fldCharType="begin"/>
            <w:instrText xml:space="preserve"> DOCPROPERTY "VersioNro"</w:instrText>
            <w:fldChar w:fldCharType="separate"/>
          </w:r>
          <w:ins w:author="Kauppila Timo" w:id="22"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ins>
          <w:del w:author="Kauppila Timo" w:id="22"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3.62</w:delText>
            </w:r>
          </w:del>
          <w:r w:rsidDel="00000000" w:rsidR="00000000" w:rsidRPr="00000000">
            <w:fldChar w:fldCharType="end"/>
          </w:r>
          <w:r w:rsidDel="00000000" w:rsidR="00000000" w:rsidRPr="00000000">
            <w:rPr>
              <w:rtl w:val="0"/>
            </w:rPr>
          </w:r>
        </w:p>
      </w:tc>
      <w:tc>
        <w:tcPr>
          <w:vAlign w:val="top"/>
        </w:tcPr>
        <w:p w:rsidR="00000000" w:rsidDel="00000000" w:rsidP="00000000" w:rsidRDefault="00000000" w:rsidRPr="00000000" w14:paraId="000006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1"/>
        <w:tblHeader w:val="0"/>
      </w:trPr>
      <w:tc>
        <w:tcPr>
          <w:vMerge w:val="continue"/>
          <w:vAlign w:val="top"/>
        </w:tcPr>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w:t>
          </w:r>
        </w:p>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Header</w:t>
          </w:r>
        </w:p>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center" w:leader="none" w:pos="4644"/>
              <w:tab w:val="left" w:leader="none" w:pos="74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fldChar w:fldCharType="begin"/>
            <w:instrText xml:space="preserve"> DOCPROPERTY "VersioPvm"</w:instrText>
            <w:fldChar w:fldCharType="separate"/>
          </w:r>
          <w:ins w:author="Kauppila Timo" w:id="23"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ins>
          <w:ins w:author="Pettersson Mirkka" w:id="24" w:date="2020-06-16T13:19: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ins>
          <w:ins w:author="Kauppila Timo" w:id="25"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.6.2020</w:t>
            </w:r>
          </w:ins>
          <w:del w:author="Kauppila Timo" w:id="25"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20.12.201924.9.2019</w:delText>
            </w:r>
          </w:del>
          <w:r w:rsidDel="00000000" w:rsidR="00000000" w:rsidRPr="00000000">
            <w:fldChar w:fldCharType="end"/>
          </w:r>
          <w:r w:rsidDel="00000000" w:rsidR="00000000" w:rsidRPr="00000000">
            <w:rPr>
              <w:rtl w:val="0"/>
            </w:rPr>
          </w:r>
        </w:p>
      </w:tc>
      <w:tc>
        <w:tcPr>
          <w:vAlign w:val="top"/>
        </w:tcPr>
        <w:p w:rsidR="00000000" w:rsidDel="00000000" w:rsidP="00000000" w:rsidRDefault="00000000" w:rsidRPr="00000000" w14:paraId="000006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rHeight w:val="284" w:hRule="atLeast"/>
        <w:tblHeader w:val="0"/>
      </w:trPr>
      <w:tc>
        <w:tcPr>
          <w:vAlign w:val="top"/>
        </w:tcPr>
        <w:p w:rsidR="00000000" w:rsidDel="00000000" w:rsidP="00000000" w:rsidRDefault="00000000" w:rsidRPr="00000000" w14:paraId="000006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44"/>
              <w:szCs w:val="44"/>
              <w:u w:val="none"/>
              <w:shd w:fill="auto" w:val="clear"/>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ff0000"/>
              <w:sz w:val="16"/>
              <w:szCs w:val="16"/>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CDA R2 Header </w:t>
      <w:tab/>
      <w:t xml:space="preserve">Versio </w:t>
    </w:r>
    <w:r w:rsidDel="00000000" w:rsidR="00000000" w:rsidRPr="00000000">
      <w:fldChar w:fldCharType="begin"/>
      <w:instrText xml:space="preserve"> DOCPROPERTY "VersioNro"</w:instrText>
      <w:fldChar w:fldCharType="separate"/>
    </w:r>
    <w:ins w:author="Kauppila Timo" w:id="26"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ins>
    <w:del w:author="Kauppila Timo" w:id="26"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3.62</w:delText>
      </w:r>
    </w:del>
    <w:r w:rsidDel="00000000" w:rsidR="00000000" w:rsidRPr="00000000">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DOCPROPERTY "VersioPvm"</w:instrText>
      <w:fldChar w:fldCharType="separate"/>
    </w:r>
    <w:ins w:author="Kauppila Timo" w:id="27"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ins>
    <w:ins w:author="Pettersson Mirkka" w:id="28" w:date="2020-06-16T13:19:00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ins>
    <w:ins w:author="Kauppila Timo" w:id="29"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.6.2020</w:t>
      </w:r>
    </w:ins>
    <w:del w:author="Kauppila Timo" w:id="29" w:date="1970-01-01T00:00:01Z">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delText xml:space="preserve">20.12.201924.9.2019</w:delText>
      </w:r>
    </w:del>
    <w:r w:rsidDel="00000000" w:rsidR="00000000" w:rsidRPr="00000000">
      <w:fldChar w:fldCharType="end"/>
    </w:r>
    <w:r w:rsidDel="00000000" w:rsidR="00000000" w:rsidRPr="00000000">
      <w:rPr>
        <w:rtl w:val="0"/>
      </w:rPr>
    </w:r>
  </w:p>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0" w:firstLine="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Times New Roman" w:cs="Times New Roman" w:eastAsia="Times New Roman" w:hAnsi="Times New Roman"/>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fi"/>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7.0" w:type="dxa"/>
        <w:bottom w:w="0.0" w:type="dxa"/>
        <w:right w:w="107.0" w:type="dxa"/>
      </w:tblCellMar>
    </w:tblPr>
  </w:style>
  <w:style w:type="table" w:styleId="Table12">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4.xml"/><Relationship Id="rId11" Type="http://schemas.openxmlformats.org/officeDocument/2006/relationships/image" Target="media/image3.png"/><Relationship Id="rId22" Type="http://schemas.openxmlformats.org/officeDocument/2006/relationships/footer" Target="footer4.xml"/><Relationship Id="rId10" Type="http://schemas.openxmlformats.org/officeDocument/2006/relationships/hyperlink" Target="http://www.kanta.fi/fi/web/ammattilaisille/arkkitehtuuri" TargetMode="External"/><Relationship Id="rId21" Type="http://schemas.openxmlformats.org/officeDocument/2006/relationships/header" Target="header3.xml"/><Relationship Id="rId13" Type="http://schemas.openxmlformats.org/officeDocument/2006/relationships/image" Target="media/image6.png"/><Relationship Id="rId12" Type="http://schemas.openxmlformats.org/officeDocument/2006/relationships/image" Target="media/image1.png"/><Relationship Id="rId23"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anta.fi/documents/12105/3448591/Yksityisen+th_n+organisaatiotiedot+HL7-sanomissa+ja+-asiakirjoissa/7f0b2d27-ae1a-43b5-b988-72e387f6db4e" TargetMode="External"/><Relationship Id="rId15" Type="http://schemas.openxmlformats.org/officeDocument/2006/relationships/image" Target="media/image2.png"/><Relationship Id="rId14" Type="http://schemas.openxmlformats.org/officeDocument/2006/relationships/image" Target="media/image4.png"/><Relationship Id="rId17" Type="http://schemas.openxmlformats.org/officeDocument/2006/relationships/header" Target="header1.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hyperlink" Target="http://www.hl7.fi/" TargetMode="External"/><Relationship Id="rId18" Type="http://schemas.openxmlformats.org/officeDocument/2006/relationships/footer" Target="footer2.xml"/><Relationship Id="rId7" Type="http://schemas.openxmlformats.org/officeDocument/2006/relationships/hyperlink" Target="https://www.thl.fi/fi/web/tiedonhallinta-sosiaali-ja-terveysalalla/tiedon-ja-vaatimusten-yhdenmukaistaminen/koodistopalvelu/tekniset-ohjeet/oid-yksilointitunnukset" TargetMode="External"/><Relationship Id="rId8" Type="http://schemas.openxmlformats.org/officeDocument/2006/relationships/hyperlink" Target="http://www.kanta.fi/documents/12105/3448591/Yksityisen+th_n+organisaatiotiedot+HL7-sanomissa+ja+-asiakirjoissa/7f0b2d27-ae1a-43b5-b988-72e387f6db4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VersioNro">
    <vt:lpwstr>3.63</vt:lpwstr>
  </property>
  <property fmtid="{D5CDD505-2E9C-101B-9397-08002B2CF9AE}" pid="3" name="VersioPvm">
    <vt:lpwstr>1.6.2020</vt:lpwstr>
  </property>
  <property fmtid="{D5CDD505-2E9C-101B-9397-08002B2CF9AE}" pid="4" name="OID">
    <vt:lpwstr>1.2.246.777.11.2019.2</vt:lpwstr>
  </property>
  <property fmtid="{D5CDD505-2E9C-101B-9397-08002B2CF9AE}" pid="5" name="Paketti">
    <vt:lpwstr>3.63</vt:lpwstr>
  </property>
</Properties>
</file>