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40"/>
          <w:szCs w:val="4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40"/>
          <w:szCs w:val="40"/>
          <w:u w:val="none"/>
          <w:shd w:fill="auto" w:val="clear"/>
          <w:vertAlign w:val="baseline"/>
          <w:rtl w:val="0"/>
        </w:rPr>
        <w:t xml:space="preserve">Lääkemääräyksen sanomat CDA R2-rakenteena</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 3.</w:t>
      </w:r>
      <w:del w:author="Kauppila Timo" w:id="0"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62</w:delText>
        </w:r>
      </w:del>
      <w:ins w:author="Kauppila Timo" w:id="0"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63</w:t>
        </w:r>
      </w:ins>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w:t>
      </w:r>
      <w:ins w:author="Kauppila Timo" w:id="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ins>
      <w:del w:author="Kauppila Timo" w:id="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4</w:delText>
        </w:r>
      </w:del>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del w:author="Kauppila Timo" w:id="2"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9</w:delText>
        </w:r>
      </w:del>
      <w:ins w:author="Kauppila Timo" w:id="2"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ins>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.2019</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 1.2.246.777.11.2019.3</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Sisällysluettelo</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dt>
      <w:sdtPr>
        <w:id w:val="2336334"/>
        <w:docPartObj>
          <w:docPartGallery w:val="Table of Contents"/>
          <w:docPartUnique w:val="1"/>
        </w:docPartObj>
      </w:sdtPr>
      <w:sdtContent>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s2qjtamhvdg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w:t>
            </w:r>
          </w:hyperlink>
          <w:hyperlink w:anchor="_s2qjtamhvdg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_s2qjtamhvdgw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Mallinnuksen lähtötilanne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cov9n6yzl7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w:t>
            </w:r>
          </w:hyperlink>
          <w:hyperlink w:anchor="_5cov9n6yzl7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_5cov9n6yzl7i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Perusrakenne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eao9tq3g1q0">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2.1</w:t>
            </w:r>
          </w:hyperlink>
          <w:hyperlink w:anchor="_keao9tq3g1q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_keao9tq3g1q0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Rakenteen tasot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g67xbhlayp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w:t>
            </w:r>
          </w:hyperlink>
          <w:hyperlink w:anchor="_4g67xbhlayp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_4g67xbhlaypt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Luokitukset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bw640eket5nf">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w:t>
            </w:r>
          </w:hyperlink>
          <w:hyperlink w:anchor="_bw640eket5n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_bw640eket5nf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LÄÄKEMÄÄRÄYS - rakenteinen muoto (computable structures)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66rtgat0kxs">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4.1</w:t>
            </w:r>
          </w:hyperlink>
          <w:hyperlink w:anchor="_s66rtgat0kx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_s66rtgat0kxs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rakenteisen muodon periaatteet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rbishpdiu6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4.2</w:t>
            </w:r>
          </w:hyperlink>
          <w:hyperlink w:anchor="_mrbishpdiu6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_mrbishpdiu6w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Lääkevalmisteen ja pakkauksen tiedot sekä reseptin perustiedot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xrzesllxh05p">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w:t>
            </w:r>
          </w:hyperlink>
          <w:hyperlink w:anchor="_xrzesllxh05p">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_xrzesllxh05p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ldk01m4tq7n">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4.2.2</w:t>
            </w:r>
          </w:hyperlink>
          <w:hyperlink w:anchor="_rldk01m4tq7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_rldk01m4tq7n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Lääkeaineen vahvuus,  valmistusohje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28t4q4nzfz8">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4.2.3</w:t>
            </w:r>
          </w:hyperlink>
          <w:hyperlink w:anchor="_828t4q4nzfz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_828t4q4nzfz8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Lääkevalmisteen ATC-koodi ja nimi,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yr52scs7l3y">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4.2.4</w:t>
            </w:r>
          </w:hyperlink>
          <w:hyperlink w:anchor="_2yr52scs7l3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_2yr52scs7l3y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Pakkauskoko tekstimuotoisena, pakkauskoko, pakkauskoon kerroin, pakkausten lukumäärä, lääkkeen kokonaismäärä, lääkettä tietyksi ajaksi ja pakkauksen muut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dalaf26wut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4.2.5</w:t>
            </w:r>
          </w:hyperlink>
          <w:hyperlink w:anchor="_udalaf26wut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_udalaf26wut0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kauppanimi ja VNR-numero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pzp6yk9pzdw">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4.2.6</w:t>
            </w:r>
          </w:hyperlink>
          <w:hyperlink w:anchor="_2pzp6yk9pzd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_2pzp6yk9pzdw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Lääkemuoto ja iterointi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c2rbytcjko4">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4.2.7</w:t>
            </w:r>
          </w:hyperlink>
          <w:hyperlink w:anchor="_tc2rbytcjko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_tc2rbytcjko4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Apteekissa valmistettavan lääkkeen osoitin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paia95grbdxq">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4.2.8</w:t>
            </w:r>
          </w:hyperlink>
          <w:hyperlink w:anchor="_paia95grbdxq">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_paia95grbdxq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määrääjän ja organisaation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u1l16p1ocqz">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4.2.9</w:t>
            </w:r>
          </w:hyperlink>
          <w:hyperlink w:anchor="_uu1l16p1ocq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_uu1l16p1ocqz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Potilaan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9ym3x9d0ru8z">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4.2.10</w:t>
            </w:r>
          </w:hyperlink>
          <w:hyperlink w:anchor="_9ym3x9d0ru8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_9ym3x9d0ru8z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Työnantaja ja vakuutuslaitos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9rznujvpzooh">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4.2.11</w:t>
            </w:r>
          </w:hyperlink>
          <w:hyperlink w:anchor="_9rznujvpzoo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_9rznujvpzooh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Alkuperäisen lääkemääräyksen id sekä lääkemääräyksen id</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hchdpjg9027">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4.3</w:t>
            </w:r>
          </w:hyperlink>
          <w:hyperlink w:anchor="_ihchdpjg902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_ihchdpjg9027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Vaikuttavat ainesosat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xtoyyslqo4fx">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4.3.1</w:t>
            </w:r>
          </w:hyperlink>
          <w:hyperlink w:anchor="_xtoyyslqo4f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_xtoyyslqo4fx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ppi7di5q88n">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4.3.2</w:t>
            </w:r>
          </w:hyperlink>
          <w:hyperlink w:anchor="_6ppi7di5q88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_6ppi7di5q88n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Määrä (vahvuus), nimi ja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5dmaaogvsv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4.4</w:t>
            </w:r>
          </w:hyperlink>
          <w:hyperlink w:anchor="_k5dmaaogvsv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_k5dmaaogvsvl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Muut  ainesosat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zbskbbxol1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4.4.1</w:t>
            </w:r>
          </w:hyperlink>
          <w:hyperlink w:anchor="_yzbskbbxol1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_yzbskbbxol18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lgq16amk1l9">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4.4.2</w:t>
            </w:r>
          </w:hyperlink>
          <w:hyperlink w:anchor="_4lgq16amk1l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_4lgq16amk1l9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Muun aineen määrä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n8i5orgmqy7b">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4.4.3</w:t>
            </w:r>
          </w:hyperlink>
          <w:hyperlink w:anchor="_n8i5orgmqy7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_n8i5orgmqy7b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Nimi ja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tm339i4qc5d">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4.5</w:t>
            </w:r>
          </w:hyperlink>
          <w:hyperlink w:anchor="_atm339i4qc5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_atm339i4qc5d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46</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u2d9mna11ax">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4.5.1</w:t>
            </w:r>
          </w:hyperlink>
          <w:hyperlink w:anchor="_1u2d9mna11a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_1u2d9mna11ax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47</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7a7b71da0pf">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4.5.2</w:t>
            </w:r>
          </w:hyperlink>
          <w:hyperlink w:anchor="_u7a7b71da0p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_u7a7b71da0pf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Annososioiden kesto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d2pyjidfwaf">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4.5.3</w:t>
            </w:r>
          </w:hyperlink>
          <w:hyperlink w:anchor="_yd2pyjidfwa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_yd2pyjidfwaf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Syöttökoodi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52il55ibom2">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4.5.4</w:t>
            </w:r>
          </w:hyperlink>
          <w:hyperlink w:anchor="_j52il55ibom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_j52il55ibom2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Annososiot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49</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m2f0o69k5zv">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4.5.5</w:t>
            </w:r>
          </w:hyperlink>
          <w:hyperlink w:anchor="_ym2f0o69k5zv">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_ym2f0o69k5zv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Yhteenveto annostuksen rakenteista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51</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l0ikfu2nyek">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4.6</w:t>
            </w:r>
          </w:hyperlink>
          <w:hyperlink w:anchor="_kl0ikfu2nye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_kl0ikfu2nyek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Lääkemääräyksen muut 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q5hznz5dd5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w:t>
            </w:r>
          </w:hyperlink>
          <w:hyperlink w:anchor="_2q5hznz5dd5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_2q5hznz5dd5z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mitätöinti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luy5btxhz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5.1</w:t>
            </w:r>
          </w:hyperlink>
          <w:hyperlink w:anchor="_dluy5btxhz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_dluy5btxhz6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ukmgfr4nju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5.2</w:t>
            </w:r>
          </w:hyperlink>
          <w:hyperlink w:anchor="_1ukmgfr4nju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_1ukmgfr4njul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xcfrxcli34n">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w:t>
            </w:r>
          </w:hyperlink>
          <w:hyperlink w:anchor="_sxcfrxcli34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_sxcfrxcli34n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korjaus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2gh8xdxh7dg">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6.1</w:t>
            </w:r>
          </w:hyperlink>
          <w:hyperlink w:anchor="_y2gh8xdxh7dg">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_y2gh8xdxh7dg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cm0zupd1rff">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6.2</w:t>
            </w:r>
          </w:hyperlink>
          <w:hyperlink w:anchor="_8cm0zupd1rf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_8cm0zupd1rff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yky9r2vqwg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w:t>
            </w:r>
          </w:hyperlink>
          <w:hyperlink w:anchor="_4yky9r2vqwg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_4yky9r2vqwg6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lukitus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qg3uh3wnw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7.1</w:t>
            </w:r>
          </w:hyperlink>
          <w:hyperlink w:anchor="_jqg3uh3wnw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_jqg3uh3wnwh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mht81b795k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7.2</w:t>
            </w:r>
          </w:hyperlink>
          <w:hyperlink w:anchor="_6mht81b795k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_6mht81b795ku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cieqzl16e86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w:t>
            </w:r>
          </w:hyperlink>
          <w:hyperlink w:anchor="_cieqzl16e86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_cieqzl16e86w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lukituksen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l8tflhfgeg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8.1</w:t>
            </w:r>
          </w:hyperlink>
          <w:hyperlink w:anchor="_rl8tflhfgeg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_rl8tflhfgeg6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xi2lh29kyw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8.2</w:t>
            </w:r>
          </w:hyperlink>
          <w:hyperlink w:anchor="_5xi2lh29kyw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_5xi2lh29kywk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aiyxvek2ozg">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9</w:t>
            </w:r>
          </w:hyperlink>
          <w:hyperlink w:anchor="_yaiyxvek2ozg">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_yaiyxvek2ozg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varaus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j1g74p6g2ho">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10</w:t>
            </w:r>
          </w:hyperlink>
          <w:hyperlink w:anchor="_kj1g74p6g2h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_kj1g74p6g2ho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p7chozevx2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w:t>
            </w:r>
          </w:hyperlink>
          <w:hyperlink w:anchor="_ip7chozevx2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_ip7chozevx2z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uusimispyyntö</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xina486ejhv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11.1</w:t>
            </w:r>
          </w:hyperlink>
          <w:hyperlink w:anchor="_xina486ejhv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_xina486ejhvi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t5e2lkfab9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11.2</w:t>
            </w:r>
          </w:hyperlink>
          <w:hyperlink w:anchor="_6t5e2lkfab9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_6t5e2lkfab9i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qql0rfpfudlt">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11.2.1</w:t>
            </w:r>
          </w:hyperlink>
          <w:hyperlink w:anchor="_qql0rfpfudl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_qql0rfpfudlt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Potilaan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o920cktkt2e">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11.2.2</w:t>
            </w:r>
          </w:hyperlink>
          <w:hyperlink w:anchor="_6o920cktkt2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_6o920cktkt2e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Uusimispyynnön kohteena oleva organisaatio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zmupsicvds">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11.2.3</w:t>
            </w:r>
          </w:hyperlink>
          <w:hyperlink w:anchor="_ozmupsicvd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_ozmupsicvds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Uusimispyynnön muut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m55sf61tau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11.3</w:t>
            </w:r>
          </w:hyperlink>
          <w:hyperlink w:anchor="_am55sf61tau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_am55sf61tauj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Valmisteen nimi, määrääjä ja määräyspäivä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lq8lrkzp8a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w:t>
            </w:r>
          </w:hyperlink>
          <w:hyperlink w:anchor="_5lq8lrkzp8a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_5lq8lrkzp8at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uusimispyynnön vastaus (käsittelyviesti)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53hilmbch7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12.1</w:t>
            </w:r>
          </w:hyperlink>
          <w:hyperlink w:anchor="_s53hilmbch7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_s53hilmbch7z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q92flku1m8n">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12.2</w:t>
            </w:r>
          </w:hyperlink>
          <w:hyperlink w:anchor="_rq92flku1m8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_rq92flku1m8n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xfipr3ncezd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w:t>
            </w:r>
          </w:hyperlink>
          <w:hyperlink w:anchor="_xfipr3ncezd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_xfipr3ncezdl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v68pawymao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13.1</w:t>
            </w:r>
          </w:hyperlink>
          <w:hyperlink w:anchor="_kv68pawymao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_kv68pawymaou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rakenteisen muodon periaatteet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a8jviszrz2">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13.2</w:t>
            </w:r>
          </w:hyperlink>
          <w:hyperlink w:anchor="_ja8jviszrz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_ja8jviszrz2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Lääkevalmisteen ja pakkauksen tiedot sekä toimituksen perustiedot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g8rtr1bwow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w:t>
            </w:r>
          </w:hyperlink>
          <w:hyperlink w:anchor="_sg8rtr1bwow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_sg8rtr1bwow0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61i3vfhrbmu">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13.2.2</w:t>
            </w:r>
          </w:hyperlink>
          <w:hyperlink w:anchor="_s61i3vfhrbm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_s61i3vfhrbmu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Lääkeaineen vahvuus, koostumus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neij9k8m6xec">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13.2.3</w:t>
            </w:r>
          </w:hyperlink>
          <w:hyperlink w:anchor="_neij9k8m6xe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_neij9k8m6xec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Lääkevalmisteen ATC-koodi ja nimi,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tcjojvmm1jl">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13.2.4</w:t>
            </w:r>
          </w:hyperlink>
          <w:hyperlink w:anchor="_3tcjojvmm1j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_3tcjojvmm1jl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Toimitettu kokonaismäärä ja jäljellä oleva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78</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z9oq7ecc4awx">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13.2.5</w:t>
            </w:r>
          </w:hyperlink>
          <w:hyperlink w:anchor="_z9oq7ecc4aw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_z9oq7ecc4awx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Toimitettava pakkauskoko ja pakkausten lukumäärä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ziflqo3awhd6">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13.2.6</w:t>
            </w:r>
          </w:hyperlink>
          <w:hyperlink w:anchor="_ziflqo3awhd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_ziflqo3awhd6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kauppanimi ja VNR-numero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81</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byg27a8d9r2">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13.2.7</w:t>
            </w:r>
          </w:hyperlink>
          <w:hyperlink w:anchor="_5byg27a8d9r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_5byg27a8d9r2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Myyntiluvan haltija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wuc2cq2j4rlc">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13.2.8</w:t>
            </w:r>
          </w:hyperlink>
          <w:hyperlink w:anchor="_wuc2cq2j4rl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_wuc2cq2j4rlc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Lääkemuoto, säilytysastia, laite ja osapakkaus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82</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pfnb9yuzrx0d">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13.2.9</w:t>
            </w:r>
          </w:hyperlink>
          <w:hyperlink w:anchor="_pfnb9yuzrx0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_pfnb9yuzrx0d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Apteekissa valmistettavan lääkkeen osoitin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83</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f15s930u0az">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13.2.10</w:t>
            </w:r>
          </w:hyperlink>
          <w:hyperlink w:anchor="_2f15s930u0a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_2f15s930u0az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Toimituksen osapuolitiedot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84</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5a3vons15va">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13.2.11</w:t>
            </w:r>
          </w:hyperlink>
          <w:hyperlink w:anchor="_m5a3vons15va">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_m5a3vons15va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Toimituksen kohteena olevan lääkemääräyksen id sekä toimituksen id</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fheli3up973t">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13.3</w:t>
            </w:r>
          </w:hyperlink>
          <w:hyperlink w:anchor="_fheli3up973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_fheli3up973t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Toimituksen muut 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88</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5c95ld391y9">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w:t>
            </w:r>
          </w:hyperlink>
          <w:hyperlink w:anchor="_o5c95ld391y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_o5c95ld391y9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mitätöinti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1yczkvcqly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14.1</w:t>
            </w:r>
          </w:hyperlink>
          <w:hyperlink w:anchor="_81yczkvcqly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_81yczkvcqlyt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z6a82jzngde">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14.2</w:t>
            </w:r>
          </w:hyperlink>
          <w:hyperlink w:anchor="_ez6a82jzngd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_ez6a82jzngde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5txlq4hjzu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w:t>
            </w:r>
          </w:hyperlink>
          <w:hyperlink w:anchor="_e5txlq4hjzu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_e5txlq4hjzuw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korjaus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gqjnpga2jq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15.1</w:t>
            </w:r>
          </w:hyperlink>
          <w:hyperlink w:anchor="_kgqjnpga2jq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_kgqjnpga2jqu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gggiiljmb2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15.2</w:t>
            </w:r>
          </w:hyperlink>
          <w:hyperlink w:anchor="_jgggiiljmb2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_jgggiiljmb2l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wyyqvwgib2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w:t>
            </w:r>
          </w:hyperlink>
          <w:hyperlink w:anchor="_dwyyqvwgib2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_dwyyqvwgib2w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Annosjakelu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q8a38cnjaq4">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16.1</w:t>
            </w:r>
          </w:hyperlink>
          <w:hyperlink w:anchor="_oq8a38cnjaq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_oq8a38cnjaq4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g4865a6i3lx">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16.2</w:t>
            </w:r>
          </w:hyperlink>
          <w:hyperlink w:anchor="_3g4865a6i3l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_3g4865a6i3lx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cqinc0iq38x">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w:t>
            </w:r>
          </w:hyperlink>
          <w:hyperlink w:anchor="_cqinc0iq38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_cqinc0iq38x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Annosjakelun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wsknsfarbr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17.1</w:t>
            </w:r>
          </w:hyperlink>
          <w:hyperlink w:anchor="_iwsknsfarbr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_iwsknsfarbr6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o3d4nudwdm">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17.2</w:t>
            </w:r>
          </w:hyperlink>
          <w:hyperlink w:anchor="_ao3d4nudwdm">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_ao3d4nudwdm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xkbx0ns5z9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18</w:t>
            </w:r>
          </w:hyperlink>
          <w:hyperlink w:anchor="_jxkbx0ns5z9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_jxkbx0ns5z9z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Erityislupavaraus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q19n3x540bm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19</w:t>
            </w:r>
          </w:hyperlink>
          <w:hyperlink w:anchor="_q19n3x540bm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_q19n3x540bmi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Erityislupavarauksen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7hdkj9ek6dwq">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w:t>
            </w:r>
          </w:hyperlink>
          <w:hyperlink w:anchor="_7hdkj9ek6dwq">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_7hdkj9ek6dwq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Toimitusvarauksen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mx1lieoax2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20.1</w:t>
            </w:r>
          </w:hyperlink>
          <w:hyperlink w:anchor="_amx1lieoax2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_amx1lieoax2h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2uaa2r47h89">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20.2</w:t>
            </w:r>
          </w:hyperlink>
          <w:hyperlink w:anchor="_m2uaa2r47h8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_m2uaa2r47h89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ezzrhps27a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21</w:t>
            </w:r>
          </w:hyperlink>
          <w:hyperlink w:anchor="_3ezzrhps27a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_3ezzrhps27ah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Näyttömuoto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LIITETIEDOSTONA VARSINAISEN LÄÄKEMÄÄRÄYKSEN R-MIM KUVAT: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 ja reseptin perustiedot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 ja muut ainesosat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annostus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R-MIM-kuvat eivät sisällä kaikkia määrityksen yksityiskohtia. Niiden tarkoitus on antaa kuva yleisrakenteesta.</w:t>
      </w:r>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Versiohistoria</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939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8"/>
        <w:gridCol w:w="1998"/>
        <w:gridCol w:w="2700"/>
        <w:gridCol w:w="2700"/>
        <w:tblGridChange w:id="0">
          <w:tblGrid>
            <w:gridCol w:w="1998"/>
            <w:gridCol w:w="1998"/>
            <w:gridCol w:w="2700"/>
            <w:gridCol w:w="2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Pvm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Tekijät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Tarhonen/Tietotarha ja muu reseptiryhmä</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 Jari Porrasmaa, Antero Ensio, Ari Vähä-Erkkilä, Timo Kaskinen, KELA: Petri Kemppainen, Erja Enoranta, Sirkka Hartikainen)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Julkaisuversio HL7-projektin päättyessä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31.12.2006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Projektiryhmä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julkaisuversio.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29.1.2007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23.1 palaverin muutokset ennen tarjouskilpailun aloittamista:</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tekninen koodi muutettu lajiksi, toimitussanomaan lisätty tieto ”kokonaan toimitettu”. Mitätöinnin tyypistä otettu koodi 3 (muu syy) pois (tämä on erillisessä koodistotaulukossa).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 ja Esko Eloranta/Tietotarha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Tarhonen/Tietotarha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versio hyväksymiskierroksen jälkeen. Kenttäkoodikorjaukset:</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 kenttäkoodimuutos 86-&gt;121</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 kenttäkoodimuutos 118-122</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Muutettu kenttäkoodin 58 selite ”käyttötarkoitus” arvoon ”käyttötarkoitus tekstinä”.</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Kenttäkoodiluettelossa muutettu:  ”syöttökoodi” arvoon ”valvottu syöttökoodi” ja ”lääkkeen muu ainesosa” arvoon ”lääkkeen muut ainesosat” ja ”lääkkeen vaikuttava aine” arvoon ”lääkkeen vaikuttavat ainesosat”. Lisätty virallisen hyväksymisen merkintä.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Työryhmä: Tarhonen/Tietotarha (editori), Sanna Kaven/KELA , Jari Porrasmaa/Kuopion yliopisto, Petri Kemppainen/KELA, Sirkka Hartikainen/KELA,</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Annika.Juurikivi/KELA, Ari Vähä-Erkkilä/KELA,  Katriina Köli/KELA (editori), Markku Vuorinen/KELA, Teemu.Suna/Fujitsu, Timo Kauppila/KELA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Muutoksista on erillinen dokumentti.</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Kenttäkoodilistasta näkee uudet tiedot: potilas kieltäytynyt potilasohjeen tulostamisesta,</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lääkeen käytön aloitus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Tietojen pituudet on muutettu uusimman lääketietokantamäärittelyn mukaiseksi.</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Yhdistelmävalmisteilla pitää ilmoittaa kaikki vaikuttavat ainesosat. VNR-koodin rakennetta on muutettu ja kandeilla on myös SV-numero. Toimitetun ja jäljellä olevan määrän esitysmuotoa on muutettu.</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18.12.2007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Edellisen kohdan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annostelu tekstimuodossa-pituus. Lisätty uusimispyyntöön valmisteen ja määrääjän nimi sekä määräyspäivä. Uusimispyynnön vastaukseen lisätty tiedot: lääkärin antama viesti apteekille ja tieto potilaan informoinnista.</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sanomat annosjakelu ja annosjakelun purku. Lääkkeen vanhvuuden ja yksikön voi antaa myös ei-rakeneteisena (samassa elementissä).</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lääkemääräyksen korjaukseen korjaajan nimi.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Tietojen yhteenvedon pakollisia tietoja on päivitetty (esim. pakollinen, jos löytyy lääketietokannasta). Huumeille lisätty oma kenttä. Terminologian muutos: hoitotarvike -&gt; lääketietokannan ulkopuolinen valmiste.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4.2.2008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 2.2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Toimituksessa jäljellä oleva määrä on aina pakollinen. Lääkkeseen liittyvä laite on poistettu. Säilytysastian tietotyyppiä on muutettu, se ilmaistaan ensijaisesti tekstinä. Korjattu SV_numeron OID. Lisätty uusi sanoma toimitusvarauksen purku.</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23.5.2008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 2.2 työryhmä (editori JP)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Selvennetty että viittauksissa alkuperäinen tarkoittaa edellistä versiota, päivitetty templateId, selvennetty mitätöinti ja korjaus sanomissa organizerin käyttöä.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26.3.2010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Pia Lindholm</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Markku T. Vuorinen</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Petri Kemppainen</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Lauri Tikkanen, Fujitsu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Päivitetty errata dokumentaation muutokset. Lisätty lääkemääräykseen laite- ja myyntiluvan haltija tieto sekä suorittajan rooli. Esimerkkejä päivitetty.</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 työryhmä</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Päivitetty authorin tietoja: lisätty ammattioikeus, poistettu suorittajan rooli ja muutettu erikoisalan koodisto. Lääkemääräyksen muiden tietojen Boolean tyyppiset tiedot muutettu pakollisiksi.</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Toimitukseen lisätty uudet tiedot: toimitustietotarran annostusohje ja laite. Päivitetty dokumentaatiota ohjelmistotoimittajilta tulleiden kysymysten pohjalta.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Seuraavia kappaleita on korjattu ja täydennetty:</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- 4.2.3 Lääkevalmisteen ATC-koodi ja nimi, lääketietokannan ulkopuolinen valmiste</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- 4.2.7 Apteekissa valmistettavan lääkkeen osoitin</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- 4.2.8 Lääkkeen määrääjän ja organisaation tiedot</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- 4.2.11 Alkuperäisen lääkemääräyksen id sekä lääkemääräyksen id </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- 5 Lääkemääräyksen mitätöinti</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- 12 Lääkemääräyksen uusimispyynnön vastaus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20.10.2014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Kenttäkoodistosta poistettu Potilas kieltäytynyt potilasohjeesta</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lääketietokannan mukainen laji</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lääkityslistaan reseptin uudistamiskiellon syy ja perustelu</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lääkkeen määrääjän tietoihin lisätty rekisteröintinumero (Terhikki)</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lääkemääräyksen korjauksen perustelun koodiarvo</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lääkemääräyksen mitätöinnin syyn koodiarvo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reseptin laji</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valmisteen laji</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author-rakenteen täydennys erikoisalan osalta</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Tarkennettu versiointilinjausta lääkkeen määrääjän tietojen osalta lääkemääräyksen korjauksessa ja mitätöinnissä sekä mitätöinnin perustelun osalta.</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Lääketoimituksen muissa tiedoissa boolean-tietotyypin tiedot ovat pakollisia.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Tekstitarkennuksia kappaleessa 2.1 Rakenteen tasot</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15.5.2015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Uusimispynnön määrittelytekstiä täsmennetty kappaleissa 11 ja 12.</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ulkopuolisen lääkevalmisteen ATC-koodin määrittelytekstiä täsmennetty kappaleissa 4.2.3 ja 4.2.5.</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tekstiä täsmennetty kappaleessa 4.2.8.</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uusimispyynnön esimerkistä 11.2.1 poistettu potilaan osoitetiedot</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uusimispyynnön suostumustyyppi -tieto</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toimitustietoihin säilytysastia</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apteekissa tallennettu reseptitieto sekä toimenpiteen perustelu</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oppiarvo sekä virka, tehtävä tai nimike eivät ole pakollisia 1.1.2017 alkaen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lääkärinpalkkio sekä tieto onko kyseessä erikoislääkärin palkkio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tartuntatautilain mukainen lääke -tieto</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sairaala-apteekin tiedot reseptin laji -tietoon, jos kyseessä on sairaala-apteekkiresepti</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selvennetty tekstiä lääketoimituksessa, jos kyseessä on lääketietokannan ulkopuolinen valmiste</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potilaskohtaisen erityislupavarausasiakirjan kuvaus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Tarkennuksia tekstiin.</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päivitetty reseptisanoman tyyppitaulukkoa</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työnantaja- ja vakuutuslaitostiedot poistuvat käytöstä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apteekissa valmistetun lääkkeen valmistusohjeen pakollisuus poistettu</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teksti lääkevalmisteen koodaamattomasta nimestä kohdassa 4.2.3, selvitetty kohdassa 4.2.5</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käyttötarkoitus tekstinä -tiedon pituus kasvatettu 80 merkkiin</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sairaala-apteekkireseptiesimerkkiä korjattu</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lääkärinpalkkioesimerkki</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palautettu uusimispyynnön suostumustyyppi –tieto (ks. v.3.40)</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tarkennettu voimassaloajan esittämistapaa 4.2.2</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hoitolaji T poistunut käytöstä ja korjattu esimerkkiä 4.6</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selvitys Reseptikeskuksen palauttamasta tiedoista siirretty Medical Records –dokumenttiin 5.2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7.9.2017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Tekstitäsmennyksiä</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annostus</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lääkemääräyksen muut tiedot</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organisaation tunnuksen pituus 128 merkkiin, aikaisemmin 60 merkkiä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del w:author="Kauppila Timo" w:id="3"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3.63</w:delText>
              </w:r>
            </w:del>
            <w:ins w:author="Kauppila Timo" w:id="3"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4"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20.12.2019</w:t>
              </w:r>
            </w:ins>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del w:author="Kauppila Timo" w:id="5"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Ei muutoksia</w:delText>
              </w:r>
            </w:del>
            <w:ins w:author="Kauppila Timo" w:id="5"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lääketoimituksen tietojen yhteenvetotaulukossa ollut virhe organisaatiotunnuksen pituudessa 60 -&gt; 128</w:t>
              </w:r>
            </w:ins>
            <w:r w:rsidDel="00000000" w:rsidR="00000000" w:rsidRPr="00000000">
              <w:rPr>
                <w:rtl w:val="0"/>
              </w:rPr>
            </w:r>
          </w:p>
        </w:tc>
      </w:tr>
    </w:tbl>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fef6uoflal5g" w:id="0"/>
      <w:bookmarkEnd w:id="0"/>
      <w:r w:rsidDel="00000000" w:rsidR="00000000" w:rsidRPr="00000000">
        <w:br w:type="page"/>
      </w:r>
      <w:r w:rsidDel="00000000" w:rsidR="00000000" w:rsidRPr="00000000">
        <w:rPr>
          <w:rtl w:val="0"/>
        </w:rPr>
      </w:r>
    </w:p>
    <w:p w:rsidR="00000000" w:rsidDel="00000000" w:rsidP="00000000" w:rsidRDefault="00000000" w:rsidRPr="00000000" w14:paraId="0000013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Mallinnuksen lähtötilanne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Ennen näihin määrittelyihin tutustumista on syytä perehtyä ereseptin vaatimusmäärittelyihin, sillä tässä dokumentissa ei määritellä eikä selosteta toimintaprosesseja, vaan määritellään pelkästään CDA R2-Bodyn rakenne erilaisissa tietovirroissa.</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nqiariszsrv8" w:id="1"/>
      <w:bookmarkEnd w:id="1"/>
      <w:r w:rsidDel="00000000" w:rsidR="00000000" w:rsidRPr="00000000">
        <w:br w:type="page"/>
      </w:r>
      <w:r w:rsidDel="00000000" w:rsidR="00000000" w:rsidRPr="00000000">
        <w:rPr>
          <w:rtl w:val="0"/>
        </w:rPr>
      </w:r>
    </w:p>
    <w:p w:rsidR="00000000" w:rsidDel="00000000" w:rsidP="00000000" w:rsidRDefault="00000000" w:rsidRPr="00000000" w14:paraId="0000014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Perusrakenne</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Yhdessä CDA R2-dokumentissa on vain yhden lääkemääräyksen, toimituksen tai muun vastaavan tapahtuman tiedot.</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lääkemääräykseen liittyville sanomille (”dokumenteille”) on yksi yhteinen CDA R2 header-määritys (erillisenä dokumenttina). Headerissä on mm. dokumentin id ja tyyppi (esim. lääkemääräys, lääkemääräyksen mitätöinti, toimitus).</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tab/>
        <w:t xml:space="preserve">dokumentin metatiedot</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 xml:space="preserve">sähköinen allekirjoitus</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section (näkymätaso)</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 xml:space="preserve">section - aika, paikka, tekijä (hoitoprosessin vaihe)</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16"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section (otsikkotaso)- varsinainen sanoma esim. lääkemääräys</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Varsinaista kertomuksen hoitoprosessin vaihetta ei käytetä. Tällä tasolla on kuitenkin aika, paikka ja tekijä näyttömuodossa. Otsikkotasolla on vain yksi sanoma, esim. lääkemääräys.</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eao9tq3g1q0" w:id="2"/>
      <w:bookmarkEnd w:id="2"/>
      <w:r w:rsidDel="00000000" w:rsidR="00000000" w:rsidRPr="00000000">
        <w:rPr>
          <w:rtl w:val="0"/>
        </w:rPr>
      </w:r>
    </w:p>
    <w:p w:rsidR="00000000" w:rsidDel="00000000" w:rsidP="00000000" w:rsidRDefault="00000000" w:rsidRPr="00000000" w14:paraId="0000015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Rakenteen tasot</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Sanoman CDA R2 näkymätunnus ilmoitetaan ensimmäisellä section-tasolla section codella, esimerkkinä varsinainen lääkemääräys: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&lt;structuredBody ID=”structBody”&gt;</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&lt;templateId root=”1.2.246.777.11.2008.18” /&gt;</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1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&lt;id&gt;</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&lt;code code="</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codeSystem="1.2.246.537.5.40105.2006"</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codeSystemName="reseptisanoman tyyppi"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Määräys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TemplateId kertoo bodyn soveltamisoppaan (tämä dokumentti) OID-koodin. Koko OID-koodi sijoitetaan root-attribuuttiin.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Potilaskertomuksessa näkymätunnusten koodisto on 1.2.246.537.6.12.2002. Reseptiliikenteessä näkymätunnuksena käytetään kuitenkin luokitusta 1.2.246.537.5.40105.2006 reseptisanoman tyyppi.</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Näkymätason tiedot eri sanomissa</w:t>
      </w:r>
      <w:r w:rsidDel="00000000" w:rsidR="00000000" w:rsidRPr="00000000">
        <w:rPr>
          <w:rtl w:val="0"/>
        </w:rPr>
      </w:r>
    </w:p>
    <w:tbl>
      <w:tblPr>
        <w:tblStyle w:val="Table2"/>
        <w:tblW w:w="954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20"/>
        <w:gridCol w:w="1020"/>
        <w:tblGridChange w:id="0">
          <w:tblGrid>
            <w:gridCol w:w="8520"/>
            <w:gridCol w:w="1020"/>
          </w:tblGrid>
        </w:tblGridChange>
      </w:tblGrid>
      <w:tr>
        <w:trPr>
          <w:cantSplit w:val="0"/>
          <w:tblHeader w:val="0"/>
        </w:trPr>
        <w:tc>
          <w:tcPr>
            <w:shd w:fill="cccccc" w:val="clea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w:t>
            </w:r>
          </w:p>
        </w:tc>
        <w:tc>
          <w:tcPr>
            <w:shd w:fill="cccccc" w:val="clea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näkymän code</w:t>
            </w:r>
          </w:p>
        </w:tc>
      </w:tr>
      <w:tr>
        <w:trPr>
          <w:cantSplit w:val="0"/>
          <w:tblHeader w:val="0"/>
        </w:trPr>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w:t>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p>
        </w:tc>
      </w:tr>
      <w:tr>
        <w:trPr>
          <w:cantSplit w:val="0"/>
          <w:tblHeader w:val="0"/>
        </w:trPr>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mitätöinti</w:t>
            </w:r>
          </w:p>
        </w:tc>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p>
        </w:tc>
      </w:tr>
      <w:tr>
        <w:trPr>
          <w:cantSplit w:val="0"/>
          <w:tblHeader w:val="0"/>
        </w:trPr>
        <w:tc>
          <w:tcP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w:t>
            </w:r>
          </w:p>
        </w:tc>
        <w:tc>
          <w:tcP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p>
        </w:tc>
      </w:tr>
      <w:tr>
        <w:trPr>
          <w:cantSplit w:val="0"/>
          <w:tblHeader w:val="0"/>
        </w:trPr>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w:t>
            </w:r>
          </w:p>
        </w:tc>
        <w:tc>
          <w:tcP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r>
      <w:tr>
        <w:trPr>
          <w:cantSplit w:val="0"/>
          <w:tblHeader w:val="0"/>
        </w:trPr>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lukituksen purku</w:t>
            </w:r>
          </w:p>
        </w:tc>
        <w:tc>
          <w:tcPr>
            <w:vAlign w:val="top"/>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p>
        </w:tc>
      </w:tr>
      <w:tr>
        <w:trPr>
          <w:cantSplit w:val="0"/>
          <w:tblHeader w:val="0"/>
        </w:trPr>
        <w:tc>
          <w:tcP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varaus</w:t>
            </w:r>
          </w:p>
        </w:tc>
        <w:tc>
          <w:tcP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w:t>
            </w:r>
          </w:p>
        </w:tc>
      </w:tr>
      <w:tr>
        <w:trPr>
          <w:cantSplit w:val="0"/>
          <w:tblHeader w:val="0"/>
        </w:trPr>
        <w:tc>
          <w:tcP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varauksen purku</w:t>
            </w:r>
          </w:p>
        </w:tc>
        <w:tc>
          <w:tcP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r>
      <w:tr>
        <w:trPr>
          <w:cantSplit w:val="0"/>
          <w:tblHeader w:val="0"/>
        </w:trPr>
        <w:tc>
          <w:tcP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uusimispyyntö</w:t>
            </w:r>
          </w:p>
        </w:tc>
        <w:tc>
          <w:tcP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p>
        </w:tc>
      </w:tr>
      <w:tr>
        <w:trPr>
          <w:cantSplit w:val="0"/>
          <w:tblHeader w:val="0"/>
        </w:trPr>
        <w:tc>
          <w:tcPr>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uusimispyynnön käsittelyviesti</w:t>
            </w:r>
          </w:p>
        </w:tc>
        <w:tc>
          <w:tcPr>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r>
      <w:tr>
        <w:trPr>
          <w:cantSplit w:val="0"/>
          <w:tblHeader w:val="0"/>
        </w:trPr>
        <w:tc>
          <w:tcPr>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toimitus</w:t>
            </w:r>
          </w:p>
        </w:tc>
        <w:tc>
          <w:tcPr>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r>
      <w:tr>
        <w:trPr>
          <w:cantSplit w:val="0"/>
          <w:tblHeader w:val="0"/>
        </w:trPr>
        <w:tc>
          <w:tcPr>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mitätöinti</w:t>
            </w:r>
          </w:p>
        </w:tc>
        <w:tc>
          <w:tcPr>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p>
        </w:tc>
      </w:tr>
      <w:tr>
        <w:trPr>
          <w:cantSplit w:val="0"/>
          <w:tblHeader w:val="0"/>
        </w:trPr>
        <w:tc>
          <w:tcPr>
            <w:vAlign w:val="top"/>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korjaus</w:t>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p>
        </w:tc>
      </w:tr>
      <w:tr>
        <w:trPr>
          <w:cantSplit w:val="0"/>
          <w:tblHeader w:val="0"/>
        </w:trPr>
        <w:tc>
          <w:tcPr>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Muodosta potilasohje</w:t>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r>
      <w:tr>
        <w:trPr>
          <w:cantSplit w:val="0"/>
          <w:tblHeader w:val="0"/>
        </w:trPr>
        <w:tc>
          <w:tcPr>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Muodosta yhteenveto sähköisistä lääkemääräyksistä</w:t>
            </w:r>
          </w:p>
        </w:tc>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w:t>
            </w:r>
          </w:p>
        </w:tc>
      </w:tr>
      <w:tr>
        <w:trPr>
          <w:cantSplit w:val="0"/>
          <w:tblHeader w:val="0"/>
        </w:trPr>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Uusimispyyntöjen käsittelyn tilanne</w:t>
            </w:r>
          </w:p>
        </w:tc>
        <w:tc>
          <w:tcPr>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w:t>
            </w:r>
          </w:p>
        </w:tc>
      </w:tr>
      <w:tr>
        <w:trPr>
          <w:cantSplit w:val="0"/>
          <w:tblHeader w:val="0"/>
        </w:trPr>
        <w:tc>
          <w:tcPr>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tc>
        <w:tc>
          <w:tcPr>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w:t>
            </w:r>
          </w:p>
        </w:tc>
      </w:tr>
      <w:tr>
        <w:trPr>
          <w:cantSplit w:val="0"/>
          <w:tblHeader w:val="0"/>
        </w:trPr>
        <w:tc>
          <w:tcPr>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Annosjakelun purku</w:t>
            </w:r>
          </w:p>
        </w:tc>
        <w:tc>
          <w:tcPr>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w:t>
            </w:r>
          </w:p>
        </w:tc>
      </w:tr>
      <w:tr>
        <w:trPr>
          <w:cantSplit w:val="0"/>
          <w:tblHeader w:val="0"/>
        </w:trPr>
        <w:tc>
          <w:tcPr>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Toimitusvarauksen purku</w:t>
            </w:r>
          </w:p>
        </w:tc>
        <w:tc>
          <w:tcPr>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w:t>
            </w:r>
          </w:p>
        </w:tc>
      </w:tr>
      <w:tr>
        <w:trPr>
          <w:cantSplit w:val="0"/>
          <w:tblHeader w:val="0"/>
        </w:trPr>
        <w:tc>
          <w:tcPr>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Katseluyhteyden loki</w:t>
            </w:r>
          </w:p>
        </w:tc>
        <w:tc>
          <w:tcPr>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w:t>
            </w:r>
          </w:p>
        </w:tc>
      </w:tr>
      <w:tr>
        <w:trPr>
          <w:cantSplit w:val="0"/>
          <w:tblHeader w:val="0"/>
        </w:trPr>
        <w:tc>
          <w:tcPr>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Tietosuojavastaavan loki</w:t>
            </w:r>
          </w:p>
        </w:tc>
        <w:tc>
          <w:tcPr>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r>
      <w:tr>
        <w:trPr>
          <w:cantSplit w:val="0"/>
          <w:tblHeader w:val="0"/>
        </w:trPr>
        <w:tc>
          <w:tcP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Erityislupavaraus</w:t>
            </w:r>
          </w:p>
        </w:tc>
        <w:tc>
          <w:tcPr>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w:t>
            </w:r>
          </w:p>
        </w:tc>
      </w:tr>
      <w:tr>
        <w:trPr>
          <w:cantSplit w:val="0"/>
          <w:tblHeader w:val="0"/>
        </w:trPr>
        <w:tc>
          <w:tcPr>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Erityislupavarauksen purku</w:t>
            </w:r>
          </w:p>
        </w:tc>
        <w:tc>
          <w:tcPr>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r>
    </w:tbl>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Periaatteessa hoitoprosessin vaihe ilmoitetaan potilaskertomusrakennetta noudattaen seuraavalla section-tasolla (component-elementin alla) section coden avulla. Varsinaista potilaskertomuksen hoitoprosessin vaihetta ei tässä ole, joten code-elementtiä ei käytetä.</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&lt;structuredBody ID=”structBody”&gt;</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&lt;templateId root=”1.2.246.777.11.2008.18” /&gt;</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&lt;code code=”</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6"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 /&gt;</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Simon Sairaala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63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88" w:right="0" w:hanging="48.00000000000011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14.10.2006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36"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V. Pakarinen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63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27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Paikka, tekopäivämäärä ja lääkärin nimi (merkinnän tekijä) ilmoitetaan tässä sectionissa selväkielisenä narrative-osuudessa omissa kappaleissaan (paragraph).</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Hoitoprosessin vaihe-tasolla toimenpiteen tiedot eivät ole rakenteissa muodossa.</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Lääkemääräykseen liittyvissä sanomissa on siis aina kolme sisäkkäistä sectionia: 1) näkymä, 2) hoitoprosessin vaihe 3) otsikkotaso.</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Kullekin sectionille voidaan antaa id sekä XML ID. Id:n ja XML ID:n ei tarvitse olla samoja.  Allekirjoitettavissa dokumenteissa body-osuudessa on reference-viittaus myös takaisin samaan dokumenttiin, jotta dokumentin id tulisi allekirjoitettuun osuuteen.</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Sanomiin liittyvien tietojen pakollisuudet on määritelty Kelan tietosisältödokumentissa (eResepti_Maarittely_Tietosisallot), josta pakollisuustiedot on poimittu keskeisin osin tietojen yhteenvetolukuihin.</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ff396bdg639" w:id="3"/>
      <w:bookmarkEnd w:id="3"/>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Pakollisuustiedot tulisi aina tarkistaa Kelan vaatimusmäärittelyistä (</w:t>
      </w:r>
      <w:hyperlink r:id="rId6">
        <w:r w:rsidDel="00000000" w:rsidR="00000000" w:rsidRPr="00000000">
          <w:rPr>
            <w:rFonts w:ascii="Times New Roman" w:cs="Times New Roman" w:eastAsia="Times New Roman" w:hAnsi="Times New Roman"/>
            <w:b w:val="1"/>
            <w:bCs w:val="1"/>
            <w:i w:val="0"/>
            <w:iCs w:val="0"/>
            <w:smallCaps w:val="0"/>
            <w:strike w:val="0"/>
            <w:color w:val="0000ff"/>
            <w:sz w:val="24"/>
            <w:szCs w:val="24"/>
            <w:u w:val="single"/>
            <w:shd w:fill="auto" w:val="clear"/>
            <w:vertAlign w:val="baseline"/>
            <w:rtl w:val="0"/>
          </w:rPr>
          <w:t xml:space="preserve">www.kanta.fi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cz6b7w5vit4" w:id="4"/>
      <w:bookmarkEnd w:id="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määrityksessä mainittu tietotyyppiopas tarkoittaa dokumenttiarkiston määritystä 1.2.246.777.11.2015.25 HL7-Finland -  Tietotyypit.v. 1.41</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lääkemääräys: </w:t>
      </w:r>
    </w:p>
    <w:p w:rsidR="00000000" w:rsidDel="00000000" w:rsidP="00000000" w:rsidRDefault="00000000" w:rsidRPr="00000000" w14:paraId="000001B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&lt;section&gt;</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80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 /&gt;</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80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&lt;title&gt;Lääkemääräyksen tiedot&lt;/title&gt;</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88"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 lääkemääräyksen  tiedot näyttömuodossa  --&gt;</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&lt;entry&gt;</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76" w:right="0" w:firstLine="632.000000000000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 lääkemääräyksen tiedot rakenteisessa muodossa  --&gt;</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&lt;/entry&gt;</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Section id:n käyttö on pakollista. Sectionit numeroidaan juoksevasti siten, että id:n alkuosa on CDA-headerin id, johon on lisätty piste ja juokseva numero.</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 koko dokumentin id:  </w:t>
        <w:tab/>
        <w:t xml:space="preserve">root=”1.2.246.537.10.15675350.93.2004.313663” </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sectionin #3  id on: </w:t>
        <w:tab/>
        <w:tab/>
        <w:t xml:space="preserve">root=”1.2.246.537.10.15675350.93.2004.313663.3” </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g67xbhlaypt" w:id="5"/>
      <w:bookmarkEnd w:id="5"/>
      <w:r w:rsidDel="00000000" w:rsidR="00000000" w:rsidRPr="00000000">
        <w:br w:type="page"/>
      </w:r>
      <w:r w:rsidDel="00000000" w:rsidR="00000000" w:rsidRPr="00000000">
        <w:rPr>
          <w:rtl w:val="0"/>
        </w:rPr>
      </w:r>
    </w:p>
    <w:p w:rsidR="00000000" w:rsidDel="00000000" w:rsidP="00000000" w:rsidRDefault="00000000" w:rsidRPr="00000000" w14:paraId="000001D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Luokitukset</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Käytetyt (lääkityslistan) kenttäkoodit, koodisto=1.2.246.537.6.12.2002.126</w:t>
      </w:r>
      <w:r w:rsidDel="00000000" w:rsidR="00000000" w:rsidRPr="00000000">
        <w:rPr>
          <w:rtl w:val="0"/>
        </w:rPr>
      </w:r>
    </w:p>
    <w:tbl>
      <w:tblPr>
        <w:tblStyle w:val="Table3"/>
        <w:tblW w:w="889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10"/>
        <w:gridCol w:w="4860"/>
        <w:gridCol w:w="2520"/>
        <w:tblGridChange w:id="0">
          <w:tblGrid>
            <w:gridCol w:w="1510"/>
            <w:gridCol w:w="4860"/>
            <w:gridCol w:w="2520"/>
          </w:tblGrid>
        </w:tblGridChange>
      </w:tblGrid>
      <w:tr>
        <w:trPr>
          <w:cantSplit w:val="0"/>
          <w:tblHeader w:val="0"/>
        </w:trPr>
        <w:tc>
          <w:tcPr>
            <w:shd w:fill="cccccc" w:val="clear"/>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w:t>
            </w:r>
          </w:p>
        </w:tc>
        <w:tc>
          <w:tcPr>
            <w:shd w:fill="cccccc" w:val="clear"/>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(missä rakenteessa,</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uusi verrattaessa</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lääkityslistaan)</w:t>
            </w:r>
          </w:p>
        </w:tc>
      </w:tr>
      <w:tr>
        <w:trPr>
          <w:cantSplit w:val="0"/>
          <w:tblHeader w:val="0"/>
        </w:trPr>
        <w:tc>
          <w:tcPr>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c>
          <w:tcPr>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vaikuttavat ainesosat</w:t>
            </w:r>
          </w:p>
        </w:tc>
        <w:tc>
          <w:tcPr>
            <w:vAlign w:val="top"/>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muut ainesosat</w:t>
            </w:r>
          </w:p>
        </w:tc>
        <w:tc>
          <w:tcPr>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w:t>
            </w:r>
          </w:p>
        </w:tc>
        <w:tc>
          <w:tcPr>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w:t>
            </w:r>
          </w:p>
        </w:tc>
        <w:tc>
          <w:tcPr>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valvottu syöttökoodi</w:t>
            </w:r>
          </w:p>
        </w:tc>
        <w:tc>
          <w:tcPr>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 ja jatko-osiot</w:t>
            </w:r>
          </w:p>
        </w:tc>
        <w:tc>
          <w:tcPr>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58</w:t>
            </w:r>
          </w:p>
        </w:tc>
        <w:tc>
          <w:tcPr>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 tekstinä</w:t>
            </w:r>
          </w:p>
        </w:tc>
        <w:tc>
          <w:tcPr>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67</w:t>
            </w:r>
          </w:p>
        </w:tc>
        <w:tc>
          <w:tcPr>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w:t>
            </w:r>
          </w:p>
        </w:tc>
        <w:tc>
          <w:tcP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(koodaus erilainen kuin lääkityslistassa)</w:t>
            </w:r>
          </w:p>
        </w:tc>
      </w:tr>
      <w:tr>
        <w:trPr>
          <w:cantSplit w:val="0"/>
          <w:tblHeader w:val="0"/>
        </w:trPr>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68</w:t>
            </w:r>
          </w:p>
        </w:tc>
        <w:tc>
          <w:tcP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pysyvä lääkitys</w:t>
            </w:r>
          </w:p>
        </w:tc>
        <w:tc>
          <w:tcPr>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69</w:t>
            </w:r>
          </w:p>
        </w:tc>
        <w:tc>
          <w:tcP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w:t>
            </w:r>
          </w:p>
        </w:tc>
        <w:tc>
          <w:tcP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75</w:t>
            </w:r>
          </w:p>
        </w:tc>
        <w:tc>
          <w:tcP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uudistamiskielto</w:t>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194</w:t>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uudistamiskiellon syy ja perustelu</w:t>
            </w:r>
          </w:p>
        </w:tc>
        <w:tc>
          <w:tcP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81</w:t>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w:t>
            </w:r>
          </w:p>
        </w:tc>
        <w:tc>
          <w:tcPr>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83</w:t>
            </w:r>
          </w:p>
        </w:tc>
        <w:tc>
          <w:tcPr>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w:t>
            </w:r>
          </w:p>
        </w:tc>
        <w:tc>
          <w:tcPr>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w:t>
            </w:r>
          </w:p>
        </w:tc>
        <w:tc>
          <w:tcPr>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w:t>
            </w:r>
          </w:p>
        </w:tc>
        <w:tc>
          <w:tcPr>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87</w:t>
            </w:r>
          </w:p>
        </w:tc>
        <w:tc>
          <w:tcPr>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vain tekstinä</w:t>
            </w:r>
          </w:p>
        </w:tc>
        <w:tc>
          <w:tcPr>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88</w:t>
            </w:r>
          </w:p>
        </w:tc>
        <w:tc>
          <w:tcPr>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muut tiedot</w:t>
            </w:r>
          </w:p>
        </w:tc>
        <w:tc>
          <w:tcPr>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89</w:t>
            </w:r>
          </w:p>
        </w:tc>
        <w:tc>
          <w:tcPr>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alle 12-vuotiaan paino</w:t>
            </w:r>
          </w:p>
        </w:tc>
        <w:tc>
          <w:tcPr>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tc>
        <w:tc>
          <w:tcPr>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tc>
        <w:tc>
          <w:tcPr>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92</w:t>
            </w:r>
          </w:p>
        </w:tc>
        <w:tc>
          <w:tcPr>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viesti apteekille</w:t>
            </w:r>
          </w:p>
        </w:tc>
        <w:tc>
          <w:tcP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94</w:t>
            </w:r>
          </w:p>
        </w:tc>
        <w:tc>
          <w:tcPr>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95</w:t>
            </w:r>
          </w:p>
        </w:tc>
        <w:tc>
          <w:tcPr>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w:t>
            </w:r>
          </w:p>
        </w:tc>
        <w:tc>
          <w:tcPr>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w:t>
            </w:r>
          </w:p>
        </w:tc>
        <w:tc>
          <w:tcPr>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tyyppi</w:t>
            </w:r>
          </w:p>
        </w:tc>
        <w:tc>
          <w:tcPr>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96.1</w:t>
            </w:r>
          </w:p>
        </w:tc>
        <w:tc>
          <w:tcPr>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osapuoli</w:t>
            </w:r>
          </w:p>
        </w:tc>
        <w:tc>
          <w:tcP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qualifier, uusi</w:t>
            </w:r>
          </w:p>
        </w:tc>
      </w:tr>
      <w:tr>
        <w:trPr>
          <w:cantSplit w:val="0"/>
          <w:tblHeader w:val="0"/>
        </w:trPr>
        <w:tc>
          <w:tcPr>
            <w:vAlign w:val="top"/>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96.2</w:t>
            </w:r>
          </w:p>
        </w:tc>
        <w:tc>
          <w:tcPr>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suostumus</w:t>
            </w:r>
          </w:p>
        </w:tc>
        <w:tc>
          <w:tcPr>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qualifier, uusi</w:t>
            </w:r>
          </w:p>
        </w:tc>
      </w:tr>
      <w:tr>
        <w:trPr>
          <w:cantSplit w:val="0"/>
          <w:tblHeader w:val="0"/>
        </w:trPr>
        <w:tc>
          <w:tcPr>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97</w:t>
            </w:r>
          </w:p>
        </w:tc>
        <w:tc>
          <w:tcP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w:t>
            </w:r>
          </w:p>
        </w:tc>
        <w:tc>
          <w:tcPr>
            <w:vAlign w:val="top"/>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98</w:t>
            </w:r>
          </w:p>
        </w:tc>
        <w:tc>
          <w:tcPr>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muut tiedot</w:t>
            </w:r>
          </w:p>
        </w:tc>
        <w:tc>
          <w:tcPr>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99</w:t>
            </w:r>
          </w:p>
        </w:tc>
        <w:tc>
          <w:tcPr>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muut tiedot</w:t>
            </w:r>
          </w:p>
        </w:tc>
        <w:tc>
          <w:tcPr>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c>
          <w:tcPr>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 toimitussanomassa</w:t>
            </w:r>
          </w:p>
        </w:tc>
        <w:tc>
          <w:tcPr>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101</w:t>
            </w:r>
          </w:p>
        </w:tc>
        <w:tc>
          <w:tcPr>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osapakkaus</w:t>
            </w:r>
          </w:p>
        </w:tc>
        <w:tc>
          <w:tcPr>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102</w:t>
            </w:r>
          </w:p>
        </w:tc>
        <w:tc>
          <w:tcPr>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määrä</w:t>
            </w:r>
          </w:p>
        </w:tc>
        <w:tc>
          <w:tcPr>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103</w:t>
            </w:r>
          </w:p>
        </w:tc>
        <w:tc>
          <w:tcP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jäljellä oleva määrä</w:t>
            </w:r>
          </w:p>
        </w:tc>
        <w:tc>
          <w:tcP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obervation, uusi</w:t>
            </w:r>
          </w:p>
        </w:tc>
      </w:tr>
      <w:tr>
        <w:trPr>
          <w:cantSplit w:val="0"/>
          <w:tblHeader w:val="0"/>
        </w:trPr>
        <w:tc>
          <w:tcP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w:t>
            </w:r>
          </w:p>
        </w:tc>
        <w:tc>
          <w:tcPr>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muut tiedot</w:t>
            </w:r>
          </w:p>
        </w:tc>
        <w:tc>
          <w:tcPr>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105</w:t>
            </w:r>
          </w:p>
        </w:tc>
        <w:tc>
          <w:tcPr>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 vaihdettu</w:t>
            </w:r>
          </w:p>
        </w:tc>
        <w:tc>
          <w:tcPr>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106</w:t>
            </w:r>
          </w:p>
        </w:tc>
        <w:tc>
          <w:tcPr>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huomautus</w:t>
            </w:r>
          </w:p>
        </w:tc>
        <w:tc>
          <w:tcPr>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107</w:t>
            </w:r>
          </w:p>
        </w:tc>
        <w:tc>
          <w:tcP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lisäselvitys Kelalle</w:t>
            </w:r>
          </w:p>
        </w:tc>
        <w:tc>
          <w:tcPr>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108</w:t>
            </w:r>
          </w:p>
        </w:tc>
        <w:tc>
          <w:tcPr>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hinta</w:t>
            </w:r>
          </w:p>
        </w:tc>
        <w:tc>
          <w:tcPr>
            <w:vAlign w:val="top"/>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109</w:t>
            </w:r>
          </w:p>
        </w:tc>
        <w:tc>
          <w:tcP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hintaputkeen kuulumatonta lääkettä</w:t>
            </w:r>
          </w:p>
        </w:tc>
        <w:tc>
          <w:tcP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110</w:t>
            </w:r>
          </w:p>
        </w:tc>
        <w:tc>
          <w:tcPr>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omavastuuosuuksien lukumäärä</w:t>
            </w:r>
          </w:p>
        </w:tc>
        <w:tc>
          <w:tcPr>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w:t>
            </w:r>
          </w:p>
        </w:tc>
        <w:tc>
          <w:tcPr>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tila</w:t>
            </w:r>
          </w:p>
        </w:tc>
        <w:tc>
          <w:tcPr>
            <w:vAlign w:val="top"/>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observation,uusi</w:t>
            </w:r>
          </w:p>
        </w:tc>
      </w:tr>
      <w:tr>
        <w:trPr>
          <w:cantSplit w:val="0"/>
          <w:tblHeader w:val="0"/>
        </w:trPr>
        <w:tc>
          <w:tcPr>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113</w:t>
            </w:r>
          </w:p>
        </w:tc>
        <w:tc>
          <w:tcPr>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viesti uusimispyynnössä</w:t>
            </w:r>
          </w:p>
        </w:tc>
        <w:tc>
          <w:tcPr>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114</w:t>
            </w:r>
          </w:p>
        </w:tc>
        <w:tc>
          <w:tcPr>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perustelu uusimispyynnössä</w:t>
            </w:r>
          </w:p>
        </w:tc>
        <w:tc>
          <w:tcPr>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115</w:t>
            </w:r>
          </w:p>
        </w:tc>
        <w:tc>
          <w:tcPr>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ohje kansalaiselle</w:t>
            </w:r>
          </w:p>
        </w:tc>
        <w:tc>
          <w:tcPr>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116</w:t>
            </w:r>
          </w:p>
        </w:tc>
        <w:tc>
          <w:tcP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lääkityksen muut tiedot</w:t>
            </w:r>
          </w:p>
        </w:tc>
        <w:tc>
          <w:tcPr>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117</w:t>
            </w:r>
          </w:p>
        </w:tc>
        <w:tc>
          <w:tcPr>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tunnistaminen</w:t>
            </w:r>
          </w:p>
        </w:tc>
        <w:tc>
          <w:tcP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w:t>
            </w:r>
          </w:p>
        </w:tc>
        <w:tc>
          <w:tcPr>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w:t>
            </w:r>
          </w:p>
        </w:tc>
        <w:tc>
          <w:tcPr>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huumausaine/PKV-lääkemääräys</w:t>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120</w:t>
            </w:r>
          </w:p>
        </w:tc>
        <w:tc>
          <w:tcPr>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suostumustyyppi</w:t>
            </w:r>
          </w:p>
        </w:tc>
        <w:tc>
          <w:tcPr>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w:t>
            </w:r>
          </w:p>
        </w:tc>
        <w:tc>
          <w:tcPr>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kieltäytynyt potilasohjeen tulostamisesta</w:t>
            </w:r>
          </w:p>
        </w:tc>
        <w:tc>
          <w:tcPr>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124</w:t>
            </w:r>
          </w:p>
        </w:tc>
        <w:tc>
          <w:tcP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125</w:t>
            </w:r>
          </w:p>
        </w:tc>
        <w:tc>
          <w:tcPr>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126</w:t>
            </w:r>
          </w:p>
        </w:tc>
        <w:tc>
          <w:tcPr>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127</w:t>
            </w:r>
          </w:p>
        </w:tc>
        <w:tc>
          <w:tcPr>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w:t>
            </w:r>
          </w:p>
        </w:tc>
        <w:tc>
          <w:tcP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128</w:t>
            </w:r>
          </w:p>
        </w:tc>
        <w:tc>
          <w:tcP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w:t>
            </w:r>
          </w:p>
        </w:tc>
        <w:tc>
          <w:tcPr>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129</w:t>
            </w:r>
          </w:p>
        </w:tc>
        <w:tc>
          <w:tcPr>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lääkkeen käytön aloitus</w:t>
            </w:r>
          </w:p>
        </w:tc>
        <w:tc>
          <w:tcPr>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130</w:t>
            </w:r>
          </w:p>
        </w:tc>
        <w:tc>
          <w:tcPr>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antama viesti apteekille</w:t>
            </w:r>
          </w:p>
        </w:tc>
        <w:tc>
          <w:tcPr>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131</w:t>
            </w:r>
          </w:p>
        </w:tc>
        <w:tc>
          <w:tcPr>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potilaan informoinnista</w:t>
            </w:r>
          </w:p>
        </w:tc>
        <w:tc>
          <w:tcPr>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150</w:t>
            </w:r>
          </w:p>
        </w:tc>
        <w:tc>
          <w:tcP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suorittajan rooli (ei käytössä versiosta 3.0 alkaen)</w:t>
            </w:r>
          </w:p>
        </w:tc>
        <w:tc>
          <w:tcP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qualifier</w:t>
            </w:r>
          </w:p>
        </w:tc>
      </w:tr>
      <w:tr>
        <w:trPr>
          <w:cantSplit w:val="0"/>
          <w:tblHeader w:val="0"/>
        </w:trPr>
        <w:tc>
          <w:tcP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w:t>
            </w:r>
          </w:p>
        </w:tc>
        <w:tc>
          <w:tcPr>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w:t>
            </w:r>
          </w:p>
        </w:tc>
        <w:tc>
          <w:tcP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qualifier, uusi</w:t>
            </w:r>
          </w:p>
        </w:tc>
      </w:tr>
      <w:tr>
        <w:trPr>
          <w:cantSplit w:val="0"/>
          <w:tblHeader w:val="0"/>
        </w:trPr>
        <w:tc>
          <w:tcP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w:t>
            </w:r>
          </w:p>
        </w:tc>
        <w:tc>
          <w:tcP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aukikirjoittama annostusohje</w:t>
            </w:r>
          </w:p>
        </w:tc>
        <w:tc>
          <w:tcP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164</w:t>
            </w:r>
          </w:p>
        </w:tc>
        <w:tc>
          <w:tcP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w:t>
            </w:r>
          </w:p>
        </w:tc>
        <w:tc>
          <w:tcP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169</w:t>
            </w:r>
          </w:p>
        </w:tc>
        <w:tc>
          <w:tcPr>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laji</w:t>
            </w:r>
          </w:p>
        </w:tc>
        <w:tc>
          <w:tcP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212</w:t>
            </w:r>
          </w:p>
        </w:tc>
        <w:tc>
          <w:tcPr>
            <w:vAlign w:val="top"/>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tallennettu lääkemääräys</w:t>
            </w:r>
          </w:p>
        </w:tc>
        <w:tc>
          <w:tcPr>
            <w:vAlign w:val="top"/>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213</w:t>
            </w:r>
          </w:p>
        </w:tc>
        <w:tc>
          <w:tcP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tallennetun lääkemääräyksen perustelu</w:t>
            </w:r>
          </w:p>
        </w:tc>
        <w:tc>
          <w:tcPr>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214</w:t>
            </w:r>
          </w:p>
        </w:tc>
        <w:tc>
          <w:tcP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w:t>
            </w:r>
          </w:p>
        </w:tc>
        <w:tc>
          <w:tcPr>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215</w:t>
            </w:r>
          </w:p>
        </w:tc>
        <w:tc>
          <w:tcPr>
            <w:vAlign w:val="top"/>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 erikoislääkärinä</w:t>
            </w:r>
          </w:p>
        </w:tc>
        <w:tc>
          <w:tcPr>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216</w:t>
            </w:r>
          </w:p>
        </w:tc>
        <w:tc>
          <w:tcPr>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tartuntatautilain mukainen lääke</w:t>
            </w:r>
          </w:p>
        </w:tc>
        <w:tc>
          <w:tcPr>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bl>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bw640eket5nf" w:id="6"/>
      <w:bookmarkEnd w:id="6"/>
      <w:r w:rsidDel="00000000" w:rsidR="00000000" w:rsidRPr="00000000">
        <w:br w:type="page"/>
      </w:r>
      <w:r w:rsidDel="00000000" w:rsidR="00000000" w:rsidRPr="00000000">
        <w:rPr>
          <w:rtl w:val="0"/>
        </w:rPr>
      </w:r>
    </w:p>
    <w:p w:rsidR="00000000" w:rsidDel="00000000" w:rsidP="00000000" w:rsidRDefault="00000000" w:rsidRPr="00000000" w14:paraId="000002B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LÄÄKEMÄÄRÄYS - rakenteinen muoto (computable structures)</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66rtgat0kxs" w:id="7"/>
      <w:bookmarkEnd w:id="7"/>
      <w:r w:rsidDel="00000000" w:rsidR="00000000" w:rsidRPr="00000000">
        <w:rPr>
          <w:rtl w:val="0"/>
        </w:rPr>
      </w:r>
    </w:p>
    <w:p w:rsidR="00000000" w:rsidDel="00000000" w:rsidP="00000000" w:rsidRDefault="00000000" w:rsidRPr="00000000" w14:paraId="000002B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Lääkemääräyksen rakenteisen muodon periaatteet</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code=83:</w:t>
        <w:tab/>
        <w:t xml:space="preserve">lääkevalmisteen ja pakkauksen tiedot ja reseptin perustiedot</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code=4:</w:t>
        <w:tab/>
        <w:t xml:space="preserve">lääkkeen vaikuttavat ainesosat</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w:t>
        <w:tab/>
        <w:t xml:space="preserve">lääkkeen muut ainesosat</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code=32:</w:t>
        <w:tab/>
        <w:t xml:space="preserve">annostus</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code=88:</w:t>
        <w:tab/>
        <w:t xml:space="preserve">lääkityksen muut tiedot</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on tässä dokumentissa esitetty siinä järjestyksessä, kuin ne esiintyvät varsinaisen CDA R2-dokumentin entry-osuudessa. Tämä järjestys ei ole välttämättä loogisin järjestys itse asiakokonaisuuden kannalta.</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rakenteisten entryjen hienorakenteen ymmärtämisen helpottamiseksi on tehty 3 R-MIM kuvaa (erillisissä tiedostoissa (gif) tässä paketissa):</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lääkevalmisteen ja pakkauksen tiedot ja reseptin perustiedot (Erese-1-laakeaine.gif)</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vaikuttavat ainesosat ja muut ainesosat (Erese-2-vaikuttavat-muut.gif)</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annostus (Erese-3-annostus.gif)</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mrbishpdiu6w" w:id="8"/>
      <w:bookmarkEnd w:id="8"/>
      <w:r w:rsidDel="00000000" w:rsidR="00000000" w:rsidRPr="00000000">
        <w:br w:type="page"/>
      </w:r>
      <w:r w:rsidDel="00000000" w:rsidR="00000000" w:rsidRPr="00000000">
        <w:rPr>
          <w:rtl w:val="0"/>
        </w:rPr>
      </w:r>
    </w:p>
    <w:p w:rsidR="00000000" w:rsidDel="00000000" w:rsidP="00000000" w:rsidRDefault="00000000" w:rsidRPr="00000000" w14:paraId="000002C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Lääkevalmisteen ja pakkauksen tiedot sekä reseptin perustiedot</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467995" distT="0" distL="114300" distR="114300">
            <wp:extent cx="6271895" cy="398589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271895" cy="3985895"/>
                    </a:xfrm>
                    <a:prstGeom prst="rect"/>
                    <a:ln/>
                  </pic:spPr>
                </pic:pic>
              </a:graphicData>
            </a:graphic>
          </wp:inline>
        </w:drawing>
      </w: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xrzesllxh05p" w:id="9"/>
      <w:bookmarkEnd w:id="9"/>
      <w:r w:rsidDel="00000000" w:rsidR="00000000" w:rsidRPr="00000000">
        <w:br w:type="page"/>
      </w:r>
      <w:r w:rsidDel="00000000" w:rsidR="00000000" w:rsidRPr="00000000">
        <w:rPr>
          <w:rtl w:val="0"/>
        </w:rPr>
      </w:r>
    </w:p>
    <w:p w:rsidR="00000000" w:rsidDel="00000000" w:rsidP="00000000" w:rsidRDefault="00000000" w:rsidRPr="00000000" w14:paraId="000002C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4"/>
        <w:tblW w:w="87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42"/>
        <w:gridCol w:w="2657"/>
        <w:gridCol w:w="2349"/>
        <w:gridCol w:w="7"/>
        <w:tblGridChange w:id="0">
          <w:tblGrid>
            <w:gridCol w:w="3742"/>
            <w:gridCol w:w="2657"/>
            <w:gridCol w:w="2349"/>
            <w:gridCol w:w="7"/>
          </w:tblGrid>
        </w:tblGridChange>
      </w:tblGrid>
      <w:tr>
        <w:trPr>
          <w:cantSplit w:val="0"/>
          <w:tblHeader w:val="0"/>
        </w:trPr>
        <w:tc>
          <w:tcPr>
            <w:shd w:fill="cccccc" w:val="clear"/>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gridSpan w:val="2"/>
            <w:shd w:fill="cccccc" w:val="clear"/>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ja vahvuuden yksikkö (19,20/6.4)</w:t>
            </w:r>
          </w:p>
        </w:tc>
        <w:tc>
          <w:tcPr>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(16/6.1)</w:t>
            </w:r>
          </w:p>
        </w:tc>
        <w:tc>
          <w:tcPr>
            <w:vAlign w:val="top"/>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gridSpan w:val="2"/>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(17/6.2)</w:t>
            </w:r>
          </w:p>
        </w:tc>
        <w:tc>
          <w:tcPr>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gridSpan w:val="2"/>
            <w:vAlign w:val="top"/>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koodaamaton nimi (18/6.2)  </w:t>
            </w:r>
          </w:p>
        </w:tc>
        <w:tc>
          <w:tcPr>
            <w:vAlign w:val="top"/>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pakkauksien lukumäärä (26/6.3)</w:t>
            </w:r>
          </w:p>
        </w:tc>
        <w:tc>
          <w:tcPr>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c>
          <w:tcPr>
            <w:gridSpan w:val="2"/>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w:t>
            </w:r>
          </w:p>
        </w:tc>
      </w:tr>
      <w:tr>
        <w:trPr>
          <w:cantSplit w:val="0"/>
          <w:tblHeader w:val="0"/>
        </w:trPr>
        <w:tc>
          <w:tcPr>
            <w:vAlign w:val="top"/>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(25/)</w:t>
            </w:r>
          </w:p>
        </w:tc>
        <w:tc>
          <w:tcPr>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yksikkö (76/)</w:t>
            </w:r>
          </w:p>
        </w:tc>
        <w:tc>
          <w:tcPr>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16 mkiä)</w:t>
            </w:r>
          </w:p>
        </w:tc>
        <w:tc>
          <w:tcPr>
            <w:gridSpan w:val="2"/>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kokonaismäärä (26/6.3)</w:t>
            </w:r>
          </w:p>
        </w:tc>
        <w:tc>
          <w:tcPr>
            <w:vAlign w:val="top"/>
          </w:tcPr>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 max 16 mkiä)</w:t>
            </w:r>
          </w:p>
        </w:tc>
        <w:tc>
          <w:tcPr>
            <w:gridSpan w:val="2"/>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2</w:t>
            </w:r>
          </w:p>
        </w:tc>
      </w:tr>
      <w:tr>
        <w:trPr>
          <w:cantSplit w:val="0"/>
          <w:tblHeader w:val="0"/>
        </w:trPr>
        <w:tc>
          <w:tcPr>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tietyksi ajaksi (26/)</w:t>
            </w:r>
          </w:p>
        </w:tc>
        <w:tc>
          <w:tcPr>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5 mkiä)</w:t>
            </w:r>
          </w:p>
        </w:tc>
        <w:tc>
          <w:tcPr>
            <w:gridSpan w:val="2"/>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3</w:t>
            </w:r>
          </w:p>
        </w:tc>
      </w:tr>
      <w:tr>
        <w:trPr>
          <w:cantSplit w:val="0"/>
          <w:tblHeader w:val="0"/>
        </w:trPr>
        <w:tc>
          <w:tcPr>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VNR-koodi (21/6.1)</w:t>
            </w:r>
          </w:p>
        </w:tc>
        <w:tc>
          <w:tcPr>
            <w:vAlign w:val="top"/>
          </w:tcPr>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13 mkiä)</w:t>
            </w:r>
          </w:p>
        </w:tc>
        <w:tc>
          <w:tcPr>
            <w:gridSpan w:val="2"/>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kauppanimi (22/6.2)</w:t>
            </w:r>
          </w:p>
        </w:tc>
        <w:tc>
          <w:tcPr>
            <w:vAlign w:val="top"/>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valmisteen  laji on 1</w:t>
            </w:r>
          </w:p>
        </w:tc>
      </w:tr>
      <w:tr>
        <w:trPr>
          <w:cantSplit w:val="0"/>
          <w:tblHeader w:val="0"/>
        </w:trPr>
        <w:tc>
          <w:tcPr>
            <w:vAlign w:val="top"/>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koodaamaton kauppanimi (23/6.2)</w:t>
            </w:r>
          </w:p>
        </w:tc>
        <w:tc>
          <w:tcPr>
            <w:vAlign w:val="top"/>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 jos valmisteella ei ole VNR-koodia</w:t>
            </w:r>
          </w:p>
        </w:tc>
      </w:tr>
      <w:tr>
        <w:trPr>
          <w:cantSplit w:val="0"/>
          <w:tblHeader w:val="0"/>
        </w:trPr>
        <w:tc>
          <w:tcPr>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gridSpan w:val="2"/>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 (24/6.5)</w:t>
            </w:r>
          </w:p>
        </w:tc>
        <w:tc>
          <w:tcPr>
            <w:vAlign w:val="top"/>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w:t>
            </w:r>
          </w:p>
        </w:tc>
      </w:tr>
      <w:tr>
        <w:trPr>
          <w:cantSplit w:val="0"/>
          <w:tblHeader w:val="0"/>
        </w:trPr>
        <w:tc>
          <w:tcPr>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 (121/11.1,11.2)</w:t>
            </w:r>
          </w:p>
        </w:tc>
        <w:tc>
          <w:tcPr>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 mkiä/max 3 mkiä)</w:t>
            </w:r>
          </w:p>
        </w:tc>
        <w:tc>
          <w:tcPr>
            <w:gridSpan w:val="2"/>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valmistusohje (/6.6)</w:t>
            </w:r>
          </w:p>
        </w:tc>
        <w:tc>
          <w:tcPr>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360 mkiä)</w:t>
            </w:r>
          </w:p>
        </w:tc>
        <w:tc>
          <w:tcPr>
            <w:gridSpan w:val="2"/>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ulkopuolinen valmiste (/6)</w:t>
            </w:r>
          </w:p>
        </w:tc>
        <w:tc>
          <w:tcPr>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lääketietokannan ulkopuolinen valmiste</w:t>
            </w:r>
          </w:p>
        </w:tc>
      </w:tr>
      <w:tr>
        <w:trPr>
          <w:cantSplit w:val="0"/>
          <w:tblHeader w:val="0"/>
        </w:trPr>
        <w:tc>
          <w:tcPr>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(/101)</w:t>
            </w:r>
          </w:p>
        </w:tc>
        <w:tc>
          <w:tcPr>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gridSpan w:val="2"/>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(/17)</w:t>
            </w:r>
          </w:p>
        </w:tc>
        <w:tc>
          <w:tcPr>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poistuu käytöstä 1.1.2016 alkaen</w:t>
            </w:r>
          </w:p>
        </w:tc>
      </w:tr>
      <w:tr>
        <w:trPr>
          <w:cantSplit w:val="0"/>
          <w:tblHeader w:val="0"/>
        </w:trPr>
        <w:tc>
          <w:tcPr>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vakuutuslaitos (72/18)</w:t>
            </w:r>
          </w:p>
        </w:tc>
        <w:tc>
          <w:tcPr>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poistuu käytöstä 1.1.2016 alkaen</w:t>
            </w:r>
          </w:p>
        </w:tc>
      </w:tr>
      <w:tr>
        <w:trPr>
          <w:cantSplit w:val="0"/>
          <w:tblHeader w:val="0"/>
        </w:trPr>
        <w:tc>
          <w:tcPr>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erikoisala (/106)</w:t>
            </w:r>
          </w:p>
        </w:tc>
        <w:tc>
          <w:tcPr>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40 + max 255 mkiä)</w:t>
            </w:r>
          </w:p>
        </w:tc>
        <w:tc>
          <w:tcPr>
            <w:gridSpan w:val="2"/>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erikoislääkäri</w:t>
            </w:r>
          </w:p>
        </w:tc>
      </w:tr>
      <w:tr>
        <w:trPr>
          <w:cantSplit w:val="0"/>
          <w:tblHeader w:val="0"/>
        </w:trPr>
        <w:tc>
          <w:tcPr>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yksilöintitunnus (SV-numero) (60/102.2)</w:t>
            </w:r>
          </w:p>
        </w:tc>
        <w:tc>
          <w:tcPr>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 mkiä)</w:t>
            </w:r>
          </w:p>
        </w:tc>
        <w:tc>
          <w:tcPr>
            <w:gridSpan w:val="2"/>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rekisteröintinumero (terhikkitunnus)</w:t>
            </w:r>
          </w:p>
        </w:tc>
        <w:tc>
          <w:tcPr>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gridSpan w:val="2"/>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w:t>
            </w:r>
          </w:p>
        </w:tc>
      </w:tr>
      <w:tr>
        <w:trPr>
          <w:cantSplit w:val="0"/>
          <w:tblHeader w:val="0"/>
        </w:trPr>
        <w:tc>
          <w:tcPr>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määräjän nimi (60/102.1, 107)</w:t>
            </w:r>
          </w:p>
        </w:tc>
        <w:tc>
          <w:tcPr>
            <w:vAlign w:val="top"/>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gridSpan w:val="2"/>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oppiarvo (/106)</w:t>
            </w:r>
          </w:p>
        </w:tc>
        <w:tc>
          <w:tcPr>
            <w:vAlign w:val="top"/>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(poistuu, ei pakollinen 1.1.2017 alkaen)</w:t>
            </w:r>
          </w:p>
        </w:tc>
      </w:tr>
      <w:tr>
        <w:trPr>
          <w:cantSplit w:val="0"/>
          <w:tblHeader w:val="0"/>
        </w:trPr>
        <w:tc>
          <w:tcPr>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ammattioikeus</w:t>
            </w:r>
          </w:p>
        </w:tc>
        <w:tc>
          <w:tcPr>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40 + max 255 mkiä)</w:t>
            </w:r>
          </w:p>
        </w:tc>
        <w:tc>
          <w:tcPr>
            <w:gridSpan w:val="2"/>
            <w:vAlign w:val="top"/>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kandin/sairaanhoitajan virka, tehtävä tai toimi (/108)</w:t>
            </w:r>
          </w:p>
        </w:tc>
        <w:tc>
          <w:tcPr>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 tai sairaanhoitaja) (poistuu, ei pakollinen 1.1.2017 alkaen)</w:t>
            </w:r>
          </w:p>
        </w:tc>
      </w:tr>
      <w:tr>
        <w:trPr>
          <w:cantSplit w:val="0"/>
          <w:tblHeader w:val="0"/>
        </w:trPr>
        <w:tc>
          <w:tcPr>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tunnus (61/103.1)</w:t>
            </w:r>
          </w:p>
        </w:tc>
        <w:tc>
          <w:tcPr>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128 mkiä)</w:t>
            </w:r>
          </w:p>
        </w:tc>
        <w:tc>
          <w:tcPr>
            <w:gridSpan w:val="2"/>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 (61/103.2)</w:t>
            </w:r>
          </w:p>
        </w:tc>
        <w:tc>
          <w:tcPr>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mkiä)</w:t>
            </w:r>
          </w:p>
        </w:tc>
        <w:tc>
          <w:tcPr>
            <w:gridSpan w:val="2"/>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 (/103.3)</w:t>
            </w:r>
          </w:p>
        </w:tc>
        <w:tc>
          <w:tcPr>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gridSpan w:val="2"/>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 (/103.4)</w:t>
            </w:r>
          </w:p>
        </w:tc>
        <w:tc>
          <w:tcPr>
            <w:vAlign w:val="top"/>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 mkiä)</w:t>
            </w:r>
          </w:p>
        </w:tc>
        <w:tc>
          <w:tcPr>
            <w:gridSpan w:val="2"/>
            <w:vAlign w:val="top"/>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 (/103.5)</w:t>
            </w:r>
          </w:p>
        </w:tc>
        <w:tc>
          <w:tcPr>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gridSpan w:val="2"/>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alkuperäisen lääkemääräyksen id (/) </w:t>
            </w:r>
          </w:p>
        </w:tc>
        <w:tc>
          <w:tcPr>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gridSpan w:val="2"/>
            <w:vAlign w:val="top"/>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mitätöinti tai korjaus)</w:t>
            </w:r>
          </w:p>
        </w:tc>
      </w:tr>
      <w:tr>
        <w:trPr>
          <w:cantSplit w:val="0"/>
          <w:tblHeader w:val="0"/>
        </w:trPr>
        <w:tc>
          <w:tcPr>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id (1/1)</w:t>
            </w:r>
          </w:p>
        </w:tc>
        <w:tc>
          <w:tcPr>
            <w:vAlign w:val="top"/>
          </w:tcPr>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gridSpan w:val="2"/>
            <w:vAlign w:val="top"/>
          </w:tcPr>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voimassaolon loppuaika (/15) </w:t>
            </w:r>
          </w:p>
        </w:tc>
        <w:tc>
          <w:tcPr>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gridSpan w:val="2"/>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tyyppi</w:t>
            </w:r>
          </w:p>
        </w:tc>
        <w:tc>
          <w:tcPr>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mki)</w:t>
            </w:r>
          </w:p>
        </w:tc>
        <w:tc>
          <w:tcPr>
            <w:gridSpan w:val="2"/>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henkilötunnus </w:t>
            </w:r>
          </w:p>
        </w:tc>
        <w:tc>
          <w:tcPr>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60+11,</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max 60 mkiä ja tunnusosa 11 mkiä)</w:t>
            </w:r>
          </w:p>
        </w:tc>
        <w:tc>
          <w:tcPr>
            <w:gridSpan w:val="2"/>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w:t>
            </w:r>
          </w:p>
        </w:tc>
        <w:tc>
          <w:tcPr>
            <w:vAlign w:val="top"/>
          </w:tcPr>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100+100)</w:t>
            </w:r>
          </w:p>
        </w:tc>
        <w:tc>
          <w:tcPr>
            <w:gridSpan w:val="2"/>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syntymäaika</w:t>
            </w:r>
          </w:p>
        </w:tc>
        <w:tc>
          <w:tcPr>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mkiä)</w:t>
            </w:r>
          </w:p>
        </w:tc>
        <w:tc>
          <w:tcPr>
            <w:gridSpan w:val="2"/>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ei ole henkilötunnusta</w:t>
            </w:r>
          </w:p>
        </w:tc>
      </w:tr>
      <w:tr>
        <w:trPr>
          <w:cantSplit w:val="0"/>
          <w:tblHeader w:val="0"/>
        </w:trPr>
        <w:tc>
          <w:tcPr>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gridSpan w:val="2"/>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reseptin tyyppi on 1</w:t>
            </w:r>
          </w:p>
        </w:tc>
      </w:tr>
      <w:tr>
        <w:trPr>
          <w:cantSplit w:val="0"/>
          <w:tblHeader w:val="0"/>
        </w:trPr>
        <w:tc>
          <w:tcPr>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 (127/)</w:t>
            </w:r>
          </w:p>
        </w:tc>
        <w:tc>
          <w:tcPr>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 (128/)</w:t>
            </w:r>
          </w:p>
        </w:tc>
        <w:tc>
          <w:tcPr>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w:t>
            </w:r>
          </w:p>
        </w:tc>
        <w:tc>
          <w:tcPr>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astiatunnus</w:t>
            </w:r>
          </w:p>
        </w:tc>
        <w:tc>
          <w:tcPr>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 max 10,</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 max 80</w:t>
            </w:r>
          </w:p>
        </w:tc>
        <w:tc>
          <w:tcPr>
            <w:gridSpan w:val="2"/>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 (164/)</w:t>
            </w:r>
          </w:p>
        </w:tc>
        <w:tc>
          <w:tcPr>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w:t>
            </w:r>
          </w:p>
        </w:tc>
        <w:tc>
          <w:tcPr>
            <w:gridSpan w:val="2"/>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Sähköisessä lääkemääräyksessä ei ensimmäisessä vaiheessa käytetä väliaikaista henkilötunnusta. </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83 (lääkityslistan kenttäkoodi).</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Lääkevalmisteen ja pakkauksen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bcerrkeekw1n" w:id="10"/>
      <w:bookmarkEnd w:id="10"/>
      <w:r w:rsidDel="00000000" w:rsidR="00000000" w:rsidRPr="00000000">
        <w:rPr>
          <w:rtl w:val="0"/>
        </w:rPr>
      </w:r>
    </w:p>
    <w:p w:rsidR="00000000" w:rsidDel="00000000" w:rsidP="00000000" w:rsidRDefault="00000000" w:rsidRPr="00000000" w14:paraId="0000039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Lääkeaineen vahvuus,  valmistusohje ja ajankohta</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lääkeaineen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Vahvuuden ilmoittamiseen käytetään rakennetta &lt;translation&gt;&lt;originalText&gt; (pituus max 80 mkiä). </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Center-elementin attribuutit value (vahvuus) ja unit (yksikkö) ei ole käytössä, koska lääketietokannasta löytyy valmisteen vahvuus vain tekstimuotoisena. Vahvuus on enintään 80 numeroa ja yksikkö enintään 80 merkkiä.</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 </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nullFlavor="NA"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 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ei käytössä toistaiseksi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ilmoitetaan elementissä effectiveTime. Määräyspäivä on ilmoitettava sekunnin tarkkuudella. Määräyspäivää ei saa muuttaa lääkemääräyksen korjauksessa tai mitätöinnissä.</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20030817115315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Jos loppuaika on mukana, niin:</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20060801154500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20061031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xxmrh7u1sgru" w:id="11"/>
      <w:bookmarkEnd w:id="11"/>
      <w:r w:rsidDel="00000000" w:rsidR="00000000" w:rsidRPr="00000000">
        <w:rPr>
          <w:rtl w:val="0"/>
        </w:rPr>
      </w:r>
    </w:p>
    <w:p w:rsidR="00000000" w:rsidDel="00000000" w:rsidP="00000000" w:rsidRDefault="00000000" w:rsidRPr="00000000" w14:paraId="000003C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Lääkevalmisteen ATC-koodi ja nimi, lääketietokannan ulkopuolinen valmiste</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(max 9 mkiä) ilmoitetaan entityn manufacturedLabeledDrug elementissä code (&lt;consumable&gt;&lt;manufacturedProduct&gt; alla). Varsinainen ATC-koodi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Myös 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ääketietokannan ulkopuolisella valmisteella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on ATC-koodi (esim. potilaskohtainen erityislupavalmiste), tiedot ilmoitetaan em. tavalla, mutta luokituksen versiota (codeSystemVersion-attribuutti) ei annetta. Valmisteen laji -tiedossa ilmoitetaan tällöin kyseessä olevan potilaskohtainen erityislupavalmiste.</w:t>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tab/>
      </w:r>
    </w:p>
    <w:p w:rsidR="00000000" w:rsidDel="00000000" w:rsidP="00000000" w:rsidRDefault="00000000" w:rsidRPr="00000000" w14:paraId="000003C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D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ATC koodi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N05BA01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Diatsepaami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Usein käyttäjä valitsee valintalistalta  lääkevalmisteen kauppanimen perusteella, jolloin samalla saadaan taustarekisteristä lääkevalmisteen ATC-koodi ja -nimi, vaikuttava aine, vahvuus, lääkemuoto ja pakkaustiedot.</w:t>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voidaan käyttää name-elementtiä lääkevalmisteen nimen ilmoittamiseen (muodossa &lt;name&gt;lääkkeen nimi&lt;/name&gt;).</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3E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E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DUODERM EXTRA THIN 10X10CM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yr52scs7l3y" w:id="12"/>
      <w:bookmarkEnd w:id="12"/>
      <w:r w:rsidDel="00000000" w:rsidR="00000000" w:rsidRPr="00000000">
        <w:rPr>
          <w:rtl w:val="0"/>
        </w:rPr>
      </w:r>
    </w:p>
    <w:p w:rsidR="00000000" w:rsidDel="00000000" w:rsidP="00000000" w:rsidRDefault="00000000" w:rsidRPr="00000000" w14:paraId="000003F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Pakkauskoko tekstimuotoisena, pakkauskoko, pakkauskoon kerroin, pakkausten lukumäärä, lääkkeen kokonaismäärä, lääkettä tietyksi ajaksi ja pakkauksen muut tiedot</w:t>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voi perustua:</w:t>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Pakkauksiin, jolloin</w:t>
      </w:r>
    </w:p>
    <w:p w:rsidR="00000000" w:rsidDel="00000000" w:rsidP="00000000" w:rsidRDefault="00000000" w:rsidRPr="00000000" w14:paraId="000003F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ja pakkausten lukumäärä </w:t>
      </w:r>
    </w:p>
    <w:p w:rsidR="00000000" w:rsidDel="00000000" w:rsidP="00000000" w:rsidRDefault="00000000" w:rsidRPr="00000000" w14:paraId="000003F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pakkauskoon kerroin, pakkausten lukumäärä ja pakkauskoon yksikkö</w:t>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224.00000000000006"/>
        <w:jc w:val="left"/>
        <w:rPr>
          <w:rFonts w:ascii="Times New Roman" w:cs="Times New Roman" w:eastAsia="Times New Roman" w:hAnsi="Times New Roman"/>
          <w:b w:val="0"/>
          <w:bCs w:val="0"/>
          <w:i w:val="0"/>
          <w:iCs w:val="0"/>
          <w:smallCaps w:val="0"/>
          <w:strike w:val="0"/>
          <w:color w:val="000000"/>
          <w:sz w:val="24"/>
          <w:szCs w:val="24"/>
          <w:highlight w:val="green"/>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kertovat lääkkeen kokonaismäärän</w:t>
      </w:r>
      <w:r w:rsidDel="00000000" w:rsidR="00000000" w:rsidRPr="00000000">
        <w:rPr>
          <w:rtl w:val="0"/>
        </w:rPr>
      </w:r>
    </w:p>
    <w:p w:rsidR="00000000" w:rsidDel="00000000" w:rsidP="00000000" w:rsidRDefault="00000000" w:rsidRPr="00000000" w14:paraId="000003F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määrätään tietty määrä</w:t>
      </w:r>
    </w:p>
    <w:p w:rsidR="00000000" w:rsidDel="00000000" w:rsidP="00000000" w:rsidRDefault="00000000" w:rsidRPr="00000000" w14:paraId="000003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määrätään tietyksi ajaksi</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Yleisin tapa lääkkeen valinnassa on valinta kauppanimen perusteella, jolloin lääke määrätään yleensä pakkauksina. Tapauksessa 2 lääkäri on saattanut valita lääkkeen esim. vaikuttavan aineen (ATC-koodi) perusteella.</w:t>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Määrätyn lääkkeen määrään ja pakkauksiin liittyvät tiedot ilmoitetaan supply-act:issä. </w:t>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mainittu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reseptin tyyppi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supply-actin code-elementissä koodistolla </w:t>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1.2.246.537.5.40100.2006. Tieto on pakollinen.</w:t>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Supply-luokka liitetään substanceAdministrationiin entryRelationship:illä, jonka typeCode=”COMP”.  Elementin independentInd arvona pitää olla “false” ja se tarkoittaa, että supply-luokkaa ei saa tulkita ilman substanceAdministration-luokkaa.</w:t>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elementin repeatNumber value-attribuutissa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pakkauksien lukumäärä,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 Quantity elementin attribuutissa value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80 numeroa) ja unit-attribuutissa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yksikkö (max 16 mkiä). </w:t>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supply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SPLY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Lääkemääräyksen tyyppi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1.2.246.537.5.40100.2006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Määrätyn määrän esittämistapa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Pakkausten lukumäärä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independentInd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3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pakkauskoko value attribuutissa, pakkauskoon yksikkö 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 kerroin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supply-luokan alla observation-luokan avulla.</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Pakkauskoon kerroin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INT.</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Samalla tavalla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 tekstimuotoisena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Pakkauskoko tekstimuotoisena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4X200 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esim. astmalääkkeet, lääkkeeseen liittyy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laite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Tämä tieto poimitaan lääketietokannasta ja esitetään samalla tavalla kuin pakkauskoko ja pakkauskoon kerroin observation-luokalla supply-luokan alla.</w:t>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4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4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laite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babyhaler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lääkkeeseen liittyy myös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säilytysastia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Säilytysastia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läpipainopakkaus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Valmisteen laji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entryRelationship</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observation</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moodCode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474747"/>
          <w:sz w:val="24"/>
          <w:szCs w:val="24"/>
          <w:u w:val="none"/>
          <w:shd w:fill="auto" w:val="clear"/>
          <w:vertAlign w:val="baseline"/>
          <w:rtl w:val="0"/>
        </w:rPr>
        <w:t xml:space="preserve"> 164 uusi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164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Valmisteen laji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CD</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1.2.246.537.6.604.2014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THL - Valmisteen laji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Myyntiluvallinen</w:t>
      </w:r>
      <w:r w:rsidDel="00000000" w:rsidR="00000000" w:rsidRPr="00000000">
        <w:rPr>
          <w:rFonts w:ascii="Times New Roman" w:cs="Times New Roman" w:eastAsia="Times New Roman" w:hAnsi="Times New Roman"/>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lääkevalmiste</w:t>
      </w:r>
      <w:r w:rsidDel="00000000" w:rsidR="00000000" w:rsidRPr="00000000">
        <w:rPr>
          <w:rFonts w:ascii="Times New Roman" w:cs="Times New Roman" w:eastAsia="Times New Roman" w:hAnsi="Times New Roman"/>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Koodistosta on toistaiseksi käytössä seuraavat arvot:</w:t>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Myyntiluvallinen lääkevalmiste  </w:t>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Lääketietokannassa oleva perusvoide  </w:t>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Lääketietokannassa oleva kliininen ravintovalmiste  </w:t>
      </w:r>
    </w:p>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Määräaikainen erityislupavalmiste  </w:t>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Lääketietokannan rekisteröity lääkevalmiste (ei käytössä)  </w:t>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Lääketietokannan ulkopuolinen valmiste  </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Apteekissa valmistettava lääke  </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Tutkimuslääke (ei käytössä)  </w:t>
      </w:r>
    </w:p>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 Vaikuttavan aineen nimellä määrätty lääke </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Hoitotarvike  </w:t>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Potilaskohtainen erityislupavalmiste</w:t>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Myyntiluvan haltija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supplyActin participationilla, jossa typeCode=”HLD”. Role-luokan  participantRole classCode on “OWN”. Myyntiluvan haltijan nimi ilmoitetaan entityn playingEntity elementissä name (max 80 mkiä). Muoto on &lt;name&gt;nimi&lt;/name&gt;.</w:t>
      </w:r>
    </w:p>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HLD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OWN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ORION OYJ</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reseptin tyyppi on 2, ilmoitetaan vain lääkkeen kokonaismäärä ja pakkauskoon yksikkö. Ne ovat tällöin pakollisia tietoja. Tiedot sijoitetaan supply actin elementtiin quantity. Kokonaismäärä ilmoitetaan numeerisena tietona (ei roomalaisin numeroin).</w:t>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halutaan määrätä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lääkettä tietylle ajalle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tyyppi on 3), aikamäärä laitetaan elementtiin effectiveTime. Tällöin aikamäärä on pakollinen.</w:t>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Aikamäärän yksikkö (width-elementti) on määritelty luokituksessa 2.16.840.1.113883.6.8 UCUM (The Unified Code for Units of Measure).</w:t>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w:t>
        <w:tab/>
        <w:t xml:space="preserve">Second)</w:t>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(min</w:t>
        <w:tab/>
        <w:t xml:space="preserve">Minute)</w:t>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 </w:t>
        <w:tab/>
        <w:t xml:space="preserve">Hour)</w:t>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w:t>
        <w:tab/>
        <w:t xml:space="preserve">Day</w:t>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wk</w:t>
        <w:tab/>
        <w:t xml:space="preserve">Week</w:t>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tab/>
        <w:t xml:space="preserve">Month</w:t>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w:t>
        <w:tab/>
        <w:t xml:space="preserve">Year</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Suositeltavaa on käyttää koodiston mukaisia arvoja aikamäärän yksikön ilmoittamisessa, eikä ilmoittaa kaikkia aikamääriä esim. päivinä.</w:t>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 vuoden lääkkeistä:</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"&gt;&gt;</w:t>
      </w:r>
      <w:r w:rsidDel="00000000" w:rsidR="00000000" w:rsidRPr="00000000">
        <w:rPr>
          <w:rtl w:val="0"/>
        </w:rPr>
      </w:r>
    </w:p>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20061001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dalaf26wut0" w:id="13"/>
      <w:bookmarkEnd w:id="13"/>
      <w:r w:rsidDel="00000000" w:rsidR="00000000" w:rsidRPr="00000000">
        <w:rPr>
          <w:rtl w:val="0"/>
        </w:rPr>
      </w:r>
    </w:p>
    <w:p w:rsidR="00000000" w:rsidDel="00000000" w:rsidP="00000000" w:rsidRDefault="00000000" w:rsidRPr="00000000" w14:paraId="000004A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kauppanimi ja VNR-numero</w:t>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VNR-numero ja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Rakenne on sama kuin ATC-koodille, mutta polku erilainen. Varsinainen VNR-numero on attribuutissa code ja lääkevalmisteen VNR-numeron mukainen kauppanimi attribuutissa displayName (max 80 mkiä).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r w:rsidDel="00000000" w:rsidR="00000000" w:rsidRPr="00000000">
        <w:rPr>
          <w:rtl w:val="0"/>
        </w:rPr>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kauppanimi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r w:rsidDel="00000000" w:rsidR="00000000" w:rsidRPr="00000000">
        <w:rPr>
          <w:rtl w:val="0"/>
        </w:rPr>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Lääketietokannan ulkopuolisen valmisteen, jolla on ATC-koodi, nimi ilmoitetaan myös tämän rakenteen name-elementissä.</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kauppanimi displayname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VNR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tl w:val="0"/>
        </w:rPr>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VNR-koodi ei ole tiedossa, käytetään attribuuttia nullFlavor</w:t>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lääkevalmisteen nimen ilmoittamiseen.</w:t>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pzp6yk9pzdw" w:id="14"/>
      <w:bookmarkEnd w:id="14"/>
      <w:r w:rsidDel="00000000" w:rsidR="00000000" w:rsidRPr="00000000">
        <w:rPr>
          <w:rtl w:val="0"/>
        </w:rPr>
      </w:r>
    </w:p>
    <w:p w:rsidR="00000000" w:rsidDel="00000000" w:rsidP="00000000" w:rsidRDefault="00000000" w:rsidRPr="00000000" w14:paraId="000004C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Lääkemuoto ja iterointi</w:t>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Lääkemuoto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supply-actiin liitettävällä Observationilla. Code elementissä käytetään lääkityslistan kenttäkoodia 24. Varsinainen lääkemuoto on value-elementissä tekstinä, tietotyyppi on ST ja maksimipituus 80 merkkiä.</w:t>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tabletti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Iterointi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Iterointi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Iter ter 12 pv</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tc2rbytcjko4" w:id="15"/>
      <w:bookmarkEnd w:id="15"/>
      <w:r w:rsidDel="00000000" w:rsidR="00000000" w:rsidRPr="00000000">
        <w:rPr>
          <w:rtl w:val="0"/>
        </w:rPr>
      </w:r>
    </w:p>
    <w:p w:rsidR="00000000" w:rsidDel="00000000" w:rsidP="00000000" w:rsidRDefault="00000000" w:rsidRPr="00000000" w14:paraId="000004F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Apteekissa valmistettavan lääkkeen osoitin</w:t>
      </w:r>
    </w:p>
    <w:p w:rsidR="00000000" w:rsidDel="00000000" w:rsidP="00000000" w:rsidRDefault="00000000" w:rsidRPr="00000000" w14:paraId="000004F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Tieto on pakollinen (kyllä/ei).</w:t>
      </w:r>
    </w:p>
    <w:p w:rsidR="00000000" w:rsidDel="00000000" w:rsidP="00000000" w:rsidRDefault="00000000" w:rsidRPr="00000000" w14:paraId="000004F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apteekissa valmistettava lääke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Apteekissa valmistettavan lääkkeen ainesosat voidaan tuoda joko rakenteisina (4.3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ja 4.4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  ainesosat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mukaisesti tai tekstinä valmistusohjeessa (4.2.2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valmistusohje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aia95grbdxq" w:id="16"/>
      <w:bookmarkEnd w:id="16"/>
      <w:r w:rsidDel="00000000" w:rsidR="00000000" w:rsidRPr="00000000">
        <w:rPr>
          <w:rtl w:val="0"/>
        </w:rPr>
      </w:r>
    </w:p>
    <w:p w:rsidR="00000000" w:rsidDel="00000000" w:rsidP="00000000" w:rsidRDefault="00000000" w:rsidRPr="00000000" w14:paraId="0000050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määrääjän ja organisaation tiedot</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erikoisala (koulutusluokitus)  ja ammattioikeus tiedot välitetään Reseptikeskukseen Valviran rooli- ja attribuuttitietopalvelun mukaisina tietoina. Tiedot ilmoitetaan koodistojen Valvira - Koulutusluokitus (1.2.246.537.6.148.2008) ja</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Valvira - Ammattioikeudet 2008 (1.2.246.537.6.140.2008) mukaisina arvoina.</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Authorin rakennetta on selitetty tarkemmin ydintietomäärityksissä (”kertomus- ja lomakkeet”).</w:t>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tiedot:</w:t>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erikoisala (/106)</w:t>
        <w:tab/>
      </w:r>
    </w:p>
    <w:p w:rsidR="00000000" w:rsidDel="00000000" w:rsidP="00000000" w:rsidRDefault="00000000" w:rsidRPr="00000000" w14:paraId="0000051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yksilöintitunnus (SV-numero) (60/102.2)</w:t>
      </w:r>
    </w:p>
    <w:p w:rsidR="00000000" w:rsidDel="00000000" w:rsidP="00000000" w:rsidRDefault="00000000" w:rsidRPr="00000000" w14:paraId="0000051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rekisteröintinumero (terhikki)</w:t>
      </w:r>
    </w:p>
    <w:p w:rsidR="00000000" w:rsidDel="00000000" w:rsidP="00000000" w:rsidRDefault="00000000" w:rsidRPr="00000000" w14:paraId="0000051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(60/102.1)</w:t>
      </w:r>
    </w:p>
    <w:p w:rsidR="00000000" w:rsidDel="00000000" w:rsidP="00000000" w:rsidRDefault="00000000" w:rsidRPr="00000000" w14:paraId="0000051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kandin/sairaanhoitajan virka, tehtävä tai toimi (/108) (pakollisuus poistuu 1.1.2017 alkaen)</w:t>
      </w:r>
    </w:p>
    <w:p w:rsidR="00000000" w:rsidDel="00000000" w:rsidP="00000000" w:rsidRDefault="00000000" w:rsidRPr="00000000" w14:paraId="0000051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oppiarvo (/106) (pakollisuus poistuu 1.1.2017 alkaen)</w:t>
      </w:r>
    </w:p>
    <w:p w:rsidR="00000000" w:rsidDel="00000000" w:rsidP="00000000" w:rsidRDefault="00000000" w:rsidRPr="00000000" w14:paraId="0000051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 (/151)</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w:t>
      </w:r>
    </w:p>
    <w:p w:rsidR="00000000" w:rsidDel="00000000" w:rsidP="00000000" w:rsidRDefault="00000000" w:rsidRPr="00000000" w14:paraId="0000051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tunnus (61/103.1)</w:t>
      </w:r>
    </w:p>
    <w:p w:rsidR="00000000" w:rsidDel="00000000" w:rsidP="00000000" w:rsidRDefault="00000000" w:rsidRPr="00000000" w14:paraId="0000051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(61/103.2)</w:t>
      </w:r>
    </w:p>
    <w:p w:rsidR="00000000" w:rsidDel="00000000" w:rsidP="00000000" w:rsidRDefault="00000000" w:rsidRPr="00000000" w14:paraId="0000051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osoite (/103.3)</w:t>
      </w:r>
    </w:p>
    <w:p w:rsidR="00000000" w:rsidDel="00000000" w:rsidP="00000000" w:rsidRDefault="00000000" w:rsidRPr="00000000" w14:paraId="0000052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 (/103.4)</w:t>
      </w:r>
    </w:p>
    <w:p w:rsidR="00000000" w:rsidDel="00000000" w:rsidP="00000000" w:rsidRDefault="00000000" w:rsidRPr="00000000" w14:paraId="000005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sähköposti (/103.5)</w:t>
      </w:r>
    </w:p>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tietoja ei pystytä esittämään koodatussa muodossa, käytetään code-kentän originalText-kenttää.</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määritys:</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Lääkkeen määrääjän yksilöintitunnus (SV-numero) extension attribuutissa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1.2.246.537.25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123456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Lääkkeen määrääjän rekisteröintinumero (terhikki)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12345678901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-Lääkärin erikoisala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86171-432</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1.2.246.537.6.148.2008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Valvira -Koulutusluokitus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erikoislääkäri naistentaudit ja synnytykset: gynekologinen endokrinologia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Virka, tehtävä, nimike poistuu käytöstä 1.1.2017 alkaen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1.2.246.537.6.12.999.2003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Virkanimike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tab/>
        <w:tab/>
        <w:tab/>
        <w:tab/>
        <w:tab/>
        <w:tab/>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paikallinen OID</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tieto</w:t>
      </w:r>
      <w:r w:rsidDel="00000000" w:rsidR="00000000" w:rsidRPr="00000000">
        <w:rPr>
          <w:rtl w:val="0"/>
        </w:rPr>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p>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Oppiarvo poistuu käytöstä 1.1.2017 alkaen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1.2.246.537.6.12.999.2003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Oppiarvo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tl w:val="0"/>
        </w:rPr>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tähän koodi, jos 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tähän oppiarvo tekstinä, jos </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tab/>
        <w:tab/>
        <w:tab/>
        <w:tab/>
        <w:tab/>
        <w:t xml:space="preserve">koodaus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oppiarvo</w:t>
      </w:r>
      <w:r w:rsidDel="00000000" w:rsidR="00000000" w:rsidRPr="00000000">
        <w:rPr>
          <w:rtl w:val="0"/>
        </w:rPr>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034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8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8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Laillistettu erikoislääkäri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määrääjän lisäerikoisalat, annetaan mikäli </w:t>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tab/>
        <w:tab/>
        <w:tab/>
        <w:tab/>
        <w:t xml:space="preserve">erikoisaloja on enemmän kuin yksi, qualifieria toistetaan </w:t>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tab/>
        <w:tab/>
        <w:tab/>
        <w:tab/>
        <w:t xml:space="preserve">tarvittava määrä (tulee käyttöön 1.1.2017)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195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määrääjän lisäerikoisala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86113-180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erikoislääkäri keuhkosairaudet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Lääkkeen määrääjän nimi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Markka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Timo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palveluyksikkö  id/root attribuutissa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1.2.246.10.123456.10.1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Testi terveysasema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puhelinnumero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tel:0201234567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Potilastie 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50600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Kotka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puhelinnumeroa sisältävässä telecom-elementissä use-attribuutin arvo on "DIR" (suora numero) tai ”PUB” (vaihteen numero).</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Puhelinnumeron erottelu välilyönnillä on kielletty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u1l16p1ocqz" w:id="17"/>
      <w:bookmarkEnd w:id="17"/>
      <w:r w:rsidDel="00000000" w:rsidR="00000000" w:rsidRPr="00000000">
        <w:rPr>
          <w:rtl w:val="0"/>
        </w:rPr>
      </w:r>
    </w:p>
    <w:p w:rsidR="00000000" w:rsidDel="00000000" w:rsidP="00000000" w:rsidRDefault="00000000" w:rsidRPr="00000000" w14:paraId="0000058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Potilaan tiedot</w:t>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9ym3x9d0ru8z" w:id="18"/>
      <w:bookmarkEnd w:id="18"/>
      <w:r w:rsidDel="00000000" w:rsidR="00000000" w:rsidRPr="00000000">
        <w:rPr>
          <w:rtl w:val="0"/>
        </w:rPr>
      </w:r>
    </w:p>
    <w:p w:rsidR="00000000" w:rsidDel="00000000" w:rsidP="00000000" w:rsidRDefault="00000000" w:rsidRPr="00000000" w14:paraId="000005A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Työnantaja ja vakuutuslaitos</w:t>
      </w:r>
    </w:p>
    <w:p w:rsidR="00000000" w:rsidDel="00000000" w:rsidP="00000000" w:rsidRDefault="00000000" w:rsidRPr="00000000" w14:paraId="000005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rsidR="00000000" w:rsidDel="00000000" w:rsidP="00000000" w:rsidRDefault="00000000" w:rsidRPr="00000000" w14:paraId="000005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ja vakuutuslaitos-tieto eivät ole enää käytössä 1.1.2016 alkaen.</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9rznujvpzooh" w:id="19"/>
      <w:bookmarkEnd w:id="19"/>
      <w:r w:rsidDel="00000000" w:rsidR="00000000" w:rsidRPr="00000000">
        <w:rPr>
          <w:rtl w:val="0"/>
        </w:rPr>
      </w:r>
    </w:p>
    <w:p w:rsidR="00000000" w:rsidDel="00000000" w:rsidP="00000000" w:rsidRDefault="00000000" w:rsidRPr="00000000" w14:paraId="000005A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Alkuperäisen lääkemääräyksen id sekä lääkemääräyksen id </w:t>
      </w:r>
    </w:p>
    <w:p w:rsidR="00000000" w:rsidDel="00000000" w:rsidP="00000000" w:rsidRDefault="00000000" w:rsidRPr="00000000" w14:paraId="000005A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1.2.246.537.10.15675350.93.2006.504343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uusimispyyntö</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504343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p71j7ugfl3qb" w:id="20"/>
      <w:bookmarkEnd w:id="20"/>
      <w:r w:rsidDel="00000000" w:rsidR="00000000" w:rsidRPr="00000000">
        <w:br w:type="page"/>
      </w:r>
      <w:r w:rsidDel="00000000" w:rsidR="00000000" w:rsidRPr="00000000">
        <w:rPr>
          <w:rtl w:val="0"/>
        </w:rPr>
      </w:r>
    </w:p>
    <w:p w:rsidR="00000000" w:rsidDel="00000000" w:rsidP="00000000" w:rsidRDefault="00000000" w:rsidRPr="00000000" w14:paraId="000005C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Vaikuttavat ainesosat</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774055" cy="2531745"/>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74055" cy="2531745"/>
                    </a:xfrm>
                    <a:prstGeom prst="rect"/>
                    <a:ln/>
                  </pic:spPr>
                </pic:pic>
              </a:graphicData>
            </a:graphic>
          </wp:inline>
        </w:drawing>
      </w:r>
      <w:r w:rsidDel="00000000" w:rsidR="00000000" w:rsidRPr="00000000">
        <w:rPr>
          <w:rtl w:val="0"/>
        </w:rPr>
      </w:r>
    </w:p>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valmistettavissa lääkkeissä on useita ainesosia ja tämä rakenne on tarkoitettu niiden kuvaamiseen. Vaihtoehtoisesti apteekissa valmistettavan lääkkeen ainesosat voidaan tuoda myös tekstinä valmistusohjeessa (4.2.2 Lääkeaineen vahvuus,  valmistusohje ja ajankohta), jolloin tässä rakenteessa ei tuoda lainkaan tietoa.</w:t>
      </w:r>
    </w:p>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ainesosat tulee tuoda lääkemääräyssanomaan siinä järjestyksessä, jossa lääkkeen määrääjä on ne syöttänyt käyttöliittymään.</w:t>
      </w:r>
    </w:p>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bookmarkStart w:colFirst="0" w:colLast="0" w:name="_xtoyyslqo4fx" w:id="21"/>
      <w:bookmarkEnd w:id="21"/>
      <w:r w:rsidDel="00000000" w:rsidR="00000000" w:rsidRPr="00000000">
        <w:rPr>
          <w:rtl w:val="0"/>
        </w:rPr>
      </w:r>
    </w:p>
    <w:p w:rsidR="00000000" w:rsidDel="00000000" w:rsidP="00000000" w:rsidRDefault="00000000" w:rsidRPr="00000000" w14:paraId="000005D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411"/>
        <w:gridCol w:w="2340"/>
        <w:tblGridChange w:id="0">
          <w:tblGrid>
            <w:gridCol w:w="2817"/>
            <w:gridCol w:w="3411"/>
            <w:gridCol w:w="2340"/>
          </w:tblGrid>
        </w:tblGridChange>
      </w:tblGrid>
      <w:tr>
        <w:trPr>
          <w:cantSplit w:val="0"/>
          <w:tblHeader w:val="0"/>
        </w:trPr>
        <w:tc>
          <w:tcPr>
            <w:shd w:fill="cccccc" w:val="clear"/>
            <w:vAlign w:val="top"/>
          </w:tcPr>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vahvuus/määrä (5/6.4)</w:t>
            </w:r>
          </w:p>
        </w:tc>
        <w:tc>
          <w:tcPr>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vahvuuden/määrän yksikkö (6/)</w:t>
            </w:r>
          </w:p>
        </w:tc>
        <w:tc>
          <w:tcPr>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aineen vahvuus/määrä tekstimuotoisena</w:t>
            </w:r>
          </w:p>
        </w:tc>
        <w:tc>
          <w:tcPr>
            <w:vAlign w:val="top"/>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ATC-koodi (7/6.1)</w:t>
            </w:r>
          </w:p>
        </w:tc>
        <w:tc>
          <w:tcPr>
            <w:vAlign w:val="top"/>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ATC-koodin mukainen nimi (8/6.1)</w:t>
            </w:r>
          </w:p>
        </w:tc>
        <w:tc>
          <w:tcPr>
            <w:vAlign w:val="top"/>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koodaamaton nimi (9/)</w:t>
            </w:r>
          </w:p>
        </w:tc>
        <w:tc>
          <w:tcPr>
            <w:vAlign w:val="top"/>
          </w:tcPr>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kauppanimellä määrätyillä lääkkeillä, jos valmisteelta löytyy vaikuttava aine/aineita lääketietokannasta</w:t>
            </w:r>
          </w:p>
        </w:tc>
      </w:tr>
    </w:tbl>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4 (lääkityslistan kenttäkoodi).</w:t>
      </w:r>
    </w:p>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vaikuttava aine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ppi7di5q88n" w:id="22"/>
      <w:bookmarkEnd w:id="22"/>
      <w:r w:rsidDel="00000000" w:rsidR="00000000" w:rsidRPr="00000000">
        <w:rPr>
          <w:rtl w:val="0"/>
        </w:rPr>
      </w:r>
    </w:p>
    <w:p w:rsidR="00000000" w:rsidDel="00000000" w:rsidP="00000000" w:rsidRDefault="00000000" w:rsidRPr="00000000" w14:paraId="0000060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Määrä (vahvuus), nimi ja ATC-koodi</w:t>
      </w:r>
    </w:p>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vahvuus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Varsinainen vahvuus (määrä) ilmoitetaan center-elementin attribuutilla value ja yksikkö elementillä unit. Vahvuus (määrä) on enintään 80 numeroa ja yksikkö enintään 80 merkkiä.</w:t>
      </w:r>
    </w:p>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6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white"/>
          <w:u w:val="none"/>
          <w:vertAlign w:val="baseline"/>
          <w:rtl w:val="0"/>
        </w:rPr>
        <w:t xml:space="preserve">TAI</w:t>
      </w:r>
      <w:r w:rsidDel="00000000" w:rsidR="00000000" w:rsidRPr="00000000">
        <w:rPr>
          <w:rtl w:val="0"/>
        </w:rPr>
      </w:r>
    </w:p>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OTH</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q.s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ainesosan tiedot ilmoitetaan rakenteisesti tässä osiossa, tulee ainesosan tiedoissa ilmoittaa: </w:t>
      </w:r>
    </w:p>
    <w:p w:rsidR="00000000" w:rsidDel="00000000" w:rsidP="00000000" w:rsidRDefault="00000000" w:rsidRPr="00000000" w14:paraId="000006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ATC-koodi ja ATC-koodin mukainen nimi (vapaaehtoinen) TAI / JA</w:t>
      </w:r>
    </w:p>
    <w:p w:rsidR="00000000" w:rsidDel="00000000" w:rsidP="00000000" w:rsidRDefault="00000000" w:rsidRPr="00000000" w14:paraId="000006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nimi vapaana tekstinä</w:t>
      </w:r>
    </w:p>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r w:rsidDel="00000000" w:rsidR="00000000" w:rsidRPr="00000000">
        <w:rPr>
          <w:rtl w:val="0"/>
        </w:rPr>
      </w:r>
    </w:p>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Ainesosan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Varsinainen ATC-koodi on attribuutissa code ja ainesosan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1 Apteekissa valmistettava lääke: </w:t>
      </w:r>
    </w:p>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w:t>
      </w:r>
    </w:p>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vaikuttavasta aineesta:</w:t>
      </w:r>
    </w:p>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D07AA02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Hydrokortisoni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2 Apteekissa valmistettava lääke: </w:t>
      </w:r>
    </w:p>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ja ainesosan nimi vapaana tekstinä. </w:t>
      </w:r>
    </w:p>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vaikuttavan aineen suolamuodosta:</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N02AA05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Oksikodoni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Koodatun nimen lisäksi name elementissä annetaan lääkeaineen suolamuoto, josta seos valmistetaan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Oksikodonihydrokloridi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Apteekissa valmistettava lääke: </w:t>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ja ainesosan nimi vapaana tekstinä. </w:t>
      </w:r>
    </w:p>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tehdasvalmisteesta:</w:t>
      </w:r>
    </w:p>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D07AC03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Desoksimetasoni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Koodatun nimen lisäksi name elementissä annetaan </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tehdasvalmisteen kauppanimi, vahvuus ja 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Ibaril 0,25 % emulsiovoide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4 Kauppanimellä määrätty lääke: </w:t>
      </w:r>
    </w:p>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vaikuttava aine tuodaan koodaamattomassa nimessä:</w:t>
      </w:r>
    </w:p>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Kauppanimellä määrätyn lääkkeen vaikuttava aine tuodaan koodaamattomassa nimessä.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ibuprofeeni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5 Apteekissa valmistettava lääke: </w:t>
      </w:r>
    </w:p>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ja ATC-koodin mukainen nimi eivät ole pakollisia tietoja, ainesosa voidaan ilmoittaa myös koodaamattomassa nimessä:</w:t>
      </w:r>
    </w:p>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Ainesosan vaikuttava aine tuodaan koodaamattomassa nimessä.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Acid.salic.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ainesosille  ei ole koodia joten noissa tapauksissa pitää käyttää puuttuvan tiedon koodia: nullFlavor=”NI”</w:t>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ainesosan nimen ilmoittamiseen.</w:t>
      </w:r>
      <w:r w:rsidDel="00000000" w:rsidR="00000000" w:rsidRPr="00000000">
        <w:rPr>
          <w:rtl w:val="0"/>
        </w:rPr>
      </w:r>
    </w:p>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ainesosan nimi on ilmoitettu sekä koodattuna että koodaamattomana, tulosteiden muodostamisessa käytetään ensisijaisesti koodaamatonta tietoa. </w:t>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joom2z07bh" w:id="23"/>
      <w:bookmarkEnd w:id="23"/>
      <w:r w:rsidDel="00000000" w:rsidR="00000000" w:rsidRPr="00000000">
        <w:rPr>
          <w:rtl w:val="0"/>
        </w:rPr>
      </w:r>
    </w:p>
    <w:p w:rsidR="00000000" w:rsidDel="00000000" w:rsidP="00000000" w:rsidRDefault="00000000" w:rsidRPr="00000000" w14:paraId="0000066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Muut  ainesosat</w:t>
      </w:r>
    </w:p>
    <w:p w:rsidR="00000000" w:rsidDel="00000000" w:rsidP="00000000" w:rsidRDefault="00000000" w:rsidRPr="00000000" w14:paraId="000006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zbskbbxol18" w:id="24"/>
      <w:bookmarkEnd w:id="24"/>
      <w:r w:rsidDel="00000000" w:rsidR="00000000" w:rsidRPr="00000000">
        <w:rPr>
          <w:rtl w:val="0"/>
        </w:rPr>
      </w:r>
    </w:p>
    <w:p w:rsidR="00000000" w:rsidDel="00000000" w:rsidP="00000000" w:rsidRDefault="00000000" w:rsidRPr="00000000" w14:paraId="0000066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6"/>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951"/>
        <w:gridCol w:w="1800"/>
        <w:tblGridChange w:id="0">
          <w:tblGrid>
            <w:gridCol w:w="2817"/>
            <w:gridCol w:w="3951"/>
            <w:gridCol w:w="1800"/>
          </w:tblGrid>
        </w:tblGridChange>
      </w:tblGrid>
      <w:tr>
        <w:trPr>
          <w:cantSplit w:val="0"/>
          <w:tblHeader w:val="0"/>
        </w:trPr>
        <w:tc>
          <w:tcPr>
            <w:shd w:fill="cccccc" w:val="clear"/>
            <w:vAlign w:val="top"/>
          </w:tcPr>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vahvuus/määrä (11/)</w:t>
            </w:r>
          </w:p>
        </w:tc>
        <w:tc>
          <w:tcPr>
            <w:vAlign w:val="top"/>
          </w:tcPr>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vahvuuden/määrän yksikkö (12/)</w:t>
            </w:r>
          </w:p>
        </w:tc>
        <w:tc>
          <w:tcPr>
            <w:vAlign w:val="top"/>
          </w:tcPr>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vahvuus/määrä tekstimuotoisena</w:t>
            </w:r>
          </w:p>
        </w:tc>
        <w:tc>
          <w:tcPr>
            <w:vAlign w:val="top"/>
          </w:tcPr>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ATC-koodi (13/)</w:t>
            </w:r>
          </w:p>
        </w:tc>
        <w:tc>
          <w:tcPr>
            <w:vAlign w:val="top"/>
          </w:tcPr>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ATC-koodin mukainen nimi (14/)</w:t>
            </w:r>
          </w:p>
        </w:tc>
        <w:tc>
          <w:tcPr>
            <w:vAlign w:val="top"/>
          </w:tcPr>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koodaamaton nimi (15/)</w:t>
            </w:r>
          </w:p>
        </w:tc>
        <w:tc>
          <w:tcPr>
            <w:vAlign w:val="top"/>
          </w:tcPr>
          <w:p w:rsidR="00000000" w:rsidDel="00000000" w:rsidP="00000000" w:rsidRDefault="00000000" w:rsidRPr="00000000" w14:paraId="000006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 (lääkityslistan kenttäkoodi).</w:t>
      </w:r>
    </w:p>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muu ainesosa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Rakenne on vastaava kuin vaikuttavalla ainesosalla.</w:t>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bookmarkStart w:colFirst="0" w:colLast="0" w:name="_4lgq16amk1l9" w:id="25"/>
      <w:bookmarkEnd w:id="25"/>
      <w:r w:rsidDel="00000000" w:rsidR="00000000" w:rsidRPr="00000000">
        <w:rPr>
          <w:rtl w:val="0"/>
        </w:rPr>
      </w:r>
    </w:p>
    <w:p w:rsidR="00000000" w:rsidDel="00000000" w:rsidP="00000000" w:rsidRDefault="00000000" w:rsidRPr="00000000" w14:paraId="0000068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Muun aineen määrä (vahvuus)</w:t>
      </w:r>
    </w:p>
    <w:p w:rsidR="00000000" w:rsidDel="00000000" w:rsidP="00000000" w:rsidRDefault="00000000" w:rsidRPr="00000000" w14:paraId="0000068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Rakenne on vastaava kuin vaikuttavalla ainesosalla.</w:t>
      </w:r>
    </w:p>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n8i5orgmqy7b" w:id="26"/>
      <w:bookmarkEnd w:id="26"/>
      <w:r w:rsidDel="00000000" w:rsidR="00000000" w:rsidRPr="00000000">
        <w:rPr>
          <w:rtl w:val="0"/>
        </w:rPr>
      </w:r>
    </w:p>
    <w:p w:rsidR="00000000" w:rsidDel="00000000" w:rsidP="00000000" w:rsidRDefault="00000000" w:rsidRPr="00000000" w14:paraId="0000069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Nimi ja ATC-koodi</w:t>
      </w:r>
    </w:p>
    <w:p w:rsidR="00000000" w:rsidDel="00000000" w:rsidP="00000000" w:rsidRDefault="00000000" w:rsidRPr="00000000" w14:paraId="000006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Muun ainesosan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(Sijaitsee &lt;consumable&gt;&lt;manufaturedProduct&gt; alla.) Varsinainen ATC-koodi on attribuutissa code ja ainesosan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rsidR="00000000" w:rsidDel="00000000" w:rsidP="00000000" w:rsidRDefault="00000000" w:rsidRPr="00000000" w14:paraId="000006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rsidR="00000000" w:rsidDel="00000000" w:rsidP="00000000" w:rsidRDefault="00000000" w:rsidRPr="00000000" w14:paraId="000006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Muun ainesosan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Novalan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6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ainesosille  ei ole koodia joten noissa tapauksissa pitää käyttää puuttuvan tiedon koodia: nullFlavor=”NI”</w:t>
      </w:r>
    </w:p>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ainesosan nimen ilmoittamiseen.</w:t>
      </w:r>
    </w:p>
    <w:p w:rsidR="00000000" w:rsidDel="00000000" w:rsidP="00000000" w:rsidRDefault="00000000" w:rsidRPr="00000000" w14:paraId="000006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tm339i4qc5d" w:id="27"/>
      <w:bookmarkEnd w:id="27"/>
      <w:r w:rsidDel="00000000" w:rsidR="00000000" w:rsidRPr="00000000">
        <w:br w:type="page"/>
      </w:r>
      <w:r w:rsidDel="00000000" w:rsidR="00000000" w:rsidRPr="00000000">
        <w:rPr>
          <w:rtl w:val="0"/>
        </w:rPr>
      </w:r>
    </w:p>
    <w:p w:rsidR="00000000" w:rsidDel="00000000" w:rsidP="00000000" w:rsidRDefault="00000000" w:rsidRPr="00000000" w14:paraId="000006A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Annostus</w:t>
      </w:r>
    </w:p>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70500" cy="5092065"/>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270500" cy="5092065"/>
                    </a:xfrm>
                    <a:prstGeom prst="rect"/>
                    <a:ln/>
                  </pic:spPr>
                </pic:pic>
              </a:graphicData>
            </a:graphic>
          </wp:inline>
        </w:drawing>
      </w:r>
      <w:r w:rsidDel="00000000" w:rsidR="00000000" w:rsidRPr="00000000">
        <w:rPr>
          <w:rtl w:val="0"/>
        </w:rPr>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1u2d9mna11ax" w:id="28"/>
      <w:bookmarkEnd w:id="28"/>
      <w:r w:rsidDel="00000000" w:rsidR="00000000" w:rsidRPr="00000000">
        <w:br w:type="page"/>
      </w:r>
      <w:r w:rsidDel="00000000" w:rsidR="00000000" w:rsidRPr="00000000">
        <w:rPr>
          <w:rtl w:val="0"/>
        </w:rPr>
      </w:r>
    </w:p>
    <w:p w:rsidR="00000000" w:rsidDel="00000000" w:rsidP="00000000" w:rsidRDefault="00000000" w:rsidRPr="00000000" w14:paraId="000006B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7"/>
        <w:tblW w:w="87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951"/>
        <w:gridCol w:w="1980"/>
        <w:tblGridChange w:id="0">
          <w:tblGrid>
            <w:gridCol w:w="2817"/>
            <w:gridCol w:w="3951"/>
            <w:gridCol w:w="1980"/>
          </w:tblGrid>
        </w:tblGridChange>
      </w:tblGrid>
      <w:tr>
        <w:trPr>
          <w:cantSplit w:val="0"/>
          <w:tblHeader w:val="0"/>
        </w:trPr>
        <w:tc>
          <w:tcPr>
            <w:shd w:fill="cccccc" w:val="clear"/>
            <w:vAlign w:val="top"/>
          </w:tcPr>
          <w:p w:rsidR="00000000" w:rsidDel="00000000" w:rsidP="00000000" w:rsidRDefault="00000000" w:rsidRPr="00000000" w14:paraId="00000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6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valvottu syöttökoodi (30/)</w:t>
            </w:r>
          </w:p>
        </w:tc>
        <w:tc>
          <w:tcPr>
            <w:vAlign w:val="top"/>
          </w:tcPr>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valvomaton syöttökoodi (31/)</w:t>
            </w:r>
          </w:p>
        </w:tc>
        <w:tc>
          <w:tcPr>
            <w:vAlign w:val="top"/>
          </w:tcPr>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syöttökoodin ajanjakso (30)</w:t>
            </w:r>
          </w:p>
        </w:tc>
        <w:tc>
          <w:tcPr>
            <w:vAlign w:val="top"/>
          </w:tcPr>
          <w:p w:rsidR="00000000" w:rsidDel="00000000" w:rsidP="00000000" w:rsidRDefault="00000000" w:rsidRPr="00000000" w14:paraId="00000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(timestamp-timestamp)</w:t>
            </w:r>
          </w:p>
        </w:tc>
        <w:tc>
          <w:tcPr>
            <w:vAlign w:val="top"/>
          </w:tcPr>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pelkästään tekstimuodossa – osoitin (87)</w:t>
            </w:r>
          </w:p>
        </w:tc>
        <w:tc>
          <w:tcPr>
            <w:vAlign w:val="top"/>
          </w:tcPr>
          <w:p w:rsidR="00000000" w:rsidDel="00000000" w:rsidP="00000000" w:rsidRDefault="00000000" w:rsidRPr="00000000" w14:paraId="000006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6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6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kaikkien annososioiden yhteiskesto (55)</w:t>
            </w:r>
          </w:p>
        </w:tc>
        <w:tc>
          <w:tcPr>
            <w:vAlign w:val="top"/>
          </w:tcPr>
          <w:p w:rsidR="00000000" w:rsidDel="00000000" w:rsidP="00000000" w:rsidRDefault="00000000" w:rsidRPr="00000000" w14:paraId="000006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5 + max 10 mkiä)</w:t>
            </w:r>
          </w:p>
        </w:tc>
        <w:tc>
          <w:tcPr>
            <w:vAlign w:val="top"/>
          </w:tcPr>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tekstimuodossa sekä annostelun kesto tekstimuodossa  (29/8)</w:t>
            </w:r>
          </w:p>
        </w:tc>
        <w:tc>
          <w:tcPr>
            <w:vAlign w:val="top"/>
          </w:tcPr>
          <w:p w:rsidR="00000000" w:rsidDel="00000000" w:rsidP="00000000" w:rsidRDefault="00000000" w:rsidRPr="00000000" w14:paraId="00000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300 mkiä)</w:t>
            </w:r>
          </w:p>
        </w:tc>
        <w:tc>
          <w:tcPr>
            <w:vAlign w:val="top"/>
          </w:tcPr>
          <w:p w:rsidR="00000000" w:rsidDel="00000000" w:rsidP="00000000" w:rsidRDefault="00000000" w:rsidRPr="00000000" w14:paraId="000006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6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annostelun alkuaika (33)</w:t>
            </w:r>
          </w:p>
        </w:tc>
        <w:tc>
          <w:tcPr>
            <w:vAlign w:val="top"/>
          </w:tcPr>
          <w:p w:rsidR="00000000" w:rsidDel="00000000" w:rsidP="00000000" w:rsidRDefault="00000000" w:rsidRPr="00000000" w14:paraId="000006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kesto (38)</w:t>
            </w:r>
          </w:p>
        </w:tc>
        <w:tc>
          <w:tcPr>
            <w:vAlign w:val="top"/>
          </w:tcPr>
          <w:p w:rsidR="00000000" w:rsidDel="00000000" w:rsidP="00000000" w:rsidRDefault="00000000" w:rsidRPr="00000000" w14:paraId="000006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 + max 10 mkiä)</w:t>
            </w:r>
          </w:p>
        </w:tc>
        <w:tc>
          <w:tcPr>
            <w:vAlign w:val="top"/>
          </w:tcPr>
          <w:p w:rsidR="00000000" w:rsidDel="00000000" w:rsidP="00000000" w:rsidRDefault="00000000" w:rsidRPr="00000000" w14:paraId="000006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lääkeannoksen ottoaika (39)</w:t>
            </w:r>
          </w:p>
        </w:tc>
        <w:tc>
          <w:tcPr>
            <w:vAlign w:val="top"/>
          </w:tcPr>
          <w:p w:rsidR="00000000" w:rsidDel="00000000" w:rsidP="00000000" w:rsidRDefault="00000000" w:rsidRPr="00000000" w14:paraId="000006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6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annosten väli (40)</w:t>
            </w:r>
          </w:p>
        </w:tc>
        <w:tc>
          <w:tcPr>
            <w:vAlign w:val="top"/>
          </w:tcPr>
          <w:p w:rsidR="00000000" w:rsidDel="00000000" w:rsidP="00000000" w:rsidRDefault="00000000" w:rsidRPr="00000000" w14:paraId="000006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w:t>
            </w:r>
          </w:p>
        </w:tc>
        <w:tc>
          <w:tcPr>
            <w:vAlign w:val="top"/>
          </w:tcPr>
          <w:p w:rsidR="00000000" w:rsidDel="00000000" w:rsidP="00000000" w:rsidRDefault="00000000" w:rsidRPr="00000000" w14:paraId="00000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kerta-annos (35)</w:t>
            </w:r>
          </w:p>
        </w:tc>
        <w:tc>
          <w:tcPr>
            <w:vAlign w:val="top"/>
          </w:tcPr>
          <w:p w:rsidR="00000000" w:rsidDel="00000000" w:rsidP="00000000" w:rsidRDefault="00000000" w:rsidRPr="00000000" w14:paraId="000006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6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annosyksikkö (36)</w:t>
            </w:r>
          </w:p>
        </w:tc>
        <w:tc>
          <w:tcPr>
            <w:vAlign w:val="top"/>
          </w:tcPr>
          <w:p w:rsidR="00000000" w:rsidDel="00000000" w:rsidP="00000000" w:rsidRDefault="00000000" w:rsidRPr="00000000" w14:paraId="000006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 mkiä)</w:t>
            </w:r>
          </w:p>
        </w:tc>
        <w:tc>
          <w:tcPr>
            <w:vAlign w:val="top"/>
          </w:tcPr>
          <w:p w:rsidR="00000000" w:rsidDel="00000000" w:rsidP="00000000" w:rsidRDefault="00000000" w:rsidRPr="00000000" w14:paraId="000006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kerta-annoksen maksimi (37)</w:t>
            </w:r>
          </w:p>
        </w:tc>
        <w:tc>
          <w:tcPr>
            <w:vAlign w:val="top"/>
          </w:tcPr>
          <w:p w:rsidR="00000000" w:rsidDel="00000000" w:rsidP="00000000" w:rsidRDefault="00000000" w:rsidRPr="00000000" w14:paraId="000006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6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SIC-merkintä (56/21)</w:t>
            </w:r>
          </w:p>
        </w:tc>
        <w:tc>
          <w:tcPr>
            <w:vAlign w:val="top"/>
          </w:tcPr>
          <w:p w:rsidR="00000000" w:rsidDel="00000000" w:rsidP="00000000" w:rsidRDefault="00000000" w:rsidRPr="00000000" w14:paraId="00000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 mkiä)</w:t>
            </w:r>
          </w:p>
        </w:tc>
        <w:tc>
          <w:tcPr>
            <w:vAlign w:val="top"/>
          </w:tcPr>
          <w:p w:rsidR="00000000" w:rsidDel="00000000" w:rsidP="00000000" w:rsidRDefault="00000000" w:rsidRPr="00000000" w14:paraId="000006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6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32 (lääkityslistan kenttäkoodi).</w:t>
      </w:r>
    </w:p>
    <w:p w:rsidR="00000000" w:rsidDel="00000000" w:rsidP="00000000" w:rsidRDefault="00000000" w:rsidRPr="00000000" w14:paraId="000006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Annososio ja jatko-osiot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Rakenteen ensimmäisessä Observationissa ilmoitetaan, onko annostelu ilmoitettu pelkästään tekstimuodossa. Tieto ilmoitetaan value-elementissä BL-tietotyypillä (true, false). Kenttäkoodi on 87. Tieto on pakollinen. </w:t>
      </w:r>
    </w:p>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bookmarkStart w:colFirst="0" w:colLast="0" w:name="_u7a7b71da0pf" w:id="29"/>
      <w:bookmarkEnd w:id="29"/>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Vain annosohje tekstimuodossa on käytössä alkuvaiheessa. Muut annosteluvaihtoehdot otetaan käyttöön jatkokehityksessä.</w:t>
      </w:r>
      <w:r w:rsidDel="00000000" w:rsidR="00000000" w:rsidRPr="00000000">
        <w:br w:type="page"/>
      </w:r>
      <w:r w:rsidDel="00000000" w:rsidR="00000000" w:rsidRPr="00000000">
        <w:rPr>
          <w:rtl w:val="0"/>
        </w:rPr>
      </w:r>
    </w:p>
    <w:p w:rsidR="00000000" w:rsidDel="00000000" w:rsidP="00000000" w:rsidRDefault="00000000" w:rsidRPr="00000000" w14:paraId="000006F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Annososioiden kesto</w:t>
      </w:r>
    </w:p>
    <w:p w:rsidR="00000000" w:rsidDel="00000000" w:rsidP="00000000" w:rsidRDefault="00000000" w:rsidRPr="00000000" w14:paraId="00000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2.16.840.1.113883.6.8. Sama asia pelkkänä tekstinä ilmoitetaan text-elementissä. </w:t>
      </w:r>
    </w:p>
    <w:p w:rsidR="00000000" w:rsidDel="00000000" w:rsidP="00000000" w:rsidRDefault="00000000" w:rsidRPr="00000000" w14:paraId="00000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 ja jatko-osioiden kesto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Annososion +  jatko-osioiden Kesto tekstinä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Osioiden kesto width/value attribuutissa, yksikkö width/unit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tl w:val="0"/>
        </w:rPr>
      </w:r>
    </w:p>
    <w:p w:rsidR="00000000" w:rsidDel="00000000" w:rsidP="00000000" w:rsidRDefault="00000000" w:rsidRPr="00000000" w14:paraId="000007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d2pyjidfwaf" w:id="30"/>
      <w:bookmarkEnd w:id="30"/>
      <w:r w:rsidDel="00000000" w:rsidR="00000000" w:rsidRPr="00000000">
        <w:rPr>
          <w:rtl w:val="0"/>
        </w:rPr>
      </w:r>
    </w:p>
    <w:p w:rsidR="00000000" w:rsidDel="00000000" w:rsidP="00000000" w:rsidRDefault="00000000" w:rsidRPr="00000000" w14:paraId="0000070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Syöttökoodi</w:t>
      </w:r>
    </w:p>
    <w:p w:rsidR="00000000" w:rsidDel="00000000" w:rsidP="00000000" w:rsidRDefault="00000000" w:rsidRPr="00000000" w14:paraId="000007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Seuraavaksi toistetaan observation-actiä syöttökoodin ilmoittamista varten. Syöttökoodin kenttäkoodi on 30. Varsinainen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valvottu syöttökoodi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value-elementin code atribuutissa (tietotyyppi CE), max 50 merkkiä.  Jos kyseessä 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valvomaton syöttökoodi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(toimittaja- tai toimintayksikkökohtainen koodi), niin se sijoitetaan valuen elementtiin originalText. Elementissä effectiveTime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syöttökoodin kattama ajanjakso.</w:t>
      </w:r>
      <w:r w:rsidDel="00000000" w:rsidR="00000000" w:rsidRPr="00000000">
        <w:rPr>
          <w:rtl w:val="0"/>
        </w:rPr>
      </w:r>
    </w:p>
    <w:p w:rsidR="00000000" w:rsidDel="00000000" w:rsidP="00000000" w:rsidRDefault="00000000" w:rsidRPr="00000000" w14:paraId="000007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Syöttökoodin käyttö ei ole pakollista, koska kansallista syöttökoodistoa ei vielä ole. Vaikka syöttökoodia käytettäisiinkin, on sen merkitys purettava muihin annostustietoihin.</w:t>
      </w:r>
    </w:p>
    <w:p w:rsidR="00000000" w:rsidDel="00000000" w:rsidP="00000000" w:rsidRDefault="00000000" w:rsidRPr="00000000" w14:paraId="000007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valvottu syöttökoodi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1.2.246.537.6.54.2004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Syöttökoodit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syöttökoodi selväkielisenä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syöttökoodi</w:t>
      </w:r>
    </w:p>
    <w:p w:rsidR="00000000" w:rsidDel="00000000" w:rsidP="00000000" w:rsidRDefault="00000000" w:rsidRPr="00000000" w14:paraId="000007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tähän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52il55ibom2" w:id="31"/>
      <w:bookmarkEnd w:id="31"/>
      <w:r w:rsidDel="00000000" w:rsidR="00000000" w:rsidRPr="00000000">
        <w:rPr>
          <w:rtl w:val="0"/>
        </w:rPr>
      </w:r>
    </w:p>
    <w:p w:rsidR="00000000" w:rsidDel="00000000" w:rsidP="00000000" w:rsidRDefault="00000000" w:rsidRPr="00000000" w14:paraId="0000072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Annososiot</w:t>
      </w:r>
    </w:p>
    <w:p w:rsidR="00000000" w:rsidDel="00000000" w:rsidP="00000000" w:rsidRDefault="00000000" w:rsidRPr="00000000" w14:paraId="00000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7">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Annostelu ja annostelun kesto tekstinä</w:t>
      </w:r>
    </w:p>
    <w:p w:rsidR="00000000" w:rsidDel="00000000" w:rsidP="00000000" w:rsidRDefault="00000000" w:rsidRPr="00000000" w14:paraId="000007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7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Käyttötarkoitustekstille on oma kenttänsä (Observation, ks. 4.6).</w:t>
      </w:r>
    </w:p>
    <w:p w:rsidR="00000000" w:rsidDel="00000000" w:rsidP="00000000" w:rsidRDefault="00000000" w:rsidRPr="00000000" w14:paraId="000007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rsidR="00000000" w:rsidDel="00000000" w:rsidP="00000000" w:rsidRDefault="00000000" w:rsidRPr="00000000" w14:paraId="000007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F">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Elementissä 1. effectiveTime annostelun alkuaika ja kesto</w:t>
      </w:r>
    </w:p>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annostelun alkuaika ilmoitetaan low-elementissä value-attribuutissa aikaleimana (ts): päivämäärä ( + kellonaika ) YYYYMMDD[HH[MM[SS]]]</w:t>
      </w:r>
    </w:p>
    <w:p w:rsidR="00000000" w:rsidDel="00000000" w:rsidP="00000000" w:rsidRDefault="00000000" w:rsidRPr="00000000" w14:paraId="000007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annostelun kesto ilmoitetaan width-elementissä siten, että keston määrä ilmoitetaan value-attribuutissa (max 5 numeroa) ja keston yksikkö unit-attribuutissa (max 10 merkkiä), yksiköt taulukosta 2.16.840.1.113883.6.8. </w:t>
      </w:r>
    </w:p>
    <w:p w:rsidR="00000000" w:rsidDel="00000000" w:rsidP="00000000" w:rsidRDefault="00000000" w:rsidRPr="00000000" w14:paraId="000007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Annostelun alkuaika  low/value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annostelun alkuaika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annostelun kesto joko width/value attribuutissa,  keston yksikkö  unit attribuutissa  tai  lääkityksen loppuaika high elementin value-attribuutissa,  width ja high elementeistä vain toinen saa olla mukana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tai loppuaika high elementissä:</w:t>
      </w:r>
    </w:p>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9933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&lt;high</w:t>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=""/&gt;</w:t>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Elementissä 2. effectiveTime annostelun taajuus</w:t>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Toisessa effectiveTime-elementissä ilmoitetaan kunkin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lääkeannoksen ottoaika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phase elementissä ja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annosten väli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2.16.840.1.113883.6.8.  Esim. value=”8”, unit=”H” = kahdeksan tuntia, tarkoittaa 8 tunnin välein. Jälkimmäisen effectiveTime elementin attribuutti operator=”A” tarkoittaa intersektiota eli effectiveTime elementit yhdistetään leikkaukseksi (intersektion). </w:t>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institutionSpecified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operator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phase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phase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period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Kerta-annos</w:t>
      </w:r>
    </w:p>
    <w:p w:rsidR="00000000" w:rsidDel="00000000" w:rsidP="00000000" w:rsidRDefault="00000000" w:rsidRPr="00000000" w14:paraId="000007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Kerta-annoksen määrä ja yksikkö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ovat pakollisia annososiossa. Low elementin käyttö yksittäisen annoksen kuvaamiseen center elementin sijaan on HL7 Pharmacy komitean suosittama käytäntö ja yhteneväinen lääkityslistan kanssa. </w:t>
      </w:r>
    </w:p>
    <w:p w:rsidR="00000000" w:rsidDel="00000000" w:rsidP="00000000" w:rsidRDefault="00000000" w:rsidRPr="00000000" w14:paraId="000007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w:t>
      </w:r>
    </w:p>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Kerta-annoksen maksimi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elementissä maxDoseQuantity, alielementin numerator value-attribuuteissa. Unit on sama kuin kerta-annoksen unit, joten sitä ei ilmoiteta. Value-attribuutin maksimipituus on 10 numeroa.</w:t>
      </w:r>
    </w:p>
    <w:p w:rsidR="00000000" w:rsidDel="00000000" w:rsidP="00000000" w:rsidRDefault="00000000" w:rsidRPr="00000000" w14:paraId="000007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numerator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denominator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bookmarkStart w:colFirst="0" w:colLast="0" w:name="_ym2f0o69k5zv" w:id="32"/>
      <w:bookmarkEnd w:id="32"/>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 Yhteenveto annostuksen rakenteista</w:t>
      </w:r>
    </w:p>
    <w:p w:rsidR="00000000" w:rsidDel="00000000" w:rsidP="00000000" w:rsidRDefault="00000000" w:rsidRPr="00000000" w14:paraId="00000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tl w:val="0"/>
        </w:rPr>
      </w:r>
    </w:p>
    <w:p w:rsidR="00000000" w:rsidDel="00000000" w:rsidP="00000000" w:rsidRDefault="00000000" w:rsidRPr="00000000" w14:paraId="000007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SBADM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 tekstimuodossa Annososion  text elementissä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annososion kesto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Annostelun taajuus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operator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3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kerta-annos low elementin value-attribuutissa, yksikkö unit attribuutissa, kerta-annoksen vaihteluväli ilmaistaan low/high/-rakenteella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kerta-annosmaksimi numerator elementissä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numerator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denominator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consumable on pakollinen SubstanceAdministrationissa, ei käytetä tässä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8E">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SIC-merkintä</w:t>
      </w:r>
    </w:p>
    <w:p w:rsidR="00000000" w:rsidDel="00000000" w:rsidP="00000000" w:rsidRDefault="00000000" w:rsidRPr="00000000" w14:paraId="000007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Jokaiseen substanceAdministration acti:iin liittyy observation, jolla ilmoitetaan SIC-merkintä value-elementissä. Tietotyyppi on BL. Kenttäkoodi on 56. Tieto on pakollinen (kyllä/ei).</w:t>
      </w:r>
    </w:p>
    <w:p w:rsidR="00000000" w:rsidDel="00000000" w:rsidP="00000000" w:rsidRDefault="00000000" w:rsidRPr="00000000" w14:paraId="000007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SIC-merkintä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bookmarkStart w:colFirst="0" w:colLast="0" w:name="_kl0ikfu2nyek" w:id="33"/>
      <w:bookmarkEnd w:id="33"/>
      <w:r w:rsidDel="00000000" w:rsidR="00000000" w:rsidRPr="00000000">
        <w:rPr>
          <w:rtl w:val="0"/>
        </w:rPr>
      </w:r>
    </w:p>
    <w:p w:rsidR="00000000" w:rsidDel="00000000" w:rsidP="00000000" w:rsidRDefault="00000000" w:rsidRPr="00000000" w14:paraId="000007A0">
      <w:pPr>
        <w:keepNext w:val="1"/>
        <w:keepLines w:val="0"/>
        <w:pageBreakBefore w:val="1"/>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8" w:right="0" w:hanging="578"/>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Lääkemääräyksen muut tiedot</w:t>
      </w:r>
    </w:p>
    <w:p w:rsidR="00000000" w:rsidDel="00000000" w:rsidP="00000000" w:rsidRDefault="00000000" w:rsidRPr="00000000" w14:paraId="000007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88 (lääkityslistan kenttäkoodi).</w:t>
      </w:r>
    </w:p>
    <w:p w:rsidR="00000000" w:rsidDel="00000000" w:rsidP="00000000" w:rsidRDefault="00000000" w:rsidRPr="00000000" w14:paraId="000007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Lääkityksen muut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Tiedot esitetään toistuvalla observation actillä siten, että tiedon kenttäkoodi on code-elementissä ja varsinainen tieto value-alaelementissä.</w:t>
      </w:r>
    </w:p>
    <w:p w:rsidR="00000000" w:rsidDel="00000000" w:rsidP="00000000" w:rsidRDefault="00000000" w:rsidRPr="00000000" w14:paraId="000007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7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69 ja 117).</w:t>
      </w:r>
    </w:p>
    <w:p w:rsidR="00000000" w:rsidDel="00000000" w:rsidP="00000000" w:rsidRDefault="00000000" w:rsidRPr="00000000" w14:paraId="00000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10762.0" w:type="dxa"/>
        <w:jc w:val="left"/>
        <w:tblInd w:w="-709.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1847"/>
        <w:gridCol w:w="1180"/>
        <w:gridCol w:w="3142"/>
        <w:gridCol w:w="2166"/>
        <w:gridCol w:w="1153"/>
        <w:tblGridChange w:id="0">
          <w:tblGrid>
            <w:gridCol w:w="1274"/>
            <w:gridCol w:w="1847"/>
            <w:gridCol w:w="1180"/>
            <w:gridCol w:w="3142"/>
            <w:gridCol w:w="2166"/>
            <w:gridCol w:w="1153"/>
          </w:tblGrid>
        </w:tblGridChange>
      </w:tblGrid>
      <w:tr>
        <w:trPr>
          <w:cantSplit w:val="0"/>
          <w:tblHeader w:val="0"/>
        </w:trPr>
        <w:tc>
          <w:tcPr>
            <w:shd w:fill="cccccc" w:val="clear"/>
            <w:vAlign w:val="top"/>
          </w:tcPr>
          <w:p w:rsidR="00000000" w:rsidDel="00000000" w:rsidP="00000000" w:rsidRDefault="00000000" w:rsidRPr="00000000" w14:paraId="000007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7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7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7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7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7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7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7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81</w:t>
            </w:r>
          </w:p>
        </w:tc>
        <w:tc>
          <w:tcPr>
            <w:vAlign w:val="top"/>
          </w:tcPr>
          <w:p w:rsidR="00000000" w:rsidDel="00000000" w:rsidP="00000000" w:rsidRDefault="00000000" w:rsidRPr="00000000" w14:paraId="000007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w:t>
            </w:r>
          </w:p>
        </w:tc>
        <w:tc>
          <w:tcPr>
            <w:vAlign w:val="top"/>
          </w:tcPr>
          <w:p w:rsidR="00000000" w:rsidDel="00000000" w:rsidP="00000000" w:rsidRDefault="00000000" w:rsidRPr="00000000" w14:paraId="000007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7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7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7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7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7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58</w:t>
            </w:r>
          </w:p>
        </w:tc>
        <w:tc>
          <w:tcPr>
            <w:vAlign w:val="top"/>
          </w:tcPr>
          <w:p w:rsidR="00000000" w:rsidDel="00000000" w:rsidP="00000000" w:rsidRDefault="00000000" w:rsidRPr="00000000" w14:paraId="000007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 tekstinä</w:t>
            </w:r>
          </w:p>
        </w:tc>
        <w:tc>
          <w:tcPr>
            <w:vAlign w:val="top"/>
          </w:tcPr>
          <w:p w:rsidR="00000000" w:rsidDel="00000000" w:rsidP="00000000" w:rsidRDefault="00000000" w:rsidRPr="00000000" w14:paraId="000007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7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xsi:type=”ST”&gt;</w:t>
            </w:r>
          </w:p>
          <w:p w:rsidR="00000000" w:rsidDel="00000000" w:rsidP="00000000" w:rsidRDefault="00000000" w:rsidRPr="00000000" w14:paraId="000007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tähän teksti</w:t>
            </w:r>
          </w:p>
          <w:p w:rsidR="00000000" w:rsidDel="00000000" w:rsidP="00000000" w:rsidRDefault="00000000" w:rsidRPr="00000000" w14:paraId="000007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&lt;/value&gt;</w:t>
            </w:r>
          </w:p>
        </w:tc>
        <w:tc>
          <w:tcPr>
            <w:vAlign w:val="top"/>
          </w:tcPr>
          <w:p w:rsidR="00000000" w:rsidDel="00000000" w:rsidP="00000000" w:rsidRDefault="00000000" w:rsidRPr="00000000" w14:paraId="000007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7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7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89</w:t>
            </w:r>
          </w:p>
        </w:tc>
        <w:tc>
          <w:tcPr>
            <w:vAlign w:val="top"/>
          </w:tcPr>
          <w:p w:rsidR="00000000" w:rsidDel="00000000" w:rsidP="00000000" w:rsidRDefault="00000000" w:rsidRPr="00000000" w14:paraId="000007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alle 12-vuotiaan paino</w:t>
            </w:r>
          </w:p>
        </w:tc>
        <w:tc>
          <w:tcPr>
            <w:vAlign w:val="top"/>
          </w:tcPr>
          <w:p w:rsidR="00000000" w:rsidDel="00000000" w:rsidP="00000000" w:rsidRDefault="00000000" w:rsidRPr="00000000" w14:paraId="000007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PQ</w:t>
            </w:r>
          </w:p>
        </w:tc>
        <w:tc>
          <w:tcPr>
            <w:vAlign w:val="top"/>
          </w:tcPr>
          <w:p w:rsidR="00000000" w:rsidDel="00000000" w:rsidP="00000000" w:rsidRDefault="00000000" w:rsidRPr="00000000" w14:paraId="000007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xsi:type=”PQ”</w:t>
            </w:r>
          </w:p>
          <w:p w:rsidR="00000000" w:rsidDel="00000000" w:rsidP="00000000" w:rsidRDefault="00000000" w:rsidRPr="00000000" w14:paraId="000007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unit=””/&gt;</w:t>
            </w:r>
          </w:p>
        </w:tc>
        <w:tc>
          <w:tcPr>
            <w:vAlign w:val="top"/>
          </w:tcPr>
          <w:p w:rsidR="00000000" w:rsidDel="00000000" w:rsidP="00000000" w:rsidRDefault="00000000" w:rsidRPr="00000000" w14:paraId="000007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7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r>
      <w:tr>
        <w:trPr>
          <w:cantSplit w:val="0"/>
          <w:tblHeader w:val="0"/>
        </w:trPr>
        <w:tc>
          <w:tcPr>
            <w:vAlign w:val="top"/>
          </w:tcPr>
          <w:p w:rsidR="00000000" w:rsidDel="00000000" w:rsidP="00000000" w:rsidRDefault="00000000" w:rsidRPr="00000000" w14:paraId="000007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tc>
        <w:tc>
          <w:tcPr>
            <w:vAlign w:val="top"/>
          </w:tcPr>
          <w:p w:rsidR="00000000" w:rsidDel="00000000" w:rsidP="00000000" w:rsidRDefault="00000000" w:rsidRPr="00000000" w14:paraId="000007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p w:rsidR="00000000" w:rsidDel="00000000" w:rsidP="00000000" w:rsidRDefault="00000000" w:rsidRPr="00000000" w14:paraId="000007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w:t>
            </w:r>
          </w:p>
        </w:tc>
        <w:tc>
          <w:tcPr>
            <w:vAlign w:val="top"/>
          </w:tcPr>
          <w:p w:rsidR="00000000" w:rsidDel="00000000" w:rsidP="00000000" w:rsidRDefault="00000000" w:rsidRPr="00000000" w14:paraId="000007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 ST</w:t>
            </w:r>
          </w:p>
        </w:tc>
        <w:tc>
          <w:tcPr>
            <w:vAlign w:val="top"/>
          </w:tcPr>
          <w:p w:rsidR="00000000" w:rsidDel="00000000" w:rsidP="00000000" w:rsidRDefault="00000000" w:rsidRPr="00000000" w14:paraId="000007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7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annosjakelu-teksti.</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 ei ole pakollinen annosjakelun yhteydessä.</w:t>
            </w:r>
          </w:p>
        </w:tc>
        <w:tc>
          <w:tcPr>
            <w:vAlign w:val="top"/>
          </w:tcPr>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67</w:t>
            </w:r>
          </w:p>
        </w:tc>
        <w:tc>
          <w:tcPr>
            <w:vAlign w:val="top"/>
          </w:tcPr>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w:t>
            </w:r>
          </w:p>
        </w:tc>
        <w:tc>
          <w:tcPr>
            <w:vAlign w:val="top"/>
          </w:tcPr>
          <w:p w:rsidR="00000000" w:rsidDel="00000000" w:rsidP="00000000" w:rsidRDefault="00000000" w:rsidRPr="00000000" w14:paraId="000007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p w:rsidR="00000000" w:rsidDel="00000000" w:rsidP="00000000" w:rsidRDefault="00000000" w:rsidRPr="00000000" w14:paraId="000007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7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code=”S”</w:t>
            </w:r>
          </w:p>
          <w:p w:rsidR="00000000" w:rsidDel="00000000" w:rsidP="00000000" w:rsidRDefault="00000000" w:rsidRPr="00000000" w14:paraId="000007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7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7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40101.2006”/&gt;</w:t>
            </w:r>
          </w:p>
        </w:tc>
        <w:tc>
          <w:tcPr>
            <w:vAlign w:val="top"/>
          </w:tcPr>
          <w:p w:rsidR="00000000" w:rsidDel="00000000" w:rsidP="00000000" w:rsidRDefault="00000000" w:rsidRPr="00000000" w14:paraId="000007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w:t>
            </w:r>
          </w:p>
        </w:tc>
        <w:tc>
          <w:tcPr>
            <w:vAlign w:val="top"/>
          </w:tcPr>
          <w:p w:rsidR="00000000" w:rsidDel="00000000" w:rsidP="00000000" w:rsidRDefault="00000000" w:rsidRPr="00000000" w14:paraId="000007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7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92</w:t>
            </w:r>
          </w:p>
        </w:tc>
        <w:tc>
          <w:tcPr>
            <w:vAlign w:val="top"/>
          </w:tcPr>
          <w:p w:rsidR="00000000" w:rsidDel="00000000" w:rsidP="00000000" w:rsidRDefault="00000000" w:rsidRPr="00000000" w14:paraId="000007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viesti apteekille</w:t>
            </w:r>
          </w:p>
        </w:tc>
        <w:tc>
          <w:tcPr>
            <w:vAlign w:val="top"/>
          </w:tcPr>
          <w:p w:rsidR="00000000" w:rsidDel="00000000" w:rsidP="00000000" w:rsidRDefault="00000000" w:rsidRPr="00000000" w14:paraId="000007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7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7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7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c>
          <w:tcPr>
            <w:vAlign w:val="top"/>
          </w:tcPr>
          <w:p w:rsidR="00000000" w:rsidDel="00000000" w:rsidP="00000000" w:rsidRDefault="00000000" w:rsidRPr="00000000" w14:paraId="000007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max200 mkiä</w:t>
            </w:r>
          </w:p>
        </w:tc>
      </w:tr>
      <w:tr>
        <w:trPr>
          <w:cantSplit w:val="0"/>
          <w:tblHeader w:val="0"/>
        </w:trPr>
        <w:tc>
          <w:tcPr>
            <w:vAlign w:val="top"/>
          </w:tcPr>
          <w:p w:rsidR="00000000" w:rsidDel="00000000" w:rsidP="00000000" w:rsidRDefault="00000000" w:rsidRPr="00000000" w14:paraId="000007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69</w:t>
            </w:r>
          </w:p>
          <w:p w:rsidR="00000000" w:rsidDel="00000000" w:rsidP="00000000" w:rsidRDefault="00000000" w:rsidRPr="00000000" w14:paraId="000007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w:t>
            </w:r>
          </w:p>
          <w:p w:rsidR="00000000" w:rsidDel="00000000" w:rsidP="00000000" w:rsidRDefault="00000000" w:rsidRPr="00000000" w14:paraId="000007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erillisselvitys-teksti</w:t>
            </w:r>
          </w:p>
        </w:tc>
        <w:tc>
          <w:tcPr>
            <w:vAlign w:val="top"/>
          </w:tcPr>
          <w:p w:rsidR="00000000" w:rsidDel="00000000" w:rsidP="00000000" w:rsidRDefault="00000000" w:rsidRPr="00000000" w14:paraId="000007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7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7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1.2.246.537.6.57.</w:t>
            </w:r>
          </w:p>
          <w:p w:rsidR="00000000" w:rsidDel="00000000" w:rsidP="00000000" w:rsidRDefault="00000000" w:rsidRPr="00000000" w14:paraId="000007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2004”&gt;</w:t>
            </w:r>
          </w:p>
        </w:tc>
        <w:tc>
          <w:tcPr>
            <w:vAlign w:val="top"/>
          </w:tcPr>
          <w:p w:rsidR="00000000" w:rsidDel="00000000" w:rsidP="00000000" w:rsidRDefault="00000000" w:rsidRPr="00000000" w14:paraId="000007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 </w:t>
            </w:r>
          </w:p>
          <w:p w:rsidR="00000000" w:rsidDel="00000000" w:rsidP="00000000" w:rsidRDefault="00000000" w:rsidRPr="00000000" w14:paraId="000007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Erillisselvityskoodit ja –tekstit löytyvät Lääketietokannasta. Lisäksi</w:t>
            </w:r>
          </w:p>
          <w:p w:rsidR="00000000" w:rsidDel="00000000" w:rsidP="00000000" w:rsidRDefault="00000000" w:rsidRPr="00000000" w14:paraId="000008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8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erillisselvitys-teksti</w:t>
            </w:r>
          </w:p>
        </w:tc>
        <w:tc>
          <w:tcPr>
            <w:vAlign w:val="top"/>
          </w:tcPr>
          <w:p w:rsidR="00000000" w:rsidDel="00000000" w:rsidP="00000000" w:rsidRDefault="00000000" w:rsidRPr="00000000" w14:paraId="000008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8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117</w:t>
            </w:r>
          </w:p>
        </w:tc>
        <w:tc>
          <w:tcPr>
            <w:vAlign w:val="top"/>
          </w:tcPr>
          <w:p w:rsidR="00000000" w:rsidDel="00000000" w:rsidP="00000000" w:rsidRDefault="00000000" w:rsidRPr="00000000" w14:paraId="000008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tunnistaminen</w:t>
            </w:r>
          </w:p>
        </w:tc>
        <w:tc>
          <w:tcPr>
            <w:vAlign w:val="top"/>
          </w:tcPr>
          <w:p w:rsidR="00000000" w:rsidDel="00000000" w:rsidP="00000000" w:rsidRDefault="00000000" w:rsidRPr="00000000" w14:paraId="000008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CE,ST</w:t>
            </w:r>
          </w:p>
        </w:tc>
        <w:tc>
          <w:tcPr>
            <w:vAlign w:val="top"/>
          </w:tcPr>
          <w:p w:rsidR="00000000" w:rsidDel="00000000" w:rsidP="00000000" w:rsidRDefault="00000000" w:rsidRPr="00000000" w14:paraId="000008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8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40109.2006”&gt;</w:t>
            </w:r>
          </w:p>
        </w:tc>
        <w:tc>
          <w:tcPr>
            <w:vAlign w:val="top"/>
          </w:tcPr>
          <w:p w:rsidR="00000000" w:rsidDel="00000000" w:rsidP="00000000" w:rsidRDefault="00000000" w:rsidRPr="00000000" w14:paraId="000008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8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selvitysteksti, jos tunnistamisen koodi on 9=muu.</w:t>
            </w:r>
          </w:p>
          <w:p w:rsidR="00000000" w:rsidDel="00000000" w:rsidP="00000000" w:rsidRDefault="00000000" w:rsidRPr="00000000" w14:paraId="000008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kenttä tarvitaan, koska huumausaine-resepteissä potilas pitää tunnistaa.</w:t>
            </w:r>
          </w:p>
        </w:tc>
        <w:tc>
          <w:tcPr>
            <w:vAlign w:val="top"/>
          </w:tcPr>
          <w:p w:rsidR="00000000" w:rsidDel="00000000" w:rsidP="00000000" w:rsidRDefault="00000000" w:rsidRPr="00000000" w14:paraId="000008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8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PKV-lääkemääräys</w:t>
            </w:r>
          </w:p>
        </w:tc>
        <w:tc>
          <w:tcPr>
            <w:vAlign w:val="top"/>
          </w:tcPr>
          <w:p w:rsidR="00000000" w:rsidDel="00000000" w:rsidP="00000000" w:rsidRDefault="00000000" w:rsidRPr="00000000" w14:paraId="000008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8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40118.2006”&gt;</w:t>
            </w:r>
          </w:p>
        </w:tc>
        <w:tc>
          <w:tcPr>
            <w:vAlign w:val="top"/>
          </w:tcPr>
          <w:p w:rsidR="00000000" w:rsidDel="00000000" w:rsidP="00000000" w:rsidRDefault="00000000" w:rsidRPr="00000000" w14:paraId="000008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siitä, onko kyseessä PKV-lääke</w:t>
            </w:r>
          </w:p>
        </w:tc>
        <w:tc>
          <w:tcPr>
            <w:vAlign w:val="top"/>
          </w:tcPr>
          <w:p w:rsidR="00000000" w:rsidDel="00000000" w:rsidP="00000000" w:rsidRDefault="00000000" w:rsidRPr="00000000" w14:paraId="000008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w:t>
            </w:r>
          </w:p>
        </w:tc>
        <w:tc>
          <w:tcPr>
            <w:vAlign w:val="top"/>
          </w:tcPr>
          <w:p w:rsidR="00000000" w:rsidDel="00000000" w:rsidP="00000000" w:rsidRDefault="00000000" w:rsidRPr="00000000" w14:paraId="000008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kieltäytynyt potilasohjeen tulostamisesta</w:t>
            </w:r>
          </w:p>
        </w:tc>
        <w:tc>
          <w:tcPr>
            <w:vAlign w:val="top"/>
          </w:tcPr>
          <w:p w:rsidR="00000000" w:rsidDel="00000000" w:rsidP="00000000" w:rsidRDefault="00000000" w:rsidRPr="00000000" w14:paraId="000008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c>
          <w:tcPr>
            <w:vAlign w:val="top"/>
          </w:tcPr>
          <w:p w:rsidR="00000000" w:rsidDel="00000000" w:rsidP="00000000" w:rsidRDefault="00000000" w:rsidRPr="00000000" w14:paraId="000008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68</w:t>
            </w:r>
          </w:p>
        </w:tc>
        <w:tc>
          <w:tcPr>
            <w:vAlign w:val="top"/>
          </w:tcPr>
          <w:p w:rsidR="00000000" w:rsidDel="00000000" w:rsidP="00000000" w:rsidRDefault="00000000" w:rsidRPr="00000000" w14:paraId="000008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pysyvä lääkitys</w:t>
            </w:r>
          </w:p>
        </w:tc>
        <w:tc>
          <w:tcPr>
            <w:vAlign w:val="top"/>
          </w:tcPr>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129</w:t>
            </w:r>
          </w:p>
        </w:tc>
        <w:tc>
          <w:tcPr>
            <w:vAlign w:val="top"/>
          </w:tcPr>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lääkkeen käytön aloitus</w:t>
            </w:r>
          </w:p>
        </w:tc>
        <w:tc>
          <w:tcPr>
            <w:vAlign w:val="top"/>
          </w:tcPr>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8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169</w:t>
            </w:r>
          </w:p>
        </w:tc>
        <w:tc>
          <w:tcPr>
            <w:vAlign w:val="top"/>
          </w:tcPr>
          <w:p w:rsidR="00000000" w:rsidDel="00000000" w:rsidP="00000000" w:rsidRDefault="00000000" w:rsidRPr="00000000" w14:paraId="000008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laji</w:t>
            </w:r>
          </w:p>
        </w:tc>
        <w:tc>
          <w:tcPr>
            <w:vAlign w:val="top"/>
          </w:tcPr>
          <w:p w:rsidR="00000000" w:rsidDel="00000000" w:rsidP="00000000" w:rsidRDefault="00000000" w:rsidRPr="00000000" w14:paraId="000008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1.2.246.537.6.605.2014”&gt;</w:t>
            </w:r>
          </w:p>
        </w:tc>
        <w:tc>
          <w:tcPr>
            <w:vAlign w:val="top"/>
          </w:tcPr>
          <w:p w:rsidR="00000000" w:rsidDel="00000000" w:rsidP="00000000" w:rsidRDefault="00000000" w:rsidRPr="00000000" w14:paraId="000008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Toimitetaanko lääke apteekista, sairaala-apteekista tai ulkomaan osto, pakollinen tieto</w:t>
            </w:r>
          </w:p>
        </w:tc>
        <w:tc>
          <w:tcPr>
            <w:vAlign w:val="top"/>
          </w:tcPr>
          <w:p w:rsidR="00000000" w:rsidDel="00000000" w:rsidP="00000000" w:rsidRDefault="00000000" w:rsidRPr="00000000" w14:paraId="000008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75</w:t>
            </w:r>
          </w:p>
        </w:tc>
        <w:tc>
          <w:tcPr>
            <w:vAlign w:val="top"/>
          </w:tcPr>
          <w:p w:rsidR="00000000" w:rsidDel="00000000" w:rsidP="00000000" w:rsidRDefault="00000000" w:rsidRPr="00000000" w14:paraId="000008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uudistamiskielto</w:t>
            </w:r>
          </w:p>
        </w:tc>
        <w:tc>
          <w:tcPr>
            <w:vAlign w:val="top"/>
          </w:tcPr>
          <w:p w:rsidR="00000000" w:rsidDel="00000000" w:rsidP="00000000" w:rsidRDefault="00000000" w:rsidRPr="00000000" w14:paraId="000008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194</w:t>
            </w:r>
          </w:p>
        </w:tc>
        <w:tc>
          <w:tcPr>
            <w:vAlign w:val="top"/>
          </w:tcPr>
          <w:p w:rsidR="00000000" w:rsidDel="00000000" w:rsidP="00000000" w:rsidRDefault="00000000" w:rsidRPr="00000000" w14:paraId="000008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uudistamiskiellon syy </w:t>
            </w:r>
          </w:p>
        </w:tc>
        <w:tc>
          <w:tcPr>
            <w:vAlign w:val="top"/>
          </w:tcPr>
          <w:p w:rsidR="00000000" w:rsidDel="00000000" w:rsidP="00000000" w:rsidRDefault="00000000" w:rsidRPr="00000000" w14:paraId="000008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8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1.2.246.537.6.600</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.2013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8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8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originalText-elementissä uudistamiskiellon perustelu</w:t>
            </w:r>
          </w:p>
        </w:tc>
        <w:tc>
          <w:tcPr>
            <w:vAlign w:val="top"/>
          </w:tcPr>
          <w:p w:rsidR="00000000" w:rsidDel="00000000" w:rsidP="00000000" w:rsidRDefault="00000000" w:rsidRPr="00000000" w14:paraId="000008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perustelu max 100 mkiä</w:t>
            </w:r>
          </w:p>
        </w:tc>
      </w:tr>
      <w:tr>
        <w:trPr>
          <w:cantSplit w:val="0"/>
          <w:tblHeader w:val="0"/>
        </w:trPr>
        <w:tc>
          <w:tcPr>
            <w:vAlign w:val="top"/>
          </w:tcPr>
          <w:p w:rsidR="00000000" w:rsidDel="00000000" w:rsidP="00000000" w:rsidRDefault="00000000" w:rsidRPr="00000000" w14:paraId="000008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212</w:t>
            </w:r>
          </w:p>
        </w:tc>
        <w:tc>
          <w:tcPr>
            <w:vAlign w:val="top"/>
          </w:tcPr>
          <w:p w:rsidR="00000000" w:rsidDel="00000000" w:rsidP="00000000" w:rsidRDefault="00000000" w:rsidRPr="00000000" w14:paraId="000008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tallennettu lääkemääräys</w:t>
            </w:r>
          </w:p>
        </w:tc>
        <w:tc>
          <w:tcPr>
            <w:vAlign w:val="top"/>
          </w:tcPr>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1.2.246.537.5.40303.201501”&gt;</w:t>
            </w:r>
          </w:p>
        </w:tc>
        <w:tc>
          <w:tcPr>
            <w:vAlign w:val="top"/>
          </w:tcPr>
          <w:p w:rsidR="00000000" w:rsidDel="00000000" w:rsidP="00000000" w:rsidRDefault="00000000" w:rsidRPr="00000000" w14:paraId="000008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paperi- vai puhelinresepti, pakollinen apteekissa tallennetussa lääkemääräyksessä</w:t>
            </w:r>
          </w:p>
        </w:tc>
        <w:tc>
          <w:tcPr>
            <w:vAlign w:val="top"/>
          </w:tcPr>
          <w:p w:rsidR="00000000" w:rsidDel="00000000" w:rsidP="00000000" w:rsidRDefault="00000000" w:rsidRPr="00000000" w14:paraId="000008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213</w:t>
            </w:r>
          </w:p>
        </w:tc>
        <w:tc>
          <w:tcPr>
            <w:vAlign w:val="top"/>
          </w:tcPr>
          <w:p w:rsidR="00000000" w:rsidDel="00000000" w:rsidP="00000000" w:rsidRDefault="00000000" w:rsidRPr="00000000" w14:paraId="000008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tallennetun lääkemääräyksen perustelu</w:t>
            </w:r>
          </w:p>
        </w:tc>
        <w:tc>
          <w:tcPr>
            <w:vAlign w:val="top"/>
          </w:tcPr>
          <w:p w:rsidR="00000000" w:rsidDel="00000000" w:rsidP="00000000" w:rsidRDefault="00000000" w:rsidRPr="00000000" w14:paraId="000008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1.2.246.537.5.40302.201501”&gt;</w:t>
            </w:r>
          </w:p>
        </w:tc>
        <w:tc>
          <w:tcPr>
            <w:vAlign w:val="top"/>
          </w:tcPr>
          <w:p w:rsidR="00000000" w:rsidDel="00000000" w:rsidP="00000000" w:rsidRDefault="00000000" w:rsidRPr="00000000" w14:paraId="000008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apteekissa tallennetussa lääkemääräyksessä, lisäksi</w:t>
            </w:r>
          </w:p>
          <w:p w:rsidR="00000000" w:rsidDel="00000000" w:rsidP="00000000" w:rsidRDefault="00000000" w:rsidRPr="00000000" w14:paraId="000008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originalText-elementissä muun syyn perustelu</w:t>
            </w:r>
          </w:p>
        </w:tc>
        <w:tc>
          <w:tcPr>
            <w:vAlign w:val="top"/>
          </w:tcPr>
          <w:p w:rsidR="00000000" w:rsidDel="00000000" w:rsidP="00000000" w:rsidRDefault="00000000" w:rsidRPr="00000000" w14:paraId="000008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perustelu max 100 merkkiä</w:t>
            </w:r>
          </w:p>
        </w:tc>
      </w:tr>
      <w:tr>
        <w:trPr>
          <w:cantSplit w:val="0"/>
          <w:tblHeader w:val="0"/>
        </w:trPr>
        <w:tc>
          <w:tcPr>
            <w:vAlign w:val="top"/>
          </w:tcPr>
          <w:p w:rsidR="00000000" w:rsidDel="00000000" w:rsidP="00000000" w:rsidRDefault="00000000" w:rsidRPr="00000000" w14:paraId="000008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214</w:t>
            </w:r>
          </w:p>
        </w:tc>
        <w:tc>
          <w:tcPr>
            <w:vAlign w:val="top"/>
          </w:tcPr>
          <w:p w:rsidR="00000000" w:rsidDel="00000000" w:rsidP="00000000" w:rsidRDefault="00000000" w:rsidRPr="00000000" w14:paraId="000008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w:t>
            </w:r>
          </w:p>
        </w:tc>
        <w:tc>
          <w:tcPr>
            <w:vAlign w:val="top"/>
          </w:tcPr>
          <w:p w:rsidR="00000000" w:rsidDel="00000000" w:rsidP="00000000" w:rsidRDefault="00000000" w:rsidRPr="00000000" w14:paraId="000008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r>
          </w:p>
        </w:tc>
        <w:tc>
          <w:tcPr>
            <w:vAlign w:val="top"/>
          </w:tcPr>
          <w:p w:rsidR="00000000" w:rsidDel="00000000" w:rsidP="00000000" w:rsidRDefault="00000000" w:rsidRPr="00000000" w14:paraId="000008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xsi:type=”MO”</w:t>
            </w:r>
          </w:p>
          <w:p w:rsidR="00000000" w:rsidDel="00000000" w:rsidP="00000000" w:rsidRDefault="00000000" w:rsidRPr="00000000" w14:paraId="000008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currency=””/&gt;</w:t>
            </w:r>
          </w:p>
        </w:tc>
        <w:tc>
          <w:tcPr>
            <w:vAlign w:val="top"/>
          </w:tcPr>
          <w:p w:rsidR="00000000" w:rsidDel="00000000" w:rsidP="00000000" w:rsidRDefault="00000000" w:rsidRPr="00000000" w14:paraId="000008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Currencyn default on ”EUR”,</w:t>
            </w:r>
          </w:p>
          <w:p w:rsidR="00000000" w:rsidDel="00000000" w:rsidP="00000000" w:rsidRDefault="00000000" w:rsidRPr="00000000" w14:paraId="000008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hinta max 11 numeroa</w:t>
            </w:r>
          </w:p>
        </w:tc>
      </w:tr>
      <w:tr>
        <w:trPr>
          <w:cantSplit w:val="0"/>
          <w:tblHeader w:val="0"/>
        </w:trPr>
        <w:tc>
          <w:tcPr>
            <w:vAlign w:val="top"/>
          </w:tcPr>
          <w:p w:rsidR="00000000" w:rsidDel="00000000" w:rsidP="00000000" w:rsidRDefault="00000000" w:rsidRPr="00000000" w14:paraId="000008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215</w:t>
            </w:r>
          </w:p>
        </w:tc>
        <w:tc>
          <w:tcPr>
            <w:vAlign w:val="top"/>
          </w:tcPr>
          <w:p w:rsidR="00000000" w:rsidDel="00000000" w:rsidP="00000000" w:rsidRDefault="00000000" w:rsidRPr="00000000" w14:paraId="000008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 erikoislääkärinä</w:t>
            </w:r>
          </w:p>
        </w:tc>
        <w:tc>
          <w:tcPr>
            <w:vAlign w:val="top"/>
          </w:tcPr>
          <w:p w:rsidR="00000000" w:rsidDel="00000000" w:rsidP="00000000" w:rsidRDefault="00000000" w:rsidRPr="00000000" w14:paraId="000008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kyseessä erikoislääkärin palkkio, pakollinen, jos lääkärinpalkkiotietoa ei ole annettu, arvo on false</w:t>
            </w:r>
          </w:p>
        </w:tc>
        <w:tc>
          <w:tcPr>
            <w:vAlign w:val="top"/>
          </w:tcPr>
          <w:p w:rsidR="00000000" w:rsidDel="00000000" w:rsidP="00000000" w:rsidRDefault="00000000" w:rsidRPr="00000000" w14:paraId="000008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216</w:t>
            </w:r>
          </w:p>
        </w:tc>
        <w:tc>
          <w:tcPr>
            <w:vAlign w:val="top"/>
          </w:tcPr>
          <w:p w:rsidR="00000000" w:rsidDel="00000000" w:rsidP="00000000" w:rsidRDefault="00000000" w:rsidRPr="00000000" w14:paraId="000008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tartuntatautilain mukainen lääke</w:t>
            </w:r>
          </w:p>
        </w:tc>
        <w:tc>
          <w:tcPr>
            <w:vAlign w:val="top"/>
          </w:tcPr>
          <w:p w:rsidR="00000000" w:rsidDel="00000000" w:rsidP="00000000" w:rsidRDefault="00000000" w:rsidRPr="00000000" w14:paraId="000008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8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PKV-lääkkeen koodisto lääketietokannassa on P, PA, Z, ZA ja blanko. Sähköisessä lääkemääräyksessä PKV-lääkkeelle on käytössä vain P ja Z (PA ja ZA muutetaan koodeiksi P ja Z reseptisanomilla).</w:t>
      </w:r>
    </w:p>
    <w:p w:rsidR="00000000" w:rsidDel="00000000" w:rsidP="00000000" w:rsidRDefault="00000000" w:rsidRPr="00000000" w14:paraId="000008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muissa tiedoissa boolean-tietotyypin tiedot ovat pakollisia (sanomassa on tuotava arvo kyllä tai ei).</w:t>
      </w:r>
    </w:p>
    <w:p w:rsidR="00000000" w:rsidDel="00000000" w:rsidP="00000000" w:rsidRDefault="00000000" w:rsidRPr="00000000" w14:paraId="000008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Mikäli samasta tiedosta esitetään sanomassa useita arvoja, tulee nämä arvot tuoda saman component.observationin sisällä (esim. jos hoitolajista tuodaan useita arvoja).</w:t>
      </w:r>
    </w:p>
    <w:p w:rsidR="00000000" w:rsidDel="00000000" w:rsidP="00000000" w:rsidRDefault="00000000" w:rsidRPr="00000000" w14:paraId="000008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classCode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="OBS"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moodCode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="EVN"&gt;</w:t>
      </w:r>
    </w:p>
    <w:p w:rsidR="00000000" w:rsidDel="00000000" w:rsidP="00000000" w:rsidRDefault="00000000" w:rsidRPr="00000000" w14:paraId="000008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="67"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p>
    <w:p w:rsidR="00000000" w:rsidDel="00000000" w:rsidP="00000000" w:rsidRDefault="00000000" w:rsidRPr="00000000" w14:paraId="000008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="Hoitolaji"/&gt;</w:t>
      </w:r>
    </w:p>
    <w:p w:rsidR="00000000" w:rsidDel="00000000" w:rsidP="00000000" w:rsidRDefault="00000000" w:rsidRPr="00000000" w14:paraId="000008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="1.2.246.537.5.40101.2006" </w:t>
      </w:r>
    </w:p>
    <w:p w:rsidR="00000000" w:rsidDel="00000000" w:rsidP="00000000" w:rsidRDefault="00000000" w:rsidRPr="00000000" w14:paraId="000008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="Sähköinen lääkemääräys - Hoitolaji" </w:t>
      </w:r>
    </w:p>
    <w:p w:rsidR="00000000" w:rsidDel="00000000" w:rsidP="00000000" w:rsidRDefault="00000000" w:rsidRPr="00000000" w14:paraId="000008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="Muu"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type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="CE"/&gt;</w:t>
      </w:r>
    </w:p>
    <w:p w:rsidR="00000000" w:rsidDel="00000000" w:rsidP="00000000" w:rsidRDefault="00000000" w:rsidRPr="00000000" w14:paraId="000008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Työtapaturmatieto ei enää käytössä 1.1.2016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="1.2.246.537.5.40101.2006" </w:t>
      </w:r>
    </w:p>
    <w:p w:rsidR="00000000" w:rsidDel="00000000" w:rsidP="00000000" w:rsidRDefault="00000000" w:rsidRPr="00000000" w14:paraId="000008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="Sähköinen lääkemääräys - Hoitolaji" </w:t>
      </w:r>
    </w:p>
    <w:p w:rsidR="00000000" w:rsidDel="00000000" w:rsidP="00000000" w:rsidRDefault="00000000" w:rsidRPr="00000000" w14:paraId="000008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="Työtapaturma"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type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="CE"/&gt;</w:t>
      </w:r>
    </w:p>
    <w:p w:rsidR="00000000" w:rsidDel="00000000" w:rsidP="00000000" w:rsidRDefault="00000000" w:rsidRPr="00000000" w14:paraId="000008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 T = työtapaturma poistuu käytöstä 1.1.2016 alkaen.)</w:t>
      </w:r>
    </w:p>
    <w:p w:rsidR="00000000" w:rsidDel="00000000" w:rsidP="00000000" w:rsidRDefault="00000000" w:rsidRPr="00000000" w14:paraId="000008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2.</w:t>
      </w:r>
    </w:p>
    <w:p w:rsidR="00000000" w:rsidDel="00000000" w:rsidP="00000000" w:rsidRDefault="00000000" w:rsidRPr="00000000" w14:paraId="000008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75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uudistamiskielto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tab/>
        <w:tab/>
      </w:r>
      <w:r w:rsidDel="00000000" w:rsidR="00000000" w:rsidRPr="00000000">
        <w:rPr>
          <w:rtl w:val="0"/>
        </w:rPr>
      </w:r>
    </w:p>
    <w:p w:rsidR="00000000" w:rsidDel="00000000" w:rsidP="00000000" w:rsidRDefault="00000000" w:rsidRPr="00000000" w14:paraId="000008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="194"</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uudistamiskiellon syy ja perustelu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1.2.246.537.6.600.2013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Lääkehoidon muutoksen syy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Määräaikainen hoito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Tähän kenttään uudistamiskiellon perustelu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8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a</w:t>
      </w:r>
    </w:p>
    <w:p w:rsidR="00000000" w:rsidDel="00000000" w:rsidP="00000000" w:rsidRDefault="00000000" w:rsidRPr="00000000" w14:paraId="000008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Reseptin laji, uusi tieto versiossa 1.2.246.777.11.2014.16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1.2.246.537.6.605.2014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reseptin lajina on sairaala-apteekkiresepti, tallennetaan sairaala-apteekin tiedot kyseisen component.observationin author-rakenteeseen.</w:t>
      </w:r>
    </w:p>
    <w:p w:rsidR="00000000" w:rsidDel="00000000" w:rsidP="00000000" w:rsidRDefault="00000000" w:rsidRPr="00000000" w14:paraId="000008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b</w:t>
      </w:r>
    </w:p>
    <w:p w:rsidR="00000000" w:rsidDel="00000000" w:rsidP="00000000" w:rsidRDefault="00000000" w:rsidRPr="00000000" w14:paraId="000008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1.2.246.537.6.605.2014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Sairaala-apteekkiresepti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Sairaala-apteekkireseptissä sairaala-apteekin tiedot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NA</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1.2.246.10.3213213.10.1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PYKS:n sairaala-apteekki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4</w:t>
      </w:r>
    </w:p>
    <w:p w:rsidR="00000000" w:rsidDel="00000000" w:rsidP="00000000" w:rsidRDefault="00000000" w:rsidRPr="00000000" w14:paraId="000008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Erillisselvitys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Erillisselvitys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Influenssa A, riskiryhmä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01E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1.2.246.537.6.57.2004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yyyyyy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highlight w:val="white"/>
          <w:u w:val="none"/>
          <w:vertAlign w:val="baseline"/>
          <w:rtl w:val="0"/>
        </w:rPr>
        <w:t xml:space="preserve">Influenssa A, riskiryhmä / Influenssa B, riskiryhmä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5</w:t>
      </w:r>
    </w:p>
    <w:p w:rsidR="00000000" w:rsidDel="00000000" w:rsidP="00000000" w:rsidRDefault="00000000" w:rsidRPr="00000000" w14:paraId="000008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Lääkärinpalkkio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Lääkärinpalkkio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currency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EUR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Lääkärinpalkkio erikoislääkärinä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8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2q5hznz5dd5z" w:id="34"/>
      <w:bookmarkEnd w:id="34"/>
      <w:r w:rsidDel="00000000" w:rsidR="00000000" w:rsidRPr="00000000">
        <w:rPr>
          <w:rtl w:val="0"/>
        </w:rPr>
      </w:r>
    </w:p>
    <w:p w:rsidR="00000000" w:rsidDel="00000000" w:rsidP="00000000" w:rsidRDefault="00000000" w:rsidRPr="00000000" w14:paraId="000008E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mitätöinti</w:t>
      </w:r>
    </w:p>
    <w:p w:rsidR="00000000" w:rsidDel="00000000" w:rsidP="00000000" w:rsidRDefault="00000000" w:rsidRPr="00000000" w14:paraId="000008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luy5btxhz6" w:id="35"/>
      <w:bookmarkEnd w:id="35"/>
      <w:r w:rsidDel="00000000" w:rsidR="00000000" w:rsidRPr="00000000">
        <w:rPr>
          <w:rtl w:val="0"/>
        </w:rPr>
      </w:r>
    </w:p>
    <w:p w:rsidR="00000000" w:rsidDel="00000000" w:rsidP="00000000" w:rsidRDefault="00000000" w:rsidRPr="00000000" w14:paraId="000008E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mitätöinti saa oman id:nsä ja headerin code-elementistä selviää, että kyseessä on mitätöintisanoma. </w:t>
      </w:r>
    </w:p>
    <w:p w:rsidR="00000000" w:rsidDel="00000000" w:rsidP="00000000" w:rsidRDefault="00000000" w:rsidRPr="00000000" w14:paraId="00000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w:t>
      </w:r>
    </w:p>
    <w:p w:rsidR="00000000" w:rsidDel="00000000" w:rsidP="00000000" w:rsidRDefault="00000000" w:rsidRPr="00000000" w14:paraId="000008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1ukmgfr4njul" w:id="36"/>
      <w:bookmarkEnd w:id="36"/>
      <w:r w:rsidDel="00000000" w:rsidR="00000000" w:rsidRPr="00000000">
        <w:rPr>
          <w:rtl w:val="0"/>
        </w:rPr>
      </w:r>
    </w:p>
    <w:p w:rsidR="00000000" w:rsidDel="00000000" w:rsidP="00000000" w:rsidRDefault="00000000" w:rsidRPr="00000000" w14:paraId="000008E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8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Body-osaan generoidaan reseptin edellisen version kaikki tiedot samassa muodossa kuin edellisessä lääkemääräyksessä (myös tapauksissa, joissa mitätöitävä lääkemääräys on tehty vanhemmilla määritysversioilla). Bodyn authorissa on alkuperäisen lääkemääräyksen laatija. Mikäli alkuperäisestä lääkemääräyksestä puuttuu authorin tietoja, jotka ovat uusimman määrityksen mukaan pakollisia, tietoja ei tuoda lääkemääräyksen mitätöinnissä. </w:t>
      </w:r>
    </w:p>
    <w:p w:rsidR="00000000" w:rsidDel="00000000" w:rsidP="00000000" w:rsidRDefault="00000000" w:rsidRPr="00000000" w14:paraId="000008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ei saa muuttaa lääkemääräyksen mitätöinnissä.</w:t>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rsidR="00000000" w:rsidDel="00000000" w:rsidP="00000000" w:rsidRDefault="00000000" w:rsidRPr="00000000" w14:paraId="000008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8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8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8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3135435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tab/>
        <w:tab/>
        <w:tab/>
        <w:tab/>
        <w:t xml:space="preserve"> mitätöinti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rsidR="00000000" w:rsidDel="00000000" w:rsidP="00000000" w:rsidRDefault="00000000" w:rsidRPr="00000000" w14:paraId="000009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9"/>
        <w:tblW w:w="9669.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420"/>
        <w:gridCol w:w="1793"/>
        <w:gridCol w:w="1180"/>
        <w:gridCol w:w="2729"/>
        <w:gridCol w:w="1620"/>
        <w:gridCol w:w="927"/>
        <w:tblGridChange w:id="0">
          <w:tblGrid>
            <w:gridCol w:w="1420"/>
            <w:gridCol w:w="1793"/>
            <w:gridCol w:w="1180"/>
            <w:gridCol w:w="2729"/>
            <w:gridCol w:w="1620"/>
            <w:gridCol w:w="927"/>
          </w:tblGrid>
        </w:tblGridChange>
      </w:tblGrid>
      <w:tr>
        <w:trPr>
          <w:cantSplit w:val="0"/>
          <w:tblHeader w:val="0"/>
        </w:trPr>
        <w:tc>
          <w:tcPr>
            <w:shd w:fill="cccccc" w:val="clear"/>
            <w:vAlign w:val="top"/>
          </w:tcPr>
          <w:p w:rsidR="00000000" w:rsidDel="00000000" w:rsidP="00000000" w:rsidRDefault="00000000" w:rsidRPr="00000000" w14:paraId="000009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9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9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9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9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95</w:t>
            </w:r>
          </w:p>
        </w:tc>
        <w:tc>
          <w:tcPr>
            <w:vAlign w:val="top"/>
          </w:tcPr>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w:t>
            </w:r>
          </w:p>
          <w:p w:rsidR="00000000" w:rsidDel="00000000" w:rsidP="00000000" w:rsidRDefault="00000000" w:rsidRPr="00000000" w14:paraId="000009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tekstinä</w:t>
            </w:r>
          </w:p>
        </w:tc>
        <w:tc>
          <w:tcPr>
            <w:vAlign w:val="top"/>
          </w:tcPr>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9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9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1.2.246.537.6.600.2013”/&gt; </w:t>
            </w:r>
          </w:p>
          <w:p w:rsidR="00000000" w:rsidDel="00000000" w:rsidP="00000000" w:rsidRDefault="00000000" w:rsidRPr="00000000" w14:paraId="000009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9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9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9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merkkiä</w:t>
            </w:r>
          </w:p>
        </w:tc>
      </w:tr>
      <w:tr>
        <w:trPr>
          <w:cantSplit w:val="0"/>
          <w:tblHeader w:val="0"/>
        </w:trPr>
        <w:tc>
          <w:tcPr>
            <w:vAlign w:val="top"/>
          </w:tcPr>
          <w:p w:rsidR="00000000" w:rsidDel="00000000" w:rsidP="00000000" w:rsidRDefault="00000000" w:rsidRPr="00000000" w14:paraId="000009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 (observation)</w:t>
            </w:r>
          </w:p>
          <w:p w:rsidR="00000000" w:rsidDel="00000000" w:rsidP="00000000" w:rsidRDefault="00000000" w:rsidRPr="00000000" w14:paraId="000009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96.1 (qualifier)</w:t>
            </w:r>
          </w:p>
          <w:p w:rsidR="00000000" w:rsidDel="00000000" w:rsidP="00000000" w:rsidRDefault="00000000" w:rsidRPr="00000000" w14:paraId="000009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96.2 (qualifier)</w:t>
            </w:r>
          </w:p>
        </w:tc>
        <w:tc>
          <w:tcPr>
            <w:vAlign w:val="top"/>
          </w:tcPr>
          <w:p w:rsidR="00000000" w:rsidDel="00000000" w:rsidP="00000000" w:rsidRDefault="00000000" w:rsidRPr="00000000" w14:paraId="000009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tyyppi</w:t>
            </w:r>
          </w:p>
        </w:tc>
        <w:tc>
          <w:tcPr>
            <w:vAlign w:val="top"/>
          </w:tcPr>
          <w:p w:rsidR="00000000" w:rsidDel="00000000" w:rsidP="00000000" w:rsidRDefault="00000000" w:rsidRPr="00000000" w14:paraId="000009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w:t>
            </w:r>
          </w:p>
        </w:tc>
        <w:tc>
          <w:tcPr>
            <w:vAlign w:val="top"/>
          </w:tcPr>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9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jäljempänä selitys ja täydellinen esimerkki</w:t>
            </w:r>
          </w:p>
        </w:tc>
        <w:tc>
          <w:tcPr>
            <w:vAlign w:val="top"/>
          </w:tcPr>
          <w:p w:rsidR="00000000" w:rsidDel="00000000" w:rsidP="00000000" w:rsidRDefault="00000000" w:rsidRPr="00000000" w14:paraId="000009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 voidaan koodiston mukaisen arvon (pakollinen) lisäksi antaa vapaana tekstinä. Vapaa teksti on pakollinen, mikäli koodiston mukainen arvo on Muu syy. </w:t>
      </w:r>
    </w:p>
    <w:p w:rsidR="00000000" w:rsidDel="00000000" w:rsidP="00000000" w:rsidRDefault="00000000" w:rsidRPr="00000000" w14:paraId="000009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rsidR="00000000" w:rsidDel="00000000" w:rsidP="00000000" w:rsidRDefault="00000000" w:rsidRPr="00000000" w14:paraId="000009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tyypin sisältö on seuraava:</w:t>
      </w:r>
    </w:p>
    <w:p w:rsidR="00000000" w:rsidDel="00000000" w:rsidP="00000000" w:rsidRDefault="00000000" w:rsidRPr="00000000" w14:paraId="000009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lääkäri ja apteekki : </w:t>
      </w:r>
    </w:p>
    <w:p w:rsidR="00000000" w:rsidDel="00000000" w:rsidP="00000000" w:rsidRDefault="00000000" w:rsidRPr="00000000" w14:paraId="000009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hoidollisesta syystä  </w:t>
      </w:r>
    </w:p>
    <w:p w:rsidR="00000000" w:rsidDel="00000000" w:rsidP="00000000" w:rsidRDefault="00000000" w:rsidRPr="00000000" w14:paraId="000009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teknisestä syystä </w:t>
      </w:r>
    </w:p>
    <w:p w:rsidR="00000000" w:rsidDel="00000000" w:rsidP="00000000" w:rsidRDefault="00000000" w:rsidRPr="00000000" w14:paraId="000009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 :  </w:t>
      </w:r>
    </w:p>
    <w:p w:rsidR="00000000" w:rsidDel="00000000" w:rsidP="00000000" w:rsidRDefault="00000000" w:rsidRPr="00000000" w14:paraId="0000093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tarkoituksellisesti aiheuttaman 'virheen' vuoksi </w:t>
      </w:r>
    </w:p>
    <w:p w:rsidR="00000000" w:rsidDel="00000000" w:rsidP="00000000" w:rsidRDefault="00000000" w:rsidRPr="00000000" w14:paraId="000009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w:t>
        <w:tab/>
      </w:r>
    </w:p>
    <w:p w:rsidR="00000000" w:rsidDel="00000000" w:rsidP="00000000" w:rsidRDefault="00000000" w:rsidRPr="00000000" w14:paraId="000009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vanhentunut   </w:t>
      </w:r>
    </w:p>
    <w:p w:rsidR="00000000" w:rsidDel="00000000" w:rsidP="00000000" w:rsidRDefault="00000000" w:rsidRPr="00000000" w14:paraId="000009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kuollut</w:t>
      </w:r>
    </w:p>
    <w:p w:rsidR="00000000" w:rsidDel="00000000" w:rsidP="00000000" w:rsidRDefault="00000000" w:rsidRPr="00000000" w14:paraId="000009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Mitätöinnin päätyyppi ilmoitetaan koodistolla 1.2.246.537.5.40103.2006:</w:t>
      </w:r>
    </w:p>
    <w:p w:rsidR="00000000" w:rsidDel="00000000" w:rsidP="00000000" w:rsidRDefault="00000000" w:rsidRPr="00000000" w14:paraId="000009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1=hoidollinen syy</w:t>
      </w:r>
    </w:p>
    <w:p w:rsidR="00000000" w:rsidDel="00000000" w:rsidP="00000000" w:rsidRDefault="00000000" w:rsidRPr="00000000" w14:paraId="000009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2=tekninen syy</w:t>
      </w:r>
    </w:p>
    <w:p w:rsidR="00000000" w:rsidDel="00000000" w:rsidP="00000000" w:rsidRDefault="00000000" w:rsidRPr="00000000" w14:paraId="000009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3=potilaan aiheuttama virhe</w:t>
      </w:r>
    </w:p>
    <w:p w:rsidR="00000000" w:rsidDel="00000000" w:rsidP="00000000" w:rsidRDefault="00000000" w:rsidRPr="00000000" w14:paraId="000009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4=lääkemääräys vanhentunut</w:t>
      </w:r>
    </w:p>
    <w:p w:rsidR="00000000" w:rsidDel="00000000" w:rsidP="00000000" w:rsidRDefault="00000000" w:rsidRPr="00000000" w14:paraId="000009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5=potilas kuollut</w:t>
      </w:r>
    </w:p>
    <w:p w:rsidR="00000000" w:rsidDel="00000000" w:rsidP="00000000" w:rsidRDefault="00000000" w:rsidRPr="00000000" w14:paraId="00000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osapuolen kenttäkoodi on 96.1 ja luokitus 1.2.246.537.5.40102.2006 on sisällöltään seuraava:</w:t>
      </w:r>
    </w:p>
    <w:p w:rsidR="00000000" w:rsidDel="00000000" w:rsidP="00000000" w:rsidRDefault="00000000" w:rsidRPr="00000000" w14:paraId="000009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1=lääkäri</w:t>
      </w:r>
    </w:p>
    <w:p w:rsidR="00000000" w:rsidDel="00000000" w:rsidP="00000000" w:rsidRDefault="00000000" w:rsidRPr="00000000" w14:paraId="000009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2=apteekki</w:t>
      </w:r>
    </w:p>
    <w:p w:rsidR="00000000" w:rsidDel="00000000" w:rsidP="00000000" w:rsidRDefault="00000000" w:rsidRPr="00000000" w14:paraId="000009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3=reseptikeskus</w:t>
      </w:r>
    </w:p>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mainittujen tietojen kaikki tekniset yhdistelmät eivät ole sallittuja, ainoastaan edellä  dokumentoidut.</w:t>
      </w:r>
    </w:p>
    <w:p w:rsidR="00000000" w:rsidDel="00000000" w:rsidP="00000000" w:rsidRDefault="00000000" w:rsidRPr="00000000" w14:paraId="000009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Mitätöintiin liittyvä suostumus ilmoitetaan koodistolla 1.2.246.537.5.40119.2006 ja tiedon kenttäkoodi qualifierissa on 96.2.</w:t>
      </w:r>
    </w:p>
    <w:p w:rsidR="00000000" w:rsidDel="00000000" w:rsidP="00000000" w:rsidRDefault="00000000" w:rsidRPr="00000000" w14:paraId="000009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mitätöinnin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1.2.246.537.5.40103.2006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mitätöinnin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Hoidollinen syy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Mitätöinnin osapuoli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1.2.246.537.5.40102.2006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 xml:space="preserve">mitätöinnin osapuoli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342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Mitätöinnin suostumus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1.2.246.537.5.40119.2006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Suostumustyypit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="Yhteisymmärrys"/&gt;</w:t>
      </w:r>
      <w:r w:rsidDel="00000000" w:rsidR="00000000" w:rsidRPr="00000000">
        <w:rPr>
          <w:rtl w:val="0"/>
        </w:rPr>
      </w:r>
    </w:p>
    <w:p w:rsidR="00000000" w:rsidDel="00000000" w:rsidP="00000000" w:rsidRDefault="00000000" w:rsidRPr="00000000" w14:paraId="000009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9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Esimerkissä lääkäri on tehnyt lääkemääräyksen mitätöinnin hoidollisesta syystä yhteisymmärryksessä potilaan kanssa.</w:t>
      </w:r>
    </w:p>
    <w:p w:rsidR="00000000" w:rsidDel="00000000" w:rsidP="00000000" w:rsidRDefault="00000000" w:rsidRPr="00000000" w14:paraId="000009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type="textWrapping"/>
        <w:br w:type="textWrapping"/>
      </w:r>
    </w:p>
    <w:p w:rsidR="00000000" w:rsidDel="00000000" w:rsidP="00000000" w:rsidRDefault="00000000" w:rsidRPr="00000000" w14:paraId="000009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xcfrxcli34n" w:id="37"/>
      <w:bookmarkEnd w:id="37"/>
      <w:r w:rsidDel="00000000" w:rsidR="00000000" w:rsidRPr="00000000">
        <w:rPr>
          <w:rtl w:val="0"/>
        </w:rPr>
      </w:r>
    </w:p>
    <w:p w:rsidR="00000000" w:rsidDel="00000000" w:rsidP="00000000" w:rsidRDefault="00000000" w:rsidRPr="00000000" w14:paraId="0000097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korjaus</w:t>
      </w:r>
    </w:p>
    <w:p w:rsidR="00000000" w:rsidDel="00000000" w:rsidP="00000000" w:rsidRDefault="00000000" w:rsidRPr="00000000" w14:paraId="000009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2gh8xdxh7dg" w:id="38"/>
      <w:bookmarkEnd w:id="38"/>
      <w:r w:rsidDel="00000000" w:rsidR="00000000" w:rsidRPr="00000000">
        <w:rPr>
          <w:rtl w:val="0"/>
        </w:rPr>
      </w:r>
    </w:p>
    <w:p w:rsidR="00000000" w:rsidDel="00000000" w:rsidP="00000000" w:rsidRDefault="00000000" w:rsidRPr="00000000" w14:paraId="0000097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 on uusi lääkemääräyssanoma korjatuin tiedon. Headeristä selviää, että kyseessä on korjaussanoma. </w:t>
      </w:r>
    </w:p>
    <w:p w:rsidR="00000000" w:rsidDel="00000000" w:rsidP="00000000" w:rsidRDefault="00000000" w:rsidRPr="00000000" w14:paraId="000009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w:t>
      </w:r>
    </w:p>
    <w:p w:rsidR="00000000" w:rsidDel="00000000" w:rsidP="00000000" w:rsidRDefault="00000000" w:rsidRPr="00000000" w14:paraId="000009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8cm0zupd1rff" w:id="39"/>
      <w:bookmarkEnd w:id="39"/>
      <w:r w:rsidDel="00000000" w:rsidR="00000000" w:rsidRPr="00000000">
        <w:rPr>
          <w:rtl w:val="0"/>
        </w:rPr>
      </w:r>
    </w:p>
    <w:p w:rsidR="00000000" w:rsidDel="00000000" w:rsidP="00000000" w:rsidRDefault="00000000" w:rsidRPr="00000000" w14:paraId="0000097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8" w:right="0" w:hanging="578"/>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rsidR="00000000" w:rsidDel="00000000" w:rsidP="00000000" w:rsidRDefault="00000000" w:rsidRPr="00000000" w14:paraId="000009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ei saa korjaustilanteessa muuttaa.</w:t>
      </w:r>
    </w:p>
    <w:p w:rsidR="00000000" w:rsidDel="00000000" w:rsidP="00000000" w:rsidRDefault="00000000" w:rsidRPr="00000000" w14:paraId="000009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ensimmäinen reference (act relationship) viittaa edelliseen lääkemääräyksen versioon, typeCode=”RPLC”. Toinen reference viittaa korjattuun lääkemääräykseen eli itseensä, typeCode=”SPRT”</w:t>
      </w:r>
    </w:p>
    <w:p w:rsidR="00000000" w:rsidDel="00000000" w:rsidP="00000000" w:rsidRDefault="00000000" w:rsidRPr="00000000" w14:paraId="000009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3135438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tab/>
        <w:tab/>
        <w:tab/>
        <w:tab/>
        <w:t xml:space="preserve"> korjaus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rsidR="00000000" w:rsidDel="00000000" w:rsidP="00000000" w:rsidRDefault="00000000" w:rsidRPr="00000000" w14:paraId="000009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0"/>
        <w:tblW w:w="9523.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1793"/>
        <w:gridCol w:w="1180"/>
        <w:gridCol w:w="2729"/>
        <w:gridCol w:w="1620"/>
        <w:gridCol w:w="927"/>
        <w:tblGridChange w:id="0">
          <w:tblGrid>
            <w:gridCol w:w="1274"/>
            <w:gridCol w:w="1793"/>
            <w:gridCol w:w="1180"/>
            <w:gridCol w:w="2729"/>
            <w:gridCol w:w="1620"/>
            <w:gridCol w:w="927"/>
          </w:tblGrid>
        </w:tblGridChange>
      </w:tblGrid>
      <w:tr>
        <w:trPr>
          <w:cantSplit w:val="0"/>
          <w:tblHeader w:val="0"/>
        </w:trPr>
        <w:tc>
          <w:tcPr>
            <w:shd w:fill="cccccc" w:val="clear"/>
            <w:vAlign w:val="top"/>
          </w:tcPr>
          <w:p w:rsidR="00000000" w:rsidDel="00000000" w:rsidP="00000000" w:rsidRDefault="00000000" w:rsidRPr="00000000" w14:paraId="000009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9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9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9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9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9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9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97</w:t>
            </w:r>
          </w:p>
        </w:tc>
        <w:tc>
          <w:tcPr>
            <w:vAlign w:val="top"/>
          </w:tcPr>
          <w:p w:rsidR="00000000" w:rsidDel="00000000" w:rsidP="00000000" w:rsidRDefault="00000000" w:rsidRPr="00000000" w14:paraId="000009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w:t>
            </w:r>
          </w:p>
        </w:tc>
        <w:tc>
          <w:tcPr>
            <w:vAlign w:val="top"/>
          </w:tcPr>
          <w:p w:rsidR="00000000" w:rsidDel="00000000" w:rsidP="00000000" w:rsidRDefault="00000000" w:rsidRPr="00000000" w14:paraId="000009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9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9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1.2.246.537.6.600.2013”/&gt;</w:t>
            </w:r>
          </w:p>
          <w:p w:rsidR="00000000" w:rsidDel="00000000" w:rsidP="00000000" w:rsidRDefault="00000000" w:rsidRPr="00000000" w14:paraId="000009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9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9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p>
        </w:tc>
        <w:tc>
          <w:tcPr>
            <w:vAlign w:val="top"/>
          </w:tcPr>
          <w:p w:rsidR="00000000" w:rsidDel="00000000" w:rsidP="00000000" w:rsidRDefault="00000000" w:rsidRPr="00000000" w14:paraId="000009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merkkiä</w:t>
            </w:r>
          </w:p>
        </w:tc>
      </w:tr>
    </w:tbl>
    <w:p w:rsidR="00000000" w:rsidDel="00000000" w:rsidP="00000000" w:rsidRDefault="00000000" w:rsidRPr="00000000" w14:paraId="000009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 voidaan koodiston mukaisen arvon (pakollinen) lisäksi antaa vapaana tekstinä. Vapaa teksti on pakollinen, mikäli koodiston mukainen arvo on Muu syy.</w:t>
      </w:r>
    </w:p>
    <w:p w:rsidR="00000000" w:rsidDel="00000000" w:rsidP="00000000" w:rsidRDefault="00000000" w:rsidRPr="00000000" w14:paraId="000009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rsidR="00000000" w:rsidDel="00000000" w:rsidP="00000000" w:rsidRDefault="00000000" w:rsidRPr="00000000" w14:paraId="000009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lääkemääräystä on korjattu useita kertoja, ilmoitetaan jokaisessa versiossa vain kyseisen version korjauksen perustelu ja tekijä.</w:t>
      </w:r>
    </w:p>
    <w:p w:rsidR="00000000" w:rsidDel="00000000" w:rsidP="00000000" w:rsidRDefault="00000000" w:rsidRPr="00000000" w14:paraId="000009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Tohtori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Tiina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yky9r2vqwg6" w:id="40"/>
      <w:bookmarkEnd w:id="40"/>
      <w:r w:rsidDel="00000000" w:rsidR="00000000" w:rsidRPr="00000000">
        <w:br w:type="page"/>
      </w:r>
      <w:r w:rsidDel="00000000" w:rsidR="00000000" w:rsidRPr="00000000">
        <w:rPr>
          <w:rtl w:val="0"/>
        </w:rPr>
      </w:r>
    </w:p>
    <w:p w:rsidR="00000000" w:rsidDel="00000000" w:rsidP="00000000" w:rsidRDefault="00000000" w:rsidRPr="00000000" w14:paraId="000009C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lukitus</w:t>
      </w:r>
    </w:p>
    <w:p w:rsidR="00000000" w:rsidDel="00000000" w:rsidP="00000000" w:rsidRDefault="00000000" w:rsidRPr="00000000" w14:paraId="000009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qg3uh3wnwh" w:id="41"/>
      <w:bookmarkEnd w:id="41"/>
      <w:r w:rsidDel="00000000" w:rsidR="00000000" w:rsidRPr="00000000">
        <w:rPr>
          <w:rtl w:val="0"/>
        </w:rPr>
      </w:r>
    </w:p>
    <w:p w:rsidR="00000000" w:rsidDel="00000000" w:rsidP="00000000" w:rsidRDefault="00000000" w:rsidRPr="00000000" w14:paraId="000009D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 tehdään myös CDA R2:lla. </w:t>
      </w:r>
    </w:p>
    <w:p w:rsidR="00000000" w:rsidDel="00000000" w:rsidP="00000000" w:rsidRDefault="00000000" w:rsidRPr="00000000" w14:paraId="000009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 saa oman id:nsä ja headerin code-elementistä selviää, että kyseessä on lukitussanoma. </w:t>
      </w:r>
    </w:p>
    <w:p w:rsidR="00000000" w:rsidDel="00000000" w:rsidP="00000000" w:rsidRDefault="00000000" w:rsidRPr="00000000" w14:paraId="00000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lukitustapahtumaa.</w:t>
      </w:r>
    </w:p>
    <w:p w:rsidR="00000000" w:rsidDel="00000000" w:rsidP="00000000" w:rsidRDefault="00000000" w:rsidRPr="00000000" w14:paraId="000009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mht81b795ku" w:id="42"/>
      <w:bookmarkEnd w:id="42"/>
      <w:r w:rsidDel="00000000" w:rsidR="00000000" w:rsidRPr="00000000">
        <w:rPr>
          <w:rtl w:val="0"/>
        </w:rPr>
      </w:r>
    </w:p>
    <w:p w:rsidR="00000000" w:rsidDel="00000000" w:rsidP="00000000" w:rsidRDefault="00000000" w:rsidRPr="00000000" w14:paraId="000009D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rsidR="00000000" w:rsidDel="00000000" w:rsidP="00000000" w:rsidRDefault="00000000" w:rsidRPr="00000000" w14:paraId="00000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9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lukituksen selitys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ieqzl16e86w" w:id="43"/>
      <w:bookmarkEnd w:id="43"/>
      <w:r w:rsidDel="00000000" w:rsidR="00000000" w:rsidRPr="00000000">
        <w:br w:type="page"/>
      </w:r>
      <w:r w:rsidDel="00000000" w:rsidR="00000000" w:rsidRPr="00000000">
        <w:rPr>
          <w:rtl w:val="0"/>
        </w:rPr>
      </w:r>
    </w:p>
    <w:p w:rsidR="00000000" w:rsidDel="00000000" w:rsidP="00000000" w:rsidRDefault="00000000" w:rsidRPr="00000000" w14:paraId="000009E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lukituksen purku</w:t>
      </w:r>
    </w:p>
    <w:p w:rsidR="00000000" w:rsidDel="00000000" w:rsidP="00000000" w:rsidRDefault="00000000" w:rsidRPr="00000000" w14:paraId="000009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l8tflhfgeg6" w:id="44"/>
      <w:bookmarkEnd w:id="44"/>
      <w:r w:rsidDel="00000000" w:rsidR="00000000" w:rsidRPr="00000000">
        <w:rPr>
          <w:rtl w:val="0"/>
        </w:rPr>
      </w:r>
    </w:p>
    <w:p w:rsidR="00000000" w:rsidDel="00000000" w:rsidP="00000000" w:rsidRDefault="00000000" w:rsidRPr="00000000" w14:paraId="000009E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lukituksen purku saa oman id:nsä ja headerin code-elementistä selviää, että kyseessä on lukitussanoma. </w:t>
      </w:r>
    </w:p>
    <w:p w:rsidR="00000000" w:rsidDel="00000000" w:rsidP="00000000" w:rsidRDefault="00000000" w:rsidRPr="00000000" w14:paraId="000009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lukituksen purkutapahtumaa.</w:t>
      </w:r>
    </w:p>
    <w:p w:rsidR="00000000" w:rsidDel="00000000" w:rsidP="00000000" w:rsidRDefault="00000000" w:rsidRPr="00000000" w14:paraId="000009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9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5xi2lh29kywk" w:id="45"/>
      <w:bookmarkEnd w:id="45"/>
      <w:r w:rsidDel="00000000" w:rsidR="00000000" w:rsidRPr="00000000">
        <w:rPr>
          <w:rtl w:val="0"/>
        </w:rPr>
      </w:r>
    </w:p>
    <w:p w:rsidR="00000000" w:rsidDel="00000000" w:rsidP="00000000" w:rsidRDefault="00000000" w:rsidRPr="00000000" w14:paraId="000009F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rsidR="00000000" w:rsidDel="00000000" w:rsidP="00000000" w:rsidRDefault="00000000" w:rsidRPr="00000000" w14:paraId="000009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9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lukituksen purun selitys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aiyxvek2ozg" w:id="46"/>
      <w:bookmarkEnd w:id="46"/>
      <w:r w:rsidDel="00000000" w:rsidR="00000000" w:rsidRPr="00000000">
        <w:br w:type="page"/>
      </w:r>
      <w:r w:rsidDel="00000000" w:rsidR="00000000" w:rsidRPr="00000000">
        <w:rPr>
          <w:rtl w:val="0"/>
        </w:rPr>
      </w:r>
    </w:p>
    <w:p w:rsidR="00000000" w:rsidDel="00000000" w:rsidP="00000000" w:rsidRDefault="00000000" w:rsidRPr="00000000" w14:paraId="00000A0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varaus</w:t>
      </w:r>
    </w:p>
    <w:p w:rsidR="00000000" w:rsidDel="00000000" w:rsidP="00000000" w:rsidRDefault="00000000" w:rsidRPr="00000000" w14:paraId="00000A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rsidR="00000000" w:rsidDel="00000000" w:rsidP="00000000" w:rsidRDefault="00000000" w:rsidRPr="00000000" w14:paraId="00000A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j1g74p6g2ho" w:id="47"/>
      <w:bookmarkEnd w:id="47"/>
      <w:r w:rsidDel="00000000" w:rsidR="00000000" w:rsidRPr="00000000">
        <w:rPr>
          <w:rtl w:val="0"/>
        </w:rPr>
      </w:r>
    </w:p>
    <w:p w:rsidR="00000000" w:rsidDel="00000000" w:rsidP="00000000" w:rsidRDefault="00000000" w:rsidRPr="00000000" w14:paraId="00000A0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varauksen purku</w:t>
      </w:r>
    </w:p>
    <w:p w:rsidR="00000000" w:rsidDel="00000000" w:rsidP="00000000" w:rsidRDefault="00000000" w:rsidRPr="00000000" w14:paraId="00000A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varauksen purku tehdään samoilla rakenteilla ja periaatteilla kuin lääkemääräyksen lukituksen purkukin, joten rakennetta ei tässä toisteta. Tässä sanomassa ei käytetä actin text-elementtiä. Actin code on nyt 7. </w:t>
      </w:r>
    </w:p>
    <w:p w:rsidR="00000000" w:rsidDel="00000000" w:rsidP="00000000" w:rsidRDefault="00000000" w:rsidRPr="00000000" w14:paraId="00000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p7chozevx2z" w:id="48"/>
      <w:bookmarkEnd w:id="48"/>
      <w:r w:rsidDel="00000000" w:rsidR="00000000" w:rsidRPr="00000000">
        <w:br w:type="page"/>
      </w:r>
      <w:r w:rsidDel="00000000" w:rsidR="00000000" w:rsidRPr="00000000">
        <w:rPr>
          <w:rtl w:val="0"/>
        </w:rPr>
      </w:r>
    </w:p>
    <w:p w:rsidR="00000000" w:rsidDel="00000000" w:rsidP="00000000" w:rsidRDefault="00000000" w:rsidRPr="00000000" w14:paraId="00000A1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uusimispyyntö</w:t>
      </w:r>
    </w:p>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xina486ejhvi" w:id="49"/>
      <w:bookmarkEnd w:id="49"/>
      <w:r w:rsidDel="00000000" w:rsidR="00000000" w:rsidRPr="00000000">
        <w:rPr>
          <w:rtl w:val="0"/>
        </w:rPr>
      </w:r>
    </w:p>
    <w:p w:rsidR="00000000" w:rsidDel="00000000" w:rsidP="00000000" w:rsidRDefault="00000000" w:rsidRPr="00000000" w14:paraId="00000A1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uusimispyyntö saa oman id:nsä ja headerin code-elementistä selviää, että kyseessä on uusimispyyntö. </w:t>
      </w:r>
    </w:p>
    <w:p w:rsidR="00000000" w:rsidDel="00000000" w:rsidP="00000000" w:rsidRDefault="00000000" w:rsidRPr="00000000" w14:paraId="00000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muillekin sanomille. Aika, paikka ja tekijä kuvaavat nyt kuitenkin uusimispyyntöä.</w:t>
      </w:r>
    </w:p>
    <w:p w:rsidR="00000000" w:rsidDel="00000000" w:rsidP="00000000" w:rsidRDefault="00000000" w:rsidRPr="00000000" w14:paraId="00000A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uusimispyyntöä  ei allekirjoiteta. Koska allekirjoitusta ei käytetä, ei tehdä myöskään asiakirjaviittauksia reference-rakennetta käyttäen. Viittaukset ovat vain headerissä.</w:t>
      </w:r>
    </w:p>
    <w:p w:rsidR="00000000" w:rsidDel="00000000" w:rsidP="00000000" w:rsidRDefault="00000000" w:rsidRPr="00000000" w14:paraId="00000A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t5e2lkfab9i" w:id="50"/>
      <w:bookmarkEnd w:id="50"/>
      <w:r w:rsidDel="00000000" w:rsidR="00000000" w:rsidRPr="00000000">
        <w:rPr>
          <w:rtl w:val="0"/>
        </w:rPr>
      </w:r>
    </w:p>
    <w:p w:rsidR="00000000" w:rsidDel="00000000" w:rsidP="00000000" w:rsidRDefault="00000000" w:rsidRPr="00000000" w14:paraId="00000A1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entry: act, johon on liitetty pääosa uusimispyynnön tiedoista.  ClassCode on ”ACT” ja moodCode=”RQO”. Code-elementissä toistetaan sanoman tyyppi pakollisessa code attribuutissa (code=8).</w:t>
      </w:r>
    </w:p>
    <w:p w:rsidR="00000000" w:rsidDel="00000000" w:rsidP="00000000" w:rsidRDefault="00000000" w:rsidRPr="00000000" w14:paraId="00000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Saman sectionin alla on myös entry substanceAdministration, jolla ilmoitetaan valmisteen nimi, määrääjän nimi ja määräyspäivä.</w:t>
      </w:r>
    </w:p>
    <w:p w:rsidR="00000000" w:rsidDel="00000000" w:rsidP="00000000" w:rsidRDefault="00000000" w:rsidRPr="00000000" w14:paraId="00000A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A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ql0rfpfudlt" w:id="51"/>
      <w:bookmarkEnd w:id="51"/>
      <w:r w:rsidDel="00000000" w:rsidR="00000000" w:rsidRPr="00000000">
        <w:rPr>
          <w:rtl w:val="0"/>
        </w:rPr>
      </w:r>
    </w:p>
    <w:p w:rsidR="00000000" w:rsidDel="00000000" w:rsidP="00000000" w:rsidRDefault="00000000" w:rsidRPr="00000000" w14:paraId="00000A3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Potilaan tiedot</w:t>
      </w:r>
    </w:p>
    <w:p w:rsidR="00000000" w:rsidDel="00000000" w:rsidP="00000000" w:rsidRDefault="00000000" w:rsidRPr="00000000" w14:paraId="00000A3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rsidR="00000000" w:rsidDel="00000000" w:rsidP="00000000" w:rsidRDefault="00000000" w:rsidRPr="00000000" w14:paraId="00000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Subject-entityn name-elementissä ilmoitetaan potilaan nimi, etunimi max 100 merkkiä ja  sukunimi max 100 merkkiä. Potilaan nimen tietotyyppi on PN. </w:t>
      </w:r>
    </w:p>
    <w:p w:rsidR="00000000" w:rsidDel="00000000" w:rsidP="00000000" w:rsidRDefault="00000000" w:rsidRPr="00000000" w14:paraId="00000A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ilmoitetaan rakenteisessa muodossa käyttäen pelkästään elementtejä given ja family. Nimen esittämistapa on tarkemmin selitetty HL7-yhdistyksen tietotyyppioppaassa.</w:t>
      </w:r>
    </w:p>
    <w:p w:rsidR="00000000" w:rsidDel="00000000" w:rsidP="00000000" w:rsidRDefault="00000000" w:rsidRPr="00000000" w14:paraId="00000A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 ilmoitetaan telecom-elementin toistumalla, jonka tietotyyppi on TEL (ks. tietotyyppiopas). Matkapuhelinnumero välitetään Reseptikeskukseen telecom-elementillä, jossa use-attribuutin arvona on "MC".</w:t>
      </w:r>
    </w:p>
    <w:p w:rsidR="00000000" w:rsidDel="00000000" w:rsidP="00000000" w:rsidRDefault="00000000" w:rsidRPr="00000000" w14:paraId="00000A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tel:+358401122334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A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A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o920cktkt2e" w:id="52"/>
      <w:bookmarkEnd w:id="52"/>
      <w:r w:rsidDel="00000000" w:rsidR="00000000" w:rsidRPr="00000000">
        <w:rPr>
          <w:rtl w:val="0"/>
        </w:rPr>
      </w:r>
    </w:p>
    <w:p w:rsidR="00000000" w:rsidDel="00000000" w:rsidP="00000000" w:rsidRDefault="00000000" w:rsidRPr="00000000" w14:paraId="00000A4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Uusimispyynnön kohteena oleva organisaatio</w:t>
      </w:r>
    </w:p>
    <w:p w:rsidR="00000000" w:rsidDel="00000000" w:rsidP="00000000" w:rsidRDefault="00000000" w:rsidRPr="00000000" w14:paraId="00000A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kohde ilmoitetaan participant-participationilla, typeCode=”DIR”.</w:t>
      </w:r>
    </w:p>
    <w:p w:rsidR="00000000" w:rsidDel="00000000" w:rsidP="00000000" w:rsidRDefault="00000000" w:rsidRPr="00000000" w14:paraId="00000A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rsidR="00000000" w:rsidDel="00000000" w:rsidP="00000000" w:rsidRDefault="00000000" w:rsidRPr="00000000" w14:paraId="00000A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Peltolantie 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20720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Turku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PUB</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tel:(02)24370000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scopingEntity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ORG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1.2.246.10.98765432.10.1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Timon Sairaala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scopingEntity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A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ozmupsicvds" w:id="53"/>
      <w:bookmarkEnd w:id="53"/>
      <w:r w:rsidDel="00000000" w:rsidR="00000000" w:rsidRPr="00000000">
        <w:rPr>
          <w:rtl w:val="0"/>
        </w:rPr>
      </w:r>
    </w:p>
    <w:p w:rsidR="00000000" w:rsidDel="00000000" w:rsidP="00000000" w:rsidRDefault="00000000" w:rsidRPr="00000000" w14:paraId="00000A6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Uusimispyynnön muut tiedot</w:t>
      </w:r>
    </w:p>
    <w:p w:rsidR="00000000" w:rsidDel="00000000" w:rsidP="00000000" w:rsidRDefault="00000000" w:rsidRPr="00000000" w14:paraId="00000A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muut tiedot ilmoitetaan toistamalla entryRelationship:iä, jonka alla on observation. Tiedon tunniste esitetään kenttäkoodilla elementissä code ja tiedon varsinainen arvo elementissä value.</w:t>
      </w:r>
    </w:p>
    <w:p w:rsidR="00000000" w:rsidDel="00000000" w:rsidP="00000000" w:rsidRDefault="00000000" w:rsidRPr="00000000" w14:paraId="00000A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A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A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A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A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A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w:t>
      </w:r>
    </w:p>
    <w:p w:rsidR="00000000" w:rsidDel="00000000" w:rsidP="00000000" w:rsidRDefault="00000000" w:rsidRPr="00000000" w14:paraId="00000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tab/>
        <w:tab/>
        <w:tab/>
        <w:tab/>
        <w:tab/>
      </w:r>
      <w:r w:rsidDel="00000000" w:rsidR="00000000" w:rsidRPr="00000000">
        <w:rPr>
          <w:rtl w:val="0"/>
        </w:rPr>
      </w:r>
    </w:p>
    <w:tbl>
      <w:tblPr>
        <w:tblStyle w:val="Table11"/>
        <w:tblpPr w:leftFromText="141" w:rightFromText="141" w:topFromText="0" w:bottomFromText="0" w:vertAnchor="text" w:horzAnchor="text" w:tblpX="0" w:tblpY="1"/>
        <w:tblW w:w="9430.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333"/>
        <w:gridCol w:w="1876"/>
        <w:gridCol w:w="1252"/>
        <w:gridCol w:w="2856"/>
        <w:gridCol w:w="1124"/>
        <w:gridCol w:w="989"/>
        <w:tblGridChange w:id="0">
          <w:tblGrid>
            <w:gridCol w:w="1333"/>
            <w:gridCol w:w="1876"/>
            <w:gridCol w:w="1252"/>
            <w:gridCol w:w="2856"/>
            <w:gridCol w:w="1124"/>
            <w:gridCol w:w="989"/>
          </w:tblGrid>
        </w:tblGridChange>
      </w:tblGrid>
      <w:tr>
        <w:trPr>
          <w:cantSplit w:val="0"/>
          <w:tblHeader w:val="0"/>
        </w:trPr>
        <w:tc>
          <w:tcPr>
            <w:shd w:fill="cccccc" w:val="clear"/>
            <w:vAlign w:val="top"/>
          </w:tcPr>
          <w:p w:rsidR="00000000" w:rsidDel="00000000" w:rsidP="00000000" w:rsidRDefault="00000000" w:rsidRPr="00000000" w14:paraId="00000A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A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A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A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A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tc>
        <w:tc>
          <w:tcPr>
            <w:shd w:fill="cccccc" w:val="clear"/>
            <w:vAlign w:val="top"/>
          </w:tcPr>
          <w:p w:rsidR="00000000" w:rsidDel="00000000" w:rsidP="00000000" w:rsidRDefault="00000000" w:rsidRPr="00000000" w14:paraId="00000A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A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113</w:t>
            </w:r>
          </w:p>
        </w:tc>
        <w:tc>
          <w:tcPr>
            <w:vAlign w:val="top"/>
          </w:tcPr>
          <w:p w:rsidR="00000000" w:rsidDel="00000000" w:rsidP="00000000" w:rsidRDefault="00000000" w:rsidRPr="00000000" w14:paraId="00000A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kirjaajan  antama viesti (apteekki tai potilas)</w:t>
            </w:r>
          </w:p>
        </w:tc>
        <w:tc>
          <w:tcPr>
            <w:vAlign w:val="top"/>
          </w:tcPr>
          <w:p w:rsidR="00000000" w:rsidDel="00000000" w:rsidP="00000000" w:rsidRDefault="00000000" w:rsidRPr="00000000" w14:paraId="00000A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w:t>
            </w:r>
          </w:p>
          <w:p w:rsidR="00000000" w:rsidDel="00000000" w:rsidP="00000000" w:rsidRDefault="00000000" w:rsidRPr="00000000" w14:paraId="00000A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mkiä</w:t>
            </w:r>
          </w:p>
        </w:tc>
      </w:tr>
      <w:tr>
        <w:trPr>
          <w:cantSplit w:val="0"/>
          <w:tblHeader w:val="0"/>
        </w:trPr>
        <w:tc>
          <w:tcPr>
            <w:vAlign w:val="top"/>
          </w:tcPr>
          <w:p w:rsidR="00000000" w:rsidDel="00000000" w:rsidP="00000000" w:rsidRDefault="00000000" w:rsidRPr="00000000" w14:paraId="00000A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A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m55sf61tauj" w:id="54"/>
      <w:bookmarkEnd w:id="54"/>
      <w:r w:rsidDel="00000000" w:rsidR="00000000" w:rsidRPr="00000000">
        <w:rPr>
          <w:rtl w:val="0"/>
        </w:rPr>
      </w:r>
    </w:p>
    <w:p w:rsidR="00000000" w:rsidDel="00000000" w:rsidP="00000000" w:rsidRDefault="00000000" w:rsidRPr="00000000" w14:paraId="00000A8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Valmisteen nimi, määrääjä ja määräyspäivä</w:t>
      </w:r>
    </w:p>
    <w:p w:rsidR="00000000" w:rsidDel="00000000" w:rsidP="00000000" w:rsidRDefault="00000000" w:rsidRPr="00000000" w14:paraId="00000A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A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Uusittavan  lääkemääräyksen määräyspäivä ilmoitetaan elementissä effectiveTime.</w:t>
      </w:r>
    </w:p>
    <w:p w:rsidR="00000000" w:rsidDel="00000000" w:rsidP="00000000" w:rsidRDefault="00000000" w:rsidRPr="00000000" w14:paraId="00000A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A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20100117150005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A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Uusittavan valmisteen nimi tai vaikuttava aine (jos lääke määrätty vaikuttavalla aineella) ilmoitetaan rakenteella consumable&gt;&lt;manufacturedProduct&gt;&lt;manufacturedLabeledDrug&gt;&lt;name&gt;. </w:t>
      </w:r>
    </w:p>
    <w:p w:rsidR="00000000" w:rsidDel="00000000" w:rsidP="00000000" w:rsidRDefault="00000000" w:rsidRPr="00000000" w14:paraId="00000A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ilmoitetaan koodaamattomassa muodossa, max 80 merkkiä.</w:t>
      </w:r>
    </w:p>
    <w:p w:rsidR="00000000" w:rsidDel="00000000" w:rsidP="00000000" w:rsidRDefault="00000000" w:rsidRPr="00000000" w14:paraId="00000A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1"/>
          <w:iCs w:val="1"/>
          <w:smallCaps w:val="0"/>
          <w:strike w:val="0"/>
          <w:color w:val="0000ff"/>
          <w:sz w:val="24"/>
          <w:szCs w:val="24"/>
          <w:highlight w:val="white"/>
          <w:u w:val="none"/>
          <w:vertAlign w:val="baseline"/>
          <w:rtl w:val="0"/>
        </w:rPr>
        <w:t xml:space="preserve">lääkevalmisteen nimi</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&lt;/name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nimi esitetään author-participationilla.Lääkärin nimen HL7-tietotyyppi on PN. Nimi esitetään rakenteisessa muodossa käyttäen pelkästään elementtejä given- ja family (max 100 + 100 mkiä).</w:t>
      </w:r>
    </w:p>
    <w:p w:rsidR="00000000" w:rsidDel="00000000" w:rsidP="00000000" w:rsidRDefault="00000000" w:rsidRPr="00000000" w14:paraId="00000A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Lääkärin nimi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Yhteenveto rakenteesta:</w:t>
      </w:r>
    </w:p>
    <w:p w:rsidR="00000000" w:rsidDel="00000000" w:rsidP="00000000" w:rsidRDefault="00000000" w:rsidRPr="00000000" w14:paraId="00000A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tl w:val="0"/>
        </w:rPr>
      </w:r>
    </w:p>
    <w:p w:rsidR="00000000" w:rsidDel="00000000" w:rsidP="00000000" w:rsidRDefault="00000000" w:rsidRPr="00000000" w14:paraId="00000A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SBADM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effectiveTime/&gt;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A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bookmarkStart w:colFirst="0" w:colLast="0" w:name="_5lq8lrkzp8at" w:id="55"/>
      <w:bookmarkEnd w:id="55"/>
      <w:r w:rsidDel="00000000" w:rsidR="00000000" w:rsidRPr="00000000">
        <w:br w:type="page"/>
      </w:r>
      <w:r w:rsidDel="00000000" w:rsidR="00000000" w:rsidRPr="00000000">
        <w:rPr>
          <w:rtl w:val="0"/>
        </w:rPr>
      </w:r>
    </w:p>
    <w:p w:rsidR="00000000" w:rsidDel="00000000" w:rsidP="00000000" w:rsidRDefault="00000000" w:rsidRPr="00000000" w14:paraId="00000AB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uusimispyynnön vastaus (käsittelyviesti)</w:t>
      </w:r>
    </w:p>
    <w:p w:rsidR="00000000" w:rsidDel="00000000" w:rsidP="00000000" w:rsidRDefault="00000000" w:rsidRPr="00000000" w14:paraId="00000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53hilmbch7z" w:id="56"/>
      <w:bookmarkEnd w:id="56"/>
      <w:r w:rsidDel="00000000" w:rsidR="00000000" w:rsidRPr="00000000">
        <w:rPr>
          <w:rtl w:val="0"/>
        </w:rPr>
      </w:r>
    </w:p>
    <w:p w:rsidR="00000000" w:rsidDel="00000000" w:rsidP="00000000" w:rsidRDefault="00000000" w:rsidRPr="00000000" w14:paraId="00000AB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A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vastaus saa oman id:nsä ja headerin code-elementistä selviää, että kyseessä on uusimispyynnön vastaus. </w:t>
      </w:r>
    </w:p>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muillekin sanomille. Aika, paikka ja tekijä kuvaavat nyt kuitenkin uusimispyynnön vastausta.</w:t>
      </w:r>
    </w:p>
    <w:p w:rsidR="00000000" w:rsidDel="00000000" w:rsidP="00000000" w:rsidRDefault="00000000" w:rsidRPr="00000000" w14:paraId="00000A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A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rsidR="00000000" w:rsidDel="00000000" w:rsidP="00000000" w:rsidRDefault="00000000" w:rsidRPr="00000000" w14:paraId="00000A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Uusimispyyntö reseptikeskukseen</w:t>
      </w:r>
    </w:p>
    <w:p w:rsidR="00000000" w:rsidDel="00000000" w:rsidP="00000000" w:rsidRDefault="00000000" w:rsidRPr="00000000" w14:paraId="00000AC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lääkemääräys (uusimispyynnöstä odotettava kuittaus ennen uuden lääkemääräyksen lähettämistä)</w:t>
      </w:r>
    </w:p>
    <w:p w:rsidR="00000000" w:rsidDel="00000000" w:rsidP="00000000" w:rsidRDefault="00000000" w:rsidRPr="00000000" w14:paraId="00000A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Silloin kun uusimispyyntö hylätään, lähetetään uusimispyynnön käsittelyviesti, jolla uusimispyynnön tilaksi muutetaan hylätty.</w:t>
      </w:r>
    </w:p>
    <w:p w:rsidR="00000000" w:rsidDel="00000000" w:rsidP="00000000" w:rsidRDefault="00000000" w:rsidRPr="00000000" w14:paraId="00000A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q92flku1m8n" w:id="57"/>
      <w:bookmarkEnd w:id="57"/>
      <w:r w:rsidDel="00000000" w:rsidR="00000000" w:rsidRPr="00000000">
        <w:rPr>
          <w:rtl w:val="0"/>
        </w:rPr>
      </w:r>
    </w:p>
    <w:p w:rsidR="00000000" w:rsidDel="00000000" w:rsidP="00000000" w:rsidRDefault="00000000" w:rsidRPr="00000000" w14:paraId="00000AC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Rakenne on samanlainen yhden act:in toteutus kuin varsinaiselle uusimispyynnölle ja vastauksessa palautetaan vastaavat tiedot kuin mitä on varsinaisessa uusimispyynnössä. Act:in code on nyt kuitenkin 9 ja moodCode=”PRMS”.</w:t>
      </w:r>
    </w:p>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 &lt;entryRelationship&gt;&lt;observation&gt;-toistumaan lisätään seuraavat tiedot:</w:t>
      </w:r>
    </w:p>
    <w:p w:rsidR="00000000" w:rsidDel="00000000" w:rsidP="00000000" w:rsidRDefault="00000000" w:rsidRPr="00000000" w14:paraId="00000A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2"/>
        <w:tblpPr w:leftFromText="141" w:rightFromText="141" w:topFromText="0" w:bottomFromText="0" w:vertAnchor="text" w:horzAnchor="text" w:tblpX="0" w:tblpY="1"/>
        <w:tblW w:w="9430.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316"/>
        <w:gridCol w:w="1822"/>
        <w:gridCol w:w="1231"/>
        <w:gridCol w:w="2856"/>
        <w:gridCol w:w="1293"/>
        <w:gridCol w:w="912"/>
        <w:tblGridChange w:id="0">
          <w:tblGrid>
            <w:gridCol w:w="1316"/>
            <w:gridCol w:w="1822"/>
            <w:gridCol w:w="1231"/>
            <w:gridCol w:w="2856"/>
            <w:gridCol w:w="1293"/>
            <w:gridCol w:w="912"/>
          </w:tblGrid>
        </w:tblGridChange>
      </w:tblGrid>
      <w:tr>
        <w:trPr>
          <w:cantSplit w:val="0"/>
          <w:tblHeader w:val="0"/>
        </w:trPr>
        <w:tc>
          <w:tcPr>
            <w:shd w:fill="cccccc" w:val="clear"/>
            <w:vAlign w:val="top"/>
          </w:tcPr>
          <w:p w:rsidR="00000000" w:rsidDel="00000000" w:rsidP="00000000" w:rsidRDefault="00000000" w:rsidRPr="00000000" w14:paraId="00000A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A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A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A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A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tc>
        <w:tc>
          <w:tcPr>
            <w:shd w:fill="cccccc" w:val="clear"/>
            <w:vAlign w:val="top"/>
          </w:tcPr>
          <w:p w:rsidR="00000000" w:rsidDel="00000000" w:rsidP="00000000" w:rsidRDefault="00000000" w:rsidRPr="00000000" w14:paraId="00000A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A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115</w:t>
            </w:r>
          </w:p>
        </w:tc>
        <w:tc>
          <w:tcPr>
            <w:vAlign w:val="top"/>
          </w:tcPr>
          <w:p w:rsidR="00000000" w:rsidDel="00000000" w:rsidP="00000000" w:rsidRDefault="00000000" w:rsidRPr="00000000" w14:paraId="00000A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ohje kansalaiselle jatkosta</w:t>
            </w:r>
          </w:p>
        </w:tc>
        <w:tc>
          <w:tcPr>
            <w:vAlign w:val="top"/>
          </w:tcPr>
          <w:p w:rsidR="00000000" w:rsidDel="00000000" w:rsidP="00000000" w:rsidRDefault="00000000" w:rsidRPr="00000000" w14:paraId="00000A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A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w:t>
            </w:r>
          </w:p>
          <w:p w:rsidR="00000000" w:rsidDel="00000000" w:rsidP="00000000" w:rsidRDefault="00000000" w:rsidRPr="00000000" w14:paraId="00000A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w:t>
            </w:r>
          </w:p>
          <w:p w:rsidR="00000000" w:rsidDel="00000000" w:rsidP="00000000" w:rsidRDefault="00000000" w:rsidRPr="00000000" w14:paraId="00000A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displayName=””</w:t>
            </w:r>
          </w:p>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A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"1.2.246.537.5.40108.2006"</w:t>
            </w:r>
          </w:p>
          <w:p w:rsidR="00000000" w:rsidDel="00000000" w:rsidP="00000000" w:rsidRDefault="00000000" w:rsidRPr="00000000" w14:paraId="00000A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A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käytössä toistaiseksi</w:t>
            </w:r>
          </w:p>
        </w:tc>
        <w:tc>
          <w:tcPr>
            <w:vAlign w:val="top"/>
          </w:tcPr>
          <w:p w:rsidR="00000000" w:rsidDel="00000000" w:rsidP="00000000" w:rsidRDefault="00000000" w:rsidRPr="00000000" w14:paraId="00000A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A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w:t>
            </w:r>
          </w:p>
        </w:tc>
        <w:tc>
          <w:tcPr>
            <w:vAlign w:val="top"/>
          </w:tcPr>
          <w:p w:rsidR="00000000" w:rsidDel="00000000" w:rsidP="00000000" w:rsidRDefault="00000000" w:rsidRPr="00000000" w14:paraId="00000A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tila</w:t>
            </w:r>
          </w:p>
        </w:tc>
        <w:tc>
          <w:tcPr>
            <w:vAlign w:val="top"/>
          </w:tcPr>
          <w:p w:rsidR="00000000" w:rsidDel="00000000" w:rsidP="00000000" w:rsidRDefault="00000000" w:rsidRPr="00000000" w14:paraId="00000A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A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w:t>
            </w:r>
          </w:p>
          <w:p w:rsidR="00000000" w:rsidDel="00000000" w:rsidP="00000000" w:rsidRDefault="00000000" w:rsidRPr="00000000" w14:paraId="00000A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w:t>
            </w:r>
          </w:p>
          <w:p w:rsidR="00000000" w:rsidDel="00000000" w:rsidP="00000000" w:rsidRDefault="00000000" w:rsidRPr="00000000" w14:paraId="00000A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displayName=””</w:t>
            </w:r>
          </w:p>
          <w:p w:rsidR="00000000" w:rsidDel="00000000" w:rsidP="00000000" w:rsidRDefault="00000000" w:rsidRPr="00000000" w14:paraId="00000A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A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"1.2.246.537.5.40106.2006"</w:t>
            </w:r>
          </w:p>
          <w:p w:rsidR="00000000" w:rsidDel="00000000" w:rsidP="00000000" w:rsidRDefault="00000000" w:rsidRPr="00000000" w14:paraId="00000A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A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A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114</w:t>
            </w:r>
          </w:p>
        </w:tc>
        <w:tc>
          <w:tcPr>
            <w:vAlign w:val="top"/>
          </w:tcPr>
          <w:p w:rsidR="00000000" w:rsidDel="00000000" w:rsidP="00000000" w:rsidRDefault="00000000" w:rsidRPr="00000000" w14:paraId="00000A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kirjoittama perustelu</w:t>
            </w:r>
          </w:p>
        </w:tc>
        <w:tc>
          <w:tcPr>
            <w:vAlign w:val="top"/>
          </w:tcPr>
          <w:p w:rsidR="00000000" w:rsidDel="00000000" w:rsidP="00000000" w:rsidRDefault="00000000" w:rsidRPr="00000000" w14:paraId="00000A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w:t>
            </w:r>
          </w:p>
          <w:p w:rsidR="00000000" w:rsidDel="00000000" w:rsidP="00000000" w:rsidRDefault="00000000" w:rsidRPr="00000000" w14:paraId="00000A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mkiä</w:t>
            </w:r>
          </w:p>
        </w:tc>
      </w:tr>
      <w:tr>
        <w:trPr>
          <w:cantSplit w:val="0"/>
          <w:tblHeader w:val="0"/>
        </w:trPr>
        <w:tc>
          <w:tcPr>
            <w:vAlign w:val="top"/>
          </w:tcPr>
          <w:p w:rsidR="00000000" w:rsidDel="00000000" w:rsidP="00000000" w:rsidRDefault="00000000" w:rsidRPr="00000000" w14:paraId="00000A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130</w:t>
            </w:r>
          </w:p>
        </w:tc>
        <w:tc>
          <w:tcPr>
            <w:vAlign w:val="top"/>
          </w:tcPr>
          <w:p w:rsidR="00000000" w:rsidDel="00000000" w:rsidP="00000000" w:rsidRDefault="00000000" w:rsidRPr="00000000" w14:paraId="00000A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antama viesti apteekille</w:t>
            </w:r>
          </w:p>
        </w:tc>
        <w:tc>
          <w:tcPr>
            <w:vAlign w:val="top"/>
          </w:tcPr>
          <w:p w:rsidR="00000000" w:rsidDel="00000000" w:rsidP="00000000" w:rsidRDefault="00000000" w:rsidRPr="00000000" w14:paraId="00000A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300 mkiä</w:t>
            </w:r>
          </w:p>
        </w:tc>
      </w:tr>
      <w:tr>
        <w:trPr>
          <w:cantSplit w:val="0"/>
          <w:tblHeader w:val="0"/>
        </w:trPr>
        <w:tc>
          <w:tcPr>
            <w:vAlign w:val="top"/>
          </w:tcPr>
          <w:p w:rsidR="00000000" w:rsidDel="00000000" w:rsidP="00000000" w:rsidRDefault="00000000" w:rsidRPr="00000000" w14:paraId="00000A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131</w:t>
            </w:r>
          </w:p>
        </w:tc>
        <w:tc>
          <w:tcPr>
            <w:vAlign w:val="top"/>
          </w:tcPr>
          <w:p w:rsidR="00000000" w:rsidDel="00000000" w:rsidP="00000000" w:rsidRDefault="00000000" w:rsidRPr="00000000" w14:paraId="00000A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potilaan informoinnista</w:t>
            </w:r>
          </w:p>
        </w:tc>
        <w:tc>
          <w:tcPr>
            <w:vAlign w:val="top"/>
          </w:tcPr>
          <w:p w:rsidR="00000000" w:rsidDel="00000000" w:rsidP="00000000" w:rsidRDefault="00000000" w:rsidRPr="00000000" w14:paraId="00000B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B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B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true, jos informoitu,</w:t>
            </w:r>
          </w:p>
          <w:p w:rsidR="00000000" w:rsidDel="00000000" w:rsidP="00000000" w:rsidRDefault="00000000" w:rsidRPr="00000000" w14:paraId="00000B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w:t>
            </w:r>
          </w:p>
        </w:tc>
        <w:tc>
          <w:tcPr>
            <w:vAlign w:val="top"/>
          </w:tcPr>
          <w:p w:rsidR="00000000" w:rsidDel="00000000" w:rsidP="00000000" w:rsidRDefault="00000000" w:rsidRPr="00000000" w14:paraId="00000B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B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rsidR="00000000" w:rsidDel="00000000" w:rsidP="00000000" w:rsidRDefault="00000000" w:rsidRPr="00000000" w14:paraId="00000B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p>
    <w:p w:rsidR="00000000" w:rsidDel="00000000" w:rsidP="00000000" w:rsidRDefault="00000000" w:rsidRPr="00000000" w14:paraId="00000B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xfipr3ncezdl" w:id="58"/>
      <w:bookmarkEnd w:id="58"/>
      <w:r w:rsidDel="00000000" w:rsidR="00000000" w:rsidRPr="00000000">
        <w:br w:type="page"/>
      </w:r>
      <w:r w:rsidDel="00000000" w:rsidR="00000000" w:rsidRPr="00000000">
        <w:rPr>
          <w:rtl w:val="0"/>
        </w:rPr>
      </w:r>
    </w:p>
    <w:p w:rsidR="00000000" w:rsidDel="00000000" w:rsidP="00000000" w:rsidRDefault="00000000" w:rsidRPr="00000000" w14:paraId="00000B0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toimitus</w:t>
      </w:r>
    </w:p>
    <w:p w:rsidR="00000000" w:rsidDel="00000000" w:rsidP="00000000" w:rsidRDefault="00000000" w:rsidRPr="00000000" w14:paraId="00000B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selitetty  luvussa 2 ja sen on sama kuin muillekin lääkemääräykseen liittyville sanomille. </w:t>
      </w:r>
    </w:p>
    <w:p w:rsidR="00000000" w:rsidDel="00000000" w:rsidP="00000000" w:rsidRDefault="00000000" w:rsidRPr="00000000" w14:paraId="00000B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v68pawymaou" w:id="59"/>
      <w:bookmarkEnd w:id="59"/>
      <w:r w:rsidDel="00000000" w:rsidR="00000000" w:rsidRPr="00000000">
        <w:rPr>
          <w:rtl w:val="0"/>
        </w:rPr>
      </w:r>
    </w:p>
    <w:p w:rsidR="00000000" w:rsidDel="00000000" w:rsidP="00000000" w:rsidRDefault="00000000" w:rsidRPr="00000000" w14:paraId="00000B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Lääkemääräyksen toimituksen rakenteisen muodon periaatteet</w:t>
      </w:r>
    </w:p>
    <w:p w:rsidR="00000000" w:rsidDel="00000000" w:rsidP="00000000" w:rsidRDefault="00000000" w:rsidRPr="00000000" w14:paraId="00000B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Rakenteinen muoto on tehty siten, että kaikki entryt (computable structures) sijaitsevat yhden ainoan sectionin alla (jonka text-osuudessa on näyttömuoto). Entryt on määritelty siten, että jokaisen entryn alla on organizer-rakenne. Organizerit ovat seuraavat:</w:t>
      </w:r>
    </w:p>
    <w:p w:rsidR="00000000" w:rsidDel="00000000" w:rsidP="00000000" w:rsidRDefault="00000000" w:rsidRPr="00000000" w14:paraId="00000B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code=100:</w:t>
        <w:tab/>
        <w:t xml:space="preserve">lääkevalmisteen ja pakkauksen tiedot ja toimituksen perustiedot</w:t>
      </w:r>
    </w:p>
    <w:p w:rsidR="00000000" w:rsidDel="00000000" w:rsidP="00000000" w:rsidRDefault="00000000" w:rsidRPr="00000000" w14:paraId="00000B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code=4:</w:t>
        <w:tab/>
        <w:t xml:space="preserve">lääkkeen vaikuttavat ainesosat (apteekin valmisteille ja huumeille)</w:t>
      </w:r>
    </w:p>
    <w:p w:rsidR="00000000" w:rsidDel="00000000" w:rsidP="00000000" w:rsidRDefault="00000000" w:rsidRPr="00000000" w14:paraId="00000B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w:t>
        <w:tab/>
        <w:t xml:space="preserve">lääkkeen muut ainesosat (apteekin valmisteille)</w:t>
      </w:r>
    </w:p>
    <w:p w:rsidR="00000000" w:rsidDel="00000000" w:rsidP="00000000" w:rsidRDefault="00000000" w:rsidRPr="00000000" w14:paraId="00000B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code=104:</w:t>
        <w:tab/>
        <w:t xml:space="preserve">toimituksen muut tiedot</w:t>
      </w:r>
    </w:p>
    <w:p w:rsidR="00000000" w:rsidDel="00000000" w:rsidP="00000000" w:rsidRDefault="00000000" w:rsidRPr="00000000" w14:paraId="00000B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rsidR="00000000" w:rsidDel="00000000" w:rsidP="00000000" w:rsidRDefault="00000000" w:rsidRPr="00000000" w14:paraId="00000B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a8jviszrz2" w:id="60"/>
      <w:bookmarkEnd w:id="60"/>
      <w:r w:rsidDel="00000000" w:rsidR="00000000" w:rsidRPr="00000000">
        <w:br w:type="page"/>
      </w:r>
      <w:r w:rsidDel="00000000" w:rsidR="00000000" w:rsidRPr="00000000">
        <w:rPr>
          <w:rtl w:val="0"/>
        </w:rPr>
      </w:r>
    </w:p>
    <w:p w:rsidR="00000000" w:rsidDel="00000000" w:rsidP="00000000" w:rsidRDefault="00000000" w:rsidRPr="00000000" w14:paraId="00000B1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Lääkevalmisteen ja pakkauksen tiedot sekä toimituksen perustiedot</w:t>
      </w:r>
    </w:p>
    <w:p w:rsidR="00000000" w:rsidDel="00000000" w:rsidP="00000000" w:rsidRDefault="00000000" w:rsidRPr="00000000" w14:paraId="00000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g8rtr1bwow0" w:id="61"/>
      <w:bookmarkEnd w:id="61"/>
      <w:r w:rsidDel="00000000" w:rsidR="00000000" w:rsidRPr="00000000">
        <w:rPr>
          <w:rtl w:val="0"/>
        </w:rPr>
      </w:r>
    </w:p>
    <w:p w:rsidR="00000000" w:rsidDel="00000000" w:rsidP="00000000" w:rsidRDefault="00000000" w:rsidRPr="00000000" w14:paraId="00000B1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reseptiprojektin viitekoodi)</w:t>
      </w:r>
    </w:p>
    <w:p w:rsidR="00000000" w:rsidDel="00000000" w:rsidP="00000000" w:rsidRDefault="00000000" w:rsidRPr="00000000" w14:paraId="00000B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3"/>
        <w:tblW w:w="83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68"/>
        <w:gridCol w:w="2631"/>
        <w:gridCol w:w="1989"/>
        <w:tblGridChange w:id="0">
          <w:tblGrid>
            <w:gridCol w:w="3768"/>
            <w:gridCol w:w="2631"/>
            <w:gridCol w:w="1989"/>
          </w:tblGrid>
        </w:tblGridChange>
      </w:tblGrid>
      <w:tr>
        <w:trPr>
          <w:cantSplit w:val="0"/>
          <w:tblHeader w:val="0"/>
        </w:trPr>
        <w:tc>
          <w:tcPr>
            <w:shd w:fill="cccccc" w:val="clear"/>
            <w:vAlign w:val="top"/>
          </w:tcPr>
          <w:p w:rsidR="00000000" w:rsidDel="00000000" w:rsidP="00000000" w:rsidRDefault="00000000" w:rsidRPr="00000000" w14:paraId="00000B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B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B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ja vahvuuden yksikkö (2.10)</w:t>
            </w:r>
          </w:p>
        </w:tc>
        <w:tc>
          <w:tcPr>
            <w:vAlign w:val="top"/>
          </w:tcPr>
          <w:p w:rsidR="00000000" w:rsidDel="00000000" w:rsidP="00000000" w:rsidRDefault="00000000" w:rsidRPr="00000000" w14:paraId="00000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(2.12)</w:t>
            </w:r>
          </w:p>
        </w:tc>
        <w:tc>
          <w:tcPr>
            <w:vAlign w:val="top"/>
          </w:tcPr>
          <w:p w:rsidR="00000000" w:rsidDel="00000000" w:rsidP="00000000" w:rsidRDefault="00000000" w:rsidRPr="00000000" w14:paraId="00000B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B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(2.12)</w:t>
            </w:r>
          </w:p>
        </w:tc>
        <w:tc>
          <w:tcPr>
            <w:vAlign w:val="top"/>
          </w:tcPr>
          <w:p w:rsidR="00000000" w:rsidDel="00000000" w:rsidP="00000000" w:rsidRDefault="00000000" w:rsidRPr="00000000" w14:paraId="00000B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B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koodaamaton nimi (2.3)  </w:t>
            </w:r>
          </w:p>
        </w:tc>
        <w:tc>
          <w:tcPr>
            <w:vAlign w:val="top"/>
          </w:tcPr>
          <w:p w:rsidR="00000000" w:rsidDel="00000000" w:rsidP="00000000" w:rsidRDefault="00000000" w:rsidRPr="00000000" w14:paraId="00000B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B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pakkauksien lukumäärä (2.6)</w:t>
            </w:r>
          </w:p>
        </w:tc>
        <w:tc>
          <w:tcPr>
            <w:vAlign w:val="top"/>
          </w:tcPr>
          <w:p w:rsidR="00000000" w:rsidDel="00000000" w:rsidP="00000000" w:rsidRDefault="00000000" w:rsidRPr="00000000" w14:paraId="00000B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c>
          <w:tcPr>
            <w:vAlign w:val="top"/>
          </w:tcPr>
          <w:p w:rsidR="00000000" w:rsidDel="00000000" w:rsidP="00000000" w:rsidRDefault="00000000" w:rsidRPr="00000000" w14:paraId="00000B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(2.8)</w:t>
            </w:r>
          </w:p>
        </w:tc>
        <w:tc>
          <w:tcPr>
            <w:vAlign w:val="top"/>
          </w:tcPr>
          <w:p w:rsidR="00000000" w:rsidDel="00000000" w:rsidP="00000000" w:rsidRDefault="00000000" w:rsidRPr="00000000" w14:paraId="00000B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yksikkö (2.9)</w:t>
            </w:r>
          </w:p>
        </w:tc>
        <w:tc>
          <w:tcPr>
            <w:vAlign w:val="top"/>
          </w:tcPr>
          <w:p w:rsidR="00000000" w:rsidDel="00000000" w:rsidP="00000000" w:rsidRDefault="00000000" w:rsidRPr="00000000" w14:paraId="00000B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16 mkiä)</w:t>
            </w:r>
          </w:p>
        </w:tc>
        <w:tc>
          <w:tcPr>
            <w:vAlign w:val="top"/>
          </w:tcPr>
          <w:p w:rsidR="00000000" w:rsidDel="00000000" w:rsidP="00000000" w:rsidRDefault="00000000" w:rsidRPr="00000000" w14:paraId="00000B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VNR-koodi (2.2)</w:t>
            </w:r>
          </w:p>
        </w:tc>
        <w:tc>
          <w:tcPr>
            <w:vAlign w:val="top"/>
          </w:tcPr>
          <w:p w:rsidR="00000000" w:rsidDel="00000000" w:rsidP="00000000" w:rsidRDefault="00000000" w:rsidRPr="00000000" w14:paraId="00000B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13 mkiä)</w:t>
            </w:r>
          </w:p>
        </w:tc>
        <w:tc>
          <w:tcPr>
            <w:vAlign w:val="top"/>
          </w:tcPr>
          <w:p w:rsidR="00000000" w:rsidDel="00000000" w:rsidP="00000000" w:rsidRDefault="00000000" w:rsidRPr="00000000" w14:paraId="00000B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B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kauppanimi (2.3)</w:t>
            </w:r>
          </w:p>
        </w:tc>
        <w:tc>
          <w:tcPr>
            <w:vAlign w:val="top"/>
          </w:tcPr>
          <w:p w:rsidR="00000000" w:rsidDel="00000000" w:rsidP="00000000" w:rsidRDefault="00000000" w:rsidRPr="00000000" w14:paraId="00000B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B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koodaamaton kauppanimi (2.3)</w:t>
            </w:r>
          </w:p>
        </w:tc>
        <w:tc>
          <w:tcPr>
            <w:vAlign w:val="top"/>
          </w:tcPr>
          <w:p w:rsidR="00000000" w:rsidDel="00000000" w:rsidP="00000000" w:rsidRDefault="00000000" w:rsidRPr="00000000" w14:paraId="00000B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valmisteella, jos valmisteella ei ole VNR-koodia</w:t>
            </w:r>
          </w:p>
        </w:tc>
      </w:tr>
      <w:tr>
        <w:trPr>
          <w:cantSplit w:val="0"/>
          <w:tblHeader w:val="0"/>
        </w:trPr>
        <w:tc>
          <w:tcPr>
            <w:vAlign w:val="top"/>
          </w:tcPr>
          <w:p w:rsidR="00000000" w:rsidDel="00000000" w:rsidP="00000000" w:rsidRDefault="00000000" w:rsidRPr="00000000" w14:paraId="00000B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B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B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B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 (2.11)</w:t>
            </w:r>
          </w:p>
        </w:tc>
        <w:tc>
          <w:tcPr>
            <w:vAlign w:val="top"/>
          </w:tcPr>
          <w:p w:rsidR="00000000" w:rsidDel="00000000" w:rsidP="00000000" w:rsidRDefault="00000000" w:rsidRPr="00000000" w14:paraId="00000B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lääketietokannan valmiste)</w:t>
            </w:r>
          </w:p>
        </w:tc>
      </w:tr>
      <w:tr>
        <w:trPr>
          <w:cantSplit w:val="0"/>
          <w:tblHeader w:val="0"/>
        </w:trPr>
        <w:tc>
          <w:tcPr>
            <w:vAlign w:val="top"/>
          </w:tcPr>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osapakkaus</w:t>
            </w:r>
          </w:p>
        </w:tc>
        <w:tc>
          <w:tcPr>
            <w:vAlign w:val="top"/>
          </w:tcPr>
          <w:p w:rsidR="00000000" w:rsidDel="00000000" w:rsidP="00000000" w:rsidRDefault="00000000" w:rsidRPr="00000000" w14:paraId="00000B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B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toimitetaan osapakkaus</w:t>
            </w:r>
          </w:p>
        </w:tc>
      </w:tr>
      <w:tr>
        <w:trPr>
          <w:cantSplit w:val="0"/>
          <w:tblHeader w:val="0"/>
        </w:trPr>
        <w:tc>
          <w:tcPr>
            <w:vAlign w:val="top"/>
          </w:tcPr>
          <w:p w:rsidR="00000000" w:rsidDel="00000000" w:rsidP="00000000" w:rsidRDefault="00000000" w:rsidRPr="00000000" w14:paraId="00000B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selitys koostumuksesta ja vapaa teksti  (2.14, 2.17)</w:t>
            </w:r>
          </w:p>
        </w:tc>
        <w:tc>
          <w:tcPr>
            <w:vAlign w:val="top"/>
          </w:tcPr>
          <w:p w:rsidR="00000000" w:rsidDel="00000000" w:rsidP="00000000" w:rsidRDefault="00000000" w:rsidRPr="00000000" w14:paraId="00000B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360 mkiä)</w:t>
            </w:r>
          </w:p>
        </w:tc>
        <w:tc>
          <w:tcPr>
            <w:vAlign w:val="top"/>
          </w:tcPr>
          <w:p w:rsidR="00000000" w:rsidDel="00000000" w:rsidP="00000000" w:rsidRDefault="00000000" w:rsidRPr="00000000" w14:paraId="00000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ulkopuolinen valmiste(21)</w:t>
            </w:r>
          </w:p>
        </w:tc>
        <w:tc>
          <w:tcPr>
            <w:vAlign w:val="top"/>
          </w:tcPr>
          <w:p w:rsidR="00000000" w:rsidDel="00000000" w:rsidP="00000000" w:rsidRDefault="00000000" w:rsidRPr="00000000" w14:paraId="00000B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B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lääketietokannan ulkopuolinen valmiste</w:t>
            </w:r>
          </w:p>
        </w:tc>
      </w:tr>
      <w:tr>
        <w:trPr>
          <w:cantSplit w:val="0"/>
          <w:tblHeader w:val="0"/>
        </w:trPr>
        <w:tc>
          <w:tcPr>
            <w:vAlign w:val="top"/>
          </w:tcPr>
          <w:p w:rsidR="00000000" w:rsidDel="00000000" w:rsidP="00000000" w:rsidRDefault="00000000" w:rsidRPr="00000000" w14:paraId="00000B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toimituspäivä (101)</w:t>
            </w:r>
          </w:p>
        </w:tc>
        <w:tc>
          <w:tcPr>
            <w:vAlign w:val="top"/>
          </w:tcPr>
          <w:p w:rsidR="00000000" w:rsidDel="00000000" w:rsidP="00000000" w:rsidRDefault="00000000" w:rsidRPr="00000000" w14:paraId="00000B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B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nimi (102.1)</w:t>
            </w:r>
          </w:p>
        </w:tc>
        <w:tc>
          <w:tcPr>
            <w:vAlign w:val="top"/>
          </w:tcPr>
          <w:p w:rsidR="00000000" w:rsidDel="00000000" w:rsidP="00000000" w:rsidRDefault="00000000" w:rsidRPr="00000000" w14:paraId="00000B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vAlign w:val="top"/>
          </w:tcPr>
          <w:p w:rsidR="00000000" w:rsidDel="00000000" w:rsidP="00000000" w:rsidRDefault="00000000" w:rsidRPr="00000000" w14:paraId="00000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terhikkitunnus</w:t>
            </w:r>
          </w:p>
        </w:tc>
        <w:tc>
          <w:tcPr>
            <w:vAlign w:val="top"/>
          </w:tcPr>
          <w:p w:rsidR="00000000" w:rsidDel="00000000" w:rsidP="00000000" w:rsidRDefault="00000000" w:rsidRPr="00000000" w14:paraId="00000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vAlign w:val="top"/>
          </w:tcPr>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ammattioikeus</w:t>
            </w:r>
          </w:p>
        </w:tc>
        <w:tc>
          <w:tcPr>
            <w:vAlign w:val="top"/>
          </w:tcPr>
          <w:p w:rsidR="00000000" w:rsidDel="00000000" w:rsidP="00000000" w:rsidRDefault="00000000" w:rsidRPr="00000000" w14:paraId="00000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 + max 70 mkiä)</w:t>
            </w:r>
          </w:p>
        </w:tc>
        <w:tc>
          <w:tcPr>
            <w:vAlign w:val="top"/>
          </w:tcPr>
          <w:p w:rsidR="00000000" w:rsidDel="00000000" w:rsidP="00000000" w:rsidRDefault="00000000" w:rsidRPr="00000000" w14:paraId="00000B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nimi (110)</w:t>
            </w:r>
          </w:p>
        </w:tc>
        <w:tc>
          <w:tcPr>
            <w:vAlign w:val="top"/>
          </w:tcPr>
          <w:p w:rsidR="00000000" w:rsidDel="00000000" w:rsidP="00000000" w:rsidRDefault="00000000" w:rsidRPr="00000000" w14:paraId="00000B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vAlign w:val="top"/>
          </w:tcPr>
          <w:p w:rsidR="00000000" w:rsidDel="00000000" w:rsidP="00000000" w:rsidRDefault="00000000" w:rsidRPr="00000000" w14:paraId="00000B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terhikkitunnus</w:t>
            </w:r>
          </w:p>
        </w:tc>
        <w:tc>
          <w:tcPr>
            <w:vAlign w:val="top"/>
          </w:tcPr>
          <w:p w:rsidR="00000000" w:rsidDel="00000000" w:rsidP="00000000" w:rsidRDefault="00000000" w:rsidRPr="00000000" w14:paraId="00000B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vAlign w:val="top"/>
          </w:tcPr>
          <w:p w:rsidR="00000000" w:rsidDel="00000000" w:rsidP="00000000" w:rsidRDefault="00000000" w:rsidRPr="00000000" w14:paraId="00000B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ammattioikeus</w:t>
            </w:r>
          </w:p>
        </w:tc>
        <w:tc>
          <w:tcPr>
            <w:vAlign w:val="top"/>
          </w:tcPr>
          <w:p w:rsidR="00000000" w:rsidDel="00000000" w:rsidP="00000000" w:rsidRDefault="00000000" w:rsidRPr="00000000" w14:paraId="00000B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 + max 70 mkiä)</w:t>
            </w:r>
          </w:p>
        </w:tc>
        <w:tc>
          <w:tcPr>
            <w:vAlign w:val="top"/>
          </w:tcPr>
          <w:p w:rsidR="00000000" w:rsidDel="00000000" w:rsidP="00000000" w:rsidRDefault="00000000" w:rsidRPr="00000000" w14:paraId="00000B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tunnus (103.1)</w:t>
            </w:r>
          </w:p>
        </w:tc>
        <w:tc>
          <w:tcPr>
            <w:vAlign w:val="top"/>
          </w:tcPr>
          <w:p w:rsidR="00000000" w:rsidDel="00000000" w:rsidP="00000000" w:rsidRDefault="00000000" w:rsidRPr="00000000" w14:paraId="00000B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w:t>
            </w:r>
            <w:del w:author="Kauppila Timo" w:id="6"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60</w:delText>
              </w:r>
            </w:del>
            <w:ins w:author="Kauppila Timo" w:id="6" w:date="2019-12-18T16:05: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128</w:t>
              </w:r>
            </w:ins>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mkiä)</w:t>
            </w:r>
          </w:p>
        </w:tc>
        <w:tc>
          <w:tcPr>
            <w:vAlign w:val="top"/>
          </w:tcPr>
          <w:p w:rsidR="00000000" w:rsidDel="00000000" w:rsidP="00000000" w:rsidRDefault="00000000" w:rsidRPr="00000000" w14:paraId="00000B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 (103.2)</w:t>
            </w:r>
          </w:p>
        </w:tc>
        <w:tc>
          <w:tcPr>
            <w:vAlign w:val="top"/>
          </w:tcPr>
          <w:p w:rsidR="00000000" w:rsidDel="00000000" w:rsidP="00000000" w:rsidRDefault="00000000" w:rsidRPr="00000000" w14:paraId="00000B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mkiä)</w:t>
            </w:r>
          </w:p>
        </w:tc>
        <w:tc>
          <w:tcPr>
            <w:vAlign w:val="top"/>
          </w:tcPr>
          <w:p w:rsidR="00000000" w:rsidDel="00000000" w:rsidP="00000000" w:rsidRDefault="00000000" w:rsidRPr="00000000" w14:paraId="00000B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 (103.3)</w:t>
            </w:r>
          </w:p>
        </w:tc>
        <w:tc>
          <w:tcPr>
            <w:vAlign w:val="top"/>
          </w:tcPr>
          <w:p w:rsidR="00000000" w:rsidDel="00000000" w:rsidP="00000000" w:rsidRDefault="00000000" w:rsidRPr="00000000" w14:paraId="00000B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B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 (103.4)</w:t>
            </w:r>
          </w:p>
        </w:tc>
        <w:tc>
          <w:tcPr>
            <w:vAlign w:val="top"/>
          </w:tcPr>
          <w:p w:rsidR="00000000" w:rsidDel="00000000" w:rsidP="00000000" w:rsidRDefault="00000000" w:rsidRPr="00000000" w14:paraId="00000B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 mkiä)</w:t>
            </w:r>
          </w:p>
        </w:tc>
        <w:tc>
          <w:tcPr>
            <w:vAlign w:val="top"/>
          </w:tcPr>
          <w:p w:rsidR="00000000" w:rsidDel="00000000" w:rsidP="00000000" w:rsidRDefault="00000000" w:rsidRPr="00000000" w14:paraId="00000B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 (103.5)</w:t>
            </w:r>
          </w:p>
        </w:tc>
        <w:tc>
          <w:tcPr>
            <w:vAlign w:val="top"/>
          </w:tcPr>
          <w:p w:rsidR="00000000" w:rsidDel="00000000" w:rsidP="00000000" w:rsidRDefault="00000000" w:rsidRPr="00000000" w14:paraId="00000B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B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B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kohteena olevan lääkemääräyksen id () </w:t>
            </w:r>
          </w:p>
        </w:tc>
        <w:tc>
          <w:tcPr>
            <w:vAlign w:val="top"/>
          </w:tcPr>
          <w:p w:rsidR="00000000" w:rsidDel="00000000" w:rsidP="00000000" w:rsidRDefault="00000000" w:rsidRPr="00000000" w14:paraId="00000B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vAlign w:val="top"/>
          </w:tcPr>
          <w:p w:rsidR="00000000" w:rsidDel="00000000" w:rsidP="00000000" w:rsidRDefault="00000000" w:rsidRPr="00000000" w14:paraId="00000B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id (1)</w:t>
            </w:r>
          </w:p>
        </w:tc>
        <w:tc>
          <w:tcPr>
            <w:vAlign w:val="top"/>
          </w:tcPr>
          <w:p w:rsidR="00000000" w:rsidDel="00000000" w:rsidP="00000000" w:rsidRDefault="00000000" w:rsidRPr="00000000" w14:paraId="00000B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vAlign w:val="top"/>
          </w:tcPr>
          <w:p w:rsidR="00000000" w:rsidDel="00000000" w:rsidP="00000000" w:rsidRDefault="00000000" w:rsidRPr="00000000" w14:paraId="00000B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 (2.13)</w:t>
            </w:r>
          </w:p>
        </w:tc>
        <w:tc>
          <w:tcPr>
            <w:vAlign w:val="top"/>
          </w:tcPr>
          <w:p w:rsidR="00000000" w:rsidDel="00000000" w:rsidP="00000000" w:rsidRDefault="00000000" w:rsidRPr="00000000" w14:paraId="00000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w:t>
            </w:r>
          </w:p>
        </w:tc>
      </w:tr>
      <w:tr>
        <w:trPr>
          <w:cantSplit w:val="0"/>
          <w:tblHeader w:val="0"/>
        </w:trPr>
        <w:tc>
          <w:tcPr>
            <w:vAlign w:val="top"/>
          </w:tcPr>
          <w:p w:rsidR="00000000" w:rsidDel="00000000" w:rsidP="00000000" w:rsidRDefault="00000000" w:rsidRPr="00000000" w14:paraId="00000B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määrä (6)</w:t>
            </w:r>
          </w:p>
        </w:tc>
        <w:tc>
          <w:tcPr>
            <w:vAlign w:val="top"/>
          </w:tcPr>
          <w:p w:rsidR="00000000" w:rsidDel="00000000" w:rsidP="00000000" w:rsidRDefault="00000000" w:rsidRPr="00000000" w14:paraId="00000B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 value ja unit)</w:t>
            </w:r>
          </w:p>
          <w:p w:rsidR="00000000" w:rsidDel="00000000" w:rsidP="00000000" w:rsidRDefault="00000000" w:rsidRPr="00000000" w14:paraId="00000B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+ 20 mkiä = unit ja originalText),</w:t>
            </w:r>
          </w:p>
          <w:p w:rsidR="00000000" w:rsidDel="00000000" w:rsidP="00000000" w:rsidRDefault="00000000" w:rsidRPr="00000000" w14:paraId="00000B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 = text)</w:t>
            </w:r>
          </w:p>
        </w:tc>
        <w:tc>
          <w:tcPr>
            <w:vAlign w:val="top"/>
          </w:tcPr>
          <w:p w:rsidR="00000000" w:rsidDel="00000000" w:rsidP="00000000" w:rsidRDefault="00000000" w:rsidRPr="00000000" w14:paraId="00000B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jäljellä oleva määrä (11)</w:t>
            </w:r>
          </w:p>
        </w:tc>
        <w:tc>
          <w:tcPr>
            <w:vAlign w:val="top"/>
          </w:tcPr>
          <w:p w:rsidR="00000000" w:rsidDel="00000000" w:rsidP="00000000" w:rsidRDefault="00000000" w:rsidRPr="00000000" w14:paraId="00000B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 value ja unit)</w:t>
            </w:r>
          </w:p>
          <w:p w:rsidR="00000000" w:rsidDel="00000000" w:rsidP="00000000" w:rsidRDefault="00000000" w:rsidRPr="00000000" w14:paraId="00000B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+ 20 mkiä = unit ja originalText),</w:t>
            </w:r>
          </w:p>
          <w:p w:rsidR="00000000" w:rsidDel="00000000" w:rsidP="00000000" w:rsidRDefault="00000000" w:rsidRPr="00000000" w14:paraId="00000B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 = text)</w:t>
            </w:r>
          </w:p>
        </w:tc>
        <w:tc>
          <w:tcPr>
            <w:vAlign w:val="top"/>
          </w:tcPr>
          <w:p w:rsidR="00000000" w:rsidDel="00000000" w:rsidP="00000000" w:rsidRDefault="00000000" w:rsidRPr="00000000" w14:paraId="00000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B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reseptin tyyppi on 1</w:t>
            </w:r>
          </w:p>
        </w:tc>
      </w:tr>
      <w:tr>
        <w:trPr>
          <w:cantSplit w:val="0"/>
          <w:tblHeader w:val="0"/>
        </w:trPr>
        <w:tc>
          <w:tcPr>
            <w:vAlign w:val="top"/>
          </w:tcPr>
          <w:p w:rsidR="00000000" w:rsidDel="00000000" w:rsidP="00000000" w:rsidRDefault="00000000" w:rsidRPr="00000000" w14:paraId="00000B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B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B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B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apteekissa valmistettava lääke</w:t>
            </w:r>
          </w:p>
        </w:tc>
      </w:tr>
      <w:tr>
        <w:trPr>
          <w:cantSplit w:val="0"/>
          <w:tblHeader w:val="0"/>
        </w:trPr>
        <w:tc>
          <w:tcPr>
            <w:vAlign w:val="top"/>
          </w:tcPr>
          <w:p w:rsidR="00000000" w:rsidDel="00000000" w:rsidP="00000000" w:rsidRDefault="00000000" w:rsidRPr="00000000" w14:paraId="00000B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 (127/)</w:t>
            </w:r>
          </w:p>
        </w:tc>
        <w:tc>
          <w:tcPr>
            <w:vAlign w:val="top"/>
          </w:tcPr>
          <w:p w:rsidR="00000000" w:rsidDel="00000000" w:rsidP="00000000" w:rsidRDefault="00000000" w:rsidRPr="00000000" w14:paraId="00000B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B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 (128/)</w:t>
            </w:r>
          </w:p>
        </w:tc>
        <w:tc>
          <w:tcPr>
            <w:vAlign w:val="top"/>
          </w:tcPr>
          <w:p w:rsidR="00000000" w:rsidDel="00000000" w:rsidP="00000000" w:rsidRDefault="00000000" w:rsidRPr="00000000" w14:paraId="00000B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B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 (164/)</w:t>
            </w:r>
          </w:p>
        </w:tc>
        <w:tc>
          <w:tcPr>
            <w:vAlign w:val="top"/>
          </w:tcPr>
          <w:p w:rsidR="00000000" w:rsidDel="00000000" w:rsidP="00000000" w:rsidRDefault="00000000" w:rsidRPr="00000000" w14:paraId="00000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w:t>
            </w:r>
          </w:p>
        </w:tc>
        <w:tc>
          <w:tcPr>
            <w:vAlign w:val="top"/>
          </w:tcPr>
          <w:p w:rsidR="00000000" w:rsidDel="00000000" w:rsidP="00000000" w:rsidRDefault="00000000" w:rsidRPr="00000000" w14:paraId="00000B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100 (lääkityslistan kenttäkoodi).</w:t>
      </w:r>
    </w:p>
    <w:p w:rsidR="00000000" w:rsidDel="00000000" w:rsidP="00000000" w:rsidRDefault="00000000" w:rsidRPr="00000000" w14:paraId="00000B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B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Lääkevalmisteen ja pakkauksen sekä toimituksen perustiedot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s61i3vfhrbmu" w:id="62"/>
      <w:bookmarkEnd w:id="62"/>
      <w:r w:rsidDel="00000000" w:rsidR="00000000" w:rsidRPr="00000000">
        <w:rPr>
          <w:rtl w:val="0"/>
        </w:rPr>
      </w:r>
    </w:p>
    <w:p w:rsidR="00000000" w:rsidDel="00000000" w:rsidP="00000000" w:rsidRDefault="00000000" w:rsidRPr="00000000" w14:paraId="00000BA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Lääkeaineen vahvuus, koostumus ja ajankohta</w:t>
      </w:r>
    </w:p>
    <w:p w:rsidR="00000000" w:rsidDel="00000000" w:rsidP="00000000" w:rsidRDefault="00000000" w:rsidRPr="00000000" w14:paraId="00000B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B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lääkeaineen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Vahvuuden ilmoittamiseen käytetään rakennetta &lt;translation&gt;&lt;originalText&gt; (pituus max 80 mkiä). </w:t>
      </w:r>
    </w:p>
    <w:p w:rsidR="00000000" w:rsidDel="00000000" w:rsidP="00000000" w:rsidRDefault="00000000" w:rsidRPr="00000000" w14:paraId="00000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Center-elementin attribuutit value (vahvuus) ja unit (yksikkö) ei ole käytössä, koska lääketietokannasta löytyy valmisteen vahvuus vain tekstimuotoisena. Vahvuus on enintään 80 numeroa ja yksikkö enintään 80 merkkiä.</w:t>
      </w:r>
    </w:p>
    <w:p w:rsidR="00000000" w:rsidDel="00000000" w:rsidP="00000000" w:rsidRDefault="00000000" w:rsidRPr="00000000" w14:paraId="00000B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B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 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tai</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 (ei käytössä toistaiseksi)</w:t>
      </w:r>
      <w:r w:rsidDel="00000000" w:rsidR="00000000" w:rsidRPr="00000000">
        <w:rPr>
          <w:rtl w:val="0"/>
        </w:rPr>
      </w:r>
    </w:p>
    <w:p w:rsidR="00000000" w:rsidDel="00000000" w:rsidP="00000000" w:rsidRDefault="00000000" w:rsidRPr="00000000" w14:paraId="00000B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B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ilmoitetaan apteekissa valmistettavan  lääkkeen tapauksessa koostumus/ kuvaus valmistetusta lääkkeestä ja vapaa teksti, max 360 merkkiä (vaikuttavat aineet ilmoitetaan organizerissa vaikuttavat aineet, samoin muut aineet omassa organizerissaan).</w:t>
      </w:r>
    </w:p>
    <w:p w:rsidR="00000000" w:rsidDel="00000000" w:rsidP="00000000" w:rsidRDefault="00000000" w:rsidRPr="00000000" w14:paraId="00000B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Toimituspäivä ilmoitetaan elementissä effectiveTime. Toimituspäivää ei saa muuttaa toimituksen korjauksessa tai mitätöinnissä.</w:t>
      </w:r>
    </w:p>
    <w:p w:rsidR="00000000" w:rsidDel="00000000" w:rsidP="00000000" w:rsidRDefault="00000000" w:rsidRPr="00000000" w14:paraId="00000B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B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20110517150216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w0nr59dam85c" w:id="63"/>
      <w:bookmarkEnd w:id="63"/>
      <w:r w:rsidDel="00000000" w:rsidR="00000000" w:rsidRPr="00000000">
        <w:rPr>
          <w:rtl w:val="0"/>
        </w:rPr>
      </w:r>
    </w:p>
    <w:p w:rsidR="00000000" w:rsidDel="00000000" w:rsidP="00000000" w:rsidRDefault="00000000" w:rsidRPr="00000000" w14:paraId="00000BC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Lääkevalmisteen ATC-koodi ja nimi, lääketietokannan ulkopuolinen valmiste</w:t>
      </w:r>
    </w:p>
    <w:p w:rsidR="00000000" w:rsidDel="00000000" w:rsidP="00000000" w:rsidRDefault="00000000" w:rsidRPr="00000000" w14:paraId="00000BC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(max 9 mkiä) ilmoitetaan entityn manufacturedLabeledDrug elementissä code (&lt;consumable&gt;&lt;manufacturedProduct&gt; alla).  Varsinainen ATC-koodi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rsidR="00000000" w:rsidDel="00000000" w:rsidP="00000000" w:rsidRDefault="00000000" w:rsidRPr="00000000" w14:paraId="00000B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Myös 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ääketietokannan ulkopuolisella valmisteella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on ATC-koodi (esim. potilaskohtainen erityislupavalmiste), tiedot ilmoitetaan em. tavalla, mutta luokituksen versiota (codeSystemVersion-attribuutti) ei annetta. Valmisteen laji -tiedossa ilmoitetaan tällöin kyseessä olevan potilaskohtainen erityislupavalmiste.</w:t>
      </w:r>
    </w:p>
    <w:p w:rsidR="00000000" w:rsidDel="00000000" w:rsidP="00000000" w:rsidRDefault="00000000" w:rsidRPr="00000000" w14:paraId="00000B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voidaan ilmoittaa name elementissä, joka on tietotyyppiä EN, esim. &lt;name&gt;apteekin lääkevalmiste x&lt;/name&gt;. Koodaamaton nimi on enintään 80 merkkiä. </w:t>
      </w:r>
    </w:p>
    <w:p w:rsidR="00000000" w:rsidDel="00000000" w:rsidP="00000000" w:rsidRDefault="00000000" w:rsidRPr="00000000" w14:paraId="00000B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B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ATC koodi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J01CE02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B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Fenoksimetyylipenisilliini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B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B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B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voidaan käyttää name-elementtiä lääkevalmisteen nimen ilmoittamiseen.</w:t>
      </w:r>
    </w:p>
    <w:p w:rsidR="00000000" w:rsidDel="00000000" w:rsidP="00000000" w:rsidRDefault="00000000" w:rsidRPr="00000000" w14:paraId="00000B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ei ole ATC-koodia, niin se ilmoitetaan manufacturedMaterial roolin alla. Lääketietokannan ulkopuolisen valmisteen nimi ilmoitetaan elementissä name, joka on tietotyyppiä EN, maksimipituus 50 merkkiä, muodossa &lt;name&gt;nimi&lt;/name&gt;. </w:t>
      </w:r>
    </w:p>
    <w:p w:rsidR="00000000" w:rsidDel="00000000" w:rsidP="00000000" w:rsidRDefault="00000000" w:rsidRPr="00000000" w14:paraId="00000B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BE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DUODERM EXTRA THIN 10X10CM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tcjojvmm1jl" w:id="64"/>
      <w:bookmarkEnd w:id="64"/>
      <w:r w:rsidDel="00000000" w:rsidR="00000000" w:rsidRPr="00000000">
        <w:rPr>
          <w:rtl w:val="0"/>
        </w:rPr>
      </w:r>
    </w:p>
    <w:p w:rsidR="00000000" w:rsidDel="00000000" w:rsidP="00000000" w:rsidRDefault="00000000" w:rsidRPr="00000000" w14:paraId="00000BF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Toimitettu kokonaismäärä ja jäljellä oleva määrä</w:t>
      </w:r>
    </w:p>
    <w:p w:rsidR="00000000" w:rsidDel="00000000" w:rsidP="00000000" w:rsidRDefault="00000000" w:rsidRPr="00000000" w14:paraId="00000B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SubstanceAdministrationin alla Observationissa ilmoitetaan value-elementissä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toimitettu kokonaismäärä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 on 102 ja käytetty tietotyyppi PQ. </w:t>
      </w:r>
    </w:p>
    <w:p w:rsidR="00000000" w:rsidDel="00000000" w:rsidP="00000000" w:rsidRDefault="00000000" w:rsidRPr="00000000" w14:paraId="00000B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Numeerinen määrä ilmoitetaan attribuutissa value ja yksikkö attribuutissa unit. Attribuutin value tietotyyppi on real. </w:t>
      </w:r>
    </w:p>
    <w:p w:rsidR="00000000" w:rsidDel="00000000" w:rsidP="00000000" w:rsidRDefault="00000000" w:rsidRPr="00000000" w14:paraId="00000BF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määrä ilmoitetaan kertoimena ja lauseke on laskettavissa oleva lauseke (esim. 2X60X0,35), niin tuo lauseke sijoitetaan elementtiin originalText. Sallittuja merkkejä ovat tällöin numeroiden lisäksi vain desimaalierotin ja X (x).</w:t>
      </w:r>
    </w:p>
    <w:p w:rsidR="00000000" w:rsidDel="00000000" w:rsidP="00000000" w:rsidRDefault="00000000" w:rsidRPr="00000000" w14:paraId="00000BF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määrä voidaan ilmoittaa vain tekstinä, niin se sijoitetaan observation-luokan text-elementtiin.</w:t>
      </w:r>
    </w:p>
    <w:p w:rsidR="00000000" w:rsidDel="00000000" w:rsidP="00000000" w:rsidRDefault="00000000" w:rsidRPr="00000000" w14:paraId="00000B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rsidR="00000000" w:rsidDel="00000000" w:rsidP="00000000" w:rsidRDefault="00000000" w:rsidRPr="00000000" w14:paraId="00000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numeerinen ilmoitustapa:</w:t>
      </w:r>
    </w:p>
    <w:p w:rsidR="00000000" w:rsidDel="00000000" w:rsidP="00000000" w:rsidRDefault="00000000" w:rsidRPr="00000000" w14:paraId="00000B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PQ</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ilmoitustapa lausekkeena:</w:t>
      </w:r>
    </w:p>
    <w:p w:rsidR="00000000" w:rsidDel="00000000" w:rsidP="00000000" w:rsidRDefault="00000000" w:rsidRPr="00000000" w14:paraId="00000C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PQ</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3x21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tab/>
      </w:r>
    </w:p>
    <w:p w:rsidR="00000000" w:rsidDel="00000000" w:rsidP="00000000" w:rsidRDefault="00000000" w:rsidRPr="00000000" w14:paraId="00000C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ilmoitustapa tekstinä:</w:t>
      </w:r>
    </w:p>
    <w:p w:rsidR="00000000" w:rsidDel="00000000" w:rsidP="00000000" w:rsidRDefault="00000000" w:rsidRPr="00000000" w14:paraId="00000C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10X500IU+5 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Vastaavalla tavalla observationilla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jäljellä oleva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 on 103.</w:t>
      </w:r>
    </w:p>
    <w:p w:rsidR="00000000" w:rsidDel="00000000" w:rsidP="00000000" w:rsidRDefault="00000000" w:rsidRPr="00000000" w14:paraId="00000C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Määrä on enintään 5 numeroa (jos on ilmoitettu numeerisena) tai 20 merkkiä (jos on ilmoitettu lausekkeena) ja yksikkö enintään 10 merkkiä. Jos ilmoitetaan tekstinä, pituus on max 80 merkkiä. </w:t>
      </w:r>
    </w:p>
    <w:p w:rsidR="00000000" w:rsidDel="00000000" w:rsidP="00000000" w:rsidRDefault="00000000" w:rsidRPr="00000000" w14:paraId="00000C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z9oq7ecc4awx" w:id="65"/>
      <w:bookmarkEnd w:id="65"/>
      <w:r w:rsidDel="00000000" w:rsidR="00000000" w:rsidRPr="00000000">
        <w:rPr>
          <w:rtl w:val="0"/>
        </w:rPr>
      </w:r>
    </w:p>
    <w:p w:rsidR="00000000" w:rsidDel="00000000" w:rsidP="00000000" w:rsidRDefault="00000000" w:rsidRPr="00000000" w14:paraId="00000C3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Toimitettava pakkauskoko ja pakkausten lukumäärä</w:t>
      </w:r>
    </w:p>
    <w:p w:rsidR="00000000" w:rsidDel="00000000" w:rsidP="00000000" w:rsidRDefault="00000000" w:rsidRPr="00000000" w14:paraId="00000C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Toimitettavan lääkkeen määrään ja pakkauksiin liittyvät tiedot ilmoitetaan supply-act:issä (actin substanceAdministration alla). Tätä luokkaa (supply) toistetaan tarpeen mukaan (jos kyseessä erikokoisia pakkauksia).</w:t>
      </w:r>
    </w:p>
    <w:p w:rsidR="00000000" w:rsidDel="00000000" w:rsidP="00000000" w:rsidRDefault="00000000" w:rsidRPr="00000000" w14:paraId="00000C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elementin repeatNumber value-attribuutissa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pakkauksien lukumäärä,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 Quantity elementin attribuutissa value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80 numeroa) ja unit-attribuutissa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yksikkö (max 16 mkiä). </w:t>
      </w:r>
    </w:p>
    <w:p w:rsidR="00000000" w:rsidDel="00000000" w:rsidP="00000000" w:rsidRDefault="00000000" w:rsidRPr="00000000" w14:paraId="00000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supply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SPLY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pakkauskoko value attribuutissa, pakkauskoon yksikkö 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pakkauskoko, pakkauskoon kerroin ja pakkauskoon yksikkö saadaan yleensä lääketietokannasta.</w:t>
      </w:r>
    </w:p>
    <w:p w:rsidR="00000000" w:rsidDel="00000000" w:rsidP="00000000" w:rsidRDefault="00000000" w:rsidRPr="00000000" w14:paraId="00000C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 ilmoitetaan supply-luokan alla observation-luokan avulla:</w:t>
      </w:r>
      <w:r w:rsidDel="00000000" w:rsidR="00000000" w:rsidRPr="00000000">
        <w:rPr>
          <w:rtl w:val="0"/>
        </w:rPr>
      </w:r>
    </w:p>
    <w:p w:rsidR="00000000" w:rsidDel="00000000" w:rsidP="00000000" w:rsidRDefault="00000000" w:rsidRPr="00000000" w14:paraId="00000C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Pakkauskoon kerroin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Samalla tavalla ilmoitetaan pakkauskoko tekstimuotoisena:</w:t>
      </w:r>
    </w:p>
    <w:p w:rsidR="00000000" w:rsidDel="00000000" w:rsidP="00000000" w:rsidRDefault="00000000" w:rsidRPr="00000000" w14:paraId="00000C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Pakkauskoko tekstimuotoisena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3X21 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C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Toimitettavan lääkkeen kokonaismäärän kertovat:</w:t>
      </w:r>
    </w:p>
    <w:p w:rsidR="00000000" w:rsidDel="00000000" w:rsidP="00000000" w:rsidRDefault="00000000" w:rsidRPr="00000000" w14:paraId="00000C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ja pakkausten lukumäärä</w:t>
      </w:r>
    </w:p>
    <w:p w:rsidR="00000000" w:rsidDel="00000000" w:rsidP="00000000" w:rsidRDefault="00000000" w:rsidRPr="00000000" w14:paraId="00000C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pakkauskoon kerroin, pakkauskoon yksikkö ja pakkausten lukumäärä</w:t>
      </w:r>
    </w:p>
    <w:p w:rsidR="00000000" w:rsidDel="00000000" w:rsidP="00000000" w:rsidRDefault="00000000" w:rsidRPr="00000000" w14:paraId="00000C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ziflqo3awhd6" w:id="66"/>
      <w:bookmarkEnd w:id="66"/>
      <w:r w:rsidDel="00000000" w:rsidR="00000000" w:rsidRPr="00000000">
        <w:rPr>
          <w:rtl w:val="0"/>
        </w:rPr>
      </w:r>
    </w:p>
    <w:p w:rsidR="00000000" w:rsidDel="00000000" w:rsidP="00000000" w:rsidRDefault="00000000" w:rsidRPr="00000000" w14:paraId="00000C6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kauppanimi ja VNR-numero</w:t>
      </w:r>
    </w:p>
    <w:p w:rsidR="00000000" w:rsidDel="00000000" w:rsidP="00000000" w:rsidRDefault="00000000" w:rsidRPr="00000000" w14:paraId="00000C6A">
      <w:pPr>
        <w:keepNext w:val="1"/>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VNR-numero ja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Rakenne on sama kuin ATC-koodille, mutta polku erilainen. Varsinainen VNR-numero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VNR-numeron mukainen kauppanimi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80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rsidR="00000000" w:rsidDel="00000000" w:rsidP="00000000" w:rsidRDefault="00000000" w:rsidRPr="00000000" w14:paraId="00000C6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rsidR="00000000" w:rsidDel="00000000" w:rsidP="00000000" w:rsidRDefault="00000000" w:rsidRPr="00000000" w14:paraId="00000C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Lääketietokannan ulkopuolisen valmisteen, jolla on ATC-koodi, nimi ilmoitetaan myös tämän rakenteen name-elementissä.</w:t>
      </w:r>
    </w:p>
    <w:p w:rsidR="00000000" w:rsidDel="00000000" w:rsidP="00000000" w:rsidRDefault="00000000" w:rsidRPr="00000000" w14:paraId="00000C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C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kauppanimi displayname atribuutissa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012534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VNR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C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HELIPAK 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VNR-koodi ei ole tiedossa, käytetään attribuuttia nullFlavor</w:t>
      </w:r>
    </w:p>
    <w:p w:rsidR="00000000" w:rsidDel="00000000" w:rsidP="00000000" w:rsidRDefault="00000000" w:rsidRPr="00000000" w14:paraId="00000C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C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C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lääkevalmisteen nimen ilmoittamiseen.</w:t>
      </w:r>
    </w:p>
    <w:p w:rsidR="00000000" w:rsidDel="00000000" w:rsidP="00000000" w:rsidRDefault="00000000" w:rsidRPr="00000000" w14:paraId="00000C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5byg27a8d9r2" w:id="67"/>
      <w:bookmarkEnd w:id="67"/>
      <w:r w:rsidDel="00000000" w:rsidR="00000000" w:rsidRPr="00000000">
        <w:rPr>
          <w:rtl w:val="0"/>
        </w:rPr>
      </w:r>
    </w:p>
    <w:p w:rsidR="00000000" w:rsidDel="00000000" w:rsidP="00000000" w:rsidRDefault="00000000" w:rsidRPr="00000000" w14:paraId="00000C8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Myyntiluvan haltija</w:t>
      </w:r>
    </w:p>
    <w:p w:rsidR="00000000" w:rsidDel="00000000" w:rsidP="00000000" w:rsidRDefault="00000000" w:rsidRPr="00000000" w14:paraId="00000C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 ilmoitetaan supplyActin participationilla, jossa typeCode=”HLD”. Role-luokan  participantRole classCode on “OWN”. Myyntiluvan haltijan nimi ilmoitetaan entityn playingEntity elementissä name (max 80 mkiä). Muoto on &lt;name&gt;nimi&lt;/name&gt;.</w:t>
      </w:r>
    </w:p>
    <w:p w:rsidR="00000000" w:rsidDel="00000000" w:rsidP="00000000" w:rsidRDefault="00000000" w:rsidRPr="00000000" w14:paraId="00000C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wuc2cq2j4rlc" w:id="68"/>
      <w:bookmarkEnd w:id="68"/>
      <w:r w:rsidDel="00000000" w:rsidR="00000000" w:rsidRPr="00000000">
        <w:rPr>
          <w:rtl w:val="0"/>
        </w:rPr>
      </w:r>
    </w:p>
    <w:p w:rsidR="00000000" w:rsidDel="00000000" w:rsidP="00000000" w:rsidRDefault="00000000" w:rsidRPr="00000000" w14:paraId="00000C8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Lääkemuoto, säilytysastia, laite ja osapakkaus</w:t>
      </w:r>
    </w:p>
    <w:p w:rsidR="00000000" w:rsidDel="00000000" w:rsidP="00000000" w:rsidRDefault="00000000" w:rsidRPr="00000000" w14:paraId="00000C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Lääkemuoto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(pakollinen) ilmoitetaan supply-actiin liitettävällä observationilla. Code- elementissä käytetään lääkityslistan kenttäkoodia 24. Varsinainen lääkemuoto on value-elementissä tekstinä, tietotyyppi on ST ja maksimipituus 80 merkkiä.</w:t>
      </w:r>
    </w:p>
    <w:p w:rsidR="00000000" w:rsidDel="00000000" w:rsidP="00000000" w:rsidRDefault="00000000" w:rsidRPr="00000000" w14:paraId="00000C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tabletti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lääkkeeseen liittyy myös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säilytysastia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(esim. kynä tai ruisku). Tämä tieto esitetään observation-luokalla suppy-luokan alla. Varsinainen tieto sijoitetaan value-elementtiin ja siinä käytetätään tietotyyppiä SC. Teksti on aina pakollinen, koodi on vapaaehtoinen. </w:t>
      </w:r>
    </w:p>
    <w:p w:rsidR="00000000" w:rsidDel="00000000" w:rsidP="00000000" w:rsidRDefault="00000000" w:rsidRPr="00000000" w14:paraId="00000C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Säilytysastia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läpipainopakkaus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esim. astmalääkkeet, lääkkeeseen liittyy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laite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Tämä tieto poimitaan lääketietokannasta ja esitetään samalla tavalla kuin lääkemuoto observation-luokalla supply-luokan alla.</w:t>
      </w:r>
    </w:p>
    <w:p w:rsidR="00000000" w:rsidDel="00000000" w:rsidP="00000000" w:rsidRDefault="00000000" w:rsidRPr="00000000" w14:paraId="00000C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B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CB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B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laite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babyhaler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C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C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Osapakkaus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myös supply-actiin liitettävällä observationilla. Code elementissä käytetään lääkityslistan uutta kenttäkoodia 101. Tieto ilmoitetaan value elementissä boolean-arvolla. </w:t>
      </w:r>
    </w:p>
    <w:p w:rsidR="00000000" w:rsidDel="00000000" w:rsidP="00000000" w:rsidRDefault="00000000" w:rsidRPr="00000000" w14:paraId="00000C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tl w:val="0"/>
        </w:rPr>
      </w:r>
    </w:p>
    <w:p w:rsidR="00000000" w:rsidDel="00000000" w:rsidP="00000000" w:rsidRDefault="00000000" w:rsidRPr="00000000" w14:paraId="00000C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osapakkaus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pfnb9yuzrx0d" w:id="69"/>
      <w:bookmarkEnd w:id="69"/>
      <w:r w:rsidDel="00000000" w:rsidR="00000000" w:rsidRPr="00000000">
        <w:rPr>
          <w:rtl w:val="0"/>
        </w:rPr>
      </w:r>
    </w:p>
    <w:p w:rsidR="00000000" w:rsidDel="00000000" w:rsidP="00000000" w:rsidRDefault="00000000" w:rsidRPr="00000000" w14:paraId="00000CD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Apteekissa valmistettavan lääkkeen osoitin</w:t>
      </w:r>
    </w:p>
    <w:p w:rsidR="00000000" w:rsidDel="00000000" w:rsidP="00000000" w:rsidRDefault="00000000" w:rsidRPr="00000000" w14:paraId="00000C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 on kuvattu Lääkemääräysosion vastaavassa kappaleessa.</w:t>
      </w:r>
    </w:p>
    <w:p w:rsidR="00000000" w:rsidDel="00000000" w:rsidP="00000000" w:rsidRDefault="00000000" w:rsidRPr="00000000" w14:paraId="00000C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f15s930u0az" w:id="70"/>
      <w:bookmarkEnd w:id="70"/>
      <w:r w:rsidDel="00000000" w:rsidR="00000000" w:rsidRPr="00000000">
        <w:rPr>
          <w:rtl w:val="0"/>
        </w:rPr>
      </w:r>
    </w:p>
    <w:p w:rsidR="00000000" w:rsidDel="00000000" w:rsidP="00000000" w:rsidRDefault="00000000" w:rsidRPr="00000000" w14:paraId="00000CD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Toimituksen osapuolitiedot</w:t>
      </w:r>
    </w:p>
    <w:p w:rsidR="00000000" w:rsidDel="00000000" w:rsidP="00000000" w:rsidRDefault="00000000" w:rsidRPr="00000000" w14:paraId="00000CD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rsidR="00000000" w:rsidDel="00000000" w:rsidP="00000000" w:rsidRDefault="00000000" w:rsidRPr="00000000" w14:paraId="00000C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D">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Proviisorin, farmaseutin ja  organisaation tiedot</w:t>
      </w:r>
    </w:p>
    <w:p w:rsidR="00000000" w:rsidDel="00000000" w:rsidP="00000000" w:rsidRDefault="00000000" w:rsidRPr="00000000" w14:paraId="00000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Proviisorin tai farmaseutin tiedot:</w:t>
      </w:r>
    </w:p>
    <w:p w:rsidR="00000000" w:rsidDel="00000000" w:rsidP="00000000" w:rsidRDefault="00000000" w:rsidRPr="00000000" w14:paraId="00000CE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w:t>
      </w:r>
    </w:p>
    <w:p w:rsidR="00000000" w:rsidDel="00000000" w:rsidP="00000000" w:rsidRDefault="00000000" w:rsidRPr="00000000" w14:paraId="00000CE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terhikki rekisteröintinumero</w:t>
      </w:r>
    </w:p>
    <w:p w:rsidR="00000000" w:rsidDel="00000000" w:rsidP="00000000" w:rsidRDefault="00000000" w:rsidRPr="00000000" w14:paraId="00000CE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w:t>
      </w:r>
    </w:p>
    <w:p w:rsidR="00000000" w:rsidDel="00000000" w:rsidP="00000000" w:rsidRDefault="00000000" w:rsidRPr="00000000" w14:paraId="00000C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w:t>
      </w:r>
    </w:p>
    <w:p w:rsidR="00000000" w:rsidDel="00000000" w:rsidP="00000000" w:rsidRDefault="00000000" w:rsidRPr="00000000" w14:paraId="00000CE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tunnus</w:t>
      </w:r>
    </w:p>
    <w:p w:rsidR="00000000" w:rsidDel="00000000" w:rsidP="00000000" w:rsidRDefault="00000000" w:rsidRPr="00000000" w14:paraId="00000CE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w:t>
      </w:r>
    </w:p>
    <w:p w:rsidR="00000000" w:rsidDel="00000000" w:rsidP="00000000" w:rsidRDefault="00000000" w:rsidRPr="00000000" w14:paraId="00000CE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osoite</w:t>
      </w:r>
    </w:p>
    <w:p w:rsidR="00000000" w:rsidDel="00000000" w:rsidP="00000000" w:rsidRDefault="00000000" w:rsidRPr="00000000" w14:paraId="00000CE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w:t>
      </w:r>
    </w:p>
    <w:p w:rsidR="00000000" w:rsidDel="00000000" w:rsidP="00000000" w:rsidRDefault="00000000" w:rsidRPr="00000000" w14:paraId="00000CE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sähköposti</w:t>
      </w:r>
    </w:p>
    <w:p w:rsidR="00000000" w:rsidDel="00000000" w:rsidP="00000000" w:rsidRDefault="00000000" w:rsidRPr="00000000" w14:paraId="00000C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rsidR="00000000" w:rsidDel="00000000" w:rsidP="00000000" w:rsidRDefault="00000000" w:rsidRPr="00000000" w14:paraId="00000C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Authorin rakennetta on selitetty tarkemmin ydintietomäärityksissä (”kertomus- ja lomakkeet”) ja tietotyyppien käyttöä on ohjeistettu HL7:n tietotyyppioppaassa.</w:t>
      </w:r>
    </w:p>
    <w:p w:rsidR="00000000" w:rsidDel="00000000" w:rsidP="00000000" w:rsidRDefault="00000000" w:rsidRPr="00000000" w14:paraId="00000C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rsidR="00000000" w:rsidDel="00000000" w:rsidP="00000000" w:rsidRDefault="00000000" w:rsidRPr="00000000" w14:paraId="00000C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Author-rakenne:</w:t>
      </w:r>
    </w:p>
    <w:p w:rsidR="00000000" w:rsidDel="00000000" w:rsidP="00000000" w:rsidRDefault="00000000" w:rsidRPr="00000000" w14:paraId="00000C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Farmaseutin / proviisorin ID (terhikkitunnus)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12312312312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C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C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C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C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C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C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005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2705"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2705"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Laillistettu farmaseutti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p>
    <w:p w:rsidR="00000000" w:rsidDel="00000000" w:rsidP="00000000" w:rsidRDefault="00000000" w:rsidRPr="00000000" w14:paraId="00000D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Farmaseutin /proviisorin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Siru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Pullonen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farmaseutti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Toimituksen tehneen apteekin tiedot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1.2.246.10.2323232.34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Testi Apteekki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tel:020456456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Apteekkitie 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Turku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1E">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Farmasian opiskelija</w:t>
      </w:r>
    </w:p>
    <w:p w:rsidR="00000000" w:rsidDel="00000000" w:rsidP="00000000" w:rsidRDefault="00000000" w:rsidRPr="00000000" w14:paraId="00000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noutaneen farmasian opiskelijan tiedot ilmoitetaan participationilla performer. Role-luokka on assignedEntity. Valviran ammattioikeudet -koodiston mukaisella arvolla ilmoitetaan, että kyseessä on farmasian opiskelija.</w:t>
      </w:r>
    </w:p>
    <w:p w:rsidR="00000000" w:rsidDel="00000000" w:rsidP="00000000" w:rsidRDefault="00000000" w:rsidRPr="00000000" w14:paraId="00000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esitetään rakenteissa muodossa käyttäen pelkästään elementtejä given ja family.</w:t>
      </w:r>
    </w:p>
    <w:p w:rsidR="00000000" w:rsidDel="00000000" w:rsidP="00000000" w:rsidRDefault="00000000" w:rsidRPr="00000000" w14:paraId="00000D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D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performer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Farmasian opiskelijan ID (terhikkitunnus)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22345577889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1"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1"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907</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0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06"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Farmasian opiskelija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p>
    <w:p w:rsidR="00000000" w:rsidDel="00000000" w:rsidP="00000000" w:rsidRDefault="00000000" w:rsidRPr="00000000" w14:paraId="00000D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Farmasian opiskelijan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Olli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Opiskelija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performer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Potilaan tiedot</w:t>
      </w:r>
    </w:p>
    <w:p w:rsidR="00000000" w:rsidDel="00000000" w:rsidP="00000000" w:rsidRDefault="00000000" w:rsidRPr="00000000" w14:paraId="00000D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rsidR="00000000" w:rsidDel="00000000" w:rsidP="00000000" w:rsidRDefault="00000000" w:rsidRPr="00000000" w14:paraId="00000D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ilmoitetaan rakenteisessa muodossa käyttäen pelkästään elementtejä given ja family. Nimen esittämistapa on tarkemmin selitetty HL7-yhdistyksen tietotyyppioppaassa.</w:t>
      </w:r>
    </w:p>
    <w:p w:rsidR="00000000" w:rsidDel="00000000" w:rsidP="00000000" w:rsidRDefault="00000000" w:rsidRPr="00000000" w14:paraId="00000D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D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D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D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m5a3vons15va" w:id="71"/>
      <w:bookmarkEnd w:id="71"/>
      <w:r w:rsidDel="00000000" w:rsidR="00000000" w:rsidRPr="00000000">
        <w:rPr>
          <w:rtl w:val="0"/>
        </w:rPr>
      </w:r>
    </w:p>
    <w:p w:rsidR="00000000" w:rsidDel="00000000" w:rsidP="00000000" w:rsidRDefault="00000000" w:rsidRPr="00000000" w14:paraId="00000D5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Toimituksen kohteena olevan lääkemääräyksen id sekä toimituksen id </w:t>
      </w:r>
    </w:p>
    <w:p w:rsidR="00000000" w:rsidDel="00000000" w:rsidP="00000000" w:rsidRDefault="00000000" w:rsidRPr="00000000" w14:paraId="00000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rsidR="00000000" w:rsidDel="00000000" w:rsidP="00000000" w:rsidRDefault="00000000" w:rsidRPr="00000000" w14:paraId="00000D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Toimitussanomissa viitataan myös toimituksen kohteena olevaan lääkemääräykseen samalla rakenteella, typeCode=”REFR”. Headerin viittauksessa typeCode=”APND”, koska siellä on käytössä eri sanasto.</w:t>
      </w:r>
    </w:p>
    <w:p w:rsidR="00000000" w:rsidDel="00000000" w:rsidP="00000000" w:rsidRDefault="00000000" w:rsidRPr="00000000" w14:paraId="00000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D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fheli3up973t" w:id="72"/>
      <w:bookmarkEnd w:id="72"/>
      <w:r w:rsidDel="00000000" w:rsidR="00000000" w:rsidRPr="00000000">
        <w:rPr>
          <w:rtl w:val="0"/>
        </w:rPr>
      </w:r>
    </w:p>
    <w:p w:rsidR="00000000" w:rsidDel="00000000" w:rsidP="00000000" w:rsidRDefault="00000000" w:rsidRPr="00000000" w14:paraId="00000D8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Toimituksen muut tiedot</w:t>
      </w:r>
    </w:p>
    <w:p w:rsidR="00000000" w:rsidDel="00000000" w:rsidP="00000000" w:rsidRDefault="00000000" w:rsidRPr="00000000" w14:paraId="00000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104 (lääkityslistan kenttäkoodi).</w:t>
      </w:r>
    </w:p>
    <w:p w:rsidR="00000000" w:rsidDel="00000000" w:rsidP="00000000" w:rsidRDefault="00000000" w:rsidRPr="00000000" w14:paraId="00000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toimituksen muut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D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Tiedot esitetään toistuvalla observation actillä siten, että tiedon kenttäkoodi on code-elementissä ja varsinainen tieto value-alaelementissä.</w:t>
      </w:r>
    </w:p>
    <w:p w:rsidR="00000000" w:rsidDel="00000000" w:rsidP="00000000" w:rsidRDefault="00000000" w:rsidRPr="00000000" w14:paraId="00000D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D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109 ).</w:t>
      </w:r>
    </w:p>
    <w:p w:rsidR="00000000" w:rsidDel="00000000" w:rsidP="00000000" w:rsidRDefault="00000000" w:rsidRPr="00000000" w14:paraId="00000D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4"/>
        <w:tblW w:w="9547.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2140"/>
        <w:gridCol w:w="1180"/>
        <w:gridCol w:w="2180"/>
        <w:gridCol w:w="1620"/>
        <w:gridCol w:w="1153"/>
        <w:tblGridChange w:id="0">
          <w:tblGrid>
            <w:gridCol w:w="1274"/>
            <w:gridCol w:w="2140"/>
            <w:gridCol w:w="1180"/>
            <w:gridCol w:w="2180"/>
            <w:gridCol w:w="1620"/>
            <w:gridCol w:w="1153"/>
          </w:tblGrid>
        </w:tblGridChange>
      </w:tblGrid>
      <w:tr>
        <w:trPr>
          <w:cantSplit w:val="0"/>
          <w:tblHeader w:val="0"/>
        </w:trPr>
        <w:tc>
          <w:tcPr>
            <w:shd w:fill="cccccc" w:val="clear"/>
            <w:vAlign w:val="top"/>
          </w:tcPr>
          <w:p w:rsidR="00000000" w:rsidDel="00000000" w:rsidP="00000000" w:rsidRDefault="00000000" w:rsidRPr="00000000" w14:paraId="00000D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D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D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D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D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D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D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D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105</w:t>
            </w:r>
          </w:p>
        </w:tc>
        <w:tc>
          <w:tcPr>
            <w:vAlign w:val="top"/>
          </w:tcPr>
          <w:p w:rsidR="00000000" w:rsidDel="00000000" w:rsidP="00000000" w:rsidRDefault="00000000" w:rsidRPr="00000000" w14:paraId="00000D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 vaihdettu</w:t>
            </w:r>
          </w:p>
        </w:tc>
        <w:tc>
          <w:tcPr>
            <w:vAlign w:val="top"/>
          </w:tcPr>
          <w:p w:rsidR="00000000" w:rsidDel="00000000" w:rsidP="00000000" w:rsidRDefault="00000000" w:rsidRPr="00000000" w14:paraId="00000D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D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D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D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p w:rsidR="00000000" w:rsidDel="00000000" w:rsidP="00000000" w:rsidRDefault="00000000" w:rsidRPr="00000000" w14:paraId="00000D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p w:rsidR="00000000" w:rsidDel="00000000" w:rsidP="00000000" w:rsidRDefault="00000000" w:rsidRPr="00000000" w14:paraId="00000D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w:t>
            </w:r>
          </w:p>
        </w:tc>
        <w:tc>
          <w:tcPr>
            <w:vAlign w:val="top"/>
          </w:tcPr>
          <w:p w:rsidR="00000000" w:rsidDel="00000000" w:rsidP="00000000" w:rsidRDefault="00000000" w:rsidRPr="00000000" w14:paraId="00000D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 ST</w:t>
            </w:r>
          </w:p>
        </w:tc>
        <w:tc>
          <w:tcPr>
            <w:vAlign w:val="top"/>
          </w:tcPr>
          <w:p w:rsidR="00000000" w:rsidDel="00000000" w:rsidP="00000000" w:rsidRDefault="00000000" w:rsidRPr="00000000" w14:paraId="00000D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D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p w:rsidR="00000000" w:rsidDel="00000000" w:rsidP="00000000" w:rsidRDefault="00000000" w:rsidRPr="00000000" w14:paraId="00000D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D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D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annosjakelu-teksti</w:t>
            </w:r>
          </w:p>
        </w:tc>
        <w:tc>
          <w:tcPr>
            <w:vAlign w:val="top"/>
          </w:tcPr>
          <w:p w:rsidR="00000000" w:rsidDel="00000000" w:rsidP="00000000" w:rsidRDefault="00000000" w:rsidRPr="00000000" w14:paraId="00000D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D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106</w:t>
            </w:r>
          </w:p>
        </w:tc>
        <w:tc>
          <w:tcPr>
            <w:vAlign w:val="top"/>
          </w:tcPr>
          <w:p w:rsidR="00000000" w:rsidDel="00000000" w:rsidP="00000000" w:rsidRDefault="00000000" w:rsidRPr="00000000" w14:paraId="00000D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huomautus</w:t>
            </w:r>
          </w:p>
        </w:tc>
        <w:tc>
          <w:tcPr>
            <w:vAlign w:val="top"/>
          </w:tcPr>
          <w:p w:rsidR="00000000" w:rsidDel="00000000" w:rsidP="00000000" w:rsidRDefault="00000000" w:rsidRPr="00000000" w14:paraId="00000D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D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D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D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107</w:t>
            </w:r>
          </w:p>
        </w:tc>
        <w:tc>
          <w:tcPr>
            <w:vAlign w:val="top"/>
          </w:tcPr>
          <w:p w:rsidR="00000000" w:rsidDel="00000000" w:rsidP="00000000" w:rsidRDefault="00000000" w:rsidRPr="00000000" w14:paraId="00000D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lisäselvitys Kelalle</w:t>
            </w:r>
          </w:p>
        </w:tc>
        <w:tc>
          <w:tcPr>
            <w:vAlign w:val="top"/>
          </w:tcPr>
          <w:p w:rsidR="00000000" w:rsidDel="00000000" w:rsidP="00000000" w:rsidRDefault="00000000" w:rsidRPr="00000000" w14:paraId="00000D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D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c>
          <w:tcPr>
            <w:vAlign w:val="top"/>
          </w:tcPr>
          <w:p w:rsidR="00000000" w:rsidDel="00000000" w:rsidP="00000000" w:rsidRDefault="00000000" w:rsidRPr="00000000" w14:paraId="00000D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D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108</w:t>
            </w:r>
          </w:p>
        </w:tc>
        <w:tc>
          <w:tcPr>
            <w:vAlign w:val="top"/>
          </w:tcPr>
          <w:p w:rsidR="00000000" w:rsidDel="00000000" w:rsidP="00000000" w:rsidRDefault="00000000" w:rsidRPr="00000000" w14:paraId="00000D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hinta</w:t>
            </w:r>
          </w:p>
        </w:tc>
        <w:tc>
          <w:tcPr>
            <w:vAlign w:val="top"/>
          </w:tcPr>
          <w:p w:rsidR="00000000" w:rsidDel="00000000" w:rsidP="00000000" w:rsidRDefault="00000000" w:rsidRPr="00000000" w14:paraId="00000D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r>
          </w:p>
        </w:tc>
        <w:tc>
          <w:tcPr>
            <w:vAlign w:val="top"/>
          </w:tcPr>
          <w:p w:rsidR="00000000" w:rsidDel="00000000" w:rsidP="00000000" w:rsidRDefault="00000000" w:rsidRPr="00000000" w14:paraId="00000D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xsi:type=”MO”</w:t>
            </w:r>
          </w:p>
          <w:p w:rsidR="00000000" w:rsidDel="00000000" w:rsidP="00000000" w:rsidRDefault="00000000" w:rsidRPr="00000000" w14:paraId="00000D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currency=””/&gt;</w:t>
            </w:r>
          </w:p>
        </w:tc>
        <w:tc>
          <w:tcPr>
            <w:vAlign w:val="top"/>
          </w:tcPr>
          <w:p w:rsidR="00000000" w:rsidDel="00000000" w:rsidP="00000000" w:rsidRDefault="00000000" w:rsidRPr="00000000" w14:paraId="00000D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D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Currencyn default on ”EUR”,</w:t>
            </w:r>
          </w:p>
          <w:p w:rsidR="00000000" w:rsidDel="00000000" w:rsidP="00000000" w:rsidRDefault="00000000" w:rsidRPr="00000000" w14:paraId="00000D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hinta max 11 numeroa</w:t>
            </w:r>
          </w:p>
        </w:tc>
      </w:tr>
      <w:tr>
        <w:trPr>
          <w:cantSplit w:val="0"/>
          <w:tblHeader w:val="0"/>
        </w:trPr>
        <w:tc>
          <w:tcPr>
            <w:vAlign w:val="top"/>
          </w:tcPr>
          <w:p w:rsidR="00000000" w:rsidDel="00000000" w:rsidP="00000000" w:rsidRDefault="00000000" w:rsidRPr="00000000" w14:paraId="00000D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109</w:t>
            </w:r>
          </w:p>
        </w:tc>
        <w:tc>
          <w:tcPr>
            <w:vAlign w:val="top"/>
          </w:tcPr>
          <w:p w:rsidR="00000000" w:rsidDel="00000000" w:rsidP="00000000" w:rsidRDefault="00000000" w:rsidRPr="00000000" w14:paraId="00000D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 tai syy, miksi on toimitettu hintaputken / viitehintaputken ulkopuolista valmistetta</w:t>
            </w:r>
          </w:p>
        </w:tc>
        <w:tc>
          <w:tcPr>
            <w:vAlign w:val="top"/>
          </w:tcPr>
          <w:p w:rsidR="00000000" w:rsidDel="00000000" w:rsidP="00000000" w:rsidRDefault="00000000" w:rsidRPr="00000000" w14:paraId="00000D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D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D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1.2.246.537.5.40183.</w:t>
            </w:r>
          </w:p>
          <w:p w:rsidR="00000000" w:rsidDel="00000000" w:rsidP="00000000" w:rsidRDefault="00000000" w:rsidRPr="00000000" w14:paraId="00000D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2009”&gt;</w:t>
            </w:r>
          </w:p>
        </w:tc>
        <w:tc>
          <w:tcPr>
            <w:vAlign w:val="top"/>
          </w:tcPr>
          <w:p w:rsidR="00000000" w:rsidDel="00000000" w:rsidP="00000000" w:rsidRDefault="00000000" w:rsidRPr="00000000" w14:paraId="00000D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D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D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lisäselvitys.</w:t>
            </w:r>
          </w:p>
        </w:tc>
        <w:tc>
          <w:tcPr>
            <w:vAlign w:val="top"/>
          </w:tcPr>
          <w:p w:rsidR="00000000" w:rsidDel="00000000" w:rsidP="00000000" w:rsidRDefault="00000000" w:rsidRPr="00000000" w14:paraId="00000D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Selvitys max 100 mkiä.</w:t>
            </w:r>
          </w:p>
        </w:tc>
      </w:tr>
      <w:tr>
        <w:trPr>
          <w:cantSplit w:val="0"/>
          <w:tblHeader w:val="0"/>
        </w:trPr>
        <w:tc>
          <w:tcPr>
            <w:vAlign w:val="top"/>
          </w:tcPr>
          <w:p w:rsidR="00000000" w:rsidDel="00000000" w:rsidP="00000000" w:rsidRDefault="00000000" w:rsidRPr="00000000" w14:paraId="00000D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110</w:t>
            </w:r>
          </w:p>
        </w:tc>
        <w:tc>
          <w:tcPr>
            <w:vAlign w:val="top"/>
          </w:tcPr>
          <w:p w:rsidR="00000000" w:rsidDel="00000000" w:rsidP="00000000" w:rsidRDefault="00000000" w:rsidRPr="00000000" w14:paraId="00000D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omavastuuosuuksien lukumäärä</w:t>
            </w:r>
          </w:p>
        </w:tc>
        <w:tc>
          <w:tcPr>
            <w:vAlign w:val="top"/>
          </w:tcPr>
          <w:p w:rsidR="00000000" w:rsidDel="00000000" w:rsidP="00000000" w:rsidRDefault="00000000" w:rsidRPr="00000000" w14:paraId="00000D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INT</w:t>
            </w:r>
          </w:p>
        </w:tc>
        <w:tc>
          <w:tcPr>
            <w:vAlign w:val="top"/>
          </w:tcPr>
          <w:p w:rsidR="00000000" w:rsidDel="00000000" w:rsidP="00000000" w:rsidRDefault="00000000" w:rsidRPr="00000000" w14:paraId="00000D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xsi:type="INT" </w:t>
            </w:r>
          </w:p>
          <w:p w:rsidR="00000000" w:rsidDel="00000000" w:rsidP="00000000" w:rsidRDefault="00000000" w:rsidRPr="00000000" w14:paraId="00000D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value=””/&gt;</w:t>
            </w:r>
          </w:p>
        </w:tc>
        <w:tc>
          <w:tcPr>
            <w:vAlign w:val="top"/>
          </w:tcPr>
          <w:p w:rsidR="00000000" w:rsidDel="00000000" w:rsidP="00000000" w:rsidRDefault="00000000" w:rsidRPr="00000000" w14:paraId="00000D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D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w:t>
            </w:r>
          </w:p>
        </w:tc>
      </w:tr>
      <w:tr>
        <w:trPr>
          <w:cantSplit w:val="0"/>
          <w:tblHeader w:val="0"/>
        </w:trPr>
        <w:tc>
          <w:tcPr>
            <w:vAlign w:val="top"/>
          </w:tcPr>
          <w:p w:rsidR="00000000" w:rsidDel="00000000" w:rsidP="00000000" w:rsidRDefault="00000000" w:rsidRPr="00000000" w14:paraId="00000D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w:t>
            </w:r>
          </w:p>
        </w:tc>
        <w:tc>
          <w:tcPr>
            <w:vAlign w:val="top"/>
          </w:tcPr>
          <w:p w:rsidR="00000000" w:rsidDel="00000000" w:rsidP="00000000" w:rsidRDefault="00000000" w:rsidRPr="00000000" w14:paraId="00000D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w:t>
            </w:r>
          </w:p>
        </w:tc>
        <w:tc>
          <w:tcPr>
            <w:vAlign w:val="top"/>
          </w:tcPr>
          <w:p w:rsidR="00000000" w:rsidDel="00000000" w:rsidP="00000000" w:rsidRDefault="00000000" w:rsidRPr="00000000" w14:paraId="00000D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D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voi määritellä kokonaan toimitetuksi, vaikka lääkettä olisikin vielä jäljellä</w:t>
            </w:r>
          </w:p>
        </w:tc>
        <w:tc>
          <w:tcPr>
            <w:vAlign w:val="top"/>
          </w:tcPr>
          <w:p w:rsidR="00000000" w:rsidDel="00000000" w:rsidP="00000000" w:rsidRDefault="00000000" w:rsidRPr="00000000" w14:paraId="00000D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D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PKV-lääkemääräys</w:t>
            </w:r>
          </w:p>
          <w:p w:rsidR="00000000" w:rsidDel="00000000" w:rsidP="00000000" w:rsidRDefault="00000000" w:rsidRPr="00000000" w14:paraId="00000D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D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D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D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40118.2006”&gt;</w:t>
            </w:r>
          </w:p>
        </w:tc>
        <w:tc>
          <w:tcPr>
            <w:vAlign w:val="top"/>
          </w:tcPr>
          <w:p w:rsidR="00000000" w:rsidDel="00000000" w:rsidP="00000000" w:rsidRDefault="00000000" w:rsidRPr="00000000" w14:paraId="00000D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siitä, onko kyseessä PKV-lääke</w:t>
            </w:r>
          </w:p>
        </w:tc>
        <w:tc>
          <w:tcPr>
            <w:vAlign w:val="top"/>
          </w:tcPr>
          <w:p w:rsidR="00000000" w:rsidDel="00000000" w:rsidP="00000000" w:rsidRDefault="00000000" w:rsidRPr="00000000" w14:paraId="00000D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D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D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D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w:t>
            </w:r>
          </w:p>
        </w:tc>
        <w:tc>
          <w:tcPr>
            <w:vAlign w:val="top"/>
          </w:tcPr>
          <w:p w:rsidR="00000000" w:rsidDel="00000000" w:rsidP="00000000" w:rsidRDefault="00000000" w:rsidRPr="00000000" w14:paraId="00000D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toimitustietotarran annostusohje (annostus + käyttötarkoitus)</w:t>
            </w:r>
          </w:p>
        </w:tc>
        <w:tc>
          <w:tcPr>
            <w:vAlign w:val="top"/>
          </w:tcPr>
          <w:p w:rsidR="00000000" w:rsidDel="00000000" w:rsidP="00000000" w:rsidRDefault="00000000" w:rsidRPr="00000000" w14:paraId="00000D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E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aukikirjoittama annostusohje + käyttötarkoitus</w:t>
            </w:r>
          </w:p>
        </w:tc>
        <w:tc>
          <w:tcPr>
            <w:vAlign w:val="top"/>
          </w:tcPr>
          <w:p w:rsidR="00000000" w:rsidDel="00000000" w:rsidP="00000000" w:rsidRDefault="00000000" w:rsidRPr="00000000" w14:paraId="00000E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380 mkiä</w:t>
            </w:r>
          </w:p>
        </w:tc>
      </w:tr>
    </w:tbl>
    <w:p w:rsidR="00000000" w:rsidDel="00000000" w:rsidP="00000000" w:rsidRDefault="00000000" w:rsidRPr="00000000" w14:paraId="00000E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PKV-lääkkeen koodisto lääketietokannassa on P, PA, Z, ZA ja blanko. Sähköisessä lääkemääräyksessä PKV-lääkkeelle on käytössä vain P ja Z. (PA ja ZA muutetaan koodeiksi P ja Z reseptisanomilla).</w:t>
      </w:r>
    </w:p>
    <w:p w:rsidR="00000000" w:rsidDel="00000000" w:rsidP="00000000" w:rsidRDefault="00000000" w:rsidRPr="00000000" w14:paraId="00000E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Lääketoimituksen muissa tiedoissa boolean-tietotyypin tiedot ovat pakollisia (sanomassa on tuotava arvo kyllä tai ei).</w:t>
      </w:r>
    </w:p>
    <w:p w:rsidR="00000000" w:rsidDel="00000000" w:rsidP="00000000" w:rsidRDefault="00000000" w:rsidRPr="00000000" w14:paraId="00000E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5c95ld391y9" w:id="73"/>
      <w:bookmarkEnd w:id="73"/>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0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toimituksen mitätöinti</w:t>
      </w:r>
    </w:p>
    <w:p w:rsidR="00000000" w:rsidDel="00000000" w:rsidP="00000000" w:rsidRDefault="00000000" w:rsidRPr="00000000" w14:paraId="00000E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81yczkvcqlyt" w:id="74"/>
      <w:bookmarkEnd w:id="74"/>
      <w:r w:rsidDel="00000000" w:rsidR="00000000" w:rsidRPr="00000000">
        <w:rPr>
          <w:rtl w:val="0"/>
        </w:rPr>
      </w:r>
    </w:p>
    <w:p w:rsidR="00000000" w:rsidDel="00000000" w:rsidP="00000000" w:rsidRDefault="00000000" w:rsidRPr="00000000" w14:paraId="00000E0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mitätöinti saa oman id:nsä ja headerin code-elementistä selviää, että kyseessä on mitätöintisanoma. </w:t>
      </w:r>
    </w:p>
    <w:p w:rsidR="00000000" w:rsidDel="00000000" w:rsidP="00000000" w:rsidRDefault="00000000" w:rsidRPr="00000000" w14:paraId="00000E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toimitussanomalle. </w:t>
      </w:r>
    </w:p>
    <w:p w:rsidR="00000000" w:rsidDel="00000000" w:rsidP="00000000" w:rsidRDefault="00000000" w:rsidRPr="00000000" w14:paraId="00000E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ez6a82jzngde" w:id="75"/>
      <w:bookmarkEnd w:id="75"/>
      <w:r w:rsidDel="00000000" w:rsidR="00000000" w:rsidRPr="00000000">
        <w:rPr>
          <w:rtl w:val="0"/>
        </w:rPr>
      </w:r>
    </w:p>
    <w:p w:rsidR="00000000" w:rsidDel="00000000" w:rsidP="00000000" w:rsidRDefault="00000000" w:rsidRPr="00000000" w14:paraId="00000E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rsidR="00000000" w:rsidDel="00000000" w:rsidP="00000000" w:rsidRDefault="00000000" w:rsidRPr="00000000" w14:paraId="00000E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rsidR="00000000" w:rsidDel="00000000" w:rsidP="00000000" w:rsidRDefault="00000000" w:rsidRPr="00000000" w14:paraId="00000E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w:t>
      </w:r>
      <w:r w:rsidDel="00000000" w:rsidR="00000000" w:rsidRPr="00000000">
        <w:rPr>
          <w:rtl w:val="0"/>
        </w:rPr>
      </w:r>
    </w:p>
    <w:p w:rsidR="00000000" w:rsidDel="00000000" w:rsidP="00000000" w:rsidRDefault="00000000" w:rsidRPr="00000000" w14:paraId="00000E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E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="10"</w:t>
      </w:r>
      <w:r w:rsidDel="00000000" w:rsidR="00000000" w:rsidRPr="00000000">
        <w:rPr>
          <w:rtl w:val="0"/>
        </w:rPr>
      </w:r>
    </w:p>
    <w:p w:rsidR="00000000" w:rsidDel="00000000" w:rsidP="00000000" w:rsidRDefault="00000000" w:rsidRPr="00000000" w14:paraId="00000E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 </w:t>
      </w:r>
      <w:r w:rsidDel="00000000" w:rsidR="00000000" w:rsidRPr="00000000">
        <w:rPr>
          <w:rtl w:val="0"/>
        </w:rPr>
      </w:r>
    </w:p>
    <w:p w:rsidR="00000000" w:rsidDel="00000000" w:rsidP="00000000" w:rsidRDefault="00000000" w:rsidRPr="00000000" w14:paraId="00000E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="11"</w:t>
      </w:r>
      <w:r w:rsidDel="00000000" w:rsidR="00000000" w:rsidRPr="00000000">
        <w:rPr>
          <w:rtl w:val="0"/>
        </w:rPr>
      </w:r>
    </w:p>
    <w:p w:rsidR="00000000" w:rsidDel="00000000" w:rsidP="00000000" w:rsidRDefault="00000000" w:rsidRPr="00000000" w14:paraId="00000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toimituksen mitätöinti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referencen lisäys onkin ainoa ero CDA R2 bodyn entry-osuudessa verrattuna varsinaiseen toimitussanomaan.</w:t>
      </w:r>
    </w:p>
    <w:p w:rsidR="00000000" w:rsidDel="00000000" w:rsidP="00000000" w:rsidRDefault="00000000" w:rsidRPr="00000000" w14:paraId="00000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e5txlq4hjzuw" w:id="76"/>
      <w:bookmarkEnd w:id="76"/>
      <w:r w:rsidDel="00000000" w:rsidR="00000000" w:rsidRPr="00000000">
        <w:br w:type="page"/>
      </w:r>
      <w:r w:rsidDel="00000000" w:rsidR="00000000" w:rsidRPr="00000000">
        <w:rPr>
          <w:rtl w:val="0"/>
        </w:rPr>
      </w:r>
    </w:p>
    <w:p w:rsidR="00000000" w:rsidDel="00000000" w:rsidP="00000000" w:rsidRDefault="00000000" w:rsidRPr="00000000" w14:paraId="00000E4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toimituksen korjaus</w:t>
      </w:r>
    </w:p>
    <w:p w:rsidR="00000000" w:rsidDel="00000000" w:rsidP="00000000" w:rsidRDefault="00000000" w:rsidRPr="00000000" w14:paraId="00000E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gqjnpga2jqu" w:id="77"/>
      <w:bookmarkEnd w:id="77"/>
      <w:r w:rsidDel="00000000" w:rsidR="00000000" w:rsidRPr="00000000">
        <w:rPr>
          <w:rtl w:val="0"/>
        </w:rPr>
      </w:r>
    </w:p>
    <w:p w:rsidR="00000000" w:rsidDel="00000000" w:rsidP="00000000" w:rsidRDefault="00000000" w:rsidRPr="00000000" w14:paraId="00000E4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korjaus on uusi toimitussanoma korjatuin tiedon. Headeristä selviä, että kyseessä on korjaussanoma. </w:t>
      </w:r>
    </w:p>
    <w:p w:rsidR="00000000" w:rsidDel="00000000" w:rsidP="00000000" w:rsidRDefault="00000000" w:rsidRPr="00000000" w14:paraId="00000E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toimitussanomalle. </w:t>
      </w:r>
    </w:p>
    <w:p w:rsidR="00000000" w:rsidDel="00000000" w:rsidP="00000000" w:rsidRDefault="00000000" w:rsidRPr="00000000" w14:paraId="00000E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gggiiljmb2l" w:id="78"/>
      <w:bookmarkEnd w:id="78"/>
      <w:r w:rsidDel="00000000" w:rsidR="00000000" w:rsidRPr="00000000">
        <w:rPr>
          <w:rtl w:val="0"/>
        </w:rPr>
      </w:r>
    </w:p>
    <w:p w:rsidR="00000000" w:rsidDel="00000000" w:rsidP="00000000" w:rsidRDefault="00000000" w:rsidRPr="00000000" w14:paraId="00000E4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 generoidaan  toimitussanoman määrityksen mukaisesti, mutta vastaamaan uutta tilannetta. Bodyn authorissa on alkuperäisen lääketoimituksen tekijä. Toimituspäivää ei saa muuttaa lääketoimituksen korjauksessa.</w:t>
      </w:r>
    </w:p>
    <w:p w:rsidR="00000000" w:rsidDel="00000000" w:rsidP="00000000" w:rsidRDefault="00000000" w:rsidRPr="00000000" w14:paraId="00000E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SubstanceAdministrationin ensimmäinen reference (act relationship) viittaa toimituksen kohteena olleeseen lääkemääräykseen ja toinen toimituksen edelliseen versioon. Kolmas reference viittaa korjattuun toimitussanomaan eli itseensä.</w:t>
      </w:r>
    </w:p>
    <w:p w:rsidR="00000000" w:rsidDel="00000000" w:rsidP="00000000" w:rsidRDefault="00000000" w:rsidRPr="00000000" w14:paraId="00000E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TypeCode=”REFR” viitattaessa toimituksen kohteena olleeseen lääkemääräykseen, ”RPLC” viitattaessa toimitussanoman edelliseen versioon, mutta ”SPRT” viitattaessa toimituksen mitätöintisanomaan itseensä.</w:t>
      </w:r>
    </w:p>
    <w:p w:rsidR="00000000" w:rsidDel="00000000" w:rsidP="00000000" w:rsidRDefault="00000000" w:rsidRPr="00000000" w14:paraId="00000E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E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w:t>
      </w:r>
      <w:r w:rsidDel="00000000" w:rsidR="00000000" w:rsidRPr="00000000">
        <w:rPr>
          <w:rtl w:val="0"/>
        </w:rPr>
      </w:r>
    </w:p>
    <w:p w:rsidR="00000000" w:rsidDel="00000000" w:rsidP="00000000" w:rsidRDefault="00000000" w:rsidRPr="00000000" w14:paraId="00000E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E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="12"</w:t>
      </w:r>
      <w:r w:rsidDel="00000000" w:rsidR="00000000" w:rsidRPr="00000000">
        <w:rPr>
          <w:rtl w:val="0"/>
        </w:rPr>
      </w:r>
    </w:p>
    <w:p w:rsidR="00000000" w:rsidDel="00000000" w:rsidP="00000000" w:rsidRDefault="00000000" w:rsidRPr="00000000" w14:paraId="00000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toimituksen korjaus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8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bookmarkStart w:colFirst="0" w:colLast="0" w:name="_dwyyqvwgib2w" w:id="79"/>
      <w:bookmarkEnd w:id="79"/>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Annosjakelu</w:t>
      </w:r>
    </w:p>
    <w:p w:rsidR="00000000" w:rsidDel="00000000" w:rsidP="00000000" w:rsidRDefault="00000000" w:rsidRPr="00000000" w14:paraId="00000E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q8a38cnjaq4" w:id="80"/>
      <w:bookmarkEnd w:id="80"/>
      <w:r w:rsidDel="00000000" w:rsidR="00000000" w:rsidRPr="00000000">
        <w:rPr>
          <w:rtl w:val="0"/>
        </w:rPr>
      </w:r>
    </w:p>
    <w:p w:rsidR="00000000" w:rsidDel="00000000" w:rsidP="00000000" w:rsidRDefault="00000000" w:rsidRPr="00000000" w14:paraId="00000E8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tekee ilmoituksen annosjakelusta reseptikeskukseen  CDA R2-sanomalla. </w:t>
      </w:r>
    </w:p>
    <w:p w:rsidR="00000000" w:rsidDel="00000000" w:rsidP="00000000" w:rsidRDefault="00000000" w:rsidRPr="00000000" w14:paraId="00000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Toimenpiteen yleinen tietosisältö löytyy headeristä, kuten muissakin sanomissa.</w:t>
      </w:r>
    </w:p>
    <w:p w:rsidR="00000000" w:rsidDel="00000000" w:rsidP="00000000" w:rsidRDefault="00000000" w:rsidRPr="00000000" w14:paraId="00000E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toimitussanomalle ja muille sanomille. Aika, paikka ja tekijä kuvaavat nyt kuitenkin tätä tapahtumaa.</w:t>
      </w:r>
    </w:p>
    <w:p w:rsidR="00000000" w:rsidDel="00000000" w:rsidP="00000000" w:rsidRDefault="00000000" w:rsidRPr="00000000" w14:paraId="00000E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g4865a6i3lx" w:id="81"/>
      <w:bookmarkEnd w:id="81"/>
      <w:r w:rsidDel="00000000" w:rsidR="00000000" w:rsidRPr="00000000">
        <w:rPr>
          <w:rtl w:val="0"/>
        </w:rPr>
      </w:r>
    </w:p>
    <w:p w:rsidR="00000000" w:rsidDel="00000000" w:rsidP="00000000" w:rsidRDefault="00000000" w:rsidRPr="00000000" w14:paraId="00000E8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code-attribuutissa (code=16).</w:t>
      </w:r>
    </w:p>
    <w:p w:rsidR="00000000" w:rsidDel="00000000" w:rsidP="00000000" w:rsidRDefault="00000000" w:rsidRPr="00000000" w14:paraId="00000E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qinc0iq38x" w:id="82"/>
      <w:bookmarkEnd w:id="82"/>
      <w:r w:rsidDel="00000000" w:rsidR="00000000" w:rsidRPr="00000000">
        <w:br w:type="page"/>
      </w:r>
      <w:r w:rsidDel="00000000" w:rsidR="00000000" w:rsidRPr="00000000">
        <w:rPr>
          <w:rtl w:val="0"/>
        </w:rPr>
      </w:r>
    </w:p>
    <w:p w:rsidR="00000000" w:rsidDel="00000000" w:rsidP="00000000" w:rsidRDefault="00000000" w:rsidRPr="00000000" w14:paraId="00000E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Annosjakelun purku</w:t>
      </w:r>
    </w:p>
    <w:p w:rsidR="00000000" w:rsidDel="00000000" w:rsidP="00000000" w:rsidRDefault="00000000" w:rsidRPr="00000000" w14:paraId="00000E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wsknsfarbr6" w:id="83"/>
      <w:bookmarkEnd w:id="83"/>
      <w:r w:rsidDel="00000000" w:rsidR="00000000" w:rsidRPr="00000000">
        <w:rPr>
          <w:rtl w:val="0"/>
        </w:rPr>
      </w:r>
    </w:p>
    <w:p w:rsidR="00000000" w:rsidDel="00000000" w:rsidP="00000000" w:rsidRDefault="00000000" w:rsidRPr="00000000" w14:paraId="00000EA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tekee ilmoituksen annosjakelun purusta reseptikeskukseen  CDA R2-sanomalla. Toimenpiteen yleinen tietosisältö löytyy headeristä, kuten muissakin sanomissa.</w:t>
      </w:r>
    </w:p>
    <w:p w:rsidR="00000000" w:rsidDel="00000000" w:rsidP="00000000" w:rsidRDefault="00000000" w:rsidRPr="00000000" w14:paraId="00000E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toimitussanomalle ja muille sanomille. Aika, paikka ja tekijä kuvaavat nyt kuitenkin tätä tapahtumaa.</w:t>
      </w:r>
    </w:p>
    <w:p w:rsidR="00000000" w:rsidDel="00000000" w:rsidP="00000000" w:rsidRDefault="00000000" w:rsidRPr="00000000" w14:paraId="00000E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o3d4nudwdm" w:id="84"/>
      <w:bookmarkEnd w:id="84"/>
      <w:r w:rsidDel="00000000" w:rsidR="00000000" w:rsidRPr="00000000">
        <w:rPr>
          <w:rtl w:val="0"/>
        </w:rPr>
      </w:r>
    </w:p>
    <w:p w:rsidR="00000000" w:rsidDel="00000000" w:rsidP="00000000" w:rsidRDefault="00000000" w:rsidRPr="00000000" w14:paraId="00000EA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A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 elementissä (code=17).</w:t>
      </w:r>
    </w:p>
    <w:p w:rsidR="00000000" w:rsidDel="00000000" w:rsidP="00000000" w:rsidRDefault="00000000" w:rsidRPr="00000000" w14:paraId="00000E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20090425143600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xkbx0ns5z9z" w:id="85"/>
      <w:bookmarkEnd w:id="85"/>
      <w:r w:rsidDel="00000000" w:rsidR="00000000" w:rsidRPr="00000000">
        <w:br w:type="page"/>
      </w:r>
      <w:r w:rsidDel="00000000" w:rsidR="00000000" w:rsidRPr="00000000">
        <w:rPr>
          <w:rtl w:val="0"/>
        </w:rPr>
      </w:r>
    </w:p>
    <w:p w:rsidR="00000000" w:rsidDel="00000000" w:rsidP="00000000" w:rsidRDefault="00000000" w:rsidRPr="00000000" w14:paraId="00000EB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Erityislupavaraus</w:t>
      </w:r>
    </w:p>
    <w:p w:rsidR="00000000" w:rsidDel="00000000" w:rsidP="00000000" w:rsidRDefault="00000000" w:rsidRPr="00000000" w14:paraId="00000E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Erityislupavaraus tehdään samoilla rakenteilla ja periaatteilla kuin annosjakeluvarauskin, joten rakennetta ei tässä toisteta.  Actin code on nyt 21. Varauksen  päivämäärää ilmoitetaan effectiveTimella. </w:t>
      </w:r>
    </w:p>
    <w:p w:rsidR="00000000" w:rsidDel="00000000" w:rsidP="00000000" w:rsidRDefault="00000000" w:rsidRPr="00000000" w14:paraId="00000E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19n3x540bmi" w:id="86"/>
      <w:bookmarkEnd w:id="86"/>
      <w:r w:rsidDel="00000000" w:rsidR="00000000" w:rsidRPr="00000000">
        <w:rPr>
          <w:rtl w:val="0"/>
        </w:rPr>
      </w:r>
    </w:p>
    <w:p w:rsidR="00000000" w:rsidDel="00000000" w:rsidP="00000000" w:rsidRDefault="00000000" w:rsidRPr="00000000" w14:paraId="00000EC0">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Erityislupavarauksen purku</w:t>
      </w:r>
    </w:p>
    <w:p w:rsidR="00000000" w:rsidDel="00000000" w:rsidP="00000000" w:rsidRDefault="00000000" w:rsidRPr="00000000" w14:paraId="00000E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Erityislupavarauksen purku tehdään samoilla rakenteilla ja periaatteilla kuin annosjakeluvarauksen purkukin, joten rakennetta ei tässä toisteta. Actin code on nyt 22. </w:t>
      </w:r>
    </w:p>
    <w:p w:rsidR="00000000" w:rsidDel="00000000" w:rsidP="00000000" w:rsidRDefault="00000000" w:rsidRPr="00000000" w14:paraId="00000E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7hdkj9ek6dwq" w:id="87"/>
      <w:bookmarkEnd w:id="87"/>
      <w:r w:rsidDel="00000000" w:rsidR="00000000" w:rsidRPr="00000000">
        <w:br w:type="page"/>
      </w:r>
      <w:r w:rsidDel="00000000" w:rsidR="00000000" w:rsidRPr="00000000">
        <w:rPr>
          <w:rtl w:val="0"/>
        </w:rPr>
      </w:r>
    </w:p>
    <w:p w:rsidR="00000000" w:rsidDel="00000000" w:rsidP="00000000" w:rsidRDefault="00000000" w:rsidRPr="00000000" w14:paraId="00000EC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Toimitusvarauksen purku</w:t>
      </w:r>
    </w:p>
    <w:p w:rsidR="00000000" w:rsidDel="00000000" w:rsidP="00000000" w:rsidRDefault="00000000" w:rsidRPr="00000000" w14:paraId="00000E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mx1lieoax2h" w:id="88"/>
      <w:bookmarkEnd w:id="88"/>
      <w:r w:rsidDel="00000000" w:rsidR="00000000" w:rsidRPr="00000000">
        <w:rPr>
          <w:rtl w:val="0"/>
        </w:rPr>
      </w:r>
    </w:p>
    <w:p w:rsidR="00000000" w:rsidDel="00000000" w:rsidP="00000000" w:rsidRDefault="00000000" w:rsidRPr="00000000" w14:paraId="00000EC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rsidR="00000000" w:rsidDel="00000000" w:rsidP="00000000" w:rsidRDefault="00000000" w:rsidRPr="00000000" w14:paraId="00000E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toimitusvarauksen purkutapahtumaa.</w:t>
      </w:r>
    </w:p>
    <w:p w:rsidR="00000000" w:rsidDel="00000000" w:rsidP="00000000" w:rsidRDefault="00000000" w:rsidRPr="00000000" w14:paraId="00000E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m2uaa2r47h89" w:id="89"/>
      <w:bookmarkEnd w:id="89"/>
      <w:r w:rsidDel="00000000" w:rsidR="00000000" w:rsidRPr="00000000">
        <w:rPr>
          <w:rtl w:val="0"/>
        </w:rPr>
      </w:r>
    </w:p>
    <w:p w:rsidR="00000000" w:rsidDel="00000000" w:rsidP="00000000" w:rsidRDefault="00000000" w:rsidRPr="00000000" w14:paraId="00000ED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 elementissä (code=18).</w:t>
      </w:r>
    </w:p>
    <w:p w:rsidR="00000000" w:rsidDel="00000000" w:rsidP="00000000" w:rsidRDefault="00000000" w:rsidRPr="00000000" w14:paraId="00000E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ezzrhps27ah" w:id="90"/>
      <w:bookmarkEnd w:id="90"/>
      <w:r w:rsidDel="00000000" w:rsidR="00000000" w:rsidRPr="00000000">
        <w:br w:type="page"/>
      </w:r>
      <w:r w:rsidDel="00000000" w:rsidR="00000000" w:rsidRPr="00000000">
        <w:rPr>
          <w:rtl w:val="0"/>
        </w:rPr>
      </w:r>
    </w:p>
    <w:p w:rsidR="00000000" w:rsidDel="00000000" w:rsidP="00000000" w:rsidRDefault="00000000" w:rsidRPr="00000000" w14:paraId="00000EE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Näyttömuoto</w:t>
      </w:r>
    </w:p>
    <w:p w:rsidR="00000000" w:rsidDel="00000000" w:rsidP="00000000" w:rsidRDefault="00000000" w:rsidRPr="00000000" w14:paraId="00000E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Reseptisanomien CDA R2-määritys on CDA R2-mielessä erikoinen siinä suhteessa, että kaikki tieto on rakenteisessa muodossa (computable structures) entry-osiossa. On tarkoitus, että sovellukset myös käyttävät näitä tietoja eivätkä poimi tietoja näyttömuodosta.</w:t>
      </w:r>
    </w:p>
    <w:p w:rsidR="00000000" w:rsidDel="00000000" w:rsidP="00000000" w:rsidRDefault="00000000" w:rsidRPr="00000000" w14:paraId="00000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standardi kuitenkin vaatii, että kaikki tiedot ovat myös tekstimuodossa section.text elementissä. Reseptisanomissa potilaskertomusrakenteen otsikkotasolla on kaikissa sanomissa vain yksi section ja koko näyttömuoto on sen text-elementissä.</w:t>
      </w:r>
    </w:p>
    <w:p w:rsidR="00000000" w:rsidDel="00000000" w:rsidP="00000000" w:rsidRDefault="00000000" w:rsidRPr="00000000" w14:paraId="00000E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rsidR="00000000" w:rsidDel="00000000" w:rsidP="00000000" w:rsidRDefault="00000000" w:rsidRPr="00000000" w14:paraId="00000E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p w:rsidR="00000000" w:rsidDel="00000000" w:rsidP="00000000" w:rsidRDefault="00000000" w:rsidRPr="00000000" w14:paraId="00000E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E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w:t>
      </w:r>
    </w:p>
    <w:p w:rsidR="00000000" w:rsidDel="00000000" w:rsidP="00000000" w:rsidRDefault="00000000" w:rsidRPr="00000000" w14:paraId="00000E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&lt;content&gt;Kauppanimi: Medicillin 1000&lt;content&gt;</w:t>
      </w:r>
    </w:p>
    <w:p w:rsidR="00000000" w:rsidDel="00000000" w:rsidP="00000000" w:rsidRDefault="00000000" w:rsidRPr="00000000" w14:paraId="00000E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&lt;content&gt;Annostus</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tabl x 3 päivässä viikon ajan</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E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tab/>
        <w:tab/>
        <w:t xml:space="preserve">&lt;content&gt;…&lt;/content&gt;</w:t>
      </w:r>
    </w:p>
    <w:p w:rsidR="00000000" w:rsidDel="00000000" w:rsidP="00000000" w:rsidRDefault="00000000" w:rsidRPr="00000000" w14:paraId="00000E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tab/>
        <w:t xml:space="preserve">….</w:t>
      </w:r>
    </w:p>
    <w:p w:rsidR="00000000" w:rsidDel="00000000" w:rsidP="00000000" w:rsidRDefault="00000000" w:rsidRPr="00000000" w14:paraId="00000E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E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korjaussanoman näyttömuodossa näytetään alkuperäisen lääkemääräyksen aika, paikka ja tekijä sekä tekstin ”Lääkemääräyksen korjaaja:” jälkeen lääkemääräyksen korjaajan tiedot vastaavalla tavalla.</w:t>
      </w:r>
    </w:p>
    <w:p w:rsidR="00000000" w:rsidDel="00000000" w:rsidP="00000000" w:rsidRDefault="00000000" w:rsidRPr="00000000" w14:paraId="00000E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Näyttömuoto on mukana vain varsinaisessa resepti- ja toimitussanomassa sekä niiden  korjaus- ja mitätöintisanomissa sekä uusimispyyntösanomissa. Näyttömuodosta ei tule HL7-yhdistykseltä tämän tarkempaa ohjeistusta.</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797" w:right="179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alibri"/>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1">
    <w:pPr>
      <w:keepNext w:val="0"/>
      <w:keepLines w:val="0"/>
      <w:pageBreakBefore w:val="0"/>
      <w:widowControl w:val="1"/>
      <w:pBdr>
        <w:top w:space="0" w:sz="0" w:val="nil"/>
        <w:left w:space="0" w:sz="0" w:val="nil"/>
        <w:bottom w:color="000000" w:space="1" w:sz="6" w:val="single"/>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R2-rakenne v. 3.63 2</w:t>
    </w:r>
    <w:ins w:author="Kauppila Timo" w:id="7"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w:t>
      </w:r>
    </w:ins>
    <w:del w:author="Kauppila Timo" w:id="7"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4</w:delText>
      </w:r>
    </w:del>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del w:author="Kauppila Timo" w:id="8"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9</w:delText>
      </w:r>
    </w:del>
    <w:ins w:author="Kauppila Timo" w:id="8"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ins>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.2019</w:t>
    </w:r>
  </w:p>
  <w:p w:rsidR="00000000" w:rsidDel="00000000" w:rsidP="00000000" w:rsidRDefault="00000000" w:rsidRPr="00000000" w14:paraId="00000F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lowerLetter"/>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7">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decimal"/>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8">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lowerLetter"/>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i"/>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kanta.fi" TargetMode="Externa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611450749</vt:lpwstr>
  </property>
  <property fmtid="{D5CDD505-2E9C-101B-9397-08002B2CF9AE}" pid="3" name="_NewReviewCycle">
    <vt:lpwstr>_NewReviewCycle</vt:lpwstr>
  </property>
  <property fmtid="{D5CDD505-2E9C-101B-9397-08002B2CF9AE}" pid="4" name="_EmailSubject">
    <vt:lpwstr>CDAR2 bodyt</vt:lpwstr>
  </property>
  <property fmtid="{D5CDD505-2E9C-101B-9397-08002B2CF9AE}" pid="5" name="_AuthorEmail">
    <vt:lpwstr>Jari.Porrasmaa@uku.fi</vt:lpwstr>
  </property>
  <property fmtid="{D5CDD505-2E9C-101B-9397-08002B2CF9AE}" pid="6" name="_AuthorEmailDisplayName">
    <vt:lpwstr>Jari Porrasmaa</vt:lpwstr>
  </property>
  <property fmtid="{D5CDD505-2E9C-101B-9397-08002B2CF9AE}" pid="7" name="_ReviewingToolsShownOnce">
    <vt:lpwstr>_ReviewingToolsShownOnce</vt:lpwstr>
  </property>
  <property fmtid="{D5CDD505-2E9C-101B-9397-08002B2CF9AE}" pid="8" name="VersioPvm">
    <vt:lpwstr>20.12.2019</vt:lpwstr>
  </property>
  <property fmtid="{D5CDD505-2E9C-101B-9397-08002B2CF9AE}" pid="9" name="OID">
    <vt:lpwstr>1.2.246.10.777.11.2019.3</vt:lpwstr>
  </property>
  <property fmtid="{D5CDD505-2E9C-101B-9397-08002B2CF9AE}" pid="10" name="Versio">
    <vt:lpwstr>3.63</vt:lpwstr>
  </property>
  <property fmtid="{D5CDD505-2E9C-101B-9397-08002B2CF9AE}" pid="11" name="Paketti">
    <vt:lpwstr>3.63</vt:lpwstr>
  </property>
</Properties>
</file>